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Override PartName="/word/theme/themeOverride2.xml" ContentType="application/vnd.openxmlformats-officedocument.themeOverride+xml"/>
  <Default Extension="wmf" ContentType="image/x-wmf"/>
  <Default Extension="emf" ContentType="image/x-emf"/>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63CB" w:rsidRDefault="007E63CB"/>
    <w:p w:rsidR="00F11B05" w:rsidRDefault="00F11B05"/>
    <w:p w:rsidR="00F11B05" w:rsidRPr="0078561C" w:rsidRDefault="008A445A" w:rsidP="00F11B05">
      <w:pPr>
        <w:pStyle w:val="Header"/>
        <w:rPr>
          <w:b/>
          <w:sz w:val="24"/>
        </w:rPr>
      </w:pPr>
      <w:r w:rsidRPr="008A445A">
        <w:rPr>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51.4pt;margin-top:-19.8pt;width:25.05pt;height:32.25pt;z-index:251658240;mso-wrap-distance-left:9.05pt;mso-wrap-distance-right:9.05pt" filled="t">
            <v:fill color2="black"/>
            <v:imagedata r:id="rId8" o:title=""/>
            <w10:wrap type="topAndBottom"/>
          </v:shape>
          <o:OLEObject Type="Embed" ProgID="Word.Picture.8" ShapeID="_x0000_s1026" DrawAspect="Content" ObjectID="_1488275716" r:id="rId9"/>
        </w:pict>
      </w:r>
      <w:r w:rsidR="00F11B05" w:rsidRPr="0078561C">
        <w:rPr>
          <w:b/>
          <w:sz w:val="24"/>
        </w:rPr>
        <w:t xml:space="preserve">BOSNA I HERCEGOVINA                                                               </w:t>
      </w:r>
    </w:p>
    <w:p w:rsidR="00F11B05" w:rsidRPr="0078561C" w:rsidRDefault="00F11B05" w:rsidP="00F11B05">
      <w:pPr>
        <w:pStyle w:val="Header"/>
        <w:jc w:val="both"/>
        <w:rPr>
          <w:b/>
          <w:sz w:val="24"/>
        </w:rPr>
      </w:pPr>
      <w:r w:rsidRPr="0078561C">
        <w:rPr>
          <w:b/>
          <w:sz w:val="24"/>
        </w:rPr>
        <w:t xml:space="preserve">    VIJEĆE MINISTARA                                                          </w:t>
      </w:r>
    </w:p>
    <w:p w:rsidR="00F11B05" w:rsidRPr="0078561C" w:rsidRDefault="00F11B05" w:rsidP="00F11B05">
      <w:pPr>
        <w:pStyle w:val="Header"/>
        <w:jc w:val="center"/>
        <w:rPr>
          <w:b/>
          <w:sz w:val="24"/>
        </w:rPr>
      </w:pPr>
    </w:p>
    <w:p w:rsidR="00F11B05" w:rsidRPr="0078561C" w:rsidRDefault="00F11B05" w:rsidP="00F11B05">
      <w:pPr>
        <w:pStyle w:val="Header"/>
        <w:rPr>
          <w:b/>
          <w:sz w:val="24"/>
        </w:rPr>
      </w:pPr>
      <w:r w:rsidRPr="0078561C">
        <w:rPr>
          <w:b/>
          <w:sz w:val="24"/>
        </w:rPr>
        <w:t xml:space="preserve"> </w:t>
      </w:r>
    </w:p>
    <w:p w:rsidR="00F11B05" w:rsidRPr="0078561C" w:rsidRDefault="00F11B05" w:rsidP="00F11B05">
      <w:pPr>
        <w:pStyle w:val="Header"/>
        <w:rPr>
          <w:b/>
          <w:sz w:val="24"/>
        </w:rPr>
      </w:pPr>
    </w:p>
    <w:p w:rsidR="00F11B05" w:rsidRPr="0078561C" w:rsidRDefault="00F11B05" w:rsidP="00F11B05">
      <w:pPr>
        <w:pStyle w:val="Header"/>
        <w:jc w:val="center"/>
        <w:rPr>
          <w:b/>
          <w:sz w:val="24"/>
        </w:rPr>
      </w:pPr>
    </w:p>
    <w:p w:rsidR="00F11B05" w:rsidRPr="0078561C" w:rsidRDefault="00F11B05" w:rsidP="00F11B05">
      <w:pPr>
        <w:pStyle w:val="Header"/>
        <w:jc w:val="center"/>
        <w:rPr>
          <w:b/>
          <w:sz w:val="24"/>
        </w:rPr>
      </w:pPr>
    </w:p>
    <w:p w:rsidR="00F11B05" w:rsidRPr="0078561C" w:rsidRDefault="00F11B05" w:rsidP="00F11B05">
      <w:pPr>
        <w:pStyle w:val="Header"/>
        <w:jc w:val="center"/>
        <w:rPr>
          <w:b/>
          <w:sz w:val="24"/>
        </w:rPr>
      </w:pPr>
    </w:p>
    <w:p w:rsidR="00F11B05" w:rsidRPr="0078561C" w:rsidRDefault="00F11B05" w:rsidP="00F11B05">
      <w:pPr>
        <w:pStyle w:val="Header"/>
        <w:jc w:val="center"/>
        <w:rPr>
          <w:b/>
          <w:sz w:val="24"/>
        </w:rPr>
      </w:pPr>
    </w:p>
    <w:p w:rsidR="00F11B05" w:rsidRPr="0078561C" w:rsidRDefault="00F11B05" w:rsidP="00F11B05">
      <w:pPr>
        <w:pStyle w:val="Header"/>
        <w:jc w:val="center"/>
        <w:rPr>
          <w:b/>
          <w:sz w:val="24"/>
        </w:rPr>
      </w:pPr>
    </w:p>
    <w:p w:rsidR="00F11B05" w:rsidRPr="0078561C" w:rsidRDefault="00F11B05" w:rsidP="00F11B05">
      <w:pPr>
        <w:pStyle w:val="Header"/>
        <w:jc w:val="center"/>
        <w:rPr>
          <w:b/>
          <w:sz w:val="24"/>
        </w:rPr>
      </w:pPr>
    </w:p>
    <w:p w:rsidR="00F11B05" w:rsidRPr="0078561C" w:rsidRDefault="00F11B05" w:rsidP="00F11B05">
      <w:pPr>
        <w:pStyle w:val="Header"/>
        <w:jc w:val="center"/>
        <w:rPr>
          <w:b/>
          <w:sz w:val="24"/>
        </w:rPr>
      </w:pPr>
    </w:p>
    <w:p w:rsidR="00F11B05" w:rsidRPr="0078561C" w:rsidRDefault="00F11B05" w:rsidP="00F11B05">
      <w:pPr>
        <w:pStyle w:val="Header"/>
        <w:jc w:val="center"/>
        <w:rPr>
          <w:b/>
          <w:sz w:val="24"/>
        </w:rPr>
      </w:pPr>
    </w:p>
    <w:p w:rsidR="00F11B05" w:rsidRPr="0078561C" w:rsidRDefault="00F11B05" w:rsidP="00F11B05">
      <w:pPr>
        <w:pStyle w:val="Header"/>
        <w:jc w:val="center"/>
        <w:rPr>
          <w:b/>
          <w:sz w:val="24"/>
        </w:rPr>
      </w:pPr>
    </w:p>
    <w:p w:rsidR="00F11B05" w:rsidRPr="0078561C" w:rsidRDefault="00F11B05" w:rsidP="00F11B05">
      <w:pPr>
        <w:pStyle w:val="Header"/>
        <w:jc w:val="center"/>
        <w:rPr>
          <w:b/>
          <w:sz w:val="24"/>
        </w:rPr>
      </w:pPr>
    </w:p>
    <w:p w:rsidR="00F11B05" w:rsidRPr="0078561C" w:rsidRDefault="00F11B05" w:rsidP="00F11B05">
      <w:pPr>
        <w:pStyle w:val="Header"/>
        <w:jc w:val="center"/>
        <w:rPr>
          <w:b/>
          <w:sz w:val="24"/>
        </w:rPr>
      </w:pPr>
    </w:p>
    <w:p w:rsidR="00F11B05" w:rsidRPr="0078561C" w:rsidRDefault="00F11B05" w:rsidP="00F11B05">
      <w:pPr>
        <w:pStyle w:val="Header"/>
        <w:jc w:val="center"/>
        <w:rPr>
          <w:b/>
          <w:sz w:val="32"/>
          <w:szCs w:val="32"/>
        </w:rPr>
      </w:pPr>
      <w:r w:rsidRPr="0078561C">
        <w:rPr>
          <w:b/>
          <w:sz w:val="32"/>
          <w:szCs w:val="32"/>
        </w:rPr>
        <w:t>IZVJEŠĆE O RADU</w:t>
      </w:r>
    </w:p>
    <w:p w:rsidR="00F11B05" w:rsidRPr="0078561C" w:rsidRDefault="00F11B05" w:rsidP="00F11B05">
      <w:pPr>
        <w:pStyle w:val="Header"/>
        <w:jc w:val="center"/>
        <w:rPr>
          <w:b/>
          <w:sz w:val="32"/>
          <w:szCs w:val="32"/>
        </w:rPr>
      </w:pPr>
    </w:p>
    <w:p w:rsidR="00F11B05" w:rsidRDefault="00F11B05" w:rsidP="00F11B05">
      <w:pPr>
        <w:pStyle w:val="Header"/>
        <w:jc w:val="center"/>
        <w:rPr>
          <w:b/>
          <w:sz w:val="32"/>
          <w:szCs w:val="32"/>
        </w:rPr>
      </w:pPr>
      <w:r w:rsidRPr="0078561C">
        <w:rPr>
          <w:b/>
          <w:sz w:val="32"/>
          <w:szCs w:val="32"/>
        </w:rPr>
        <w:t>VIJEĆA MINISTARA BOSNE I HERCEGOVINE</w:t>
      </w:r>
    </w:p>
    <w:p w:rsidR="00F11B05" w:rsidRPr="0078561C" w:rsidRDefault="00F11B05" w:rsidP="00F11B05">
      <w:pPr>
        <w:pStyle w:val="Header"/>
        <w:jc w:val="center"/>
        <w:rPr>
          <w:b/>
          <w:sz w:val="32"/>
          <w:szCs w:val="32"/>
        </w:rPr>
      </w:pPr>
    </w:p>
    <w:p w:rsidR="00F11B05" w:rsidRPr="0078561C" w:rsidRDefault="00826591" w:rsidP="00F11B05">
      <w:pPr>
        <w:pStyle w:val="Header"/>
        <w:jc w:val="center"/>
        <w:rPr>
          <w:b/>
          <w:sz w:val="32"/>
          <w:szCs w:val="32"/>
        </w:rPr>
      </w:pPr>
      <w:r>
        <w:rPr>
          <w:b/>
          <w:sz w:val="32"/>
          <w:szCs w:val="32"/>
        </w:rPr>
        <w:t>ZA 2014</w:t>
      </w:r>
      <w:r w:rsidR="00F11B05" w:rsidRPr="0078561C">
        <w:rPr>
          <w:b/>
          <w:sz w:val="32"/>
          <w:szCs w:val="32"/>
        </w:rPr>
        <w:t>. GODINU</w:t>
      </w:r>
    </w:p>
    <w:p w:rsidR="00F11B05" w:rsidRPr="0078561C" w:rsidRDefault="00F11B05" w:rsidP="00F11B05">
      <w:pPr>
        <w:pStyle w:val="Header"/>
        <w:jc w:val="center"/>
        <w:rPr>
          <w:b/>
          <w:sz w:val="32"/>
          <w:szCs w:val="32"/>
        </w:rPr>
      </w:pPr>
      <w:r w:rsidRPr="0078561C">
        <w:rPr>
          <w:b/>
          <w:sz w:val="32"/>
          <w:szCs w:val="32"/>
        </w:rPr>
        <w:t xml:space="preserve"> </w:t>
      </w:r>
    </w:p>
    <w:p w:rsidR="00F11B05" w:rsidRPr="0078561C" w:rsidRDefault="00F11B05" w:rsidP="00F11B05">
      <w:pPr>
        <w:pStyle w:val="Header"/>
        <w:jc w:val="both"/>
        <w:rPr>
          <w:b/>
          <w:i/>
          <w:sz w:val="24"/>
        </w:rPr>
      </w:pPr>
    </w:p>
    <w:p w:rsidR="00F11B05" w:rsidRPr="0078561C" w:rsidRDefault="00F11B05" w:rsidP="00F11B05">
      <w:pPr>
        <w:pStyle w:val="Header"/>
        <w:jc w:val="both"/>
        <w:rPr>
          <w:b/>
          <w:i/>
          <w:sz w:val="24"/>
        </w:rPr>
      </w:pPr>
    </w:p>
    <w:p w:rsidR="00F11B05" w:rsidRPr="0078561C" w:rsidRDefault="00F11B05" w:rsidP="00F11B05">
      <w:pPr>
        <w:pStyle w:val="Header"/>
        <w:jc w:val="both"/>
        <w:rPr>
          <w:b/>
          <w:i/>
          <w:sz w:val="24"/>
        </w:rPr>
      </w:pPr>
    </w:p>
    <w:p w:rsidR="00F11B05" w:rsidRPr="0078561C" w:rsidRDefault="00F11B05" w:rsidP="00F11B05">
      <w:pPr>
        <w:pStyle w:val="Header"/>
        <w:jc w:val="both"/>
        <w:rPr>
          <w:b/>
          <w:i/>
          <w:sz w:val="24"/>
        </w:rPr>
      </w:pPr>
    </w:p>
    <w:p w:rsidR="00F11B05" w:rsidRPr="0078561C" w:rsidRDefault="00F11B05" w:rsidP="00F11B05">
      <w:pPr>
        <w:pStyle w:val="Header"/>
        <w:jc w:val="both"/>
        <w:rPr>
          <w:b/>
          <w:i/>
          <w:sz w:val="24"/>
        </w:rPr>
      </w:pPr>
    </w:p>
    <w:p w:rsidR="00F11B05" w:rsidRPr="0078561C" w:rsidRDefault="00F11B05" w:rsidP="00F11B05">
      <w:pPr>
        <w:pStyle w:val="Header"/>
        <w:jc w:val="both"/>
        <w:rPr>
          <w:b/>
          <w:i/>
          <w:sz w:val="24"/>
        </w:rPr>
      </w:pPr>
    </w:p>
    <w:p w:rsidR="00F11B05" w:rsidRPr="0078561C" w:rsidRDefault="00F11B05" w:rsidP="00F11B05">
      <w:pPr>
        <w:pStyle w:val="Header"/>
        <w:jc w:val="both"/>
        <w:rPr>
          <w:b/>
          <w:i/>
          <w:sz w:val="24"/>
        </w:rPr>
      </w:pPr>
    </w:p>
    <w:p w:rsidR="00F11B05" w:rsidRPr="0078561C" w:rsidRDefault="00F11B05" w:rsidP="00F11B05">
      <w:pPr>
        <w:pStyle w:val="Header"/>
        <w:jc w:val="both"/>
        <w:rPr>
          <w:b/>
          <w:i/>
          <w:sz w:val="24"/>
        </w:rPr>
      </w:pPr>
    </w:p>
    <w:p w:rsidR="00F11B05" w:rsidRPr="0078561C" w:rsidRDefault="00F11B05" w:rsidP="00F11B05">
      <w:pPr>
        <w:pStyle w:val="Header"/>
        <w:jc w:val="both"/>
        <w:rPr>
          <w:b/>
          <w:i/>
          <w:sz w:val="24"/>
        </w:rPr>
      </w:pPr>
    </w:p>
    <w:p w:rsidR="00F11B05" w:rsidRPr="0078561C" w:rsidRDefault="00F11B05" w:rsidP="00F11B05">
      <w:pPr>
        <w:pStyle w:val="Header"/>
        <w:jc w:val="both"/>
        <w:rPr>
          <w:b/>
          <w:i/>
          <w:sz w:val="24"/>
        </w:rPr>
      </w:pPr>
    </w:p>
    <w:p w:rsidR="00F11B05" w:rsidRPr="0078561C" w:rsidRDefault="00F11B05" w:rsidP="00F11B05">
      <w:pPr>
        <w:pStyle w:val="Header"/>
        <w:jc w:val="both"/>
        <w:rPr>
          <w:b/>
          <w:i/>
          <w:sz w:val="24"/>
        </w:rPr>
      </w:pPr>
    </w:p>
    <w:p w:rsidR="00F11B05" w:rsidRPr="0078561C" w:rsidRDefault="00F11B05" w:rsidP="00F11B05">
      <w:pPr>
        <w:pStyle w:val="Header"/>
        <w:jc w:val="both"/>
        <w:rPr>
          <w:b/>
          <w:i/>
          <w:sz w:val="24"/>
        </w:rPr>
      </w:pPr>
    </w:p>
    <w:p w:rsidR="00F11B05" w:rsidRPr="0078561C" w:rsidRDefault="00F11B05" w:rsidP="00F11B05">
      <w:pPr>
        <w:pStyle w:val="Header"/>
        <w:jc w:val="both"/>
        <w:rPr>
          <w:b/>
          <w:i/>
          <w:sz w:val="24"/>
        </w:rPr>
      </w:pPr>
    </w:p>
    <w:p w:rsidR="00F11B05" w:rsidRPr="0078561C" w:rsidRDefault="00F11B05" w:rsidP="00F11B05">
      <w:pPr>
        <w:pStyle w:val="Header"/>
        <w:jc w:val="both"/>
        <w:rPr>
          <w:b/>
          <w:i/>
          <w:sz w:val="24"/>
        </w:rPr>
      </w:pPr>
    </w:p>
    <w:p w:rsidR="00F11B05" w:rsidRPr="0078561C" w:rsidRDefault="00F11B05" w:rsidP="00F11B05">
      <w:pPr>
        <w:pStyle w:val="Header"/>
        <w:jc w:val="both"/>
        <w:rPr>
          <w:b/>
          <w:i/>
          <w:sz w:val="24"/>
        </w:rPr>
      </w:pPr>
    </w:p>
    <w:p w:rsidR="00F11B05" w:rsidRPr="0078561C" w:rsidRDefault="00F11B05" w:rsidP="00F11B05">
      <w:pPr>
        <w:pStyle w:val="Header"/>
        <w:jc w:val="both"/>
        <w:rPr>
          <w:b/>
          <w:i/>
          <w:sz w:val="24"/>
        </w:rPr>
      </w:pPr>
    </w:p>
    <w:p w:rsidR="00F11B05" w:rsidRPr="0078561C" w:rsidRDefault="00F11B05" w:rsidP="00F11B05">
      <w:pPr>
        <w:pStyle w:val="Header"/>
        <w:jc w:val="both"/>
        <w:rPr>
          <w:b/>
          <w:i/>
          <w:sz w:val="24"/>
        </w:rPr>
      </w:pPr>
    </w:p>
    <w:p w:rsidR="00F11B05" w:rsidRPr="0078561C" w:rsidRDefault="00F11B05" w:rsidP="00F11B05">
      <w:pPr>
        <w:pStyle w:val="Header"/>
        <w:jc w:val="both"/>
        <w:rPr>
          <w:b/>
          <w:i/>
          <w:sz w:val="24"/>
        </w:rPr>
      </w:pPr>
    </w:p>
    <w:p w:rsidR="00D31EC6" w:rsidRDefault="00826591" w:rsidP="00F11B05">
      <w:pPr>
        <w:pStyle w:val="Header"/>
        <w:jc w:val="center"/>
        <w:rPr>
          <w:sz w:val="24"/>
        </w:rPr>
      </w:pPr>
      <w:r>
        <w:rPr>
          <w:sz w:val="24"/>
        </w:rPr>
        <w:t>Sarajevo, ožuja</w:t>
      </w:r>
      <w:bookmarkStart w:id="0" w:name="_GoBack"/>
      <w:bookmarkEnd w:id="0"/>
      <w:r>
        <w:rPr>
          <w:sz w:val="24"/>
        </w:rPr>
        <w:t>k 2015</w:t>
      </w:r>
      <w:r w:rsidR="00F11B05" w:rsidRPr="0078561C">
        <w:rPr>
          <w:sz w:val="24"/>
        </w:rPr>
        <w:t>. godine</w:t>
      </w:r>
    </w:p>
    <w:p w:rsidR="004F12D5" w:rsidRDefault="004F12D5" w:rsidP="00F11B05">
      <w:pPr>
        <w:pStyle w:val="Header"/>
        <w:jc w:val="center"/>
        <w:rPr>
          <w:sz w:val="24"/>
        </w:rPr>
        <w:sectPr w:rsidR="004F12D5" w:rsidSect="007E63CB">
          <w:footerReference w:type="default" r:id="rId10"/>
          <w:pgSz w:w="11906" w:h="16838"/>
          <w:pgMar w:top="1417" w:right="1417" w:bottom="1417" w:left="1417" w:header="708" w:footer="708" w:gutter="0"/>
          <w:cols w:space="708"/>
          <w:docGrid w:linePitch="360"/>
        </w:sectPr>
      </w:pPr>
    </w:p>
    <w:p w:rsidR="00616A30" w:rsidRPr="003E5895" w:rsidRDefault="008A445A" w:rsidP="00616A30">
      <w:pPr>
        <w:pStyle w:val="TOC1"/>
        <w:rPr>
          <w:rFonts w:eastAsiaTheme="minorEastAsia" w:cstheme="minorBidi"/>
          <w:lang w:val="bs-Latn-BA" w:eastAsia="bs-Latn-BA"/>
        </w:rPr>
      </w:pPr>
      <w:r w:rsidRPr="008A445A">
        <w:rPr>
          <w:i/>
          <w:sz w:val="24"/>
        </w:rPr>
        <w:lastRenderedPageBreak/>
        <w:fldChar w:fldCharType="begin"/>
      </w:r>
      <w:r w:rsidR="00343258">
        <w:rPr>
          <w:sz w:val="24"/>
        </w:rPr>
        <w:instrText xml:space="preserve"> TOC \o "1-3" \h \z \t "Davorka 1;1;Davorka 3;3" </w:instrText>
      </w:r>
      <w:r w:rsidRPr="008A445A">
        <w:rPr>
          <w:i/>
          <w:sz w:val="24"/>
        </w:rPr>
        <w:fldChar w:fldCharType="separate"/>
      </w:r>
      <w:hyperlink w:anchor="_Toc412718702" w:history="1">
        <w:r w:rsidR="00616A30" w:rsidRPr="003E5895">
          <w:rPr>
            <w:rStyle w:val="Hyperlink"/>
            <w:szCs w:val="24"/>
          </w:rPr>
          <w:t>I.   UVODNI  DIO</w:t>
        </w:r>
        <w:r w:rsidR="00616A30" w:rsidRPr="003E5895">
          <w:rPr>
            <w:webHidden/>
          </w:rPr>
          <w:tab/>
        </w:r>
        <w:r w:rsidRPr="003E5895">
          <w:rPr>
            <w:i/>
            <w:webHidden/>
          </w:rPr>
          <w:fldChar w:fldCharType="begin"/>
        </w:r>
        <w:r w:rsidR="00616A30" w:rsidRPr="003E5895">
          <w:rPr>
            <w:i/>
            <w:webHidden/>
          </w:rPr>
          <w:instrText xml:space="preserve"> PAGEREF _Toc412718702 \h </w:instrText>
        </w:r>
        <w:r w:rsidRPr="003E5895">
          <w:rPr>
            <w:i/>
            <w:webHidden/>
          </w:rPr>
        </w:r>
        <w:r w:rsidRPr="003E5895">
          <w:rPr>
            <w:i/>
            <w:webHidden/>
          </w:rPr>
          <w:fldChar w:fldCharType="separate"/>
        </w:r>
        <w:r w:rsidR="003E5895">
          <w:rPr>
            <w:i/>
            <w:webHidden/>
          </w:rPr>
          <w:t>4</w:t>
        </w:r>
        <w:r w:rsidRPr="003E5895">
          <w:rPr>
            <w:i/>
            <w:webHidden/>
          </w:rPr>
          <w:fldChar w:fldCharType="end"/>
        </w:r>
      </w:hyperlink>
    </w:p>
    <w:p w:rsidR="00616A30" w:rsidRPr="003E5895" w:rsidRDefault="008A445A" w:rsidP="00616A30">
      <w:pPr>
        <w:pStyle w:val="TOC1"/>
        <w:rPr>
          <w:rFonts w:eastAsiaTheme="minorEastAsia" w:cstheme="minorBidi"/>
          <w:sz w:val="24"/>
          <w:lang w:val="bs-Latn-BA" w:eastAsia="bs-Latn-BA"/>
        </w:rPr>
      </w:pPr>
      <w:hyperlink w:anchor="_Toc412718703" w:history="1">
        <w:r w:rsidR="00616A30" w:rsidRPr="003E5895">
          <w:rPr>
            <w:rStyle w:val="Hyperlink"/>
            <w:szCs w:val="24"/>
          </w:rPr>
          <w:t>II. AKTIVNOSTI I STANJE U OBLASTIMA IZ DJELOKRUGA MINISTARSTAVA BOSNE I HERCEGOVINE</w:t>
        </w:r>
        <w:r w:rsidR="00616A30" w:rsidRPr="003E5895">
          <w:rPr>
            <w:webHidden/>
          </w:rPr>
          <w:tab/>
        </w:r>
        <w:r w:rsidRPr="003E5895">
          <w:rPr>
            <w:i/>
            <w:webHidden/>
          </w:rPr>
          <w:fldChar w:fldCharType="begin"/>
        </w:r>
        <w:r w:rsidR="00616A30" w:rsidRPr="003E5895">
          <w:rPr>
            <w:i/>
            <w:webHidden/>
          </w:rPr>
          <w:instrText xml:space="preserve"> PAGEREF _Toc412718703 \h </w:instrText>
        </w:r>
        <w:r w:rsidRPr="003E5895">
          <w:rPr>
            <w:i/>
            <w:webHidden/>
          </w:rPr>
        </w:r>
        <w:r w:rsidRPr="003E5895">
          <w:rPr>
            <w:i/>
            <w:webHidden/>
          </w:rPr>
          <w:fldChar w:fldCharType="separate"/>
        </w:r>
        <w:r w:rsidR="003E5895">
          <w:rPr>
            <w:i/>
            <w:webHidden/>
          </w:rPr>
          <w:t>9</w:t>
        </w:r>
        <w:r w:rsidRPr="003E5895">
          <w:rPr>
            <w:i/>
            <w:webHidden/>
          </w:rPr>
          <w:fldChar w:fldCharType="end"/>
        </w:r>
      </w:hyperlink>
    </w:p>
    <w:p w:rsidR="00616A30" w:rsidRPr="003E5895" w:rsidRDefault="008A445A" w:rsidP="00266F6E">
      <w:pPr>
        <w:pStyle w:val="TOC2"/>
        <w:rPr>
          <w:rFonts w:eastAsiaTheme="minorEastAsia" w:cstheme="minorBidi"/>
          <w:i w:val="0"/>
          <w:lang w:val="bs-Latn-BA" w:eastAsia="bs-Latn-BA"/>
        </w:rPr>
      </w:pPr>
      <w:hyperlink w:anchor="_Toc412718704" w:history="1">
        <w:r w:rsidR="00616A30" w:rsidRPr="003E5895">
          <w:rPr>
            <w:rStyle w:val="Hyperlink"/>
            <w:i w:val="0"/>
          </w:rPr>
          <w:t>1.</w:t>
        </w:r>
        <w:r w:rsidR="00616A30" w:rsidRPr="003E5895">
          <w:rPr>
            <w:rFonts w:eastAsiaTheme="minorEastAsia" w:cstheme="minorBidi"/>
            <w:i w:val="0"/>
            <w:lang w:val="bs-Latn-BA" w:eastAsia="bs-Latn-BA"/>
          </w:rPr>
          <w:tab/>
        </w:r>
        <w:r w:rsidR="00616A30" w:rsidRPr="003E5895">
          <w:rPr>
            <w:rStyle w:val="Hyperlink"/>
            <w:i w:val="0"/>
          </w:rPr>
          <w:t>MINISTARSTVO  VANJSKIH  POSLOVA  BIH</w:t>
        </w:r>
        <w:r w:rsidR="00616A30" w:rsidRPr="003E5895">
          <w:rPr>
            <w:i w:val="0"/>
            <w:webHidden/>
          </w:rPr>
          <w:tab/>
        </w:r>
        <w:r w:rsidRPr="003E5895">
          <w:rPr>
            <w:i w:val="0"/>
            <w:webHidden/>
          </w:rPr>
          <w:fldChar w:fldCharType="begin"/>
        </w:r>
        <w:r w:rsidR="00616A30" w:rsidRPr="003E5895">
          <w:rPr>
            <w:i w:val="0"/>
            <w:webHidden/>
          </w:rPr>
          <w:instrText xml:space="preserve"> PAGEREF _Toc412718704 \h </w:instrText>
        </w:r>
        <w:r w:rsidRPr="003E5895">
          <w:rPr>
            <w:i w:val="0"/>
            <w:webHidden/>
          </w:rPr>
        </w:r>
        <w:r w:rsidRPr="003E5895">
          <w:rPr>
            <w:i w:val="0"/>
            <w:webHidden/>
          </w:rPr>
          <w:fldChar w:fldCharType="separate"/>
        </w:r>
        <w:r w:rsidR="003E5895">
          <w:rPr>
            <w:i w:val="0"/>
            <w:webHidden/>
          </w:rPr>
          <w:t>9</w:t>
        </w:r>
        <w:r w:rsidRPr="003E5895">
          <w:rPr>
            <w:i w:val="0"/>
            <w:webHidden/>
          </w:rPr>
          <w:fldChar w:fldCharType="end"/>
        </w:r>
      </w:hyperlink>
    </w:p>
    <w:p w:rsidR="00616A30" w:rsidRPr="003E5895" w:rsidRDefault="008A445A" w:rsidP="00266F6E">
      <w:pPr>
        <w:pStyle w:val="TOC2"/>
        <w:rPr>
          <w:rFonts w:eastAsiaTheme="minorEastAsia" w:cstheme="minorBidi"/>
          <w:i w:val="0"/>
          <w:lang w:val="bs-Latn-BA" w:eastAsia="bs-Latn-BA"/>
        </w:rPr>
      </w:pPr>
      <w:hyperlink w:anchor="_Toc412718705" w:history="1">
        <w:r w:rsidR="00616A30" w:rsidRPr="003E5895">
          <w:rPr>
            <w:rStyle w:val="Hyperlink"/>
            <w:i w:val="0"/>
          </w:rPr>
          <w:t>2.</w:t>
        </w:r>
        <w:r w:rsidR="00616A30" w:rsidRPr="003E5895">
          <w:rPr>
            <w:rFonts w:eastAsiaTheme="minorEastAsia" w:cstheme="minorBidi"/>
            <w:i w:val="0"/>
            <w:lang w:val="bs-Latn-BA" w:eastAsia="bs-Latn-BA"/>
          </w:rPr>
          <w:tab/>
        </w:r>
        <w:r w:rsidR="00616A30" w:rsidRPr="003E5895">
          <w:rPr>
            <w:rStyle w:val="Hyperlink"/>
            <w:i w:val="0"/>
          </w:rPr>
          <w:t>MINISTARSTVO VANJSKE TRGOVINE I EKONOMSKIH ODNOSA BIH</w:t>
        </w:r>
        <w:r w:rsidR="00616A30" w:rsidRPr="003E5895">
          <w:rPr>
            <w:i w:val="0"/>
            <w:webHidden/>
          </w:rPr>
          <w:tab/>
        </w:r>
        <w:r w:rsidRPr="003E5895">
          <w:rPr>
            <w:i w:val="0"/>
            <w:webHidden/>
          </w:rPr>
          <w:fldChar w:fldCharType="begin"/>
        </w:r>
        <w:r w:rsidR="00616A30" w:rsidRPr="003E5895">
          <w:rPr>
            <w:i w:val="0"/>
            <w:webHidden/>
          </w:rPr>
          <w:instrText xml:space="preserve"> PAGEREF _Toc412718705 \h </w:instrText>
        </w:r>
        <w:r w:rsidRPr="003E5895">
          <w:rPr>
            <w:i w:val="0"/>
            <w:webHidden/>
          </w:rPr>
        </w:r>
        <w:r w:rsidRPr="003E5895">
          <w:rPr>
            <w:i w:val="0"/>
            <w:webHidden/>
          </w:rPr>
          <w:fldChar w:fldCharType="separate"/>
        </w:r>
        <w:r w:rsidR="003E5895">
          <w:rPr>
            <w:i w:val="0"/>
            <w:webHidden/>
          </w:rPr>
          <w:t>17</w:t>
        </w:r>
        <w:r w:rsidRPr="003E5895">
          <w:rPr>
            <w:i w:val="0"/>
            <w:webHidden/>
          </w:rPr>
          <w:fldChar w:fldCharType="end"/>
        </w:r>
      </w:hyperlink>
    </w:p>
    <w:p w:rsidR="00616A30" w:rsidRPr="003E5895" w:rsidRDefault="008A445A" w:rsidP="00616A30">
      <w:pPr>
        <w:pStyle w:val="TOC3"/>
        <w:spacing w:after="120"/>
        <w:rPr>
          <w:rFonts w:ascii="Arial Narrow" w:eastAsiaTheme="minorEastAsia" w:hAnsi="Arial Narrow" w:cstheme="minorBidi"/>
          <w:noProof/>
          <w:lang w:val="bs-Latn-BA" w:eastAsia="bs-Latn-BA"/>
        </w:rPr>
      </w:pPr>
      <w:hyperlink w:anchor="_Toc412718706" w:history="1">
        <w:r w:rsidR="00616A30" w:rsidRPr="003E5895">
          <w:rPr>
            <w:rStyle w:val="Hyperlink"/>
            <w:rFonts w:ascii="Arial Narrow" w:hAnsi="Arial Narrow"/>
            <w:noProof/>
          </w:rPr>
          <w:t>URED  ZA  VETERINARSTVO  BIH</w:t>
        </w:r>
        <w:r w:rsidR="00616A30" w:rsidRPr="003E5895">
          <w:rPr>
            <w:rFonts w:ascii="Arial Narrow" w:hAnsi="Arial Narrow"/>
            <w:noProof/>
            <w:webHidden/>
          </w:rPr>
          <w:tab/>
        </w:r>
        <w:r w:rsidRPr="003E5895">
          <w:rPr>
            <w:rFonts w:ascii="Arial Narrow" w:hAnsi="Arial Narrow"/>
            <w:noProof/>
            <w:webHidden/>
          </w:rPr>
          <w:fldChar w:fldCharType="begin"/>
        </w:r>
        <w:r w:rsidR="00616A30" w:rsidRPr="003E5895">
          <w:rPr>
            <w:rFonts w:ascii="Arial Narrow" w:hAnsi="Arial Narrow"/>
            <w:noProof/>
            <w:webHidden/>
          </w:rPr>
          <w:instrText xml:space="preserve"> PAGEREF _Toc412718706 \h </w:instrText>
        </w:r>
        <w:r w:rsidRPr="003E5895">
          <w:rPr>
            <w:rFonts w:ascii="Arial Narrow" w:hAnsi="Arial Narrow"/>
            <w:noProof/>
            <w:webHidden/>
          </w:rPr>
        </w:r>
        <w:r w:rsidRPr="003E5895">
          <w:rPr>
            <w:rFonts w:ascii="Arial Narrow" w:hAnsi="Arial Narrow"/>
            <w:noProof/>
            <w:webHidden/>
          </w:rPr>
          <w:fldChar w:fldCharType="separate"/>
        </w:r>
        <w:r w:rsidR="003E5895">
          <w:rPr>
            <w:rFonts w:ascii="Arial Narrow" w:hAnsi="Arial Narrow"/>
            <w:noProof/>
            <w:webHidden/>
          </w:rPr>
          <w:t>30</w:t>
        </w:r>
        <w:r w:rsidRPr="003E5895">
          <w:rPr>
            <w:rFonts w:ascii="Arial Narrow" w:hAnsi="Arial Narrow"/>
            <w:noProof/>
            <w:webHidden/>
          </w:rPr>
          <w:fldChar w:fldCharType="end"/>
        </w:r>
      </w:hyperlink>
    </w:p>
    <w:p w:rsidR="00616A30" w:rsidRPr="003E5895" w:rsidRDefault="008A445A" w:rsidP="00616A30">
      <w:pPr>
        <w:pStyle w:val="TOC3"/>
        <w:spacing w:after="120"/>
        <w:rPr>
          <w:rFonts w:ascii="Arial Narrow" w:eastAsiaTheme="minorEastAsia" w:hAnsi="Arial Narrow" w:cstheme="minorBidi"/>
          <w:noProof/>
          <w:lang w:val="bs-Latn-BA" w:eastAsia="bs-Latn-BA"/>
        </w:rPr>
      </w:pPr>
      <w:hyperlink w:anchor="_Toc412718707" w:history="1">
        <w:r w:rsidR="00616A30" w:rsidRPr="003E5895">
          <w:rPr>
            <w:rStyle w:val="Hyperlink"/>
            <w:rFonts w:ascii="Arial Narrow" w:hAnsi="Arial Narrow"/>
            <w:noProof/>
          </w:rPr>
          <w:t>UPRAVA  BIH  ZA  ZAŠTITU  ZDRAVLJA  BILJA</w:t>
        </w:r>
        <w:r w:rsidR="00616A30" w:rsidRPr="003E5895">
          <w:rPr>
            <w:rFonts w:ascii="Arial Narrow" w:hAnsi="Arial Narrow"/>
            <w:noProof/>
            <w:webHidden/>
          </w:rPr>
          <w:tab/>
        </w:r>
        <w:r w:rsidRPr="003E5895">
          <w:rPr>
            <w:rFonts w:ascii="Arial Narrow" w:hAnsi="Arial Narrow"/>
            <w:noProof/>
            <w:webHidden/>
          </w:rPr>
          <w:fldChar w:fldCharType="begin"/>
        </w:r>
        <w:r w:rsidR="00616A30" w:rsidRPr="003E5895">
          <w:rPr>
            <w:rFonts w:ascii="Arial Narrow" w:hAnsi="Arial Narrow"/>
            <w:noProof/>
            <w:webHidden/>
          </w:rPr>
          <w:instrText xml:space="preserve"> PAGEREF _Toc412718707 \h </w:instrText>
        </w:r>
        <w:r w:rsidRPr="003E5895">
          <w:rPr>
            <w:rFonts w:ascii="Arial Narrow" w:hAnsi="Arial Narrow"/>
            <w:noProof/>
            <w:webHidden/>
          </w:rPr>
        </w:r>
        <w:r w:rsidRPr="003E5895">
          <w:rPr>
            <w:rFonts w:ascii="Arial Narrow" w:hAnsi="Arial Narrow"/>
            <w:noProof/>
            <w:webHidden/>
          </w:rPr>
          <w:fldChar w:fldCharType="separate"/>
        </w:r>
        <w:r w:rsidR="003E5895">
          <w:rPr>
            <w:rFonts w:ascii="Arial Narrow" w:hAnsi="Arial Narrow"/>
            <w:noProof/>
            <w:webHidden/>
          </w:rPr>
          <w:t>34</w:t>
        </w:r>
        <w:r w:rsidRPr="003E5895">
          <w:rPr>
            <w:rFonts w:ascii="Arial Narrow" w:hAnsi="Arial Narrow"/>
            <w:noProof/>
            <w:webHidden/>
          </w:rPr>
          <w:fldChar w:fldCharType="end"/>
        </w:r>
      </w:hyperlink>
    </w:p>
    <w:p w:rsidR="00616A30" w:rsidRPr="003E5895" w:rsidRDefault="008A445A" w:rsidP="00616A30">
      <w:pPr>
        <w:pStyle w:val="TOC3"/>
        <w:spacing w:after="120"/>
        <w:rPr>
          <w:rFonts w:ascii="Arial Narrow" w:eastAsiaTheme="minorEastAsia" w:hAnsi="Arial Narrow" w:cstheme="minorBidi"/>
          <w:noProof/>
          <w:lang w:val="bs-Latn-BA" w:eastAsia="bs-Latn-BA"/>
        </w:rPr>
      </w:pPr>
      <w:hyperlink w:anchor="_Toc412718708" w:history="1">
        <w:r w:rsidR="00616A30" w:rsidRPr="003E5895">
          <w:rPr>
            <w:rStyle w:val="Hyperlink"/>
            <w:rFonts w:ascii="Arial Narrow" w:hAnsi="Arial Narrow"/>
            <w:noProof/>
          </w:rPr>
          <w:t>URED  ZA  HARMONIZACIJU  I  KOORDINACIJU  SUSTAVA  PLAĆANJA  U  POLJOPRIVREDI, PREHRANI  I  RURALNOM  RAZVOJU  BIH</w:t>
        </w:r>
        <w:r w:rsidR="00616A30" w:rsidRPr="003E5895">
          <w:rPr>
            <w:rFonts w:ascii="Arial Narrow" w:hAnsi="Arial Narrow"/>
            <w:noProof/>
            <w:webHidden/>
          </w:rPr>
          <w:tab/>
        </w:r>
        <w:r w:rsidRPr="003E5895">
          <w:rPr>
            <w:rFonts w:ascii="Arial Narrow" w:hAnsi="Arial Narrow"/>
            <w:noProof/>
            <w:webHidden/>
          </w:rPr>
          <w:fldChar w:fldCharType="begin"/>
        </w:r>
        <w:r w:rsidR="00616A30" w:rsidRPr="003E5895">
          <w:rPr>
            <w:rFonts w:ascii="Arial Narrow" w:hAnsi="Arial Narrow"/>
            <w:noProof/>
            <w:webHidden/>
          </w:rPr>
          <w:instrText xml:space="preserve"> PAGEREF _Toc412718708 \h </w:instrText>
        </w:r>
        <w:r w:rsidRPr="003E5895">
          <w:rPr>
            <w:rFonts w:ascii="Arial Narrow" w:hAnsi="Arial Narrow"/>
            <w:noProof/>
            <w:webHidden/>
          </w:rPr>
        </w:r>
        <w:r w:rsidRPr="003E5895">
          <w:rPr>
            <w:rFonts w:ascii="Arial Narrow" w:hAnsi="Arial Narrow"/>
            <w:noProof/>
            <w:webHidden/>
          </w:rPr>
          <w:fldChar w:fldCharType="separate"/>
        </w:r>
        <w:r w:rsidR="003E5895">
          <w:rPr>
            <w:rFonts w:ascii="Arial Narrow" w:hAnsi="Arial Narrow"/>
            <w:noProof/>
            <w:webHidden/>
          </w:rPr>
          <w:t>40</w:t>
        </w:r>
        <w:r w:rsidRPr="003E5895">
          <w:rPr>
            <w:rFonts w:ascii="Arial Narrow" w:hAnsi="Arial Narrow"/>
            <w:noProof/>
            <w:webHidden/>
          </w:rPr>
          <w:fldChar w:fldCharType="end"/>
        </w:r>
      </w:hyperlink>
    </w:p>
    <w:p w:rsidR="00616A30" w:rsidRPr="003E5895" w:rsidRDefault="008A445A" w:rsidP="00266F6E">
      <w:pPr>
        <w:pStyle w:val="TOC2"/>
        <w:rPr>
          <w:rFonts w:eastAsiaTheme="minorEastAsia" w:cstheme="minorBidi"/>
          <w:i w:val="0"/>
          <w:lang w:val="bs-Latn-BA" w:eastAsia="bs-Latn-BA"/>
        </w:rPr>
      </w:pPr>
      <w:hyperlink w:anchor="_Toc412718709" w:history="1">
        <w:r w:rsidR="00616A30" w:rsidRPr="003E5895">
          <w:rPr>
            <w:rStyle w:val="Hyperlink"/>
            <w:i w:val="0"/>
          </w:rPr>
          <w:t>3.</w:t>
        </w:r>
        <w:r w:rsidR="00616A30" w:rsidRPr="003E5895">
          <w:rPr>
            <w:rFonts w:eastAsiaTheme="minorEastAsia" w:cstheme="minorBidi"/>
            <w:i w:val="0"/>
            <w:lang w:val="bs-Latn-BA" w:eastAsia="bs-Latn-BA"/>
          </w:rPr>
          <w:tab/>
        </w:r>
        <w:r w:rsidR="00616A30" w:rsidRPr="003E5895">
          <w:rPr>
            <w:rStyle w:val="Hyperlink"/>
            <w:i w:val="0"/>
          </w:rPr>
          <w:t>MINISTARSTVO  FINANCIJA  I  TREZORA</w:t>
        </w:r>
        <w:r w:rsidR="00616A30" w:rsidRPr="003E5895">
          <w:rPr>
            <w:i w:val="0"/>
            <w:webHidden/>
          </w:rPr>
          <w:tab/>
        </w:r>
        <w:r w:rsidRPr="003E5895">
          <w:rPr>
            <w:i w:val="0"/>
            <w:webHidden/>
          </w:rPr>
          <w:fldChar w:fldCharType="begin"/>
        </w:r>
        <w:r w:rsidR="00616A30" w:rsidRPr="003E5895">
          <w:rPr>
            <w:i w:val="0"/>
            <w:webHidden/>
          </w:rPr>
          <w:instrText xml:space="preserve"> PAGEREF _Toc412718709 \h </w:instrText>
        </w:r>
        <w:r w:rsidRPr="003E5895">
          <w:rPr>
            <w:i w:val="0"/>
            <w:webHidden/>
          </w:rPr>
        </w:r>
        <w:r w:rsidRPr="003E5895">
          <w:rPr>
            <w:i w:val="0"/>
            <w:webHidden/>
          </w:rPr>
          <w:fldChar w:fldCharType="separate"/>
        </w:r>
        <w:r w:rsidR="003E5895">
          <w:rPr>
            <w:i w:val="0"/>
            <w:webHidden/>
          </w:rPr>
          <w:t>42</w:t>
        </w:r>
        <w:r w:rsidRPr="003E5895">
          <w:rPr>
            <w:i w:val="0"/>
            <w:webHidden/>
          </w:rPr>
          <w:fldChar w:fldCharType="end"/>
        </w:r>
      </w:hyperlink>
    </w:p>
    <w:p w:rsidR="00616A30" w:rsidRPr="003E5895" w:rsidRDefault="008A445A" w:rsidP="00266F6E">
      <w:pPr>
        <w:pStyle w:val="TOC2"/>
        <w:rPr>
          <w:rFonts w:eastAsiaTheme="minorEastAsia" w:cstheme="minorBidi"/>
          <w:i w:val="0"/>
          <w:lang w:val="bs-Latn-BA" w:eastAsia="bs-Latn-BA"/>
        </w:rPr>
      </w:pPr>
      <w:hyperlink w:anchor="_Toc412718710" w:history="1">
        <w:r w:rsidR="00616A30" w:rsidRPr="003E5895">
          <w:rPr>
            <w:rStyle w:val="Hyperlink"/>
            <w:i w:val="0"/>
          </w:rPr>
          <w:t>4.</w:t>
        </w:r>
        <w:r w:rsidR="00616A30" w:rsidRPr="003E5895">
          <w:rPr>
            <w:rFonts w:eastAsiaTheme="minorEastAsia" w:cstheme="minorBidi"/>
            <w:i w:val="0"/>
            <w:lang w:val="bs-Latn-BA" w:eastAsia="bs-Latn-BA"/>
          </w:rPr>
          <w:tab/>
        </w:r>
        <w:r w:rsidR="00616A30" w:rsidRPr="003E5895">
          <w:rPr>
            <w:rStyle w:val="Hyperlink"/>
            <w:i w:val="0"/>
          </w:rPr>
          <w:t>MINISTARSTVO  KOMUNIKACIJA  I  PROMETA BIH</w:t>
        </w:r>
        <w:r w:rsidR="00616A30" w:rsidRPr="003E5895">
          <w:rPr>
            <w:i w:val="0"/>
            <w:webHidden/>
          </w:rPr>
          <w:tab/>
        </w:r>
        <w:r w:rsidRPr="003E5895">
          <w:rPr>
            <w:i w:val="0"/>
            <w:webHidden/>
          </w:rPr>
          <w:fldChar w:fldCharType="begin"/>
        </w:r>
        <w:r w:rsidR="00616A30" w:rsidRPr="003E5895">
          <w:rPr>
            <w:i w:val="0"/>
            <w:webHidden/>
          </w:rPr>
          <w:instrText xml:space="preserve"> PAGEREF _Toc412718710 \h </w:instrText>
        </w:r>
        <w:r w:rsidRPr="003E5895">
          <w:rPr>
            <w:i w:val="0"/>
            <w:webHidden/>
          </w:rPr>
        </w:r>
        <w:r w:rsidRPr="003E5895">
          <w:rPr>
            <w:i w:val="0"/>
            <w:webHidden/>
          </w:rPr>
          <w:fldChar w:fldCharType="separate"/>
        </w:r>
        <w:r w:rsidR="003E5895">
          <w:rPr>
            <w:i w:val="0"/>
            <w:webHidden/>
          </w:rPr>
          <w:t>48</w:t>
        </w:r>
        <w:r w:rsidRPr="003E5895">
          <w:rPr>
            <w:i w:val="0"/>
            <w:webHidden/>
          </w:rPr>
          <w:fldChar w:fldCharType="end"/>
        </w:r>
      </w:hyperlink>
    </w:p>
    <w:p w:rsidR="00616A30" w:rsidRPr="003E5895" w:rsidRDefault="008A445A" w:rsidP="00266F6E">
      <w:pPr>
        <w:pStyle w:val="TOC2"/>
        <w:rPr>
          <w:rFonts w:eastAsiaTheme="minorEastAsia" w:cstheme="minorBidi"/>
          <w:i w:val="0"/>
          <w:lang w:val="bs-Latn-BA" w:eastAsia="bs-Latn-BA"/>
        </w:rPr>
      </w:pPr>
      <w:hyperlink w:anchor="_Toc412718711" w:history="1">
        <w:r w:rsidR="00616A30" w:rsidRPr="003E5895">
          <w:rPr>
            <w:rStyle w:val="Hyperlink"/>
            <w:i w:val="0"/>
          </w:rPr>
          <w:t>5.</w:t>
        </w:r>
        <w:r w:rsidR="00616A30" w:rsidRPr="003E5895">
          <w:rPr>
            <w:rFonts w:eastAsiaTheme="minorEastAsia" w:cstheme="minorBidi"/>
            <w:i w:val="0"/>
            <w:lang w:val="bs-Latn-BA" w:eastAsia="bs-Latn-BA"/>
          </w:rPr>
          <w:tab/>
        </w:r>
        <w:r w:rsidR="00616A30" w:rsidRPr="003E5895">
          <w:rPr>
            <w:rStyle w:val="Hyperlink"/>
            <w:i w:val="0"/>
          </w:rPr>
          <w:t>MINISTARSTVO  CIVILNIH  POSLOVA BIH</w:t>
        </w:r>
        <w:r w:rsidR="00616A30" w:rsidRPr="003E5895">
          <w:rPr>
            <w:i w:val="0"/>
            <w:webHidden/>
          </w:rPr>
          <w:tab/>
        </w:r>
        <w:r w:rsidRPr="003E5895">
          <w:rPr>
            <w:i w:val="0"/>
            <w:webHidden/>
          </w:rPr>
          <w:fldChar w:fldCharType="begin"/>
        </w:r>
        <w:r w:rsidR="00616A30" w:rsidRPr="003E5895">
          <w:rPr>
            <w:i w:val="0"/>
            <w:webHidden/>
          </w:rPr>
          <w:instrText xml:space="preserve"> PAGEREF _Toc412718711 \h </w:instrText>
        </w:r>
        <w:r w:rsidRPr="003E5895">
          <w:rPr>
            <w:i w:val="0"/>
            <w:webHidden/>
          </w:rPr>
        </w:r>
        <w:r w:rsidRPr="003E5895">
          <w:rPr>
            <w:i w:val="0"/>
            <w:webHidden/>
          </w:rPr>
          <w:fldChar w:fldCharType="separate"/>
        </w:r>
        <w:r w:rsidR="003E5895">
          <w:rPr>
            <w:i w:val="0"/>
            <w:webHidden/>
          </w:rPr>
          <w:t>56</w:t>
        </w:r>
        <w:r w:rsidRPr="003E5895">
          <w:rPr>
            <w:i w:val="0"/>
            <w:webHidden/>
          </w:rPr>
          <w:fldChar w:fldCharType="end"/>
        </w:r>
      </w:hyperlink>
    </w:p>
    <w:p w:rsidR="00616A30" w:rsidRPr="003E5895" w:rsidRDefault="008A445A" w:rsidP="00266F6E">
      <w:pPr>
        <w:pStyle w:val="TOC2"/>
        <w:rPr>
          <w:rFonts w:eastAsiaTheme="minorEastAsia" w:cstheme="minorBidi"/>
          <w:i w:val="0"/>
          <w:lang w:val="bs-Latn-BA" w:eastAsia="bs-Latn-BA"/>
        </w:rPr>
      </w:pPr>
      <w:hyperlink w:anchor="_Toc412718712" w:history="1">
        <w:r w:rsidR="00616A30" w:rsidRPr="003E5895">
          <w:rPr>
            <w:rStyle w:val="Hyperlink"/>
            <w:i w:val="0"/>
          </w:rPr>
          <w:t>6.</w:t>
        </w:r>
        <w:r w:rsidR="00616A30" w:rsidRPr="003E5895">
          <w:rPr>
            <w:rFonts w:eastAsiaTheme="minorEastAsia" w:cstheme="minorBidi"/>
            <w:i w:val="0"/>
            <w:lang w:val="bs-Latn-BA" w:eastAsia="bs-Latn-BA"/>
          </w:rPr>
          <w:tab/>
        </w:r>
        <w:r w:rsidR="00616A30" w:rsidRPr="003E5895">
          <w:rPr>
            <w:rStyle w:val="Hyperlink"/>
            <w:i w:val="0"/>
          </w:rPr>
          <w:t>MINISTARSTVO  ZA  LJUDSKA  PRAVA  I  IZBJEGLICE  BIH</w:t>
        </w:r>
        <w:r w:rsidR="00616A30" w:rsidRPr="003E5895">
          <w:rPr>
            <w:i w:val="0"/>
            <w:webHidden/>
          </w:rPr>
          <w:tab/>
        </w:r>
        <w:r w:rsidRPr="003E5895">
          <w:rPr>
            <w:i w:val="0"/>
            <w:webHidden/>
          </w:rPr>
          <w:fldChar w:fldCharType="begin"/>
        </w:r>
        <w:r w:rsidR="00616A30" w:rsidRPr="003E5895">
          <w:rPr>
            <w:i w:val="0"/>
            <w:webHidden/>
          </w:rPr>
          <w:instrText xml:space="preserve"> PAGEREF _Toc412718712 \h </w:instrText>
        </w:r>
        <w:r w:rsidRPr="003E5895">
          <w:rPr>
            <w:i w:val="0"/>
            <w:webHidden/>
          </w:rPr>
        </w:r>
        <w:r w:rsidRPr="003E5895">
          <w:rPr>
            <w:i w:val="0"/>
            <w:webHidden/>
          </w:rPr>
          <w:fldChar w:fldCharType="separate"/>
        </w:r>
        <w:r w:rsidR="003E5895">
          <w:rPr>
            <w:i w:val="0"/>
            <w:webHidden/>
          </w:rPr>
          <w:t>60</w:t>
        </w:r>
        <w:r w:rsidRPr="003E5895">
          <w:rPr>
            <w:i w:val="0"/>
            <w:webHidden/>
          </w:rPr>
          <w:fldChar w:fldCharType="end"/>
        </w:r>
      </w:hyperlink>
    </w:p>
    <w:p w:rsidR="00616A30" w:rsidRPr="003E5895" w:rsidRDefault="008A445A" w:rsidP="00266F6E">
      <w:pPr>
        <w:pStyle w:val="TOC2"/>
        <w:rPr>
          <w:rFonts w:eastAsiaTheme="minorEastAsia" w:cstheme="minorBidi"/>
          <w:i w:val="0"/>
          <w:lang w:val="bs-Latn-BA" w:eastAsia="bs-Latn-BA"/>
        </w:rPr>
      </w:pPr>
      <w:hyperlink w:anchor="_Toc412718713" w:history="1">
        <w:r w:rsidR="00616A30" w:rsidRPr="003E5895">
          <w:rPr>
            <w:rStyle w:val="Hyperlink"/>
            <w:i w:val="0"/>
          </w:rPr>
          <w:t>7.</w:t>
        </w:r>
        <w:r w:rsidR="00616A30" w:rsidRPr="003E5895">
          <w:rPr>
            <w:rFonts w:eastAsiaTheme="minorEastAsia" w:cstheme="minorBidi"/>
            <w:i w:val="0"/>
            <w:lang w:val="bs-Latn-BA" w:eastAsia="bs-Latn-BA"/>
          </w:rPr>
          <w:tab/>
        </w:r>
        <w:r w:rsidR="00616A30" w:rsidRPr="003E5895">
          <w:rPr>
            <w:rStyle w:val="Hyperlink"/>
            <w:i w:val="0"/>
          </w:rPr>
          <w:t>MINISTARSTVO  PRAVDE  BIH</w:t>
        </w:r>
        <w:r w:rsidR="00616A30" w:rsidRPr="003E5895">
          <w:rPr>
            <w:i w:val="0"/>
            <w:webHidden/>
          </w:rPr>
          <w:tab/>
        </w:r>
        <w:r w:rsidRPr="003E5895">
          <w:rPr>
            <w:i w:val="0"/>
            <w:webHidden/>
          </w:rPr>
          <w:fldChar w:fldCharType="begin"/>
        </w:r>
        <w:r w:rsidR="00616A30" w:rsidRPr="003E5895">
          <w:rPr>
            <w:i w:val="0"/>
            <w:webHidden/>
          </w:rPr>
          <w:instrText xml:space="preserve"> PAGEREF _Toc412718713 \h </w:instrText>
        </w:r>
        <w:r w:rsidRPr="003E5895">
          <w:rPr>
            <w:i w:val="0"/>
            <w:webHidden/>
          </w:rPr>
        </w:r>
        <w:r w:rsidRPr="003E5895">
          <w:rPr>
            <w:i w:val="0"/>
            <w:webHidden/>
          </w:rPr>
          <w:fldChar w:fldCharType="separate"/>
        </w:r>
        <w:r w:rsidR="003E5895">
          <w:rPr>
            <w:i w:val="0"/>
            <w:webHidden/>
          </w:rPr>
          <w:t>70</w:t>
        </w:r>
        <w:r w:rsidRPr="003E5895">
          <w:rPr>
            <w:i w:val="0"/>
            <w:webHidden/>
          </w:rPr>
          <w:fldChar w:fldCharType="end"/>
        </w:r>
      </w:hyperlink>
    </w:p>
    <w:p w:rsidR="00616A30" w:rsidRPr="003E5895" w:rsidRDefault="008A445A" w:rsidP="00266F6E">
      <w:pPr>
        <w:pStyle w:val="TOC2"/>
        <w:rPr>
          <w:rFonts w:eastAsiaTheme="minorEastAsia" w:cstheme="minorBidi"/>
          <w:i w:val="0"/>
          <w:lang w:val="bs-Latn-BA" w:eastAsia="bs-Latn-BA"/>
        </w:rPr>
      </w:pPr>
      <w:hyperlink w:anchor="_Toc412718714" w:history="1">
        <w:r w:rsidR="00616A30" w:rsidRPr="003E5895">
          <w:rPr>
            <w:rStyle w:val="Hyperlink"/>
            <w:i w:val="0"/>
          </w:rPr>
          <w:t>8.</w:t>
        </w:r>
        <w:r w:rsidR="00616A30" w:rsidRPr="003E5895">
          <w:rPr>
            <w:rFonts w:eastAsiaTheme="minorEastAsia" w:cstheme="minorBidi"/>
            <w:i w:val="0"/>
            <w:lang w:val="bs-Latn-BA" w:eastAsia="bs-Latn-BA"/>
          </w:rPr>
          <w:tab/>
        </w:r>
        <w:r w:rsidR="00616A30" w:rsidRPr="003E5895">
          <w:rPr>
            <w:rStyle w:val="Hyperlink"/>
            <w:i w:val="0"/>
          </w:rPr>
          <w:t>MINISTARSTVO  SIGURNOSTI  BIH</w:t>
        </w:r>
        <w:r w:rsidR="00616A30" w:rsidRPr="003E5895">
          <w:rPr>
            <w:i w:val="0"/>
            <w:webHidden/>
          </w:rPr>
          <w:tab/>
        </w:r>
        <w:r w:rsidRPr="003E5895">
          <w:rPr>
            <w:i w:val="0"/>
            <w:webHidden/>
          </w:rPr>
          <w:fldChar w:fldCharType="begin"/>
        </w:r>
        <w:r w:rsidR="00616A30" w:rsidRPr="003E5895">
          <w:rPr>
            <w:i w:val="0"/>
            <w:webHidden/>
          </w:rPr>
          <w:instrText xml:space="preserve"> PAGEREF _Toc412718714 \h </w:instrText>
        </w:r>
        <w:r w:rsidRPr="003E5895">
          <w:rPr>
            <w:i w:val="0"/>
            <w:webHidden/>
          </w:rPr>
        </w:r>
        <w:r w:rsidRPr="003E5895">
          <w:rPr>
            <w:i w:val="0"/>
            <w:webHidden/>
          </w:rPr>
          <w:fldChar w:fldCharType="separate"/>
        </w:r>
        <w:r w:rsidR="003E5895">
          <w:rPr>
            <w:i w:val="0"/>
            <w:webHidden/>
          </w:rPr>
          <w:t>80</w:t>
        </w:r>
        <w:r w:rsidRPr="003E5895">
          <w:rPr>
            <w:i w:val="0"/>
            <w:webHidden/>
          </w:rPr>
          <w:fldChar w:fldCharType="end"/>
        </w:r>
      </w:hyperlink>
    </w:p>
    <w:p w:rsidR="00616A30" w:rsidRPr="003E5895" w:rsidRDefault="008A445A" w:rsidP="00616A30">
      <w:pPr>
        <w:pStyle w:val="TOC3"/>
        <w:spacing w:after="120"/>
        <w:rPr>
          <w:rFonts w:ascii="Arial Narrow" w:eastAsiaTheme="minorEastAsia" w:hAnsi="Arial Narrow" w:cstheme="minorBidi"/>
          <w:noProof/>
          <w:lang w:val="bs-Latn-BA" w:eastAsia="bs-Latn-BA"/>
        </w:rPr>
      </w:pPr>
      <w:hyperlink w:anchor="_Toc412718715" w:history="1">
        <w:r w:rsidR="00616A30" w:rsidRPr="003E5895">
          <w:rPr>
            <w:rStyle w:val="Hyperlink"/>
            <w:rFonts w:ascii="Arial Narrow" w:hAnsi="Arial Narrow"/>
            <w:noProof/>
          </w:rPr>
          <w:t>DRŽAVNA  AGENCIJA  ZA  ISTRAGE  I  ZAŠTITU</w:t>
        </w:r>
        <w:r w:rsidR="00616A30" w:rsidRPr="003E5895">
          <w:rPr>
            <w:rFonts w:ascii="Arial Narrow" w:hAnsi="Arial Narrow"/>
            <w:noProof/>
            <w:webHidden/>
          </w:rPr>
          <w:tab/>
        </w:r>
        <w:r w:rsidRPr="003E5895">
          <w:rPr>
            <w:rFonts w:ascii="Arial Narrow" w:hAnsi="Arial Narrow"/>
            <w:noProof/>
            <w:webHidden/>
          </w:rPr>
          <w:fldChar w:fldCharType="begin"/>
        </w:r>
        <w:r w:rsidR="00616A30" w:rsidRPr="003E5895">
          <w:rPr>
            <w:rFonts w:ascii="Arial Narrow" w:hAnsi="Arial Narrow"/>
            <w:noProof/>
            <w:webHidden/>
          </w:rPr>
          <w:instrText xml:space="preserve"> PAGEREF _Toc412718715 \h </w:instrText>
        </w:r>
        <w:r w:rsidRPr="003E5895">
          <w:rPr>
            <w:rFonts w:ascii="Arial Narrow" w:hAnsi="Arial Narrow"/>
            <w:noProof/>
            <w:webHidden/>
          </w:rPr>
        </w:r>
        <w:r w:rsidRPr="003E5895">
          <w:rPr>
            <w:rFonts w:ascii="Arial Narrow" w:hAnsi="Arial Narrow"/>
            <w:noProof/>
            <w:webHidden/>
          </w:rPr>
          <w:fldChar w:fldCharType="separate"/>
        </w:r>
        <w:r w:rsidR="003E5895">
          <w:rPr>
            <w:rFonts w:ascii="Arial Narrow" w:hAnsi="Arial Narrow"/>
            <w:noProof/>
            <w:webHidden/>
          </w:rPr>
          <w:t>94</w:t>
        </w:r>
        <w:r w:rsidRPr="003E5895">
          <w:rPr>
            <w:rFonts w:ascii="Arial Narrow" w:hAnsi="Arial Narrow"/>
            <w:noProof/>
            <w:webHidden/>
          </w:rPr>
          <w:fldChar w:fldCharType="end"/>
        </w:r>
      </w:hyperlink>
    </w:p>
    <w:p w:rsidR="00616A30" w:rsidRPr="003E5895" w:rsidRDefault="008A445A" w:rsidP="00616A30">
      <w:pPr>
        <w:pStyle w:val="TOC3"/>
        <w:spacing w:after="120"/>
        <w:rPr>
          <w:rFonts w:ascii="Arial Narrow" w:eastAsiaTheme="minorEastAsia" w:hAnsi="Arial Narrow" w:cstheme="minorBidi"/>
          <w:noProof/>
          <w:lang w:val="bs-Latn-BA" w:eastAsia="bs-Latn-BA"/>
        </w:rPr>
      </w:pPr>
      <w:hyperlink w:anchor="_Toc412718716" w:history="1">
        <w:r w:rsidR="00616A30" w:rsidRPr="003E5895">
          <w:rPr>
            <w:rStyle w:val="Hyperlink"/>
            <w:rFonts w:ascii="Arial Narrow" w:hAnsi="Arial Narrow"/>
            <w:noProof/>
          </w:rPr>
          <w:t>GRANIČNA  POLICIJA  BiH</w:t>
        </w:r>
        <w:r w:rsidR="00616A30" w:rsidRPr="003E5895">
          <w:rPr>
            <w:rFonts w:ascii="Arial Narrow" w:hAnsi="Arial Narrow"/>
            <w:noProof/>
            <w:webHidden/>
          </w:rPr>
          <w:tab/>
        </w:r>
        <w:r w:rsidRPr="003E5895">
          <w:rPr>
            <w:rFonts w:ascii="Arial Narrow" w:hAnsi="Arial Narrow"/>
            <w:noProof/>
            <w:webHidden/>
          </w:rPr>
          <w:fldChar w:fldCharType="begin"/>
        </w:r>
        <w:r w:rsidR="00616A30" w:rsidRPr="003E5895">
          <w:rPr>
            <w:rFonts w:ascii="Arial Narrow" w:hAnsi="Arial Narrow"/>
            <w:noProof/>
            <w:webHidden/>
          </w:rPr>
          <w:instrText xml:space="preserve"> PAGEREF _Toc412718716 \h </w:instrText>
        </w:r>
        <w:r w:rsidRPr="003E5895">
          <w:rPr>
            <w:rFonts w:ascii="Arial Narrow" w:hAnsi="Arial Narrow"/>
            <w:noProof/>
            <w:webHidden/>
          </w:rPr>
        </w:r>
        <w:r w:rsidRPr="003E5895">
          <w:rPr>
            <w:rFonts w:ascii="Arial Narrow" w:hAnsi="Arial Narrow"/>
            <w:noProof/>
            <w:webHidden/>
          </w:rPr>
          <w:fldChar w:fldCharType="separate"/>
        </w:r>
        <w:r w:rsidR="003E5895">
          <w:rPr>
            <w:rFonts w:ascii="Arial Narrow" w:hAnsi="Arial Narrow"/>
            <w:noProof/>
            <w:webHidden/>
          </w:rPr>
          <w:t>99</w:t>
        </w:r>
        <w:r w:rsidRPr="003E5895">
          <w:rPr>
            <w:rFonts w:ascii="Arial Narrow" w:hAnsi="Arial Narrow"/>
            <w:noProof/>
            <w:webHidden/>
          </w:rPr>
          <w:fldChar w:fldCharType="end"/>
        </w:r>
      </w:hyperlink>
    </w:p>
    <w:p w:rsidR="00616A30" w:rsidRPr="003E5895" w:rsidRDefault="008A445A" w:rsidP="00616A30">
      <w:pPr>
        <w:pStyle w:val="TOC3"/>
        <w:spacing w:after="120"/>
        <w:rPr>
          <w:rFonts w:ascii="Arial Narrow" w:eastAsiaTheme="minorEastAsia" w:hAnsi="Arial Narrow" w:cstheme="minorBidi"/>
          <w:noProof/>
          <w:lang w:val="bs-Latn-BA" w:eastAsia="bs-Latn-BA"/>
        </w:rPr>
      </w:pPr>
      <w:hyperlink w:anchor="_Toc412718717" w:history="1">
        <w:r w:rsidR="00616A30" w:rsidRPr="003E5895">
          <w:rPr>
            <w:rStyle w:val="Hyperlink"/>
            <w:rFonts w:ascii="Arial Narrow" w:hAnsi="Arial Narrow"/>
            <w:noProof/>
          </w:rPr>
          <w:t>SLUŽBA  ZA  POSLOVE  SA  STRANCIMA  BiH</w:t>
        </w:r>
        <w:r w:rsidR="00616A30" w:rsidRPr="003E5895">
          <w:rPr>
            <w:rFonts w:ascii="Arial Narrow" w:hAnsi="Arial Narrow"/>
            <w:noProof/>
            <w:webHidden/>
          </w:rPr>
          <w:tab/>
        </w:r>
        <w:r w:rsidRPr="003E5895">
          <w:rPr>
            <w:rFonts w:ascii="Arial Narrow" w:hAnsi="Arial Narrow"/>
            <w:noProof/>
            <w:webHidden/>
          </w:rPr>
          <w:fldChar w:fldCharType="begin"/>
        </w:r>
        <w:r w:rsidR="00616A30" w:rsidRPr="003E5895">
          <w:rPr>
            <w:rFonts w:ascii="Arial Narrow" w:hAnsi="Arial Narrow"/>
            <w:noProof/>
            <w:webHidden/>
          </w:rPr>
          <w:instrText xml:space="preserve"> PAGEREF _Toc412718717 \h </w:instrText>
        </w:r>
        <w:r w:rsidRPr="003E5895">
          <w:rPr>
            <w:rFonts w:ascii="Arial Narrow" w:hAnsi="Arial Narrow"/>
            <w:noProof/>
            <w:webHidden/>
          </w:rPr>
        </w:r>
        <w:r w:rsidRPr="003E5895">
          <w:rPr>
            <w:rFonts w:ascii="Arial Narrow" w:hAnsi="Arial Narrow"/>
            <w:noProof/>
            <w:webHidden/>
          </w:rPr>
          <w:fldChar w:fldCharType="separate"/>
        </w:r>
        <w:r w:rsidR="003E5895">
          <w:rPr>
            <w:rFonts w:ascii="Arial Narrow" w:hAnsi="Arial Narrow"/>
            <w:noProof/>
            <w:webHidden/>
          </w:rPr>
          <w:t>101</w:t>
        </w:r>
        <w:r w:rsidRPr="003E5895">
          <w:rPr>
            <w:rFonts w:ascii="Arial Narrow" w:hAnsi="Arial Narrow"/>
            <w:noProof/>
            <w:webHidden/>
          </w:rPr>
          <w:fldChar w:fldCharType="end"/>
        </w:r>
      </w:hyperlink>
    </w:p>
    <w:p w:rsidR="00616A30" w:rsidRPr="003E5895" w:rsidRDefault="008A445A" w:rsidP="00616A30">
      <w:pPr>
        <w:pStyle w:val="TOC3"/>
        <w:spacing w:after="120"/>
        <w:rPr>
          <w:rFonts w:ascii="Arial Narrow" w:eastAsiaTheme="minorEastAsia" w:hAnsi="Arial Narrow" w:cstheme="minorBidi"/>
          <w:noProof/>
          <w:lang w:val="bs-Latn-BA" w:eastAsia="bs-Latn-BA"/>
        </w:rPr>
      </w:pPr>
      <w:hyperlink w:anchor="_Toc412718718" w:history="1">
        <w:r w:rsidR="00616A30" w:rsidRPr="003E5895">
          <w:rPr>
            <w:rStyle w:val="Hyperlink"/>
            <w:rFonts w:ascii="Arial Narrow" w:hAnsi="Arial Narrow"/>
            <w:noProof/>
          </w:rPr>
          <w:t>DIREKCIJA  ZA  KOORDINACIJU  POLICIJSKIH  TIJELA  BIH</w:t>
        </w:r>
        <w:r w:rsidR="00616A30" w:rsidRPr="003E5895">
          <w:rPr>
            <w:rFonts w:ascii="Arial Narrow" w:hAnsi="Arial Narrow"/>
            <w:noProof/>
            <w:webHidden/>
          </w:rPr>
          <w:tab/>
        </w:r>
        <w:r w:rsidRPr="003E5895">
          <w:rPr>
            <w:rFonts w:ascii="Arial Narrow" w:hAnsi="Arial Narrow"/>
            <w:noProof/>
            <w:webHidden/>
          </w:rPr>
          <w:fldChar w:fldCharType="begin"/>
        </w:r>
        <w:r w:rsidR="00616A30" w:rsidRPr="003E5895">
          <w:rPr>
            <w:rFonts w:ascii="Arial Narrow" w:hAnsi="Arial Narrow"/>
            <w:noProof/>
            <w:webHidden/>
          </w:rPr>
          <w:instrText xml:space="preserve"> PAGEREF _Toc412718718 \h </w:instrText>
        </w:r>
        <w:r w:rsidRPr="003E5895">
          <w:rPr>
            <w:rFonts w:ascii="Arial Narrow" w:hAnsi="Arial Narrow"/>
            <w:noProof/>
            <w:webHidden/>
          </w:rPr>
        </w:r>
        <w:r w:rsidRPr="003E5895">
          <w:rPr>
            <w:rFonts w:ascii="Arial Narrow" w:hAnsi="Arial Narrow"/>
            <w:noProof/>
            <w:webHidden/>
          </w:rPr>
          <w:fldChar w:fldCharType="separate"/>
        </w:r>
        <w:r w:rsidR="003E5895">
          <w:rPr>
            <w:rFonts w:ascii="Arial Narrow" w:hAnsi="Arial Narrow"/>
            <w:noProof/>
            <w:webHidden/>
          </w:rPr>
          <w:t>105</w:t>
        </w:r>
        <w:r w:rsidRPr="003E5895">
          <w:rPr>
            <w:rFonts w:ascii="Arial Narrow" w:hAnsi="Arial Narrow"/>
            <w:noProof/>
            <w:webHidden/>
          </w:rPr>
          <w:fldChar w:fldCharType="end"/>
        </w:r>
      </w:hyperlink>
    </w:p>
    <w:p w:rsidR="00616A30" w:rsidRPr="003E5895" w:rsidRDefault="008A445A" w:rsidP="00616A30">
      <w:pPr>
        <w:pStyle w:val="TOC3"/>
        <w:spacing w:after="120"/>
        <w:rPr>
          <w:rFonts w:ascii="Arial Narrow" w:eastAsiaTheme="minorEastAsia" w:hAnsi="Arial Narrow" w:cstheme="minorBidi"/>
          <w:noProof/>
          <w:lang w:val="bs-Latn-BA" w:eastAsia="bs-Latn-BA"/>
        </w:rPr>
      </w:pPr>
      <w:hyperlink w:anchor="_Toc412718719" w:history="1">
        <w:r w:rsidR="00616A30" w:rsidRPr="003E5895">
          <w:rPr>
            <w:rStyle w:val="Hyperlink"/>
            <w:rFonts w:ascii="Arial Narrow" w:eastAsia="Calibri" w:hAnsi="Arial Narrow"/>
            <w:noProof/>
          </w:rPr>
          <w:t>AGENCIJA  ZA  POLICIJSKU  POTPORU  BIH</w:t>
        </w:r>
        <w:r w:rsidR="00616A30" w:rsidRPr="003E5895">
          <w:rPr>
            <w:rFonts w:ascii="Arial Narrow" w:hAnsi="Arial Narrow"/>
            <w:noProof/>
            <w:webHidden/>
          </w:rPr>
          <w:tab/>
        </w:r>
        <w:r w:rsidRPr="003E5895">
          <w:rPr>
            <w:rFonts w:ascii="Arial Narrow" w:hAnsi="Arial Narrow"/>
            <w:noProof/>
            <w:webHidden/>
          </w:rPr>
          <w:fldChar w:fldCharType="begin"/>
        </w:r>
        <w:r w:rsidR="00616A30" w:rsidRPr="003E5895">
          <w:rPr>
            <w:rFonts w:ascii="Arial Narrow" w:hAnsi="Arial Narrow"/>
            <w:noProof/>
            <w:webHidden/>
          </w:rPr>
          <w:instrText xml:space="preserve"> PAGEREF _Toc412718719 \h </w:instrText>
        </w:r>
        <w:r w:rsidRPr="003E5895">
          <w:rPr>
            <w:rFonts w:ascii="Arial Narrow" w:hAnsi="Arial Narrow"/>
            <w:noProof/>
            <w:webHidden/>
          </w:rPr>
        </w:r>
        <w:r w:rsidRPr="003E5895">
          <w:rPr>
            <w:rFonts w:ascii="Arial Narrow" w:hAnsi="Arial Narrow"/>
            <w:noProof/>
            <w:webHidden/>
          </w:rPr>
          <w:fldChar w:fldCharType="separate"/>
        </w:r>
        <w:r w:rsidR="003E5895">
          <w:rPr>
            <w:rFonts w:ascii="Arial Narrow" w:hAnsi="Arial Narrow"/>
            <w:noProof/>
            <w:webHidden/>
          </w:rPr>
          <w:t>112</w:t>
        </w:r>
        <w:r w:rsidRPr="003E5895">
          <w:rPr>
            <w:rFonts w:ascii="Arial Narrow" w:hAnsi="Arial Narrow"/>
            <w:noProof/>
            <w:webHidden/>
          </w:rPr>
          <w:fldChar w:fldCharType="end"/>
        </w:r>
      </w:hyperlink>
    </w:p>
    <w:p w:rsidR="00616A30" w:rsidRPr="003E5895" w:rsidRDefault="008A445A" w:rsidP="00616A30">
      <w:pPr>
        <w:pStyle w:val="TOC3"/>
        <w:spacing w:after="120"/>
        <w:rPr>
          <w:rFonts w:ascii="Arial Narrow" w:eastAsiaTheme="minorEastAsia" w:hAnsi="Arial Narrow" w:cstheme="minorBidi"/>
          <w:noProof/>
          <w:lang w:val="bs-Latn-BA" w:eastAsia="bs-Latn-BA"/>
        </w:rPr>
      </w:pPr>
      <w:hyperlink w:anchor="_Toc412718720" w:history="1">
        <w:r w:rsidR="00616A30" w:rsidRPr="003E5895">
          <w:rPr>
            <w:rStyle w:val="Hyperlink"/>
            <w:rFonts w:ascii="Arial Narrow" w:hAnsi="Arial Narrow"/>
            <w:noProof/>
          </w:rPr>
          <w:t>AGENCIJA  ZA  ŠKOLOVANJE  I  STRUČNO  USAVRŠAVANJE  KADROVA</w:t>
        </w:r>
        <w:r w:rsidR="00616A30" w:rsidRPr="003E5895">
          <w:rPr>
            <w:rFonts w:ascii="Arial Narrow" w:hAnsi="Arial Narrow"/>
            <w:noProof/>
            <w:webHidden/>
          </w:rPr>
          <w:tab/>
        </w:r>
        <w:r w:rsidRPr="003E5895">
          <w:rPr>
            <w:rFonts w:ascii="Arial Narrow" w:hAnsi="Arial Narrow"/>
            <w:noProof/>
            <w:webHidden/>
          </w:rPr>
          <w:fldChar w:fldCharType="begin"/>
        </w:r>
        <w:r w:rsidR="00616A30" w:rsidRPr="003E5895">
          <w:rPr>
            <w:rFonts w:ascii="Arial Narrow" w:hAnsi="Arial Narrow"/>
            <w:noProof/>
            <w:webHidden/>
          </w:rPr>
          <w:instrText xml:space="preserve"> PAGEREF _Toc412718720 \h </w:instrText>
        </w:r>
        <w:r w:rsidRPr="003E5895">
          <w:rPr>
            <w:rFonts w:ascii="Arial Narrow" w:hAnsi="Arial Narrow"/>
            <w:noProof/>
            <w:webHidden/>
          </w:rPr>
        </w:r>
        <w:r w:rsidRPr="003E5895">
          <w:rPr>
            <w:rFonts w:ascii="Arial Narrow" w:hAnsi="Arial Narrow"/>
            <w:noProof/>
            <w:webHidden/>
          </w:rPr>
          <w:fldChar w:fldCharType="separate"/>
        </w:r>
        <w:r w:rsidR="003E5895">
          <w:rPr>
            <w:rFonts w:ascii="Arial Narrow" w:hAnsi="Arial Narrow"/>
            <w:noProof/>
            <w:webHidden/>
          </w:rPr>
          <w:t>117</w:t>
        </w:r>
        <w:r w:rsidRPr="003E5895">
          <w:rPr>
            <w:rFonts w:ascii="Arial Narrow" w:hAnsi="Arial Narrow"/>
            <w:noProof/>
            <w:webHidden/>
          </w:rPr>
          <w:fldChar w:fldCharType="end"/>
        </w:r>
      </w:hyperlink>
    </w:p>
    <w:p w:rsidR="00616A30" w:rsidRPr="003E5895" w:rsidRDefault="008A445A" w:rsidP="00616A30">
      <w:pPr>
        <w:pStyle w:val="TOC3"/>
        <w:spacing w:after="120"/>
        <w:rPr>
          <w:rFonts w:ascii="Arial Narrow" w:eastAsiaTheme="minorEastAsia" w:hAnsi="Arial Narrow" w:cstheme="minorBidi"/>
          <w:noProof/>
          <w:lang w:val="bs-Latn-BA" w:eastAsia="bs-Latn-BA"/>
        </w:rPr>
      </w:pPr>
      <w:hyperlink w:anchor="_Toc412718721" w:history="1">
        <w:r w:rsidR="00616A30" w:rsidRPr="003E5895">
          <w:rPr>
            <w:rStyle w:val="Hyperlink"/>
            <w:rFonts w:ascii="Arial Narrow" w:hAnsi="Arial Narrow"/>
            <w:noProof/>
          </w:rPr>
          <w:t>AGENCIJA  ZA  FORENZIČKA  ISPITIVANJA  I  VJEŠTAČENJA</w:t>
        </w:r>
        <w:r w:rsidR="00616A30" w:rsidRPr="003E5895">
          <w:rPr>
            <w:rFonts w:ascii="Arial Narrow" w:hAnsi="Arial Narrow"/>
            <w:noProof/>
            <w:webHidden/>
          </w:rPr>
          <w:tab/>
        </w:r>
        <w:r w:rsidRPr="003E5895">
          <w:rPr>
            <w:rFonts w:ascii="Arial Narrow" w:hAnsi="Arial Narrow"/>
            <w:noProof/>
            <w:webHidden/>
          </w:rPr>
          <w:fldChar w:fldCharType="begin"/>
        </w:r>
        <w:r w:rsidR="00616A30" w:rsidRPr="003E5895">
          <w:rPr>
            <w:rFonts w:ascii="Arial Narrow" w:hAnsi="Arial Narrow"/>
            <w:noProof/>
            <w:webHidden/>
          </w:rPr>
          <w:instrText xml:space="preserve"> PAGEREF _Toc412718721 \h </w:instrText>
        </w:r>
        <w:r w:rsidRPr="003E5895">
          <w:rPr>
            <w:rFonts w:ascii="Arial Narrow" w:hAnsi="Arial Narrow"/>
            <w:noProof/>
            <w:webHidden/>
          </w:rPr>
        </w:r>
        <w:r w:rsidRPr="003E5895">
          <w:rPr>
            <w:rFonts w:ascii="Arial Narrow" w:hAnsi="Arial Narrow"/>
            <w:noProof/>
            <w:webHidden/>
          </w:rPr>
          <w:fldChar w:fldCharType="separate"/>
        </w:r>
        <w:r w:rsidR="003E5895">
          <w:rPr>
            <w:rFonts w:ascii="Arial Narrow" w:hAnsi="Arial Narrow"/>
            <w:noProof/>
            <w:webHidden/>
          </w:rPr>
          <w:t>120</w:t>
        </w:r>
        <w:r w:rsidRPr="003E5895">
          <w:rPr>
            <w:rFonts w:ascii="Arial Narrow" w:hAnsi="Arial Narrow"/>
            <w:noProof/>
            <w:webHidden/>
          </w:rPr>
          <w:fldChar w:fldCharType="end"/>
        </w:r>
      </w:hyperlink>
    </w:p>
    <w:p w:rsidR="00616A30" w:rsidRPr="003E5895" w:rsidRDefault="008A445A" w:rsidP="00266F6E">
      <w:pPr>
        <w:pStyle w:val="TOC2"/>
        <w:rPr>
          <w:rFonts w:eastAsiaTheme="minorEastAsia" w:cstheme="minorBidi"/>
          <w:i w:val="0"/>
          <w:lang w:val="bs-Latn-BA" w:eastAsia="bs-Latn-BA"/>
        </w:rPr>
      </w:pPr>
      <w:hyperlink w:anchor="_Toc412718722" w:history="1">
        <w:r w:rsidR="00616A30" w:rsidRPr="003E5895">
          <w:rPr>
            <w:rStyle w:val="Hyperlink"/>
            <w:i w:val="0"/>
          </w:rPr>
          <w:t>9.</w:t>
        </w:r>
        <w:r w:rsidR="00616A30" w:rsidRPr="003E5895">
          <w:rPr>
            <w:rFonts w:eastAsiaTheme="minorEastAsia" w:cstheme="minorBidi"/>
            <w:i w:val="0"/>
            <w:lang w:val="bs-Latn-BA" w:eastAsia="bs-Latn-BA"/>
          </w:rPr>
          <w:tab/>
        </w:r>
        <w:r w:rsidR="00616A30" w:rsidRPr="003E5895">
          <w:rPr>
            <w:rStyle w:val="Hyperlink"/>
            <w:i w:val="0"/>
          </w:rPr>
          <w:t>MINISTARSTVO  OBRANE  BIH</w:t>
        </w:r>
        <w:r w:rsidR="00616A30" w:rsidRPr="003E5895">
          <w:rPr>
            <w:i w:val="0"/>
            <w:webHidden/>
          </w:rPr>
          <w:tab/>
        </w:r>
        <w:r w:rsidRPr="003E5895">
          <w:rPr>
            <w:i w:val="0"/>
            <w:webHidden/>
          </w:rPr>
          <w:fldChar w:fldCharType="begin"/>
        </w:r>
        <w:r w:rsidR="00616A30" w:rsidRPr="003E5895">
          <w:rPr>
            <w:i w:val="0"/>
            <w:webHidden/>
          </w:rPr>
          <w:instrText xml:space="preserve"> PAGEREF _Toc412718722 \h </w:instrText>
        </w:r>
        <w:r w:rsidRPr="003E5895">
          <w:rPr>
            <w:i w:val="0"/>
            <w:webHidden/>
          </w:rPr>
        </w:r>
        <w:r w:rsidRPr="003E5895">
          <w:rPr>
            <w:i w:val="0"/>
            <w:webHidden/>
          </w:rPr>
          <w:fldChar w:fldCharType="separate"/>
        </w:r>
        <w:r w:rsidR="003E5895">
          <w:rPr>
            <w:i w:val="0"/>
            <w:webHidden/>
          </w:rPr>
          <w:t>125</w:t>
        </w:r>
        <w:r w:rsidRPr="003E5895">
          <w:rPr>
            <w:i w:val="0"/>
            <w:webHidden/>
          </w:rPr>
          <w:fldChar w:fldCharType="end"/>
        </w:r>
      </w:hyperlink>
    </w:p>
    <w:p w:rsidR="00616A30" w:rsidRPr="003E5895" w:rsidRDefault="008A445A" w:rsidP="00616A30">
      <w:pPr>
        <w:pStyle w:val="TOC1"/>
        <w:rPr>
          <w:rFonts w:eastAsiaTheme="minorEastAsia" w:cstheme="minorBidi"/>
          <w:lang w:val="bs-Latn-BA" w:eastAsia="bs-Latn-BA"/>
        </w:rPr>
      </w:pPr>
      <w:hyperlink w:anchor="_Toc412718723" w:history="1">
        <w:r w:rsidR="00616A30" w:rsidRPr="003E5895">
          <w:rPr>
            <w:rStyle w:val="Hyperlink"/>
            <w:szCs w:val="24"/>
          </w:rPr>
          <w:t>III.</w:t>
        </w:r>
        <w:r w:rsidR="00616A30" w:rsidRPr="003E5895">
          <w:rPr>
            <w:rFonts w:eastAsiaTheme="minorEastAsia" w:cstheme="minorBidi"/>
            <w:lang w:val="bs-Latn-BA" w:eastAsia="bs-Latn-BA"/>
          </w:rPr>
          <w:tab/>
        </w:r>
        <w:r w:rsidR="00616A30" w:rsidRPr="003E5895">
          <w:rPr>
            <w:rStyle w:val="Hyperlink"/>
            <w:szCs w:val="24"/>
          </w:rPr>
          <w:t>AKTIVNOSTI I STANJE U OBLASTIMA IZ DJELOKRUGA SAMOSTALNIH UPRAVNIH ORGANIZACIJA</w:t>
        </w:r>
        <w:r w:rsidR="00616A30" w:rsidRPr="003E5895">
          <w:rPr>
            <w:webHidden/>
          </w:rPr>
          <w:tab/>
        </w:r>
        <w:r w:rsidRPr="003E5895">
          <w:rPr>
            <w:i/>
            <w:webHidden/>
          </w:rPr>
          <w:fldChar w:fldCharType="begin"/>
        </w:r>
        <w:r w:rsidR="00616A30" w:rsidRPr="003E5895">
          <w:rPr>
            <w:i/>
            <w:webHidden/>
          </w:rPr>
          <w:instrText xml:space="preserve"> PAGEREF _Toc412718723 \h </w:instrText>
        </w:r>
        <w:r w:rsidRPr="003E5895">
          <w:rPr>
            <w:i/>
            <w:webHidden/>
          </w:rPr>
        </w:r>
        <w:r w:rsidRPr="003E5895">
          <w:rPr>
            <w:i/>
            <w:webHidden/>
          </w:rPr>
          <w:fldChar w:fldCharType="separate"/>
        </w:r>
        <w:r w:rsidR="003E5895">
          <w:rPr>
            <w:i/>
            <w:webHidden/>
          </w:rPr>
          <w:t>133</w:t>
        </w:r>
        <w:r w:rsidRPr="003E5895">
          <w:rPr>
            <w:i/>
            <w:webHidden/>
          </w:rPr>
          <w:fldChar w:fldCharType="end"/>
        </w:r>
      </w:hyperlink>
    </w:p>
    <w:p w:rsidR="00616A30" w:rsidRPr="003E5895" w:rsidRDefault="008A445A" w:rsidP="00266F6E">
      <w:pPr>
        <w:pStyle w:val="TOC2"/>
        <w:rPr>
          <w:rFonts w:eastAsiaTheme="minorEastAsia" w:cstheme="minorBidi"/>
          <w:i w:val="0"/>
          <w:lang w:val="bs-Latn-BA" w:eastAsia="bs-Latn-BA"/>
        </w:rPr>
      </w:pPr>
      <w:hyperlink w:anchor="_Toc412718724" w:history="1">
        <w:r w:rsidR="00616A30" w:rsidRPr="003E5895">
          <w:rPr>
            <w:rStyle w:val="Hyperlink"/>
            <w:i w:val="0"/>
          </w:rPr>
          <w:t>1.</w:t>
        </w:r>
        <w:r w:rsidR="00616A30" w:rsidRPr="003E5895">
          <w:rPr>
            <w:rFonts w:eastAsiaTheme="minorEastAsia" w:cstheme="minorBidi"/>
            <w:i w:val="0"/>
            <w:lang w:val="bs-Latn-BA" w:eastAsia="bs-Latn-BA"/>
          </w:rPr>
          <w:tab/>
        </w:r>
        <w:r w:rsidR="00616A30" w:rsidRPr="003E5895">
          <w:rPr>
            <w:rStyle w:val="Hyperlink"/>
            <w:i w:val="0"/>
          </w:rPr>
          <w:t>INSTITUT  ZA  INTELEKTUALNO  VLASNIŠTVO  BIH</w:t>
        </w:r>
        <w:r w:rsidR="00616A30" w:rsidRPr="003E5895">
          <w:rPr>
            <w:i w:val="0"/>
            <w:webHidden/>
          </w:rPr>
          <w:tab/>
        </w:r>
        <w:r w:rsidRPr="003E5895">
          <w:rPr>
            <w:i w:val="0"/>
            <w:webHidden/>
          </w:rPr>
          <w:fldChar w:fldCharType="begin"/>
        </w:r>
        <w:r w:rsidR="00616A30" w:rsidRPr="003E5895">
          <w:rPr>
            <w:i w:val="0"/>
            <w:webHidden/>
          </w:rPr>
          <w:instrText xml:space="preserve"> PAGEREF _Toc412718724 \h </w:instrText>
        </w:r>
        <w:r w:rsidRPr="003E5895">
          <w:rPr>
            <w:i w:val="0"/>
            <w:webHidden/>
          </w:rPr>
        </w:r>
        <w:r w:rsidRPr="003E5895">
          <w:rPr>
            <w:i w:val="0"/>
            <w:webHidden/>
          </w:rPr>
          <w:fldChar w:fldCharType="separate"/>
        </w:r>
        <w:r w:rsidR="003E5895">
          <w:rPr>
            <w:i w:val="0"/>
            <w:webHidden/>
          </w:rPr>
          <w:t>133</w:t>
        </w:r>
        <w:r w:rsidRPr="003E5895">
          <w:rPr>
            <w:i w:val="0"/>
            <w:webHidden/>
          </w:rPr>
          <w:fldChar w:fldCharType="end"/>
        </w:r>
      </w:hyperlink>
    </w:p>
    <w:p w:rsidR="00616A30" w:rsidRPr="003E5895" w:rsidRDefault="008A445A" w:rsidP="00266F6E">
      <w:pPr>
        <w:pStyle w:val="TOC2"/>
        <w:rPr>
          <w:rFonts w:eastAsiaTheme="minorEastAsia" w:cstheme="minorBidi"/>
          <w:i w:val="0"/>
          <w:lang w:val="bs-Latn-BA" w:eastAsia="bs-Latn-BA"/>
        </w:rPr>
      </w:pPr>
      <w:hyperlink w:anchor="_Toc412718725" w:history="1">
        <w:r w:rsidR="00616A30" w:rsidRPr="003E5895">
          <w:rPr>
            <w:rStyle w:val="Hyperlink"/>
            <w:i w:val="0"/>
          </w:rPr>
          <w:t>2.</w:t>
        </w:r>
        <w:r w:rsidR="00616A30" w:rsidRPr="003E5895">
          <w:rPr>
            <w:rFonts w:eastAsiaTheme="minorEastAsia" w:cstheme="minorBidi"/>
            <w:i w:val="0"/>
            <w:lang w:val="bs-Latn-BA" w:eastAsia="bs-Latn-BA"/>
          </w:rPr>
          <w:tab/>
        </w:r>
        <w:r w:rsidR="00616A30" w:rsidRPr="003E5895">
          <w:rPr>
            <w:rStyle w:val="Hyperlink"/>
            <w:i w:val="0"/>
          </w:rPr>
          <w:t>INSTITUT  ZA  STANDARDIZACIJU  BIH</w:t>
        </w:r>
        <w:r w:rsidR="00616A30" w:rsidRPr="003E5895">
          <w:rPr>
            <w:i w:val="0"/>
            <w:webHidden/>
          </w:rPr>
          <w:tab/>
        </w:r>
        <w:r w:rsidRPr="003E5895">
          <w:rPr>
            <w:i w:val="0"/>
            <w:webHidden/>
          </w:rPr>
          <w:fldChar w:fldCharType="begin"/>
        </w:r>
        <w:r w:rsidR="00616A30" w:rsidRPr="003E5895">
          <w:rPr>
            <w:i w:val="0"/>
            <w:webHidden/>
          </w:rPr>
          <w:instrText xml:space="preserve"> PAGEREF _Toc412718725 \h </w:instrText>
        </w:r>
        <w:r w:rsidRPr="003E5895">
          <w:rPr>
            <w:i w:val="0"/>
            <w:webHidden/>
          </w:rPr>
        </w:r>
        <w:r w:rsidRPr="003E5895">
          <w:rPr>
            <w:i w:val="0"/>
            <w:webHidden/>
          </w:rPr>
          <w:fldChar w:fldCharType="separate"/>
        </w:r>
        <w:r w:rsidR="003E5895">
          <w:rPr>
            <w:i w:val="0"/>
            <w:webHidden/>
          </w:rPr>
          <w:t>137</w:t>
        </w:r>
        <w:r w:rsidRPr="003E5895">
          <w:rPr>
            <w:i w:val="0"/>
            <w:webHidden/>
          </w:rPr>
          <w:fldChar w:fldCharType="end"/>
        </w:r>
      </w:hyperlink>
    </w:p>
    <w:p w:rsidR="00616A30" w:rsidRPr="003E5895" w:rsidRDefault="008A445A" w:rsidP="00266F6E">
      <w:pPr>
        <w:pStyle w:val="TOC2"/>
        <w:rPr>
          <w:rFonts w:eastAsiaTheme="minorEastAsia" w:cstheme="minorBidi"/>
          <w:i w:val="0"/>
          <w:lang w:val="bs-Latn-BA" w:eastAsia="bs-Latn-BA"/>
        </w:rPr>
      </w:pPr>
      <w:hyperlink w:anchor="_Toc412718726" w:history="1">
        <w:r w:rsidR="00616A30" w:rsidRPr="003E5895">
          <w:rPr>
            <w:rStyle w:val="Hyperlink"/>
            <w:i w:val="0"/>
          </w:rPr>
          <w:t>3.</w:t>
        </w:r>
        <w:r w:rsidR="00616A30" w:rsidRPr="003E5895">
          <w:rPr>
            <w:rFonts w:eastAsiaTheme="minorEastAsia" w:cstheme="minorBidi"/>
            <w:i w:val="0"/>
            <w:lang w:val="bs-Latn-BA" w:eastAsia="bs-Latn-BA"/>
          </w:rPr>
          <w:tab/>
        </w:r>
        <w:r w:rsidR="00616A30" w:rsidRPr="003E5895">
          <w:rPr>
            <w:rStyle w:val="Hyperlink"/>
            <w:i w:val="0"/>
          </w:rPr>
          <w:t>INSTITUT  ZA  AKREDITIRANJE  BIH</w:t>
        </w:r>
        <w:r w:rsidR="00616A30" w:rsidRPr="003E5895">
          <w:rPr>
            <w:i w:val="0"/>
            <w:webHidden/>
          </w:rPr>
          <w:tab/>
        </w:r>
        <w:r w:rsidRPr="003E5895">
          <w:rPr>
            <w:i w:val="0"/>
            <w:webHidden/>
          </w:rPr>
          <w:fldChar w:fldCharType="begin"/>
        </w:r>
        <w:r w:rsidR="00616A30" w:rsidRPr="003E5895">
          <w:rPr>
            <w:i w:val="0"/>
            <w:webHidden/>
          </w:rPr>
          <w:instrText xml:space="preserve"> PAGEREF _Toc412718726 \h </w:instrText>
        </w:r>
        <w:r w:rsidRPr="003E5895">
          <w:rPr>
            <w:i w:val="0"/>
            <w:webHidden/>
          </w:rPr>
        </w:r>
        <w:r w:rsidRPr="003E5895">
          <w:rPr>
            <w:i w:val="0"/>
            <w:webHidden/>
          </w:rPr>
          <w:fldChar w:fldCharType="separate"/>
        </w:r>
        <w:r w:rsidR="003E5895">
          <w:rPr>
            <w:i w:val="0"/>
            <w:webHidden/>
          </w:rPr>
          <w:t>141</w:t>
        </w:r>
        <w:r w:rsidRPr="003E5895">
          <w:rPr>
            <w:i w:val="0"/>
            <w:webHidden/>
          </w:rPr>
          <w:fldChar w:fldCharType="end"/>
        </w:r>
      </w:hyperlink>
    </w:p>
    <w:p w:rsidR="00616A30" w:rsidRPr="003E5895" w:rsidRDefault="008A445A" w:rsidP="00266F6E">
      <w:pPr>
        <w:pStyle w:val="TOC2"/>
        <w:rPr>
          <w:rFonts w:eastAsiaTheme="minorEastAsia" w:cstheme="minorBidi"/>
          <w:i w:val="0"/>
          <w:lang w:val="bs-Latn-BA" w:eastAsia="bs-Latn-BA"/>
        </w:rPr>
      </w:pPr>
      <w:hyperlink w:anchor="_Toc412718727" w:history="1">
        <w:r w:rsidR="00616A30" w:rsidRPr="003E5895">
          <w:rPr>
            <w:rStyle w:val="Hyperlink"/>
            <w:i w:val="0"/>
          </w:rPr>
          <w:t>4.</w:t>
        </w:r>
        <w:r w:rsidR="00616A30" w:rsidRPr="003E5895">
          <w:rPr>
            <w:rFonts w:eastAsiaTheme="minorEastAsia" w:cstheme="minorBidi"/>
            <w:i w:val="0"/>
            <w:lang w:val="bs-Latn-BA" w:eastAsia="bs-Latn-BA"/>
          </w:rPr>
          <w:tab/>
        </w:r>
        <w:r w:rsidR="00616A30" w:rsidRPr="003E5895">
          <w:rPr>
            <w:rStyle w:val="Hyperlink"/>
            <w:i w:val="0"/>
          </w:rPr>
          <w:t>INSTITUCIJA  OMBUDSMANA  ZA  ZAŠTITU  POTROŠAČA  U  BIH</w:t>
        </w:r>
        <w:r w:rsidR="00616A30" w:rsidRPr="003E5895">
          <w:rPr>
            <w:i w:val="0"/>
            <w:webHidden/>
          </w:rPr>
          <w:tab/>
        </w:r>
        <w:r w:rsidRPr="003E5895">
          <w:rPr>
            <w:i w:val="0"/>
            <w:webHidden/>
          </w:rPr>
          <w:fldChar w:fldCharType="begin"/>
        </w:r>
        <w:r w:rsidR="00616A30" w:rsidRPr="003E5895">
          <w:rPr>
            <w:i w:val="0"/>
            <w:webHidden/>
          </w:rPr>
          <w:instrText xml:space="preserve"> PAGEREF _Toc412718727 \h </w:instrText>
        </w:r>
        <w:r w:rsidRPr="003E5895">
          <w:rPr>
            <w:i w:val="0"/>
            <w:webHidden/>
          </w:rPr>
        </w:r>
        <w:r w:rsidRPr="003E5895">
          <w:rPr>
            <w:i w:val="0"/>
            <w:webHidden/>
          </w:rPr>
          <w:fldChar w:fldCharType="separate"/>
        </w:r>
        <w:r w:rsidR="003E5895">
          <w:rPr>
            <w:i w:val="0"/>
            <w:webHidden/>
          </w:rPr>
          <w:t>145</w:t>
        </w:r>
        <w:r w:rsidRPr="003E5895">
          <w:rPr>
            <w:i w:val="0"/>
            <w:webHidden/>
          </w:rPr>
          <w:fldChar w:fldCharType="end"/>
        </w:r>
      </w:hyperlink>
    </w:p>
    <w:p w:rsidR="00616A30" w:rsidRPr="003E5895" w:rsidRDefault="008A445A" w:rsidP="00266F6E">
      <w:pPr>
        <w:pStyle w:val="TOC2"/>
        <w:rPr>
          <w:rFonts w:eastAsiaTheme="minorEastAsia" w:cstheme="minorBidi"/>
          <w:i w:val="0"/>
          <w:lang w:val="bs-Latn-BA" w:eastAsia="bs-Latn-BA"/>
        </w:rPr>
      </w:pPr>
      <w:hyperlink w:anchor="_Toc412718728" w:history="1">
        <w:r w:rsidR="00616A30" w:rsidRPr="003E5895">
          <w:rPr>
            <w:rStyle w:val="Hyperlink"/>
            <w:i w:val="0"/>
          </w:rPr>
          <w:t>5.</w:t>
        </w:r>
        <w:r w:rsidR="00616A30" w:rsidRPr="003E5895">
          <w:rPr>
            <w:rFonts w:eastAsiaTheme="minorEastAsia" w:cstheme="minorBidi"/>
            <w:i w:val="0"/>
            <w:lang w:val="bs-Latn-BA" w:eastAsia="bs-Latn-BA"/>
          </w:rPr>
          <w:tab/>
        </w:r>
        <w:r w:rsidR="00616A30" w:rsidRPr="003E5895">
          <w:rPr>
            <w:rStyle w:val="Hyperlink"/>
            <w:i w:val="0"/>
          </w:rPr>
          <w:t>CENTAR  ZA  INFORMIRANJE  I  PRIZNAVANJE  DOKUMENATA  IZ PODRUČJA    VISOKOG  OBRAZOVANJA</w:t>
        </w:r>
        <w:r w:rsidR="00616A30" w:rsidRPr="003E5895">
          <w:rPr>
            <w:i w:val="0"/>
            <w:webHidden/>
          </w:rPr>
          <w:tab/>
        </w:r>
        <w:r w:rsidRPr="003E5895">
          <w:rPr>
            <w:i w:val="0"/>
            <w:webHidden/>
          </w:rPr>
          <w:fldChar w:fldCharType="begin"/>
        </w:r>
        <w:r w:rsidR="00616A30" w:rsidRPr="003E5895">
          <w:rPr>
            <w:i w:val="0"/>
            <w:webHidden/>
          </w:rPr>
          <w:instrText xml:space="preserve"> PAGEREF _Toc412718728 \h </w:instrText>
        </w:r>
        <w:r w:rsidRPr="003E5895">
          <w:rPr>
            <w:i w:val="0"/>
            <w:webHidden/>
          </w:rPr>
        </w:r>
        <w:r w:rsidRPr="003E5895">
          <w:rPr>
            <w:i w:val="0"/>
            <w:webHidden/>
          </w:rPr>
          <w:fldChar w:fldCharType="separate"/>
        </w:r>
        <w:r w:rsidR="003E5895">
          <w:rPr>
            <w:i w:val="0"/>
            <w:webHidden/>
          </w:rPr>
          <w:t>149</w:t>
        </w:r>
        <w:r w:rsidRPr="003E5895">
          <w:rPr>
            <w:i w:val="0"/>
            <w:webHidden/>
          </w:rPr>
          <w:fldChar w:fldCharType="end"/>
        </w:r>
      </w:hyperlink>
    </w:p>
    <w:p w:rsidR="00616A30" w:rsidRPr="003E5895" w:rsidRDefault="008A445A" w:rsidP="00266F6E">
      <w:pPr>
        <w:pStyle w:val="TOC2"/>
        <w:rPr>
          <w:rFonts w:eastAsiaTheme="minorEastAsia" w:cstheme="minorBidi"/>
          <w:i w:val="0"/>
          <w:lang w:val="bs-Latn-BA" w:eastAsia="bs-Latn-BA"/>
        </w:rPr>
      </w:pPr>
      <w:hyperlink w:anchor="_Toc412718729" w:history="1">
        <w:r w:rsidR="00616A30" w:rsidRPr="003E5895">
          <w:rPr>
            <w:rStyle w:val="Hyperlink"/>
            <w:i w:val="0"/>
          </w:rPr>
          <w:t>6.</w:t>
        </w:r>
        <w:r w:rsidR="00616A30" w:rsidRPr="003E5895">
          <w:rPr>
            <w:rFonts w:eastAsiaTheme="minorEastAsia" w:cstheme="minorBidi"/>
            <w:i w:val="0"/>
            <w:lang w:val="bs-Latn-BA" w:eastAsia="bs-Latn-BA"/>
          </w:rPr>
          <w:tab/>
        </w:r>
        <w:r w:rsidR="00616A30" w:rsidRPr="003E5895">
          <w:rPr>
            <w:rStyle w:val="Hyperlink"/>
            <w:i w:val="0"/>
          </w:rPr>
          <w:t>AGENCIJA  ZA  DRŽAVNU  SLUŽBU  BIH</w:t>
        </w:r>
        <w:r w:rsidR="00616A30" w:rsidRPr="003E5895">
          <w:rPr>
            <w:i w:val="0"/>
            <w:webHidden/>
          </w:rPr>
          <w:tab/>
        </w:r>
        <w:r w:rsidRPr="003E5895">
          <w:rPr>
            <w:i w:val="0"/>
            <w:webHidden/>
          </w:rPr>
          <w:fldChar w:fldCharType="begin"/>
        </w:r>
        <w:r w:rsidR="00616A30" w:rsidRPr="003E5895">
          <w:rPr>
            <w:i w:val="0"/>
            <w:webHidden/>
          </w:rPr>
          <w:instrText xml:space="preserve"> PAGEREF _Toc412718729 \h </w:instrText>
        </w:r>
        <w:r w:rsidRPr="003E5895">
          <w:rPr>
            <w:i w:val="0"/>
            <w:webHidden/>
          </w:rPr>
        </w:r>
        <w:r w:rsidRPr="003E5895">
          <w:rPr>
            <w:i w:val="0"/>
            <w:webHidden/>
          </w:rPr>
          <w:fldChar w:fldCharType="separate"/>
        </w:r>
        <w:r w:rsidR="003E5895">
          <w:rPr>
            <w:i w:val="0"/>
            <w:webHidden/>
          </w:rPr>
          <w:t>153</w:t>
        </w:r>
        <w:r w:rsidRPr="003E5895">
          <w:rPr>
            <w:i w:val="0"/>
            <w:webHidden/>
          </w:rPr>
          <w:fldChar w:fldCharType="end"/>
        </w:r>
      </w:hyperlink>
    </w:p>
    <w:p w:rsidR="00616A30" w:rsidRPr="003E5895" w:rsidRDefault="008A445A" w:rsidP="00266F6E">
      <w:pPr>
        <w:pStyle w:val="TOC2"/>
        <w:rPr>
          <w:rFonts w:eastAsiaTheme="minorEastAsia" w:cstheme="minorBidi"/>
          <w:i w:val="0"/>
          <w:lang w:val="bs-Latn-BA" w:eastAsia="bs-Latn-BA"/>
        </w:rPr>
      </w:pPr>
      <w:hyperlink w:anchor="_Toc412718730" w:history="1">
        <w:r w:rsidR="00616A30" w:rsidRPr="003E5895">
          <w:rPr>
            <w:rStyle w:val="Hyperlink"/>
            <w:i w:val="0"/>
          </w:rPr>
          <w:t>7.</w:t>
        </w:r>
        <w:r w:rsidR="00616A30" w:rsidRPr="003E5895">
          <w:rPr>
            <w:rFonts w:eastAsiaTheme="minorEastAsia" w:cstheme="minorBidi"/>
            <w:i w:val="0"/>
            <w:lang w:val="bs-Latn-BA" w:eastAsia="bs-Latn-BA"/>
          </w:rPr>
          <w:tab/>
        </w:r>
        <w:r w:rsidR="00616A30" w:rsidRPr="003E5895">
          <w:rPr>
            <w:rStyle w:val="Hyperlink"/>
            <w:i w:val="0"/>
          </w:rPr>
          <w:t>AGENCIJA  ZA  SIGURNOST  HRANE  BIH</w:t>
        </w:r>
        <w:r w:rsidR="00616A30" w:rsidRPr="003E5895">
          <w:rPr>
            <w:i w:val="0"/>
            <w:webHidden/>
          </w:rPr>
          <w:tab/>
        </w:r>
        <w:r w:rsidRPr="003E5895">
          <w:rPr>
            <w:i w:val="0"/>
            <w:webHidden/>
          </w:rPr>
          <w:fldChar w:fldCharType="begin"/>
        </w:r>
        <w:r w:rsidR="00616A30" w:rsidRPr="003E5895">
          <w:rPr>
            <w:i w:val="0"/>
            <w:webHidden/>
          </w:rPr>
          <w:instrText xml:space="preserve"> PAGEREF _Toc412718730 \h </w:instrText>
        </w:r>
        <w:r w:rsidRPr="003E5895">
          <w:rPr>
            <w:i w:val="0"/>
            <w:webHidden/>
          </w:rPr>
        </w:r>
        <w:r w:rsidRPr="003E5895">
          <w:rPr>
            <w:i w:val="0"/>
            <w:webHidden/>
          </w:rPr>
          <w:fldChar w:fldCharType="separate"/>
        </w:r>
        <w:r w:rsidR="003E5895">
          <w:rPr>
            <w:i w:val="0"/>
            <w:webHidden/>
          </w:rPr>
          <w:t>158</w:t>
        </w:r>
        <w:r w:rsidRPr="003E5895">
          <w:rPr>
            <w:i w:val="0"/>
            <w:webHidden/>
          </w:rPr>
          <w:fldChar w:fldCharType="end"/>
        </w:r>
      </w:hyperlink>
    </w:p>
    <w:p w:rsidR="00616A30" w:rsidRPr="003E5895" w:rsidRDefault="008A445A" w:rsidP="00266F6E">
      <w:pPr>
        <w:pStyle w:val="TOC2"/>
        <w:rPr>
          <w:rFonts w:eastAsiaTheme="minorEastAsia" w:cstheme="minorBidi"/>
          <w:i w:val="0"/>
          <w:lang w:val="bs-Latn-BA" w:eastAsia="bs-Latn-BA"/>
        </w:rPr>
      </w:pPr>
      <w:hyperlink w:anchor="_Toc412718731" w:history="1">
        <w:r w:rsidR="00616A30" w:rsidRPr="003E5895">
          <w:rPr>
            <w:rStyle w:val="Hyperlink"/>
            <w:i w:val="0"/>
          </w:rPr>
          <w:t>8.</w:t>
        </w:r>
        <w:r w:rsidR="00616A30" w:rsidRPr="003E5895">
          <w:rPr>
            <w:rFonts w:eastAsiaTheme="minorEastAsia" w:cstheme="minorBidi"/>
            <w:i w:val="0"/>
            <w:lang w:val="bs-Latn-BA" w:eastAsia="bs-Latn-BA"/>
          </w:rPr>
          <w:tab/>
        </w:r>
        <w:r w:rsidR="00616A30" w:rsidRPr="003E5895">
          <w:rPr>
            <w:rStyle w:val="Hyperlink"/>
            <w:i w:val="0"/>
          </w:rPr>
          <w:t>AGENCIJA  ZA  STATISTIKU  BIH</w:t>
        </w:r>
        <w:r w:rsidR="00616A30" w:rsidRPr="003E5895">
          <w:rPr>
            <w:i w:val="0"/>
            <w:webHidden/>
          </w:rPr>
          <w:tab/>
        </w:r>
        <w:r w:rsidRPr="003E5895">
          <w:rPr>
            <w:i w:val="0"/>
            <w:webHidden/>
          </w:rPr>
          <w:fldChar w:fldCharType="begin"/>
        </w:r>
        <w:r w:rsidR="00616A30" w:rsidRPr="003E5895">
          <w:rPr>
            <w:i w:val="0"/>
            <w:webHidden/>
          </w:rPr>
          <w:instrText xml:space="preserve"> PAGEREF _Toc412718731 \h </w:instrText>
        </w:r>
        <w:r w:rsidRPr="003E5895">
          <w:rPr>
            <w:i w:val="0"/>
            <w:webHidden/>
          </w:rPr>
        </w:r>
        <w:r w:rsidRPr="003E5895">
          <w:rPr>
            <w:i w:val="0"/>
            <w:webHidden/>
          </w:rPr>
          <w:fldChar w:fldCharType="separate"/>
        </w:r>
        <w:r w:rsidR="003E5895">
          <w:rPr>
            <w:i w:val="0"/>
            <w:webHidden/>
          </w:rPr>
          <w:t>162</w:t>
        </w:r>
        <w:r w:rsidRPr="003E5895">
          <w:rPr>
            <w:i w:val="0"/>
            <w:webHidden/>
          </w:rPr>
          <w:fldChar w:fldCharType="end"/>
        </w:r>
      </w:hyperlink>
    </w:p>
    <w:p w:rsidR="00616A30" w:rsidRPr="003E5895" w:rsidRDefault="008A445A" w:rsidP="00266F6E">
      <w:pPr>
        <w:pStyle w:val="TOC2"/>
        <w:rPr>
          <w:rFonts w:eastAsiaTheme="minorEastAsia" w:cstheme="minorBidi"/>
          <w:i w:val="0"/>
          <w:lang w:val="bs-Latn-BA" w:eastAsia="bs-Latn-BA"/>
        </w:rPr>
      </w:pPr>
      <w:hyperlink w:anchor="_Toc412718732" w:history="1">
        <w:r w:rsidR="00616A30" w:rsidRPr="003E5895">
          <w:rPr>
            <w:rStyle w:val="Hyperlink"/>
            <w:i w:val="0"/>
          </w:rPr>
          <w:t>9.</w:t>
        </w:r>
        <w:r w:rsidR="00616A30" w:rsidRPr="003E5895">
          <w:rPr>
            <w:rFonts w:eastAsiaTheme="minorEastAsia" w:cstheme="minorBidi"/>
            <w:i w:val="0"/>
            <w:lang w:val="bs-Latn-BA" w:eastAsia="bs-Latn-BA"/>
          </w:rPr>
          <w:tab/>
        </w:r>
        <w:r w:rsidR="00616A30" w:rsidRPr="003E5895">
          <w:rPr>
            <w:rStyle w:val="Hyperlink"/>
            <w:i w:val="0"/>
          </w:rPr>
          <w:t>AGENCIJA  ZA  NADZOR  NAD  TRŽIŠTEM  BIH</w:t>
        </w:r>
        <w:r w:rsidR="00616A30" w:rsidRPr="003E5895">
          <w:rPr>
            <w:i w:val="0"/>
            <w:webHidden/>
          </w:rPr>
          <w:tab/>
        </w:r>
        <w:r w:rsidRPr="003E5895">
          <w:rPr>
            <w:i w:val="0"/>
            <w:webHidden/>
          </w:rPr>
          <w:fldChar w:fldCharType="begin"/>
        </w:r>
        <w:r w:rsidR="00616A30" w:rsidRPr="003E5895">
          <w:rPr>
            <w:i w:val="0"/>
            <w:webHidden/>
          </w:rPr>
          <w:instrText xml:space="preserve"> PAGEREF _Toc412718732 \h </w:instrText>
        </w:r>
        <w:r w:rsidRPr="003E5895">
          <w:rPr>
            <w:i w:val="0"/>
            <w:webHidden/>
          </w:rPr>
        </w:r>
        <w:r w:rsidRPr="003E5895">
          <w:rPr>
            <w:i w:val="0"/>
            <w:webHidden/>
          </w:rPr>
          <w:fldChar w:fldCharType="separate"/>
        </w:r>
        <w:r w:rsidR="003E5895">
          <w:rPr>
            <w:i w:val="0"/>
            <w:webHidden/>
          </w:rPr>
          <w:t>166</w:t>
        </w:r>
        <w:r w:rsidRPr="003E5895">
          <w:rPr>
            <w:i w:val="0"/>
            <w:webHidden/>
          </w:rPr>
          <w:fldChar w:fldCharType="end"/>
        </w:r>
      </w:hyperlink>
    </w:p>
    <w:p w:rsidR="00616A30" w:rsidRPr="003E5895" w:rsidRDefault="008A445A" w:rsidP="00266F6E">
      <w:pPr>
        <w:pStyle w:val="TOC2"/>
        <w:rPr>
          <w:rFonts w:eastAsiaTheme="minorEastAsia" w:cstheme="minorBidi"/>
          <w:i w:val="0"/>
          <w:lang w:val="bs-Latn-BA" w:eastAsia="bs-Latn-BA"/>
        </w:rPr>
      </w:pPr>
      <w:hyperlink w:anchor="_Toc412718733" w:history="1">
        <w:r w:rsidR="00616A30" w:rsidRPr="003E5895">
          <w:rPr>
            <w:rStyle w:val="Hyperlink"/>
            <w:i w:val="0"/>
          </w:rPr>
          <w:t>10.</w:t>
        </w:r>
        <w:r w:rsidR="00616A30" w:rsidRPr="003E5895">
          <w:rPr>
            <w:rFonts w:eastAsiaTheme="minorEastAsia" w:cstheme="minorBidi"/>
            <w:i w:val="0"/>
            <w:lang w:val="bs-Latn-BA" w:eastAsia="bs-Latn-BA"/>
          </w:rPr>
          <w:tab/>
        </w:r>
        <w:r w:rsidR="00616A30" w:rsidRPr="003E5895">
          <w:rPr>
            <w:rStyle w:val="Hyperlink"/>
            <w:i w:val="0"/>
          </w:rPr>
          <w:t>AGENCIJA  ZA  OSIGURANJE  U  BIH</w:t>
        </w:r>
        <w:r w:rsidR="00616A30" w:rsidRPr="003E5895">
          <w:rPr>
            <w:i w:val="0"/>
            <w:webHidden/>
          </w:rPr>
          <w:tab/>
        </w:r>
        <w:r w:rsidRPr="003E5895">
          <w:rPr>
            <w:i w:val="0"/>
            <w:webHidden/>
          </w:rPr>
          <w:fldChar w:fldCharType="begin"/>
        </w:r>
        <w:r w:rsidR="00616A30" w:rsidRPr="003E5895">
          <w:rPr>
            <w:i w:val="0"/>
            <w:webHidden/>
          </w:rPr>
          <w:instrText xml:space="preserve"> PAGEREF _Toc412718733 \h </w:instrText>
        </w:r>
        <w:r w:rsidRPr="003E5895">
          <w:rPr>
            <w:i w:val="0"/>
            <w:webHidden/>
          </w:rPr>
        </w:r>
        <w:r w:rsidRPr="003E5895">
          <w:rPr>
            <w:i w:val="0"/>
            <w:webHidden/>
          </w:rPr>
          <w:fldChar w:fldCharType="separate"/>
        </w:r>
        <w:r w:rsidR="003E5895">
          <w:rPr>
            <w:i w:val="0"/>
            <w:webHidden/>
          </w:rPr>
          <w:t>170</w:t>
        </w:r>
        <w:r w:rsidRPr="003E5895">
          <w:rPr>
            <w:i w:val="0"/>
            <w:webHidden/>
          </w:rPr>
          <w:fldChar w:fldCharType="end"/>
        </w:r>
      </w:hyperlink>
    </w:p>
    <w:p w:rsidR="00616A30" w:rsidRPr="003E5895" w:rsidRDefault="008A445A" w:rsidP="00266F6E">
      <w:pPr>
        <w:pStyle w:val="TOC2"/>
        <w:rPr>
          <w:rFonts w:eastAsiaTheme="minorEastAsia" w:cstheme="minorBidi"/>
          <w:i w:val="0"/>
          <w:lang w:val="bs-Latn-BA" w:eastAsia="bs-Latn-BA"/>
        </w:rPr>
      </w:pPr>
      <w:hyperlink w:anchor="_Toc412718734" w:history="1">
        <w:r w:rsidR="00616A30" w:rsidRPr="003E5895">
          <w:rPr>
            <w:rStyle w:val="Hyperlink"/>
            <w:i w:val="0"/>
          </w:rPr>
          <w:t>11.</w:t>
        </w:r>
        <w:r w:rsidR="00616A30" w:rsidRPr="003E5895">
          <w:rPr>
            <w:rFonts w:eastAsiaTheme="minorEastAsia" w:cstheme="minorBidi"/>
            <w:i w:val="0"/>
            <w:lang w:val="bs-Latn-BA" w:eastAsia="bs-Latn-BA"/>
          </w:rPr>
          <w:tab/>
        </w:r>
        <w:r w:rsidR="00616A30" w:rsidRPr="003E5895">
          <w:rPr>
            <w:rStyle w:val="Hyperlink"/>
            <w:i w:val="0"/>
          </w:rPr>
          <w:t>AGENCIJA  ZA  JAVNE  NABAVE</w:t>
        </w:r>
        <w:r w:rsidR="00616A30" w:rsidRPr="003E5895">
          <w:rPr>
            <w:i w:val="0"/>
            <w:webHidden/>
          </w:rPr>
          <w:tab/>
        </w:r>
        <w:r w:rsidRPr="003E5895">
          <w:rPr>
            <w:i w:val="0"/>
            <w:webHidden/>
          </w:rPr>
          <w:fldChar w:fldCharType="begin"/>
        </w:r>
        <w:r w:rsidR="00616A30" w:rsidRPr="003E5895">
          <w:rPr>
            <w:i w:val="0"/>
            <w:webHidden/>
          </w:rPr>
          <w:instrText xml:space="preserve"> PAGEREF _Toc412718734 \h </w:instrText>
        </w:r>
        <w:r w:rsidRPr="003E5895">
          <w:rPr>
            <w:i w:val="0"/>
            <w:webHidden/>
          </w:rPr>
        </w:r>
        <w:r w:rsidRPr="003E5895">
          <w:rPr>
            <w:i w:val="0"/>
            <w:webHidden/>
          </w:rPr>
          <w:fldChar w:fldCharType="separate"/>
        </w:r>
        <w:r w:rsidR="003E5895">
          <w:rPr>
            <w:i w:val="0"/>
            <w:webHidden/>
          </w:rPr>
          <w:t>175</w:t>
        </w:r>
        <w:r w:rsidRPr="003E5895">
          <w:rPr>
            <w:i w:val="0"/>
            <w:webHidden/>
          </w:rPr>
          <w:fldChar w:fldCharType="end"/>
        </w:r>
      </w:hyperlink>
    </w:p>
    <w:p w:rsidR="00616A30" w:rsidRPr="003E5895" w:rsidRDefault="008A445A" w:rsidP="00266F6E">
      <w:pPr>
        <w:pStyle w:val="TOC2"/>
        <w:rPr>
          <w:rFonts w:eastAsiaTheme="minorEastAsia" w:cstheme="minorBidi"/>
          <w:i w:val="0"/>
          <w:lang w:val="bs-Latn-BA" w:eastAsia="bs-Latn-BA"/>
        </w:rPr>
      </w:pPr>
      <w:hyperlink w:anchor="_Toc412718735" w:history="1">
        <w:r w:rsidR="00616A30" w:rsidRPr="003E5895">
          <w:rPr>
            <w:rStyle w:val="Hyperlink"/>
            <w:i w:val="0"/>
          </w:rPr>
          <w:t>12.</w:t>
        </w:r>
        <w:r w:rsidR="00616A30" w:rsidRPr="003E5895">
          <w:rPr>
            <w:rFonts w:eastAsiaTheme="minorEastAsia" w:cstheme="minorBidi"/>
            <w:i w:val="0"/>
            <w:lang w:val="bs-Latn-BA" w:eastAsia="bs-Latn-BA"/>
          </w:rPr>
          <w:tab/>
        </w:r>
        <w:r w:rsidR="00616A30" w:rsidRPr="003E5895">
          <w:rPr>
            <w:rStyle w:val="Hyperlink"/>
            <w:i w:val="0"/>
          </w:rPr>
          <w:t>AGENCIJE  ZA  PREDŠKOLSKO,  OSNOVNO  I  SREDNJE  OBRAZOVANJE</w:t>
        </w:r>
        <w:r w:rsidR="00616A30" w:rsidRPr="003E5895">
          <w:rPr>
            <w:i w:val="0"/>
            <w:webHidden/>
          </w:rPr>
          <w:tab/>
        </w:r>
        <w:r w:rsidRPr="003E5895">
          <w:rPr>
            <w:i w:val="0"/>
            <w:webHidden/>
          </w:rPr>
          <w:fldChar w:fldCharType="begin"/>
        </w:r>
        <w:r w:rsidR="00616A30" w:rsidRPr="003E5895">
          <w:rPr>
            <w:i w:val="0"/>
            <w:webHidden/>
          </w:rPr>
          <w:instrText xml:space="preserve"> PAGEREF _Toc412718735 \h </w:instrText>
        </w:r>
        <w:r w:rsidRPr="003E5895">
          <w:rPr>
            <w:i w:val="0"/>
            <w:webHidden/>
          </w:rPr>
        </w:r>
        <w:r w:rsidRPr="003E5895">
          <w:rPr>
            <w:i w:val="0"/>
            <w:webHidden/>
          </w:rPr>
          <w:fldChar w:fldCharType="separate"/>
        </w:r>
        <w:r w:rsidR="003E5895">
          <w:rPr>
            <w:i w:val="0"/>
            <w:webHidden/>
          </w:rPr>
          <w:t>178</w:t>
        </w:r>
        <w:r w:rsidRPr="003E5895">
          <w:rPr>
            <w:i w:val="0"/>
            <w:webHidden/>
          </w:rPr>
          <w:fldChar w:fldCharType="end"/>
        </w:r>
      </w:hyperlink>
    </w:p>
    <w:p w:rsidR="00616A30" w:rsidRPr="003E5895" w:rsidRDefault="008A445A" w:rsidP="00266F6E">
      <w:pPr>
        <w:pStyle w:val="TOC2"/>
        <w:rPr>
          <w:rFonts w:eastAsiaTheme="minorEastAsia" w:cstheme="minorBidi"/>
          <w:i w:val="0"/>
          <w:lang w:val="bs-Latn-BA" w:eastAsia="bs-Latn-BA"/>
        </w:rPr>
      </w:pPr>
      <w:hyperlink w:anchor="_Toc412718736" w:history="1">
        <w:r w:rsidR="00616A30" w:rsidRPr="003E5895">
          <w:rPr>
            <w:rStyle w:val="Hyperlink"/>
            <w:i w:val="0"/>
          </w:rPr>
          <w:t>13.</w:t>
        </w:r>
        <w:r w:rsidR="00616A30" w:rsidRPr="003E5895">
          <w:rPr>
            <w:rFonts w:eastAsiaTheme="minorEastAsia" w:cstheme="minorBidi"/>
            <w:i w:val="0"/>
            <w:lang w:val="bs-Latn-BA" w:eastAsia="bs-Latn-BA"/>
          </w:rPr>
          <w:tab/>
        </w:r>
        <w:r w:rsidR="00616A30" w:rsidRPr="003E5895">
          <w:rPr>
            <w:rStyle w:val="Hyperlink"/>
            <w:rFonts w:eastAsia="Calibri"/>
            <w:i w:val="0"/>
          </w:rPr>
          <w:t>AGENCIJA  ZA  RAZVOJ  VISOKOG  OBRAZOVANJA  I  OSIGURANJE KVALITETE</w:t>
        </w:r>
        <w:r w:rsidR="00616A30" w:rsidRPr="003E5895">
          <w:rPr>
            <w:i w:val="0"/>
            <w:webHidden/>
          </w:rPr>
          <w:tab/>
        </w:r>
        <w:r w:rsidRPr="003E5895">
          <w:rPr>
            <w:i w:val="0"/>
            <w:webHidden/>
          </w:rPr>
          <w:fldChar w:fldCharType="begin"/>
        </w:r>
        <w:r w:rsidR="00616A30" w:rsidRPr="003E5895">
          <w:rPr>
            <w:i w:val="0"/>
            <w:webHidden/>
          </w:rPr>
          <w:instrText xml:space="preserve"> PAGEREF _Toc412718736 \h </w:instrText>
        </w:r>
        <w:r w:rsidRPr="003E5895">
          <w:rPr>
            <w:i w:val="0"/>
            <w:webHidden/>
          </w:rPr>
        </w:r>
        <w:r w:rsidRPr="003E5895">
          <w:rPr>
            <w:i w:val="0"/>
            <w:webHidden/>
          </w:rPr>
          <w:fldChar w:fldCharType="separate"/>
        </w:r>
        <w:r w:rsidR="003E5895">
          <w:rPr>
            <w:i w:val="0"/>
            <w:webHidden/>
          </w:rPr>
          <w:t>183</w:t>
        </w:r>
        <w:r w:rsidRPr="003E5895">
          <w:rPr>
            <w:i w:val="0"/>
            <w:webHidden/>
          </w:rPr>
          <w:fldChar w:fldCharType="end"/>
        </w:r>
      </w:hyperlink>
    </w:p>
    <w:p w:rsidR="00616A30" w:rsidRPr="003E5895" w:rsidRDefault="008A445A" w:rsidP="00266F6E">
      <w:pPr>
        <w:pStyle w:val="TOC2"/>
        <w:rPr>
          <w:rFonts w:eastAsiaTheme="minorEastAsia" w:cstheme="minorBidi"/>
          <w:i w:val="0"/>
          <w:lang w:val="bs-Latn-BA" w:eastAsia="bs-Latn-BA"/>
        </w:rPr>
      </w:pPr>
      <w:hyperlink w:anchor="_Toc412718737" w:history="1">
        <w:r w:rsidR="00616A30" w:rsidRPr="003E5895">
          <w:rPr>
            <w:rStyle w:val="Hyperlink"/>
            <w:i w:val="0"/>
          </w:rPr>
          <w:t>14.</w:t>
        </w:r>
        <w:r w:rsidR="00616A30" w:rsidRPr="003E5895">
          <w:rPr>
            <w:rFonts w:eastAsiaTheme="minorEastAsia" w:cstheme="minorBidi"/>
            <w:i w:val="0"/>
            <w:lang w:val="bs-Latn-BA" w:eastAsia="bs-Latn-BA"/>
          </w:rPr>
          <w:tab/>
        </w:r>
        <w:r w:rsidR="00616A30" w:rsidRPr="003E5895">
          <w:rPr>
            <w:rStyle w:val="Hyperlink"/>
            <w:i w:val="0"/>
          </w:rPr>
          <w:t>AGENCIJA  ZA  RAD  I  ZAPOŠLJAVANJE  BIH</w:t>
        </w:r>
        <w:r w:rsidR="00616A30" w:rsidRPr="003E5895">
          <w:rPr>
            <w:i w:val="0"/>
            <w:webHidden/>
          </w:rPr>
          <w:tab/>
        </w:r>
        <w:r w:rsidRPr="003E5895">
          <w:rPr>
            <w:i w:val="0"/>
            <w:webHidden/>
          </w:rPr>
          <w:fldChar w:fldCharType="begin"/>
        </w:r>
        <w:r w:rsidR="00616A30" w:rsidRPr="003E5895">
          <w:rPr>
            <w:i w:val="0"/>
            <w:webHidden/>
          </w:rPr>
          <w:instrText xml:space="preserve"> PAGEREF _Toc412718737 \h </w:instrText>
        </w:r>
        <w:r w:rsidRPr="003E5895">
          <w:rPr>
            <w:i w:val="0"/>
            <w:webHidden/>
          </w:rPr>
        </w:r>
        <w:r w:rsidRPr="003E5895">
          <w:rPr>
            <w:i w:val="0"/>
            <w:webHidden/>
          </w:rPr>
          <w:fldChar w:fldCharType="separate"/>
        </w:r>
        <w:r w:rsidR="003E5895">
          <w:rPr>
            <w:i w:val="0"/>
            <w:webHidden/>
          </w:rPr>
          <w:t>185</w:t>
        </w:r>
        <w:r w:rsidRPr="003E5895">
          <w:rPr>
            <w:i w:val="0"/>
            <w:webHidden/>
          </w:rPr>
          <w:fldChar w:fldCharType="end"/>
        </w:r>
      </w:hyperlink>
    </w:p>
    <w:p w:rsidR="00616A30" w:rsidRPr="003E5895" w:rsidRDefault="008A445A" w:rsidP="00266F6E">
      <w:pPr>
        <w:pStyle w:val="TOC2"/>
        <w:rPr>
          <w:rFonts w:eastAsiaTheme="minorEastAsia" w:cstheme="minorBidi"/>
          <w:i w:val="0"/>
          <w:lang w:val="bs-Latn-BA" w:eastAsia="bs-Latn-BA"/>
        </w:rPr>
      </w:pPr>
      <w:hyperlink w:anchor="_Toc412718738" w:history="1">
        <w:r w:rsidR="00616A30" w:rsidRPr="003E5895">
          <w:rPr>
            <w:rStyle w:val="Hyperlink"/>
            <w:i w:val="0"/>
          </w:rPr>
          <w:t>15.</w:t>
        </w:r>
        <w:r w:rsidR="00616A30" w:rsidRPr="003E5895">
          <w:rPr>
            <w:rFonts w:eastAsiaTheme="minorEastAsia" w:cstheme="minorBidi"/>
            <w:i w:val="0"/>
            <w:lang w:val="bs-Latn-BA" w:eastAsia="bs-Latn-BA"/>
          </w:rPr>
          <w:tab/>
        </w:r>
        <w:r w:rsidR="00616A30" w:rsidRPr="003E5895">
          <w:rPr>
            <w:rStyle w:val="Hyperlink"/>
            <w:i w:val="0"/>
          </w:rPr>
          <w:t>AGENCIJA  ZA  POŠTANSKI  PROMET  BIH</w:t>
        </w:r>
        <w:r w:rsidR="00616A30" w:rsidRPr="003E5895">
          <w:rPr>
            <w:i w:val="0"/>
            <w:webHidden/>
          </w:rPr>
          <w:tab/>
        </w:r>
        <w:r w:rsidRPr="003E5895">
          <w:rPr>
            <w:i w:val="0"/>
            <w:webHidden/>
          </w:rPr>
          <w:fldChar w:fldCharType="begin"/>
        </w:r>
        <w:r w:rsidR="00616A30" w:rsidRPr="003E5895">
          <w:rPr>
            <w:i w:val="0"/>
            <w:webHidden/>
          </w:rPr>
          <w:instrText xml:space="preserve"> PAGEREF _Toc412718738 \h </w:instrText>
        </w:r>
        <w:r w:rsidRPr="003E5895">
          <w:rPr>
            <w:i w:val="0"/>
            <w:webHidden/>
          </w:rPr>
        </w:r>
        <w:r w:rsidRPr="003E5895">
          <w:rPr>
            <w:i w:val="0"/>
            <w:webHidden/>
          </w:rPr>
          <w:fldChar w:fldCharType="separate"/>
        </w:r>
        <w:r w:rsidR="003E5895">
          <w:rPr>
            <w:i w:val="0"/>
            <w:webHidden/>
          </w:rPr>
          <w:t>189</w:t>
        </w:r>
        <w:r w:rsidRPr="003E5895">
          <w:rPr>
            <w:i w:val="0"/>
            <w:webHidden/>
          </w:rPr>
          <w:fldChar w:fldCharType="end"/>
        </w:r>
      </w:hyperlink>
    </w:p>
    <w:p w:rsidR="00616A30" w:rsidRPr="003E5895" w:rsidRDefault="008A445A" w:rsidP="00266F6E">
      <w:pPr>
        <w:pStyle w:val="TOC2"/>
        <w:rPr>
          <w:rFonts w:eastAsiaTheme="minorEastAsia" w:cstheme="minorBidi"/>
          <w:i w:val="0"/>
          <w:lang w:val="bs-Latn-BA" w:eastAsia="bs-Latn-BA"/>
        </w:rPr>
      </w:pPr>
      <w:hyperlink w:anchor="_Toc412718739" w:history="1">
        <w:r w:rsidR="00616A30" w:rsidRPr="003E5895">
          <w:rPr>
            <w:rStyle w:val="Hyperlink"/>
            <w:i w:val="0"/>
          </w:rPr>
          <w:t>16.</w:t>
        </w:r>
        <w:r w:rsidR="00616A30" w:rsidRPr="003E5895">
          <w:rPr>
            <w:rFonts w:eastAsiaTheme="minorEastAsia" w:cstheme="minorBidi"/>
            <w:i w:val="0"/>
            <w:lang w:val="bs-Latn-BA" w:eastAsia="bs-Latn-BA"/>
          </w:rPr>
          <w:tab/>
        </w:r>
        <w:r w:rsidR="00616A30" w:rsidRPr="003E5895">
          <w:rPr>
            <w:rStyle w:val="Hyperlink"/>
            <w:i w:val="0"/>
          </w:rPr>
          <w:t>AGENCIJA  ZA  PROMIDŽBU  INOZEMNIH  ULAGANJA –FIPA-</w:t>
        </w:r>
        <w:r w:rsidR="00616A30" w:rsidRPr="003E5895">
          <w:rPr>
            <w:i w:val="0"/>
            <w:webHidden/>
          </w:rPr>
          <w:tab/>
        </w:r>
        <w:r w:rsidRPr="003E5895">
          <w:rPr>
            <w:i w:val="0"/>
            <w:webHidden/>
          </w:rPr>
          <w:fldChar w:fldCharType="begin"/>
        </w:r>
        <w:r w:rsidR="00616A30" w:rsidRPr="003E5895">
          <w:rPr>
            <w:i w:val="0"/>
            <w:webHidden/>
          </w:rPr>
          <w:instrText xml:space="preserve"> PAGEREF _Toc412718739 \h </w:instrText>
        </w:r>
        <w:r w:rsidRPr="003E5895">
          <w:rPr>
            <w:i w:val="0"/>
            <w:webHidden/>
          </w:rPr>
        </w:r>
        <w:r w:rsidRPr="003E5895">
          <w:rPr>
            <w:i w:val="0"/>
            <w:webHidden/>
          </w:rPr>
          <w:fldChar w:fldCharType="separate"/>
        </w:r>
        <w:r w:rsidR="003E5895">
          <w:rPr>
            <w:i w:val="0"/>
            <w:webHidden/>
          </w:rPr>
          <w:t>193</w:t>
        </w:r>
        <w:r w:rsidRPr="003E5895">
          <w:rPr>
            <w:i w:val="0"/>
            <w:webHidden/>
          </w:rPr>
          <w:fldChar w:fldCharType="end"/>
        </w:r>
      </w:hyperlink>
    </w:p>
    <w:p w:rsidR="00616A30" w:rsidRPr="003E5895" w:rsidRDefault="008A445A" w:rsidP="00266F6E">
      <w:pPr>
        <w:pStyle w:val="TOC2"/>
        <w:rPr>
          <w:rFonts w:eastAsiaTheme="minorEastAsia" w:cstheme="minorBidi"/>
          <w:i w:val="0"/>
          <w:lang w:val="bs-Latn-BA" w:eastAsia="bs-Latn-BA"/>
        </w:rPr>
      </w:pPr>
      <w:hyperlink w:anchor="_Toc412718740" w:history="1">
        <w:r w:rsidR="00616A30" w:rsidRPr="003E5895">
          <w:rPr>
            <w:rStyle w:val="Hyperlink"/>
            <w:i w:val="0"/>
          </w:rPr>
          <w:t>17.</w:t>
        </w:r>
        <w:r w:rsidR="00616A30" w:rsidRPr="003E5895">
          <w:rPr>
            <w:rFonts w:eastAsiaTheme="minorEastAsia" w:cstheme="minorBidi"/>
            <w:i w:val="0"/>
            <w:lang w:val="bs-Latn-BA" w:eastAsia="bs-Latn-BA"/>
          </w:rPr>
          <w:tab/>
        </w:r>
        <w:r w:rsidR="00616A30" w:rsidRPr="003E5895">
          <w:rPr>
            <w:rStyle w:val="Hyperlink"/>
            <w:i w:val="0"/>
          </w:rPr>
          <w:t>AGENCIJA  ZA  IDENTIFIKACIJSKE  ISPRAVE,  EVIDENCIJU  I  RAZMJENU         PODATAKA  BIH</w:t>
        </w:r>
        <w:r w:rsidR="00616A30" w:rsidRPr="003E5895">
          <w:rPr>
            <w:i w:val="0"/>
            <w:webHidden/>
          </w:rPr>
          <w:tab/>
        </w:r>
        <w:r w:rsidRPr="003E5895">
          <w:rPr>
            <w:i w:val="0"/>
            <w:webHidden/>
          </w:rPr>
          <w:fldChar w:fldCharType="begin"/>
        </w:r>
        <w:r w:rsidR="00616A30" w:rsidRPr="003E5895">
          <w:rPr>
            <w:i w:val="0"/>
            <w:webHidden/>
          </w:rPr>
          <w:instrText xml:space="preserve"> PAGEREF _Toc412718740 \h </w:instrText>
        </w:r>
        <w:r w:rsidRPr="003E5895">
          <w:rPr>
            <w:i w:val="0"/>
            <w:webHidden/>
          </w:rPr>
        </w:r>
        <w:r w:rsidRPr="003E5895">
          <w:rPr>
            <w:i w:val="0"/>
            <w:webHidden/>
          </w:rPr>
          <w:fldChar w:fldCharType="separate"/>
        </w:r>
        <w:r w:rsidR="003E5895">
          <w:rPr>
            <w:i w:val="0"/>
            <w:webHidden/>
          </w:rPr>
          <w:t>198</w:t>
        </w:r>
        <w:r w:rsidRPr="003E5895">
          <w:rPr>
            <w:i w:val="0"/>
            <w:webHidden/>
          </w:rPr>
          <w:fldChar w:fldCharType="end"/>
        </w:r>
      </w:hyperlink>
    </w:p>
    <w:p w:rsidR="00616A30" w:rsidRPr="003E5895" w:rsidRDefault="008A445A" w:rsidP="00266F6E">
      <w:pPr>
        <w:pStyle w:val="TOC2"/>
        <w:rPr>
          <w:rFonts w:eastAsiaTheme="minorEastAsia" w:cstheme="minorBidi"/>
          <w:i w:val="0"/>
          <w:lang w:val="bs-Latn-BA" w:eastAsia="bs-Latn-BA"/>
        </w:rPr>
      </w:pPr>
      <w:hyperlink w:anchor="_Toc412718741" w:history="1">
        <w:r w:rsidR="00616A30" w:rsidRPr="003E5895">
          <w:rPr>
            <w:rStyle w:val="Hyperlink"/>
            <w:i w:val="0"/>
          </w:rPr>
          <w:t>18.</w:t>
        </w:r>
        <w:r w:rsidR="00616A30" w:rsidRPr="003E5895">
          <w:rPr>
            <w:rFonts w:eastAsiaTheme="minorEastAsia" w:cstheme="minorBidi"/>
            <w:i w:val="0"/>
            <w:lang w:val="bs-Latn-BA" w:eastAsia="bs-Latn-BA"/>
          </w:rPr>
          <w:tab/>
        </w:r>
        <w:r w:rsidR="00616A30" w:rsidRPr="003E5895">
          <w:rPr>
            <w:rStyle w:val="Hyperlink"/>
            <w:i w:val="0"/>
          </w:rPr>
          <w:t>AGENCIJE  ZA  LIJEKOVE  I  MEDICINSKA  SREDSTVA  BIH</w:t>
        </w:r>
        <w:r w:rsidR="00616A30" w:rsidRPr="003E5895">
          <w:rPr>
            <w:i w:val="0"/>
            <w:webHidden/>
          </w:rPr>
          <w:tab/>
        </w:r>
        <w:r w:rsidRPr="003E5895">
          <w:rPr>
            <w:i w:val="0"/>
            <w:webHidden/>
          </w:rPr>
          <w:fldChar w:fldCharType="begin"/>
        </w:r>
        <w:r w:rsidR="00616A30" w:rsidRPr="003E5895">
          <w:rPr>
            <w:i w:val="0"/>
            <w:webHidden/>
          </w:rPr>
          <w:instrText xml:space="preserve"> PAGEREF _Toc412718741 \h </w:instrText>
        </w:r>
        <w:r w:rsidRPr="003E5895">
          <w:rPr>
            <w:i w:val="0"/>
            <w:webHidden/>
          </w:rPr>
        </w:r>
        <w:r w:rsidRPr="003E5895">
          <w:rPr>
            <w:i w:val="0"/>
            <w:webHidden/>
          </w:rPr>
          <w:fldChar w:fldCharType="separate"/>
        </w:r>
        <w:r w:rsidR="003E5895">
          <w:rPr>
            <w:i w:val="0"/>
            <w:webHidden/>
          </w:rPr>
          <w:t>203</w:t>
        </w:r>
        <w:r w:rsidRPr="003E5895">
          <w:rPr>
            <w:i w:val="0"/>
            <w:webHidden/>
          </w:rPr>
          <w:fldChar w:fldCharType="end"/>
        </w:r>
      </w:hyperlink>
    </w:p>
    <w:p w:rsidR="00616A30" w:rsidRPr="003E5895" w:rsidRDefault="008A445A" w:rsidP="00266F6E">
      <w:pPr>
        <w:pStyle w:val="TOC2"/>
        <w:rPr>
          <w:rFonts w:eastAsiaTheme="minorEastAsia" w:cstheme="minorBidi"/>
          <w:i w:val="0"/>
          <w:lang w:val="bs-Latn-BA"/>
        </w:rPr>
      </w:pPr>
      <w:hyperlink w:anchor="_Toc412718742" w:history="1">
        <w:r w:rsidR="00616A30" w:rsidRPr="003E5895">
          <w:rPr>
            <w:rStyle w:val="Hyperlink"/>
            <w:i w:val="0"/>
            <w:lang w:eastAsia="bs-Latn-BA"/>
          </w:rPr>
          <w:t>19.</w:t>
        </w:r>
        <w:r w:rsidR="00616A30" w:rsidRPr="003E5895">
          <w:rPr>
            <w:rFonts w:eastAsiaTheme="minorEastAsia" w:cstheme="minorBidi"/>
            <w:i w:val="0"/>
            <w:lang w:val="bs-Latn-BA"/>
          </w:rPr>
          <w:tab/>
        </w:r>
        <w:r w:rsidR="00616A30" w:rsidRPr="003E5895">
          <w:rPr>
            <w:rStyle w:val="Hyperlink"/>
            <w:i w:val="0"/>
            <w:lang w:eastAsia="bs-Latn-BA"/>
          </w:rPr>
          <w:t>DRŽAVNA  REGULATORNA  AGENCIJA  ZA RADIJACIJSKU  I  NUKLEARNU      SIGURNOST</w:t>
        </w:r>
        <w:r w:rsidR="00616A30" w:rsidRPr="003E5895">
          <w:rPr>
            <w:i w:val="0"/>
            <w:webHidden/>
          </w:rPr>
          <w:tab/>
        </w:r>
        <w:r w:rsidRPr="003E5895">
          <w:rPr>
            <w:i w:val="0"/>
            <w:webHidden/>
          </w:rPr>
          <w:fldChar w:fldCharType="begin"/>
        </w:r>
        <w:r w:rsidR="00616A30" w:rsidRPr="003E5895">
          <w:rPr>
            <w:i w:val="0"/>
            <w:webHidden/>
          </w:rPr>
          <w:instrText xml:space="preserve"> PAGEREF _Toc412718742 \h </w:instrText>
        </w:r>
        <w:r w:rsidRPr="003E5895">
          <w:rPr>
            <w:i w:val="0"/>
            <w:webHidden/>
          </w:rPr>
        </w:r>
        <w:r w:rsidRPr="003E5895">
          <w:rPr>
            <w:i w:val="0"/>
            <w:webHidden/>
          </w:rPr>
          <w:fldChar w:fldCharType="separate"/>
        </w:r>
        <w:r w:rsidR="003E5895">
          <w:rPr>
            <w:i w:val="0"/>
            <w:webHidden/>
          </w:rPr>
          <w:t>207</w:t>
        </w:r>
        <w:r w:rsidRPr="003E5895">
          <w:rPr>
            <w:i w:val="0"/>
            <w:webHidden/>
          </w:rPr>
          <w:fldChar w:fldCharType="end"/>
        </w:r>
      </w:hyperlink>
    </w:p>
    <w:p w:rsidR="00616A30" w:rsidRPr="003E5895" w:rsidRDefault="008A445A" w:rsidP="00266F6E">
      <w:pPr>
        <w:pStyle w:val="TOC2"/>
        <w:rPr>
          <w:rFonts w:eastAsiaTheme="minorEastAsia" w:cstheme="minorBidi"/>
          <w:i w:val="0"/>
          <w:lang w:val="bs-Latn-BA" w:eastAsia="bs-Latn-BA"/>
        </w:rPr>
      </w:pPr>
      <w:hyperlink w:anchor="_Toc412718743" w:history="1">
        <w:r w:rsidR="00616A30" w:rsidRPr="003E5895">
          <w:rPr>
            <w:rStyle w:val="Hyperlink"/>
            <w:i w:val="0"/>
          </w:rPr>
          <w:t>20.</w:t>
        </w:r>
        <w:r w:rsidR="00616A30" w:rsidRPr="003E5895">
          <w:rPr>
            <w:rFonts w:eastAsiaTheme="minorEastAsia" w:cstheme="minorBidi"/>
            <w:i w:val="0"/>
            <w:lang w:val="bs-Latn-BA" w:eastAsia="bs-Latn-BA"/>
          </w:rPr>
          <w:tab/>
        </w:r>
        <w:r w:rsidR="00616A30" w:rsidRPr="003E5895">
          <w:rPr>
            <w:rStyle w:val="Hyperlink"/>
            <w:i w:val="0"/>
          </w:rPr>
          <w:t>UPRAVA  ZA  NEIZRAVNO  OPOREZIVANJE</w:t>
        </w:r>
        <w:r w:rsidR="00616A30" w:rsidRPr="003E5895">
          <w:rPr>
            <w:i w:val="0"/>
            <w:webHidden/>
          </w:rPr>
          <w:tab/>
        </w:r>
        <w:r w:rsidRPr="003E5895">
          <w:rPr>
            <w:i w:val="0"/>
            <w:webHidden/>
          </w:rPr>
          <w:fldChar w:fldCharType="begin"/>
        </w:r>
        <w:r w:rsidR="00616A30" w:rsidRPr="003E5895">
          <w:rPr>
            <w:i w:val="0"/>
            <w:webHidden/>
          </w:rPr>
          <w:instrText xml:space="preserve"> PAGEREF _Toc412718743 \h </w:instrText>
        </w:r>
        <w:r w:rsidRPr="003E5895">
          <w:rPr>
            <w:i w:val="0"/>
            <w:webHidden/>
          </w:rPr>
        </w:r>
        <w:r w:rsidRPr="003E5895">
          <w:rPr>
            <w:i w:val="0"/>
            <w:webHidden/>
          </w:rPr>
          <w:fldChar w:fldCharType="separate"/>
        </w:r>
        <w:r w:rsidR="003E5895">
          <w:rPr>
            <w:i w:val="0"/>
            <w:webHidden/>
          </w:rPr>
          <w:t>211</w:t>
        </w:r>
        <w:r w:rsidRPr="003E5895">
          <w:rPr>
            <w:i w:val="0"/>
            <w:webHidden/>
          </w:rPr>
          <w:fldChar w:fldCharType="end"/>
        </w:r>
      </w:hyperlink>
    </w:p>
    <w:p w:rsidR="00616A30" w:rsidRPr="003E5895" w:rsidRDefault="008A445A" w:rsidP="00266F6E">
      <w:pPr>
        <w:pStyle w:val="TOC2"/>
        <w:rPr>
          <w:rFonts w:eastAsiaTheme="minorEastAsia" w:cstheme="minorBidi"/>
          <w:i w:val="0"/>
          <w:lang w:val="bs-Latn-BA" w:eastAsia="bs-Latn-BA"/>
        </w:rPr>
      </w:pPr>
      <w:hyperlink w:anchor="_Toc412718744" w:history="1">
        <w:r w:rsidR="00616A30" w:rsidRPr="003E5895">
          <w:rPr>
            <w:rStyle w:val="Hyperlink"/>
            <w:i w:val="0"/>
          </w:rPr>
          <w:t>21.</w:t>
        </w:r>
        <w:r w:rsidR="00616A30" w:rsidRPr="003E5895">
          <w:rPr>
            <w:rFonts w:eastAsiaTheme="minorEastAsia" w:cstheme="minorBidi"/>
            <w:i w:val="0"/>
            <w:lang w:val="bs-Latn-BA" w:eastAsia="bs-Latn-BA"/>
          </w:rPr>
          <w:tab/>
        </w:r>
        <w:r w:rsidR="00616A30" w:rsidRPr="003E5895">
          <w:rPr>
            <w:rStyle w:val="Hyperlink"/>
            <w:i w:val="0"/>
          </w:rPr>
          <w:t>SLUŽBA  ZA  ZAJEDNIČKE  POSLOVE  INSTITUCIJA  BIH</w:t>
        </w:r>
        <w:r w:rsidR="00616A30" w:rsidRPr="003E5895">
          <w:rPr>
            <w:i w:val="0"/>
            <w:webHidden/>
          </w:rPr>
          <w:tab/>
        </w:r>
        <w:r w:rsidRPr="003E5895">
          <w:rPr>
            <w:i w:val="0"/>
            <w:webHidden/>
          </w:rPr>
          <w:fldChar w:fldCharType="begin"/>
        </w:r>
        <w:r w:rsidR="00616A30" w:rsidRPr="003E5895">
          <w:rPr>
            <w:i w:val="0"/>
            <w:webHidden/>
          </w:rPr>
          <w:instrText xml:space="preserve"> PAGEREF _Toc412718744 \h </w:instrText>
        </w:r>
        <w:r w:rsidRPr="003E5895">
          <w:rPr>
            <w:i w:val="0"/>
            <w:webHidden/>
          </w:rPr>
        </w:r>
        <w:r w:rsidRPr="003E5895">
          <w:rPr>
            <w:i w:val="0"/>
            <w:webHidden/>
          </w:rPr>
          <w:fldChar w:fldCharType="separate"/>
        </w:r>
        <w:r w:rsidR="003E5895">
          <w:rPr>
            <w:i w:val="0"/>
            <w:webHidden/>
          </w:rPr>
          <w:t>221</w:t>
        </w:r>
        <w:r w:rsidRPr="003E5895">
          <w:rPr>
            <w:i w:val="0"/>
            <w:webHidden/>
          </w:rPr>
          <w:fldChar w:fldCharType="end"/>
        </w:r>
      </w:hyperlink>
    </w:p>
    <w:p w:rsidR="00616A30" w:rsidRPr="003E5895" w:rsidRDefault="008A445A" w:rsidP="00266F6E">
      <w:pPr>
        <w:pStyle w:val="TOC2"/>
        <w:rPr>
          <w:rFonts w:eastAsiaTheme="minorEastAsia" w:cstheme="minorBidi"/>
          <w:i w:val="0"/>
          <w:lang w:val="bs-Latn-BA" w:eastAsia="bs-Latn-BA"/>
        </w:rPr>
      </w:pPr>
      <w:hyperlink w:anchor="_Toc412718745" w:history="1">
        <w:r w:rsidR="00616A30" w:rsidRPr="003E5895">
          <w:rPr>
            <w:rStyle w:val="Hyperlink"/>
            <w:i w:val="0"/>
          </w:rPr>
          <w:t>22.</w:t>
        </w:r>
        <w:r w:rsidR="00616A30" w:rsidRPr="003E5895">
          <w:rPr>
            <w:rFonts w:eastAsiaTheme="minorEastAsia" w:cstheme="minorBidi"/>
            <w:i w:val="0"/>
            <w:lang w:val="bs-Latn-BA" w:eastAsia="bs-Latn-BA"/>
          </w:rPr>
          <w:tab/>
        </w:r>
        <w:r w:rsidR="00616A30" w:rsidRPr="003E5895">
          <w:rPr>
            <w:rStyle w:val="Hyperlink"/>
            <w:i w:val="0"/>
          </w:rPr>
          <w:t>FOND  ZA  POVRATRAK  BIH</w:t>
        </w:r>
        <w:r w:rsidR="00616A30" w:rsidRPr="003E5895">
          <w:rPr>
            <w:i w:val="0"/>
            <w:webHidden/>
          </w:rPr>
          <w:tab/>
        </w:r>
        <w:r w:rsidRPr="003E5895">
          <w:rPr>
            <w:i w:val="0"/>
            <w:webHidden/>
          </w:rPr>
          <w:fldChar w:fldCharType="begin"/>
        </w:r>
        <w:r w:rsidR="00616A30" w:rsidRPr="003E5895">
          <w:rPr>
            <w:i w:val="0"/>
            <w:webHidden/>
          </w:rPr>
          <w:instrText xml:space="preserve"> PAGEREF _Toc412718745 \h </w:instrText>
        </w:r>
        <w:r w:rsidRPr="003E5895">
          <w:rPr>
            <w:i w:val="0"/>
            <w:webHidden/>
          </w:rPr>
        </w:r>
        <w:r w:rsidRPr="003E5895">
          <w:rPr>
            <w:i w:val="0"/>
            <w:webHidden/>
          </w:rPr>
          <w:fldChar w:fldCharType="separate"/>
        </w:r>
        <w:r w:rsidR="003E5895">
          <w:rPr>
            <w:i w:val="0"/>
            <w:webHidden/>
          </w:rPr>
          <w:t>226</w:t>
        </w:r>
        <w:r w:rsidRPr="003E5895">
          <w:rPr>
            <w:i w:val="0"/>
            <w:webHidden/>
          </w:rPr>
          <w:fldChar w:fldCharType="end"/>
        </w:r>
      </w:hyperlink>
    </w:p>
    <w:p w:rsidR="00616A30" w:rsidRPr="003E5895" w:rsidRDefault="008A445A" w:rsidP="00266F6E">
      <w:pPr>
        <w:pStyle w:val="TOC2"/>
        <w:rPr>
          <w:rFonts w:eastAsiaTheme="minorEastAsia" w:cstheme="minorBidi"/>
          <w:i w:val="0"/>
          <w:lang w:val="bs-Latn-BA" w:eastAsia="bs-Latn-BA"/>
        </w:rPr>
      </w:pPr>
      <w:hyperlink w:anchor="_Toc412718746" w:history="1">
        <w:r w:rsidR="00616A30" w:rsidRPr="003E5895">
          <w:rPr>
            <w:rStyle w:val="Hyperlink"/>
            <w:i w:val="0"/>
          </w:rPr>
          <w:t>23.</w:t>
        </w:r>
        <w:r w:rsidR="00616A30" w:rsidRPr="003E5895">
          <w:rPr>
            <w:rFonts w:eastAsiaTheme="minorEastAsia" w:cstheme="minorBidi"/>
            <w:i w:val="0"/>
            <w:lang w:val="bs-Latn-BA" w:eastAsia="bs-Latn-BA"/>
          </w:rPr>
          <w:tab/>
        </w:r>
        <w:r w:rsidR="00616A30" w:rsidRPr="003E5895">
          <w:rPr>
            <w:rStyle w:val="Hyperlink"/>
            <w:i w:val="0"/>
          </w:rPr>
          <w:t>REGULATORNA  AGENCIJA  ZA  KOMUNIKACIJE  BIH</w:t>
        </w:r>
        <w:r w:rsidR="00616A30" w:rsidRPr="003E5895">
          <w:rPr>
            <w:i w:val="0"/>
            <w:webHidden/>
          </w:rPr>
          <w:tab/>
        </w:r>
        <w:r w:rsidRPr="003E5895">
          <w:rPr>
            <w:i w:val="0"/>
            <w:webHidden/>
          </w:rPr>
          <w:fldChar w:fldCharType="begin"/>
        </w:r>
        <w:r w:rsidR="00616A30" w:rsidRPr="003E5895">
          <w:rPr>
            <w:i w:val="0"/>
            <w:webHidden/>
          </w:rPr>
          <w:instrText xml:space="preserve"> PAGEREF _Toc412718746 \h </w:instrText>
        </w:r>
        <w:r w:rsidRPr="003E5895">
          <w:rPr>
            <w:i w:val="0"/>
            <w:webHidden/>
          </w:rPr>
        </w:r>
        <w:r w:rsidRPr="003E5895">
          <w:rPr>
            <w:i w:val="0"/>
            <w:webHidden/>
          </w:rPr>
          <w:fldChar w:fldCharType="separate"/>
        </w:r>
        <w:r w:rsidR="003E5895">
          <w:rPr>
            <w:i w:val="0"/>
            <w:webHidden/>
          </w:rPr>
          <w:t>228</w:t>
        </w:r>
        <w:r w:rsidRPr="003E5895">
          <w:rPr>
            <w:i w:val="0"/>
            <w:webHidden/>
          </w:rPr>
          <w:fldChar w:fldCharType="end"/>
        </w:r>
      </w:hyperlink>
    </w:p>
    <w:p w:rsidR="00616A30" w:rsidRPr="003E5895" w:rsidRDefault="008A445A" w:rsidP="00266F6E">
      <w:pPr>
        <w:pStyle w:val="TOC2"/>
        <w:rPr>
          <w:rFonts w:eastAsiaTheme="minorEastAsia" w:cstheme="minorBidi"/>
          <w:i w:val="0"/>
          <w:lang w:val="bs-Latn-BA" w:eastAsia="bs-Latn-BA"/>
        </w:rPr>
      </w:pPr>
      <w:hyperlink w:anchor="_Toc412718747" w:history="1">
        <w:r w:rsidR="00616A30" w:rsidRPr="003E5895">
          <w:rPr>
            <w:rStyle w:val="Hyperlink"/>
            <w:i w:val="0"/>
          </w:rPr>
          <w:t>24.</w:t>
        </w:r>
        <w:r w:rsidR="00616A30" w:rsidRPr="003E5895">
          <w:rPr>
            <w:rFonts w:eastAsiaTheme="minorEastAsia" w:cstheme="minorBidi"/>
            <w:i w:val="0"/>
            <w:lang w:val="bs-Latn-BA" w:eastAsia="bs-Latn-BA"/>
          </w:rPr>
          <w:tab/>
        </w:r>
        <w:r w:rsidR="00616A30" w:rsidRPr="003E5895">
          <w:rPr>
            <w:rStyle w:val="Hyperlink"/>
            <w:i w:val="0"/>
          </w:rPr>
          <w:t>KONKURENCIJSKO  VIJEĆE  BIH</w:t>
        </w:r>
        <w:r w:rsidR="00616A30" w:rsidRPr="003E5895">
          <w:rPr>
            <w:i w:val="0"/>
            <w:webHidden/>
          </w:rPr>
          <w:tab/>
        </w:r>
        <w:r w:rsidRPr="003E5895">
          <w:rPr>
            <w:i w:val="0"/>
            <w:webHidden/>
          </w:rPr>
          <w:fldChar w:fldCharType="begin"/>
        </w:r>
        <w:r w:rsidR="00616A30" w:rsidRPr="003E5895">
          <w:rPr>
            <w:i w:val="0"/>
            <w:webHidden/>
          </w:rPr>
          <w:instrText xml:space="preserve"> PAGEREF _Toc412718747 \h </w:instrText>
        </w:r>
        <w:r w:rsidRPr="003E5895">
          <w:rPr>
            <w:i w:val="0"/>
            <w:webHidden/>
          </w:rPr>
        </w:r>
        <w:r w:rsidRPr="003E5895">
          <w:rPr>
            <w:i w:val="0"/>
            <w:webHidden/>
          </w:rPr>
          <w:fldChar w:fldCharType="separate"/>
        </w:r>
        <w:r w:rsidR="003E5895">
          <w:rPr>
            <w:i w:val="0"/>
            <w:webHidden/>
          </w:rPr>
          <w:t>232</w:t>
        </w:r>
        <w:r w:rsidRPr="003E5895">
          <w:rPr>
            <w:i w:val="0"/>
            <w:webHidden/>
          </w:rPr>
          <w:fldChar w:fldCharType="end"/>
        </w:r>
      </w:hyperlink>
    </w:p>
    <w:p w:rsidR="00616A30" w:rsidRPr="003E5895" w:rsidRDefault="008A445A" w:rsidP="00266F6E">
      <w:pPr>
        <w:pStyle w:val="TOC2"/>
        <w:rPr>
          <w:rFonts w:eastAsiaTheme="minorEastAsia" w:cstheme="minorBidi"/>
          <w:i w:val="0"/>
          <w:lang w:val="bs-Latn-BA" w:eastAsia="bs-Latn-BA"/>
        </w:rPr>
      </w:pPr>
      <w:hyperlink w:anchor="_Toc412718748" w:history="1">
        <w:r w:rsidR="00616A30" w:rsidRPr="003E5895">
          <w:rPr>
            <w:rStyle w:val="Hyperlink"/>
            <w:i w:val="0"/>
          </w:rPr>
          <w:t>25.</w:t>
        </w:r>
        <w:r w:rsidR="00616A30" w:rsidRPr="003E5895">
          <w:rPr>
            <w:rFonts w:eastAsiaTheme="minorEastAsia" w:cstheme="minorBidi"/>
            <w:i w:val="0"/>
            <w:lang w:val="bs-Latn-BA" w:eastAsia="bs-Latn-BA"/>
          </w:rPr>
          <w:tab/>
        </w:r>
        <w:r w:rsidR="00616A30" w:rsidRPr="003E5895">
          <w:rPr>
            <w:rStyle w:val="Hyperlink"/>
            <w:i w:val="0"/>
          </w:rPr>
          <w:t>AGENCIJA  ZA  PREVENCIJU  KORUPCIJE  I  KOORDINACIJU  BORBE PROTIV  KORUPCIJE</w:t>
        </w:r>
        <w:r w:rsidR="00616A30" w:rsidRPr="003E5895">
          <w:rPr>
            <w:i w:val="0"/>
            <w:webHidden/>
          </w:rPr>
          <w:tab/>
        </w:r>
        <w:r w:rsidRPr="003E5895">
          <w:rPr>
            <w:i w:val="0"/>
            <w:webHidden/>
          </w:rPr>
          <w:fldChar w:fldCharType="begin"/>
        </w:r>
        <w:r w:rsidR="00616A30" w:rsidRPr="003E5895">
          <w:rPr>
            <w:i w:val="0"/>
            <w:webHidden/>
          </w:rPr>
          <w:instrText xml:space="preserve"> PAGEREF _Toc412718748 \h </w:instrText>
        </w:r>
        <w:r w:rsidRPr="003E5895">
          <w:rPr>
            <w:i w:val="0"/>
            <w:webHidden/>
          </w:rPr>
        </w:r>
        <w:r w:rsidRPr="003E5895">
          <w:rPr>
            <w:i w:val="0"/>
            <w:webHidden/>
          </w:rPr>
          <w:fldChar w:fldCharType="separate"/>
        </w:r>
        <w:r w:rsidR="003E5895">
          <w:rPr>
            <w:i w:val="0"/>
            <w:webHidden/>
          </w:rPr>
          <w:t>234</w:t>
        </w:r>
        <w:r w:rsidRPr="003E5895">
          <w:rPr>
            <w:i w:val="0"/>
            <w:webHidden/>
          </w:rPr>
          <w:fldChar w:fldCharType="end"/>
        </w:r>
      </w:hyperlink>
    </w:p>
    <w:p w:rsidR="00616A30" w:rsidRPr="003E5895" w:rsidRDefault="008A445A" w:rsidP="00266F6E">
      <w:pPr>
        <w:pStyle w:val="TOC2"/>
        <w:rPr>
          <w:rFonts w:eastAsiaTheme="minorEastAsia" w:cstheme="minorBidi"/>
          <w:i w:val="0"/>
          <w:lang w:val="bs-Latn-BA" w:eastAsia="bs-Latn-BA"/>
        </w:rPr>
      </w:pPr>
      <w:hyperlink w:anchor="_Toc412718749" w:history="1">
        <w:r w:rsidR="00616A30" w:rsidRPr="003E5895">
          <w:rPr>
            <w:rStyle w:val="Hyperlink"/>
            <w:i w:val="0"/>
          </w:rPr>
          <w:t>26.</w:t>
        </w:r>
        <w:r w:rsidR="00616A30" w:rsidRPr="003E5895">
          <w:rPr>
            <w:rFonts w:eastAsiaTheme="minorEastAsia" w:cstheme="minorBidi"/>
            <w:i w:val="0"/>
            <w:lang w:val="bs-Latn-BA" w:eastAsia="bs-Latn-BA"/>
          </w:rPr>
          <w:tab/>
        </w:r>
        <w:r w:rsidR="00616A30" w:rsidRPr="003E5895">
          <w:rPr>
            <w:rStyle w:val="Hyperlink"/>
            <w:i w:val="0"/>
          </w:rPr>
          <w:t>ARHIV  BOSNE  I  HERCEGOVINE</w:t>
        </w:r>
        <w:r w:rsidR="00616A30" w:rsidRPr="003E5895">
          <w:rPr>
            <w:i w:val="0"/>
            <w:webHidden/>
          </w:rPr>
          <w:tab/>
        </w:r>
        <w:r w:rsidRPr="003E5895">
          <w:rPr>
            <w:i w:val="0"/>
            <w:webHidden/>
          </w:rPr>
          <w:fldChar w:fldCharType="begin"/>
        </w:r>
        <w:r w:rsidR="00616A30" w:rsidRPr="003E5895">
          <w:rPr>
            <w:i w:val="0"/>
            <w:webHidden/>
          </w:rPr>
          <w:instrText xml:space="preserve"> PAGEREF _Toc412718749 \h </w:instrText>
        </w:r>
        <w:r w:rsidRPr="003E5895">
          <w:rPr>
            <w:i w:val="0"/>
            <w:webHidden/>
          </w:rPr>
        </w:r>
        <w:r w:rsidRPr="003E5895">
          <w:rPr>
            <w:i w:val="0"/>
            <w:webHidden/>
          </w:rPr>
          <w:fldChar w:fldCharType="separate"/>
        </w:r>
        <w:r w:rsidR="003E5895">
          <w:rPr>
            <w:i w:val="0"/>
            <w:webHidden/>
          </w:rPr>
          <w:t>238</w:t>
        </w:r>
        <w:r w:rsidRPr="003E5895">
          <w:rPr>
            <w:i w:val="0"/>
            <w:webHidden/>
          </w:rPr>
          <w:fldChar w:fldCharType="end"/>
        </w:r>
      </w:hyperlink>
    </w:p>
    <w:p w:rsidR="00616A30" w:rsidRPr="003E5895" w:rsidRDefault="008A445A" w:rsidP="00616A30">
      <w:pPr>
        <w:pStyle w:val="TOC1"/>
        <w:rPr>
          <w:rFonts w:eastAsiaTheme="minorEastAsia" w:cstheme="minorBidi"/>
          <w:lang w:val="bs-Latn-BA" w:eastAsia="bs-Latn-BA"/>
        </w:rPr>
      </w:pPr>
      <w:hyperlink w:anchor="_Toc412718750" w:history="1">
        <w:r w:rsidR="00616A30" w:rsidRPr="003E5895">
          <w:rPr>
            <w:rStyle w:val="Hyperlink"/>
          </w:rPr>
          <w:t>IV. AKTIVNOSTI I STANJE U OBLASTIMA IZ DJELOKRUGA SAMOSTALNI UPRAVNIH ORGANIZACIJA BOSNE I HERCEGOVINE</w:t>
        </w:r>
        <w:r w:rsidR="00616A30" w:rsidRPr="003E5895">
          <w:rPr>
            <w:webHidden/>
          </w:rPr>
          <w:tab/>
        </w:r>
        <w:r w:rsidRPr="003E5895">
          <w:rPr>
            <w:i/>
            <w:webHidden/>
          </w:rPr>
          <w:fldChar w:fldCharType="begin"/>
        </w:r>
        <w:r w:rsidR="00616A30" w:rsidRPr="003E5895">
          <w:rPr>
            <w:i/>
            <w:webHidden/>
          </w:rPr>
          <w:instrText xml:space="preserve"> PAGEREF _Toc412718750 \h </w:instrText>
        </w:r>
        <w:r w:rsidRPr="003E5895">
          <w:rPr>
            <w:i/>
            <w:webHidden/>
          </w:rPr>
        </w:r>
        <w:r w:rsidRPr="003E5895">
          <w:rPr>
            <w:i/>
            <w:webHidden/>
          </w:rPr>
          <w:fldChar w:fldCharType="separate"/>
        </w:r>
        <w:r w:rsidR="003E5895">
          <w:rPr>
            <w:i/>
            <w:webHidden/>
          </w:rPr>
          <w:t>243</w:t>
        </w:r>
        <w:r w:rsidRPr="003E5895">
          <w:rPr>
            <w:i/>
            <w:webHidden/>
          </w:rPr>
          <w:fldChar w:fldCharType="end"/>
        </w:r>
      </w:hyperlink>
    </w:p>
    <w:p w:rsidR="00616A30" w:rsidRPr="003E5895" w:rsidRDefault="008A445A" w:rsidP="00266F6E">
      <w:pPr>
        <w:pStyle w:val="TOC2"/>
        <w:rPr>
          <w:rFonts w:eastAsiaTheme="minorEastAsia" w:cstheme="minorBidi"/>
          <w:i w:val="0"/>
          <w:lang w:val="bs-Latn-BA" w:eastAsia="bs-Latn-BA"/>
        </w:rPr>
      </w:pPr>
      <w:hyperlink w:anchor="_Toc412718751" w:history="1">
        <w:r w:rsidR="00616A30" w:rsidRPr="003E5895">
          <w:rPr>
            <w:rStyle w:val="Hyperlink"/>
            <w:i w:val="0"/>
          </w:rPr>
          <w:t>1.</w:t>
        </w:r>
        <w:r w:rsidR="00616A30" w:rsidRPr="003E5895">
          <w:rPr>
            <w:rFonts w:eastAsiaTheme="minorEastAsia" w:cstheme="minorBidi"/>
            <w:i w:val="0"/>
            <w:lang w:val="bs-Latn-BA" w:eastAsia="bs-Latn-BA"/>
          </w:rPr>
          <w:tab/>
        </w:r>
        <w:r w:rsidR="00616A30" w:rsidRPr="003E5895">
          <w:rPr>
            <w:rStyle w:val="Hyperlink"/>
            <w:i w:val="0"/>
          </w:rPr>
          <w:t>DIREKCIJA  ZA  EUROPSKE  INTEGRACIJE  BIH</w:t>
        </w:r>
        <w:r w:rsidR="00616A30" w:rsidRPr="003E5895">
          <w:rPr>
            <w:i w:val="0"/>
            <w:webHidden/>
          </w:rPr>
          <w:tab/>
        </w:r>
        <w:r w:rsidRPr="003E5895">
          <w:rPr>
            <w:i w:val="0"/>
            <w:webHidden/>
          </w:rPr>
          <w:fldChar w:fldCharType="begin"/>
        </w:r>
        <w:r w:rsidR="00616A30" w:rsidRPr="003E5895">
          <w:rPr>
            <w:i w:val="0"/>
            <w:webHidden/>
          </w:rPr>
          <w:instrText xml:space="preserve"> PAGEREF _Toc412718751 \h </w:instrText>
        </w:r>
        <w:r w:rsidRPr="003E5895">
          <w:rPr>
            <w:i w:val="0"/>
            <w:webHidden/>
          </w:rPr>
        </w:r>
        <w:r w:rsidRPr="003E5895">
          <w:rPr>
            <w:i w:val="0"/>
            <w:webHidden/>
          </w:rPr>
          <w:fldChar w:fldCharType="separate"/>
        </w:r>
        <w:r w:rsidR="003E5895">
          <w:rPr>
            <w:i w:val="0"/>
            <w:webHidden/>
          </w:rPr>
          <w:t>243</w:t>
        </w:r>
        <w:r w:rsidRPr="003E5895">
          <w:rPr>
            <w:i w:val="0"/>
            <w:webHidden/>
          </w:rPr>
          <w:fldChar w:fldCharType="end"/>
        </w:r>
      </w:hyperlink>
    </w:p>
    <w:p w:rsidR="00616A30" w:rsidRPr="003E5895" w:rsidRDefault="008A445A" w:rsidP="00266F6E">
      <w:pPr>
        <w:pStyle w:val="TOC2"/>
        <w:rPr>
          <w:rFonts w:eastAsiaTheme="minorEastAsia" w:cstheme="minorBidi"/>
          <w:i w:val="0"/>
          <w:lang w:val="bs-Latn-BA" w:eastAsia="bs-Latn-BA"/>
        </w:rPr>
      </w:pPr>
      <w:hyperlink w:anchor="_Toc412718752" w:history="1">
        <w:r w:rsidR="00616A30" w:rsidRPr="003E5895">
          <w:rPr>
            <w:rStyle w:val="Hyperlink"/>
            <w:i w:val="0"/>
          </w:rPr>
          <w:t>2.</w:t>
        </w:r>
        <w:r w:rsidR="00616A30" w:rsidRPr="003E5895">
          <w:rPr>
            <w:rFonts w:eastAsiaTheme="minorEastAsia" w:cstheme="minorBidi"/>
            <w:i w:val="0"/>
            <w:lang w:val="bs-Latn-BA" w:eastAsia="bs-Latn-BA"/>
          </w:rPr>
          <w:tab/>
        </w:r>
        <w:r w:rsidR="00616A30" w:rsidRPr="003E5895">
          <w:rPr>
            <w:rStyle w:val="Hyperlink"/>
            <w:i w:val="0"/>
          </w:rPr>
          <w:t>DIREKCIJA ZA EKONOMSKO PLANIRANJE</w:t>
        </w:r>
        <w:r w:rsidR="00616A30" w:rsidRPr="003E5895">
          <w:rPr>
            <w:i w:val="0"/>
            <w:webHidden/>
          </w:rPr>
          <w:tab/>
        </w:r>
        <w:r w:rsidRPr="003E5895">
          <w:rPr>
            <w:i w:val="0"/>
            <w:webHidden/>
          </w:rPr>
          <w:fldChar w:fldCharType="begin"/>
        </w:r>
        <w:r w:rsidR="00616A30" w:rsidRPr="003E5895">
          <w:rPr>
            <w:i w:val="0"/>
            <w:webHidden/>
          </w:rPr>
          <w:instrText xml:space="preserve"> PAGEREF _Toc412718752 \h </w:instrText>
        </w:r>
        <w:r w:rsidRPr="003E5895">
          <w:rPr>
            <w:i w:val="0"/>
            <w:webHidden/>
          </w:rPr>
        </w:r>
        <w:r w:rsidRPr="003E5895">
          <w:rPr>
            <w:i w:val="0"/>
            <w:webHidden/>
          </w:rPr>
          <w:fldChar w:fldCharType="separate"/>
        </w:r>
        <w:r w:rsidR="003E5895">
          <w:rPr>
            <w:i w:val="0"/>
            <w:webHidden/>
          </w:rPr>
          <w:t>253</w:t>
        </w:r>
        <w:r w:rsidRPr="003E5895">
          <w:rPr>
            <w:i w:val="0"/>
            <w:webHidden/>
          </w:rPr>
          <w:fldChar w:fldCharType="end"/>
        </w:r>
      </w:hyperlink>
    </w:p>
    <w:p w:rsidR="00616A30" w:rsidRPr="003E5895" w:rsidRDefault="008A445A" w:rsidP="00266F6E">
      <w:pPr>
        <w:pStyle w:val="TOC2"/>
        <w:rPr>
          <w:rFonts w:eastAsiaTheme="minorEastAsia" w:cstheme="minorBidi"/>
          <w:i w:val="0"/>
          <w:lang w:val="bs-Latn-BA" w:eastAsia="bs-Latn-BA"/>
        </w:rPr>
      </w:pPr>
      <w:hyperlink w:anchor="_Toc412718753" w:history="1">
        <w:r w:rsidR="00616A30" w:rsidRPr="003E5895">
          <w:rPr>
            <w:rStyle w:val="Hyperlink"/>
            <w:i w:val="0"/>
            <w:smallCaps/>
            <w:spacing w:val="5"/>
          </w:rPr>
          <w:t>3.</w:t>
        </w:r>
        <w:r w:rsidR="00616A30" w:rsidRPr="003E5895">
          <w:rPr>
            <w:rFonts w:eastAsiaTheme="minorEastAsia" w:cstheme="minorBidi"/>
            <w:i w:val="0"/>
            <w:lang w:val="bs-Latn-BA" w:eastAsia="bs-Latn-BA"/>
          </w:rPr>
          <w:tab/>
        </w:r>
        <w:r w:rsidR="00616A30" w:rsidRPr="003E5895">
          <w:rPr>
            <w:rStyle w:val="Hyperlink"/>
            <w:i w:val="0"/>
            <w:smallCaps/>
            <w:spacing w:val="5"/>
          </w:rPr>
          <w:t xml:space="preserve">URED </w:t>
        </w:r>
        <w:r w:rsidR="00616A30" w:rsidRPr="003E5895">
          <w:rPr>
            <w:rStyle w:val="Hyperlink"/>
            <w:i w:val="0"/>
            <w:smallCaps/>
            <w:spacing w:val="5"/>
            <w:lang w:val="bs-Latn-BA"/>
          </w:rPr>
          <w:t xml:space="preserve"> </w:t>
        </w:r>
        <w:r w:rsidR="00616A30" w:rsidRPr="003E5895">
          <w:rPr>
            <w:rStyle w:val="Hyperlink"/>
            <w:i w:val="0"/>
            <w:smallCaps/>
            <w:spacing w:val="5"/>
          </w:rPr>
          <w:t>KOORDINATORA</w:t>
        </w:r>
        <w:r w:rsidR="00616A30" w:rsidRPr="003E5895">
          <w:rPr>
            <w:rStyle w:val="Hyperlink"/>
            <w:i w:val="0"/>
            <w:smallCaps/>
            <w:spacing w:val="5"/>
            <w:lang w:val="bs-Latn-BA"/>
          </w:rPr>
          <w:t xml:space="preserve"> </w:t>
        </w:r>
        <w:r w:rsidR="00616A30" w:rsidRPr="003E5895">
          <w:rPr>
            <w:rStyle w:val="Hyperlink"/>
            <w:i w:val="0"/>
            <w:smallCaps/>
            <w:spacing w:val="5"/>
          </w:rPr>
          <w:t xml:space="preserve"> ZA </w:t>
        </w:r>
        <w:r w:rsidR="00616A30" w:rsidRPr="003E5895">
          <w:rPr>
            <w:rStyle w:val="Hyperlink"/>
            <w:i w:val="0"/>
            <w:smallCaps/>
            <w:spacing w:val="5"/>
            <w:lang w:val="bs-Latn-BA"/>
          </w:rPr>
          <w:t xml:space="preserve"> </w:t>
        </w:r>
        <w:r w:rsidR="00616A30" w:rsidRPr="003E5895">
          <w:rPr>
            <w:rStyle w:val="Hyperlink"/>
            <w:i w:val="0"/>
            <w:smallCaps/>
            <w:spacing w:val="5"/>
          </w:rPr>
          <w:t xml:space="preserve">REFORMU </w:t>
        </w:r>
        <w:r w:rsidR="00616A30" w:rsidRPr="003E5895">
          <w:rPr>
            <w:rStyle w:val="Hyperlink"/>
            <w:i w:val="0"/>
            <w:smallCaps/>
            <w:spacing w:val="5"/>
            <w:lang w:val="bs-Latn-BA"/>
          </w:rPr>
          <w:t xml:space="preserve"> </w:t>
        </w:r>
        <w:r w:rsidR="00616A30" w:rsidRPr="003E5895">
          <w:rPr>
            <w:rStyle w:val="Hyperlink"/>
            <w:i w:val="0"/>
            <w:smallCaps/>
            <w:spacing w:val="5"/>
          </w:rPr>
          <w:t>JAVNE</w:t>
        </w:r>
        <w:r w:rsidR="00616A30" w:rsidRPr="003E5895">
          <w:rPr>
            <w:rStyle w:val="Hyperlink"/>
            <w:i w:val="0"/>
            <w:smallCaps/>
            <w:spacing w:val="5"/>
            <w:lang w:val="bs-Latn-BA"/>
          </w:rPr>
          <w:t xml:space="preserve"> </w:t>
        </w:r>
        <w:r w:rsidR="00616A30" w:rsidRPr="003E5895">
          <w:rPr>
            <w:rStyle w:val="Hyperlink"/>
            <w:i w:val="0"/>
            <w:smallCaps/>
            <w:spacing w:val="5"/>
          </w:rPr>
          <w:t xml:space="preserve"> UPRAVE</w:t>
        </w:r>
        <w:r w:rsidR="00616A30" w:rsidRPr="003E5895">
          <w:rPr>
            <w:i w:val="0"/>
            <w:webHidden/>
          </w:rPr>
          <w:tab/>
        </w:r>
        <w:r w:rsidRPr="003E5895">
          <w:rPr>
            <w:i w:val="0"/>
            <w:webHidden/>
          </w:rPr>
          <w:fldChar w:fldCharType="begin"/>
        </w:r>
        <w:r w:rsidR="00616A30" w:rsidRPr="003E5895">
          <w:rPr>
            <w:i w:val="0"/>
            <w:webHidden/>
          </w:rPr>
          <w:instrText xml:space="preserve"> PAGEREF _Toc412718753 \h </w:instrText>
        </w:r>
        <w:r w:rsidRPr="003E5895">
          <w:rPr>
            <w:i w:val="0"/>
            <w:webHidden/>
          </w:rPr>
        </w:r>
        <w:r w:rsidRPr="003E5895">
          <w:rPr>
            <w:i w:val="0"/>
            <w:webHidden/>
          </w:rPr>
          <w:fldChar w:fldCharType="separate"/>
        </w:r>
        <w:r w:rsidR="003E5895">
          <w:rPr>
            <w:i w:val="0"/>
            <w:webHidden/>
          </w:rPr>
          <w:t>254</w:t>
        </w:r>
        <w:r w:rsidRPr="003E5895">
          <w:rPr>
            <w:i w:val="0"/>
            <w:webHidden/>
          </w:rPr>
          <w:fldChar w:fldCharType="end"/>
        </w:r>
      </w:hyperlink>
    </w:p>
    <w:p w:rsidR="00616A30" w:rsidRPr="00616A30" w:rsidRDefault="008A445A" w:rsidP="00616A30">
      <w:pPr>
        <w:pStyle w:val="TOC1"/>
        <w:rPr>
          <w:rFonts w:asciiTheme="minorHAnsi" w:eastAsiaTheme="minorEastAsia" w:hAnsiTheme="minorHAnsi" w:cstheme="minorBidi"/>
          <w:i/>
          <w:lang w:val="bs-Latn-BA" w:eastAsia="bs-Latn-BA"/>
        </w:rPr>
      </w:pPr>
      <w:hyperlink w:anchor="_Toc412718754" w:history="1">
        <w:r w:rsidR="00616A30" w:rsidRPr="003E5895">
          <w:rPr>
            <w:rStyle w:val="Hyperlink"/>
          </w:rPr>
          <w:t>V. PREGLED  PROVEDBE  PROGRAMA  RADA  VIJEĆA  MINISTARA  BIH</w:t>
        </w:r>
        <w:r w:rsidR="00616A30" w:rsidRPr="003E5895">
          <w:rPr>
            <w:webHidden/>
          </w:rPr>
          <w:tab/>
        </w:r>
        <w:r w:rsidRPr="003E5895">
          <w:rPr>
            <w:i/>
            <w:webHidden/>
          </w:rPr>
          <w:fldChar w:fldCharType="begin"/>
        </w:r>
        <w:r w:rsidR="00616A30" w:rsidRPr="003E5895">
          <w:rPr>
            <w:i/>
            <w:webHidden/>
          </w:rPr>
          <w:instrText xml:space="preserve"> PAGEREF _Toc412718754 \h </w:instrText>
        </w:r>
        <w:r w:rsidRPr="003E5895">
          <w:rPr>
            <w:i/>
            <w:webHidden/>
          </w:rPr>
        </w:r>
        <w:r w:rsidRPr="003E5895">
          <w:rPr>
            <w:i/>
            <w:webHidden/>
          </w:rPr>
          <w:fldChar w:fldCharType="separate"/>
        </w:r>
        <w:r w:rsidR="003E5895">
          <w:rPr>
            <w:i/>
            <w:webHidden/>
          </w:rPr>
          <w:t>259</w:t>
        </w:r>
        <w:r w:rsidRPr="003E5895">
          <w:rPr>
            <w:i/>
            <w:webHidden/>
          </w:rPr>
          <w:fldChar w:fldCharType="end"/>
        </w:r>
      </w:hyperlink>
    </w:p>
    <w:p w:rsidR="00D31EC6" w:rsidRDefault="008A445A">
      <w:pPr>
        <w:overflowPunct/>
        <w:autoSpaceDE/>
        <w:autoSpaceDN/>
        <w:adjustRightInd/>
        <w:spacing w:after="200" w:line="276" w:lineRule="auto"/>
        <w:textAlignment w:val="auto"/>
        <w:rPr>
          <w:sz w:val="24"/>
          <w:lang w:val="hr-HR" w:eastAsia="ar-SA"/>
        </w:rPr>
      </w:pPr>
      <w:r>
        <w:rPr>
          <w:sz w:val="24"/>
        </w:rPr>
        <w:fldChar w:fldCharType="end"/>
      </w:r>
      <w:r w:rsidR="00D31EC6">
        <w:rPr>
          <w:sz w:val="24"/>
        </w:rPr>
        <w:br w:type="page"/>
      </w:r>
    </w:p>
    <w:p w:rsidR="00F11B05" w:rsidRPr="0078561C" w:rsidRDefault="00F11B05" w:rsidP="00F11B05">
      <w:pPr>
        <w:pStyle w:val="Header"/>
        <w:jc w:val="center"/>
        <w:rPr>
          <w:sz w:val="24"/>
        </w:rPr>
      </w:pPr>
    </w:p>
    <w:p w:rsidR="00BE5907" w:rsidRPr="002E00CE" w:rsidRDefault="00BE5907" w:rsidP="00D31EC6">
      <w:pPr>
        <w:pStyle w:val="Davorka1"/>
      </w:pPr>
      <w:bookmarkStart w:id="1" w:name="_Toc412718702"/>
      <w:r w:rsidRPr="002E00CE">
        <w:t>I.   </w:t>
      </w:r>
      <w:proofErr w:type="gramStart"/>
      <w:r w:rsidRPr="002E00CE">
        <w:t>UVODNI  DIO</w:t>
      </w:r>
      <w:bookmarkEnd w:id="1"/>
      <w:proofErr w:type="gramEnd"/>
    </w:p>
    <w:p w:rsidR="009F4147" w:rsidRDefault="00BE5907" w:rsidP="005B718E">
      <w:pPr>
        <w:pStyle w:val="NormalWeb"/>
        <w:spacing w:before="0" w:beforeAutospacing="0" w:after="0" w:afterAutospacing="0" w:line="360" w:lineRule="auto"/>
      </w:pPr>
      <w:r w:rsidRPr="002E00CE">
        <w:t> </w:t>
      </w:r>
    </w:p>
    <w:p w:rsidR="003A1251" w:rsidRPr="002B1355" w:rsidRDefault="003A1251" w:rsidP="003A1251">
      <w:pPr>
        <w:spacing w:line="360" w:lineRule="auto"/>
        <w:jc w:val="both"/>
        <w:rPr>
          <w:sz w:val="24"/>
          <w:szCs w:val="24"/>
        </w:rPr>
      </w:pPr>
      <w:proofErr w:type="gramStart"/>
      <w:r w:rsidRPr="002B1355">
        <w:rPr>
          <w:sz w:val="24"/>
          <w:szCs w:val="24"/>
        </w:rPr>
        <w:t>U skladu s član</w:t>
      </w:r>
      <w:r>
        <w:rPr>
          <w:sz w:val="24"/>
          <w:szCs w:val="24"/>
        </w:rPr>
        <w:t>k</w:t>
      </w:r>
      <w:r w:rsidRPr="002B1355">
        <w:rPr>
          <w:sz w:val="24"/>
          <w:szCs w:val="24"/>
        </w:rPr>
        <w:t>om 34.</w:t>
      </w:r>
      <w:proofErr w:type="gramEnd"/>
      <w:r w:rsidRPr="002B1355">
        <w:rPr>
          <w:sz w:val="24"/>
          <w:szCs w:val="24"/>
        </w:rPr>
        <w:t xml:space="preserve"> </w:t>
      </w:r>
      <w:proofErr w:type="gramStart"/>
      <w:r w:rsidRPr="002B1355">
        <w:rPr>
          <w:sz w:val="24"/>
          <w:szCs w:val="24"/>
        </w:rPr>
        <w:t>Zakona o Vijeću ministara Bosne i Hercegovine („Službeni glasnik BiH“, br. 30/03, 42/03, 81/06, 76/07, 81/07, 94/07 i 24/08) i član</w:t>
      </w:r>
      <w:r>
        <w:rPr>
          <w:sz w:val="24"/>
          <w:szCs w:val="24"/>
        </w:rPr>
        <w:t>k</w:t>
      </w:r>
      <w:r w:rsidRPr="002B1355">
        <w:rPr>
          <w:sz w:val="24"/>
          <w:szCs w:val="24"/>
        </w:rPr>
        <w:t>om 65.</w:t>
      </w:r>
      <w:proofErr w:type="gramEnd"/>
      <w:r w:rsidRPr="002B1355">
        <w:rPr>
          <w:sz w:val="24"/>
          <w:szCs w:val="24"/>
        </w:rPr>
        <w:t xml:space="preserve"> </w:t>
      </w:r>
      <w:proofErr w:type="gramStart"/>
      <w:r w:rsidRPr="002B1355">
        <w:rPr>
          <w:sz w:val="24"/>
          <w:szCs w:val="24"/>
        </w:rPr>
        <w:t>Poslovnika o radu Vijeća ministara Bosne i Hercegovine („Službeni glasnik BiH“, broj 22/03), V</w:t>
      </w:r>
      <w:r>
        <w:rPr>
          <w:sz w:val="24"/>
          <w:szCs w:val="24"/>
        </w:rPr>
        <w:t>ijeće ministara podnosi godišnje izvješće</w:t>
      </w:r>
      <w:r w:rsidRPr="002B1355">
        <w:rPr>
          <w:sz w:val="24"/>
          <w:szCs w:val="24"/>
        </w:rPr>
        <w:t xml:space="preserve"> o radu Parlamentarnoj skupštini Bosne i Hercegovine.</w:t>
      </w:r>
      <w:proofErr w:type="gramEnd"/>
    </w:p>
    <w:p w:rsidR="003A1251" w:rsidRPr="002B1355" w:rsidRDefault="003A1251" w:rsidP="003A1251">
      <w:pPr>
        <w:spacing w:line="360" w:lineRule="auto"/>
        <w:jc w:val="both"/>
        <w:rPr>
          <w:sz w:val="24"/>
          <w:szCs w:val="24"/>
        </w:rPr>
      </w:pPr>
    </w:p>
    <w:p w:rsidR="003A1251" w:rsidRPr="002B1355" w:rsidRDefault="003A1251" w:rsidP="003A1251">
      <w:pPr>
        <w:spacing w:line="360" w:lineRule="auto"/>
        <w:jc w:val="both"/>
        <w:rPr>
          <w:sz w:val="24"/>
          <w:szCs w:val="24"/>
        </w:rPr>
      </w:pPr>
      <w:proofErr w:type="gramStart"/>
      <w:r>
        <w:rPr>
          <w:sz w:val="24"/>
          <w:szCs w:val="24"/>
        </w:rPr>
        <w:t>Izvješće</w:t>
      </w:r>
      <w:r w:rsidRPr="002B1355">
        <w:rPr>
          <w:sz w:val="24"/>
          <w:szCs w:val="24"/>
        </w:rPr>
        <w:t xml:space="preserve"> o radu Vijeća ministara BiH za 2014.</w:t>
      </w:r>
      <w:proofErr w:type="gramEnd"/>
      <w:r w:rsidRPr="002B1355">
        <w:rPr>
          <w:sz w:val="24"/>
          <w:szCs w:val="24"/>
        </w:rPr>
        <w:t xml:space="preserve"> </w:t>
      </w:r>
      <w:proofErr w:type="gramStart"/>
      <w:r w:rsidRPr="002B1355">
        <w:rPr>
          <w:sz w:val="24"/>
          <w:szCs w:val="24"/>
        </w:rPr>
        <w:t>godinu</w:t>
      </w:r>
      <w:proofErr w:type="gramEnd"/>
      <w:r w:rsidRPr="002B1355">
        <w:rPr>
          <w:sz w:val="24"/>
          <w:szCs w:val="24"/>
        </w:rPr>
        <w:t xml:space="preserve"> pripremljen</w:t>
      </w:r>
      <w:r>
        <w:rPr>
          <w:sz w:val="24"/>
          <w:szCs w:val="24"/>
        </w:rPr>
        <w:t>o</w:t>
      </w:r>
      <w:r w:rsidRPr="002B1355">
        <w:rPr>
          <w:sz w:val="24"/>
          <w:szCs w:val="24"/>
        </w:rPr>
        <w:t xml:space="preserve"> je na </w:t>
      </w:r>
      <w:r>
        <w:rPr>
          <w:sz w:val="24"/>
          <w:szCs w:val="24"/>
        </w:rPr>
        <w:t>način kako to propisuje Naputak</w:t>
      </w:r>
      <w:r w:rsidRPr="002B1355">
        <w:rPr>
          <w:sz w:val="24"/>
          <w:szCs w:val="24"/>
        </w:rPr>
        <w:t xml:space="preserve"> </w:t>
      </w:r>
      <w:r>
        <w:rPr>
          <w:sz w:val="24"/>
          <w:szCs w:val="24"/>
        </w:rPr>
        <w:t>o metodologiji izrade izvješća</w:t>
      </w:r>
      <w:r w:rsidRPr="002B1355">
        <w:rPr>
          <w:sz w:val="24"/>
          <w:szCs w:val="24"/>
        </w:rPr>
        <w:t xml:space="preserve"> o ra</w:t>
      </w:r>
      <w:r w:rsidR="00EB135D">
        <w:rPr>
          <w:sz w:val="24"/>
          <w:szCs w:val="24"/>
        </w:rPr>
        <w:t xml:space="preserve">du Vijeća ministara BiH </w:t>
      </w:r>
      <w:r w:rsidRPr="002B1355">
        <w:rPr>
          <w:sz w:val="24"/>
          <w:szCs w:val="24"/>
        </w:rPr>
        <w:t>(„Službeni glasnik BiH“, broj 96/09).</w:t>
      </w:r>
    </w:p>
    <w:p w:rsidR="003A1251" w:rsidRPr="002B1355" w:rsidRDefault="003A1251" w:rsidP="003A1251">
      <w:pPr>
        <w:spacing w:line="360" w:lineRule="auto"/>
        <w:jc w:val="both"/>
        <w:rPr>
          <w:sz w:val="24"/>
          <w:szCs w:val="24"/>
        </w:rPr>
      </w:pPr>
      <w:proofErr w:type="gramStart"/>
      <w:r>
        <w:rPr>
          <w:sz w:val="24"/>
          <w:szCs w:val="24"/>
        </w:rPr>
        <w:t>Sastavni dio ovog izvješća</w:t>
      </w:r>
      <w:r w:rsidRPr="002B1355">
        <w:rPr>
          <w:sz w:val="24"/>
          <w:szCs w:val="24"/>
        </w:rPr>
        <w:t xml:space="preserve"> je i realizacija programskih zadataka u 2014.</w:t>
      </w:r>
      <w:proofErr w:type="gramEnd"/>
      <w:r w:rsidRPr="002B1355">
        <w:rPr>
          <w:sz w:val="24"/>
          <w:szCs w:val="24"/>
        </w:rPr>
        <w:t xml:space="preserve"> </w:t>
      </w:r>
      <w:proofErr w:type="gramStart"/>
      <w:r w:rsidRPr="002B1355">
        <w:rPr>
          <w:sz w:val="24"/>
          <w:szCs w:val="24"/>
        </w:rPr>
        <w:t>godini</w:t>
      </w:r>
      <w:proofErr w:type="gramEnd"/>
      <w:r w:rsidRPr="002B1355">
        <w:rPr>
          <w:sz w:val="24"/>
          <w:szCs w:val="24"/>
        </w:rPr>
        <w:t xml:space="preserve"> (tabelarni pregled). </w:t>
      </w:r>
    </w:p>
    <w:p w:rsidR="003A1251" w:rsidRPr="002B1355" w:rsidRDefault="003A1251" w:rsidP="003A1251">
      <w:pPr>
        <w:spacing w:line="360" w:lineRule="auto"/>
        <w:jc w:val="both"/>
        <w:rPr>
          <w:sz w:val="24"/>
          <w:szCs w:val="24"/>
        </w:rPr>
      </w:pPr>
    </w:p>
    <w:p w:rsidR="003A1251" w:rsidRPr="002B1355" w:rsidRDefault="003A1251" w:rsidP="003A1251">
      <w:pPr>
        <w:spacing w:line="360" w:lineRule="auto"/>
        <w:jc w:val="both"/>
        <w:rPr>
          <w:sz w:val="24"/>
          <w:szCs w:val="24"/>
        </w:rPr>
      </w:pPr>
      <w:proofErr w:type="gramStart"/>
      <w:r>
        <w:rPr>
          <w:sz w:val="24"/>
          <w:szCs w:val="24"/>
        </w:rPr>
        <w:t>Vijeće ministara je tijekom</w:t>
      </w:r>
      <w:r w:rsidRPr="002B1355">
        <w:rPr>
          <w:sz w:val="24"/>
          <w:szCs w:val="24"/>
        </w:rPr>
        <w:t xml:space="preserve"> 2014.</w:t>
      </w:r>
      <w:proofErr w:type="gramEnd"/>
      <w:r w:rsidRPr="002B1355">
        <w:rPr>
          <w:sz w:val="24"/>
          <w:szCs w:val="24"/>
        </w:rPr>
        <w:t xml:space="preserve"> </w:t>
      </w:r>
      <w:proofErr w:type="gramStart"/>
      <w:r w:rsidRPr="002B1355">
        <w:rPr>
          <w:sz w:val="24"/>
          <w:szCs w:val="24"/>
        </w:rPr>
        <w:t>godine</w:t>
      </w:r>
      <w:proofErr w:type="gramEnd"/>
      <w:r w:rsidRPr="002B1355">
        <w:rPr>
          <w:sz w:val="24"/>
          <w:szCs w:val="24"/>
        </w:rPr>
        <w:t xml:space="preserve"> održalo ukupno</w:t>
      </w:r>
      <w:r>
        <w:rPr>
          <w:sz w:val="24"/>
          <w:szCs w:val="24"/>
        </w:rPr>
        <w:t xml:space="preserve"> 47 sjednica, od čega 38 redovitih</w:t>
      </w:r>
      <w:r w:rsidRPr="002B1355">
        <w:rPr>
          <w:sz w:val="24"/>
          <w:szCs w:val="24"/>
        </w:rPr>
        <w:t xml:space="preserve"> i 9 </w:t>
      </w:r>
      <w:r>
        <w:rPr>
          <w:sz w:val="24"/>
          <w:szCs w:val="24"/>
        </w:rPr>
        <w:t>iz</w:t>
      </w:r>
      <w:r w:rsidRPr="002B1355">
        <w:rPr>
          <w:sz w:val="24"/>
          <w:szCs w:val="24"/>
        </w:rPr>
        <w:t xml:space="preserve">vanrednih, na kojima su razmatrana pitanja iz nadležnosti Vijeća ministara. </w:t>
      </w:r>
    </w:p>
    <w:p w:rsidR="003A1251" w:rsidRPr="002B1355" w:rsidRDefault="003A1251" w:rsidP="003A1251">
      <w:pPr>
        <w:spacing w:line="360" w:lineRule="auto"/>
        <w:jc w:val="both"/>
        <w:rPr>
          <w:sz w:val="24"/>
          <w:szCs w:val="24"/>
        </w:rPr>
      </w:pPr>
      <w:r w:rsidRPr="002B1355">
        <w:rPr>
          <w:sz w:val="24"/>
          <w:szCs w:val="24"/>
        </w:rPr>
        <w:t>Na sjedni</w:t>
      </w:r>
      <w:r>
        <w:rPr>
          <w:sz w:val="24"/>
          <w:szCs w:val="24"/>
        </w:rPr>
        <w:t>cama je ukupno razmotreno 889 to</w:t>
      </w:r>
      <w:r w:rsidRPr="002B1355">
        <w:rPr>
          <w:sz w:val="24"/>
          <w:szCs w:val="24"/>
        </w:rPr>
        <w:t>čaka</w:t>
      </w:r>
      <w:r>
        <w:rPr>
          <w:sz w:val="24"/>
          <w:szCs w:val="24"/>
        </w:rPr>
        <w:t xml:space="preserve"> dnevnih redova, </w:t>
      </w:r>
      <w:proofErr w:type="gramStart"/>
      <w:r>
        <w:rPr>
          <w:sz w:val="24"/>
          <w:szCs w:val="24"/>
        </w:rPr>
        <w:t>te</w:t>
      </w:r>
      <w:proofErr w:type="gramEnd"/>
      <w:r>
        <w:rPr>
          <w:sz w:val="24"/>
          <w:szCs w:val="24"/>
        </w:rPr>
        <w:t xml:space="preserve"> pripremljena i urađena</w:t>
      </w:r>
      <w:r w:rsidRPr="002B1355">
        <w:rPr>
          <w:sz w:val="24"/>
          <w:szCs w:val="24"/>
        </w:rPr>
        <w:t xml:space="preserve"> 1253 zaključka. </w:t>
      </w:r>
    </w:p>
    <w:p w:rsidR="003A1251" w:rsidRPr="002B1355" w:rsidRDefault="003A1251" w:rsidP="003A1251">
      <w:pPr>
        <w:spacing w:line="360" w:lineRule="auto"/>
        <w:jc w:val="both"/>
        <w:rPr>
          <w:sz w:val="24"/>
          <w:szCs w:val="24"/>
        </w:rPr>
      </w:pPr>
    </w:p>
    <w:p w:rsidR="003A1251" w:rsidRPr="002B1355" w:rsidRDefault="003A1251" w:rsidP="003A1251">
      <w:pPr>
        <w:spacing w:line="360" w:lineRule="auto"/>
        <w:jc w:val="both"/>
        <w:rPr>
          <w:sz w:val="24"/>
          <w:szCs w:val="24"/>
        </w:rPr>
      </w:pPr>
      <w:r w:rsidRPr="002B1355">
        <w:rPr>
          <w:sz w:val="24"/>
          <w:szCs w:val="24"/>
        </w:rPr>
        <w:t xml:space="preserve">U ostvarivanju svojih prava i dužnosti </w:t>
      </w:r>
      <w:r>
        <w:rPr>
          <w:sz w:val="24"/>
          <w:szCs w:val="24"/>
        </w:rPr>
        <w:t>u izvještajnom razdoblju</w:t>
      </w:r>
      <w:r w:rsidRPr="002B1355">
        <w:rPr>
          <w:sz w:val="24"/>
          <w:szCs w:val="24"/>
        </w:rPr>
        <w:t xml:space="preserve"> Vijeće ministara je:</w:t>
      </w:r>
    </w:p>
    <w:p w:rsidR="003A1251" w:rsidRPr="002B1355" w:rsidRDefault="003A1251" w:rsidP="003E1EF1">
      <w:pPr>
        <w:pStyle w:val="ListParagraph"/>
        <w:numPr>
          <w:ilvl w:val="0"/>
          <w:numId w:val="126"/>
        </w:numPr>
        <w:spacing w:line="360" w:lineRule="auto"/>
        <w:jc w:val="both"/>
        <w:rPr>
          <w:sz w:val="24"/>
          <w:szCs w:val="24"/>
        </w:rPr>
      </w:pPr>
      <w:r w:rsidRPr="002B1355">
        <w:rPr>
          <w:sz w:val="24"/>
          <w:szCs w:val="24"/>
        </w:rPr>
        <w:t>utvrdilo 20 prijedloga zakona</w:t>
      </w:r>
    </w:p>
    <w:p w:rsidR="003A1251" w:rsidRPr="002B1355" w:rsidRDefault="003A1251" w:rsidP="003A1251">
      <w:pPr>
        <w:numPr>
          <w:ilvl w:val="0"/>
          <w:numId w:val="95"/>
        </w:numPr>
        <w:overflowPunct/>
        <w:autoSpaceDN/>
        <w:adjustRightInd/>
        <w:spacing w:line="360" w:lineRule="auto"/>
        <w:jc w:val="both"/>
        <w:textAlignment w:val="auto"/>
        <w:rPr>
          <w:sz w:val="24"/>
          <w:szCs w:val="24"/>
        </w:rPr>
      </w:pPr>
      <w:r>
        <w:rPr>
          <w:sz w:val="24"/>
          <w:szCs w:val="24"/>
        </w:rPr>
        <w:t>usvojilo 4 analize i 3 naputka</w:t>
      </w:r>
      <w:r w:rsidRPr="002B1355">
        <w:rPr>
          <w:sz w:val="24"/>
          <w:szCs w:val="24"/>
        </w:rPr>
        <w:t>;</w:t>
      </w:r>
    </w:p>
    <w:p w:rsidR="003A1251" w:rsidRPr="002B1355" w:rsidRDefault="003A1251" w:rsidP="003A1251">
      <w:pPr>
        <w:numPr>
          <w:ilvl w:val="0"/>
          <w:numId w:val="95"/>
        </w:numPr>
        <w:overflowPunct/>
        <w:autoSpaceDN/>
        <w:adjustRightInd/>
        <w:spacing w:line="360" w:lineRule="auto"/>
        <w:jc w:val="both"/>
        <w:textAlignment w:val="auto"/>
        <w:rPr>
          <w:sz w:val="24"/>
          <w:szCs w:val="24"/>
        </w:rPr>
      </w:pPr>
      <w:r w:rsidRPr="002B1355">
        <w:rPr>
          <w:sz w:val="24"/>
          <w:szCs w:val="24"/>
        </w:rPr>
        <w:t xml:space="preserve">donijelo 163 odluke; </w:t>
      </w:r>
    </w:p>
    <w:p w:rsidR="003A1251" w:rsidRPr="002B1355" w:rsidRDefault="003A1251" w:rsidP="003A1251">
      <w:pPr>
        <w:numPr>
          <w:ilvl w:val="0"/>
          <w:numId w:val="95"/>
        </w:numPr>
        <w:overflowPunct/>
        <w:autoSpaceDN/>
        <w:adjustRightInd/>
        <w:spacing w:line="360" w:lineRule="auto"/>
        <w:jc w:val="both"/>
        <w:textAlignment w:val="auto"/>
        <w:rPr>
          <w:sz w:val="24"/>
          <w:szCs w:val="24"/>
        </w:rPr>
      </w:pPr>
      <w:r w:rsidRPr="002B1355">
        <w:rPr>
          <w:sz w:val="24"/>
          <w:szCs w:val="24"/>
        </w:rPr>
        <w:t xml:space="preserve">usvojilo,  odnosno dalo suglasnost na 39 pravilnika; </w:t>
      </w:r>
    </w:p>
    <w:p w:rsidR="003A1251" w:rsidRPr="002B1355" w:rsidRDefault="003A1251" w:rsidP="003A1251">
      <w:pPr>
        <w:numPr>
          <w:ilvl w:val="0"/>
          <w:numId w:val="95"/>
        </w:numPr>
        <w:overflowPunct/>
        <w:autoSpaceDN/>
        <w:adjustRightInd/>
        <w:spacing w:line="360" w:lineRule="auto"/>
        <w:jc w:val="both"/>
        <w:textAlignment w:val="auto"/>
        <w:rPr>
          <w:sz w:val="24"/>
          <w:szCs w:val="24"/>
        </w:rPr>
      </w:pPr>
      <w:r w:rsidRPr="002B1355">
        <w:rPr>
          <w:sz w:val="24"/>
          <w:szCs w:val="24"/>
        </w:rPr>
        <w:t xml:space="preserve">utvrdilo  57 prijedloga  ugovora, sporazuma, protokola i memoranduma; </w:t>
      </w:r>
    </w:p>
    <w:p w:rsidR="003A1251" w:rsidRPr="002B1355" w:rsidRDefault="003A1251" w:rsidP="003A1251">
      <w:pPr>
        <w:numPr>
          <w:ilvl w:val="0"/>
          <w:numId w:val="95"/>
        </w:numPr>
        <w:overflowPunct/>
        <w:autoSpaceDN/>
        <w:adjustRightInd/>
        <w:spacing w:line="360" w:lineRule="auto"/>
        <w:jc w:val="both"/>
        <w:textAlignment w:val="auto"/>
        <w:rPr>
          <w:sz w:val="24"/>
          <w:szCs w:val="24"/>
        </w:rPr>
      </w:pPr>
      <w:r w:rsidRPr="002B1355">
        <w:rPr>
          <w:sz w:val="24"/>
          <w:szCs w:val="24"/>
        </w:rPr>
        <w:t xml:space="preserve">utvrdilo 50 prijedloga osnova za zaključivanje međunarodnih ugovora; </w:t>
      </w:r>
    </w:p>
    <w:p w:rsidR="003A1251" w:rsidRPr="002B1355" w:rsidRDefault="003A1251" w:rsidP="003A1251">
      <w:pPr>
        <w:numPr>
          <w:ilvl w:val="0"/>
          <w:numId w:val="95"/>
        </w:numPr>
        <w:overflowPunct/>
        <w:autoSpaceDN/>
        <w:adjustRightInd/>
        <w:spacing w:line="360" w:lineRule="auto"/>
        <w:jc w:val="both"/>
        <w:textAlignment w:val="auto"/>
        <w:rPr>
          <w:sz w:val="24"/>
          <w:szCs w:val="24"/>
        </w:rPr>
      </w:pPr>
      <w:r w:rsidRPr="002B1355">
        <w:rPr>
          <w:sz w:val="24"/>
          <w:szCs w:val="24"/>
        </w:rPr>
        <w:t xml:space="preserve">utvrdilo 64 prijedloga odluka o ratifikaciji međunarodnih ugovora; </w:t>
      </w:r>
    </w:p>
    <w:p w:rsidR="003A1251" w:rsidRPr="002B1355" w:rsidRDefault="003A1251" w:rsidP="003A1251">
      <w:pPr>
        <w:numPr>
          <w:ilvl w:val="0"/>
          <w:numId w:val="95"/>
        </w:numPr>
        <w:overflowPunct/>
        <w:autoSpaceDN/>
        <w:adjustRightInd/>
        <w:spacing w:line="360" w:lineRule="auto"/>
        <w:jc w:val="both"/>
        <w:textAlignment w:val="auto"/>
        <w:rPr>
          <w:sz w:val="24"/>
          <w:szCs w:val="24"/>
        </w:rPr>
      </w:pPr>
      <w:r w:rsidRPr="002B1355">
        <w:rPr>
          <w:sz w:val="24"/>
          <w:szCs w:val="24"/>
        </w:rPr>
        <w:t xml:space="preserve">usvojilo 176 informacija iz različitih oblasti; </w:t>
      </w:r>
    </w:p>
    <w:p w:rsidR="003A1251" w:rsidRPr="002B1355" w:rsidRDefault="003A1251" w:rsidP="003A1251">
      <w:pPr>
        <w:numPr>
          <w:ilvl w:val="0"/>
          <w:numId w:val="95"/>
        </w:numPr>
        <w:overflowPunct/>
        <w:autoSpaceDN/>
        <w:adjustRightInd/>
        <w:spacing w:line="360" w:lineRule="auto"/>
        <w:jc w:val="both"/>
        <w:textAlignment w:val="auto"/>
        <w:rPr>
          <w:sz w:val="24"/>
          <w:szCs w:val="24"/>
        </w:rPr>
      </w:pPr>
      <w:r>
        <w:rPr>
          <w:sz w:val="24"/>
          <w:szCs w:val="24"/>
        </w:rPr>
        <w:t>usvojilo 146 izvješća</w:t>
      </w:r>
      <w:r w:rsidRPr="002B1355">
        <w:rPr>
          <w:sz w:val="24"/>
          <w:szCs w:val="24"/>
        </w:rPr>
        <w:t>;</w:t>
      </w:r>
    </w:p>
    <w:p w:rsidR="003A1251" w:rsidRPr="002B1355" w:rsidRDefault="003A1251" w:rsidP="003A1251">
      <w:pPr>
        <w:numPr>
          <w:ilvl w:val="0"/>
          <w:numId w:val="95"/>
        </w:numPr>
        <w:overflowPunct/>
        <w:autoSpaceDN/>
        <w:adjustRightInd/>
        <w:spacing w:line="360" w:lineRule="auto"/>
        <w:jc w:val="both"/>
        <w:textAlignment w:val="auto"/>
        <w:rPr>
          <w:sz w:val="24"/>
          <w:szCs w:val="24"/>
        </w:rPr>
      </w:pPr>
      <w:r w:rsidRPr="002B1355">
        <w:rPr>
          <w:sz w:val="24"/>
          <w:szCs w:val="24"/>
        </w:rPr>
        <w:t>utv</w:t>
      </w:r>
      <w:r>
        <w:rPr>
          <w:sz w:val="24"/>
          <w:szCs w:val="24"/>
        </w:rPr>
        <w:t>rdilo 288 odgovora na zastupnička pitanja i inicijative;</w:t>
      </w:r>
    </w:p>
    <w:p w:rsidR="003A1251" w:rsidRPr="00EB135D" w:rsidRDefault="003A1251" w:rsidP="00EB135D">
      <w:pPr>
        <w:numPr>
          <w:ilvl w:val="0"/>
          <w:numId w:val="95"/>
        </w:numPr>
        <w:overflowPunct/>
        <w:autoSpaceDN/>
        <w:adjustRightInd/>
        <w:spacing w:line="360" w:lineRule="auto"/>
        <w:jc w:val="both"/>
        <w:textAlignment w:val="auto"/>
        <w:rPr>
          <w:sz w:val="24"/>
          <w:szCs w:val="24"/>
        </w:rPr>
      </w:pPr>
      <w:proofErr w:type="gramStart"/>
      <w:r w:rsidRPr="002B1355">
        <w:rPr>
          <w:sz w:val="24"/>
          <w:szCs w:val="24"/>
        </w:rPr>
        <w:t>u</w:t>
      </w:r>
      <w:r>
        <w:rPr>
          <w:sz w:val="24"/>
          <w:szCs w:val="24"/>
        </w:rPr>
        <w:t>tvrdilo</w:t>
      </w:r>
      <w:proofErr w:type="gramEnd"/>
      <w:r>
        <w:rPr>
          <w:sz w:val="24"/>
          <w:szCs w:val="24"/>
        </w:rPr>
        <w:t xml:space="preserve"> 51 odgovor na izaslanička</w:t>
      </w:r>
      <w:r w:rsidR="00EB135D">
        <w:rPr>
          <w:sz w:val="24"/>
          <w:szCs w:val="24"/>
        </w:rPr>
        <w:t xml:space="preserve"> pitanja. </w:t>
      </w:r>
    </w:p>
    <w:p w:rsidR="003A1251" w:rsidRPr="002B1355" w:rsidRDefault="003A1251" w:rsidP="003A1251">
      <w:pPr>
        <w:spacing w:line="360" w:lineRule="auto"/>
        <w:jc w:val="both"/>
        <w:rPr>
          <w:sz w:val="24"/>
          <w:szCs w:val="24"/>
        </w:rPr>
      </w:pPr>
      <w:proofErr w:type="gramStart"/>
      <w:r>
        <w:rPr>
          <w:sz w:val="24"/>
          <w:szCs w:val="24"/>
        </w:rPr>
        <w:t>Tijekom</w:t>
      </w:r>
      <w:r w:rsidRPr="002B1355">
        <w:rPr>
          <w:sz w:val="24"/>
          <w:szCs w:val="24"/>
        </w:rPr>
        <w:t xml:space="preserve"> 2014.</w:t>
      </w:r>
      <w:proofErr w:type="gramEnd"/>
      <w:r w:rsidRPr="002B1355">
        <w:rPr>
          <w:sz w:val="24"/>
          <w:szCs w:val="24"/>
        </w:rPr>
        <w:t xml:space="preserve"> </w:t>
      </w:r>
      <w:proofErr w:type="gramStart"/>
      <w:r w:rsidRPr="002B1355">
        <w:rPr>
          <w:sz w:val="24"/>
          <w:szCs w:val="24"/>
        </w:rPr>
        <w:t>godine</w:t>
      </w:r>
      <w:proofErr w:type="gramEnd"/>
      <w:r w:rsidRPr="002B1355">
        <w:rPr>
          <w:sz w:val="24"/>
          <w:szCs w:val="24"/>
        </w:rPr>
        <w:t xml:space="preserve"> Vijeće ministara je donijelo 498 zaključaka za čiju </w:t>
      </w:r>
      <w:r>
        <w:rPr>
          <w:sz w:val="24"/>
          <w:szCs w:val="24"/>
        </w:rPr>
        <w:t>su realizaciju</w:t>
      </w:r>
      <w:r w:rsidRPr="002B1355">
        <w:rPr>
          <w:sz w:val="24"/>
          <w:szCs w:val="24"/>
        </w:rPr>
        <w:t xml:space="preserve"> zadužena ministarstva i druge institucije. </w:t>
      </w:r>
    </w:p>
    <w:p w:rsidR="003A1251" w:rsidRPr="002B1355" w:rsidRDefault="003A1251" w:rsidP="003A1251">
      <w:pPr>
        <w:spacing w:line="360" w:lineRule="auto"/>
        <w:jc w:val="both"/>
        <w:rPr>
          <w:sz w:val="24"/>
          <w:szCs w:val="24"/>
        </w:rPr>
      </w:pPr>
      <w:proofErr w:type="gramStart"/>
      <w:r w:rsidRPr="002B1355">
        <w:rPr>
          <w:sz w:val="24"/>
          <w:szCs w:val="24"/>
        </w:rPr>
        <w:t>U središtu</w:t>
      </w:r>
      <w:r>
        <w:rPr>
          <w:sz w:val="24"/>
          <w:szCs w:val="24"/>
        </w:rPr>
        <w:t xml:space="preserve"> interesa Vijeća ministara BiH i</w:t>
      </w:r>
      <w:r w:rsidRPr="002B1355">
        <w:rPr>
          <w:sz w:val="24"/>
          <w:szCs w:val="24"/>
        </w:rPr>
        <w:t xml:space="preserve"> u 2014.</w:t>
      </w:r>
      <w:proofErr w:type="gramEnd"/>
      <w:r>
        <w:rPr>
          <w:sz w:val="24"/>
          <w:szCs w:val="24"/>
        </w:rPr>
        <w:t xml:space="preserve"> </w:t>
      </w:r>
      <w:proofErr w:type="gramStart"/>
      <w:r w:rsidRPr="002B1355">
        <w:rPr>
          <w:sz w:val="24"/>
          <w:szCs w:val="24"/>
        </w:rPr>
        <w:t>godini</w:t>
      </w:r>
      <w:proofErr w:type="gramEnd"/>
      <w:r w:rsidRPr="002B1355">
        <w:rPr>
          <w:sz w:val="24"/>
          <w:szCs w:val="24"/>
        </w:rPr>
        <w:t xml:space="preserve"> bilo je izvršenje obveza koje je Bosna i Hercegovina dobila da ispuni kako bi se što prije p</w:t>
      </w:r>
      <w:r>
        <w:rPr>
          <w:sz w:val="24"/>
          <w:szCs w:val="24"/>
        </w:rPr>
        <w:t xml:space="preserve">riključila europskom putu. </w:t>
      </w:r>
      <w:proofErr w:type="gramStart"/>
      <w:r>
        <w:rPr>
          <w:sz w:val="24"/>
          <w:szCs w:val="24"/>
        </w:rPr>
        <w:t>Tijekom</w:t>
      </w:r>
      <w:r w:rsidRPr="002B1355">
        <w:rPr>
          <w:sz w:val="24"/>
          <w:szCs w:val="24"/>
        </w:rPr>
        <w:t xml:space="preserve"> godine održan je niz sastanaka i susreta koji su imali za cilj jačanje stabilnosti, sigurnosti, pravde i napretka.</w:t>
      </w:r>
      <w:proofErr w:type="gramEnd"/>
      <w:r w:rsidRPr="002B1355">
        <w:rPr>
          <w:sz w:val="24"/>
          <w:szCs w:val="24"/>
        </w:rPr>
        <w:t xml:space="preserve"> </w:t>
      </w:r>
      <w:proofErr w:type="gramStart"/>
      <w:r w:rsidRPr="002B1355">
        <w:rPr>
          <w:sz w:val="24"/>
          <w:szCs w:val="24"/>
        </w:rPr>
        <w:t xml:space="preserve">U kontinuitetu, Vijeće ministara BiH </w:t>
      </w:r>
      <w:r>
        <w:rPr>
          <w:sz w:val="24"/>
          <w:szCs w:val="24"/>
        </w:rPr>
        <w:t>je razmatralo</w:t>
      </w:r>
      <w:r w:rsidRPr="002B1355">
        <w:rPr>
          <w:sz w:val="24"/>
          <w:szCs w:val="24"/>
        </w:rPr>
        <w:t xml:space="preserve"> dokumente nadležnih ministarstava i institucija i doneseno </w:t>
      </w:r>
      <w:r>
        <w:rPr>
          <w:sz w:val="24"/>
          <w:szCs w:val="24"/>
        </w:rPr>
        <w:t xml:space="preserve">je </w:t>
      </w:r>
      <w:r w:rsidRPr="002B1355">
        <w:rPr>
          <w:sz w:val="24"/>
          <w:szCs w:val="24"/>
        </w:rPr>
        <w:t>niz odluka koje su BiH približile europskom putu.</w:t>
      </w:r>
      <w:proofErr w:type="gramEnd"/>
      <w:r w:rsidRPr="002B1355">
        <w:rPr>
          <w:sz w:val="24"/>
          <w:szCs w:val="24"/>
        </w:rPr>
        <w:t xml:space="preserve"> Mehanizam koordinacije je uvjet koji nam je dala Europska unija i</w:t>
      </w:r>
      <w:r>
        <w:rPr>
          <w:sz w:val="24"/>
          <w:szCs w:val="24"/>
        </w:rPr>
        <w:t>,</w:t>
      </w:r>
      <w:r w:rsidRPr="002B1355">
        <w:rPr>
          <w:sz w:val="24"/>
          <w:szCs w:val="24"/>
        </w:rPr>
        <w:t xml:space="preserve"> nažalost, još uvijek nije ispunjen, kao </w:t>
      </w:r>
      <w:proofErr w:type="gramStart"/>
      <w:r w:rsidRPr="002B1355">
        <w:rPr>
          <w:sz w:val="24"/>
          <w:szCs w:val="24"/>
        </w:rPr>
        <w:t>ni</w:t>
      </w:r>
      <w:proofErr w:type="gramEnd"/>
      <w:r w:rsidRPr="002B1355">
        <w:rPr>
          <w:sz w:val="24"/>
          <w:szCs w:val="24"/>
        </w:rPr>
        <w:t xml:space="preserve"> presuda </w:t>
      </w:r>
      <w:r>
        <w:rPr>
          <w:sz w:val="24"/>
          <w:szCs w:val="24"/>
        </w:rPr>
        <w:t>„</w:t>
      </w:r>
      <w:r w:rsidRPr="002B1355">
        <w:rPr>
          <w:sz w:val="24"/>
          <w:szCs w:val="24"/>
        </w:rPr>
        <w:t>Sejdić i Finci</w:t>
      </w:r>
      <w:r>
        <w:rPr>
          <w:sz w:val="24"/>
          <w:szCs w:val="24"/>
        </w:rPr>
        <w:t>“</w:t>
      </w:r>
      <w:r w:rsidRPr="002B1355">
        <w:rPr>
          <w:sz w:val="24"/>
          <w:szCs w:val="24"/>
        </w:rPr>
        <w:t xml:space="preserve">. Od 26 zadataka Europske unije, BiH je u vrlo kratkom roku ispunila 24, </w:t>
      </w:r>
      <w:proofErr w:type="gramStart"/>
      <w:r w:rsidRPr="002B1355">
        <w:rPr>
          <w:sz w:val="24"/>
          <w:szCs w:val="24"/>
        </w:rPr>
        <w:t>ali</w:t>
      </w:r>
      <w:proofErr w:type="gramEnd"/>
      <w:r w:rsidRPr="002B1355">
        <w:rPr>
          <w:sz w:val="24"/>
          <w:szCs w:val="24"/>
        </w:rPr>
        <w:t xml:space="preserve"> ova dva izuzetno važna zadatka su ostala nerealizirana, unatoč uloženim naporima Vijeća ministara. </w:t>
      </w:r>
    </w:p>
    <w:p w:rsidR="003A1251" w:rsidRPr="002B1355" w:rsidRDefault="003A1251" w:rsidP="003A1251">
      <w:pPr>
        <w:jc w:val="both"/>
        <w:rPr>
          <w:sz w:val="24"/>
          <w:szCs w:val="24"/>
        </w:rPr>
      </w:pPr>
    </w:p>
    <w:p w:rsidR="003A1251" w:rsidRPr="002B1355" w:rsidRDefault="003A1251" w:rsidP="003A1251">
      <w:pPr>
        <w:spacing w:line="360" w:lineRule="auto"/>
        <w:jc w:val="both"/>
        <w:rPr>
          <w:sz w:val="24"/>
          <w:szCs w:val="24"/>
        </w:rPr>
      </w:pPr>
      <w:r>
        <w:rPr>
          <w:sz w:val="24"/>
          <w:szCs w:val="24"/>
        </w:rPr>
        <w:t>Vijeće</w:t>
      </w:r>
      <w:r w:rsidRPr="002B1355">
        <w:rPr>
          <w:sz w:val="24"/>
          <w:szCs w:val="24"/>
        </w:rPr>
        <w:t xml:space="preserve"> za vanjske poslove</w:t>
      </w:r>
      <w:r>
        <w:rPr>
          <w:sz w:val="24"/>
          <w:szCs w:val="24"/>
        </w:rPr>
        <w:t xml:space="preserve"> EU-a</w:t>
      </w:r>
      <w:r w:rsidRPr="002B1355">
        <w:rPr>
          <w:sz w:val="24"/>
          <w:szCs w:val="24"/>
        </w:rPr>
        <w:t xml:space="preserve"> (FAC) je </w:t>
      </w:r>
      <w:proofErr w:type="gramStart"/>
      <w:r w:rsidRPr="002B1355">
        <w:rPr>
          <w:sz w:val="24"/>
          <w:szCs w:val="24"/>
        </w:rPr>
        <w:t>na</w:t>
      </w:r>
      <w:proofErr w:type="gramEnd"/>
      <w:r w:rsidRPr="002B1355">
        <w:rPr>
          <w:sz w:val="24"/>
          <w:szCs w:val="24"/>
        </w:rPr>
        <w:t xml:space="preserve"> sjednici održanoj u </w:t>
      </w:r>
      <w:r>
        <w:rPr>
          <w:sz w:val="24"/>
          <w:szCs w:val="24"/>
        </w:rPr>
        <w:t>travnju</w:t>
      </w:r>
      <w:r w:rsidRPr="002B1355">
        <w:rPr>
          <w:sz w:val="24"/>
          <w:szCs w:val="24"/>
        </w:rPr>
        <w:t xml:space="preserve"> 2014. </w:t>
      </w:r>
      <w:proofErr w:type="gramStart"/>
      <w:r w:rsidRPr="002B1355">
        <w:rPr>
          <w:sz w:val="24"/>
          <w:szCs w:val="24"/>
        </w:rPr>
        <w:t>godine</w:t>
      </w:r>
      <w:proofErr w:type="gramEnd"/>
      <w:r w:rsidRPr="002B1355">
        <w:rPr>
          <w:sz w:val="24"/>
          <w:szCs w:val="24"/>
        </w:rPr>
        <w:t xml:space="preserve"> u Luksemburgu definiralo </w:t>
      </w:r>
      <w:r>
        <w:rPr>
          <w:sz w:val="24"/>
          <w:szCs w:val="24"/>
        </w:rPr>
        <w:t xml:space="preserve">je </w:t>
      </w:r>
      <w:r w:rsidRPr="002B1355">
        <w:rPr>
          <w:sz w:val="24"/>
          <w:szCs w:val="24"/>
        </w:rPr>
        <w:t>novi pristup EU</w:t>
      </w:r>
      <w:r>
        <w:rPr>
          <w:sz w:val="24"/>
          <w:szCs w:val="24"/>
        </w:rPr>
        <w:t>-a</w:t>
      </w:r>
      <w:r w:rsidRPr="002B1355">
        <w:rPr>
          <w:sz w:val="24"/>
          <w:szCs w:val="24"/>
        </w:rPr>
        <w:t xml:space="preserve"> našoj zemlji, te poslije niza konferencija ministara vanjskih poslova zemalja zapadnog Balkana i predstavnika EU</w:t>
      </w:r>
      <w:r>
        <w:rPr>
          <w:sz w:val="24"/>
          <w:szCs w:val="24"/>
        </w:rPr>
        <w:t>-a</w:t>
      </w:r>
      <w:r w:rsidRPr="002B1355">
        <w:rPr>
          <w:sz w:val="24"/>
          <w:szCs w:val="24"/>
        </w:rPr>
        <w:t xml:space="preserve"> </w:t>
      </w:r>
      <w:r>
        <w:rPr>
          <w:sz w:val="24"/>
          <w:szCs w:val="24"/>
        </w:rPr>
        <w:t>na konferenciji Aspen instituta,</w:t>
      </w:r>
      <w:r w:rsidRPr="002B1355">
        <w:rPr>
          <w:sz w:val="24"/>
          <w:szCs w:val="24"/>
        </w:rPr>
        <w:t xml:space="preserve"> održanoj u B</w:t>
      </w:r>
      <w:r>
        <w:rPr>
          <w:sz w:val="24"/>
          <w:szCs w:val="24"/>
        </w:rPr>
        <w:t>erlinu u studenome</w:t>
      </w:r>
      <w:r w:rsidRPr="002B1355">
        <w:rPr>
          <w:sz w:val="24"/>
          <w:szCs w:val="24"/>
        </w:rPr>
        <w:t xml:space="preserve"> 2014.</w:t>
      </w:r>
      <w:r>
        <w:rPr>
          <w:sz w:val="24"/>
          <w:szCs w:val="24"/>
        </w:rPr>
        <w:t xml:space="preserve"> </w:t>
      </w:r>
      <w:proofErr w:type="gramStart"/>
      <w:r>
        <w:rPr>
          <w:sz w:val="24"/>
          <w:szCs w:val="24"/>
        </w:rPr>
        <w:t>godine</w:t>
      </w:r>
      <w:proofErr w:type="gramEnd"/>
      <w:r>
        <w:rPr>
          <w:sz w:val="24"/>
          <w:szCs w:val="24"/>
        </w:rPr>
        <w:t>,</w:t>
      </w:r>
      <w:r w:rsidRPr="002B1355">
        <w:rPr>
          <w:sz w:val="24"/>
          <w:szCs w:val="24"/>
        </w:rPr>
        <w:t xml:space="preserve"> ministri vanjskih poslova</w:t>
      </w:r>
      <w:r>
        <w:rPr>
          <w:sz w:val="24"/>
          <w:szCs w:val="24"/>
        </w:rPr>
        <w:t xml:space="preserve"> UK i</w:t>
      </w:r>
      <w:r w:rsidRPr="002B1355">
        <w:rPr>
          <w:sz w:val="24"/>
          <w:szCs w:val="24"/>
        </w:rPr>
        <w:t xml:space="preserve"> SR Njemačke su iznijeli inicijativu za pokretanje i</w:t>
      </w:r>
      <w:r>
        <w:rPr>
          <w:sz w:val="24"/>
          <w:szCs w:val="24"/>
        </w:rPr>
        <w:t xml:space="preserve"> ubrzanje procesa europskih integracija u Bosni i</w:t>
      </w:r>
      <w:r w:rsidRPr="002B1355">
        <w:rPr>
          <w:sz w:val="24"/>
          <w:szCs w:val="24"/>
        </w:rPr>
        <w:t xml:space="preserve"> Hercegovini. </w:t>
      </w:r>
    </w:p>
    <w:p w:rsidR="003A1251" w:rsidRPr="002B1355" w:rsidRDefault="003A1251" w:rsidP="003A1251">
      <w:pPr>
        <w:spacing w:line="360" w:lineRule="auto"/>
        <w:jc w:val="both"/>
        <w:rPr>
          <w:sz w:val="24"/>
          <w:szCs w:val="24"/>
        </w:rPr>
      </w:pPr>
      <w:r>
        <w:rPr>
          <w:sz w:val="24"/>
          <w:szCs w:val="24"/>
        </w:rPr>
        <w:t>Prema tom</w:t>
      </w:r>
      <w:r w:rsidRPr="002B1355">
        <w:rPr>
          <w:sz w:val="24"/>
          <w:szCs w:val="24"/>
        </w:rPr>
        <w:t xml:space="preserve"> prijedlogu, Bosna i Hercegovina bi, kao i sve druge države, morala</w:t>
      </w:r>
      <w:r>
        <w:rPr>
          <w:sz w:val="24"/>
          <w:szCs w:val="24"/>
        </w:rPr>
        <w:t xml:space="preserve"> </w:t>
      </w:r>
      <w:r w:rsidRPr="002B1355">
        <w:rPr>
          <w:sz w:val="24"/>
          <w:szCs w:val="24"/>
        </w:rPr>
        <w:t>ispunjava</w:t>
      </w:r>
      <w:r>
        <w:rPr>
          <w:sz w:val="24"/>
          <w:szCs w:val="24"/>
        </w:rPr>
        <w:t>ti poznate uvjete</w:t>
      </w:r>
      <w:r w:rsidRPr="002B1355">
        <w:rPr>
          <w:sz w:val="24"/>
          <w:szCs w:val="24"/>
        </w:rPr>
        <w:t xml:space="preserve"> za napredak u proc</w:t>
      </w:r>
      <w:r>
        <w:rPr>
          <w:sz w:val="24"/>
          <w:szCs w:val="24"/>
        </w:rPr>
        <w:t>esu eu</w:t>
      </w:r>
      <w:r w:rsidRPr="002B1355">
        <w:rPr>
          <w:sz w:val="24"/>
          <w:szCs w:val="24"/>
        </w:rPr>
        <w:t>ropskih inte</w:t>
      </w:r>
      <w:r>
        <w:rPr>
          <w:sz w:val="24"/>
          <w:szCs w:val="24"/>
        </w:rPr>
        <w:t>gracija, prvenstveno Kopenhagens</w:t>
      </w:r>
      <w:r w:rsidRPr="002B1355">
        <w:rPr>
          <w:sz w:val="24"/>
          <w:szCs w:val="24"/>
        </w:rPr>
        <w:t xml:space="preserve">ke kriterije, kroz socio-ekonomske reforme navedene u „Sporazumu za rast“, vladavinu prava, dobro upravljanje, ali i određene aktivnosti vezane za funkcionalnost. U skladu s ostvarenim napretkom u reformskom procesu, EU </w:t>
      </w:r>
      <w:proofErr w:type="gramStart"/>
      <w:r w:rsidRPr="002B1355">
        <w:rPr>
          <w:sz w:val="24"/>
          <w:szCs w:val="24"/>
        </w:rPr>
        <w:t>će</w:t>
      </w:r>
      <w:proofErr w:type="gramEnd"/>
      <w:r w:rsidRPr="002B1355">
        <w:rPr>
          <w:sz w:val="24"/>
          <w:szCs w:val="24"/>
        </w:rPr>
        <w:t xml:space="preserve"> predložiti stupanje Sporazuma o stabilizaciji i pridruživanju na snagu, a zatim i pozvati BiH da podnese aplikaciju za članstvo u EU. </w:t>
      </w:r>
    </w:p>
    <w:p w:rsidR="003A1251" w:rsidRPr="002B1355" w:rsidRDefault="003A1251" w:rsidP="003A1251">
      <w:pPr>
        <w:spacing w:line="360" w:lineRule="auto"/>
        <w:jc w:val="both"/>
        <w:rPr>
          <w:i/>
          <w:sz w:val="24"/>
          <w:szCs w:val="24"/>
        </w:rPr>
      </w:pPr>
      <w:r w:rsidRPr="002B1355">
        <w:rPr>
          <w:sz w:val="24"/>
          <w:szCs w:val="24"/>
        </w:rPr>
        <w:t xml:space="preserve">Napredak ostvaren u rješavanju slučaja </w:t>
      </w:r>
      <w:r>
        <w:rPr>
          <w:sz w:val="24"/>
          <w:szCs w:val="24"/>
        </w:rPr>
        <w:t>„</w:t>
      </w:r>
      <w:r w:rsidRPr="002B1355">
        <w:rPr>
          <w:sz w:val="24"/>
          <w:szCs w:val="24"/>
        </w:rPr>
        <w:t>Sejdić – Finci</w:t>
      </w:r>
      <w:proofErr w:type="gramStart"/>
      <w:r>
        <w:rPr>
          <w:sz w:val="24"/>
          <w:szCs w:val="24"/>
        </w:rPr>
        <w:t>“</w:t>
      </w:r>
      <w:r w:rsidRPr="002B1355">
        <w:rPr>
          <w:sz w:val="24"/>
          <w:szCs w:val="24"/>
        </w:rPr>
        <w:t xml:space="preserve"> će</w:t>
      </w:r>
      <w:proofErr w:type="gramEnd"/>
      <w:r w:rsidRPr="002B1355">
        <w:rPr>
          <w:sz w:val="24"/>
          <w:szCs w:val="24"/>
        </w:rPr>
        <w:t>, prema ovoj inicijativi, igrati važnu ulogu u p</w:t>
      </w:r>
      <w:r>
        <w:rPr>
          <w:sz w:val="24"/>
          <w:szCs w:val="24"/>
        </w:rPr>
        <w:t>ripremi mišljenja Eu</w:t>
      </w:r>
      <w:r w:rsidRPr="002B1355">
        <w:rPr>
          <w:sz w:val="24"/>
          <w:szCs w:val="24"/>
        </w:rPr>
        <w:t xml:space="preserve">ropske komisije o aplikaciji BiH za članstvo u EU. </w:t>
      </w:r>
    </w:p>
    <w:p w:rsidR="003A1251" w:rsidRPr="002B1355" w:rsidRDefault="003A1251" w:rsidP="003A1251">
      <w:pPr>
        <w:spacing w:line="360" w:lineRule="auto"/>
        <w:jc w:val="both"/>
        <w:rPr>
          <w:sz w:val="24"/>
          <w:szCs w:val="24"/>
        </w:rPr>
      </w:pPr>
      <w:r w:rsidRPr="002B1355">
        <w:rPr>
          <w:sz w:val="24"/>
          <w:szCs w:val="24"/>
        </w:rPr>
        <w:t xml:space="preserve">Ova inicijativa je </w:t>
      </w:r>
      <w:proofErr w:type="gramStart"/>
      <w:r w:rsidRPr="002B1355">
        <w:rPr>
          <w:sz w:val="24"/>
          <w:szCs w:val="24"/>
        </w:rPr>
        <w:t>od</w:t>
      </w:r>
      <w:proofErr w:type="gramEnd"/>
      <w:r w:rsidRPr="002B1355">
        <w:rPr>
          <w:sz w:val="24"/>
          <w:szCs w:val="24"/>
        </w:rPr>
        <w:t xml:space="preserve"> strane svih političkih aktera u</w:t>
      </w:r>
      <w:r>
        <w:rPr>
          <w:sz w:val="24"/>
          <w:szCs w:val="24"/>
        </w:rPr>
        <w:t xml:space="preserve"> BiH ocijenjena kao pravodobna</w:t>
      </w:r>
      <w:r w:rsidRPr="002B1355">
        <w:rPr>
          <w:sz w:val="24"/>
          <w:szCs w:val="24"/>
        </w:rPr>
        <w:t xml:space="preserve"> i pozitivna. </w:t>
      </w:r>
    </w:p>
    <w:p w:rsidR="003A1251" w:rsidRPr="002B1355" w:rsidRDefault="003A1251" w:rsidP="003A1251">
      <w:pPr>
        <w:spacing w:line="360" w:lineRule="auto"/>
        <w:jc w:val="both"/>
        <w:rPr>
          <w:sz w:val="24"/>
          <w:szCs w:val="24"/>
        </w:rPr>
      </w:pPr>
      <w:proofErr w:type="gramStart"/>
      <w:r>
        <w:rPr>
          <w:sz w:val="24"/>
          <w:szCs w:val="24"/>
        </w:rPr>
        <w:t>U skladu s</w:t>
      </w:r>
      <w:r w:rsidRPr="002B1355">
        <w:rPr>
          <w:sz w:val="24"/>
          <w:szCs w:val="24"/>
        </w:rPr>
        <w:t xml:space="preserve"> no</w:t>
      </w:r>
      <w:r>
        <w:rPr>
          <w:sz w:val="24"/>
          <w:szCs w:val="24"/>
        </w:rPr>
        <w:t>vim pristupom, BiH bi trebala Eu</w:t>
      </w:r>
      <w:r w:rsidRPr="002B1355">
        <w:rPr>
          <w:sz w:val="24"/>
          <w:szCs w:val="24"/>
        </w:rPr>
        <w:t>ropskoj komisiji podnijeti probne programe nacionalnih ekonomskih reformi.</w:t>
      </w:r>
      <w:proofErr w:type="gramEnd"/>
    </w:p>
    <w:p w:rsidR="003A1251" w:rsidRPr="002B1355" w:rsidRDefault="003A1251" w:rsidP="003A1251">
      <w:pPr>
        <w:spacing w:line="360" w:lineRule="auto"/>
        <w:jc w:val="both"/>
        <w:rPr>
          <w:sz w:val="24"/>
          <w:szCs w:val="24"/>
        </w:rPr>
      </w:pPr>
    </w:p>
    <w:p w:rsidR="003A1251" w:rsidRPr="002B1355" w:rsidRDefault="003A1251" w:rsidP="003A1251">
      <w:pPr>
        <w:spacing w:line="360" w:lineRule="auto"/>
        <w:jc w:val="both"/>
        <w:rPr>
          <w:sz w:val="24"/>
          <w:szCs w:val="24"/>
        </w:rPr>
      </w:pPr>
      <w:proofErr w:type="gramStart"/>
      <w:r w:rsidRPr="002B1355">
        <w:rPr>
          <w:sz w:val="24"/>
          <w:szCs w:val="24"/>
        </w:rPr>
        <w:t>U 2014.</w:t>
      </w:r>
      <w:proofErr w:type="gramEnd"/>
      <w:r w:rsidRPr="002B1355">
        <w:rPr>
          <w:sz w:val="24"/>
          <w:szCs w:val="24"/>
        </w:rPr>
        <w:t xml:space="preserve"> </w:t>
      </w:r>
      <w:proofErr w:type="gramStart"/>
      <w:r w:rsidRPr="002B1355">
        <w:rPr>
          <w:sz w:val="24"/>
          <w:szCs w:val="24"/>
        </w:rPr>
        <w:t>godine</w:t>
      </w:r>
      <w:proofErr w:type="gramEnd"/>
      <w:r w:rsidRPr="002B1355">
        <w:rPr>
          <w:sz w:val="24"/>
          <w:szCs w:val="24"/>
        </w:rPr>
        <w:t xml:space="preserve"> nastavljeni su ispunjavanje i redovita  evalu</w:t>
      </w:r>
      <w:r w:rsidR="00EB135D">
        <w:rPr>
          <w:sz w:val="24"/>
          <w:szCs w:val="24"/>
        </w:rPr>
        <w:t xml:space="preserve">acija provedbe ciljeva iz NATO </w:t>
      </w:r>
      <w:r w:rsidRPr="002B1355">
        <w:rPr>
          <w:sz w:val="24"/>
          <w:szCs w:val="24"/>
        </w:rPr>
        <w:t>dokumen</w:t>
      </w:r>
      <w:r>
        <w:rPr>
          <w:sz w:val="24"/>
          <w:szCs w:val="24"/>
        </w:rPr>
        <w:t>ata</w:t>
      </w:r>
      <w:r w:rsidRPr="002B1355">
        <w:rPr>
          <w:sz w:val="24"/>
          <w:szCs w:val="24"/>
        </w:rPr>
        <w:t xml:space="preserve"> “Individualni p</w:t>
      </w:r>
      <w:r>
        <w:rPr>
          <w:sz w:val="24"/>
          <w:szCs w:val="24"/>
        </w:rPr>
        <w:t>artnerski akcijski plana (IPAP)</w:t>
      </w:r>
      <w:r w:rsidRPr="002B1355">
        <w:rPr>
          <w:sz w:val="24"/>
          <w:szCs w:val="24"/>
        </w:rPr>
        <w:t xml:space="preserve"> i “Individualni partnerski program suradnje” (IPCP), te je u tom kontekstu u suradnji s Koordinacijskim timom NATO-a realizirana godišnja evaluacija oba dokumenta.  </w:t>
      </w:r>
    </w:p>
    <w:p w:rsidR="003A1251" w:rsidRPr="002B1355" w:rsidRDefault="003A1251" w:rsidP="003A1251">
      <w:pPr>
        <w:spacing w:line="360" w:lineRule="auto"/>
        <w:jc w:val="both"/>
        <w:rPr>
          <w:sz w:val="24"/>
          <w:szCs w:val="24"/>
        </w:rPr>
      </w:pPr>
    </w:p>
    <w:p w:rsidR="003A1251" w:rsidRPr="002B1355" w:rsidRDefault="003A1251" w:rsidP="003A1251">
      <w:pPr>
        <w:spacing w:line="360" w:lineRule="auto"/>
        <w:jc w:val="both"/>
        <w:rPr>
          <w:sz w:val="24"/>
          <w:szCs w:val="24"/>
        </w:rPr>
      </w:pPr>
      <w:proofErr w:type="gramStart"/>
      <w:r w:rsidRPr="002B1355">
        <w:rPr>
          <w:sz w:val="24"/>
          <w:szCs w:val="24"/>
        </w:rPr>
        <w:t>Događaj koji je uvelike obilježio 2014.</w:t>
      </w:r>
      <w:proofErr w:type="gramEnd"/>
      <w:r w:rsidRPr="002B1355">
        <w:rPr>
          <w:sz w:val="24"/>
          <w:szCs w:val="24"/>
        </w:rPr>
        <w:t xml:space="preserve"> </w:t>
      </w:r>
      <w:proofErr w:type="gramStart"/>
      <w:r w:rsidRPr="002B1355">
        <w:rPr>
          <w:sz w:val="24"/>
          <w:szCs w:val="24"/>
        </w:rPr>
        <w:t>godinu</w:t>
      </w:r>
      <w:proofErr w:type="gramEnd"/>
      <w:r w:rsidRPr="002B1355">
        <w:rPr>
          <w:sz w:val="24"/>
          <w:szCs w:val="24"/>
        </w:rPr>
        <w:t xml:space="preserve"> s</w:t>
      </w:r>
      <w:r>
        <w:rPr>
          <w:sz w:val="24"/>
          <w:szCs w:val="24"/>
        </w:rPr>
        <w:t>u svakako poplave koje su u svibnju</w:t>
      </w:r>
      <w:r w:rsidRPr="002B1355">
        <w:rPr>
          <w:sz w:val="24"/>
          <w:szCs w:val="24"/>
        </w:rPr>
        <w:t xml:space="preserve"> zade</w:t>
      </w:r>
      <w:r>
        <w:rPr>
          <w:sz w:val="24"/>
          <w:szCs w:val="24"/>
        </w:rPr>
        <w:t xml:space="preserve">sile Bosnu i Hercegovinu. </w:t>
      </w:r>
      <w:proofErr w:type="gramStart"/>
      <w:r>
        <w:rPr>
          <w:sz w:val="24"/>
          <w:szCs w:val="24"/>
        </w:rPr>
        <w:t>Svibanjske</w:t>
      </w:r>
      <w:r w:rsidRPr="002B1355">
        <w:rPr>
          <w:sz w:val="24"/>
          <w:szCs w:val="24"/>
        </w:rPr>
        <w:t xml:space="preserve"> poplave su bez pretjerivanja bile katastrofalne, s ljudskim žrtvama i velikim materijalnim štetama.</w:t>
      </w:r>
      <w:proofErr w:type="gramEnd"/>
    </w:p>
    <w:p w:rsidR="003A1251" w:rsidRPr="002B1355" w:rsidRDefault="003A1251" w:rsidP="003A1251">
      <w:pPr>
        <w:spacing w:line="360" w:lineRule="auto"/>
        <w:jc w:val="both"/>
        <w:rPr>
          <w:sz w:val="24"/>
          <w:szCs w:val="24"/>
        </w:rPr>
      </w:pPr>
      <w:r w:rsidRPr="002B1355">
        <w:rPr>
          <w:sz w:val="24"/>
          <w:szCs w:val="24"/>
        </w:rPr>
        <w:t xml:space="preserve">Velike količine kiše su prouzročile izlijevanje brojnih </w:t>
      </w:r>
      <w:proofErr w:type="gramStart"/>
      <w:r w:rsidRPr="002B1355">
        <w:rPr>
          <w:sz w:val="24"/>
          <w:szCs w:val="24"/>
        </w:rPr>
        <w:t>rijeka</w:t>
      </w:r>
      <w:proofErr w:type="gramEnd"/>
      <w:r w:rsidRPr="002B1355">
        <w:rPr>
          <w:sz w:val="24"/>
          <w:szCs w:val="24"/>
        </w:rPr>
        <w:t xml:space="preserve"> iz svojih korita. </w:t>
      </w:r>
      <w:proofErr w:type="gramStart"/>
      <w:r w:rsidRPr="002B1355">
        <w:rPr>
          <w:sz w:val="24"/>
          <w:szCs w:val="24"/>
        </w:rPr>
        <w:t>Sa</w:t>
      </w:r>
      <w:proofErr w:type="gramEnd"/>
      <w:r w:rsidRPr="002B1355">
        <w:rPr>
          <w:sz w:val="24"/>
          <w:szCs w:val="24"/>
        </w:rPr>
        <w:t xml:space="preserve"> svojih ognjišta je pomje</w:t>
      </w:r>
      <w:r>
        <w:rPr>
          <w:sz w:val="24"/>
          <w:szCs w:val="24"/>
        </w:rPr>
        <w:t>reno više od 950.000 stanovnika</w:t>
      </w:r>
      <w:r w:rsidRPr="002B1355">
        <w:rPr>
          <w:sz w:val="24"/>
          <w:szCs w:val="24"/>
        </w:rPr>
        <w:t xml:space="preserve">, devastirano više od 100.000 individualnih stambenih objekata i zgrada, više od 230 škola i zdravstvenih ustanova, </w:t>
      </w:r>
      <w:r>
        <w:rPr>
          <w:sz w:val="24"/>
          <w:szCs w:val="24"/>
        </w:rPr>
        <w:t>a</w:t>
      </w:r>
      <w:r w:rsidRPr="002B1355">
        <w:rPr>
          <w:sz w:val="24"/>
          <w:szCs w:val="24"/>
        </w:rPr>
        <w:t xml:space="preserve"> poljoprivrednim gospodars</w:t>
      </w:r>
      <w:r>
        <w:rPr>
          <w:sz w:val="24"/>
          <w:szCs w:val="24"/>
        </w:rPr>
        <w:t>tvima su nanesene ogromne štete</w:t>
      </w:r>
      <w:r w:rsidRPr="002B1355">
        <w:rPr>
          <w:sz w:val="24"/>
          <w:szCs w:val="24"/>
        </w:rPr>
        <w:t xml:space="preserve">. </w:t>
      </w:r>
      <w:proofErr w:type="gramStart"/>
      <w:r w:rsidRPr="002B1355">
        <w:rPr>
          <w:sz w:val="24"/>
          <w:szCs w:val="24"/>
        </w:rPr>
        <w:t>Uništeni su i brojni industrijski objekti, prometna infrastruktura</w:t>
      </w:r>
      <w:r w:rsidR="004F12D5">
        <w:rPr>
          <w:sz w:val="24"/>
          <w:szCs w:val="24"/>
        </w:rPr>
        <w:t xml:space="preserve"> itd.</w:t>
      </w:r>
      <w:proofErr w:type="gramEnd"/>
      <w:r w:rsidRPr="002B1355">
        <w:rPr>
          <w:sz w:val="24"/>
          <w:szCs w:val="24"/>
        </w:rPr>
        <w:t xml:space="preserve"> </w:t>
      </w:r>
    </w:p>
    <w:p w:rsidR="003A1251" w:rsidRPr="002B1355" w:rsidRDefault="003A1251" w:rsidP="003A1251">
      <w:pPr>
        <w:spacing w:line="360" w:lineRule="auto"/>
        <w:jc w:val="both"/>
        <w:rPr>
          <w:sz w:val="24"/>
          <w:szCs w:val="24"/>
        </w:rPr>
      </w:pPr>
      <w:r w:rsidRPr="002B1355">
        <w:rPr>
          <w:sz w:val="24"/>
          <w:szCs w:val="24"/>
        </w:rPr>
        <w:t>Sukladno svojim zakonskim ovlastima</w:t>
      </w:r>
      <w:r>
        <w:rPr>
          <w:sz w:val="24"/>
          <w:szCs w:val="24"/>
        </w:rPr>
        <w:t>,</w:t>
      </w:r>
      <w:r w:rsidRPr="002B1355">
        <w:rPr>
          <w:sz w:val="24"/>
          <w:szCs w:val="24"/>
        </w:rPr>
        <w:t xml:space="preserve"> Vijeće ministara je </w:t>
      </w:r>
      <w:proofErr w:type="gramStart"/>
      <w:r w:rsidRPr="002B1355">
        <w:rPr>
          <w:sz w:val="24"/>
          <w:szCs w:val="24"/>
        </w:rPr>
        <w:t>na</w:t>
      </w:r>
      <w:proofErr w:type="gramEnd"/>
      <w:r w:rsidRPr="002B1355">
        <w:rPr>
          <w:sz w:val="24"/>
          <w:szCs w:val="24"/>
        </w:rPr>
        <w:t xml:space="preserve"> deset sjednica donosilo odluke i zaključke s ciljem uspostavljanja nužnih pretpostavki i kapaciteta za djelovanje u ovakvim </w:t>
      </w:r>
      <w:r>
        <w:rPr>
          <w:sz w:val="24"/>
          <w:szCs w:val="24"/>
        </w:rPr>
        <w:t>iz</w:t>
      </w:r>
      <w:r w:rsidRPr="002B1355">
        <w:rPr>
          <w:sz w:val="24"/>
          <w:szCs w:val="24"/>
        </w:rPr>
        <w:t>vanrednim okolnostima.</w:t>
      </w:r>
    </w:p>
    <w:p w:rsidR="003A1251" w:rsidRPr="002B1355" w:rsidRDefault="003A1251" w:rsidP="003A1251">
      <w:pPr>
        <w:spacing w:line="360" w:lineRule="auto"/>
        <w:jc w:val="both"/>
        <w:rPr>
          <w:sz w:val="24"/>
          <w:szCs w:val="24"/>
        </w:rPr>
      </w:pPr>
      <w:proofErr w:type="gramStart"/>
      <w:r w:rsidRPr="002B1355">
        <w:rPr>
          <w:sz w:val="24"/>
          <w:szCs w:val="24"/>
        </w:rPr>
        <w:t>Vijeće ministara BiH je odmah dalo suglasnost Ministarstvu sigurnosti BiH da zatraži međunarodnu pomoć za zaštitu i spašavanje radi pomoći civilnom stanovništvu.</w:t>
      </w:r>
      <w:proofErr w:type="gramEnd"/>
      <w:r w:rsidRPr="002B1355">
        <w:rPr>
          <w:sz w:val="24"/>
          <w:szCs w:val="24"/>
        </w:rPr>
        <w:t xml:space="preserve"> Vijeće ministara BiH je za ove potrebe </w:t>
      </w:r>
      <w:proofErr w:type="gramStart"/>
      <w:r w:rsidRPr="002B1355">
        <w:rPr>
          <w:sz w:val="24"/>
          <w:szCs w:val="24"/>
        </w:rPr>
        <w:t>na</w:t>
      </w:r>
      <w:proofErr w:type="gramEnd"/>
      <w:r w:rsidRPr="002B1355">
        <w:rPr>
          <w:sz w:val="24"/>
          <w:szCs w:val="24"/>
        </w:rPr>
        <w:t xml:space="preserve"> ime Ministarstva sigurnosti i Ministarstvu obrane BiH izdvojilo i novčana sredstva i na osnovi Okvirno</w:t>
      </w:r>
      <w:r>
        <w:rPr>
          <w:sz w:val="24"/>
          <w:szCs w:val="24"/>
        </w:rPr>
        <w:t>g zakona o zaštiti i spašavanju</w:t>
      </w:r>
      <w:r w:rsidRPr="002B1355">
        <w:rPr>
          <w:sz w:val="24"/>
          <w:szCs w:val="24"/>
        </w:rPr>
        <w:t xml:space="preserve"> donijelo devet zaključaka kojima je zadužilo nadležna ministarstva, institucije i Koordinacijsko tijelo na mjere za funkcioniranje u izvanrednim okolnostima. Poduzeto je i niz drugih aktivnosti</w:t>
      </w:r>
      <w:r>
        <w:rPr>
          <w:sz w:val="24"/>
          <w:szCs w:val="24"/>
        </w:rPr>
        <w:t>,</w:t>
      </w:r>
      <w:r w:rsidRPr="002B1355">
        <w:rPr>
          <w:sz w:val="24"/>
          <w:szCs w:val="24"/>
        </w:rPr>
        <w:t xml:space="preserve"> a koje se, pored ostalog, odnose </w:t>
      </w:r>
      <w:proofErr w:type="gramStart"/>
      <w:r w:rsidRPr="002B1355">
        <w:rPr>
          <w:sz w:val="24"/>
          <w:szCs w:val="24"/>
        </w:rPr>
        <w:t>na</w:t>
      </w:r>
      <w:proofErr w:type="gramEnd"/>
      <w:r w:rsidRPr="002B1355">
        <w:rPr>
          <w:sz w:val="24"/>
          <w:szCs w:val="24"/>
        </w:rPr>
        <w:t xml:space="preserve"> zaključke Predsjedništva BiH</w:t>
      </w:r>
      <w:r>
        <w:rPr>
          <w:sz w:val="24"/>
          <w:szCs w:val="24"/>
        </w:rPr>
        <w:t xml:space="preserve"> i z</w:t>
      </w:r>
      <w:r w:rsidRPr="002B1355">
        <w:rPr>
          <w:sz w:val="24"/>
          <w:szCs w:val="24"/>
        </w:rPr>
        <w:t xml:space="preserve">aključke Zastupničkog doma Parlamentarne skupštine BiH. Provedena je procedura zaključivanja ugovora </w:t>
      </w:r>
      <w:proofErr w:type="gramStart"/>
      <w:r w:rsidRPr="002B1355">
        <w:rPr>
          <w:sz w:val="24"/>
          <w:szCs w:val="24"/>
        </w:rPr>
        <w:t>sa</w:t>
      </w:r>
      <w:proofErr w:type="gramEnd"/>
      <w:r w:rsidRPr="002B1355">
        <w:rPr>
          <w:sz w:val="24"/>
          <w:szCs w:val="24"/>
        </w:rPr>
        <w:t xml:space="preserve"> Svjetskom bankom. Ugovorom su BiH odobrena kreditna sredstva za saniranje poslj</w:t>
      </w:r>
      <w:r>
        <w:rPr>
          <w:sz w:val="24"/>
          <w:szCs w:val="24"/>
        </w:rPr>
        <w:t xml:space="preserve">edica </w:t>
      </w:r>
      <w:proofErr w:type="gramStart"/>
      <w:r>
        <w:rPr>
          <w:sz w:val="24"/>
          <w:szCs w:val="24"/>
        </w:rPr>
        <w:t>od</w:t>
      </w:r>
      <w:proofErr w:type="gramEnd"/>
      <w:r>
        <w:rPr>
          <w:sz w:val="24"/>
          <w:szCs w:val="24"/>
        </w:rPr>
        <w:t xml:space="preserve"> poplava u iznosu od oko 100 milijuna</w:t>
      </w:r>
      <w:r w:rsidRPr="002B1355">
        <w:rPr>
          <w:sz w:val="24"/>
          <w:szCs w:val="24"/>
        </w:rPr>
        <w:t xml:space="preserve"> USA $. Ova kreditna sredstva </w:t>
      </w:r>
      <w:r>
        <w:rPr>
          <w:sz w:val="24"/>
          <w:szCs w:val="24"/>
        </w:rPr>
        <w:t>su osigurana</w:t>
      </w:r>
      <w:r w:rsidRPr="002B1355">
        <w:rPr>
          <w:sz w:val="24"/>
          <w:szCs w:val="24"/>
        </w:rPr>
        <w:t xml:space="preserve"> pod IDA uvjetima, koji podrazumijevaju rok otplate </w:t>
      </w:r>
      <w:proofErr w:type="gramStart"/>
      <w:r w:rsidRPr="002B1355">
        <w:rPr>
          <w:sz w:val="24"/>
          <w:szCs w:val="24"/>
        </w:rPr>
        <w:t>od</w:t>
      </w:r>
      <w:proofErr w:type="gramEnd"/>
      <w:r w:rsidRPr="002B1355">
        <w:rPr>
          <w:sz w:val="24"/>
          <w:szCs w:val="24"/>
        </w:rPr>
        <w:t xml:space="preserve"> 25 godina, uključujući grejs period od 5 godina i fiksnu kamatnu stopu od 1.25%.</w:t>
      </w:r>
    </w:p>
    <w:p w:rsidR="003A1251" w:rsidRPr="002B1355" w:rsidRDefault="003A1251" w:rsidP="003A1251">
      <w:pPr>
        <w:spacing w:line="360" w:lineRule="auto"/>
        <w:jc w:val="both"/>
        <w:rPr>
          <w:sz w:val="24"/>
          <w:szCs w:val="24"/>
        </w:rPr>
      </w:pPr>
    </w:p>
    <w:p w:rsidR="003A1251" w:rsidRPr="002B1355" w:rsidRDefault="003A1251" w:rsidP="003A1251">
      <w:pPr>
        <w:spacing w:line="360" w:lineRule="auto"/>
        <w:jc w:val="both"/>
        <w:rPr>
          <w:sz w:val="24"/>
          <w:szCs w:val="24"/>
        </w:rPr>
      </w:pPr>
      <w:proofErr w:type="gramStart"/>
      <w:r>
        <w:rPr>
          <w:sz w:val="24"/>
          <w:szCs w:val="24"/>
        </w:rPr>
        <w:t>Tijekom</w:t>
      </w:r>
      <w:r w:rsidRPr="002B1355">
        <w:rPr>
          <w:sz w:val="24"/>
          <w:szCs w:val="24"/>
        </w:rPr>
        <w:t xml:space="preserve"> 2014.</w:t>
      </w:r>
      <w:proofErr w:type="gramEnd"/>
      <w:r w:rsidRPr="002B1355">
        <w:rPr>
          <w:sz w:val="24"/>
          <w:szCs w:val="24"/>
        </w:rPr>
        <w:t xml:space="preserve"> </w:t>
      </w:r>
      <w:proofErr w:type="gramStart"/>
      <w:r w:rsidRPr="002B1355">
        <w:rPr>
          <w:sz w:val="24"/>
          <w:szCs w:val="24"/>
        </w:rPr>
        <w:t>godine</w:t>
      </w:r>
      <w:proofErr w:type="gramEnd"/>
      <w:r>
        <w:rPr>
          <w:sz w:val="24"/>
          <w:szCs w:val="24"/>
        </w:rPr>
        <w:t xml:space="preserve"> predsjedatelj</w:t>
      </w:r>
      <w:r w:rsidRPr="002B1355">
        <w:rPr>
          <w:sz w:val="24"/>
          <w:szCs w:val="24"/>
        </w:rPr>
        <w:t xml:space="preserve"> i ministri su ostvarili značajne kontakte s ciljem poboljšanja dobrosusjedskih odnosa i regionalne saradnje, jačanja političkih, ekonomskih, kultu</w:t>
      </w:r>
      <w:r>
        <w:rPr>
          <w:sz w:val="24"/>
          <w:szCs w:val="24"/>
        </w:rPr>
        <w:t>rnih i drugih kontakata na razini</w:t>
      </w:r>
      <w:r w:rsidRPr="002B1355">
        <w:rPr>
          <w:sz w:val="24"/>
          <w:szCs w:val="24"/>
        </w:rPr>
        <w:t xml:space="preserve"> međusobnog uvažavanja i ravnopravnosti.</w:t>
      </w:r>
    </w:p>
    <w:p w:rsidR="003A1251" w:rsidRPr="002B1355" w:rsidRDefault="003A1251" w:rsidP="003A1251">
      <w:pPr>
        <w:spacing w:line="360" w:lineRule="auto"/>
        <w:jc w:val="both"/>
        <w:rPr>
          <w:sz w:val="24"/>
          <w:szCs w:val="24"/>
        </w:rPr>
      </w:pPr>
    </w:p>
    <w:p w:rsidR="003A1251" w:rsidRPr="002B1355" w:rsidRDefault="003A1251" w:rsidP="003A1251">
      <w:pPr>
        <w:spacing w:line="360" w:lineRule="auto"/>
        <w:jc w:val="both"/>
        <w:rPr>
          <w:sz w:val="24"/>
          <w:szCs w:val="24"/>
        </w:rPr>
      </w:pPr>
      <w:r w:rsidRPr="002B1355">
        <w:rPr>
          <w:sz w:val="24"/>
          <w:szCs w:val="24"/>
        </w:rPr>
        <w:t>Svjesni da je regionalna sur</w:t>
      </w:r>
      <w:r>
        <w:rPr>
          <w:sz w:val="24"/>
          <w:szCs w:val="24"/>
        </w:rPr>
        <w:t>adnja sredstvo za prevladavanje</w:t>
      </w:r>
      <w:r w:rsidRPr="002B1355">
        <w:rPr>
          <w:sz w:val="24"/>
          <w:szCs w:val="24"/>
        </w:rPr>
        <w:t xml:space="preserve"> zahtjevnih izazova </w:t>
      </w:r>
      <w:r>
        <w:rPr>
          <w:sz w:val="24"/>
          <w:szCs w:val="24"/>
        </w:rPr>
        <w:t>ispunjavanja nužnih</w:t>
      </w:r>
      <w:r w:rsidRPr="002B1355">
        <w:rPr>
          <w:sz w:val="24"/>
          <w:szCs w:val="24"/>
        </w:rPr>
        <w:t xml:space="preserve"> uvjeta koje BiH ima </w:t>
      </w:r>
      <w:proofErr w:type="gramStart"/>
      <w:r w:rsidRPr="002B1355">
        <w:rPr>
          <w:sz w:val="24"/>
          <w:szCs w:val="24"/>
        </w:rPr>
        <w:t>na</w:t>
      </w:r>
      <w:proofErr w:type="gramEnd"/>
      <w:r w:rsidRPr="002B1355">
        <w:rPr>
          <w:sz w:val="24"/>
          <w:szCs w:val="24"/>
        </w:rPr>
        <w:t xml:space="preserve"> </w:t>
      </w:r>
      <w:r>
        <w:rPr>
          <w:sz w:val="24"/>
          <w:szCs w:val="24"/>
        </w:rPr>
        <w:t>putu k</w:t>
      </w:r>
      <w:r w:rsidRPr="002B1355">
        <w:rPr>
          <w:sz w:val="24"/>
          <w:szCs w:val="24"/>
        </w:rPr>
        <w:t xml:space="preserve"> Europskoj uniji, članovi Vijeća ministara su kroz niz sastanaka koji su održani u Cavt</w:t>
      </w:r>
      <w:r>
        <w:rPr>
          <w:sz w:val="24"/>
          <w:szCs w:val="24"/>
        </w:rPr>
        <w:t>atu, Mostaru, Londonu i Berlinu</w:t>
      </w:r>
      <w:r w:rsidRPr="002B1355">
        <w:rPr>
          <w:sz w:val="24"/>
          <w:szCs w:val="24"/>
        </w:rPr>
        <w:t xml:space="preserve"> istaknuli značaj suradnje i uspostavljanja dobrih odnosa sa susjedim</w:t>
      </w:r>
      <w:r w:rsidR="00EB135D">
        <w:rPr>
          <w:sz w:val="24"/>
          <w:szCs w:val="24"/>
        </w:rPr>
        <w:t xml:space="preserve">a. </w:t>
      </w:r>
      <w:proofErr w:type="gramStart"/>
      <w:r>
        <w:rPr>
          <w:sz w:val="24"/>
          <w:szCs w:val="24"/>
        </w:rPr>
        <w:t>Ovi susreti su imali cilj da</w:t>
      </w:r>
      <w:r w:rsidRPr="002B1355">
        <w:rPr>
          <w:sz w:val="24"/>
          <w:szCs w:val="24"/>
        </w:rPr>
        <w:t xml:space="preserve"> potaknu regionalnu suradnju i da potvrde perspektivu članstva država iz regije u Europsku uniju.</w:t>
      </w:r>
      <w:proofErr w:type="gramEnd"/>
    </w:p>
    <w:p w:rsidR="003A1251" w:rsidRPr="002B1355" w:rsidRDefault="003A1251" w:rsidP="003A1251">
      <w:pPr>
        <w:spacing w:line="360" w:lineRule="auto"/>
        <w:jc w:val="both"/>
        <w:rPr>
          <w:sz w:val="24"/>
          <w:szCs w:val="24"/>
        </w:rPr>
      </w:pPr>
      <w:r w:rsidRPr="002B1355">
        <w:rPr>
          <w:sz w:val="24"/>
          <w:szCs w:val="24"/>
        </w:rPr>
        <w:t xml:space="preserve"> </w:t>
      </w:r>
    </w:p>
    <w:p w:rsidR="003A1251" w:rsidRPr="002B1355" w:rsidRDefault="003A1251" w:rsidP="003A1251">
      <w:pPr>
        <w:spacing w:line="360" w:lineRule="auto"/>
        <w:jc w:val="both"/>
        <w:rPr>
          <w:sz w:val="24"/>
          <w:szCs w:val="24"/>
        </w:rPr>
      </w:pPr>
      <w:r w:rsidRPr="002B1355">
        <w:rPr>
          <w:sz w:val="24"/>
          <w:szCs w:val="24"/>
        </w:rPr>
        <w:t xml:space="preserve">Zakonodavne aktivnosti koje su poduzete </w:t>
      </w:r>
      <w:proofErr w:type="gramStart"/>
      <w:r w:rsidRPr="002B1355">
        <w:rPr>
          <w:sz w:val="24"/>
          <w:szCs w:val="24"/>
        </w:rPr>
        <w:t>od</w:t>
      </w:r>
      <w:proofErr w:type="gramEnd"/>
      <w:r w:rsidRPr="002B1355">
        <w:rPr>
          <w:sz w:val="24"/>
          <w:szCs w:val="24"/>
        </w:rPr>
        <w:t xml:space="preserve"> strane Vijeća ministara BiH u 2014. </w:t>
      </w:r>
      <w:proofErr w:type="gramStart"/>
      <w:r w:rsidRPr="002B1355">
        <w:rPr>
          <w:sz w:val="24"/>
          <w:szCs w:val="24"/>
        </w:rPr>
        <w:t>godini</w:t>
      </w:r>
      <w:proofErr w:type="gramEnd"/>
      <w:r w:rsidRPr="002B1355">
        <w:rPr>
          <w:sz w:val="24"/>
          <w:szCs w:val="24"/>
        </w:rPr>
        <w:t xml:space="preserve"> podrazumijevale su predlaganje novih zakonskih rješenja, a i izmjene i dopune zakona za koje praksa pokazuje pravne nedorečenosti ili pravne nejasnoće, pa je t</w:t>
      </w:r>
      <w:r>
        <w:rPr>
          <w:sz w:val="24"/>
          <w:szCs w:val="24"/>
        </w:rPr>
        <w:t>ijekom</w:t>
      </w:r>
      <w:r w:rsidRPr="002B1355">
        <w:rPr>
          <w:sz w:val="24"/>
          <w:szCs w:val="24"/>
        </w:rPr>
        <w:t xml:space="preserve"> godine Vijeće ministara</w:t>
      </w:r>
      <w:r w:rsidR="00EB135D">
        <w:rPr>
          <w:sz w:val="24"/>
          <w:szCs w:val="24"/>
        </w:rPr>
        <w:t xml:space="preserve"> Bosne i Hercegovine</w:t>
      </w:r>
      <w:r w:rsidRPr="002B1355">
        <w:rPr>
          <w:sz w:val="24"/>
          <w:szCs w:val="24"/>
        </w:rPr>
        <w:t xml:space="preserve"> usvojilo i u parlamentarnu proceduru uputilo 20 prijedloga zakona.</w:t>
      </w:r>
      <w:r>
        <w:rPr>
          <w:sz w:val="24"/>
          <w:szCs w:val="24"/>
        </w:rPr>
        <w:t xml:space="preserve"> Navodimo samo neke: Prijedlog z</w:t>
      </w:r>
      <w:r w:rsidRPr="002B1355">
        <w:rPr>
          <w:sz w:val="24"/>
          <w:szCs w:val="24"/>
        </w:rPr>
        <w:t>akon</w:t>
      </w:r>
      <w:r>
        <w:rPr>
          <w:sz w:val="24"/>
          <w:szCs w:val="24"/>
        </w:rPr>
        <w:t>a</w:t>
      </w:r>
      <w:r w:rsidRPr="002B1355">
        <w:rPr>
          <w:sz w:val="24"/>
          <w:szCs w:val="24"/>
        </w:rPr>
        <w:t xml:space="preserve"> o dopunama Zakona o pravobraniteljstvu BiH; </w:t>
      </w:r>
      <w:r>
        <w:rPr>
          <w:sz w:val="24"/>
          <w:szCs w:val="24"/>
        </w:rPr>
        <w:t>Prijedlog z</w:t>
      </w:r>
      <w:r w:rsidRPr="002B1355">
        <w:rPr>
          <w:sz w:val="24"/>
          <w:szCs w:val="24"/>
        </w:rPr>
        <w:t>akon</w:t>
      </w:r>
      <w:r>
        <w:rPr>
          <w:sz w:val="24"/>
          <w:szCs w:val="24"/>
        </w:rPr>
        <w:t>a</w:t>
      </w:r>
      <w:r w:rsidRPr="002B1355">
        <w:rPr>
          <w:sz w:val="24"/>
          <w:szCs w:val="24"/>
        </w:rPr>
        <w:t xml:space="preserve"> o elek</w:t>
      </w:r>
      <w:r>
        <w:rPr>
          <w:sz w:val="24"/>
          <w:szCs w:val="24"/>
        </w:rPr>
        <w:t>troničkom dokumentu; Prijedlog z</w:t>
      </w:r>
      <w:r w:rsidRPr="002B1355">
        <w:rPr>
          <w:sz w:val="24"/>
          <w:szCs w:val="24"/>
        </w:rPr>
        <w:t>akon</w:t>
      </w:r>
      <w:r>
        <w:rPr>
          <w:sz w:val="24"/>
          <w:szCs w:val="24"/>
        </w:rPr>
        <w:t>a</w:t>
      </w:r>
      <w:r w:rsidRPr="002B1355">
        <w:rPr>
          <w:sz w:val="24"/>
          <w:szCs w:val="24"/>
        </w:rPr>
        <w:t xml:space="preserve"> </w:t>
      </w:r>
      <w:r>
        <w:rPr>
          <w:sz w:val="24"/>
          <w:szCs w:val="24"/>
        </w:rPr>
        <w:t>o izmjenama i dopunama Kaznenog zakona; Prijedlog z</w:t>
      </w:r>
      <w:r w:rsidRPr="002B1355">
        <w:rPr>
          <w:sz w:val="24"/>
          <w:szCs w:val="24"/>
        </w:rPr>
        <w:t>akona o sprječavanju pranja novca i financiranju terorističkih aktivnosti</w:t>
      </w:r>
      <w:r w:rsidR="004F12D5">
        <w:rPr>
          <w:sz w:val="24"/>
          <w:szCs w:val="24"/>
        </w:rPr>
        <w:t>.</w:t>
      </w:r>
    </w:p>
    <w:p w:rsidR="003A1251" w:rsidRPr="002B1355" w:rsidRDefault="003A1251" w:rsidP="003A1251">
      <w:pPr>
        <w:spacing w:line="360" w:lineRule="auto"/>
        <w:jc w:val="both"/>
        <w:rPr>
          <w:sz w:val="24"/>
          <w:szCs w:val="24"/>
        </w:rPr>
      </w:pPr>
      <w:r w:rsidRPr="002B1355">
        <w:rPr>
          <w:sz w:val="24"/>
          <w:szCs w:val="24"/>
        </w:rPr>
        <w:t>Prijedlog zakona o carinskoj politici u BiH utvrđen je u cilju usklađivanja s carinskim pro</w:t>
      </w:r>
      <w:r>
        <w:rPr>
          <w:sz w:val="24"/>
          <w:szCs w:val="24"/>
        </w:rPr>
        <w:t>pisima Eu</w:t>
      </w:r>
      <w:r w:rsidRPr="002B1355">
        <w:rPr>
          <w:sz w:val="24"/>
          <w:szCs w:val="24"/>
        </w:rPr>
        <w:t xml:space="preserve">ropske unije (EU), čime </w:t>
      </w:r>
      <w:proofErr w:type="gramStart"/>
      <w:r w:rsidRPr="002B1355">
        <w:rPr>
          <w:sz w:val="24"/>
          <w:szCs w:val="24"/>
        </w:rPr>
        <w:t>će</w:t>
      </w:r>
      <w:proofErr w:type="gramEnd"/>
      <w:r w:rsidRPr="002B1355">
        <w:rPr>
          <w:sz w:val="24"/>
          <w:szCs w:val="24"/>
        </w:rPr>
        <w:t xml:space="preserve"> se stvoriti uvjeti za brzu, efikasnu i</w:t>
      </w:r>
      <w:r>
        <w:rPr>
          <w:sz w:val="24"/>
          <w:szCs w:val="24"/>
        </w:rPr>
        <w:t xml:space="preserve"> dosljednu provedbu eu</w:t>
      </w:r>
      <w:r w:rsidRPr="002B1355">
        <w:rPr>
          <w:sz w:val="24"/>
          <w:szCs w:val="24"/>
        </w:rPr>
        <w:t>ropskih carinskih pravila u praksi.</w:t>
      </w:r>
    </w:p>
    <w:p w:rsidR="003A1251" w:rsidRPr="002B1355" w:rsidRDefault="003A1251" w:rsidP="003A1251">
      <w:pPr>
        <w:spacing w:line="360" w:lineRule="auto"/>
        <w:jc w:val="both"/>
        <w:rPr>
          <w:sz w:val="24"/>
          <w:szCs w:val="24"/>
        </w:rPr>
      </w:pPr>
    </w:p>
    <w:p w:rsidR="003A1251" w:rsidRPr="002B1355" w:rsidRDefault="003A1251" w:rsidP="003A1251">
      <w:pPr>
        <w:spacing w:line="360" w:lineRule="auto"/>
        <w:jc w:val="both"/>
        <w:rPr>
          <w:sz w:val="24"/>
          <w:szCs w:val="24"/>
        </w:rPr>
      </w:pPr>
      <w:proofErr w:type="gramStart"/>
      <w:r w:rsidRPr="002B1355">
        <w:rPr>
          <w:sz w:val="24"/>
          <w:szCs w:val="24"/>
        </w:rPr>
        <w:t>T</w:t>
      </w:r>
      <w:r>
        <w:rPr>
          <w:sz w:val="24"/>
          <w:szCs w:val="24"/>
        </w:rPr>
        <w:t>ijekom</w:t>
      </w:r>
      <w:r w:rsidRPr="002B1355">
        <w:rPr>
          <w:sz w:val="24"/>
          <w:szCs w:val="24"/>
        </w:rPr>
        <w:t xml:space="preserve"> 2014</w:t>
      </w:r>
      <w:r>
        <w:rPr>
          <w:sz w:val="24"/>
          <w:szCs w:val="24"/>
        </w:rPr>
        <w:t>.</w:t>
      </w:r>
      <w:proofErr w:type="gramEnd"/>
      <w:r>
        <w:rPr>
          <w:sz w:val="24"/>
          <w:szCs w:val="24"/>
        </w:rPr>
        <w:t xml:space="preserve"> </w:t>
      </w:r>
      <w:proofErr w:type="gramStart"/>
      <w:r>
        <w:rPr>
          <w:sz w:val="24"/>
          <w:szCs w:val="24"/>
        </w:rPr>
        <w:t>godine</w:t>
      </w:r>
      <w:proofErr w:type="gramEnd"/>
      <w:r>
        <w:rPr>
          <w:sz w:val="24"/>
          <w:szCs w:val="24"/>
        </w:rPr>
        <w:t xml:space="preserve"> utvrđen</w:t>
      </w:r>
      <w:r w:rsidRPr="002B1355">
        <w:rPr>
          <w:sz w:val="24"/>
          <w:szCs w:val="24"/>
        </w:rPr>
        <w:t xml:space="preserve"> je i niz prijedloga međunarodnih ugovora, sporazuma, protokola, memoranduma, kako bilateralnih tako i multilateralnih. Kada se govori o međunarodnim ugovorima koji se odnose </w:t>
      </w:r>
      <w:proofErr w:type="gramStart"/>
      <w:r w:rsidRPr="002B1355">
        <w:rPr>
          <w:sz w:val="24"/>
          <w:szCs w:val="24"/>
        </w:rPr>
        <w:t>na</w:t>
      </w:r>
      <w:proofErr w:type="gramEnd"/>
      <w:r w:rsidRPr="002B1355">
        <w:rPr>
          <w:sz w:val="24"/>
          <w:szCs w:val="24"/>
        </w:rPr>
        <w:t xml:space="preserve"> kreditna zaduženja vlada entiteta</w:t>
      </w:r>
      <w:r>
        <w:rPr>
          <w:sz w:val="24"/>
          <w:szCs w:val="24"/>
        </w:rPr>
        <w:t>,</w:t>
      </w:r>
      <w:r w:rsidRPr="002B1355">
        <w:rPr>
          <w:sz w:val="24"/>
          <w:szCs w:val="24"/>
        </w:rPr>
        <w:t xml:space="preserve"> najveći kreditori u 2014. </w:t>
      </w:r>
      <w:proofErr w:type="gramStart"/>
      <w:r w:rsidRPr="002B1355">
        <w:rPr>
          <w:sz w:val="24"/>
          <w:szCs w:val="24"/>
        </w:rPr>
        <w:t>godini</w:t>
      </w:r>
      <w:proofErr w:type="gramEnd"/>
      <w:r w:rsidRPr="002B1355">
        <w:rPr>
          <w:sz w:val="24"/>
          <w:szCs w:val="24"/>
        </w:rPr>
        <w:t xml:space="preserve"> su </w:t>
      </w:r>
      <w:r>
        <w:rPr>
          <w:sz w:val="24"/>
          <w:szCs w:val="24"/>
        </w:rPr>
        <w:t>Eu</w:t>
      </w:r>
      <w:r w:rsidRPr="002B1355">
        <w:rPr>
          <w:sz w:val="24"/>
          <w:szCs w:val="24"/>
        </w:rPr>
        <w:t>ropska banka za obnovu i razvoj (EBRD), Svjetska banka, Razvojna banka za obnovu i</w:t>
      </w:r>
      <w:r>
        <w:rPr>
          <w:sz w:val="24"/>
          <w:szCs w:val="24"/>
        </w:rPr>
        <w:t xml:space="preserve"> razvoj Vijeća Eu</w:t>
      </w:r>
      <w:r w:rsidR="004F12D5">
        <w:rPr>
          <w:sz w:val="24"/>
          <w:szCs w:val="24"/>
        </w:rPr>
        <w:t>rope.</w:t>
      </w:r>
    </w:p>
    <w:p w:rsidR="003A1251" w:rsidRPr="002B1355" w:rsidRDefault="003A1251" w:rsidP="003A1251">
      <w:pPr>
        <w:spacing w:line="360" w:lineRule="auto"/>
        <w:jc w:val="both"/>
        <w:rPr>
          <w:sz w:val="24"/>
          <w:szCs w:val="24"/>
        </w:rPr>
      </w:pPr>
    </w:p>
    <w:p w:rsidR="003A1251" w:rsidRPr="002B1355" w:rsidRDefault="003A1251" w:rsidP="003A1251">
      <w:pPr>
        <w:spacing w:line="360" w:lineRule="auto"/>
        <w:jc w:val="both"/>
        <w:rPr>
          <w:sz w:val="24"/>
          <w:szCs w:val="24"/>
        </w:rPr>
      </w:pPr>
      <w:proofErr w:type="gramStart"/>
      <w:r>
        <w:rPr>
          <w:sz w:val="24"/>
          <w:szCs w:val="24"/>
        </w:rPr>
        <w:t>Tijekom</w:t>
      </w:r>
      <w:r w:rsidRPr="002B1355">
        <w:rPr>
          <w:sz w:val="24"/>
          <w:szCs w:val="24"/>
        </w:rPr>
        <w:t xml:space="preserve"> 2014.</w:t>
      </w:r>
      <w:proofErr w:type="gramEnd"/>
      <w:r w:rsidRPr="002B1355">
        <w:rPr>
          <w:sz w:val="24"/>
          <w:szCs w:val="24"/>
        </w:rPr>
        <w:t xml:space="preserve"> </w:t>
      </w:r>
      <w:proofErr w:type="gramStart"/>
      <w:r w:rsidRPr="002B1355">
        <w:rPr>
          <w:sz w:val="24"/>
          <w:szCs w:val="24"/>
        </w:rPr>
        <w:t>godine</w:t>
      </w:r>
      <w:proofErr w:type="gramEnd"/>
      <w:r w:rsidRPr="002B1355">
        <w:rPr>
          <w:sz w:val="24"/>
          <w:szCs w:val="24"/>
        </w:rPr>
        <w:t xml:space="preserve"> članovi Vijeća ministara, svaki u oblasti za koju je odgovoran, potpisali su niz sporazuma, memorandum</w:t>
      </w:r>
      <w:r>
        <w:rPr>
          <w:sz w:val="24"/>
          <w:szCs w:val="24"/>
        </w:rPr>
        <w:t>a</w:t>
      </w:r>
      <w:r w:rsidRPr="002B1355">
        <w:rPr>
          <w:sz w:val="24"/>
          <w:szCs w:val="24"/>
        </w:rPr>
        <w:t xml:space="preserve">, protokola, deklaracija, npr. </w:t>
      </w:r>
      <w:proofErr w:type="gramStart"/>
      <w:r w:rsidRPr="002B1355">
        <w:rPr>
          <w:sz w:val="24"/>
          <w:szCs w:val="24"/>
        </w:rPr>
        <w:t>potpisan</w:t>
      </w:r>
      <w:proofErr w:type="gramEnd"/>
      <w:r w:rsidRPr="002B1355">
        <w:rPr>
          <w:sz w:val="24"/>
          <w:szCs w:val="24"/>
        </w:rPr>
        <w:t xml:space="preserve"> je Protokol o readmisiji između BiH i Republike Francuske, i Sporazum o mobilnosti mladih, čime se unaprjeđuje suradnja u borbi protiv ilegalnih migracija, te olakšava kretanje mladih u cilju obrazovanja, zapošljavanja i upoznavanja s kulturama dvije države. </w:t>
      </w:r>
      <w:proofErr w:type="gramStart"/>
      <w:r w:rsidRPr="002B1355">
        <w:rPr>
          <w:sz w:val="24"/>
          <w:szCs w:val="24"/>
        </w:rPr>
        <w:t>Također</w:t>
      </w:r>
      <w:r>
        <w:rPr>
          <w:sz w:val="24"/>
          <w:szCs w:val="24"/>
        </w:rPr>
        <w:t>,</w:t>
      </w:r>
      <w:r w:rsidRPr="002B1355">
        <w:rPr>
          <w:sz w:val="24"/>
          <w:szCs w:val="24"/>
        </w:rPr>
        <w:t xml:space="preserve"> potpisan je Sporazum o sur</w:t>
      </w:r>
      <w:r>
        <w:rPr>
          <w:sz w:val="24"/>
          <w:szCs w:val="24"/>
        </w:rPr>
        <w:t>adnji u oblasti poljoprivrede s</w:t>
      </w:r>
      <w:r w:rsidRPr="002B1355">
        <w:rPr>
          <w:sz w:val="24"/>
          <w:szCs w:val="24"/>
        </w:rPr>
        <w:t xml:space="preserve"> Republikom Mađarskom.</w:t>
      </w:r>
      <w:proofErr w:type="gramEnd"/>
      <w:r w:rsidRPr="002B1355">
        <w:rPr>
          <w:sz w:val="24"/>
          <w:szCs w:val="24"/>
        </w:rPr>
        <w:t xml:space="preserve"> </w:t>
      </w:r>
      <w:proofErr w:type="gramStart"/>
      <w:r w:rsidRPr="002B1355">
        <w:rPr>
          <w:sz w:val="24"/>
          <w:szCs w:val="24"/>
        </w:rPr>
        <w:t>Ovim s</w:t>
      </w:r>
      <w:r>
        <w:rPr>
          <w:sz w:val="24"/>
          <w:szCs w:val="24"/>
        </w:rPr>
        <w:t>po</w:t>
      </w:r>
      <w:r w:rsidRPr="002B1355">
        <w:rPr>
          <w:sz w:val="24"/>
          <w:szCs w:val="24"/>
        </w:rPr>
        <w:t>razumom su definirani različiti modaliteti unaprjeđenja međusobne suradnje u primarnoj i prerađivačkoj poljoprivrednoj proizvodnji.</w:t>
      </w:r>
      <w:proofErr w:type="gramEnd"/>
      <w:r w:rsidRPr="002B1355">
        <w:rPr>
          <w:sz w:val="24"/>
          <w:szCs w:val="24"/>
        </w:rPr>
        <w:t xml:space="preserve"> U Beogradu je potpisan Memorandum o razumijevanju između Bosne i Hercegovine i Republike Srbije o ekonomskoj suradnji </w:t>
      </w:r>
      <w:proofErr w:type="gramStart"/>
      <w:r w:rsidRPr="002B1355">
        <w:rPr>
          <w:sz w:val="24"/>
          <w:szCs w:val="24"/>
        </w:rPr>
        <w:t>na</w:t>
      </w:r>
      <w:proofErr w:type="gramEnd"/>
      <w:r w:rsidRPr="002B1355">
        <w:rPr>
          <w:sz w:val="24"/>
          <w:szCs w:val="24"/>
        </w:rPr>
        <w:t xml:space="preserve"> trećim tržištima. Memorandumom je predviđeno dodatno jača</w:t>
      </w:r>
      <w:r>
        <w:rPr>
          <w:sz w:val="24"/>
          <w:szCs w:val="24"/>
        </w:rPr>
        <w:t xml:space="preserve">nje suradnje </w:t>
      </w:r>
      <w:proofErr w:type="gramStart"/>
      <w:r>
        <w:rPr>
          <w:sz w:val="24"/>
          <w:szCs w:val="24"/>
        </w:rPr>
        <w:t>na</w:t>
      </w:r>
      <w:proofErr w:type="gramEnd"/>
      <w:r>
        <w:rPr>
          <w:sz w:val="24"/>
          <w:szCs w:val="24"/>
        </w:rPr>
        <w:t xml:space="preserve"> institucionalnoj razini</w:t>
      </w:r>
      <w:r w:rsidRPr="002B1355">
        <w:rPr>
          <w:sz w:val="24"/>
          <w:szCs w:val="24"/>
        </w:rPr>
        <w:t>, ali i</w:t>
      </w:r>
      <w:r>
        <w:rPr>
          <w:sz w:val="24"/>
          <w:szCs w:val="24"/>
        </w:rPr>
        <w:t xml:space="preserve"> između gospodarskih</w:t>
      </w:r>
      <w:r w:rsidRPr="002B1355">
        <w:rPr>
          <w:sz w:val="24"/>
          <w:szCs w:val="24"/>
        </w:rPr>
        <w:t xml:space="preserve"> subjekata, poslovnih udruženja i</w:t>
      </w:r>
      <w:r>
        <w:rPr>
          <w:sz w:val="24"/>
          <w:szCs w:val="24"/>
        </w:rPr>
        <w:t xml:space="preserve"> agencija nadležnih za gospodarsku promociju u inozemstvu</w:t>
      </w:r>
      <w:r w:rsidRPr="002B1355">
        <w:rPr>
          <w:sz w:val="24"/>
          <w:szCs w:val="24"/>
        </w:rPr>
        <w:t xml:space="preserve"> u pogledu mogućeg zajedničkog nastupa i aktivnosti na trećim tržištima, poseb</w:t>
      </w:r>
      <w:r>
        <w:rPr>
          <w:sz w:val="24"/>
          <w:szCs w:val="24"/>
        </w:rPr>
        <w:t>n</w:t>
      </w:r>
      <w:r w:rsidRPr="002B1355">
        <w:rPr>
          <w:sz w:val="24"/>
          <w:szCs w:val="24"/>
        </w:rPr>
        <w:t>o u metalskom i elektroindustrijskom sektoru, energetici, građevinarstvu, metaloprerađivačkoj, kemijskoj industriji, te u oblasti turizma.</w:t>
      </w:r>
    </w:p>
    <w:p w:rsidR="003A1251" w:rsidRPr="002B1355" w:rsidRDefault="003A1251" w:rsidP="003A1251">
      <w:pPr>
        <w:spacing w:line="360" w:lineRule="auto"/>
        <w:jc w:val="both"/>
        <w:rPr>
          <w:sz w:val="24"/>
          <w:szCs w:val="24"/>
        </w:rPr>
      </w:pPr>
    </w:p>
    <w:p w:rsidR="003A1251" w:rsidRPr="002B1355" w:rsidRDefault="003A1251" w:rsidP="003A1251">
      <w:pPr>
        <w:spacing w:line="360" w:lineRule="auto"/>
        <w:jc w:val="both"/>
        <w:rPr>
          <w:sz w:val="24"/>
          <w:szCs w:val="24"/>
        </w:rPr>
      </w:pPr>
      <w:r w:rsidRPr="002B1355">
        <w:rPr>
          <w:sz w:val="24"/>
          <w:szCs w:val="24"/>
        </w:rPr>
        <w:t xml:space="preserve">Bosna i Hercegovina </w:t>
      </w:r>
      <w:r>
        <w:rPr>
          <w:sz w:val="24"/>
          <w:szCs w:val="24"/>
        </w:rPr>
        <w:t xml:space="preserve">je </w:t>
      </w:r>
      <w:proofErr w:type="gramStart"/>
      <w:r>
        <w:rPr>
          <w:sz w:val="24"/>
          <w:szCs w:val="24"/>
        </w:rPr>
        <w:t>od</w:t>
      </w:r>
      <w:proofErr w:type="gramEnd"/>
      <w:r>
        <w:rPr>
          <w:sz w:val="24"/>
          <w:szCs w:val="24"/>
        </w:rPr>
        <w:t xml:space="preserve"> 1. </w:t>
      </w:r>
      <w:proofErr w:type="gramStart"/>
      <w:r>
        <w:rPr>
          <w:sz w:val="24"/>
          <w:szCs w:val="24"/>
        </w:rPr>
        <w:t>listopada</w:t>
      </w:r>
      <w:proofErr w:type="gramEnd"/>
      <w:r w:rsidRPr="002B1355">
        <w:rPr>
          <w:sz w:val="24"/>
          <w:szCs w:val="24"/>
        </w:rPr>
        <w:t xml:space="preserve"> pr</w:t>
      </w:r>
      <w:r>
        <w:rPr>
          <w:sz w:val="24"/>
          <w:szCs w:val="24"/>
        </w:rPr>
        <w:t>euzela</w:t>
      </w:r>
      <w:r w:rsidRPr="002B1355">
        <w:rPr>
          <w:sz w:val="24"/>
          <w:szCs w:val="24"/>
        </w:rPr>
        <w:t xml:space="preserve"> kontrolu nad bh. </w:t>
      </w:r>
      <w:proofErr w:type="gramStart"/>
      <w:r w:rsidRPr="002B1355">
        <w:rPr>
          <w:sz w:val="24"/>
          <w:szCs w:val="24"/>
        </w:rPr>
        <w:t>nebom</w:t>
      </w:r>
      <w:proofErr w:type="gramEnd"/>
      <w:r w:rsidRPr="002B1355">
        <w:rPr>
          <w:sz w:val="24"/>
          <w:szCs w:val="24"/>
        </w:rPr>
        <w:t xml:space="preserve">, čime se za našu zemlju otvara novo poglavlje suradnje s EUROCONTROL-om. </w:t>
      </w:r>
      <w:proofErr w:type="gramStart"/>
      <w:r w:rsidRPr="002B1355">
        <w:rPr>
          <w:sz w:val="24"/>
          <w:szCs w:val="24"/>
        </w:rPr>
        <w:t>Pored toga, ovaj projek</w:t>
      </w:r>
      <w:r>
        <w:rPr>
          <w:sz w:val="24"/>
          <w:szCs w:val="24"/>
        </w:rPr>
        <w:t>t donosi financijsku korist</w:t>
      </w:r>
      <w:r w:rsidRPr="002B1355">
        <w:rPr>
          <w:sz w:val="24"/>
          <w:szCs w:val="24"/>
        </w:rPr>
        <w:t xml:space="preserve"> za Bosnu i Hercegovinu i</w:t>
      </w:r>
      <w:r>
        <w:rPr>
          <w:sz w:val="24"/>
          <w:szCs w:val="24"/>
        </w:rPr>
        <w:t xml:space="preserve"> bosanskohercegovačko civilno zrakoplovstvo</w:t>
      </w:r>
      <w:r w:rsidRPr="002B1355">
        <w:rPr>
          <w:sz w:val="24"/>
          <w:szCs w:val="24"/>
        </w:rPr>
        <w:t>.</w:t>
      </w:r>
      <w:proofErr w:type="gramEnd"/>
      <w:r w:rsidRPr="002B1355">
        <w:rPr>
          <w:sz w:val="24"/>
          <w:szCs w:val="24"/>
        </w:rPr>
        <w:t xml:space="preserve"> </w:t>
      </w:r>
    </w:p>
    <w:p w:rsidR="003A1251" w:rsidRPr="002B1355" w:rsidRDefault="003A1251" w:rsidP="003A1251">
      <w:pPr>
        <w:spacing w:line="360" w:lineRule="auto"/>
        <w:jc w:val="both"/>
        <w:rPr>
          <w:sz w:val="24"/>
          <w:szCs w:val="24"/>
        </w:rPr>
      </w:pPr>
      <w:r w:rsidRPr="002B1355">
        <w:rPr>
          <w:sz w:val="24"/>
          <w:szCs w:val="24"/>
        </w:rPr>
        <w:t>U pogledu planiranih</w:t>
      </w:r>
      <w:r>
        <w:rPr>
          <w:sz w:val="24"/>
          <w:szCs w:val="24"/>
        </w:rPr>
        <w:t>,</w:t>
      </w:r>
      <w:r w:rsidRPr="002B1355">
        <w:rPr>
          <w:sz w:val="24"/>
          <w:szCs w:val="24"/>
        </w:rPr>
        <w:t xml:space="preserve"> a nerealiziranih programskih zadataka</w:t>
      </w:r>
      <w:r>
        <w:rPr>
          <w:sz w:val="24"/>
          <w:szCs w:val="24"/>
        </w:rPr>
        <w:t>,</w:t>
      </w:r>
      <w:r w:rsidRPr="002B1355">
        <w:rPr>
          <w:sz w:val="24"/>
          <w:szCs w:val="24"/>
        </w:rPr>
        <w:t xml:space="preserve"> kada su u pitanju međunarodni kreditni</w:t>
      </w:r>
      <w:r>
        <w:rPr>
          <w:sz w:val="24"/>
          <w:szCs w:val="24"/>
        </w:rPr>
        <w:t xml:space="preserve"> aranžmani, uzroci nerealiziranja</w:t>
      </w:r>
      <w:r w:rsidRPr="002B1355">
        <w:rPr>
          <w:sz w:val="24"/>
          <w:szCs w:val="24"/>
        </w:rPr>
        <w:t xml:space="preserve"> uglavnom su odustajanje </w:t>
      </w:r>
      <w:proofErr w:type="gramStart"/>
      <w:r w:rsidRPr="002B1355">
        <w:rPr>
          <w:sz w:val="24"/>
          <w:szCs w:val="24"/>
        </w:rPr>
        <w:t>od</w:t>
      </w:r>
      <w:proofErr w:type="gramEnd"/>
      <w:r w:rsidRPr="002B1355">
        <w:rPr>
          <w:sz w:val="24"/>
          <w:szCs w:val="24"/>
        </w:rPr>
        <w:t xml:space="preserve"> financiranja projekata od strane vlada entiteta.</w:t>
      </w:r>
    </w:p>
    <w:p w:rsidR="003A1251" w:rsidRPr="002B1355" w:rsidRDefault="003A1251" w:rsidP="003A1251">
      <w:pPr>
        <w:spacing w:line="360" w:lineRule="auto"/>
        <w:jc w:val="both"/>
        <w:rPr>
          <w:sz w:val="24"/>
          <w:szCs w:val="24"/>
        </w:rPr>
      </w:pPr>
    </w:p>
    <w:p w:rsidR="003A1251" w:rsidRPr="002B1355" w:rsidRDefault="003A1251" w:rsidP="003A1251">
      <w:pPr>
        <w:spacing w:line="360" w:lineRule="auto"/>
        <w:jc w:val="both"/>
        <w:rPr>
          <w:sz w:val="24"/>
          <w:szCs w:val="24"/>
        </w:rPr>
      </w:pPr>
      <w:proofErr w:type="gramStart"/>
      <w:r>
        <w:rPr>
          <w:sz w:val="24"/>
          <w:szCs w:val="24"/>
        </w:rPr>
        <w:t>U skladu s</w:t>
      </w:r>
      <w:r w:rsidRPr="002B1355">
        <w:rPr>
          <w:sz w:val="24"/>
          <w:szCs w:val="24"/>
        </w:rPr>
        <w:t xml:space="preserve"> odredbama Sporazuma o stabilizaciji i pri</w:t>
      </w:r>
      <w:r>
        <w:rPr>
          <w:sz w:val="24"/>
          <w:szCs w:val="24"/>
        </w:rPr>
        <w:t>druživanju između Eu</w:t>
      </w:r>
      <w:r w:rsidRPr="002B1355">
        <w:rPr>
          <w:sz w:val="24"/>
          <w:szCs w:val="24"/>
        </w:rPr>
        <w:t xml:space="preserve">ropskih zajednica i njihovih članica i BiH, usvojena je Strategija učenja o poduzetništvu u obrazovanju u BiH za </w:t>
      </w:r>
      <w:r>
        <w:rPr>
          <w:sz w:val="24"/>
          <w:szCs w:val="24"/>
        </w:rPr>
        <w:t xml:space="preserve">razdoblje </w:t>
      </w:r>
      <w:r w:rsidRPr="002B1355">
        <w:rPr>
          <w:sz w:val="24"/>
          <w:szCs w:val="24"/>
        </w:rPr>
        <w:t>2012.</w:t>
      </w:r>
      <w:proofErr w:type="gramEnd"/>
      <w:r>
        <w:rPr>
          <w:sz w:val="24"/>
          <w:szCs w:val="24"/>
        </w:rPr>
        <w:t xml:space="preserve"> – </w:t>
      </w:r>
      <w:r w:rsidRPr="002B1355">
        <w:rPr>
          <w:sz w:val="24"/>
          <w:szCs w:val="24"/>
        </w:rPr>
        <w:t>2015</w:t>
      </w:r>
      <w:r>
        <w:rPr>
          <w:sz w:val="24"/>
          <w:szCs w:val="24"/>
        </w:rPr>
        <w:t xml:space="preserve">. </w:t>
      </w:r>
      <w:proofErr w:type="gramStart"/>
      <w:r>
        <w:rPr>
          <w:sz w:val="24"/>
          <w:szCs w:val="24"/>
        </w:rPr>
        <w:t>godine</w:t>
      </w:r>
      <w:proofErr w:type="gramEnd"/>
      <w:r w:rsidRPr="002B1355">
        <w:rPr>
          <w:sz w:val="24"/>
          <w:szCs w:val="24"/>
        </w:rPr>
        <w:t xml:space="preserve">. </w:t>
      </w:r>
    </w:p>
    <w:p w:rsidR="003A1251" w:rsidRPr="002B1355" w:rsidRDefault="003A1251" w:rsidP="003A1251">
      <w:pPr>
        <w:spacing w:line="360" w:lineRule="auto"/>
        <w:jc w:val="both"/>
        <w:rPr>
          <w:sz w:val="24"/>
          <w:szCs w:val="24"/>
        </w:rPr>
      </w:pPr>
      <w:proofErr w:type="gramStart"/>
      <w:r w:rsidRPr="002B1355">
        <w:rPr>
          <w:sz w:val="24"/>
          <w:szCs w:val="24"/>
        </w:rPr>
        <w:t>Također, Vijeće ministara je u 2014.</w:t>
      </w:r>
      <w:proofErr w:type="gramEnd"/>
      <w:r w:rsidRPr="002B1355">
        <w:rPr>
          <w:sz w:val="24"/>
          <w:szCs w:val="24"/>
        </w:rPr>
        <w:t xml:space="preserve"> </w:t>
      </w:r>
      <w:proofErr w:type="gramStart"/>
      <w:r w:rsidRPr="002B1355">
        <w:rPr>
          <w:sz w:val="24"/>
          <w:szCs w:val="24"/>
        </w:rPr>
        <w:t>godini</w:t>
      </w:r>
      <w:proofErr w:type="gramEnd"/>
      <w:r w:rsidRPr="002B1355">
        <w:rPr>
          <w:sz w:val="24"/>
          <w:szCs w:val="24"/>
        </w:rPr>
        <w:t xml:space="preserve"> usvojilo i Strategiju za borbu protiv organiziranog kriminala u Bi</w:t>
      </w:r>
      <w:r>
        <w:rPr>
          <w:sz w:val="24"/>
          <w:szCs w:val="24"/>
        </w:rPr>
        <w:t>H (razdoblje</w:t>
      </w:r>
      <w:r w:rsidRPr="002B1355">
        <w:rPr>
          <w:sz w:val="24"/>
          <w:szCs w:val="24"/>
        </w:rPr>
        <w:t xml:space="preserve"> 2014. </w:t>
      </w:r>
      <w:r>
        <w:rPr>
          <w:sz w:val="24"/>
          <w:szCs w:val="24"/>
        </w:rPr>
        <w:t xml:space="preserve">– </w:t>
      </w:r>
      <w:r w:rsidRPr="002B1355">
        <w:rPr>
          <w:sz w:val="24"/>
          <w:szCs w:val="24"/>
        </w:rPr>
        <w:t>2016.</w:t>
      </w:r>
      <w:r>
        <w:rPr>
          <w:sz w:val="24"/>
          <w:szCs w:val="24"/>
        </w:rPr>
        <w:t xml:space="preserve"> </w:t>
      </w:r>
      <w:proofErr w:type="gramStart"/>
      <w:r>
        <w:rPr>
          <w:sz w:val="24"/>
          <w:szCs w:val="24"/>
        </w:rPr>
        <w:t>godine</w:t>
      </w:r>
      <w:proofErr w:type="gramEnd"/>
      <w:r w:rsidRPr="002B1355">
        <w:rPr>
          <w:sz w:val="24"/>
          <w:szCs w:val="24"/>
        </w:rPr>
        <w:t>).</w:t>
      </w:r>
    </w:p>
    <w:p w:rsidR="003A1251" w:rsidRPr="002B1355" w:rsidRDefault="003A1251" w:rsidP="003A1251">
      <w:pPr>
        <w:spacing w:line="360" w:lineRule="auto"/>
        <w:jc w:val="both"/>
        <w:rPr>
          <w:sz w:val="24"/>
          <w:szCs w:val="24"/>
        </w:rPr>
      </w:pPr>
    </w:p>
    <w:p w:rsidR="003A1251" w:rsidRPr="002B1355" w:rsidRDefault="003A1251" w:rsidP="003A1251">
      <w:pPr>
        <w:spacing w:line="360" w:lineRule="auto"/>
        <w:jc w:val="both"/>
        <w:rPr>
          <w:sz w:val="24"/>
          <w:szCs w:val="24"/>
        </w:rPr>
      </w:pPr>
      <w:proofErr w:type="gramStart"/>
      <w:r w:rsidRPr="002B1355">
        <w:rPr>
          <w:sz w:val="24"/>
          <w:szCs w:val="24"/>
        </w:rPr>
        <w:t>Vijeće m</w:t>
      </w:r>
      <w:r>
        <w:rPr>
          <w:sz w:val="24"/>
          <w:szCs w:val="24"/>
        </w:rPr>
        <w:t>inistara je nastojalo tijekom</w:t>
      </w:r>
      <w:r w:rsidRPr="002B1355">
        <w:rPr>
          <w:sz w:val="24"/>
          <w:szCs w:val="24"/>
        </w:rPr>
        <w:t xml:space="preserve"> 2014.</w:t>
      </w:r>
      <w:proofErr w:type="gramEnd"/>
      <w:r w:rsidRPr="002B1355">
        <w:rPr>
          <w:sz w:val="24"/>
          <w:szCs w:val="24"/>
        </w:rPr>
        <w:t xml:space="preserve"> </w:t>
      </w:r>
      <w:proofErr w:type="gramStart"/>
      <w:r w:rsidRPr="002B1355">
        <w:rPr>
          <w:sz w:val="24"/>
          <w:szCs w:val="24"/>
        </w:rPr>
        <w:t>godine</w:t>
      </w:r>
      <w:proofErr w:type="gramEnd"/>
      <w:r w:rsidRPr="002B1355">
        <w:rPr>
          <w:sz w:val="24"/>
          <w:szCs w:val="24"/>
        </w:rPr>
        <w:t xml:space="preserve"> kontinuirano obavljati i niz drugih aktivnosti u okviru p</w:t>
      </w:r>
      <w:r>
        <w:rPr>
          <w:sz w:val="24"/>
          <w:szCs w:val="24"/>
        </w:rPr>
        <w:t>ostojećih kapaciteta i trenutačnih</w:t>
      </w:r>
      <w:r w:rsidRPr="002B1355">
        <w:rPr>
          <w:sz w:val="24"/>
          <w:szCs w:val="24"/>
        </w:rPr>
        <w:t xml:space="preserve"> političkih prilika, ko</w:t>
      </w:r>
      <w:r>
        <w:rPr>
          <w:sz w:val="24"/>
          <w:szCs w:val="24"/>
        </w:rPr>
        <w:t>je su navedene u ovom izvješću</w:t>
      </w:r>
      <w:r w:rsidRPr="002B1355">
        <w:rPr>
          <w:sz w:val="24"/>
          <w:szCs w:val="24"/>
        </w:rPr>
        <w:t>, a od strane svake institucije ponaosob, u skladu s usvojenom</w:t>
      </w:r>
      <w:r>
        <w:rPr>
          <w:sz w:val="24"/>
          <w:szCs w:val="24"/>
        </w:rPr>
        <w:t xml:space="preserve"> metodologijom izrade izvješća</w:t>
      </w:r>
      <w:r w:rsidRPr="002B1355">
        <w:rPr>
          <w:sz w:val="24"/>
          <w:szCs w:val="24"/>
        </w:rPr>
        <w:t xml:space="preserve"> o radu Vijeća ministara Bosne i Hercegovine.</w:t>
      </w:r>
    </w:p>
    <w:p w:rsidR="003A1251" w:rsidRPr="002B1355" w:rsidRDefault="003A1251" w:rsidP="003A1251">
      <w:pPr>
        <w:spacing w:line="360" w:lineRule="auto"/>
        <w:jc w:val="both"/>
        <w:rPr>
          <w:sz w:val="24"/>
          <w:szCs w:val="24"/>
        </w:rPr>
      </w:pPr>
    </w:p>
    <w:p w:rsidR="003A1251" w:rsidRPr="002B1355" w:rsidRDefault="003A1251" w:rsidP="003A1251">
      <w:pPr>
        <w:spacing w:line="360" w:lineRule="auto"/>
        <w:jc w:val="both"/>
        <w:rPr>
          <w:sz w:val="24"/>
          <w:szCs w:val="24"/>
        </w:rPr>
      </w:pPr>
      <w:r w:rsidRPr="002B1355">
        <w:rPr>
          <w:sz w:val="24"/>
          <w:szCs w:val="24"/>
        </w:rPr>
        <w:t>Institucije, pa samim tim</w:t>
      </w:r>
      <w:r>
        <w:rPr>
          <w:sz w:val="24"/>
          <w:szCs w:val="24"/>
        </w:rPr>
        <w:t>e</w:t>
      </w:r>
      <w:r w:rsidRPr="002B1355">
        <w:rPr>
          <w:sz w:val="24"/>
          <w:szCs w:val="24"/>
        </w:rPr>
        <w:t xml:space="preserve"> i Vi</w:t>
      </w:r>
      <w:r>
        <w:rPr>
          <w:sz w:val="24"/>
          <w:szCs w:val="24"/>
        </w:rPr>
        <w:t>jeće ministara BiH, su obavljale</w:t>
      </w:r>
      <w:r w:rsidRPr="002B1355">
        <w:rPr>
          <w:sz w:val="24"/>
          <w:szCs w:val="24"/>
        </w:rPr>
        <w:t xml:space="preserve"> i veliki broj aktivnosti koje nisu planirane programom rada (</w:t>
      </w:r>
      <w:r>
        <w:rPr>
          <w:sz w:val="24"/>
          <w:szCs w:val="24"/>
        </w:rPr>
        <w:t>iz</w:t>
      </w:r>
      <w:r w:rsidRPr="002B1355">
        <w:rPr>
          <w:sz w:val="24"/>
          <w:szCs w:val="24"/>
        </w:rPr>
        <w:t>vanredne aktivnosti poduzete</w:t>
      </w:r>
      <w:r>
        <w:rPr>
          <w:sz w:val="24"/>
          <w:szCs w:val="24"/>
        </w:rPr>
        <w:t xml:space="preserve"> u vezi s poplavama u BiH u svibnju 2014. godine</w:t>
      </w:r>
      <w:r w:rsidRPr="002B1355">
        <w:rPr>
          <w:sz w:val="24"/>
          <w:szCs w:val="24"/>
        </w:rPr>
        <w:t xml:space="preserve">; </w:t>
      </w:r>
      <w:r>
        <w:rPr>
          <w:sz w:val="24"/>
          <w:szCs w:val="24"/>
        </w:rPr>
        <w:t>izvanredne aktivnosti u BiH u vezi s</w:t>
      </w:r>
      <w:r w:rsidR="004F12D5">
        <w:rPr>
          <w:sz w:val="24"/>
          <w:szCs w:val="24"/>
        </w:rPr>
        <w:t xml:space="preserve"> epidemijom ebole u svijetu</w:t>
      </w:r>
      <w:r w:rsidRPr="002B1355">
        <w:rPr>
          <w:sz w:val="24"/>
          <w:szCs w:val="24"/>
        </w:rPr>
        <w:t>).</w:t>
      </w:r>
    </w:p>
    <w:p w:rsidR="003A1251" w:rsidRPr="002B1355" w:rsidRDefault="003A1251" w:rsidP="003A1251">
      <w:pPr>
        <w:spacing w:line="360" w:lineRule="auto"/>
        <w:jc w:val="both"/>
        <w:rPr>
          <w:sz w:val="24"/>
          <w:szCs w:val="24"/>
        </w:rPr>
      </w:pPr>
    </w:p>
    <w:p w:rsidR="003A1251" w:rsidRPr="00EB135D" w:rsidRDefault="003A1251" w:rsidP="003A1251">
      <w:pPr>
        <w:spacing w:line="360" w:lineRule="auto"/>
        <w:jc w:val="both"/>
        <w:rPr>
          <w:bCs/>
          <w:sz w:val="24"/>
          <w:szCs w:val="24"/>
        </w:rPr>
      </w:pPr>
      <w:r w:rsidRPr="00EB135D">
        <w:rPr>
          <w:rStyle w:val="Strong"/>
          <w:b w:val="0"/>
          <w:sz w:val="24"/>
          <w:szCs w:val="24"/>
        </w:rPr>
        <w:t>Na kraju, potrebno je posebno napomenuti da ovo izvješće o radu Vijeća ministara sadrži samo najznačajnije aktivnosti koje, po Naputku o metodologiji izrade izvješća o radu Vijeća ministara, trebaju biti obuhvaćene izvješćem, odnosno postoji niz aktivnosti koje nisu najvažnije, ali koje su također bitne i koje su prikazane u pojedinačnim izvješćima institucija  koje razmatra i usvaja Vijeće ministara BiH.</w:t>
      </w:r>
    </w:p>
    <w:p w:rsidR="003A1251" w:rsidRPr="00EB135D" w:rsidRDefault="003A1251" w:rsidP="003A1251">
      <w:pPr>
        <w:spacing w:line="360" w:lineRule="auto"/>
        <w:jc w:val="both"/>
        <w:rPr>
          <w:sz w:val="28"/>
        </w:rPr>
      </w:pPr>
    </w:p>
    <w:p w:rsidR="003A1251" w:rsidRDefault="003A1251" w:rsidP="005B718E">
      <w:pPr>
        <w:pStyle w:val="NormalWeb"/>
        <w:spacing w:before="0" w:beforeAutospacing="0" w:after="0" w:afterAutospacing="0" w:line="360" w:lineRule="auto"/>
      </w:pPr>
    </w:p>
    <w:p w:rsidR="00D31EC6" w:rsidRDefault="00D31EC6" w:rsidP="005B718E">
      <w:pPr>
        <w:pStyle w:val="NormalWeb"/>
        <w:spacing w:before="0" w:beforeAutospacing="0" w:after="0" w:afterAutospacing="0" w:line="360" w:lineRule="auto"/>
      </w:pPr>
    </w:p>
    <w:p w:rsidR="00D31EC6" w:rsidRDefault="00D31EC6" w:rsidP="005B718E">
      <w:pPr>
        <w:pStyle w:val="NormalWeb"/>
        <w:spacing w:before="0" w:beforeAutospacing="0" w:after="0" w:afterAutospacing="0" w:line="360" w:lineRule="auto"/>
      </w:pPr>
    </w:p>
    <w:p w:rsidR="00826591" w:rsidRDefault="00826591"/>
    <w:p w:rsidR="00826591" w:rsidRPr="0078561C" w:rsidRDefault="00826591" w:rsidP="00D31EC6">
      <w:pPr>
        <w:pStyle w:val="Davorka1"/>
      </w:pPr>
      <w:bookmarkStart w:id="2" w:name="_Toc381863130"/>
      <w:bookmarkStart w:id="3" w:name="_Toc412718703"/>
      <w:r w:rsidRPr="0078561C">
        <w:t>II. AKTIVNOSTI I STANJE U OBLASTIMA IZ DJELOKRUGA MINISTARSTAVA BOSNE I HERCEGOVINE</w:t>
      </w:r>
      <w:bookmarkEnd w:id="2"/>
      <w:bookmarkEnd w:id="3"/>
      <w:r w:rsidRPr="0078561C">
        <w:t xml:space="preserve"> </w:t>
      </w:r>
    </w:p>
    <w:p w:rsidR="00826591" w:rsidRPr="0078561C" w:rsidRDefault="00826591" w:rsidP="00826591">
      <w:pPr>
        <w:pStyle w:val="Header"/>
        <w:tabs>
          <w:tab w:val="clear" w:pos="4153"/>
          <w:tab w:val="clear" w:pos="8306"/>
          <w:tab w:val="center" w:pos="-2977"/>
          <w:tab w:val="right" w:pos="-2835"/>
        </w:tabs>
        <w:jc w:val="both"/>
        <w:rPr>
          <w:b/>
          <w:sz w:val="24"/>
          <w:szCs w:val="24"/>
        </w:rPr>
      </w:pPr>
    </w:p>
    <w:p w:rsidR="00826591" w:rsidRPr="0078561C" w:rsidRDefault="00826591" w:rsidP="00D31EC6">
      <w:pPr>
        <w:pStyle w:val="Davorka2"/>
      </w:pPr>
      <w:bookmarkStart w:id="4" w:name="_Toc350438630"/>
      <w:bookmarkStart w:id="5" w:name="_Toc381863131"/>
      <w:bookmarkStart w:id="6" w:name="_Toc412718704"/>
      <w:r w:rsidRPr="0078561C">
        <w:t xml:space="preserve">MINISTARSTVO </w:t>
      </w:r>
      <w:r w:rsidR="00F152E3">
        <w:t xml:space="preserve"> </w:t>
      </w:r>
      <w:r w:rsidRPr="0078561C">
        <w:t xml:space="preserve">VANJSKIH </w:t>
      </w:r>
      <w:r w:rsidR="00F152E3">
        <w:t xml:space="preserve"> </w:t>
      </w:r>
      <w:r w:rsidRPr="0078561C">
        <w:t xml:space="preserve">POSLOVA </w:t>
      </w:r>
      <w:r w:rsidR="00F152E3">
        <w:t xml:space="preserve"> </w:t>
      </w:r>
      <w:r w:rsidRPr="0078561C">
        <w:t>BIH</w:t>
      </w:r>
      <w:bookmarkEnd w:id="4"/>
      <w:bookmarkEnd w:id="5"/>
      <w:bookmarkEnd w:id="6"/>
    </w:p>
    <w:p w:rsidR="00826591" w:rsidRPr="0078561C" w:rsidRDefault="00826591" w:rsidP="00826591">
      <w:pPr>
        <w:jc w:val="both"/>
        <w:rPr>
          <w:sz w:val="24"/>
          <w:szCs w:val="24"/>
        </w:rPr>
      </w:pPr>
    </w:p>
    <w:p w:rsidR="00826591" w:rsidRPr="0078561C" w:rsidRDefault="00826591" w:rsidP="00826591">
      <w:pPr>
        <w:jc w:val="both"/>
        <w:rPr>
          <w:sz w:val="22"/>
          <w:szCs w:val="22"/>
        </w:rPr>
      </w:pPr>
      <w:proofErr w:type="gramStart"/>
      <w:r w:rsidRPr="0078561C">
        <w:rPr>
          <w:sz w:val="22"/>
          <w:szCs w:val="22"/>
        </w:rPr>
        <w:t>NAJVAŽNIJE</w:t>
      </w:r>
      <w:r w:rsidR="00206E9E">
        <w:rPr>
          <w:sz w:val="22"/>
          <w:szCs w:val="22"/>
        </w:rPr>
        <w:t xml:space="preserve"> </w:t>
      </w:r>
      <w:r w:rsidRPr="0078561C">
        <w:rPr>
          <w:sz w:val="22"/>
          <w:szCs w:val="22"/>
        </w:rPr>
        <w:t xml:space="preserve"> AKTIVNOSTI</w:t>
      </w:r>
      <w:proofErr w:type="gramEnd"/>
      <w:r w:rsidR="00206E9E">
        <w:rPr>
          <w:sz w:val="22"/>
          <w:szCs w:val="22"/>
        </w:rPr>
        <w:t xml:space="preserve"> </w:t>
      </w:r>
      <w:r w:rsidRPr="0078561C">
        <w:rPr>
          <w:sz w:val="22"/>
          <w:szCs w:val="22"/>
        </w:rPr>
        <w:t xml:space="preserve"> I </w:t>
      </w:r>
      <w:r w:rsidR="00206E9E">
        <w:rPr>
          <w:sz w:val="22"/>
          <w:szCs w:val="22"/>
        </w:rPr>
        <w:t xml:space="preserve"> </w:t>
      </w:r>
      <w:r w:rsidRPr="0078561C">
        <w:rPr>
          <w:sz w:val="22"/>
          <w:szCs w:val="22"/>
        </w:rPr>
        <w:t xml:space="preserve">STANJE </w:t>
      </w:r>
      <w:r w:rsidR="00206E9E">
        <w:rPr>
          <w:sz w:val="22"/>
          <w:szCs w:val="22"/>
        </w:rPr>
        <w:t xml:space="preserve"> </w:t>
      </w:r>
      <w:r w:rsidRPr="0078561C">
        <w:rPr>
          <w:sz w:val="22"/>
          <w:szCs w:val="22"/>
        </w:rPr>
        <w:t xml:space="preserve">U </w:t>
      </w:r>
      <w:r w:rsidR="00206E9E">
        <w:rPr>
          <w:sz w:val="22"/>
          <w:szCs w:val="22"/>
        </w:rPr>
        <w:t xml:space="preserve"> </w:t>
      </w:r>
      <w:r w:rsidRPr="0078561C">
        <w:rPr>
          <w:sz w:val="22"/>
          <w:szCs w:val="22"/>
        </w:rPr>
        <w:t>OBLASTI</w:t>
      </w:r>
    </w:p>
    <w:p w:rsidR="00B675CB" w:rsidRPr="001F45E6" w:rsidRDefault="00B675CB" w:rsidP="001F45E6">
      <w:pPr>
        <w:jc w:val="both"/>
        <w:rPr>
          <w:sz w:val="24"/>
          <w:szCs w:val="24"/>
        </w:rPr>
      </w:pPr>
    </w:p>
    <w:p w:rsidR="00B675CB" w:rsidRPr="001F45E6" w:rsidRDefault="00B675CB" w:rsidP="001F45E6">
      <w:pPr>
        <w:jc w:val="both"/>
        <w:rPr>
          <w:sz w:val="24"/>
          <w:szCs w:val="24"/>
        </w:rPr>
      </w:pPr>
      <w:r w:rsidRPr="001F45E6">
        <w:rPr>
          <w:sz w:val="24"/>
          <w:szCs w:val="24"/>
        </w:rPr>
        <w:t>Ministarstvo vanjskih poslova Bosne i Hercegovine je u izvještajnom razdoblju, u koordinaciji s drugim državnim institucijama, nastavilo voditi aktivnu vanjsku politiku u skladu s interesima i ciljevima definiranim u dokumentu Predsjedništva Bosne i Hercegovine: „Opći pravci i prioriteti za provođenje vanjske politike Bosne i Hercegovine“, kao i u drugim relevantnim odlukama i zaključcima Predsjedništva koji su bili polazna osnova za izradu Programa rada</w:t>
      </w:r>
      <w:r w:rsidR="00F152E3">
        <w:rPr>
          <w:sz w:val="24"/>
          <w:szCs w:val="24"/>
        </w:rPr>
        <w:t xml:space="preserve"> Ministarstva za 2014. </w:t>
      </w:r>
      <w:proofErr w:type="gramStart"/>
      <w:r w:rsidR="00F152E3">
        <w:rPr>
          <w:sz w:val="24"/>
          <w:szCs w:val="24"/>
        </w:rPr>
        <w:t>godinu</w:t>
      </w:r>
      <w:proofErr w:type="gramEnd"/>
      <w:r w:rsidR="00F152E3">
        <w:rPr>
          <w:sz w:val="24"/>
          <w:szCs w:val="24"/>
        </w:rPr>
        <w:t xml:space="preserve">. </w:t>
      </w:r>
    </w:p>
    <w:p w:rsidR="00B675CB" w:rsidRPr="001F45E6" w:rsidRDefault="00B675CB" w:rsidP="001F45E6">
      <w:pPr>
        <w:jc w:val="both"/>
        <w:rPr>
          <w:sz w:val="24"/>
          <w:szCs w:val="24"/>
        </w:rPr>
      </w:pPr>
      <w:proofErr w:type="gramStart"/>
      <w:r w:rsidRPr="001F45E6">
        <w:rPr>
          <w:sz w:val="24"/>
          <w:szCs w:val="24"/>
        </w:rPr>
        <w:t>Pravnim bilateralnim i multilateralnim okvirom pokrenute su aktivnosti za jačanje postojeće suradnje u brojnim područjima, uključujući ekonomiju, trgovinu, energetiku, borbu protiv organiziranog kriminala i nezakonitog trgovanja, kretanje ljudi.</w:t>
      </w:r>
      <w:proofErr w:type="gramEnd"/>
    </w:p>
    <w:p w:rsidR="00B675CB" w:rsidRPr="001F45E6" w:rsidRDefault="00B675CB" w:rsidP="001F45E6">
      <w:pPr>
        <w:jc w:val="both"/>
        <w:rPr>
          <w:sz w:val="24"/>
          <w:szCs w:val="24"/>
        </w:rPr>
      </w:pPr>
      <w:proofErr w:type="gramStart"/>
      <w:r w:rsidRPr="001F45E6">
        <w:rPr>
          <w:sz w:val="24"/>
          <w:szCs w:val="24"/>
        </w:rPr>
        <w:t>Težište diplomatskih aktivnosti Ministarstva u 2014.</w:t>
      </w:r>
      <w:proofErr w:type="gramEnd"/>
      <w:r w:rsidRPr="001F45E6">
        <w:rPr>
          <w:sz w:val="24"/>
          <w:szCs w:val="24"/>
        </w:rPr>
        <w:t xml:space="preserve"> </w:t>
      </w:r>
      <w:proofErr w:type="gramStart"/>
      <w:r w:rsidRPr="001F45E6">
        <w:rPr>
          <w:sz w:val="24"/>
          <w:szCs w:val="24"/>
        </w:rPr>
        <w:t>godini</w:t>
      </w:r>
      <w:proofErr w:type="gramEnd"/>
      <w:r w:rsidRPr="001F45E6">
        <w:rPr>
          <w:sz w:val="24"/>
          <w:szCs w:val="24"/>
        </w:rPr>
        <w:t xml:space="preserve"> predstavljali su osnovni orijentiri: </w:t>
      </w:r>
    </w:p>
    <w:p w:rsidR="00B675CB" w:rsidRPr="00F152E3" w:rsidRDefault="00B675CB" w:rsidP="00A330B0">
      <w:pPr>
        <w:pStyle w:val="ListParagraph"/>
        <w:numPr>
          <w:ilvl w:val="0"/>
          <w:numId w:val="82"/>
        </w:numPr>
        <w:jc w:val="both"/>
        <w:rPr>
          <w:sz w:val="24"/>
          <w:szCs w:val="24"/>
        </w:rPr>
      </w:pPr>
      <w:r w:rsidRPr="00F152E3">
        <w:rPr>
          <w:sz w:val="24"/>
          <w:szCs w:val="24"/>
        </w:rPr>
        <w:t>opredjeljenje za stalni politički dijalog,</w:t>
      </w:r>
    </w:p>
    <w:p w:rsidR="00B675CB" w:rsidRPr="00F152E3" w:rsidRDefault="00B675CB" w:rsidP="00A330B0">
      <w:pPr>
        <w:pStyle w:val="ListParagraph"/>
        <w:numPr>
          <w:ilvl w:val="0"/>
          <w:numId w:val="82"/>
        </w:numPr>
        <w:jc w:val="both"/>
        <w:rPr>
          <w:sz w:val="24"/>
          <w:szCs w:val="24"/>
        </w:rPr>
      </w:pPr>
      <w:r w:rsidRPr="00F152E3">
        <w:rPr>
          <w:sz w:val="24"/>
          <w:szCs w:val="24"/>
        </w:rPr>
        <w:t xml:space="preserve">jačanje regionalne suradnje, </w:t>
      </w:r>
    </w:p>
    <w:p w:rsidR="00B675CB" w:rsidRPr="00F152E3" w:rsidRDefault="00B675CB" w:rsidP="00A330B0">
      <w:pPr>
        <w:pStyle w:val="ListParagraph"/>
        <w:numPr>
          <w:ilvl w:val="0"/>
          <w:numId w:val="82"/>
        </w:numPr>
        <w:jc w:val="both"/>
        <w:rPr>
          <w:sz w:val="24"/>
          <w:szCs w:val="24"/>
        </w:rPr>
      </w:pPr>
      <w:r w:rsidRPr="00F152E3">
        <w:rPr>
          <w:sz w:val="24"/>
          <w:szCs w:val="24"/>
        </w:rPr>
        <w:t>doprinos Ministarstva jačanju ekonomskih odnosa Bosne i Hercegovine sa svijetom,</w:t>
      </w:r>
    </w:p>
    <w:p w:rsidR="00B675CB" w:rsidRPr="00F152E3" w:rsidRDefault="00B675CB" w:rsidP="00A330B0">
      <w:pPr>
        <w:pStyle w:val="ListParagraph"/>
        <w:numPr>
          <w:ilvl w:val="0"/>
          <w:numId w:val="82"/>
        </w:numPr>
        <w:jc w:val="both"/>
        <w:rPr>
          <w:sz w:val="24"/>
          <w:szCs w:val="24"/>
        </w:rPr>
      </w:pPr>
      <w:proofErr w:type="gramStart"/>
      <w:r w:rsidRPr="00F152E3">
        <w:rPr>
          <w:sz w:val="24"/>
          <w:szCs w:val="24"/>
        </w:rPr>
        <w:t>ugovorno</w:t>
      </w:r>
      <w:proofErr w:type="gramEnd"/>
      <w:r w:rsidRPr="00F152E3">
        <w:rPr>
          <w:sz w:val="24"/>
          <w:szCs w:val="24"/>
        </w:rPr>
        <w:t xml:space="preserve"> reguliranje odnosa kao finalni rezultat ostalih diplomatskih aktivnosti.</w:t>
      </w:r>
    </w:p>
    <w:p w:rsidR="00B675CB" w:rsidRPr="001F45E6" w:rsidRDefault="00B675CB" w:rsidP="001F45E6">
      <w:pPr>
        <w:jc w:val="both"/>
        <w:rPr>
          <w:sz w:val="24"/>
          <w:szCs w:val="24"/>
        </w:rPr>
      </w:pPr>
      <w:r w:rsidRPr="001F45E6">
        <w:rPr>
          <w:sz w:val="24"/>
          <w:szCs w:val="24"/>
        </w:rPr>
        <w:t xml:space="preserve">Posebnost diplomatskih aktivnosti u izvještajnom razdoblju karakteriziraju dva temeljna događaja: </w:t>
      </w:r>
    </w:p>
    <w:p w:rsidR="00B675CB" w:rsidRPr="001F45E6" w:rsidRDefault="00B675CB" w:rsidP="001F45E6">
      <w:pPr>
        <w:jc w:val="both"/>
        <w:rPr>
          <w:sz w:val="24"/>
          <w:szCs w:val="24"/>
        </w:rPr>
      </w:pPr>
      <w:proofErr w:type="gramStart"/>
      <w:r w:rsidRPr="001F45E6">
        <w:rPr>
          <w:sz w:val="24"/>
          <w:szCs w:val="24"/>
        </w:rPr>
        <w:t>prvi</w:t>
      </w:r>
      <w:proofErr w:type="gramEnd"/>
      <w:r w:rsidRPr="001F45E6">
        <w:rPr>
          <w:sz w:val="24"/>
          <w:szCs w:val="24"/>
        </w:rPr>
        <w:t xml:space="preserve"> – politički – vezan je za novu orijentaciju Eur</w:t>
      </w:r>
      <w:r w:rsidR="00F152E3">
        <w:rPr>
          <w:sz w:val="24"/>
          <w:szCs w:val="24"/>
        </w:rPr>
        <w:t>opske unije u dijalogu s BiHe</w:t>
      </w:r>
      <w:r w:rsidRPr="001F45E6">
        <w:rPr>
          <w:sz w:val="24"/>
          <w:szCs w:val="24"/>
        </w:rPr>
        <w:t xml:space="preserve"> u vezi s njenim europskim putem. </w:t>
      </w:r>
      <w:proofErr w:type="gramStart"/>
      <w:r w:rsidRPr="001F45E6">
        <w:rPr>
          <w:sz w:val="24"/>
          <w:szCs w:val="24"/>
        </w:rPr>
        <w:t>Ova promjena nužno je tražila odgovarajuću političku i diplomatsku re</w:t>
      </w:r>
      <w:r w:rsidR="00F152E3">
        <w:rPr>
          <w:sz w:val="24"/>
          <w:szCs w:val="24"/>
        </w:rPr>
        <w:t>akciju BiH</w:t>
      </w:r>
      <w:r w:rsidRPr="001F45E6">
        <w:rPr>
          <w:sz w:val="24"/>
          <w:szCs w:val="24"/>
        </w:rPr>
        <w:t>.</w:t>
      </w:r>
      <w:proofErr w:type="gramEnd"/>
      <w:r w:rsidRPr="001F45E6">
        <w:rPr>
          <w:sz w:val="24"/>
          <w:szCs w:val="24"/>
        </w:rPr>
        <w:t xml:space="preserve"> Ovo izvješće svjedoči o naporima bosanskohercegovačke diplomacije da primjereno odgovori </w:t>
      </w:r>
      <w:proofErr w:type="gramStart"/>
      <w:r w:rsidRPr="001F45E6">
        <w:rPr>
          <w:sz w:val="24"/>
          <w:szCs w:val="24"/>
        </w:rPr>
        <w:t>na</w:t>
      </w:r>
      <w:proofErr w:type="gramEnd"/>
      <w:r w:rsidRPr="001F45E6">
        <w:rPr>
          <w:sz w:val="24"/>
          <w:szCs w:val="24"/>
        </w:rPr>
        <w:t xml:space="preserve"> novi izazov iz sjedišta EU.</w:t>
      </w:r>
    </w:p>
    <w:p w:rsidR="00B675CB" w:rsidRPr="001F45E6" w:rsidRDefault="00B675CB" w:rsidP="001F45E6">
      <w:pPr>
        <w:jc w:val="both"/>
        <w:rPr>
          <w:sz w:val="24"/>
          <w:szCs w:val="24"/>
        </w:rPr>
      </w:pPr>
      <w:r w:rsidRPr="001F45E6">
        <w:rPr>
          <w:sz w:val="24"/>
          <w:szCs w:val="24"/>
        </w:rPr>
        <w:t xml:space="preserve">Drugi temeljni događaj vezan je za reakciju državnog diplomatskog servisa </w:t>
      </w:r>
      <w:proofErr w:type="gramStart"/>
      <w:r w:rsidRPr="001F45E6">
        <w:rPr>
          <w:sz w:val="24"/>
          <w:szCs w:val="24"/>
        </w:rPr>
        <w:t>na</w:t>
      </w:r>
      <w:proofErr w:type="gramEnd"/>
      <w:r w:rsidRPr="001F45E6">
        <w:rPr>
          <w:sz w:val="24"/>
          <w:szCs w:val="24"/>
        </w:rPr>
        <w:t xml:space="preserve"> katastrofalne poplave u svibnju 2014. </w:t>
      </w:r>
      <w:proofErr w:type="gramStart"/>
      <w:r w:rsidRPr="001F45E6">
        <w:rPr>
          <w:sz w:val="24"/>
          <w:szCs w:val="24"/>
        </w:rPr>
        <w:t>godine</w:t>
      </w:r>
      <w:proofErr w:type="gramEnd"/>
      <w:r w:rsidRPr="001F45E6">
        <w:rPr>
          <w:sz w:val="24"/>
          <w:szCs w:val="24"/>
        </w:rPr>
        <w:t>, posebno u vezi s koordiniranjem međunarodne pomoći, te poslovima koordinacije svih institucija i svih razina</w:t>
      </w:r>
      <w:r w:rsidR="00F152E3">
        <w:rPr>
          <w:sz w:val="24"/>
          <w:szCs w:val="24"/>
        </w:rPr>
        <w:t xml:space="preserve"> vlasti BiH</w:t>
      </w:r>
      <w:r w:rsidRPr="001F45E6">
        <w:rPr>
          <w:sz w:val="24"/>
          <w:szCs w:val="24"/>
        </w:rPr>
        <w:t xml:space="preserve"> u pripremi za donatorsku konferenciju u Bruxellesu.</w:t>
      </w:r>
    </w:p>
    <w:p w:rsidR="00B675CB" w:rsidRPr="001F45E6" w:rsidRDefault="00B675CB" w:rsidP="001F45E6">
      <w:pPr>
        <w:jc w:val="both"/>
        <w:rPr>
          <w:sz w:val="24"/>
          <w:szCs w:val="24"/>
        </w:rPr>
      </w:pPr>
      <w:r w:rsidRPr="001F45E6">
        <w:rPr>
          <w:bCs/>
          <w:sz w:val="24"/>
          <w:szCs w:val="24"/>
          <w:lang w:eastAsia="bs-Latn-BA"/>
        </w:rPr>
        <w:t xml:space="preserve">Kroz suradnju s institucijama u </w:t>
      </w:r>
      <w:r w:rsidR="007844EF">
        <w:rPr>
          <w:sz w:val="24"/>
          <w:szCs w:val="24"/>
        </w:rPr>
        <w:t>BiH</w:t>
      </w:r>
      <w:r w:rsidRPr="001F45E6">
        <w:rPr>
          <w:bCs/>
          <w:sz w:val="24"/>
          <w:szCs w:val="24"/>
          <w:lang w:eastAsia="bs-Latn-BA"/>
        </w:rPr>
        <w:t>, prvenstveno s Vanjskotrgovi</w:t>
      </w:r>
      <w:r w:rsidR="00F152E3">
        <w:rPr>
          <w:bCs/>
          <w:sz w:val="24"/>
          <w:szCs w:val="24"/>
          <w:lang w:eastAsia="bs-Latn-BA"/>
        </w:rPr>
        <w:t xml:space="preserve">nskom komorom i </w:t>
      </w:r>
      <w:r w:rsidRPr="001F45E6">
        <w:rPr>
          <w:bCs/>
          <w:sz w:val="24"/>
          <w:szCs w:val="24"/>
          <w:lang w:eastAsia="bs-Latn-BA"/>
        </w:rPr>
        <w:t xml:space="preserve">komunikaciju s diplomatsko-konzularnim predstavništvima </w:t>
      </w:r>
      <w:r w:rsidRPr="001F45E6">
        <w:rPr>
          <w:sz w:val="24"/>
          <w:szCs w:val="24"/>
        </w:rPr>
        <w:t>Bosne i Hercegovine</w:t>
      </w:r>
      <w:r w:rsidRPr="001F45E6">
        <w:rPr>
          <w:bCs/>
          <w:sz w:val="24"/>
          <w:szCs w:val="24"/>
          <w:lang w:eastAsia="bs-Latn-BA"/>
        </w:rPr>
        <w:t xml:space="preserve">, nastojalo se osigurati učešće kompanija iz </w:t>
      </w:r>
      <w:r w:rsidR="00F152E3">
        <w:rPr>
          <w:sz w:val="24"/>
          <w:szCs w:val="24"/>
        </w:rPr>
        <w:t>BiH</w:t>
      </w:r>
      <w:r w:rsidRPr="001F45E6">
        <w:rPr>
          <w:bCs/>
          <w:sz w:val="24"/>
          <w:szCs w:val="24"/>
          <w:lang w:eastAsia="bs-Latn-BA"/>
        </w:rPr>
        <w:t xml:space="preserve"> </w:t>
      </w:r>
      <w:proofErr w:type="gramStart"/>
      <w:r w:rsidRPr="001F45E6">
        <w:rPr>
          <w:bCs/>
          <w:sz w:val="24"/>
          <w:szCs w:val="24"/>
          <w:lang w:eastAsia="bs-Latn-BA"/>
        </w:rPr>
        <w:t>na</w:t>
      </w:r>
      <w:proofErr w:type="gramEnd"/>
      <w:r w:rsidRPr="001F45E6">
        <w:rPr>
          <w:bCs/>
          <w:sz w:val="24"/>
          <w:szCs w:val="24"/>
          <w:lang w:eastAsia="bs-Latn-BA"/>
        </w:rPr>
        <w:t xml:space="preserve"> sajmovima širom svijeta, posebno specijaliziranim.</w:t>
      </w:r>
    </w:p>
    <w:p w:rsidR="00B675CB" w:rsidRPr="001F45E6" w:rsidRDefault="00B675CB" w:rsidP="001F45E6">
      <w:pPr>
        <w:jc w:val="both"/>
        <w:rPr>
          <w:sz w:val="24"/>
          <w:szCs w:val="24"/>
        </w:rPr>
      </w:pPr>
      <w:proofErr w:type="gramStart"/>
      <w:r w:rsidRPr="001F45E6">
        <w:rPr>
          <w:sz w:val="24"/>
          <w:szCs w:val="24"/>
        </w:rPr>
        <w:t>Proaktivan angažman Ministarstva u zaštiti interesa naših građana izvan zemlje pokazan je tijekom Svjetskog nogometnog prvenstva u Brazilu kada je privremeno otvoren konzularni ured Bosne i Hercegovine u Rio de Janeiru.</w:t>
      </w:r>
      <w:proofErr w:type="gramEnd"/>
    </w:p>
    <w:p w:rsidR="00B675CB" w:rsidRPr="001F45E6" w:rsidRDefault="00B675CB" w:rsidP="001F45E6">
      <w:pPr>
        <w:jc w:val="both"/>
        <w:rPr>
          <w:sz w:val="24"/>
          <w:szCs w:val="24"/>
        </w:rPr>
      </w:pPr>
      <w:proofErr w:type="gramStart"/>
      <w:r w:rsidRPr="001F45E6">
        <w:rPr>
          <w:sz w:val="24"/>
          <w:szCs w:val="24"/>
        </w:rPr>
        <w:t xml:space="preserve">U oblasti </w:t>
      </w:r>
      <w:r w:rsidRPr="00F152E3">
        <w:rPr>
          <w:sz w:val="24"/>
          <w:szCs w:val="24"/>
        </w:rPr>
        <w:t>pravnih i kadrovskih poslova</w:t>
      </w:r>
      <w:r w:rsidRPr="001F45E6">
        <w:rPr>
          <w:sz w:val="24"/>
          <w:szCs w:val="24"/>
        </w:rPr>
        <w:t xml:space="preserve"> osigurana je blagovremena izrada akata koji su neophodni za nesmetano djelovanje Ministarstva.</w:t>
      </w:r>
      <w:proofErr w:type="gramEnd"/>
      <w:r w:rsidRPr="001F45E6">
        <w:rPr>
          <w:sz w:val="24"/>
          <w:szCs w:val="24"/>
        </w:rPr>
        <w:t xml:space="preserve"> Prema planiranim aktivnostima, redovno i blagovremeno, a u skladu s odredbama Zakona o upravnom postupku, rješavani su svi zaprimljeni upravni akti, </w:t>
      </w:r>
      <w:proofErr w:type="gramStart"/>
      <w:r w:rsidRPr="001F45E6">
        <w:rPr>
          <w:sz w:val="24"/>
          <w:szCs w:val="24"/>
        </w:rPr>
        <w:t>te</w:t>
      </w:r>
      <w:proofErr w:type="gramEnd"/>
      <w:r w:rsidRPr="001F45E6">
        <w:rPr>
          <w:sz w:val="24"/>
          <w:szCs w:val="24"/>
        </w:rPr>
        <w:t xml:space="preserve"> su redovno i svakodnevno obavljani svi poslovi iz oblasti radnopravnih odnosa. </w:t>
      </w:r>
      <w:proofErr w:type="gramStart"/>
      <w:r w:rsidRPr="001F45E6">
        <w:rPr>
          <w:sz w:val="24"/>
          <w:szCs w:val="24"/>
        </w:rPr>
        <w:t>Pozitivnim pravnim propisima, zaprimljeno je i riješeno preko 2600 akata različitog sadržaja.</w:t>
      </w:r>
      <w:proofErr w:type="gramEnd"/>
      <w:r w:rsidRPr="001F45E6">
        <w:rPr>
          <w:sz w:val="24"/>
          <w:szCs w:val="24"/>
        </w:rPr>
        <w:t xml:space="preserve"> </w:t>
      </w:r>
      <w:proofErr w:type="gramStart"/>
      <w:r w:rsidRPr="001F45E6">
        <w:rPr>
          <w:sz w:val="24"/>
          <w:szCs w:val="24"/>
        </w:rPr>
        <w:t>U rujnu 2014.</w:t>
      </w:r>
      <w:proofErr w:type="gramEnd"/>
      <w:r w:rsidRPr="001F45E6">
        <w:rPr>
          <w:sz w:val="24"/>
          <w:szCs w:val="24"/>
        </w:rPr>
        <w:t xml:space="preserve"> </w:t>
      </w:r>
      <w:proofErr w:type="gramStart"/>
      <w:r w:rsidRPr="001F45E6">
        <w:rPr>
          <w:sz w:val="24"/>
          <w:szCs w:val="24"/>
        </w:rPr>
        <w:t>godine</w:t>
      </w:r>
      <w:proofErr w:type="gramEnd"/>
      <w:r w:rsidRPr="001F45E6">
        <w:rPr>
          <w:sz w:val="24"/>
          <w:szCs w:val="24"/>
        </w:rPr>
        <w:t xml:space="preserve"> na sjednici VM usvojen je</w:t>
      </w:r>
      <w:r w:rsidRPr="001F45E6">
        <w:rPr>
          <w:color w:val="0C0C0E"/>
          <w:sz w:val="24"/>
          <w:szCs w:val="24"/>
        </w:rPr>
        <w:t xml:space="preserve"> Prijedlog pravilnika o izmjenama Pravilnika o plać</w:t>
      </w:r>
      <w:r w:rsidR="007844EF">
        <w:rPr>
          <w:color w:val="0C0C0E"/>
          <w:sz w:val="24"/>
          <w:szCs w:val="24"/>
        </w:rPr>
        <w:t>ama,</w:t>
      </w:r>
      <w:r w:rsidRPr="001F45E6">
        <w:rPr>
          <w:color w:val="0C0C0E"/>
          <w:sz w:val="24"/>
          <w:szCs w:val="24"/>
        </w:rPr>
        <w:t xml:space="preserve"> dodacima i naknadama osoblja u diplomatsko</w:t>
      </w:r>
      <w:r w:rsidR="007844EF">
        <w:rPr>
          <w:color w:val="0C0C0E"/>
          <w:sz w:val="24"/>
          <w:szCs w:val="24"/>
        </w:rPr>
        <w:t>-konzularnim predstavništvima BiH</w:t>
      </w:r>
      <w:r w:rsidRPr="001F45E6">
        <w:rPr>
          <w:color w:val="0C0C0E"/>
          <w:sz w:val="24"/>
          <w:szCs w:val="24"/>
        </w:rPr>
        <w:t xml:space="preserve"> kojom izmjenom je postignuta racionalizacija i smanjenje troškova naknade za preseljenje osobama koje odlaze na službu u diplomatsko-konzularna predstavništva Bosne i Hercegovine.</w:t>
      </w:r>
    </w:p>
    <w:p w:rsidR="00B675CB" w:rsidRPr="001F45E6" w:rsidRDefault="007844EF" w:rsidP="001F45E6">
      <w:pPr>
        <w:jc w:val="both"/>
        <w:rPr>
          <w:sz w:val="24"/>
          <w:szCs w:val="24"/>
        </w:rPr>
      </w:pPr>
      <w:proofErr w:type="gramStart"/>
      <w:r>
        <w:rPr>
          <w:sz w:val="24"/>
          <w:szCs w:val="24"/>
        </w:rPr>
        <w:t xml:space="preserve">U cilju usklađivanja </w:t>
      </w:r>
      <w:r w:rsidR="00B675CB" w:rsidRPr="001F45E6">
        <w:rPr>
          <w:sz w:val="24"/>
          <w:szCs w:val="24"/>
        </w:rPr>
        <w:t>Pravilnika o unutarnjoj organizaciji radnih mjesta u Ministarstvu vanjskih poslova s odlukama Vijeća ministara iz travnja mjeseca 2013.</w:t>
      </w:r>
      <w:proofErr w:type="gramEnd"/>
      <w:r w:rsidR="00B675CB" w:rsidRPr="001F45E6">
        <w:rPr>
          <w:sz w:val="24"/>
          <w:szCs w:val="24"/>
        </w:rPr>
        <w:t xml:space="preserve"> </w:t>
      </w:r>
      <w:proofErr w:type="gramStart"/>
      <w:r w:rsidR="00B675CB" w:rsidRPr="001F45E6">
        <w:rPr>
          <w:sz w:val="24"/>
          <w:szCs w:val="24"/>
        </w:rPr>
        <w:t>godine</w:t>
      </w:r>
      <w:proofErr w:type="gramEnd"/>
      <w:r w:rsidR="00B675CB" w:rsidRPr="001F45E6">
        <w:rPr>
          <w:sz w:val="24"/>
          <w:szCs w:val="24"/>
        </w:rPr>
        <w:t>, Ministarstvo je na mišljenje Ministarstvu pravde dostavio Prijedlog opisa poslova radnih mjesta. U izvještajnom razdoblju, a u cilju primjene pr</w:t>
      </w:r>
      <w:r w:rsidR="00602FE1">
        <w:rPr>
          <w:sz w:val="24"/>
          <w:szCs w:val="24"/>
        </w:rPr>
        <w:t>avilnika Vijeća ministara BiH</w:t>
      </w:r>
      <w:r w:rsidR="00B675CB" w:rsidRPr="001F45E6">
        <w:rPr>
          <w:sz w:val="24"/>
          <w:szCs w:val="24"/>
        </w:rPr>
        <w:t>,</w:t>
      </w:r>
      <w:r>
        <w:rPr>
          <w:sz w:val="24"/>
          <w:szCs w:val="24"/>
        </w:rPr>
        <w:t xml:space="preserve"> doneseni su: Prijedlog </w:t>
      </w:r>
      <w:r w:rsidR="00B675CB" w:rsidRPr="001F45E6">
        <w:rPr>
          <w:sz w:val="24"/>
          <w:szCs w:val="24"/>
        </w:rPr>
        <w:t xml:space="preserve">odluke o načinu korištenja službenih telefona u Ministarstvu, Prijedlog odluke o načinu korištenja službenih vozila, disciplinskoj odgovornosti za nastalu štetu </w:t>
      </w:r>
      <w:proofErr w:type="gramStart"/>
      <w:r w:rsidR="00B675CB" w:rsidRPr="001F45E6">
        <w:rPr>
          <w:sz w:val="24"/>
          <w:szCs w:val="24"/>
        </w:rPr>
        <w:t>na</w:t>
      </w:r>
      <w:proofErr w:type="gramEnd"/>
      <w:r w:rsidR="00B675CB" w:rsidRPr="001F45E6">
        <w:rPr>
          <w:sz w:val="24"/>
          <w:szCs w:val="24"/>
        </w:rPr>
        <w:t xml:space="preserve"> službenom vozilu i Prijedlog odluke o korištenju reprezentacije u Ministarstvu, kao </w:t>
      </w:r>
      <w:r>
        <w:rPr>
          <w:sz w:val="24"/>
          <w:szCs w:val="24"/>
        </w:rPr>
        <w:t xml:space="preserve">i niz drugih odluka i </w:t>
      </w:r>
      <w:r w:rsidR="00B675CB" w:rsidRPr="001F45E6">
        <w:rPr>
          <w:sz w:val="24"/>
          <w:szCs w:val="24"/>
        </w:rPr>
        <w:t>uputa.</w:t>
      </w:r>
    </w:p>
    <w:p w:rsidR="00B675CB" w:rsidRPr="001F45E6" w:rsidRDefault="00B675CB" w:rsidP="001F45E6">
      <w:pPr>
        <w:jc w:val="both"/>
        <w:rPr>
          <w:sz w:val="24"/>
          <w:szCs w:val="24"/>
        </w:rPr>
      </w:pPr>
      <w:proofErr w:type="gramStart"/>
      <w:r w:rsidRPr="001F45E6">
        <w:rPr>
          <w:sz w:val="24"/>
          <w:szCs w:val="24"/>
        </w:rPr>
        <w:t xml:space="preserve">U oblasti </w:t>
      </w:r>
      <w:r w:rsidRPr="007844EF">
        <w:rPr>
          <w:sz w:val="24"/>
          <w:szCs w:val="24"/>
        </w:rPr>
        <w:t>općih poslova, arhive i pisarnice</w:t>
      </w:r>
      <w:r w:rsidRPr="001F45E6">
        <w:rPr>
          <w:sz w:val="24"/>
          <w:szCs w:val="24"/>
        </w:rPr>
        <w:t xml:space="preserve"> upućeno je niz instrukcija i pravilnika o primjeni propisa iz oblasti uredskog i arhivskog poslovanja, o načinu postupanja </w:t>
      </w:r>
      <w:r w:rsidR="007844EF">
        <w:rPr>
          <w:sz w:val="24"/>
          <w:szCs w:val="24"/>
        </w:rPr>
        <w:t>s registraturnom</w:t>
      </w:r>
      <w:r w:rsidRPr="001F45E6">
        <w:rPr>
          <w:sz w:val="24"/>
          <w:szCs w:val="24"/>
        </w:rPr>
        <w:t xml:space="preserve"> i arhivskom građom prema D</w:t>
      </w:r>
      <w:r w:rsidR="007844EF">
        <w:rPr>
          <w:sz w:val="24"/>
          <w:szCs w:val="24"/>
        </w:rPr>
        <w:t>KP B</w:t>
      </w:r>
      <w:r w:rsidRPr="001F45E6">
        <w:rPr>
          <w:sz w:val="24"/>
          <w:szCs w:val="24"/>
        </w:rPr>
        <w:t xml:space="preserve">i Hercegovine u cilju </w:t>
      </w:r>
      <w:r w:rsidR="007844EF">
        <w:rPr>
          <w:sz w:val="24"/>
          <w:szCs w:val="24"/>
        </w:rPr>
        <w:t>provođenja zakonske regulative.</w:t>
      </w:r>
      <w:proofErr w:type="gramEnd"/>
    </w:p>
    <w:p w:rsidR="00B675CB" w:rsidRPr="001F45E6" w:rsidRDefault="00B675CB" w:rsidP="001F45E6">
      <w:pPr>
        <w:jc w:val="both"/>
        <w:rPr>
          <w:sz w:val="24"/>
          <w:szCs w:val="24"/>
        </w:rPr>
      </w:pPr>
      <w:proofErr w:type="gramStart"/>
      <w:r w:rsidRPr="001F45E6">
        <w:rPr>
          <w:sz w:val="24"/>
          <w:szCs w:val="24"/>
        </w:rPr>
        <w:t xml:space="preserve">U oblasti </w:t>
      </w:r>
      <w:r w:rsidRPr="007559E4">
        <w:rPr>
          <w:sz w:val="24"/>
          <w:szCs w:val="24"/>
        </w:rPr>
        <w:t>javnih nabava</w:t>
      </w:r>
      <w:r w:rsidRPr="001F45E6">
        <w:rPr>
          <w:b/>
          <w:sz w:val="24"/>
          <w:szCs w:val="24"/>
        </w:rPr>
        <w:t>,</w:t>
      </w:r>
      <w:r w:rsidR="007844EF">
        <w:rPr>
          <w:sz w:val="24"/>
          <w:szCs w:val="24"/>
        </w:rPr>
        <w:t xml:space="preserve"> prema usvojenom </w:t>
      </w:r>
      <w:r w:rsidRPr="001F45E6">
        <w:rPr>
          <w:sz w:val="24"/>
          <w:szCs w:val="24"/>
        </w:rPr>
        <w:t>proračunu za 2014.</w:t>
      </w:r>
      <w:proofErr w:type="gramEnd"/>
      <w:r w:rsidRPr="001F45E6">
        <w:rPr>
          <w:sz w:val="24"/>
          <w:szCs w:val="24"/>
        </w:rPr>
        <w:t xml:space="preserve"> </w:t>
      </w:r>
      <w:proofErr w:type="gramStart"/>
      <w:r w:rsidRPr="001F45E6">
        <w:rPr>
          <w:sz w:val="24"/>
          <w:szCs w:val="24"/>
        </w:rPr>
        <w:t>godinu</w:t>
      </w:r>
      <w:proofErr w:type="gramEnd"/>
      <w:r w:rsidRPr="001F45E6">
        <w:rPr>
          <w:sz w:val="24"/>
          <w:szCs w:val="24"/>
        </w:rPr>
        <w:t>, utrošak sredstava koji treba proći procedure JN iznosi cca 2.087.420 KM, od čeg</w:t>
      </w:r>
      <w:r w:rsidR="007559E4">
        <w:rPr>
          <w:sz w:val="24"/>
          <w:szCs w:val="24"/>
        </w:rPr>
        <w:t xml:space="preserve">a su tekući izdaci </w:t>
      </w:r>
      <w:r w:rsidRPr="001F45E6">
        <w:rPr>
          <w:sz w:val="24"/>
          <w:szCs w:val="24"/>
        </w:rPr>
        <w:t>1</w:t>
      </w:r>
      <w:r w:rsidR="007559E4">
        <w:rPr>
          <w:sz w:val="24"/>
          <w:szCs w:val="24"/>
        </w:rPr>
        <w:t xml:space="preserve">.182.246 KM i kapitalni izdaci </w:t>
      </w:r>
      <w:r w:rsidRPr="001F45E6">
        <w:rPr>
          <w:sz w:val="24"/>
          <w:szCs w:val="24"/>
        </w:rPr>
        <w:t>905.174 KM. U tijeku 2014. godine provedeno je ukupno 65 postupaka JN u skladu sa ZOJN, a ukupna vrijednost zaključenih ugovora iznosi 1.409.638 KM. Vrijednost nabava koje su provedene kroz otvoreni, konkurentski, ograničeni ili pregovarački postupak iznosi 1.365.914 KM ili 97%</w:t>
      </w:r>
      <w:r w:rsidR="007559E4">
        <w:rPr>
          <w:sz w:val="24"/>
          <w:szCs w:val="24"/>
        </w:rPr>
        <w:t xml:space="preserve">, </w:t>
      </w:r>
      <w:r w:rsidRPr="001F45E6">
        <w:rPr>
          <w:sz w:val="24"/>
          <w:szCs w:val="24"/>
        </w:rPr>
        <w:t xml:space="preserve">a vrijednost nabava kroz direktni sporazum iznosi 43.724 KM ili 3%. </w:t>
      </w:r>
      <w:proofErr w:type="gramStart"/>
      <w:r w:rsidRPr="001F45E6">
        <w:rPr>
          <w:sz w:val="24"/>
          <w:szCs w:val="24"/>
        </w:rPr>
        <w:t>Putem direktnih sporazuma vršene su s</w:t>
      </w:r>
      <w:r w:rsidR="007559E4">
        <w:rPr>
          <w:sz w:val="24"/>
          <w:szCs w:val="24"/>
        </w:rPr>
        <w:t xml:space="preserve">amo neophodne i hitne nabave i </w:t>
      </w:r>
      <w:r w:rsidRPr="001F45E6">
        <w:rPr>
          <w:sz w:val="24"/>
          <w:szCs w:val="24"/>
        </w:rPr>
        <w:t>nabave za koje se znalo da neće biti ponovljene.</w:t>
      </w:r>
      <w:proofErr w:type="gramEnd"/>
    </w:p>
    <w:p w:rsidR="00B675CB" w:rsidRPr="001F45E6" w:rsidRDefault="00B675CB" w:rsidP="001F45E6">
      <w:pPr>
        <w:jc w:val="both"/>
        <w:rPr>
          <w:sz w:val="24"/>
          <w:szCs w:val="24"/>
        </w:rPr>
      </w:pPr>
      <w:proofErr w:type="gramStart"/>
      <w:r w:rsidRPr="001F45E6">
        <w:rPr>
          <w:sz w:val="24"/>
          <w:szCs w:val="24"/>
        </w:rPr>
        <w:t xml:space="preserve">U oblasti </w:t>
      </w:r>
      <w:r w:rsidRPr="007559E4">
        <w:rPr>
          <w:sz w:val="24"/>
          <w:szCs w:val="24"/>
        </w:rPr>
        <w:t xml:space="preserve">financija </w:t>
      </w:r>
      <w:r w:rsidRPr="001F45E6">
        <w:rPr>
          <w:sz w:val="24"/>
          <w:szCs w:val="24"/>
        </w:rPr>
        <w:t>u tijeku 2014.</w:t>
      </w:r>
      <w:proofErr w:type="gramEnd"/>
      <w:r w:rsidRPr="001F45E6">
        <w:rPr>
          <w:sz w:val="24"/>
          <w:szCs w:val="24"/>
        </w:rPr>
        <w:t xml:space="preserve"> </w:t>
      </w:r>
      <w:proofErr w:type="gramStart"/>
      <w:r w:rsidRPr="001F45E6">
        <w:rPr>
          <w:sz w:val="24"/>
          <w:szCs w:val="24"/>
        </w:rPr>
        <w:t>godine</w:t>
      </w:r>
      <w:proofErr w:type="gramEnd"/>
      <w:r w:rsidRPr="001F45E6">
        <w:rPr>
          <w:sz w:val="24"/>
          <w:szCs w:val="24"/>
        </w:rPr>
        <w:t xml:space="preserve"> sačinjeno je godišnje financijsko izvješće Ministarstva vanjskih</w:t>
      </w:r>
      <w:r w:rsidR="007559E4">
        <w:rPr>
          <w:sz w:val="24"/>
          <w:szCs w:val="24"/>
        </w:rPr>
        <w:t xml:space="preserve"> poslova BiH</w:t>
      </w:r>
      <w:r w:rsidRPr="001F45E6">
        <w:rPr>
          <w:sz w:val="24"/>
          <w:szCs w:val="24"/>
        </w:rPr>
        <w:t xml:space="preserve"> za 2013. </w:t>
      </w:r>
      <w:proofErr w:type="gramStart"/>
      <w:r w:rsidRPr="001F45E6">
        <w:rPr>
          <w:sz w:val="24"/>
          <w:szCs w:val="24"/>
        </w:rPr>
        <w:t>godinu</w:t>
      </w:r>
      <w:proofErr w:type="gramEnd"/>
      <w:r w:rsidRPr="001F45E6">
        <w:rPr>
          <w:sz w:val="24"/>
          <w:szCs w:val="24"/>
        </w:rPr>
        <w:t xml:space="preserve"> i u zakonskom roku dostavljeni propisani obrasci Ministarstvu financija i trezora; izvršena koordinacija godišnjeg popisa sredstava i obveza za Ministarstvo vanjskih poslova za 2013. </w:t>
      </w:r>
      <w:proofErr w:type="gramStart"/>
      <w:r w:rsidRPr="001F45E6">
        <w:rPr>
          <w:sz w:val="24"/>
          <w:szCs w:val="24"/>
        </w:rPr>
        <w:t>i</w:t>
      </w:r>
      <w:proofErr w:type="gramEnd"/>
      <w:r w:rsidRPr="001F45E6">
        <w:rPr>
          <w:sz w:val="24"/>
          <w:szCs w:val="24"/>
        </w:rPr>
        <w:t xml:space="preserve"> pripremne radnje za popis 2014. </w:t>
      </w:r>
      <w:proofErr w:type="gramStart"/>
      <w:r w:rsidRPr="001F45E6">
        <w:rPr>
          <w:sz w:val="24"/>
          <w:szCs w:val="24"/>
        </w:rPr>
        <w:t>godine</w:t>
      </w:r>
      <w:proofErr w:type="gramEnd"/>
      <w:r w:rsidRPr="001F45E6">
        <w:rPr>
          <w:sz w:val="24"/>
          <w:szCs w:val="24"/>
        </w:rPr>
        <w:t>; izvršena je priprema dokumentacije, izrađena razna izvješća i pregledi prema zahtjevima Ured</w:t>
      </w:r>
      <w:r w:rsidR="007559E4">
        <w:rPr>
          <w:sz w:val="24"/>
          <w:szCs w:val="24"/>
        </w:rPr>
        <w:t>a za reviziju institucija BiH</w:t>
      </w:r>
      <w:r w:rsidRPr="001F45E6">
        <w:rPr>
          <w:sz w:val="24"/>
          <w:szCs w:val="24"/>
        </w:rPr>
        <w:t xml:space="preserve"> radi obavljanja godišnje revizije za 2013. </w:t>
      </w:r>
      <w:proofErr w:type="gramStart"/>
      <w:r w:rsidRPr="001F45E6">
        <w:rPr>
          <w:sz w:val="24"/>
          <w:szCs w:val="24"/>
        </w:rPr>
        <w:t>godinu</w:t>
      </w:r>
      <w:proofErr w:type="gramEnd"/>
      <w:r w:rsidRPr="001F45E6">
        <w:rPr>
          <w:sz w:val="24"/>
          <w:szCs w:val="24"/>
        </w:rPr>
        <w:t xml:space="preserve"> i predrevizije za 2014.</w:t>
      </w:r>
    </w:p>
    <w:p w:rsidR="00B675CB" w:rsidRPr="007559E4" w:rsidRDefault="00B675CB" w:rsidP="001F45E6">
      <w:pPr>
        <w:jc w:val="both"/>
        <w:rPr>
          <w:sz w:val="24"/>
          <w:szCs w:val="24"/>
        </w:rPr>
      </w:pPr>
      <w:proofErr w:type="gramStart"/>
      <w:r w:rsidRPr="001F45E6">
        <w:rPr>
          <w:sz w:val="24"/>
          <w:szCs w:val="24"/>
        </w:rPr>
        <w:t>Nastavljena je realizacija započetih projekata iz 2013.</w:t>
      </w:r>
      <w:proofErr w:type="gramEnd"/>
      <w:r w:rsidRPr="001F45E6">
        <w:rPr>
          <w:sz w:val="24"/>
          <w:szCs w:val="24"/>
        </w:rPr>
        <w:t xml:space="preserve"> </w:t>
      </w:r>
      <w:proofErr w:type="gramStart"/>
      <w:r w:rsidRPr="001F45E6">
        <w:rPr>
          <w:sz w:val="24"/>
          <w:szCs w:val="24"/>
        </w:rPr>
        <w:t>godine</w:t>
      </w:r>
      <w:proofErr w:type="gramEnd"/>
      <w:r w:rsidRPr="001F45E6">
        <w:rPr>
          <w:sz w:val="24"/>
          <w:szCs w:val="24"/>
        </w:rPr>
        <w:t xml:space="preserve"> u oblasti </w:t>
      </w:r>
      <w:r w:rsidRPr="007559E4">
        <w:rPr>
          <w:sz w:val="24"/>
          <w:szCs w:val="24"/>
        </w:rPr>
        <w:t>informacijsko- poslovnog okruženja.</w:t>
      </w:r>
      <w:r w:rsidRPr="001F45E6">
        <w:rPr>
          <w:sz w:val="24"/>
          <w:szCs w:val="24"/>
        </w:rPr>
        <w:t xml:space="preserve"> </w:t>
      </w:r>
      <w:proofErr w:type="gramStart"/>
      <w:r w:rsidRPr="001F45E6">
        <w:rPr>
          <w:sz w:val="24"/>
          <w:szCs w:val="24"/>
        </w:rPr>
        <w:t>Instalirana akvizicija biometrijskih podataka za rad u off-line modu u DKP-ima koji imaju mobilnu biometrijsku stanicu.</w:t>
      </w:r>
      <w:proofErr w:type="gramEnd"/>
      <w:r w:rsidRPr="001F45E6">
        <w:rPr>
          <w:sz w:val="24"/>
          <w:szCs w:val="24"/>
        </w:rPr>
        <w:t xml:space="preserve"> Postavljena je privremena mobilna biometrijska stanica u Bra</w:t>
      </w:r>
      <w:r w:rsidR="009F4147">
        <w:rPr>
          <w:sz w:val="24"/>
          <w:szCs w:val="24"/>
        </w:rPr>
        <w:t>zilu za podršku građanima BiH</w:t>
      </w:r>
      <w:r w:rsidRPr="001F45E6">
        <w:rPr>
          <w:sz w:val="24"/>
          <w:szCs w:val="24"/>
        </w:rPr>
        <w:t xml:space="preserve"> koji su odlazili </w:t>
      </w:r>
      <w:proofErr w:type="gramStart"/>
      <w:r w:rsidRPr="001F45E6">
        <w:rPr>
          <w:sz w:val="24"/>
          <w:szCs w:val="24"/>
        </w:rPr>
        <w:t>na</w:t>
      </w:r>
      <w:proofErr w:type="gramEnd"/>
      <w:r w:rsidRPr="001F45E6">
        <w:rPr>
          <w:sz w:val="24"/>
          <w:szCs w:val="24"/>
        </w:rPr>
        <w:t xml:space="preserve"> svjetsko nogometno prvenstvo. </w:t>
      </w:r>
      <w:proofErr w:type="gramStart"/>
      <w:r w:rsidRPr="001F45E6">
        <w:rPr>
          <w:sz w:val="24"/>
          <w:szCs w:val="24"/>
        </w:rPr>
        <w:t>Nastavljena je implementacija i održavan</w:t>
      </w:r>
      <w:r w:rsidR="007559E4">
        <w:rPr>
          <w:sz w:val="24"/>
          <w:szCs w:val="24"/>
        </w:rPr>
        <w:t>je</w:t>
      </w:r>
      <w:r w:rsidRPr="001F45E6">
        <w:rPr>
          <w:sz w:val="24"/>
          <w:szCs w:val="24"/>
        </w:rPr>
        <w:t xml:space="preserve"> Sustava upravljanja dokumentima u Ministarstvu vanjsk</w:t>
      </w:r>
      <w:r w:rsidR="00602FE1">
        <w:rPr>
          <w:sz w:val="24"/>
          <w:szCs w:val="24"/>
        </w:rPr>
        <w:t>ih poslova BiH</w:t>
      </w:r>
      <w:r w:rsidR="007559E4">
        <w:rPr>
          <w:sz w:val="24"/>
          <w:szCs w:val="24"/>
        </w:rPr>
        <w:t>,</w:t>
      </w:r>
      <w:r w:rsidRPr="001F45E6">
        <w:rPr>
          <w:sz w:val="24"/>
          <w:szCs w:val="24"/>
        </w:rPr>
        <w:t xml:space="preserve"> </w:t>
      </w:r>
      <w:r w:rsidRPr="001F45E6">
        <w:rPr>
          <w:b/>
          <w:i/>
          <w:sz w:val="24"/>
          <w:szCs w:val="24"/>
        </w:rPr>
        <w:t xml:space="preserve">DMS – </w:t>
      </w:r>
      <w:r w:rsidRPr="007559E4">
        <w:rPr>
          <w:i/>
          <w:sz w:val="24"/>
          <w:szCs w:val="24"/>
        </w:rPr>
        <w:t>Document Management System.</w:t>
      </w:r>
      <w:proofErr w:type="gramEnd"/>
    </w:p>
    <w:p w:rsidR="00B675CB" w:rsidRPr="001F45E6" w:rsidRDefault="00B675CB" w:rsidP="001F45E6">
      <w:pPr>
        <w:jc w:val="both"/>
        <w:rPr>
          <w:sz w:val="24"/>
          <w:szCs w:val="24"/>
        </w:rPr>
      </w:pPr>
    </w:p>
    <w:p w:rsidR="00B675CB" w:rsidRPr="003D36B9" w:rsidRDefault="00B675CB" w:rsidP="001F45E6">
      <w:pPr>
        <w:jc w:val="both"/>
        <w:rPr>
          <w:sz w:val="22"/>
          <w:szCs w:val="22"/>
        </w:rPr>
      </w:pPr>
      <w:proofErr w:type="gramStart"/>
      <w:r w:rsidRPr="003D36B9">
        <w:rPr>
          <w:sz w:val="22"/>
          <w:szCs w:val="22"/>
        </w:rPr>
        <w:t xml:space="preserve">ZAKONODAVNE </w:t>
      </w:r>
      <w:r w:rsidR="00602FE1">
        <w:rPr>
          <w:sz w:val="22"/>
          <w:szCs w:val="22"/>
        </w:rPr>
        <w:t xml:space="preserve"> </w:t>
      </w:r>
      <w:r w:rsidRPr="003D36B9">
        <w:rPr>
          <w:sz w:val="22"/>
          <w:szCs w:val="22"/>
        </w:rPr>
        <w:t>AKTIVNOSTI</w:t>
      </w:r>
      <w:proofErr w:type="gramEnd"/>
      <w:r w:rsidRPr="003D36B9">
        <w:rPr>
          <w:sz w:val="22"/>
          <w:szCs w:val="22"/>
        </w:rPr>
        <w:t xml:space="preserve"> </w:t>
      </w:r>
    </w:p>
    <w:p w:rsidR="007559E4" w:rsidRPr="001F45E6" w:rsidRDefault="007559E4" w:rsidP="001F45E6">
      <w:pPr>
        <w:jc w:val="both"/>
        <w:rPr>
          <w:sz w:val="24"/>
          <w:szCs w:val="24"/>
        </w:rPr>
      </w:pPr>
    </w:p>
    <w:p w:rsidR="00B675CB" w:rsidRPr="001F45E6" w:rsidRDefault="00B675CB" w:rsidP="001F45E6">
      <w:pPr>
        <w:jc w:val="both"/>
        <w:rPr>
          <w:sz w:val="24"/>
          <w:szCs w:val="24"/>
        </w:rPr>
      </w:pPr>
      <w:r w:rsidRPr="001F45E6">
        <w:rPr>
          <w:noProof/>
          <w:sz w:val="24"/>
          <w:szCs w:val="24"/>
        </w:rPr>
        <w:t xml:space="preserve">U skladu s Planom rada Ministarstva sačinjen je Prijedlog </w:t>
      </w:r>
      <w:r w:rsidRPr="001F45E6">
        <w:rPr>
          <w:sz w:val="24"/>
          <w:szCs w:val="24"/>
        </w:rPr>
        <w:t xml:space="preserve">zakona o proceduri glasovanja državljana drugih država </w:t>
      </w:r>
      <w:proofErr w:type="gramStart"/>
      <w:r w:rsidRPr="001F45E6">
        <w:rPr>
          <w:sz w:val="24"/>
          <w:szCs w:val="24"/>
        </w:rPr>
        <w:t>na</w:t>
      </w:r>
      <w:proofErr w:type="gramEnd"/>
      <w:r w:rsidRPr="001F45E6">
        <w:rPr>
          <w:sz w:val="24"/>
          <w:szCs w:val="24"/>
        </w:rPr>
        <w:t xml:space="preserve"> teritoriju Bosne i Hercegovine. Zastupnički</w:t>
      </w:r>
      <w:r w:rsidR="00C22C48">
        <w:rPr>
          <w:sz w:val="24"/>
          <w:szCs w:val="24"/>
        </w:rPr>
        <w:t xml:space="preserve"> </w:t>
      </w:r>
      <w:proofErr w:type="gramStart"/>
      <w:r w:rsidR="00C22C48">
        <w:rPr>
          <w:sz w:val="24"/>
          <w:szCs w:val="24"/>
        </w:rPr>
        <w:t>dom</w:t>
      </w:r>
      <w:proofErr w:type="gramEnd"/>
      <w:r w:rsidR="00C22C48">
        <w:rPr>
          <w:sz w:val="24"/>
          <w:szCs w:val="24"/>
        </w:rPr>
        <w:t xml:space="preserve"> Parlamentarne skupštine BiH</w:t>
      </w:r>
      <w:r w:rsidRPr="001F45E6">
        <w:rPr>
          <w:sz w:val="24"/>
          <w:szCs w:val="24"/>
        </w:rPr>
        <w:t xml:space="preserve"> nije usvojio prijedlog zakona. </w:t>
      </w:r>
      <w:proofErr w:type="gramStart"/>
      <w:r w:rsidRPr="001F45E6">
        <w:rPr>
          <w:sz w:val="24"/>
          <w:szCs w:val="24"/>
        </w:rPr>
        <w:t>Ministarstvo vanjskih poslova, kao predlagač, nije obavješteno o razlozima zbog kojih prijedl</w:t>
      </w:r>
      <w:r w:rsidR="00C22C48">
        <w:rPr>
          <w:sz w:val="24"/>
          <w:szCs w:val="24"/>
        </w:rPr>
        <w:t>og ovog zakona nije prihvaćen.</w:t>
      </w:r>
      <w:proofErr w:type="gramEnd"/>
      <w:r w:rsidR="00C22C48">
        <w:rPr>
          <w:sz w:val="24"/>
          <w:szCs w:val="24"/>
        </w:rPr>
        <w:t xml:space="preserve"> </w:t>
      </w:r>
    </w:p>
    <w:p w:rsidR="00B675CB" w:rsidRPr="001F45E6" w:rsidRDefault="00B675CB" w:rsidP="001F45E6">
      <w:pPr>
        <w:jc w:val="both"/>
        <w:rPr>
          <w:noProof/>
          <w:sz w:val="24"/>
          <w:szCs w:val="24"/>
        </w:rPr>
      </w:pPr>
      <w:proofErr w:type="gramStart"/>
      <w:r w:rsidRPr="001F45E6">
        <w:rPr>
          <w:sz w:val="24"/>
          <w:szCs w:val="24"/>
        </w:rPr>
        <w:t>Pripremljen je Nacrt o</w:t>
      </w:r>
      <w:r w:rsidRPr="001F45E6">
        <w:rPr>
          <w:noProof/>
          <w:sz w:val="24"/>
          <w:szCs w:val="24"/>
        </w:rPr>
        <w:t xml:space="preserve">dluke o postupanju Ministarstava, upravnih organizacija i drugih institucija </w:t>
      </w:r>
      <w:r w:rsidR="00C22C48">
        <w:rPr>
          <w:noProof/>
          <w:sz w:val="24"/>
          <w:szCs w:val="24"/>
        </w:rPr>
        <w:t>BiH</w:t>
      </w:r>
      <w:r w:rsidRPr="001F45E6">
        <w:rPr>
          <w:noProof/>
          <w:sz w:val="24"/>
          <w:szCs w:val="24"/>
        </w:rPr>
        <w:t xml:space="preserve"> prilikom poduzimanja aktivnosti i pokretanja postupaka u području međunarodnih odnosa koji imaju za cilj ostvarivanje međunarodne suradnje iz njihovog djelok</w:t>
      </w:r>
      <w:r w:rsidR="00C22C48">
        <w:rPr>
          <w:noProof/>
          <w:sz w:val="24"/>
          <w:szCs w:val="24"/>
        </w:rPr>
        <w:t>ruga rada.</w:t>
      </w:r>
      <w:proofErr w:type="gramEnd"/>
      <w:r w:rsidR="00C22C48">
        <w:rPr>
          <w:noProof/>
          <w:sz w:val="24"/>
          <w:szCs w:val="24"/>
        </w:rPr>
        <w:t xml:space="preserve"> Predsjedništvo BiH</w:t>
      </w:r>
      <w:r w:rsidRPr="001F45E6">
        <w:rPr>
          <w:noProof/>
          <w:sz w:val="24"/>
          <w:szCs w:val="24"/>
        </w:rPr>
        <w:t xml:space="preserve"> je, uz dodatke, prihvatilo predložena rješenja i donijelo navedenu odluku koja je objavljena u Službenom glasniku BiH, broj 57/14</w:t>
      </w:r>
      <w:r w:rsidR="00C22C48">
        <w:rPr>
          <w:noProof/>
          <w:sz w:val="24"/>
          <w:szCs w:val="24"/>
        </w:rPr>
        <w:t>.</w:t>
      </w:r>
    </w:p>
    <w:p w:rsidR="00B675CB" w:rsidRPr="00C22C48" w:rsidRDefault="00B675CB" w:rsidP="00A330B0">
      <w:pPr>
        <w:pStyle w:val="ListParagraph"/>
        <w:numPr>
          <w:ilvl w:val="0"/>
          <w:numId w:val="83"/>
        </w:numPr>
        <w:jc w:val="both"/>
        <w:rPr>
          <w:sz w:val="24"/>
          <w:szCs w:val="24"/>
        </w:rPr>
      </w:pPr>
      <w:r w:rsidRPr="00C22C48">
        <w:rPr>
          <w:sz w:val="24"/>
          <w:szCs w:val="24"/>
        </w:rPr>
        <w:t>Donesen je Pravilnik o izd</w:t>
      </w:r>
      <w:r w:rsidR="003D36B9">
        <w:rPr>
          <w:sz w:val="24"/>
          <w:szCs w:val="24"/>
        </w:rPr>
        <w:t xml:space="preserve">avanju diplomatskih putovnica; </w:t>
      </w:r>
    </w:p>
    <w:p w:rsidR="00B675CB" w:rsidRPr="00C22C48" w:rsidRDefault="00B675CB" w:rsidP="00A330B0">
      <w:pPr>
        <w:pStyle w:val="ListParagraph"/>
        <w:numPr>
          <w:ilvl w:val="0"/>
          <w:numId w:val="83"/>
        </w:numPr>
        <w:jc w:val="both"/>
        <w:rPr>
          <w:sz w:val="24"/>
          <w:szCs w:val="24"/>
        </w:rPr>
      </w:pPr>
      <w:r w:rsidRPr="00C22C48">
        <w:rPr>
          <w:sz w:val="24"/>
          <w:szCs w:val="24"/>
        </w:rPr>
        <w:t>započete su aktivnosti na izradi nacrta novog pravilnika o uvjetima i načinu prenošenja umrlih osoba iz inozemstva</w:t>
      </w:r>
      <w:r w:rsidR="00C22C48" w:rsidRPr="00C22C48">
        <w:rPr>
          <w:sz w:val="24"/>
          <w:szCs w:val="24"/>
        </w:rPr>
        <w:t xml:space="preserve"> u BiH</w:t>
      </w:r>
      <w:r w:rsidRPr="00C22C48">
        <w:rPr>
          <w:sz w:val="24"/>
          <w:szCs w:val="24"/>
        </w:rPr>
        <w:t xml:space="preserve"> radi ukopa i o tranzitu umrlih osoba preko teritorija</w:t>
      </w:r>
      <w:r w:rsidR="00C22C48" w:rsidRPr="00C22C48">
        <w:rPr>
          <w:sz w:val="24"/>
          <w:szCs w:val="24"/>
        </w:rPr>
        <w:t xml:space="preserve"> BiH, </w:t>
      </w:r>
    </w:p>
    <w:p w:rsidR="00B675CB" w:rsidRPr="00C22C48" w:rsidRDefault="00B675CB" w:rsidP="00A330B0">
      <w:pPr>
        <w:pStyle w:val="ListParagraph"/>
        <w:numPr>
          <w:ilvl w:val="0"/>
          <w:numId w:val="83"/>
        </w:numPr>
        <w:jc w:val="both"/>
        <w:rPr>
          <w:sz w:val="24"/>
          <w:szCs w:val="24"/>
        </w:rPr>
      </w:pPr>
      <w:r w:rsidRPr="00C22C48">
        <w:rPr>
          <w:sz w:val="24"/>
          <w:szCs w:val="24"/>
        </w:rPr>
        <w:t xml:space="preserve">izrađen je Prijedlog odluke o vizama, </w:t>
      </w:r>
    </w:p>
    <w:p w:rsidR="00B675CB" w:rsidRPr="00C22C48" w:rsidRDefault="00B675CB" w:rsidP="00A330B0">
      <w:pPr>
        <w:pStyle w:val="ListParagraph"/>
        <w:numPr>
          <w:ilvl w:val="0"/>
          <w:numId w:val="83"/>
        </w:numPr>
        <w:jc w:val="both"/>
        <w:rPr>
          <w:sz w:val="24"/>
          <w:szCs w:val="24"/>
        </w:rPr>
      </w:pPr>
      <w:r w:rsidRPr="00C22C48">
        <w:rPr>
          <w:sz w:val="24"/>
          <w:szCs w:val="24"/>
        </w:rPr>
        <w:t xml:space="preserve">izrađena Informacija o viznom režimu Bosne i Hercegovine za potrebe predsjedavanja Regionalnim centrom za migracije, azil i izbjeglice (MARRI), </w:t>
      </w:r>
    </w:p>
    <w:p w:rsidR="00B675CB" w:rsidRPr="00C22C48" w:rsidRDefault="00B675CB" w:rsidP="00A330B0">
      <w:pPr>
        <w:pStyle w:val="ListParagraph"/>
        <w:numPr>
          <w:ilvl w:val="0"/>
          <w:numId w:val="83"/>
        </w:numPr>
        <w:jc w:val="both"/>
        <w:rPr>
          <w:sz w:val="24"/>
          <w:szCs w:val="24"/>
        </w:rPr>
      </w:pPr>
      <w:proofErr w:type="gramStart"/>
      <w:r w:rsidRPr="00C22C48">
        <w:rPr>
          <w:sz w:val="24"/>
          <w:szCs w:val="24"/>
        </w:rPr>
        <w:t>sudjelovanje</w:t>
      </w:r>
      <w:proofErr w:type="gramEnd"/>
      <w:r w:rsidRPr="00C22C48">
        <w:rPr>
          <w:sz w:val="24"/>
          <w:szCs w:val="24"/>
        </w:rPr>
        <w:t xml:space="preserve"> u izradi MARRI strategije i akcijskog plana 2014. - 2017. </w:t>
      </w:r>
    </w:p>
    <w:p w:rsidR="00B675CB" w:rsidRPr="00C22C48" w:rsidRDefault="00B675CB" w:rsidP="00C22C48">
      <w:pPr>
        <w:jc w:val="both"/>
        <w:rPr>
          <w:sz w:val="24"/>
          <w:szCs w:val="24"/>
        </w:rPr>
      </w:pPr>
      <w:r w:rsidRPr="00C22C48">
        <w:rPr>
          <w:sz w:val="24"/>
          <w:szCs w:val="24"/>
        </w:rPr>
        <w:t>Donesene su instrukcije i upute u vezi s:</w:t>
      </w:r>
    </w:p>
    <w:p w:rsidR="00B675CB" w:rsidRPr="00C22C48" w:rsidRDefault="00B675CB" w:rsidP="00A330B0">
      <w:pPr>
        <w:pStyle w:val="ListParagraph"/>
        <w:numPr>
          <w:ilvl w:val="0"/>
          <w:numId w:val="84"/>
        </w:numPr>
        <w:jc w:val="both"/>
        <w:rPr>
          <w:sz w:val="24"/>
          <w:szCs w:val="24"/>
        </w:rPr>
      </w:pPr>
      <w:r w:rsidRPr="00C22C48">
        <w:rPr>
          <w:sz w:val="24"/>
          <w:szCs w:val="24"/>
        </w:rPr>
        <w:t xml:space="preserve">izdavanjem viza u diplomatsko-konzularnim predstavništvima, proceduri obavljanja intervjua sa strankama prilikom podnošenja zahtjeva za izdavanje viza i proceduri vršenja sigurnosnih provjera, </w:t>
      </w:r>
    </w:p>
    <w:p w:rsidR="00B675CB" w:rsidRPr="00C22C48" w:rsidRDefault="00B675CB" w:rsidP="00A330B0">
      <w:pPr>
        <w:pStyle w:val="ListParagraph"/>
        <w:numPr>
          <w:ilvl w:val="0"/>
          <w:numId w:val="84"/>
        </w:numPr>
        <w:jc w:val="both"/>
        <w:rPr>
          <w:sz w:val="24"/>
          <w:szCs w:val="24"/>
        </w:rPr>
      </w:pPr>
      <w:r w:rsidRPr="00C22C48">
        <w:rPr>
          <w:sz w:val="24"/>
          <w:szCs w:val="24"/>
        </w:rPr>
        <w:t>rješavanjem problema evidentiranja JMB kao prethodnim pitanjem u postupku izdavanja biometrijskih putnih isprava,</w:t>
      </w:r>
    </w:p>
    <w:p w:rsidR="00B675CB" w:rsidRPr="00C22C48" w:rsidRDefault="00B675CB" w:rsidP="00A330B0">
      <w:pPr>
        <w:pStyle w:val="ListParagraph"/>
        <w:numPr>
          <w:ilvl w:val="0"/>
          <w:numId w:val="84"/>
        </w:numPr>
        <w:jc w:val="both"/>
        <w:rPr>
          <w:sz w:val="24"/>
          <w:szCs w:val="24"/>
        </w:rPr>
      </w:pPr>
      <w:r w:rsidRPr="00C22C48">
        <w:rPr>
          <w:sz w:val="24"/>
          <w:szCs w:val="24"/>
        </w:rPr>
        <w:t>postupanjem s putovnicama nakon uručenja rješenja o prestanku državljanstva Bosne i Hercegovine odricanjem,</w:t>
      </w:r>
    </w:p>
    <w:p w:rsidR="00B675CB" w:rsidRPr="00C22C48" w:rsidRDefault="00B675CB" w:rsidP="00A330B0">
      <w:pPr>
        <w:pStyle w:val="ListParagraph"/>
        <w:numPr>
          <w:ilvl w:val="0"/>
          <w:numId w:val="84"/>
        </w:numPr>
        <w:jc w:val="both"/>
        <w:rPr>
          <w:sz w:val="24"/>
          <w:szCs w:val="24"/>
        </w:rPr>
      </w:pPr>
      <w:proofErr w:type="gramStart"/>
      <w:r w:rsidRPr="00C22C48">
        <w:rPr>
          <w:sz w:val="24"/>
          <w:szCs w:val="24"/>
        </w:rPr>
        <w:t>naplatama</w:t>
      </w:r>
      <w:proofErr w:type="gramEnd"/>
      <w:r w:rsidRPr="00C22C48">
        <w:rPr>
          <w:sz w:val="24"/>
          <w:szCs w:val="24"/>
        </w:rPr>
        <w:t xml:space="preserve"> konzularne pristojbe.</w:t>
      </w:r>
    </w:p>
    <w:p w:rsidR="00B675CB" w:rsidRPr="001F45E6" w:rsidRDefault="00B675CB" w:rsidP="001F45E6">
      <w:pPr>
        <w:jc w:val="both"/>
        <w:rPr>
          <w:b/>
          <w:sz w:val="24"/>
          <w:szCs w:val="24"/>
        </w:rPr>
      </w:pPr>
      <w:proofErr w:type="gramStart"/>
      <w:r w:rsidRPr="001F45E6">
        <w:rPr>
          <w:sz w:val="24"/>
          <w:szCs w:val="24"/>
        </w:rPr>
        <w:t>Predstavnici Ministarstva sudjelovali su u interresornim radnim timovima za pripremu zakona i podzakonskih akata iz oblasti migracije i migracijske politike (Zakon o strancima, Zakon o azilu i dr.).</w:t>
      </w:r>
      <w:proofErr w:type="gramEnd"/>
    </w:p>
    <w:p w:rsidR="00B675CB" w:rsidRPr="00295BC8" w:rsidRDefault="00B675CB" w:rsidP="001F45E6">
      <w:pPr>
        <w:jc w:val="both"/>
        <w:rPr>
          <w:sz w:val="24"/>
          <w:szCs w:val="24"/>
        </w:rPr>
      </w:pPr>
    </w:p>
    <w:p w:rsidR="00B675CB" w:rsidRPr="00295BC8" w:rsidRDefault="00B675CB" w:rsidP="001F45E6">
      <w:pPr>
        <w:jc w:val="both"/>
        <w:rPr>
          <w:sz w:val="22"/>
          <w:szCs w:val="22"/>
        </w:rPr>
      </w:pPr>
      <w:proofErr w:type="gramStart"/>
      <w:r w:rsidRPr="00295BC8">
        <w:rPr>
          <w:sz w:val="22"/>
          <w:szCs w:val="22"/>
        </w:rPr>
        <w:t xml:space="preserve">ZAKLJUČIVANJE </w:t>
      </w:r>
      <w:r w:rsidR="00295BC8">
        <w:rPr>
          <w:sz w:val="22"/>
          <w:szCs w:val="22"/>
        </w:rPr>
        <w:t xml:space="preserve"> </w:t>
      </w:r>
      <w:r w:rsidRPr="00295BC8">
        <w:rPr>
          <w:sz w:val="22"/>
          <w:szCs w:val="22"/>
        </w:rPr>
        <w:t>MEĐUNARODNIH</w:t>
      </w:r>
      <w:proofErr w:type="gramEnd"/>
      <w:r w:rsidRPr="00295BC8">
        <w:rPr>
          <w:sz w:val="22"/>
          <w:szCs w:val="22"/>
        </w:rPr>
        <w:t xml:space="preserve"> </w:t>
      </w:r>
      <w:r w:rsidR="00295BC8">
        <w:rPr>
          <w:sz w:val="22"/>
          <w:szCs w:val="22"/>
        </w:rPr>
        <w:t xml:space="preserve"> </w:t>
      </w:r>
      <w:r w:rsidRPr="00295BC8">
        <w:rPr>
          <w:sz w:val="22"/>
          <w:szCs w:val="22"/>
        </w:rPr>
        <w:t xml:space="preserve">UGOVORA </w:t>
      </w:r>
    </w:p>
    <w:p w:rsidR="00295BC8" w:rsidRPr="001F45E6" w:rsidRDefault="00295BC8" w:rsidP="001F45E6">
      <w:pPr>
        <w:jc w:val="both"/>
        <w:rPr>
          <w:sz w:val="24"/>
          <w:szCs w:val="24"/>
        </w:rPr>
      </w:pPr>
    </w:p>
    <w:p w:rsidR="00B675CB" w:rsidRPr="001F45E6" w:rsidRDefault="00B675CB" w:rsidP="001F45E6">
      <w:pPr>
        <w:jc w:val="both"/>
        <w:rPr>
          <w:noProof/>
          <w:sz w:val="24"/>
          <w:szCs w:val="24"/>
        </w:rPr>
      </w:pPr>
      <w:proofErr w:type="gramStart"/>
      <w:r w:rsidRPr="001F45E6">
        <w:rPr>
          <w:sz w:val="24"/>
          <w:szCs w:val="24"/>
        </w:rPr>
        <w:t>U 2014.</w:t>
      </w:r>
      <w:proofErr w:type="gramEnd"/>
      <w:r w:rsidRPr="001F45E6">
        <w:rPr>
          <w:sz w:val="24"/>
          <w:szCs w:val="24"/>
        </w:rPr>
        <w:t xml:space="preserve"> </w:t>
      </w:r>
      <w:proofErr w:type="gramStart"/>
      <w:r w:rsidRPr="001F45E6">
        <w:rPr>
          <w:sz w:val="24"/>
          <w:szCs w:val="24"/>
        </w:rPr>
        <w:t>godini</w:t>
      </w:r>
      <w:proofErr w:type="gramEnd"/>
      <w:r w:rsidRPr="001F45E6">
        <w:rPr>
          <w:sz w:val="24"/>
          <w:szCs w:val="24"/>
        </w:rPr>
        <w:t xml:space="preserve"> je </w:t>
      </w:r>
      <w:r w:rsidRPr="00295BC8">
        <w:rPr>
          <w:sz w:val="24"/>
          <w:szCs w:val="24"/>
        </w:rPr>
        <w:t>ratificirano 95</w:t>
      </w:r>
      <w:r w:rsidRPr="001F45E6">
        <w:rPr>
          <w:sz w:val="24"/>
          <w:szCs w:val="24"/>
        </w:rPr>
        <w:t xml:space="preserve"> međunarodnih ugovora, a u postupku ratifikacije je 38 međunarodnih ugovora. Na zahtjev nadležnih institucija sačinjeno je </w:t>
      </w:r>
      <w:r w:rsidRPr="00295BC8">
        <w:rPr>
          <w:sz w:val="24"/>
          <w:szCs w:val="24"/>
        </w:rPr>
        <w:t>110 mišljenja</w:t>
      </w:r>
      <w:r w:rsidRPr="001F45E6">
        <w:rPr>
          <w:sz w:val="24"/>
          <w:szCs w:val="24"/>
        </w:rPr>
        <w:t xml:space="preserve"> </w:t>
      </w:r>
      <w:proofErr w:type="gramStart"/>
      <w:r w:rsidRPr="001F45E6">
        <w:rPr>
          <w:sz w:val="24"/>
          <w:szCs w:val="24"/>
        </w:rPr>
        <w:t>na</w:t>
      </w:r>
      <w:proofErr w:type="gramEnd"/>
      <w:r w:rsidRPr="001F45E6">
        <w:rPr>
          <w:sz w:val="24"/>
          <w:szCs w:val="24"/>
        </w:rPr>
        <w:t xml:space="preserve"> tekstove nacrta međunarodnih ugovora, u skladu sa Zakonom o postupku zaključivanja i izvršavanja međunarodnih ugovora, u dijelu koji se odnosi na usklađenost s odredbama međunarodnog ugovornog prava. </w:t>
      </w:r>
    </w:p>
    <w:p w:rsidR="00B675CB" w:rsidRPr="001F45E6" w:rsidRDefault="00B675CB" w:rsidP="001F45E6">
      <w:pPr>
        <w:jc w:val="both"/>
        <w:rPr>
          <w:noProof/>
          <w:sz w:val="24"/>
          <w:szCs w:val="24"/>
        </w:rPr>
      </w:pPr>
      <w:r w:rsidRPr="001F45E6">
        <w:rPr>
          <w:noProof/>
          <w:sz w:val="24"/>
          <w:szCs w:val="24"/>
        </w:rPr>
        <w:t xml:space="preserve">Ministarstvo je bio nositelj posla kod izrade teksta, pripreme i provođenja postupka za zaključivanje sljedećih sporazuma: </w:t>
      </w:r>
    </w:p>
    <w:p w:rsidR="00B675CB" w:rsidRPr="00295BC8" w:rsidRDefault="00B675CB" w:rsidP="00A330B0">
      <w:pPr>
        <w:pStyle w:val="ListParagraph"/>
        <w:numPr>
          <w:ilvl w:val="0"/>
          <w:numId w:val="85"/>
        </w:numPr>
        <w:jc w:val="both"/>
        <w:rPr>
          <w:sz w:val="24"/>
          <w:szCs w:val="24"/>
        </w:rPr>
      </w:pPr>
      <w:r w:rsidRPr="00295BC8">
        <w:rPr>
          <w:sz w:val="24"/>
          <w:szCs w:val="24"/>
        </w:rPr>
        <w:t>Sporazum</w:t>
      </w:r>
      <w:r w:rsidR="00295BC8">
        <w:rPr>
          <w:sz w:val="24"/>
          <w:szCs w:val="24"/>
        </w:rPr>
        <w:t>a između Vijeća ministara BiHe</w:t>
      </w:r>
      <w:r w:rsidRPr="00295BC8">
        <w:rPr>
          <w:sz w:val="24"/>
          <w:szCs w:val="24"/>
        </w:rPr>
        <w:t xml:space="preserve"> </w:t>
      </w:r>
      <w:r w:rsidR="00295BC8" w:rsidRPr="00295BC8">
        <w:rPr>
          <w:sz w:val="24"/>
          <w:szCs w:val="24"/>
        </w:rPr>
        <w:t xml:space="preserve">i Vlade Crne Gore o međusobnom </w:t>
      </w:r>
      <w:r w:rsidRPr="00295BC8">
        <w:rPr>
          <w:sz w:val="24"/>
          <w:szCs w:val="24"/>
        </w:rPr>
        <w:t>pružanju</w:t>
      </w:r>
      <w:r w:rsidR="00295BC8">
        <w:rPr>
          <w:sz w:val="24"/>
          <w:szCs w:val="24"/>
        </w:rPr>
        <w:t xml:space="preserve"> usluga i zaštite građana BiH</w:t>
      </w:r>
      <w:r w:rsidRPr="00295BC8">
        <w:rPr>
          <w:sz w:val="24"/>
          <w:szCs w:val="24"/>
        </w:rPr>
        <w:t xml:space="preserve"> i Crne Gore u trećim zemljama, u kojima jedna, odnosno druga zemlja, nema svoje diplomatsko-konzularno predstavništvo, </w:t>
      </w:r>
    </w:p>
    <w:p w:rsidR="00B675CB" w:rsidRPr="00295BC8" w:rsidRDefault="00B675CB" w:rsidP="00A330B0">
      <w:pPr>
        <w:pStyle w:val="ListParagraph"/>
        <w:numPr>
          <w:ilvl w:val="0"/>
          <w:numId w:val="85"/>
        </w:numPr>
        <w:jc w:val="both"/>
        <w:rPr>
          <w:sz w:val="24"/>
          <w:szCs w:val="24"/>
        </w:rPr>
      </w:pPr>
      <w:r w:rsidRPr="00295BC8">
        <w:rPr>
          <w:sz w:val="24"/>
          <w:szCs w:val="24"/>
        </w:rPr>
        <w:t>Nota sporazum</w:t>
      </w:r>
      <w:r w:rsidR="00295BC8">
        <w:rPr>
          <w:sz w:val="24"/>
          <w:szCs w:val="24"/>
        </w:rPr>
        <w:t>a između Vijeća ministara BiH</w:t>
      </w:r>
      <w:r w:rsidRPr="00295BC8">
        <w:rPr>
          <w:sz w:val="24"/>
          <w:szCs w:val="24"/>
        </w:rPr>
        <w:t xml:space="preserve"> i Vlade Kraljevine Švedske o zapošljavanju članova obitelji koji čine dio kućanstva člana diplomatske misije ili konzularnog predstavništva ili misije pri međunarodnoj organizaciji, </w:t>
      </w:r>
    </w:p>
    <w:p w:rsidR="00B675CB" w:rsidRPr="00295BC8" w:rsidRDefault="00B675CB" w:rsidP="00A330B0">
      <w:pPr>
        <w:pStyle w:val="ListParagraph"/>
        <w:numPr>
          <w:ilvl w:val="0"/>
          <w:numId w:val="85"/>
        </w:numPr>
        <w:jc w:val="both"/>
        <w:rPr>
          <w:sz w:val="24"/>
          <w:szCs w:val="24"/>
        </w:rPr>
      </w:pPr>
      <w:r w:rsidRPr="00295BC8">
        <w:rPr>
          <w:sz w:val="24"/>
          <w:szCs w:val="24"/>
        </w:rPr>
        <w:t xml:space="preserve">Sporazuma o izmjenama Sporazuma između Vijeća ministara Bosne i Hercegovine i Vijeća ministara Republike Albanije o uzajamnim putovanjima državljana, </w:t>
      </w:r>
    </w:p>
    <w:p w:rsidR="00B675CB" w:rsidRPr="00295BC8" w:rsidRDefault="00B675CB" w:rsidP="00A330B0">
      <w:pPr>
        <w:pStyle w:val="ListParagraph"/>
        <w:numPr>
          <w:ilvl w:val="0"/>
          <w:numId w:val="85"/>
        </w:numPr>
        <w:jc w:val="both"/>
        <w:rPr>
          <w:sz w:val="24"/>
          <w:szCs w:val="24"/>
        </w:rPr>
      </w:pPr>
      <w:r w:rsidRPr="00295BC8">
        <w:rPr>
          <w:sz w:val="24"/>
          <w:szCs w:val="24"/>
        </w:rPr>
        <w:t>Ugovora o transferu osuđenih osoba između</w:t>
      </w:r>
      <w:r w:rsidR="00295BC8">
        <w:rPr>
          <w:sz w:val="24"/>
          <w:szCs w:val="24"/>
        </w:rPr>
        <w:t xml:space="preserve"> Bosne i Hercegovine i R.</w:t>
      </w:r>
      <w:r w:rsidRPr="00295BC8">
        <w:rPr>
          <w:sz w:val="24"/>
          <w:szCs w:val="24"/>
        </w:rPr>
        <w:t xml:space="preserve"> Indije, te </w:t>
      </w:r>
    </w:p>
    <w:p w:rsidR="00B675CB" w:rsidRPr="00295BC8" w:rsidRDefault="00B675CB" w:rsidP="00A330B0">
      <w:pPr>
        <w:pStyle w:val="ListParagraph"/>
        <w:numPr>
          <w:ilvl w:val="0"/>
          <w:numId w:val="85"/>
        </w:numPr>
        <w:jc w:val="both"/>
        <w:rPr>
          <w:sz w:val="24"/>
          <w:szCs w:val="24"/>
        </w:rPr>
      </w:pPr>
      <w:r w:rsidRPr="00295BC8">
        <w:rPr>
          <w:sz w:val="24"/>
          <w:szCs w:val="24"/>
        </w:rPr>
        <w:t>Memoranduma o razumijevanju o Institucionalnom okviru Inicijative za prevenciju i spremnost u slučaju katastrofa za jugoistočnu Europu.</w:t>
      </w:r>
    </w:p>
    <w:p w:rsidR="00B675CB" w:rsidRPr="001F45E6" w:rsidRDefault="00B675CB" w:rsidP="001F45E6">
      <w:pPr>
        <w:jc w:val="both"/>
        <w:rPr>
          <w:sz w:val="24"/>
          <w:szCs w:val="24"/>
        </w:rPr>
      </w:pPr>
      <w:r w:rsidRPr="001F45E6">
        <w:rPr>
          <w:sz w:val="24"/>
          <w:szCs w:val="24"/>
        </w:rPr>
        <w:t>U cil</w:t>
      </w:r>
      <w:r w:rsidR="00295BC8">
        <w:rPr>
          <w:sz w:val="24"/>
          <w:szCs w:val="24"/>
        </w:rPr>
        <w:t>ju uređenja viznog režima BiH</w:t>
      </w:r>
      <w:r w:rsidRPr="001F45E6">
        <w:rPr>
          <w:sz w:val="24"/>
          <w:szCs w:val="24"/>
        </w:rPr>
        <w:t xml:space="preserve"> s pojedinim državama </w:t>
      </w:r>
      <w:r w:rsidR="00602FE1">
        <w:rPr>
          <w:sz w:val="24"/>
          <w:szCs w:val="24"/>
        </w:rPr>
        <w:t>i olakšavanja putovanja u BiH</w:t>
      </w:r>
      <w:r w:rsidRPr="001F45E6">
        <w:rPr>
          <w:sz w:val="24"/>
          <w:szCs w:val="24"/>
        </w:rPr>
        <w:t xml:space="preserve"> pojedinih kategorija građana tih država, kao i naših državljana koji putuju u te države, intenzivirane su aktivnosti na zaključivanju bilateralnih m</w:t>
      </w:r>
      <w:r w:rsidR="00295BC8">
        <w:rPr>
          <w:sz w:val="24"/>
          <w:szCs w:val="24"/>
        </w:rPr>
        <w:t xml:space="preserve">eđunarodnih ugovora i uspješno </w:t>
      </w:r>
      <w:r w:rsidRPr="001F45E6">
        <w:rPr>
          <w:sz w:val="24"/>
          <w:szCs w:val="24"/>
        </w:rPr>
        <w:t>su okončani pregovori, usuglašeni tekstovi i donesene odluke Predsjedništ</w:t>
      </w:r>
      <w:r w:rsidR="00295BC8">
        <w:rPr>
          <w:sz w:val="24"/>
          <w:szCs w:val="24"/>
        </w:rPr>
        <w:t>va BiH</w:t>
      </w:r>
      <w:r w:rsidRPr="001F45E6">
        <w:rPr>
          <w:sz w:val="24"/>
          <w:szCs w:val="24"/>
        </w:rPr>
        <w:t xml:space="preserve"> o prihvaćanju sporazuma o ukidanju viza za nositelje diplomatskih i službenih putovnica sa sljedećim državama: Peru, Ujedinjeni Arapski Emirati i Kina, dok je s</w:t>
      </w:r>
      <w:r w:rsidR="00295BC8">
        <w:rPr>
          <w:sz w:val="24"/>
          <w:szCs w:val="24"/>
        </w:rPr>
        <w:t xml:space="preserve"> R.</w:t>
      </w:r>
      <w:r w:rsidRPr="001F45E6">
        <w:rPr>
          <w:sz w:val="24"/>
          <w:szCs w:val="24"/>
        </w:rPr>
        <w:t xml:space="preserve"> Moldavijom usuglašen i prihvaćen</w:t>
      </w:r>
      <w:r w:rsidR="00295BC8">
        <w:rPr>
          <w:sz w:val="24"/>
          <w:szCs w:val="24"/>
        </w:rPr>
        <w:t xml:space="preserve"> od strane Predsjedništva BiH</w:t>
      </w:r>
      <w:r w:rsidRPr="001F45E6">
        <w:rPr>
          <w:sz w:val="24"/>
          <w:szCs w:val="24"/>
        </w:rPr>
        <w:t xml:space="preserve"> tekst Sporazuma o ukidanju viza za nositelje običnih putovnica. </w:t>
      </w:r>
      <w:proofErr w:type="gramStart"/>
      <w:r w:rsidRPr="001F45E6">
        <w:rPr>
          <w:sz w:val="24"/>
          <w:szCs w:val="24"/>
        </w:rPr>
        <w:t>Slijede bilateralni kontakti i dogovori o mjestu i datumu potpisivanja ovih sporazuma.</w:t>
      </w:r>
      <w:proofErr w:type="gramEnd"/>
    </w:p>
    <w:p w:rsidR="00B675CB" w:rsidRPr="001F45E6" w:rsidRDefault="00B675CB" w:rsidP="001F45E6">
      <w:pPr>
        <w:jc w:val="both"/>
        <w:rPr>
          <w:sz w:val="24"/>
          <w:szCs w:val="24"/>
        </w:rPr>
      </w:pPr>
      <w:proofErr w:type="gramStart"/>
      <w:r w:rsidRPr="001F45E6">
        <w:rPr>
          <w:sz w:val="24"/>
          <w:szCs w:val="24"/>
        </w:rPr>
        <w:t>S Čileom, Vijetnamom, Indijom i Tajlandom sporazumi o ukidanju viza za nositelje diplomatskih i službenih putovnica su u završnoj fazi usuglašavanja.</w:t>
      </w:r>
      <w:proofErr w:type="gramEnd"/>
    </w:p>
    <w:p w:rsidR="00B675CB" w:rsidRPr="001F45E6" w:rsidRDefault="00B675CB" w:rsidP="001F45E6">
      <w:pPr>
        <w:jc w:val="both"/>
        <w:rPr>
          <w:sz w:val="24"/>
          <w:szCs w:val="24"/>
        </w:rPr>
      </w:pPr>
      <w:r w:rsidRPr="001F45E6">
        <w:rPr>
          <w:sz w:val="24"/>
          <w:szCs w:val="24"/>
        </w:rPr>
        <w:t>Provedena je odgovarajuća zakonska procedura i donesene</w:t>
      </w:r>
      <w:r w:rsidR="00467DB9">
        <w:rPr>
          <w:sz w:val="24"/>
          <w:szCs w:val="24"/>
        </w:rPr>
        <w:t xml:space="preserve"> su odluke Predsjedništva BiH</w:t>
      </w:r>
      <w:r w:rsidRPr="001F45E6">
        <w:rPr>
          <w:sz w:val="24"/>
          <w:szCs w:val="24"/>
        </w:rPr>
        <w:t xml:space="preserve"> o pokretanju postupka za zaključivanje sporazuma o ovoj oblasti </w:t>
      </w:r>
      <w:proofErr w:type="gramStart"/>
      <w:r w:rsidRPr="001F45E6">
        <w:rPr>
          <w:sz w:val="24"/>
          <w:szCs w:val="24"/>
        </w:rPr>
        <w:t>sa</w:t>
      </w:r>
      <w:proofErr w:type="gramEnd"/>
      <w:r w:rsidRPr="001F45E6">
        <w:rPr>
          <w:sz w:val="24"/>
          <w:szCs w:val="24"/>
        </w:rPr>
        <w:t xml:space="preserve"> </w:t>
      </w:r>
      <w:r w:rsidR="00467DB9">
        <w:rPr>
          <w:sz w:val="24"/>
          <w:szCs w:val="24"/>
        </w:rPr>
        <w:t xml:space="preserve">sljedećim zemljama: Argentina, </w:t>
      </w:r>
      <w:r w:rsidRPr="001F45E6">
        <w:rPr>
          <w:sz w:val="24"/>
          <w:szCs w:val="24"/>
        </w:rPr>
        <w:t xml:space="preserve">Armenija, Bjelorusija, Gruzija, Irak, Kirgistan i Libija. </w:t>
      </w:r>
      <w:proofErr w:type="gramStart"/>
      <w:r w:rsidRPr="001F45E6">
        <w:rPr>
          <w:sz w:val="24"/>
          <w:szCs w:val="24"/>
        </w:rPr>
        <w:t>U tijeku su pregovori u cilju usuglašavanja teksta sporazuma s ovim državama.</w:t>
      </w:r>
      <w:proofErr w:type="gramEnd"/>
      <w:r w:rsidRPr="001F45E6">
        <w:rPr>
          <w:sz w:val="24"/>
          <w:szCs w:val="24"/>
        </w:rPr>
        <w:t xml:space="preserve"> </w:t>
      </w:r>
    </w:p>
    <w:p w:rsidR="00B675CB" w:rsidRPr="001F45E6" w:rsidRDefault="00B675CB" w:rsidP="001F45E6">
      <w:pPr>
        <w:jc w:val="both"/>
        <w:rPr>
          <w:sz w:val="24"/>
          <w:szCs w:val="24"/>
        </w:rPr>
      </w:pPr>
      <w:r w:rsidRPr="001F45E6">
        <w:rPr>
          <w:sz w:val="24"/>
          <w:szCs w:val="24"/>
        </w:rPr>
        <w:t xml:space="preserve">Pored neposredne pripreme nacrta međunarodnih ugovora, Ministarstvo je sudjelovalo u pripremi niza međunarodnih sporazuma, zakonskih i podzakonskih akata unutar interresornih skupina, kao što su: </w:t>
      </w:r>
    </w:p>
    <w:p w:rsidR="00B675CB" w:rsidRPr="00467DB9" w:rsidRDefault="00B675CB" w:rsidP="00A330B0">
      <w:pPr>
        <w:pStyle w:val="ListParagraph"/>
        <w:numPr>
          <w:ilvl w:val="0"/>
          <w:numId w:val="86"/>
        </w:numPr>
        <w:jc w:val="both"/>
        <w:rPr>
          <w:sz w:val="24"/>
          <w:szCs w:val="24"/>
        </w:rPr>
      </w:pPr>
      <w:r w:rsidRPr="00467DB9">
        <w:rPr>
          <w:sz w:val="24"/>
          <w:szCs w:val="24"/>
        </w:rPr>
        <w:t xml:space="preserve">Mješovito povjerenstvo za </w:t>
      </w:r>
      <w:r w:rsidR="00467DB9">
        <w:rPr>
          <w:sz w:val="24"/>
          <w:szCs w:val="24"/>
        </w:rPr>
        <w:t>provedbu Sporazuma između BiH i R.</w:t>
      </w:r>
      <w:r w:rsidRPr="00467DB9">
        <w:rPr>
          <w:sz w:val="24"/>
          <w:szCs w:val="24"/>
        </w:rPr>
        <w:t xml:space="preserve"> Hrvatske o graničnim prijelazima, </w:t>
      </w:r>
    </w:p>
    <w:p w:rsidR="00B675CB" w:rsidRPr="00467DB9" w:rsidRDefault="00B675CB" w:rsidP="00A330B0">
      <w:pPr>
        <w:pStyle w:val="ListParagraph"/>
        <w:numPr>
          <w:ilvl w:val="0"/>
          <w:numId w:val="86"/>
        </w:numPr>
        <w:jc w:val="both"/>
        <w:rPr>
          <w:sz w:val="24"/>
          <w:szCs w:val="24"/>
        </w:rPr>
      </w:pPr>
      <w:r w:rsidRPr="00467DB9">
        <w:rPr>
          <w:sz w:val="24"/>
          <w:szCs w:val="24"/>
        </w:rPr>
        <w:t>Međudržavno povjerenstvo za praćenje i primjenu odredaba Sporazuma između VM Bosne</w:t>
      </w:r>
      <w:r w:rsidR="00467DB9">
        <w:rPr>
          <w:sz w:val="24"/>
          <w:szCs w:val="24"/>
        </w:rPr>
        <w:t xml:space="preserve"> i Hercegovine i Vlade R.</w:t>
      </w:r>
      <w:r w:rsidRPr="00467DB9">
        <w:rPr>
          <w:sz w:val="24"/>
          <w:szCs w:val="24"/>
        </w:rPr>
        <w:t xml:space="preserve"> Srbije o plovidbi plovnim putevima na unutarnjim vodama i njihovom tehničkom održavanju, </w:t>
      </w:r>
    </w:p>
    <w:p w:rsidR="00B675CB" w:rsidRPr="00467DB9" w:rsidRDefault="00B675CB" w:rsidP="00A330B0">
      <w:pPr>
        <w:pStyle w:val="ListParagraph"/>
        <w:numPr>
          <w:ilvl w:val="0"/>
          <w:numId w:val="86"/>
        </w:numPr>
        <w:jc w:val="both"/>
        <w:rPr>
          <w:sz w:val="24"/>
          <w:szCs w:val="24"/>
        </w:rPr>
      </w:pPr>
      <w:r w:rsidRPr="00467DB9">
        <w:rPr>
          <w:sz w:val="24"/>
          <w:szCs w:val="24"/>
        </w:rPr>
        <w:t xml:space="preserve">Savsko povjerenstvo, </w:t>
      </w:r>
    </w:p>
    <w:p w:rsidR="00B675CB" w:rsidRPr="00467DB9" w:rsidRDefault="00B675CB" w:rsidP="00A330B0">
      <w:pPr>
        <w:pStyle w:val="ListParagraph"/>
        <w:numPr>
          <w:ilvl w:val="0"/>
          <w:numId w:val="86"/>
        </w:numPr>
        <w:jc w:val="both"/>
        <w:rPr>
          <w:sz w:val="24"/>
          <w:szCs w:val="24"/>
        </w:rPr>
      </w:pPr>
      <w:r w:rsidRPr="00467DB9">
        <w:rPr>
          <w:sz w:val="24"/>
          <w:szCs w:val="24"/>
        </w:rPr>
        <w:t xml:space="preserve">Državno povjerenstvo za granice, </w:t>
      </w:r>
    </w:p>
    <w:p w:rsidR="00B675CB" w:rsidRPr="00467DB9" w:rsidRDefault="00B675CB" w:rsidP="00A330B0">
      <w:pPr>
        <w:pStyle w:val="ListParagraph"/>
        <w:numPr>
          <w:ilvl w:val="0"/>
          <w:numId w:val="86"/>
        </w:numPr>
        <w:jc w:val="both"/>
        <w:rPr>
          <w:sz w:val="24"/>
          <w:szCs w:val="24"/>
        </w:rPr>
      </w:pPr>
      <w:r w:rsidRPr="00467DB9">
        <w:rPr>
          <w:sz w:val="24"/>
          <w:szCs w:val="24"/>
        </w:rPr>
        <w:t>Državno povjerenstvo za integrirano upravljanje granicom,</w:t>
      </w:r>
    </w:p>
    <w:p w:rsidR="00B675CB" w:rsidRPr="00467DB9" w:rsidRDefault="00B675CB" w:rsidP="00A330B0">
      <w:pPr>
        <w:pStyle w:val="ListParagraph"/>
        <w:numPr>
          <w:ilvl w:val="0"/>
          <w:numId w:val="86"/>
        </w:numPr>
        <w:jc w:val="both"/>
        <w:rPr>
          <w:sz w:val="24"/>
          <w:szCs w:val="24"/>
        </w:rPr>
      </w:pPr>
      <w:r w:rsidRPr="00467DB9">
        <w:rPr>
          <w:sz w:val="24"/>
          <w:szCs w:val="24"/>
        </w:rPr>
        <w:t>Povjerenstvo za izradu Zakona o strancima,</w:t>
      </w:r>
    </w:p>
    <w:p w:rsidR="00B675CB" w:rsidRPr="00467DB9" w:rsidRDefault="00B675CB" w:rsidP="00A330B0">
      <w:pPr>
        <w:pStyle w:val="ListParagraph"/>
        <w:numPr>
          <w:ilvl w:val="0"/>
          <w:numId w:val="86"/>
        </w:numPr>
        <w:jc w:val="both"/>
        <w:rPr>
          <w:sz w:val="24"/>
          <w:szCs w:val="24"/>
        </w:rPr>
      </w:pPr>
      <w:r w:rsidRPr="00467DB9">
        <w:rPr>
          <w:sz w:val="24"/>
          <w:szCs w:val="24"/>
        </w:rPr>
        <w:t>Povjerenstvo za izradu Strategije za provedbu Konvencije Vijeća Europe o suzbijanju nasilja nad ženama i nasilja u obitelji za Bosne i Hercegovine,</w:t>
      </w:r>
    </w:p>
    <w:p w:rsidR="00B675CB" w:rsidRPr="00467DB9" w:rsidRDefault="00B675CB" w:rsidP="00A330B0">
      <w:pPr>
        <w:pStyle w:val="ListParagraph"/>
        <w:numPr>
          <w:ilvl w:val="0"/>
          <w:numId w:val="86"/>
        </w:numPr>
        <w:jc w:val="both"/>
        <w:rPr>
          <w:sz w:val="24"/>
          <w:szCs w:val="24"/>
        </w:rPr>
      </w:pPr>
      <w:r w:rsidRPr="00467DB9">
        <w:rPr>
          <w:sz w:val="24"/>
          <w:szCs w:val="24"/>
        </w:rPr>
        <w:t>Povjerenstvo za izradu Operati</w:t>
      </w:r>
      <w:r w:rsidR="00467DB9">
        <w:rPr>
          <w:sz w:val="24"/>
          <w:szCs w:val="24"/>
        </w:rPr>
        <w:t>vnog plana za pristupanje BiH</w:t>
      </w:r>
      <w:r w:rsidRPr="00467DB9">
        <w:rPr>
          <w:sz w:val="24"/>
          <w:szCs w:val="24"/>
        </w:rPr>
        <w:t xml:space="preserve"> Konvenciji VE o krivotvorenju medicinskih proizvoda i sličnim kaznenim djelima koja predstavljaju prijetnji javnom zdravlju,</w:t>
      </w:r>
    </w:p>
    <w:p w:rsidR="00B675CB" w:rsidRPr="00467DB9" w:rsidRDefault="00B675CB" w:rsidP="00A330B0">
      <w:pPr>
        <w:pStyle w:val="ListParagraph"/>
        <w:numPr>
          <w:ilvl w:val="0"/>
          <w:numId w:val="86"/>
        </w:numPr>
        <w:jc w:val="both"/>
        <w:rPr>
          <w:sz w:val="24"/>
          <w:szCs w:val="24"/>
        </w:rPr>
      </w:pPr>
      <w:r w:rsidRPr="00467DB9">
        <w:rPr>
          <w:sz w:val="24"/>
          <w:szCs w:val="24"/>
        </w:rPr>
        <w:t>Povjerenstvo za izradu Plana zaštite i spašavanja institucija i tijela</w:t>
      </w:r>
      <w:r w:rsidR="00467DB9">
        <w:rPr>
          <w:sz w:val="24"/>
          <w:szCs w:val="24"/>
        </w:rPr>
        <w:t xml:space="preserve"> BiH</w:t>
      </w:r>
      <w:r w:rsidRPr="00467DB9">
        <w:rPr>
          <w:sz w:val="24"/>
          <w:szCs w:val="24"/>
        </w:rPr>
        <w:t xml:space="preserve">, </w:t>
      </w:r>
    </w:p>
    <w:p w:rsidR="00B675CB" w:rsidRPr="00467DB9" w:rsidRDefault="00B675CB" w:rsidP="00A330B0">
      <w:pPr>
        <w:pStyle w:val="ListParagraph"/>
        <w:numPr>
          <w:ilvl w:val="0"/>
          <w:numId w:val="86"/>
        </w:numPr>
        <w:jc w:val="both"/>
        <w:rPr>
          <w:sz w:val="24"/>
          <w:szCs w:val="24"/>
        </w:rPr>
      </w:pPr>
      <w:r w:rsidRPr="00467DB9">
        <w:rPr>
          <w:sz w:val="24"/>
          <w:szCs w:val="24"/>
        </w:rPr>
        <w:t xml:space="preserve">Povjerenstvo za izmjene Sporazuma u dijelu koji se odnosi na organizaciju upravljačke strukture Instituta za nestale osobe u Bosni i Hercegovini, </w:t>
      </w:r>
    </w:p>
    <w:p w:rsidR="00B675CB" w:rsidRPr="00467DB9" w:rsidRDefault="00B675CB" w:rsidP="00A330B0">
      <w:pPr>
        <w:pStyle w:val="ListParagraph"/>
        <w:numPr>
          <w:ilvl w:val="0"/>
          <w:numId w:val="86"/>
        </w:numPr>
        <w:jc w:val="both"/>
        <w:rPr>
          <w:sz w:val="24"/>
          <w:szCs w:val="24"/>
        </w:rPr>
      </w:pPr>
      <w:r w:rsidRPr="00467DB9">
        <w:rPr>
          <w:sz w:val="24"/>
          <w:szCs w:val="24"/>
        </w:rPr>
        <w:t xml:space="preserve">Interresorno povjerenstvo za izradu podzakonskih akata iz oblasti zaštite osobnih podataka, </w:t>
      </w:r>
    </w:p>
    <w:p w:rsidR="00B675CB" w:rsidRPr="00467DB9" w:rsidRDefault="00B675CB" w:rsidP="00A330B0">
      <w:pPr>
        <w:pStyle w:val="ListParagraph"/>
        <w:numPr>
          <w:ilvl w:val="0"/>
          <w:numId w:val="86"/>
        </w:numPr>
        <w:jc w:val="both"/>
        <w:rPr>
          <w:sz w:val="24"/>
          <w:szCs w:val="24"/>
        </w:rPr>
      </w:pPr>
      <w:r w:rsidRPr="00467DB9">
        <w:rPr>
          <w:sz w:val="24"/>
          <w:szCs w:val="24"/>
        </w:rPr>
        <w:t xml:space="preserve">Radna skupina za izradu nacrta Zakona o graničnoj kontroli, </w:t>
      </w:r>
    </w:p>
    <w:p w:rsidR="00B675CB" w:rsidRPr="00467DB9" w:rsidRDefault="00B675CB" w:rsidP="00A330B0">
      <w:pPr>
        <w:pStyle w:val="ListParagraph"/>
        <w:numPr>
          <w:ilvl w:val="0"/>
          <w:numId w:val="86"/>
        </w:numPr>
        <w:jc w:val="both"/>
        <w:rPr>
          <w:sz w:val="24"/>
          <w:szCs w:val="24"/>
        </w:rPr>
      </w:pPr>
      <w:r w:rsidRPr="00467DB9">
        <w:rPr>
          <w:sz w:val="24"/>
          <w:szCs w:val="24"/>
        </w:rPr>
        <w:t>Radnih skupina za: „Migracije i razvoj“, izradu normativ</w:t>
      </w:r>
      <w:r w:rsidR="00467DB9">
        <w:rPr>
          <w:sz w:val="24"/>
          <w:szCs w:val="24"/>
        </w:rPr>
        <w:t>nih akata vezano za readmisiju;</w:t>
      </w:r>
      <w:r w:rsidRPr="00467DB9">
        <w:rPr>
          <w:sz w:val="24"/>
          <w:szCs w:val="24"/>
        </w:rPr>
        <w:t xml:space="preserve"> obuku državnih i entitetskih instruktora za popis stanovništva, </w:t>
      </w:r>
    </w:p>
    <w:p w:rsidR="00B675CB" w:rsidRPr="00467DB9" w:rsidRDefault="00B675CB" w:rsidP="00A330B0">
      <w:pPr>
        <w:pStyle w:val="ListParagraph"/>
        <w:numPr>
          <w:ilvl w:val="0"/>
          <w:numId w:val="86"/>
        </w:numPr>
        <w:jc w:val="both"/>
        <w:rPr>
          <w:sz w:val="24"/>
          <w:szCs w:val="24"/>
        </w:rPr>
      </w:pPr>
      <w:r w:rsidRPr="00467DB9">
        <w:rPr>
          <w:sz w:val="24"/>
          <w:szCs w:val="24"/>
        </w:rPr>
        <w:t>Povjerenstvo za kolokaciju,</w:t>
      </w:r>
    </w:p>
    <w:p w:rsidR="00B675CB" w:rsidRPr="00467DB9" w:rsidRDefault="00B675CB" w:rsidP="00A330B0">
      <w:pPr>
        <w:pStyle w:val="ListParagraph"/>
        <w:numPr>
          <w:ilvl w:val="0"/>
          <w:numId w:val="86"/>
        </w:numPr>
        <w:jc w:val="both"/>
        <w:rPr>
          <w:sz w:val="24"/>
          <w:szCs w:val="24"/>
        </w:rPr>
      </w:pPr>
      <w:r w:rsidRPr="00467DB9">
        <w:rPr>
          <w:sz w:val="24"/>
          <w:szCs w:val="24"/>
        </w:rPr>
        <w:t xml:space="preserve">Povjerenstvo za javne nabave Ministarstva, Povjerenstvo za provođenje procedure za imenovanje počasnih konzula i počasnih generalnih konzula. </w:t>
      </w:r>
    </w:p>
    <w:p w:rsidR="00B675CB" w:rsidRPr="001F45E6" w:rsidRDefault="00B675CB" w:rsidP="001F45E6">
      <w:pPr>
        <w:jc w:val="both"/>
        <w:rPr>
          <w:noProof/>
          <w:sz w:val="24"/>
          <w:szCs w:val="24"/>
        </w:rPr>
      </w:pPr>
      <w:r w:rsidRPr="001F45E6">
        <w:rPr>
          <w:noProof/>
          <w:sz w:val="24"/>
          <w:szCs w:val="24"/>
        </w:rPr>
        <w:t>Predstavnici Ministarstva su sudjelovali u pregovorima u vezi sa zaključivanjem: Sporazuma između Vijeća mini</w:t>
      </w:r>
      <w:r w:rsidR="00FE09F8">
        <w:rPr>
          <w:noProof/>
          <w:sz w:val="24"/>
          <w:szCs w:val="24"/>
        </w:rPr>
        <w:t>stara BiH</w:t>
      </w:r>
      <w:r w:rsidRPr="001F45E6">
        <w:rPr>
          <w:noProof/>
          <w:sz w:val="24"/>
          <w:szCs w:val="24"/>
        </w:rPr>
        <w:t xml:space="preserve"> i Vlade Crne Gore o regulisanju privremenog zapošljavanja i zaštiti radnika; Sporazuma o izmjenama Sporazum</w:t>
      </w:r>
      <w:r w:rsidR="00602FE1">
        <w:rPr>
          <w:noProof/>
          <w:sz w:val="24"/>
          <w:szCs w:val="24"/>
        </w:rPr>
        <w:t>a između Vijeće ministara BiH</w:t>
      </w:r>
      <w:r w:rsidR="00FE09F8">
        <w:rPr>
          <w:noProof/>
          <w:sz w:val="24"/>
          <w:szCs w:val="24"/>
        </w:rPr>
        <w:t xml:space="preserve"> i Vijeća ministara R.</w:t>
      </w:r>
      <w:r w:rsidRPr="001F45E6">
        <w:rPr>
          <w:noProof/>
          <w:sz w:val="24"/>
          <w:szCs w:val="24"/>
        </w:rPr>
        <w:t xml:space="preserve"> Albanije o uzajamnim putovanjima državljana; Protokola o suradnji u traženju nestalih osob</w:t>
      </w:r>
      <w:r w:rsidR="00FE09F8">
        <w:rPr>
          <w:noProof/>
          <w:sz w:val="24"/>
          <w:szCs w:val="24"/>
        </w:rPr>
        <w:t>a između Vijeća ministara BiH</w:t>
      </w:r>
      <w:r w:rsidRPr="001F45E6">
        <w:rPr>
          <w:noProof/>
          <w:sz w:val="24"/>
          <w:szCs w:val="24"/>
        </w:rPr>
        <w:t xml:space="preserve"> i Vlade </w:t>
      </w:r>
      <w:r w:rsidR="00FE09F8">
        <w:rPr>
          <w:noProof/>
          <w:sz w:val="24"/>
          <w:szCs w:val="24"/>
        </w:rPr>
        <w:t>R.</w:t>
      </w:r>
      <w:r w:rsidRPr="001F45E6">
        <w:rPr>
          <w:noProof/>
          <w:sz w:val="24"/>
          <w:szCs w:val="24"/>
        </w:rPr>
        <w:t xml:space="preserve"> Srbije; Protokola o suradnji u traže</w:t>
      </w:r>
      <w:r w:rsidR="00FE09F8">
        <w:rPr>
          <w:noProof/>
          <w:sz w:val="24"/>
          <w:szCs w:val="24"/>
        </w:rPr>
        <w:t>nju nestalih osoba između BiH</w:t>
      </w:r>
      <w:r w:rsidRPr="001F45E6">
        <w:rPr>
          <w:noProof/>
          <w:sz w:val="24"/>
          <w:szCs w:val="24"/>
        </w:rPr>
        <w:t xml:space="preserve"> i Crne Gore; Protokola o suradnji u traženju nestalih osoba između B</w:t>
      </w:r>
      <w:r w:rsidR="00FE09F8">
        <w:rPr>
          <w:noProof/>
          <w:sz w:val="24"/>
          <w:szCs w:val="24"/>
        </w:rPr>
        <w:t>iH</w:t>
      </w:r>
      <w:r w:rsidRPr="001F45E6">
        <w:rPr>
          <w:noProof/>
          <w:sz w:val="24"/>
          <w:szCs w:val="24"/>
        </w:rPr>
        <w:t xml:space="preserve"> i Republike Hrvatske; Protokola o upravljanju nanosom uz Okvirni sporazum o slivu rijeke Save; Ugovor</w:t>
      </w:r>
      <w:r w:rsidR="00FE09F8">
        <w:rPr>
          <w:noProof/>
          <w:sz w:val="24"/>
          <w:szCs w:val="24"/>
        </w:rPr>
        <w:t>a između Vijeća ministara BiH i Vlade R.</w:t>
      </w:r>
      <w:r w:rsidRPr="001F45E6">
        <w:rPr>
          <w:noProof/>
          <w:sz w:val="24"/>
          <w:szCs w:val="24"/>
        </w:rPr>
        <w:t xml:space="preserve"> Hrvatske o pravima i obavezama korištenja voda iz javnih vodoopskrbnih sustava presječenih državnom granicom; Sporazuma o delegiranju odgovornosti za pružanje usluga u zračnom prometu</w:t>
      </w:r>
      <w:r w:rsidR="00FE09F8">
        <w:rPr>
          <w:noProof/>
          <w:sz w:val="24"/>
          <w:szCs w:val="24"/>
        </w:rPr>
        <w:t xml:space="preserve"> između Vijeća ministara BiH i Vlade R.</w:t>
      </w:r>
      <w:r w:rsidRPr="001F45E6">
        <w:rPr>
          <w:noProof/>
          <w:sz w:val="24"/>
          <w:szCs w:val="24"/>
        </w:rPr>
        <w:t xml:space="preserve"> Hrvatske; Sporazuma o delegiranju odgovornosti za pružanje usluga u zračnom prometu </w:t>
      </w:r>
      <w:r w:rsidR="00FE09F8">
        <w:rPr>
          <w:noProof/>
          <w:sz w:val="24"/>
          <w:szCs w:val="24"/>
        </w:rPr>
        <w:t>između Vijeća ministara BiH</w:t>
      </w:r>
      <w:r w:rsidR="00602FE1">
        <w:rPr>
          <w:noProof/>
          <w:sz w:val="24"/>
          <w:szCs w:val="24"/>
        </w:rPr>
        <w:t xml:space="preserve"> i Vlade R.</w:t>
      </w:r>
      <w:r w:rsidRPr="001F45E6">
        <w:rPr>
          <w:noProof/>
          <w:sz w:val="24"/>
          <w:szCs w:val="24"/>
        </w:rPr>
        <w:t xml:space="preserve"> Srbije; Sporazuma o delegiranju odgovornosti za pružanje usluga u zračnom prometu </w:t>
      </w:r>
      <w:r w:rsidR="00FE09F8">
        <w:rPr>
          <w:noProof/>
          <w:sz w:val="24"/>
          <w:szCs w:val="24"/>
        </w:rPr>
        <w:t>između Vijeća ministara BiH</w:t>
      </w:r>
      <w:r w:rsidRPr="001F45E6">
        <w:rPr>
          <w:noProof/>
          <w:sz w:val="24"/>
          <w:szCs w:val="24"/>
        </w:rPr>
        <w:t xml:space="preserve"> i Vlade Crne Gore; Sporazuma između Vijeća </w:t>
      </w:r>
      <w:r w:rsidR="00FE09F8">
        <w:rPr>
          <w:noProof/>
          <w:sz w:val="24"/>
          <w:szCs w:val="24"/>
        </w:rPr>
        <w:t>ministara BiH</w:t>
      </w:r>
      <w:r w:rsidR="003D36B9">
        <w:rPr>
          <w:noProof/>
          <w:sz w:val="24"/>
          <w:szCs w:val="24"/>
        </w:rPr>
        <w:t xml:space="preserve"> i Vlade R.</w:t>
      </w:r>
      <w:r w:rsidRPr="001F45E6">
        <w:rPr>
          <w:noProof/>
          <w:sz w:val="24"/>
          <w:szCs w:val="24"/>
        </w:rPr>
        <w:t xml:space="preserve"> Poljske o međunarodnom cestovnom prijevozu; Sporazum</w:t>
      </w:r>
      <w:r w:rsidR="00FE09F8">
        <w:rPr>
          <w:noProof/>
          <w:sz w:val="24"/>
          <w:szCs w:val="24"/>
        </w:rPr>
        <w:t>a između Vijeća ministara BiH i Vlade R.</w:t>
      </w:r>
      <w:r w:rsidRPr="001F45E6">
        <w:rPr>
          <w:noProof/>
          <w:sz w:val="24"/>
          <w:szCs w:val="24"/>
        </w:rPr>
        <w:t xml:space="preserve"> Turske o suradnji u oblasti veteri</w:t>
      </w:r>
      <w:r w:rsidR="00FE09F8">
        <w:rPr>
          <w:noProof/>
          <w:sz w:val="24"/>
          <w:szCs w:val="24"/>
        </w:rPr>
        <w:t>narstva; Sporazuma između BiH</w:t>
      </w:r>
      <w:r w:rsidRPr="001F45E6">
        <w:rPr>
          <w:noProof/>
          <w:sz w:val="24"/>
          <w:szCs w:val="24"/>
        </w:rPr>
        <w:t xml:space="preserve"> i Češke Republike o socijalnom osi</w:t>
      </w:r>
      <w:r w:rsidR="003D36B9">
        <w:rPr>
          <w:noProof/>
          <w:sz w:val="24"/>
          <w:szCs w:val="24"/>
        </w:rPr>
        <w:t>guranju; Sporazuma između BiH</w:t>
      </w:r>
      <w:r w:rsidRPr="001F45E6">
        <w:rPr>
          <w:noProof/>
          <w:sz w:val="24"/>
          <w:szCs w:val="24"/>
        </w:rPr>
        <w:t xml:space="preserve"> i Crne Gore o socijalnom osiguranju, </w:t>
      </w:r>
    </w:p>
    <w:p w:rsidR="00B675CB" w:rsidRPr="001F45E6" w:rsidRDefault="00B675CB" w:rsidP="001F45E6">
      <w:pPr>
        <w:jc w:val="both"/>
        <w:rPr>
          <w:sz w:val="24"/>
          <w:szCs w:val="24"/>
        </w:rPr>
      </w:pPr>
      <w:r w:rsidRPr="001F45E6">
        <w:rPr>
          <w:sz w:val="24"/>
          <w:szCs w:val="24"/>
        </w:rPr>
        <w:t xml:space="preserve">Nastavljena je kontinuirana suradnja s pravnim službama međunarodnih organizacija, odnosno depozitarima međunarodnih multilateralnih ugovora u vezi s pitanjima međunarodnog javnog i privatnog prava </w:t>
      </w:r>
      <w:proofErr w:type="gramStart"/>
      <w:r w:rsidRPr="001F45E6">
        <w:rPr>
          <w:sz w:val="24"/>
          <w:szCs w:val="24"/>
        </w:rPr>
        <w:t>od</w:t>
      </w:r>
      <w:proofErr w:type="gramEnd"/>
      <w:r w:rsidRPr="001F45E6">
        <w:rPr>
          <w:sz w:val="24"/>
          <w:szCs w:val="24"/>
        </w:rPr>
        <w:t xml:space="preserve"> interesa za članstvo Bosne i Hercegovine, te za ostvarivanje prava i obveza koja iz tog članstva proističu.</w:t>
      </w:r>
    </w:p>
    <w:p w:rsidR="00B675CB" w:rsidRDefault="00B675CB" w:rsidP="001F45E6">
      <w:pPr>
        <w:jc w:val="both"/>
        <w:rPr>
          <w:sz w:val="24"/>
          <w:szCs w:val="24"/>
        </w:rPr>
      </w:pPr>
    </w:p>
    <w:p w:rsidR="00087438" w:rsidRDefault="00087438" w:rsidP="001F45E6">
      <w:pPr>
        <w:jc w:val="both"/>
        <w:rPr>
          <w:sz w:val="24"/>
          <w:szCs w:val="24"/>
        </w:rPr>
      </w:pPr>
    </w:p>
    <w:p w:rsidR="00087438" w:rsidRDefault="00087438" w:rsidP="001F45E6">
      <w:pPr>
        <w:jc w:val="both"/>
        <w:rPr>
          <w:sz w:val="24"/>
          <w:szCs w:val="24"/>
        </w:rPr>
      </w:pPr>
    </w:p>
    <w:p w:rsidR="00087438" w:rsidRPr="001F45E6" w:rsidRDefault="00087438" w:rsidP="001F45E6">
      <w:pPr>
        <w:jc w:val="both"/>
        <w:rPr>
          <w:sz w:val="24"/>
          <w:szCs w:val="24"/>
        </w:rPr>
      </w:pPr>
    </w:p>
    <w:p w:rsidR="00B675CB" w:rsidRPr="00FE09F8" w:rsidRDefault="00B675CB" w:rsidP="001F45E6">
      <w:pPr>
        <w:jc w:val="both"/>
        <w:rPr>
          <w:sz w:val="22"/>
          <w:szCs w:val="22"/>
        </w:rPr>
      </w:pPr>
      <w:proofErr w:type="gramStart"/>
      <w:r w:rsidRPr="00FE09F8">
        <w:rPr>
          <w:sz w:val="22"/>
          <w:szCs w:val="22"/>
        </w:rPr>
        <w:t>EUROPSKE</w:t>
      </w:r>
      <w:r w:rsidR="00FE09F8">
        <w:rPr>
          <w:sz w:val="22"/>
          <w:szCs w:val="22"/>
        </w:rPr>
        <w:t xml:space="preserve"> </w:t>
      </w:r>
      <w:r w:rsidRPr="00FE09F8">
        <w:rPr>
          <w:sz w:val="22"/>
          <w:szCs w:val="22"/>
        </w:rPr>
        <w:t xml:space="preserve"> INTEGRACIJE</w:t>
      </w:r>
      <w:proofErr w:type="gramEnd"/>
      <w:r w:rsidRPr="00FE09F8">
        <w:rPr>
          <w:sz w:val="22"/>
          <w:szCs w:val="22"/>
        </w:rPr>
        <w:t xml:space="preserve"> </w:t>
      </w:r>
    </w:p>
    <w:p w:rsidR="00FE09F8" w:rsidRPr="001F45E6" w:rsidRDefault="00FE09F8" w:rsidP="001F45E6">
      <w:pPr>
        <w:jc w:val="both"/>
        <w:rPr>
          <w:sz w:val="24"/>
          <w:szCs w:val="24"/>
        </w:rPr>
      </w:pPr>
    </w:p>
    <w:p w:rsidR="00B675CB" w:rsidRPr="001F45E6" w:rsidRDefault="00B675CB" w:rsidP="001F45E6">
      <w:pPr>
        <w:jc w:val="both"/>
        <w:rPr>
          <w:b/>
          <w:sz w:val="24"/>
          <w:szCs w:val="24"/>
        </w:rPr>
      </w:pPr>
      <w:proofErr w:type="gramStart"/>
      <w:r w:rsidRPr="001F45E6">
        <w:rPr>
          <w:sz w:val="24"/>
          <w:szCs w:val="24"/>
        </w:rPr>
        <w:t>Tijekom 2014.</w:t>
      </w:r>
      <w:proofErr w:type="gramEnd"/>
      <w:r w:rsidRPr="001F45E6">
        <w:rPr>
          <w:sz w:val="24"/>
          <w:szCs w:val="24"/>
        </w:rPr>
        <w:t xml:space="preserve"> </w:t>
      </w:r>
      <w:proofErr w:type="gramStart"/>
      <w:r w:rsidRPr="001F45E6">
        <w:rPr>
          <w:sz w:val="24"/>
          <w:szCs w:val="24"/>
        </w:rPr>
        <w:t>godin</w:t>
      </w:r>
      <w:r w:rsidR="00FE09F8">
        <w:rPr>
          <w:sz w:val="24"/>
          <w:szCs w:val="24"/>
        </w:rPr>
        <w:t>e</w:t>
      </w:r>
      <w:proofErr w:type="gramEnd"/>
      <w:r w:rsidR="00FE09F8">
        <w:rPr>
          <w:sz w:val="24"/>
          <w:szCs w:val="24"/>
        </w:rPr>
        <w:t xml:space="preserve"> aktivnosti su bile usmjerene </w:t>
      </w:r>
      <w:r w:rsidRPr="001F45E6">
        <w:rPr>
          <w:sz w:val="24"/>
          <w:szCs w:val="24"/>
        </w:rPr>
        <w:t>na proces integracija putem ispunjavanja preuzetih obveza i stvaranja uvjeta za stupanje SSP-a na snagu te podnošenje aplikacije za članstvo u EU. U proces europskih integracija Ministarstvo je b</w:t>
      </w:r>
      <w:r w:rsidR="00FE09F8">
        <w:rPr>
          <w:sz w:val="24"/>
          <w:szCs w:val="24"/>
        </w:rPr>
        <w:t xml:space="preserve">ilo uključeno kroz realizaciju </w:t>
      </w:r>
      <w:r w:rsidRPr="001F45E6">
        <w:rPr>
          <w:sz w:val="24"/>
          <w:szCs w:val="24"/>
        </w:rPr>
        <w:t>odgovarajućih aktivn</w:t>
      </w:r>
      <w:r w:rsidR="00FE09F8">
        <w:rPr>
          <w:sz w:val="24"/>
          <w:szCs w:val="24"/>
        </w:rPr>
        <w:t>osti u sjedištu, u Misiji Bi</w:t>
      </w:r>
      <w:r w:rsidRPr="001F45E6">
        <w:rPr>
          <w:sz w:val="24"/>
          <w:szCs w:val="24"/>
        </w:rPr>
        <w:t xml:space="preserve">H pri EU, </w:t>
      </w:r>
      <w:proofErr w:type="gramStart"/>
      <w:r w:rsidRPr="001F45E6">
        <w:rPr>
          <w:sz w:val="24"/>
          <w:szCs w:val="24"/>
        </w:rPr>
        <w:t>te</w:t>
      </w:r>
      <w:proofErr w:type="gramEnd"/>
      <w:r w:rsidRPr="001F45E6">
        <w:rPr>
          <w:sz w:val="24"/>
          <w:szCs w:val="24"/>
        </w:rPr>
        <w:t xml:space="preserve"> veleposlanstvima u državama članicama EU. </w:t>
      </w:r>
    </w:p>
    <w:p w:rsidR="00B675CB" w:rsidRPr="001F45E6" w:rsidRDefault="00B675CB" w:rsidP="001F45E6">
      <w:pPr>
        <w:jc w:val="both"/>
        <w:rPr>
          <w:sz w:val="24"/>
          <w:szCs w:val="24"/>
        </w:rPr>
      </w:pPr>
      <w:r w:rsidRPr="001F45E6">
        <w:rPr>
          <w:sz w:val="24"/>
          <w:szCs w:val="24"/>
        </w:rPr>
        <w:t xml:space="preserve">24. </w:t>
      </w:r>
      <w:proofErr w:type="gramStart"/>
      <w:r w:rsidRPr="001F45E6">
        <w:rPr>
          <w:sz w:val="24"/>
          <w:szCs w:val="24"/>
        </w:rPr>
        <w:t>velja</w:t>
      </w:r>
      <w:r w:rsidR="003D36B9">
        <w:rPr>
          <w:sz w:val="24"/>
          <w:szCs w:val="24"/>
        </w:rPr>
        <w:t>če</w:t>
      </w:r>
      <w:proofErr w:type="gramEnd"/>
      <w:r w:rsidR="003D36B9">
        <w:rPr>
          <w:sz w:val="24"/>
          <w:szCs w:val="24"/>
        </w:rPr>
        <w:t xml:space="preserve"> 2014. </w:t>
      </w:r>
      <w:proofErr w:type="gramStart"/>
      <w:r w:rsidR="003D36B9">
        <w:rPr>
          <w:sz w:val="24"/>
          <w:szCs w:val="24"/>
        </w:rPr>
        <w:t>godine</w:t>
      </w:r>
      <w:proofErr w:type="gramEnd"/>
      <w:r w:rsidR="003D36B9">
        <w:rPr>
          <w:sz w:val="24"/>
          <w:szCs w:val="24"/>
        </w:rPr>
        <w:t xml:space="preserve"> na konferenciji</w:t>
      </w:r>
      <w:r w:rsidRPr="001F45E6">
        <w:rPr>
          <w:sz w:val="24"/>
          <w:szCs w:val="24"/>
        </w:rPr>
        <w:t xml:space="preserve"> "Investiranje u zapadni Balkan" Eu</w:t>
      </w:r>
      <w:r w:rsidR="00FE09F8">
        <w:rPr>
          <w:sz w:val="24"/>
          <w:szCs w:val="24"/>
        </w:rPr>
        <w:t>ropske banke za obnovu i razvoj</w:t>
      </w:r>
      <w:r w:rsidRPr="001F45E6">
        <w:rPr>
          <w:sz w:val="24"/>
          <w:szCs w:val="24"/>
        </w:rPr>
        <w:t xml:space="preserve"> u Londonu najavljen je novi pristup EU prema ovom dijelu Europe. </w:t>
      </w:r>
      <w:proofErr w:type="gramStart"/>
      <w:r w:rsidRPr="001F45E6">
        <w:rPr>
          <w:sz w:val="24"/>
          <w:szCs w:val="24"/>
        </w:rPr>
        <w:t>Na naveden</w:t>
      </w:r>
      <w:r w:rsidR="00FE09F8">
        <w:rPr>
          <w:sz w:val="24"/>
          <w:szCs w:val="24"/>
        </w:rPr>
        <w:t>oj konferenciji</w:t>
      </w:r>
      <w:r w:rsidRPr="001F45E6">
        <w:rPr>
          <w:sz w:val="24"/>
          <w:szCs w:val="24"/>
        </w:rPr>
        <w:t xml:space="preserve"> predsjedatelj Vijeća ministara </w:t>
      </w:r>
      <w:r w:rsidR="00FE09F8">
        <w:rPr>
          <w:iCs/>
          <w:sz w:val="24"/>
          <w:szCs w:val="24"/>
        </w:rPr>
        <w:t>BiH</w:t>
      </w:r>
      <w:r w:rsidR="00FE09F8">
        <w:rPr>
          <w:sz w:val="24"/>
          <w:szCs w:val="24"/>
        </w:rPr>
        <w:t xml:space="preserve"> </w:t>
      </w:r>
      <w:r w:rsidRPr="001F45E6">
        <w:rPr>
          <w:sz w:val="24"/>
          <w:szCs w:val="24"/>
        </w:rPr>
        <w:t>Vjekoslav Bevanda i ministar vanjskih poslova Zlatko Lagumdžija su pozdravili ideju promoviranja regiju zapadnog Balkana kao odredišta za investiranje.</w:t>
      </w:r>
      <w:proofErr w:type="gramEnd"/>
    </w:p>
    <w:p w:rsidR="00B675CB" w:rsidRPr="001F45E6" w:rsidRDefault="00602FE1" w:rsidP="001F45E6">
      <w:pPr>
        <w:jc w:val="both"/>
        <w:rPr>
          <w:sz w:val="24"/>
          <w:szCs w:val="24"/>
        </w:rPr>
      </w:pPr>
      <w:r>
        <w:rPr>
          <w:sz w:val="24"/>
          <w:szCs w:val="24"/>
        </w:rPr>
        <w:t>13.-14. 3.</w:t>
      </w:r>
      <w:r w:rsidR="00B675CB" w:rsidRPr="001F45E6">
        <w:rPr>
          <w:sz w:val="24"/>
          <w:szCs w:val="24"/>
        </w:rPr>
        <w:t>2014. godine generalni direktor Opće uprave za proširenje EU Christian Da</w:t>
      </w:r>
      <w:r w:rsidR="00FE09F8">
        <w:rPr>
          <w:sz w:val="24"/>
          <w:szCs w:val="24"/>
        </w:rPr>
        <w:t>nielsson je bio u posjeti BiH</w:t>
      </w:r>
      <w:r w:rsidR="00B675CB" w:rsidRPr="001F45E6">
        <w:rPr>
          <w:sz w:val="24"/>
          <w:szCs w:val="24"/>
        </w:rPr>
        <w:t xml:space="preserve"> u cilju ubrzanja korištenja već ugovorenih IPA projekata, nastavka održavanja sastanaka pododbora u cilju praćenja provedbe Privremenog sporazuma i usvajanja efikasnog mehanizma koordinacije. </w:t>
      </w:r>
    </w:p>
    <w:p w:rsidR="00B675CB" w:rsidRPr="001F45E6" w:rsidRDefault="00B675CB" w:rsidP="001F45E6">
      <w:pPr>
        <w:jc w:val="both"/>
        <w:rPr>
          <w:sz w:val="24"/>
          <w:szCs w:val="24"/>
        </w:rPr>
      </w:pPr>
      <w:proofErr w:type="gramStart"/>
      <w:r w:rsidRPr="001F45E6">
        <w:rPr>
          <w:sz w:val="24"/>
          <w:szCs w:val="24"/>
        </w:rPr>
        <w:t>11</w:t>
      </w:r>
      <w:r w:rsidR="00FE09F8">
        <w:rPr>
          <w:sz w:val="24"/>
          <w:szCs w:val="24"/>
        </w:rPr>
        <w:t>.</w:t>
      </w:r>
      <w:r w:rsidRPr="001F45E6">
        <w:rPr>
          <w:sz w:val="24"/>
          <w:szCs w:val="24"/>
        </w:rPr>
        <w:t>-12.3.2014.</w:t>
      </w:r>
      <w:proofErr w:type="gramEnd"/>
      <w:r w:rsidRPr="001F45E6">
        <w:rPr>
          <w:sz w:val="24"/>
          <w:szCs w:val="24"/>
        </w:rPr>
        <w:t xml:space="preserve"> </w:t>
      </w:r>
      <w:proofErr w:type="gramStart"/>
      <w:r w:rsidRPr="001F45E6">
        <w:rPr>
          <w:sz w:val="24"/>
          <w:szCs w:val="24"/>
        </w:rPr>
        <w:t>visoka</w:t>
      </w:r>
      <w:proofErr w:type="gramEnd"/>
      <w:r w:rsidRPr="001F45E6">
        <w:rPr>
          <w:sz w:val="24"/>
          <w:szCs w:val="24"/>
        </w:rPr>
        <w:t xml:space="preserve"> predstavnica EU baronesa Ashton je imala razgovore u Predsje</w:t>
      </w:r>
      <w:r w:rsidR="00BD4791">
        <w:rPr>
          <w:sz w:val="24"/>
          <w:szCs w:val="24"/>
        </w:rPr>
        <w:t xml:space="preserve">dništvu Bosne i Hercegovine, </w:t>
      </w:r>
      <w:r w:rsidRPr="001F45E6">
        <w:rPr>
          <w:sz w:val="24"/>
          <w:szCs w:val="24"/>
        </w:rPr>
        <w:t>s</w:t>
      </w:r>
      <w:r w:rsidR="00BD4791">
        <w:rPr>
          <w:sz w:val="24"/>
          <w:szCs w:val="24"/>
        </w:rPr>
        <w:t xml:space="preserve"> premijerom i</w:t>
      </w:r>
      <w:r w:rsidRPr="001F45E6">
        <w:rPr>
          <w:sz w:val="24"/>
          <w:szCs w:val="24"/>
        </w:rPr>
        <w:t xml:space="preserve"> ministrom vanjskih poslova Bosne i Hercegovine.</w:t>
      </w:r>
    </w:p>
    <w:p w:rsidR="00B675CB" w:rsidRPr="001F45E6" w:rsidRDefault="00B675CB" w:rsidP="001F45E6">
      <w:pPr>
        <w:jc w:val="both"/>
        <w:rPr>
          <w:sz w:val="24"/>
          <w:szCs w:val="24"/>
        </w:rPr>
      </w:pPr>
      <w:proofErr w:type="gramStart"/>
      <w:r w:rsidRPr="001F45E6">
        <w:rPr>
          <w:sz w:val="24"/>
          <w:szCs w:val="24"/>
        </w:rPr>
        <w:t>Nakon održane sjednice Vijeća EU za vanjske poslove (FAC) 14.</w:t>
      </w:r>
      <w:proofErr w:type="gramEnd"/>
      <w:r w:rsidRPr="001F45E6">
        <w:rPr>
          <w:sz w:val="24"/>
          <w:szCs w:val="24"/>
        </w:rPr>
        <w:t xml:space="preserve"> 4. 2014. </w:t>
      </w:r>
      <w:proofErr w:type="gramStart"/>
      <w:r w:rsidRPr="001F45E6">
        <w:rPr>
          <w:sz w:val="24"/>
          <w:szCs w:val="24"/>
        </w:rPr>
        <w:t>u</w:t>
      </w:r>
      <w:proofErr w:type="gramEnd"/>
      <w:r w:rsidRPr="001F45E6">
        <w:rPr>
          <w:sz w:val="24"/>
          <w:szCs w:val="24"/>
        </w:rPr>
        <w:t xml:space="preserve"> Luksemburgu, na kojoj definiran novi pristup EU našoj zemlji, Ministarstvo je uputilo DKP-ima informaciju o zaključcima</w:t>
      </w:r>
      <w:r w:rsidR="00BD4791">
        <w:rPr>
          <w:sz w:val="24"/>
          <w:szCs w:val="24"/>
        </w:rPr>
        <w:t xml:space="preserve"> o BiH, te </w:t>
      </w:r>
      <w:r w:rsidRPr="001F45E6">
        <w:rPr>
          <w:sz w:val="24"/>
          <w:szCs w:val="24"/>
        </w:rPr>
        <w:t>instrukciju za nastup u razgovorima s predstavnicima zemlje domaćina i u diplomatskom koru.</w:t>
      </w:r>
    </w:p>
    <w:p w:rsidR="00B675CB" w:rsidRPr="001F45E6" w:rsidRDefault="00B675CB" w:rsidP="001F45E6">
      <w:pPr>
        <w:jc w:val="both"/>
        <w:rPr>
          <w:sz w:val="24"/>
          <w:szCs w:val="24"/>
        </w:rPr>
      </w:pPr>
      <w:r w:rsidRPr="001F45E6">
        <w:rPr>
          <w:sz w:val="24"/>
          <w:szCs w:val="24"/>
        </w:rPr>
        <w:t>„Forum za prosperitet i zapošljavanje</w:t>
      </w:r>
      <w:proofErr w:type="gramStart"/>
      <w:r w:rsidRPr="001F45E6">
        <w:rPr>
          <w:sz w:val="24"/>
          <w:szCs w:val="24"/>
        </w:rPr>
        <w:t>“ je</w:t>
      </w:r>
      <w:proofErr w:type="gramEnd"/>
      <w:r w:rsidRPr="001F45E6">
        <w:rPr>
          <w:sz w:val="24"/>
          <w:szCs w:val="24"/>
        </w:rPr>
        <w:t xml:space="preserve"> održan u Sarajevu, u svibnju 2014. </w:t>
      </w:r>
      <w:proofErr w:type="gramStart"/>
      <w:r w:rsidRPr="001F45E6">
        <w:rPr>
          <w:sz w:val="24"/>
          <w:szCs w:val="24"/>
        </w:rPr>
        <w:t>godine</w:t>
      </w:r>
      <w:proofErr w:type="gramEnd"/>
      <w:r w:rsidRPr="001F45E6">
        <w:rPr>
          <w:sz w:val="24"/>
          <w:szCs w:val="24"/>
        </w:rPr>
        <w:t xml:space="preserve"> u cilju identificiranja mjera za privlačenje investicija, zauzimanje šireg pristupa ekonomskim prilikama i mogućnostima, poticanje otvaranja novih radnih mjesta i ostvarivanje bolje socijalne zaštite.</w:t>
      </w:r>
    </w:p>
    <w:p w:rsidR="00B675CB" w:rsidRPr="001F45E6" w:rsidRDefault="00B675CB" w:rsidP="001F45E6">
      <w:pPr>
        <w:jc w:val="both"/>
        <w:rPr>
          <w:sz w:val="24"/>
          <w:szCs w:val="24"/>
        </w:rPr>
      </w:pPr>
      <w:r w:rsidRPr="001F45E6">
        <w:rPr>
          <w:sz w:val="24"/>
          <w:szCs w:val="24"/>
        </w:rPr>
        <w:t xml:space="preserve">1.7.2014. </w:t>
      </w:r>
      <w:proofErr w:type="gramStart"/>
      <w:r w:rsidRPr="001F45E6">
        <w:rPr>
          <w:sz w:val="24"/>
          <w:szCs w:val="24"/>
        </w:rPr>
        <w:t>u</w:t>
      </w:r>
      <w:proofErr w:type="gramEnd"/>
      <w:r w:rsidRPr="001F45E6">
        <w:rPr>
          <w:sz w:val="24"/>
          <w:szCs w:val="24"/>
        </w:rPr>
        <w:t xml:space="preserve"> Sarajevu je održana međunarodna konferencija pod nazivom „Konferencija o rastu zapošljavanja – na putu k oporavku“ Značaj konferencije, koja je pripremana nakon najave novog pristupa Europske unije u čijem fokusu su ekonomski razvoj i vladavina prava, još je veći s obzirom na poplave koje su pogodile Bosnu i Hercegovinu.</w:t>
      </w:r>
    </w:p>
    <w:p w:rsidR="00B675CB" w:rsidRPr="001F45E6" w:rsidRDefault="00B675CB" w:rsidP="001F45E6">
      <w:pPr>
        <w:jc w:val="both"/>
        <w:rPr>
          <w:sz w:val="24"/>
          <w:szCs w:val="24"/>
        </w:rPr>
      </w:pPr>
      <w:r w:rsidRPr="001F45E6">
        <w:rPr>
          <w:sz w:val="24"/>
          <w:szCs w:val="24"/>
        </w:rPr>
        <w:t xml:space="preserve">16.7.2014. </w:t>
      </w:r>
      <w:proofErr w:type="gramStart"/>
      <w:r w:rsidRPr="001F45E6">
        <w:rPr>
          <w:sz w:val="24"/>
          <w:szCs w:val="24"/>
        </w:rPr>
        <w:t>godine</w:t>
      </w:r>
      <w:proofErr w:type="gramEnd"/>
      <w:r w:rsidRPr="001F45E6">
        <w:rPr>
          <w:sz w:val="24"/>
          <w:szCs w:val="24"/>
        </w:rPr>
        <w:t xml:space="preserve"> u Bruxellesu je održana Donatorska konf</w:t>
      </w:r>
      <w:r w:rsidR="00BD4791">
        <w:rPr>
          <w:sz w:val="24"/>
          <w:szCs w:val="24"/>
        </w:rPr>
        <w:t xml:space="preserve">erencija u cilju prikupljanja </w:t>
      </w:r>
      <w:r w:rsidRPr="001F45E6">
        <w:rPr>
          <w:sz w:val="24"/>
          <w:szCs w:val="24"/>
        </w:rPr>
        <w:t>sredstava za prevladavanje katastrofalnog stanja</w:t>
      </w:r>
      <w:r w:rsidR="00BD4791">
        <w:rPr>
          <w:sz w:val="24"/>
          <w:szCs w:val="24"/>
        </w:rPr>
        <w:t xml:space="preserve"> prouzročenog poplavama u BiH</w:t>
      </w:r>
      <w:r w:rsidRPr="001F45E6">
        <w:rPr>
          <w:sz w:val="24"/>
          <w:szCs w:val="24"/>
        </w:rPr>
        <w:t>.</w:t>
      </w:r>
    </w:p>
    <w:p w:rsidR="00B675CB" w:rsidRPr="001F45E6" w:rsidRDefault="00BD4791" w:rsidP="001F45E6">
      <w:pPr>
        <w:jc w:val="both"/>
        <w:rPr>
          <w:sz w:val="24"/>
          <w:szCs w:val="24"/>
        </w:rPr>
      </w:pPr>
      <w:r>
        <w:rPr>
          <w:sz w:val="24"/>
          <w:szCs w:val="24"/>
        </w:rPr>
        <w:t xml:space="preserve">10.7.2014. </w:t>
      </w:r>
      <w:proofErr w:type="gramStart"/>
      <w:r>
        <w:rPr>
          <w:sz w:val="24"/>
          <w:szCs w:val="24"/>
        </w:rPr>
        <w:t>u</w:t>
      </w:r>
      <w:proofErr w:type="gramEnd"/>
      <w:r>
        <w:rPr>
          <w:sz w:val="24"/>
          <w:szCs w:val="24"/>
        </w:rPr>
        <w:t xml:space="preserve"> Kotoru ministri </w:t>
      </w:r>
      <w:r w:rsidR="00B675CB" w:rsidRPr="001F45E6">
        <w:rPr>
          <w:sz w:val="24"/>
          <w:szCs w:val="24"/>
        </w:rPr>
        <w:t>vanjskih poslova zemalja zapadnog Balkan</w:t>
      </w:r>
      <w:r>
        <w:rPr>
          <w:sz w:val="24"/>
          <w:szCs w:val="24"/>
        </w:rPr>
        <w:t>a su</w:t>
      </w:r>
      <w:r w:rsidR="00B675CB" w:rsidRPr="001F45E6">
        <w:rPr>
          <w:sz w:val="24"/>
          <w:szCs w:val="24"/>
        </w:rPr>
        <w:t xml:space="preserve"> usvojili dokument o unaprjeđenju regionalne suradnje u okviru definiranog novog pristupa Europske komisije zemljama zapadnog Balkana - s naglaskom na zajedničke ekonomske projekte.</w:t>
      </w:r>
    </w:p>
    <w:p w:rsidR="00B675CB" w:rsidRPr="001F45E6" w:rsidRDefault="00B675CB" w:rsidP="001F45E6">
      <w:pPr>
        <w:jc w:val="both"/>
        <w:rPr>
          <w:sz w:val="24"/>
          <w:szCs w:val="24"/>
        </w:rPr>
      </w:pPr>
      <w:r w:rsidRPr="001F45E6">
        <w:rPr>
          <w:sz w:val="24"/>
          <w:szCs w:val="24"/>
        </w:rPr>
        <w:t>28.8.2014. godine u Berlinu je održana Konferencija o zapadnom Balkanu, pod pokroviteljstvom njemačke kancelarke</w:t>
      </w:r>
      <w:r w:rsidR="003431CB">
        <w:rPr>
          <w:sz w:val="24"/>
          <w:szCs w:val="24"/>
        </w:rPr>
        <w:t xml:space="preserve"> Angele Merkel, na kojoj su se </w:t>
      </w:r>
      <w:r w:rsidRPr="001F45E6">
        <w:rPr>
          <w:sz w:val="24"/>
          <w:szCs w:val="24"/>
        </w:rPr>
        <w:t>sastali šefovi vlada, ministri vanjskih poslova i ministri gospodarstva</w:t>
      </w:r>
      <w:r w:rsidR="003431CB">
        <w:rPr>
          <w:sz w:val="24"/>
          <w:szCs w:val="24"/>
        </w:rPr>
        <w:t xml:space="preserve"> BiH</w:t>
      </w:r>
      <w:r w:rsidRPr="001F45E6">
        <w:rPr>
          <w:sz w:val="24"/>
          <w:szCs w:val="24"/>
        </w:rPr>
        <w:t xml:space="preserve">, Hrvatske, Crne Gore, Kosova, Albanije, Makedonije, Srbije i Slovenije, predstavnici Komisije Europske unije, te buduće zemlje domaćina Austrije. </w:t>
      </w:r>
      <w:proofErr w:type="gramStart"/>
      <w:r w:rsidRPr="001F45E6">
        <w:rPr>
          <w:sz w:val="24"/>
          <w:szCs w:val="24"/>
        </w:rPr>
        <w:t xml:space="preserve">Planirano </w:t>
      </w:r>
      <w:r w:rsidR="003431CB">
        <w:rPr>
          <w:sz w:val="24"/>
          <w:szCs w:val="24"/>
        </w:rPr>
        <w:t xml:space="preserve">je da Austrija bude </w:t>
      </w:r>
      <w:r w:rsidRPr="001F45E6">
        <w:rPr>
          <w:sz w:val="24"/>
          <w:szCs w:val="24"/>
        </w:rPr>
        <w:t>domaćin sljedećeg samita zemalja zapadnog Balkana, koji je predviđen 27.</w:t>
      </w:r>
      <w:proofErr w:type="gramEnd"/>
      <w:r w:rsidRPr="001F45E6">
        <w:rPr>
          <w:sz w:val="24"/>
          <w:szCs w:val="24"/>
        </w:rPr>
        <w:t xml:space="preserve"> </w:t>
      </w:r>
      <w:proofErr w:type="gramStart"/>
      <w:r w:rsidRPr="001F45E6">
        <w:rPr>
          <w:sz w:val="24"/>
          <w:szCs w:val="24"/>
        </w:rPr>
        <w:t>kolovoza</w:t>
      </w:r>
      <w:proofErr w:type="gramEnd"/>
      <w:r w:rsidR="003431CB">
        <w:rPr>
          <w:sz w:val="24"/>
          <w:szCs w:val="24"/>
        </w:rPr>
        <w:t xml:space="preserve"> 2015. </w:t>
      </w:r>
      <w:proofErr w:type="gramStart"/>
      <w:r w:rsidR="003431CB">
        <w:rPr>
          <w:sz w:val="24"/>
          <w:szCs w:val="24"/>
        </w:rPr>
        <w:t>godine</w:t>
      </w:r>
      <w:proofErr w:type="gramEnd"/>
      <w:r w:rsidR="003431CB">
        <w:rPr>
          <w:sz w:val="24"/>
          <w:szCs w:val="24"/>
        </w:rPr>
        <w:t>.</w:t>
      </w:r>
      <w:r w:rsidRPr="001F45E6">
        <w:rPr>
          <w:sz w:val="24"/>
          <w:szCs w:val="24"/>
        </w:rPr>
        <w:t xml:space="preserve"> Konferencija je imala poruku podrške i privrženosti EU zajedničkoj budućnosti </w:t>
      </w:r>
      <w:proofErr w:type="gramStart"/>
      <w:r w:rsidRPr="001F45E6">
        <w:rPr>
          <w:sz w:val="24"/>
          <w:szCs w:val="24"/>
        </w:rPr>
        <w:t>sa</w:t>
      </w:r>
      <w:proofErr w:type="gramEnd"/>
      <w:r w:rsidRPr="001F45E6">
        <w:rPr>
          <w:sz w:val="24"/>
          <w:szCs w:val="24"/>
        </w:rPr>
        <w:t xml:space="preserve"> zemljama ove regije.</w:t>
      </w:r>
    </w:p>
    <w:p w:rsidR="00B675CB" w:rsidRPr="001F45E6" w:rsidRDefault="00B675CB" w:rsidP="001F45E6">
      <w:pPr>
        <w:jc w:val="both"/>
        <w:rPr>
          <w:sz w:val="24"/>
          <w:szCs w:val="24"/>
        </w:rPr>
      </w:pPr>
      <w:proofErr w:type="gramStart"/>
      <w:r w:rsidRPr="001F45E6">
        <w:rPr>
          <w:sz w:val="24"/>
          <w:szCs w:val="24"/>
        </w:rPr>
        <w:t>Na Konferenciji je usvojena i deklaracija u kojoj se naglašava potreba daljnjeg napretka u procesu reformi, rješavanje otvorenih bilateralnih i unutarnjih državnih pitanja, kao i pomirenja unutar i između društava regije.</w:t>
      </w:r>
      <w:proofErr w:type="gramEnd"/>
    </w:p>
    <w:p w:rsidR="00B675CB" w:rsidRPr="001F45E6" w:rsidRDefault="00B675CB" w:rsidP="001F45E6">
      <w:pPr>
        <w:jc w:val="both"/>
        <w:rPr>
          <w:sz w:val="24"/>
          <w:szCs w:val="24"/>
        </w:rPr>
      </w:pPr>
      <w:proofErr w:type="gramStart"/>
      <w:r w:rsidRPr="001F45E6">
        <w:rPr>
          <w:sz w:val="24"/>
          <w:szCs w:val="24"/>
        </w:rPr>
        <w:t>U r</w:t>
      </w:r>
      <w:r w:rsidR="003431CB">
        <w:rPr>
          <w:sz w:val="24"/>
          <w:szCs w:val="24"/>
        </w:rPr>
        <w:t>ujnu 2014.</w:t>
      </w:r>
      <w:proofErr w:type="gramEnd"/>
      <w:r w:rsidR="003431CB">
        <w:rPr>
          <w:sz w:val="24"/>
          <w:szCs w:val="24"/>
        </w:rPr>
        <w:t xml:space="preserve"> </w:t>
      </w:r>
      <w:proofErr w:type="gramStart"/>
      <w:r w:rsidR="003431CB">
        <w:rPr>
          <w:sz w:val="24"/>
          <w:szCs w:val="24"/>
        </w:rPr>
        <w:t>godine</w:t>
      </w:r>
      <w:proofErr w:type="gramEnd"/>
      <w:r w:rsidR="003431CB">
        <w:rPr>
          <w:sz w:val="24"/>
          <w:szCs w:val="24"/>
        </w:rPr>
        <w:t xml:space="preserve"> u New Yorku, </w:t>
      </w:r>
      <w:r w:rsidRPr="001F45E6">
        <w:rPr>
          <w:sz w:val="24"/>
          <w:szCs w:val="24"/>
        </w:rPr>
        <w:t xml:space="preserve">tijekom Opće skupštine UN-a, </w:t>
      </w:r>
      <w:r w:rsidR="003431CB">
        <w:rPr>
          <w:sz w:val="24"/>
          <w:szCs w:val="24"/>
        </w:rPr>
        <w:t>ministar vanjskih poslova BiH</w:t>
      </w:r>
      <w:r w:rsidRPr="001F45E6">
        <w:rPr>
          <w:sz w:val="24"/>
          <w:szCs w:val="24"/>
        </w:rPr>
        <w:t xml:space="preserve"> dr. Zlatko Lagumdžija je bio domaćin i predsjedavajući sastanka ministara vanjskih poslova zapadnog Balkana</w:t>
      </w:r>
      <w:r w:rsidRPr="001F45E6">
        <w:rPr>
          <w:b/>
          <w:sz w:val="24"/>
          <w:szCs w:val="24"/>
        </w:rPr>
        <w:t xml:space="preserve">. </w:t>
      </w:r>
      <w:r w:rsidRPr="001F45E6">
        <w:rPr>
          <w:sz w:val="24"/>
          <w:szCs w:val="24"/>
        </w:rPr>
        <w:t xml:space="preserve">Skup </w:t>
      </w:r>
      <w:proofErr w:type="gramStart"/>
      <w:r w:rsidRPr="001F45E6">
        <w:rPr>
          <w:sz w:val="24"/>
          <w:szCs w:val="24"/>
        </w:rPr>
        <w:t>na</w:t>
      </w:r>
      <w:proofErr w:type="gramEnd"/>
      <w:r w:rsidRPr="001F45E6">
        <w:rPr>
          <w:sz w:val="24"/>
          <w:szCs w:val="24"/>
        </w:rPr>
        <w:t xml:space="preserve"> visokoj razini je upriličen nakon konferencije o zapadnom Balkanu koja je održana u Berlinu u kolovozu</w:t>
      </w:r>
      <w:r w:rsidR="003431CB">
        <w:rPr>
          <w:sz w:val="24"/>
          <w:szCs w:val="24"/>
        </w:rPr>
        <w:t xml:space="preserve"> 2014. </w:t>
      </w:r>
      <w:proofErr w:type="gramStart"/>
      <w:r w:rsidR="003431CB">
        <w:rPr>
          <w:sz w:val="24"/>
          <w:szCs w:val="24"/>
        </w:rPr>
        <w:t>godine</w:t>
      </w:r>
      <w:proofErr w:type="gramEnd"/>
      <w:r w:rsidR="003431CB">
        <w:rPr>
          <w:sz w:val="24"/>
          <w:szCs w:val="24"/>
        </w:rPr>
        <w:t xml:space="preserve"> </w:t>
      </w:r>
      <w:r w:rsidRPr="001F45E6">
        <w:rPr>
          <w:sz w:val="24"/>
          <w:szCs w:val="24"/>
        </w:rPr>
        <w:t>pod pokroviteljstvom njemačke kancelarke Angele Merkel.</w:t>
      </w:r>
    </w:p>
    <w:p w:rsidR="00B675CB" w:rsidRPr="001F45E6" w:rsidRDefault="00B675CB" w:rsidP="001F45E6">
      <w:pPr>
        <w:jc w:val="both"/>
        <w:rPr>
          <w:sz w:val="24"/>
          <w:szCs w:val="24"/>
        </w:rPr>
      </w:pPr>
      <w:r w:rsidRPr="001F45E6">
        <w:rPr>
          <w:sz w:val="24"/>
          <w:szCs w:val="24"/>
        </w:rPr>
        <w:t xml:space="preserve">Na navedenom sastanku su sudjelovali i tadašnji europski povjerenik za proširenje i politiku susjedstva Štefan Füle, visoka predstavnica Europske unije za vanjsku i sigurnosnu politiku Federica Mogherini, glavni tajnik Vijeća za regionalnu suradnju Goran Svilanović, </w:t>
      </w:r>
      <w:proofErr w:type="gramStart"/>
      <w:r w:rsidRPr="001F45E6">
        <w:rPr>
          <w:sz w:val="24"/>
          <w:szCs w:val="24"/>
        </w:rPr>
        <w:t>te</w:t>
      </w:r>
      <w:proofErr w:type="gramEnd"/>
      <w:r w:rsidRPr="001F45E6">
        <w:rPr>
          <w:sz w:val="24"/>
          <w:szCs w:val="24"/>
        </w:rPr>
        <w:t xml:space="preserve"> predstavnici Njemačke, Hrvatske i Austrije. U razgovoru s visokom predstavnicom Moghe</w:t>
      </w:r>
      <w:r w:rsidR="003431CB">
        <w:rPr>
          <w:sz w:val="24"/>
          <w:szCs w:val="24"/>
        </w:rPr>
        <w:t>rini potvrđena je podrška BiH</w:t>
      </w:r>
      <w:r w:rsidRPr="001F45E6">
        <w:rPr>
          <w:sz w:val="24"/>
          <w:szCs w:val="24"/>
        </w:rPr>
        <w:t xml:space="preserve"> kao jedinstvenoj zemlji </w:t>
      </w:r>
      <w:proofErr w:type="gramStart"/>
      <w:r w:rsidRPr="001F45E6">
        <w:rPr>
          <w:sz w:val="24"/>
          <w:szCs w:val="24"/>
        </w:rPr>
        <w:t>na</w:t>
      </w:r>
      <w:proofErr w:type="gramEnd"/>
      <w:r w:rsidRPr="001F45E6">
        <w:rPr>
          <w:sz w:val="24"/>
          <w:szCs w:val="24"/>
        </w:rPr>
        <w:t xml:space="preserve"> putu k EU-u, kao i potreba da regija zapadnog Balkana ostane u fokusu EU u narednom razdoblju.</w:t>
      </w:r>
    </w:p>
    <w:p w:rsidR="00B675CB" w:rsidRPr="001F45E6" w:rsidRDefault="003431CB" w:rsidP="001F45E6">
      <w:pPr>
        <w:jc w:val="both"/>
        <w:rPr>
          <w:b/>
          <w:sz w:val="24"/>
          <w:szCs w:val="24"/>
        </w:rPr>
      </w:pPr>
      <w:r>
        <w:rPr>
          <w:sz w:val="24"/>
          <w:szCs w:val="24"/>
        </w:rPr>
        <w:t xml:space="preserve">Konferencija </w:t>
      </w:r>
      <w:r w:rsidR="00B675CB" w:rsidRPr="001F45E6">
        <w:rPr>
          <w:sz w:val="24"/>
          <w:szCs w:val="24"/>
        </w:rPr>
        <w:t>ministara vanjskih poslova i ekonomije/financija zemalja zapadnog Balkana (WB6) i predstavnika Europske unije i Vijeća za regionalnu suradnju (RCC) o temi „Ekonomsko upravljanje i povezivanje</w:t>
      </w:r>
      <w:proofErr w:type="gramStart"/>
      <w:r w:rsidR="00B675CB" w:rsidRPr="001F45E6">
        <w:rPr>
          <w:sz w:val="24"/>
          <w:szCs w:val="24"/>
        </w:rPr>
        <w:t>“ održana</w:t>
      </w:r>
      <w:proofErr w:type="gramEnd"/>
      <w:r w:rsidR="00B675CB" w:rsidRPr="001F45E6">
        <w:rPr>
          <w:sz w:val="24"/>
          <w:szCs w:val="24"/>
        </w:rPr>
        <w:t xml:space="preserve"> je 23. </w:t>
      </w:r>
      <w:proofErr w:type="gramStart"/>
      <w:r w:rsidR="00B675CB" w:rsidRPr="001F45E6">
        <w:rPr>
          <w:sz w:val="24"/>
          <w:szCs w:val="24"/>
        </w:rPr>
        <w:t>listopada</w:t>
      </w:r>
      <w:proofErr w:type="gramEnd"/>
      <w:r w:rsidR="00B675CB" w:rsidRPr="001F45E6">
        <w:rPr>
          <w:sz w:val="24"/>
          <w:szCs w:val="24"/>
        </w:rPr>
        <w:t xml:space="preserve"> 2014. </w:t>
      </w:r>
      <w:proofErr w:type="gramStart"/>
      <w:r w:rsidR="00B675CB" w:rsidRPr="001F45E6">
        <w:rPr>
          <w:sz w:val="24"/>
          <w:szCs w:val="24"/>
        </w:rPr>
        <w:t>godine</w:t>
      </w:r>
      <w:proofErr w:type="gramEnd"/>
      <w:r w:rsidR="00B675CB" w:rsidRPr="001F45E6">
        <w:rPr>
          <w:sz w:val="24"/>
          <w:szCs w:val="24"/>
        </w:rPr>
        <w:t xml:space="preserve"> u Beogradu.</w:t>
      </w:r>
      <w:r w:rsidR="00B675CB" w:rsidRPr="001F45E6">
        <w:rPr>
          <w:b/>
          <w:sz w:val="24"/>
          <w:szCs w:val="24"/>
        </w:rPr>
        <w:t xml:space="preserve"> </w:t>
      </w:r>
      <w:r w:rsidR="00B675CB" w:rsidRPr="001F45E6">
        <w:rPr>
          <w:sz w:val="24"/>
          <w:szCs w:val="24"/>
        </w:rPr>
        <w:t>U okviru predmetne konferencije poseban naglasak</w:t>
      </w:r>
      <w:r>
        <w:rPr>
          <w:sz w:val="24"/>
          <w:szCs w:val="24"/>
        </w:rPr>
        <w:t xml:space="preserve"> je stavljen </w:t>
      </w:r>
      <w:proofErr w:type="gramStart"/>
      <w:r>
        <w:rPr>
          <w:sz w:val="24"/>
          <w:szCs w:val="24"/>
        </w:rPr>
        <w:t>na</w:t>
      </w:r>
      <w:proofErr w:type="gramEnd"/>
      <w:r>
        <w:rPr>
          <w:sz w:val="24"/>
          <w:szCs w:val="24"/>
        </w:rPr>
        <w:t xml:space="preserve"> </w:t>
      </w:r>
      <w:r w:rsidR="00B675CB" w:rsidRPr="001F45E6">
        <w:rPr>
          <w:sz w:val="24"/>
          <w:szCs w:val="24"/>
        </w:rPr>
        <w:t>bolje ekonomsko upravljanje kroz programe nacionalnih ekonomskih reformi (NERP Natio</w:t>
      </w:r>
      <w:r>
        <w:rPr>
          <w:sz w:val="24"/>
          <w:szCs w:val="24"/>
        </w:rPr>
        <w:t xml:space="preserve">nal Economic Reform Programme) </w:t>
      </w:r>
      <w:r w:rsidR="00B675CB" w:rsidRPr="001F45E6">
        <w:rPr>
          <w:sz w:val="24"/>
          <w:szCs w:val="24"/>
        </w:rPr>
        <w:t xml:space="preserve">i bolje povezivanje unutar regije i s Europskom unijom. Ovi programi </w:t>
      </w:r>
      <w:proofErr w:type="gramStart"/>
      <w:r w:rsidR="00B675CB" w:rsidRPr="001F45E6">
        <w:rPr>
          <w:sz w:val="24"/>
          <w:szCs w:val="24"/>
        </w:rPr>
        <w:t>će</w:t>
      </w:r>
      <w:proofErr w:type="gramEnd"/>
      <w:r w:rsidR="00B675CB" w:rsidRPr="001F45E6">
        <w:rPr>
          <w:sz w:val="24"/>
          <w:szCs w:val="24"/>
        </w:rPr>
        <w:t xml:space="preserve"> uključivati mjere za osiguranje makroekonomske i fiskalne stabilnosti. Sadržavat </w:t>
      </w:r>
      <w:proofErr w:type="gramStart"/>
      <w:r w:rsidR="00B675CB" w:rsidRPr="001F45E6">
        <w:rPr>
          <w:sz w:val="24"/>
          <w:szCs w:val="24"/>
        </w:rPr>
        <w:t>će</w:t>
      </w:r>
      <w:proofErr w:type="gramEnd"/>
      <w:r w:rsidR="00B675CB" w:rsidRPr="001F45E6">
        <w:rPr>
          <w:sz w:val="24"/>
          <w:szCs w:val="24"/>
        </w:rPr>
        <w:t xml:space="preserve"> i ograničen broj prioritetnih strukturnih i konkurentskih mjera u sektorima koji su najvažniji za unaprjeđenje konkurentnosti i rasta. Sadržavat </w:t>
      </w:r>
      <w:proofErr w:type="gramStart"/>
      <w:r w:rsidR="00B675CB" w:rsidRPr="001F45E6">
        <w:rPr>
          <w:sz w:val="24"/>
          <w:szCs w:val="24"/>
        </w:rPr>
        <w:t>će</w:t>
      </w:r>
      <w:proofErr w:type="gramEnd"/>
      <w:r w:rsidR="00B675CB" w:rsidRPr="001F45E6">
        <w:rPr>
          <w:sz w:val="24"/>
          <w:szCs w:val="24"/>
        </w:rPr>
        <w:t xml:space="preserve"> jasne vremenske rokove i detaljne proračunske implikacije.  </w:t>
      </w:r>
    </w:p>
    <w:p w:rsidR="00B675CB" w:rsidRPr="001F45E6" w:rsidRDefault="00B675CB" w:rsidP="001F45E6">
      <w:pPr>
        <w:jc w:val="both"/>
        <w:rPr>
          <w:sz w:val="24"/>
          <w:szCs w:val="24"/>
        </w:rPr>
      </w:pPr>
      <w:proofErr w:type="gramStart"/>
      <w:r w:rsidRPr="001F45E6">
        <w:rPr>
          <w:sz w:val="24"/>
          <w:szCs w:val="24"/>
        </w:rPr>
        <w:t>U skladu s novim pristupom, B</w:t>
      </w:r>
      <w:r w:rsidR="003431CB">
        <w:rPr>
          <w:sz w:val="24"/>
          <w:szCs w:val="24"/>
        </w:rPr>
        <w:t>iH</w:t>
      </w:r>
      <w:r w:rsidRPr="001F45E6">
        <w:rPr>
          <w:sz w:val="24"/>
          <w:szCs w:val="24"/>
        </w:rPr>
        <w:t xml:space="preserve"> bi trebala Europskoj komisiji podnijeti probne programe nacionalnih ekonomskih reformi već u siječnju</w:t>
      </w:r>
      <w:r w:rsidR="003431CB">
        <w:rPr>
          <w:sz w:val="24"/>
          <w:szCs w:val="24"/>
        </w:rPr>
        <w:t xml:space="preserve"> 2015.</w:t>
      </w:r>
      <w:proofErr w:type="gramEnd"/>
      <w:r w:rsidR="003431CB">
        <w:rPr>
          <w:sz w:val="24"/>
          <w:szCs w:val="24"/>
        </w:rPr>
        <w:t xml:space="preserve"> </w:t>
      </w:r>
      <w:proofErr w:type="gramStart"/>
      <w:r w:rsidR="003431CB">
        <w:rPr>
          <w:sz w:val="24"/>
          <w:szCs w:val="24"/>
        </w:rPr>
        <w:t>godine</w:t>
      </w:r>
      <w:proofErr w:type="gramEnd"/>
      <w:r w:rsidR="003431CB">
        <w:rPr>
          <w:sz w:val="24"/>
          <w:szCs w:val="24"/>
        </w:rPr>
        <w:t xml:space="preserve">. </w:t>
      </w:r>
      <w:r w:rsidRPr="001F45E6">
        <w:rPr>
          <w:sz w:val="24"/>
          <w:szCs w:val="24"/>
        </w:rPr>
        <w:t>Uz navedene programe, bilo bi korisno krenuti i s p</w:t>
      </w:r>
      <w:r w:rsidR="003431CB">
        <w:rPr>
          <w:sz w:val="24"/>
          <w:szCs w:val="24"/>
        </w:rPr>
        <w:t xml:space="preserve">rojektima kao što su izgradnja </w:t>
      </w:r>
      <w:r w:rsidRPr="001F45E6">
        <w:rPr>
          <w:sz w:val="24"/>
          <w:szCs w:val="24"/>
        </w:rPr>
        <w:t xml:space="preserve">Jadransko-jonskog koridora </w:t>
      </w:r>
      <w:proofErr w:type="gramStart"/>
      <w:r w:rsidRPr="001F45E6">
        <w:rPr>
          <w:sz w:val="24"/>
          <w:szCs w:val="24"/>
        </w:rPr>
        <w:t>ili</w:t>
      </w:r>
      <w:proofErr w:type="gramEnd"/>
      <w:r w:rsidRPr="001F45E6">
        <w:rPr>
          <w:sz w:val="24"/>
          <w:szCs w:val="24"/>
        </w:rPr>
        <w:t xml:space="preserve"> pruge Sarajevo – Beograd, preko Tuzle. </w:t>
      </w:r>
    </w:p>
    <w:p w:rsidR="00B675CB" w:rsidRPr="001F45E6" w:rsidRDefault="00B675CB" w:rsidP="001F45E6">
      <w:pPr>
        <w:jc w:val="both"/>
        <w:rPr>
          <w:sz w:val="24"/>
          <w:szCs w:val="24"/>
        </w:rPr>
      </w:pPr>
      <w:r w:rsidRPr="001F45E6">
        <w:rPr>
          <w:sz w:val="24"/>
          <w:szCs w:val="24"/>
        </w:rPr>
        <w:t xml:space="preserve">Na navedenoj </w:t>
      </w:r>
      <w:r w:rsidR="003431CB">
        <w:rPr>
          <w:sz w:val="24"/>
          <w:szCs w:val="24"/>
        </w:rPr>
        <w:t xml:space="preserve">konferenciji predstavljeni su: </w:t>
      </w:r>
    </w:p>
    <w:p w:rsidR="00B675CB" w:rsidRPr="001F45E6" w:rsidRDefault="00B675CB" w:rsidP="001F45E6">
      <w:pPr>
        <w:jc w:val="both"/>
        <w:rPr>
          <w:sz w:val="24"/>
          <w:szCs w:val="24"/>
        </w:rPr>
      </w:pPr>
      <w:r w:rsidRPr="001F45E6">
        <w:rPr>
          <w:sz w:val="24"/>
          <w:szCs w:val="24"/>
        </w:rPr>
        <w:t>1.</w:t>
      </w:r>
      <w:r w:rsidRPr="001F45E6">
        <w:rPr>
          <w:sz w:val="24"/>
          <w:szCs w:val="24"/>
        </w:rPr>
        <w:tab/>
        <w:t>Model ekonomskog upravljanja, koji ima za cilj da podrži reforme u zemljama regije, s</w:t>
      </w:r>
      <w:r w:rsidR="003431CB">
        <w:rPr>
          <w:sz w:val="24"/>
          <w:szCs w:val="24"/>
        </w:rPr>
        <w:t xml:space="preserve"> namjerom ubrzanja zajedničkog napretka u</w:t>
      </w:r>
      <w:r w:rsidRPr="001F45E6">
        <w:rPr>
          <w:sz w:val="24"/>
          <w:szCs w:val="24"/>
        </w:rPr>
        <w:t xml:space="preserve"> postizanju potrebnih ekonomskih kriterija za članstvo u EU. Komisija je pokrenula unapređene procese saradnje </w:t>
      </w:r>
      <w:proofErr w:type="gramStart"/>
      <w:r w:rsidRPr="001F45E6">
        <w:rPr>
          <w:sz w:val="24"/>
          <w:szCs w:val="24"/>
        </w:rPr>
        <w:t>sa</w:t>
      </w:r>
      <w:proofErr w:type="gramEnd"/>
      <w:r w:rsidRPr="001F45E6">
        <w:rPr>
          <w:sz w:val="24"/>
          <w:szCs w:val="24"/>
        </w:rPr>
        <w:t xml:space="preserve"> zemljama proširenja kako bi ojačala njihovo ekonomsko upravljanje, između ostalog, i putem Nacionalnog programa ekonomskih reformi, s naglaskom na fiskalnu stabilnost i strukturne reforme za unapređenje konkurentnosti i rasta.</w:t>
      </w:r>
    </w:p>
    <w:p w:rsidR="00B675CB" w:rsidRPr="001F45E6" w:rsidRDefault="00B675CB" w:rsidP="001F45E6">
      <w:pPr>
        <w:jc w:val="both"/>
        <w:rPr>
          <w:sz w:val="24"/>
          <w:szCs w:val="24"/>
        </w:rPr>
      </w:pPr>
      <w:r w:rsidRPr="001F45E6">
        <w:rPr>
          <w:sz w:val="24"/>
          <w:szCs w:val="24"/>
        </w:rPr>
        <w:t>2.</w:t>
      </w:r>
      <w:r w:rsidRPr="001F45E6">
        <w:rPr>
          <w:sz w:val="24"/>
          <w:szCs w:val="24"/>
        </w:rPr>
        <w:tab/>
        <w:t xml:space="preserve">Povezanost </w:t>
      </w:r>
      <w:proofErr w:type="gramStart"/>
      <w:r w:rsidRPr="001F45E6">
        <w:rPr>
          <w:sz w:val="24"/>
          <w:szCs w:val="24"/>
        </w:rPr>
        <w:t>na</w:t>
      </w:r>
      <w:proofErr w:type="gramEnd"/>
      <w:r w:rsidRPr="001F45E6">
        <w:rPr>
          <w:sz w:val="24"/>
          <w:szCs w:val="24"/>
        </w:rPr>
        <w:t xml:space="preserve"> Balkanu. Druga tema ministarske konferencije bila je fo</w:t>
      </w:r>
      <w:r w:rsidR="003431CB">
        <w:rPr>
          <w:sz w:val="24"/>
          <w:szCs w:val="24"/>
        </w:rPr>
        <w:t xml:space="preserve">kusirana </w:t>
      </w:r>
      <w:proofErr w:type="gramStart"/>
      <w:r w:rsidR="003431CB">
        <w:rPr>
          <w:sz w:val="24"/>
          <w:szCs w:val="24"/>
        </w:rPr>
        <w:t>na</w:t>
      </w:r>
      <w:proofErr w:type="gramEnd"/>
      <w:r w:rsidR="003431CB">
        <w:rPr>
          <w:sz w:val="24"/>
          <w:szCs w:val="24"/>
        </w:rPr>
        <w:t xml:space="preserve"> </w:t>
      </w:r>
      <w:r w:rsidRPr="001F45E6">
        <w:rPr>
          <w:sz w:val="24"/>
          <w:szCs w:val="24"/>
        </w:rPr>
        <w:t>pitanja prometa i energetske povezanosti između EU i zemalja zapad</w:t>
      </w:r>
      <w:r w:rsidR="003431CB">
        <w:rPr>
          <w:sz w:val="24"/>
          <w:szCs w:val="24"/>
        </w:rPr>
        <w:t xml:space="preserve">nog Balkana, kao i unutar same </w:t>
      </w:r>
      <w:r w:rsidRPr="001F45E6">
        <w:rPr>
          <w:sz w:val="24"/>
          <w:szCs w:val="24"/>
        </w:rPr>
        <w:t xml:space="preserve">regije. </w:t>
      </w:r>
      <w:proofErr w:type="gramStart"/>
      <w:r w:rsidRPr="001F45E6">
        <w:rPr>
          <w:sz w:val="24"/>
          <w:szCs w:val="24"/>
        </w:rPr>
        <w:t>Europska komisija je 8.</w:t>
      </w:r>
      <w:proofErr w:type="gramEnd"/>
      <w:r w:rsidRPr="001F45E6">
        <w:rPr>
          <w:sz w:val="24"/>
          <w:szCs w:val="24"/>
        </w:rPr>
        <w:t xml:space="preserve"> </w:t>
      </w:r>
      <w:proofErr w:type="gramStart"/>
      <w:r w:rsidRPr="001F45E6">
        <w:rPr>
          <w:sz w:val="24"/>
          <w:szCs w:val="24"/>
        </w:rPr>
        <w:t>listopada</w:t>
      </w:r>
      <w:proofErr w:type="gramEnd"/>
      <w:r w:rsidRPr="001F45E6">
        <w:rPr>
          <w:sz w:val="24"/>
          <w:szCs w:val="24"/>
        </w:rPr>
        <w:t xml:space="preserve"> 2014. </w:t>
      </w:r>
      <w:proofErr w:type="gramStart"/>
      <w:r w:rsidRPr="001F45E6">
        <w:rPr>
          <w:sz w:val="24"/>
          <w:szCs w:val="24"/>
        </w:rPr>
        <w:t>godine</w:t>
      </w:r>
      <w:proofErr w:type="gramEnd"/>
      <w:r w:rsidRPr="001F45E6">
        <w:rPr>
          <w:sz w:val="24"/>
          <w:szCs w:val="24"/>
        </w:rPr>
        <w:t xml:space="preserve"> usvojila Izvješće o napretku</w:t>
      </w:r>
      <w:r w:rsidRPr="001F45E6">
        <w:rPr>
          <w:b/>
          <w:sz w:val="24"/>
          <w:szCs w:val="24"/>
        </w:rPr>
        <w:t xml:space="preserve"> </w:t>
      </w:r>
      <w:r w:rsidR="003431CB">
        <w:rPr>
          <w:sz w:val="24"/>
          <w:szCs w:val="24"/>
        </w:rPr>
        <w:t>BiH</w:t>
      </w:r>
      <w:r w:rsidRPr="001F45E6">
        <w:rPr>
          <w:sz w:val="24"/>
          <w:szCs w:val="24"/>
        </w:rPr>
        <w:t xml:space="preserve"> </w:t>
      </w:r>
      <w:r w:rsidRPr="001F45E6">
        <w:rPr>
          <w:bCs/>
          <w:sz w:val="24"/>
          <w:szCs w:val="24"/>
        </w:rPr>
        <w:t>2014.</w:t>
      </w:r>
      <w:r w:rsidRPr="001F45E6">
        <w:rPr>
          <w:b/>
          <w:sz w:val="24"/>
          <w:szCs w:val="24"/>
        </w:rPr>
        <w:t>,</w:t>
      </w:r>
      <w:r w:rsidRPr="001F45E6">
        <w:rPr>
          <w:sz w:val="24"/>
          <w:szCs w:val="24"/>
        </w:rPr>
        <w:t xml:space="preserve"> koje je dio Paketa proširenja za 2014.godinu. Naglašena je potreba za unaprjeđenjem efikasnosti i funkcionalnosti političkih institucija </w:t>
      </w:r>
      <w:proofErr w:type="gramStart"/>
      <w:r w:rsidRPr="001F45E6">
        <w:rPr>
          <w:sz w:val="24"/>
          <w:szCs w:val="24"/>
        </w:rPr>
        <w:t>na</w:t>
      </w:r>
      <w:proofErr w:type="gramEnd"/>
      <w:r w:rsidRPr="001F45E6">
        <w:rPr>
          <w:sz w:val="24"/>
          <w:szCs w:val="24"/>
        </w:rPr>
        <w:t xml:space="preserve"> svim razinama vlasti i hitna uspostava funkcionalnog mehanizma za koordinaciju o pitanjima EU integracija.</w:t>
      </w:r>
    </w:p>
    <w:p w:rsidR="00B675CB" w:rsidRPr="001F45E6" w:rsidRDefault="00B675CB" w:rsidP="001F45E6">
      <w:pPr>
        <w:jc w:val="both"/>
        <w:rPr>
          <w:sz w:val="24"/>
          <w:szCs w:val="24"/>
        </w:rPr>
      </w:pPr>
      <w:r w:rsidRPr="001F45E6">
        <w:rPr>
          <w:sz w:val="24"/>
          <w:szCs w:val="24"/>
        </w:rPr>
        <w:t xml:space="preserve">Navedeno je da rješavanje socijalno-ekonomskih potreba građana mora biti prioritet </w:t>
      </w:r>
      <w:proofErr w:type="gramStart"/>
      <w:r w:rsidRPr="001F45E6">
        <w:rPr>
          <w:sz w:val="24"/>
          <w:szCs w:val="24"/>
        </w:rPr>
        <w:t>na</w:t>
      </w:r>
      <w:proofErr w:type="gramEnd"/>
      <w:r w:rsidRPr="001F45E6">
        <w:rPr>
          <w:sz w:val="24"/>
          <w:szCs w:val="24"/>
        </w:rPr>
        <w:t xml:space="preserve"> svim razinama vlasti, s naglaskom na rješavanje veoma visoke stope nezaposlenosti mladih, kao i na pružanje pomoći stanovništvu u stanj</w:t>
      </w:r>
      <w:r w:rsidR="003431CB">
        <w:rPr>
          <w:sz w:val="24"/>
          <w:szCs w:val="24"/>
        </w:rPr>
        <w:t xml:space="preserve">u potrebe nakon </w:t>
      </w:r>
      <w:r w:rsidRPr="001F45E6">
        <w:rPr>
          <w:sz w:val="24"/>
          <w:szCs w:val="24"/>
        </w:rPr>
        <w:t xml:space="preserve">poplava iz svibnja 2014. </w:t>
      </w:r>
      <w:r w:rsidR="003431CB">
        <w:rPr>
          <w:sz w:val="24"/>
          <w:szCs w:val="24"/>
        </w:rPr>
        <w:t xml:space="preserve">Komisija očekuje da </w:t>
      </w:r>
      <w:proofErr w:type="gramStart"/>
      <w:r w:rsidR="003431CB">
        <w:rPr>
          <w:sz w:val="24"/>
          <w:szCs w:val="24"/>
        </w:rPr>
        <w:t>će</w:t>
      </w:r>
      <w:proofErr w:type="gramEnd"/>
      <w:r w:rsidR="003431CB">
        <w:rPr>
          <w:sz w:val="24"/>
          <w:szCs w:val="24"/>
        </w:rPr>
        <w:t xml:space="preserve"> BiH</w:t>
      </w:r>
      <w:r w:rsidRPr="001F45E6">
        <w:rPr>
          <w:sz w:val="24"/>
          <w:szCs w:val="24"/>
        </w:rPr>
        <w:t xml:space="preserve"> postupati hitno na prihvaćanju prilagodbe trgovinskog dijela Privremenog sporazuma i Sporazuma o stabilizaciji i pridruživanju s obzirom na pristupanje Hrvatske EU, a na osnovi tzv. </w:t>
      </w:r>
      <w:proofErr w:type="gramStart"/>
      <w:r w:rsidRPr="001F45E6">
        <w:rPr>
          <w:sz w:val="24"/>
          <w:szCs w:val="24"/>
        </w:rPr>
        <w:t>tradicionalne</w:t>
      </w:r>
      <w:proofErr w:type="gramEnd"/>
      <w:r w:rsidRPr="001F45E6">
        <w:rPr>
          <w:sz w:val="24"/>
          <w:szCs w:val="24"/>
        </w:rPr>
        <w:t xml:space="preserve"> trgovine između ove dvije zemlje.</w:t>
      </w:r>
    </w:p>
    <w:p w:rsidR="00B675CB" w:rsidRPr="001F45E6" w:rsidRDefault="00B675CB" w:rsidP="001F45E6">
      <w:pPr>
        <w:jc w:val="both"/>
        <w:rPr>
          <w:sz w:val="24"/>
          <w:szCs w:val="24"/>
        </w:rPr>
      </w:pPr>
      <w:proofErr w:type="gramStart"/>
      <w:r w:rsidRPr="001F45E6">
        <w:rPr>
          <w:sz w:val="24"/>
          <w:szCs w:val="24"/>
        </w:rPr>
        <w:t>U sklopu ovogodišnjeg izvješća</w:t>
      </w:r>
      <w:r w:rsidR="00DA6531">
        <w:rPr>
          <w:sz w:val="24"/>
          <w:szCs w:val="24"/>
        </w:rPr>
        <w:t xml:space="preserve"> o napretku BiH, </w:t>
      </w:r>
      <w:r w:rsidRPr="001F45E6">
        <w:rPr>
          <w:sz w:val="24"/>
          <w:szCs w:val="24"/>
        </w:rPr>
        <w:t>ekonomske strukturne reforme su stavljene u fokus inicijative Pakt za rast, koju je EU pokrenula u svibnju 2014.</w:t>
      </w:r>
      <w:proofErr w:type="gramEnd"/>
      <w:r w:rsidRPr="001F45E6">
        <w:rPr>
          <w:sz w:val="24"/>
          <w:szCs w:val="24"/>
        </w:rPr>
        <w:t xml:space="preserve"> </w:t>
      </w:r>
      <w:proofErr w:type="gramStart"/>
      <w:r w:rsidRPr="001F45E6">
        <w:rPr>
          <w:sz w:val="24"/>
          <w:szCs w:val="24"/>
        </w:rPr>
        <w:t>godine</w:t>
      </w:r>
      <w:proofErr w:type="gramEnd"/>
      <w:r w:rsidRPr="001F45E6">
        <w:rPr>
          <w:sz w:val="24"/>
          <w:szCs w:val="24"/>
        </w:rPr>
        <w:t xml:space="preserve"> i kojom su utvrđena ključna pitanja ekonomske politike. </w:t>
      </w:r>
    </w:p>
    <w:p w:rsidR="00B675CB" w:rsidRPr="001F45E6" w:rsidRDefault="00B675CB" w:rsidP="001F45E6">
      <w:pPr>
        <w:jc w:val="both"/>
        <w:rPr>
          <w:sz w:val="24"/>
          <w:szCs w:val="24"/>
        </w:rPr>
      </w:pPr>
      <w:r w:rsidRPr="001F45E6">
        <w:rPr>
          <w:sz w:val="24"/>
          <w:szCs w:val="24"/>
        </w:rPr>
        <w:t xml:space="preserve">Druga inicijativa, koja se tiče jačanja ekonomskog upravljanja, sastoji se </w:t>
      </w:r>
      <w:proofErr w:type="gramStart"/>
      <w:r w:rsidRPr="001F45E6">
        <w:rPr>
          <w:sz w:val="24"/>
          <w:szCs w:val="24"/>
        </w:rPr>
        <w:t>od</w:t>
      </w:r>
      <w:proofErr w:type="gramEnd"/>
      <w:r w:rsidRPr="001F45E6">
        <w:rPr>
          <w:sz w:val="24"/>
          <w:szCs w:val="24"/>
        </w:rPr>
        <w:t xml:space="preserve"> pomoći u pripremi Nacionalnog programa ekonomskih reformi i Programa za konkurentnost i rast. Kao neposredni odgovor na socijalno-ekonomske probleme građana Bosne i Hercegovine, EU je u svibnju pokrenula inicijativu „Pakt za rast</w:t>
      </w:r>
      <w:proofErr w:type="gramStart"/>
      <w:r w:rsidRPr="001F45E6">
        <w:rPr>
          <w:sz w:val="24"/>
          <w:szCs w:val="24"/>
        </w:rPr>
        <w:t>“ kroz</w:t>
      </w:r>
      <w:proofErr w:type="gramEnd"/>
      <w:r w:rsidRPr="001F45E6">
        <w:rPr>
          <w:sz w:val="24"/>
          <w:szCs w:val="24"/>
        </w:rPr>
        <w:t xml:space="preserve"> Forum za prosperitet i zapošljavanje. </w:t>
      </w:r>
      <w:proofErr w:type="gramStart"/>
      <w:r w:rsidRPr="001F45E6">
        <w:rPr>
          <w:sz w:val="24"/>
          <w:szCs w:val="24"/>
        </w:rPr>
        <w:t>Na konferenciji i događajima koji su uslijedili u srpnju utvrđene su mjere ekonomske politike, tzv.</w:t>
      </w:r>
      <w:proofErr w:type="gramEnd"/>
      <w:r w:rsidRPr="001F45E6">
        <w:rPr>
          <w:sz w:val="24"/>
          <w:szCs w:val="24"/>
        </w:rPr>
        <w:t xml:space="preserve"> </w:t>
      </w:r>
      <w:proofErr w:type="gramStart"/>
      <w:r w:rsidRPr="001F45E6">
        <w:rPr>
          <w:sz w:val="24"/>
          <w:szCs w:val="24"/>
        </w:rPr>
        <w:t>Pakt za rast, koje se tiču ključnih ekonomskih pitanja.</w:t>
      </w:r>
      <w:proofErr w:type="gramEnd"/>
      <w:r w:rsidRPr="001F45E6">
        <w:rPr>
          <w:sz w:val="24"/>
          <w:szCs w:val="24"/>
        </w:rPr>
        <w:t xml:space="preserve"> </w:t>
      </w:r>
      <w:proofErr w:type="gramStart"/>
      <w:r w:rsidRPr="001F45E6">
        <w:rPr>
          <w:sz w:val="24"/>
          <w:szCs w:val="24"/>
        </w:rPr>
        <w:t>Što se tiče treće inicijative, u ožujku je uspostavljena zajednička Radna skupina</w:t>
      </w:r>
      <w:r w:rsidR="00DA6531">
        <w:rPr>
          <w:sz w:val="24"/>
          <w:szCs w:val="24"/>
        </w:rPr>
        <w:t xml:space="preserve"> između EU i BiH</w:t>
      </w:r>
      <w:r w:rsidRPr="001F45E6">
        <w:rPr>
          <w:sz w:val="24"/>
          <w:szCs w:val="24"/>
        </w:rPr>
        <w:t xml:space="preserve"> za ubrzanje realizacije projekata u okviru IPA-e.</w:t>
      </w:r>
      <w:proofErr w:type="gramEnd"/>
      <w:r w:rsidRPr="001F45E6">
        <w:rPr>
          <w:sz w:val="24"/>
          <w:szCs w:val="24"/>
        </w:rPr>
        <w:t xml:space="preserve"> </w:t>
      </w:r>
      <w:proofErr w:type="gramStart"/>
      <w:r w:rsidRPr="001F45E6">
        <w:rPr>
          <w:sz w:val="24"/>
          <w:szCs w:val="24"/>
        </w:rPr>
        <w:t>Usprkos uključivanju premijera, radna skupina je ostvarila samo ograničen napredak.</w:t>
      </w:r>
      <w:proofErr w:type="gramEnd"/>
      <w:r w:rsidRPr="001F45E6">
        <w:rPr>
          <w:sz w:val="24"/>
          <w:szCs w:val="24"/>
        </w:rPr>
        <w:t xml:space="preserve"> Nakon poplava koje su pogodile zemlju krajem svibnja, Komisija je, nakon konzultacija s vlastima u zemlji, odlučila preraspodijeliti 42 milijuna eura od projekata u okviru prethodnih IPA nacionalnih programa koji se ne mogu implem</w:t>
      </w:r>
      <w:r w:rsidR="00DA6531">
        <w:rPr>
          <w:sz w:val="24"/>
          <w:szCs w:val="24"/>
        </w:rPr>
        <w:t>entirati zbog toga što ih BiH</w:t>
      </w:r>
      <w:r w:rsidRPr="001F45E6">
        <w:rPr>
          <w:sz w:val="24"/>
          <w:szCs w:val="24"/>
        </w:rPr>
        <w:t xml:space="preserve"> blokira. </w:t>
      </w:r>
      <w:proofErr w:type="gramStart"/>
      <w:r w:rsidRPr="001F45E6">
        <w:rPr>
          <w:sz w:val="24"/>
          <w:szCs w:val="24"/>
        </w:rPr>
        <w:t>Komisija je u srpnju bila domaćin donatorske konferencij</w:t>
      </w:r>
      <w:r w:rsidR="00DA6531">
        <w:rPr>
          <w:sz w:val="24"/>
          <w:szCs w:val="24"/>
        </w:rPr>
        <w:t>e za BiH</w:t>
      </w:r>
      <w:r w:rsidRPr="001F45E6">
        <w:rPr>
          <w:sz w:val="24"/>
          <w:szCs w:val="24"/>
        </w:rPr>
        <w:t xml:space="preserve"> i Srbiju, uz suorganizaci</w:t>
      </w:r>
      <w:r w:rsidR="00DA6531">
        <w:rPr>
          <w:sz w:val="24"/>
          <w:szCs w:val="24"/>
        </w:rPr>
        <w:t>ju Francuske i Slovenije.</w:t>
      </w:r>
      <w:proofErr w:type="gramEnd"/>
      <w:r w:rsidR="00DA6531">
        <w:rPr>
          <w:sz w:val="24"/>
          <w:szCs w:val="24"/>
        </w:rPr>
        <w:t xml:space="preserve"> BiH</w:t>
      </w:r>
      <w:r w:rsidRPr="001F45E6">
        <w:rPr>
          <w:sz w:val="24"/>
          <w:szCs w:val="24"/>
        </w:rPr>
        <w:t xml:space="preserve"> je ukupno obećano 810 milijuna eura bespovratnih sredstava i povoljnih kredita, </w:t>
      </w:r>
      <w:proofErr w:type="gramStart"/>
      <w:r w:rsidRPr="001F45E6">
        <w:rPr>
          <w:sz w:val="24"/>
          <w:szCs w:val="24"/>
        </w:rPr>
        <w:t>od</w:t>
      </w:r>
      <w:proofErr w:type="gramEnd"/>
      <w:r w:rsidRPr="001F45E6">
        <w:rPr>
          <w:sz w:val="24"/>
          <w:szCs w:val="24"/>
        </w:rPr>
        <w:t xml:space="preserve"> čega 85 milijuna eura bespovratnih sredstava dolazi iz proračuna EU.</w:t>
      </w:r>
    </w:p>
    <w:p w:rsidR="00B675CB" w:rsidRPr="001F45E6" w:rsidRDefault="00B675CB" w:rsidP="001F45E6">
      <w:pPr>
        <w:jc w:val="both"/>
        <w:rPr>
          <w:sz w:val="24"/>
          <w:szCs w:val="24"/>
        </w:rPr>
      </w:pPr>
      <w:r w:rsidRPr="001F45E6">
        <w:rPr>
          <w:sz w:val="24"/>
          <w:szCs w:val="24"/>
        </w:rPr>
        <w:t>Na sastanku ministara vanjskih poslova zemalja Višegradske grupe i zemalja zap</w:t>
      </w:r>
      <w:r w:rsidR="00602FE1">
        <w:rPr>
          <w:sz w:val="24"/>
          <w:szCs w:val="24"/>
        </w:rPr>
        <w:t>adnog Balkana u Bratislavi, 30.10.</w:t>
      </w:r>
      <w:r w:rsidRPr="001F45E6">
        <w:rPr>
          <w:sz w:val="24"/>
          <w:szCs w:val="24"/>
        </w:rPr>
        <w:t>2014., kojim je predsjedavao zamjenik premijera i ministar vanjskih poslova Slovačke Miroslav Lajčak, održanom u Bratislavi, ponovno je potvrđena spremnost Europske unije da u sljedećih šest godina za regiju izdvoji 11</w:t>
      </w:r>
      <w:proofErr w:type="gramStart"/>
      <w:r w:rsidRPr="001F45E6">
        <w:rPr>
          <w:sz w:val="24"/>
          <w:szCs w:val="24"/>
        </w:rPr>
        <w:t>,7</w:t>
      </w:r>
      <w:proofErr w:type="gramEnd"/>
      <w:r w:rsidRPr="001F45E6">
        <w:rPr>
          <w:sz w:val="24"/>
          <w:szCs w:val="24"/>
        </w:rPr>
        <w:t xml:space="preserve"> milijardi eura kroz postojeće IPA fondove i dodatnu milijardu eura grantova, kao i novih 10 milijardi eura putem međunarodnih financijskih institucija. </w:t>
      </w:r>
      <w:proofErr w:type="gramStart"/>
      <w:r w:rsidRPr="001F45E6">
        <w:rPr>
          <w:sz w:val="24"/>
          <w:szCs w:val="24"/>
        </w:rPr>
        <w:t>To znači da regionalni projekti mogu udvostručiti ekonomsku pomoć zemljama regije, ukoliko se ubrza ekonomska suradnja.</w:t>
      </w:r>
      <w:proofErr w:type="gramEnd"/>
      <w:r w:rsidRPr="001F45E6">
        <w:rPr>
          <w:sz w:val="24"/>
          <w:szCs w:val="24"/>
        </w:rPr>
        <w:t xml:space="preserve"> Na navedenom </w:t>
      </w:r>
      <w:proofErr w:type="gramStart"/>
      <w:r w:rsidRPr="001F45E6">
        <w:rPr>
          <w:sz w:val="24"/>
          <w:szCs w:val="24"/>
        </w:rPr>
        <w:t>sastanku  sudjelovali</w:t>
      </w:r>
      <w:proofErr w:type="gramEnd"/>
      <w:r w:rsidRPr="001F45E6">
        <w:rPr>
          <w:sz w:val="24"/>
          <w:szCs w:val="24"/>
        </w:rPr>
        <w:t xml:space="preserve"> su i novoimenovana visoka predstavnica EU za vanjsku i sigurnosnu politiku Federica Mogherini i ministar vanjskih poslova Austrije Sebastijan Kurtz. </w:t>
      </w:r>
    </w:p>
    <w:p w:rsidR="00B675CB" w:rsidRPr="001F45E6" w:rsidRDefault="00B675CB" w:rsidP="001F45E6">
      <w:pPr>
        <w:jc w:val="both"/>
        <w:rPr>
          <w:sz w:val="24"/>
          <w:szCs w:val="24"/>
        </w:rPr>
      </w:pPr>
      <w:proofErr w:type="gramStart"/>
      <w:r w:rsidRPr="001F45E6">
        <w:rPr>
          <w:sz w:val="24"/>
          <w:szCs w:val="24"/>
        </w:rPr>
        <w:t>Na konferenciji Aspen instituta održanoj u Berlinu 5.11.</w:t>
      </w:r>
      <w:r w:rsidR="00602FE1">
        <w:rPr>
          <w:sz w:val="24"/>
          <w:szCs w:val="24"/>
        </w:rPr>
        <w:t>2014.</w:t>
      </w:r>
      <w:proofErr w:type="gramEnd"/>
      <w:r w:rsidR="00602FE1">
        <w:rPr>
          <w:sz w:val="24"/>
          <w:szCs w:val="24"/>
        </w:rPr>
        <w:t xml:space="preserve"> </w:t>
      </w:r>
      <w:proofErr w:type="gramStart"/>
      <w:r w:rsidR="00602FE1">
        <w:rPr>
          <w:sz w:val="24"/>
          <w:szCs w:val="24"/>
        </w:rPr>
        <w:t>g</w:t>
      </w:r>
      <w:proofErr w:type="gramEnd"/>
      <w:r w:rsidR="00602FE1">
        <w:rPr>
          <w:sz w:val="24"/>
          <w:szCs w:val="24"/>
        </w:rPr>
        <w:t>.</w:t>
      </w:r>
      <w:r w:rsidR="00DA6531">
        <w:rPr>
          <w:sz w:val="24"/>
          <w:szCs w:val="24"/>
        </w:rPr>
        <w:t xml:space="preserve"> </w:t>
      </w:r>
      <w:r w:rsidRPr="001F45E6">
        <w:rPr>
          <w:sz w:val="24"/>
          <w:szCs w:val="24"/>
        </w:rPr>
        <w:t xml:space="preserve">ministri vanjskih poslova UK i SR Njemačke su iznijeli inicijativu za pokretanje i ubrzanje procesa europskih integracija u </w:t>
      </w:r>
      <w:r w:rsidRPr="001F45E6">
        <w:rPr>
          <w:bCs/>
          <w:sz w:val="24"/>
          <w:szCs w:val="24"/>
        </w:rPr>
        <w:t>Bosni i Hercegovini</w:t>
      </w:r>
      <w:r w:rsidRPr="001F45E6">
        <w:rPr>
          <w:sz w:val="24"/>
          <w:szCs w:val="24"/>
        </w:rPr>
        <w:t xml:space="preserve">. </w:t>
      </w:r>
      <w:proofErr w:type="gramStart"/>
      <w:r w:rsidRPr="001F45E6">
        <w:rPr>
          <w:sz w:val="24"/>
          <w:szCs w:val="24"/>
        </w:rPr>
        <w:t>Uoči konferencije, inicijativa je i formalno upućena visokoj predstavnici EU za vanjsku i sigurnosnu politiku EU i potpredsjednici EK Federiki Mogherini i povjereniku Johannesu Hahnu.</w:t>
      </w:r>
      <w:proofErr w:type="gramEnd"/>
      <w:r w:rsidRPr="001F45E6">
        <w:rPr>
          <w:sz w:val="24"/>
          <w:szCs w:val="24"/>
        </w:rPr>
        <w:t xml:space="preserve"> </w:t>
      </w:r>
    </w:p>
    <w:p w:rsidR="00B675CB" w:rsidRPr="001F45E6" w:rsidRDefault="00B675CB" w:rsidP="001F45E6">
      <w:pPr>
        <w:jc w:val="both"/>
        <w:rPr>
          <w:sz w:val="24"/>
          <w:szCs w:val="24"/>
        </w:rPr>
      </w:pPr>
      <w:r w:rsidRPr="001F45E6">
        <w:rPr>
          <w:sz w:val="24"/>
          <w:szCs w:val="24"/>
        </w:rPr>
        <w:t>Ministarstvo vanjskih poslova je slijedom navedene konferencije u Berlinu uputilo instrukciju relevantnim DKP-ima</w:t>
      </w:r>
      <w:r w:rsidRPr="001F45E6">
        <w:rPr>
          <w:b/>
          <w:sz w:val="24"/>
          <w:szCs w:val="24"/>
        </w:rPr>
        <w:t xml:space="preserve"> </w:t>
      </w:r>
      <w:r w:rsidRPr="001F45E6">
        <w:rPr>
          <w:sz w:val="24"/>
          <w:szCs w:val="24"/>
        </w:rPr>
        <w:t>da je potrebno da veleposlanici</w:t>
      </w:r>
      <w:r w:rsidR="00C22FD1">
        <w:rPr>
          <w:sz w:val="24"/>
          <w:szCs w:val="24"/>
        </w:rPr>
        <w:t xml:space="preserve"> BiH</w:t>
      </w:r>
      <w:r w:rsidRPr="001F45E6">
        <w:rPr>
          <w:sz w:val="24"/>
          <w:szCs w:val="24"/>
        </w:rPr>
        <w:t xml:space="preserve"> zatraže prijem kod odgovarajućih dužnosnika u ministarstvu vanjskih poslova zemlje prijema (direktora za regiju i /</w:t>
      </w:r>
      <w:proofErr w:type="gramStart"/>
      <w:r w:rsidRPr="001F45E6">
        <w:rPr>
          <w:sz w:val="24"/>
          <w:szCs w:val="24"/>
        </w:rPr>
        <w:t>ili</w:t>
      </w:r>
      <w:proofErr w:type="gramEnd"/>
      <w:r w:rsidRPr="001F45E6">
        <w:rPr>
          <w:sz w:val="24"/>
          <w:szCs w:val="24"/>
        </w:rPr>
        <w:t xml:space="preserve"> političkog direktora) i prenesu sljedeće stavove: </w:t>
      </w:r>
    </w:p>
    <w:p w:rsidR="00B675CB" w:rsidRPr="00C22FD1" w:rsidRDefault="00C22FD1" w:rsidP="00A330B0">
      <w:pPr>
        <w:pStyle w:val="ListParagraph"/>
        <w:numPr>
          <w:ilvl w:val="0"/>
          <w:numId w:val="87"/>
        </w:numPr>
        <w:jc w:val="both"/>
        <w:rPr>
          <w:sz w:val="24"/>
          <w:szCs w:val="24"/>
        </w:rPr>
      </w:pPr>
      <w:r w:rsidRPr="00C22FD1">
        <w:rPr>
          <w:sz w:val="24"/>
          <w:szCs w:val="24"/>
        </w:rPr>
        <w:t>1.</w:t>
      </w:r>
      <w:r w:rsidR="00B675CB" w:rsidRPr="00C22FD1">
        <w:rPr>
          <w:sz w:val="24"/>
          <w:szCs w:val="24"/>
        </w:rPr>
        <w:t>Inicijativa</w:t>
      </w:r>
      <w:r w:rsidRPr="00C22FD1">
        <w:rPr>
          <w:sz w:val="24"/>
          <w:szCs w:val="24"/>
        </w:rPr>
        <w:t xml:space="preserve"> je pozitivno primljena u BiH</w:t>
      </w:r>
      <w:r w:rsidR="00B675CB" w:rsidRPr="00C22FD1">
        <w:rPr>
          <w:sz w:val="24"/>
          <w:szCs w:val="24"/>
        </w:rPr>
        <w:t xml:space="preserve"> (kod političkih aktera, u medijima, u javnosti);</w:t>
      </w:r>
    </w:p>
    <w:p w:rsidR="00B675CB" w:rsidRPr="00C22FD1" w:rsidRDefault="00C22FD1" w:rsidP="00A330B0">
      <w:pPr>
        <w:pStyle w:val="ListParagraph"/>
        <w:numPr>
          <w:ilvl w:val="0"/>
          <w:numId w:val="87"/>
        </w:numPr>
        <w:jc w:val="both"/>
        <w:rPr>
          <w:sz w:val="24"/>
          <w:szCs w:val="24"/>
        </w:rPr>
      </w:pPr>
      <w:proofErr w:type="gramStart"/>
      <w:r w:rsidRPr="00C22FD1">
        <w:rPr>
          <w:sz w:val="24"/>
          <w:szCs w:val="24"/>
        </w:rPr>
        <w:t>2.</w:t>
      </w:r>
      <w:r>
        <w:rPr>
          <w:sz w:val="24"/>
          <w:szCs w:val="24"/>
        </w:rPr>
        <w:t>Postoji</w:t>
      </w:r>
      <w:proofErr w:type="gramEnd"/>
      <w:r>
        <w:rPr>
          <w:sz w:val="24"/>
          <w:szCs w:val="24"/>
        </w:rPr>
        <w:t xml:space="preserve"> svijest da BiH</w:t>
      </w:r>
      <w:r w:rsidR="00B675CB" w:rsidRPr="00C22FD1">
        <w:rPr>
          <w:sz w:val="24"/>
          <w:szCs w:val="24"/>
        </w:rPr>
        <w:t xml:space="preserve"> mora ispunjavati iste uvjete kao i druge države u procesu napredovanja prema članstvu u EU. Uvjeti koje Bosna i Hercegovina mora ispuni ostaju isti, ali je izmijenjen redoslijed ispunjavanja;</w:t>
      </w:r>
    </w:p>
    <w:p w:rsidR="00B675CB" w:rsidRPr="00C22FD1" w:rsidRDefault="00C22FD1" w:rsidP="00A330B0">
      <w:pPr>
        <w:pStyle w:val="ListParagraph"/>
        <w:numPr>
          <w:ilvl w:val="0"/>
          <w:numId w:val="87"/>
        </w:numPr>
        <w:jc w:val="both"/>
        <w:rPr>
          <w:sz w:val="24"/>
          <w:szCs w:val="24"/>
        </w:rPr>
      </w:pPr>
      <w:r w:rsidRPr="00C22FD1">
        <w:rPr>
          <w:sz w:val="24"/>
          <w:szCs w:val="24"/>
        </w:rPr>
        <w:t>3.</w:t>
      </w:r>
      <w:r w:rsidR="00B675CB" w:rsidRPr="00C22FD1">
        <w:rPr>
          <w:sz w:val="24"/>
          <w:szCs w:val="24"/>
        </w:rPr>
        <w:t>Podržava se fokus na socio-ekonomske reforme, što će omogućiti ekonomski rast i zapošljavanje i čiji pozitivan efekt će osjetiti građani, zatim vladavinu prava i funkcionalnost države;</w:t>
      </w:r>
    </w:p>
    <w:p w:rsidR="00B675CB" w:rsidRPr="00C22FD1" w:rsidRDefault="00C22FD1" w:rsidP="00A330B0">
      <w:pPr>
        <w:pStyle w:val="ListParagraph"/>
        <w:numPr>
          <w:ilvl w:val="0"/>
          <w:numId w:val="87"/>
        </w:numPr>
        <w:jc w:val="both"/>
        <w:rPr>
          <w:sz w:val="24"/>
          <w:szCs w:val="24"/>
        </w:rPr>
      </w:pPr>
      <w:r w:rsidRPr="00C22FD1">
        <w:rPr>
          <w:sz w:val="24"/>
          <w:szCs w:val="24"/>
        </w:rPr>
        <w:t>4.</w:t>
      </w:r>
      <w:r w:rsidR="00B675CB" w:rsidRPr="00C22FD1">
        <w:rPr>
          <w:sz w:val="24"/>
          <w:szCs w:val="24"/>
        </w:rPr>
        <w:t xml:space="preserve">Bosna i Hercegovina pozdravlja novi pristup EU prema zapadnom Balkanu baziran na tri strateška pravca djelovanja: </w:t>
      </w:r>
    </w:p>
    <w:p w:rsidR="00B675CB" w:rsidRPr="00C22FD1" w:rsidRDefault="00B675CB" w:rsidP="00A330B0">
      <w:pPr>
        <w:pStyle w:val="ListParagraph"/>
        <w:numPr>
          <w:ilvl w:val="0"/>
          <w:numId w:val="88"/>
        </w:numPr>
        <w:jc w:val="both"/>
        <w:rPr>
          <w:sz w:val="24"/>
          <w:szCs w:val="24"/>
        </w:rPr>
      </w:pPr>
      <w:r w:rsidRPr="00C22FD1">
        <w:rPr>
          <w:sz w:val="24"/>
          <w:szCs w:val="24"/>
        </w:rPr>
        <w:t>ekonomsko upravljanje;</w:t>
      </w:r>
    </w:p>
    <w:p w:rsidR="00B675CB" w:rsidRPr="00C22FD1" w:rsidRDefault="00B675CB" w:rsidP="00A330B0">
      <w:pPr>
        <w:pStyle w:val="ListParagraph"/>
        <w:numPr>
          <w:ilvl w:val="0"/>
          <w:numId w:val="88"/>
        </w:numPr>
        <w:jc w:val="both"/>
        <w:rPr>
          <w:sz w:val="24"/>
          <w:szCs w:val="24"/>
        </w:rPr>
      </w:pPr>
      <w:r w:rsidRPr="00C22FD1">
        <w:rPr>
          <w:sz w:val="24"/>
          <w:szCs w:val="24"/>
        </w:rPr>
        <w:t xml:space="preserve">vladavina prava; </w:t>
      </w:r>
    </w:p>
    <w:p w:rsidR="00B675CB" w:rsidRPr="00C22FD1" w:rsidRDefault="00B675CB" w:rsidP="00A330B0">
      <w:pPr>
        <w:pStyle w:val="ListParagraph"/>
        <w:numPr>
          <w:ilvl w:val="0"/>
          <w:numId w:val="88"/>
        </w:numPr>
        <w:jc w:val="both"/>
        <w:rPr>
          <w:sz w:val="24"/>
          <w:szCs w:val="24"/>
        </w:rPr>
      </w:pPr>
      <w:proofErr w:type="gramStart"/>
      <w:r w:rsidRPr="00C22FD1">
        <w:rPr>
          <w:sz w:val="24"/>
          <w:szCs w:val="24"/>
        </w:rPr>
        <w:t>reforma</w:t>
      </w:r>
      <w:proofErr w:type="gramEnd"/>
      <w:r w:rsidRPr="00C22FD1">
        <w:rPr>
          <w:sz w:val="24"/>
          <w:szCs w:val="24"/>
        </w:rPr>
        <w:t xml:space="preserve"> i jačanje javne administracije u smislu  funkcionalnije države.</w:t>
      </w:r>
    </w:p>
    <w:p w:rsidR="00B675CB" w:rsidRPr="001F45E6" w:rsidRDefault="00B675CB" w:rsidP="001F45E6">
      <w:pPr>
        <w:jc w:val="both"/>
        <w:rPr>
          <w:sz w:val="24"/>
          <w:szCs w:val="24"/>
        </w:rPr>
      </w:pPr>
      <w:r w:rsidRPr="001F45E6">
        <w:rPr>
          <w:sz w:val="24"/>
          <w:szCs w:val="24"/>
        </w:rPr>
        <w:t>Pr</w:t>
      </w:r>
      <w:r w:rsidR="00C22FD1">
        <w:rPr>
          <w:sz w:val="24"/>
          <w:szCs w:val="24"/>
        </w:rPr>
        <w:t>ema ovom prijedlogu, BiH</w:t>
      </w:r>
      <w:r w:rsidRPr="001F45E6">
        <w:rPr>
          <w:sz w:val="24"/>
          <w:szCs w:val="24"/>
        </w:rPr>
        <w:t xml:space="preserve"> bi kao i sve druge države morala ispunjavati poznate uvjete za napredak u procesu europskih integracija, prvenstveno Kopenhagenske kriterije</w:t>
      </w:r>
      <w:r w:rsidR="00C22FD1">
        <w:rPr>
          <w:sz w:val="24"/>
          <w:szCs w:val="24"/>
        </w:rPr>
        <w:t>, kroz socio-ekonomske reforme</w:t>
      </w:r>
      <w:r w:rsidRPr="001F45E6">
        <w:rPr>
          <w:sz w:val="24"/>
          <w:szCs w:val="24"/>
        </w:rPr>
        <w:t xml:space="preserve"> navedene u „Sporazumu za rast“, vladavinu prava, dobro upravljanje, ali i određene aktivnosti vezano za funkcionalnost. </w:t>
      </w:r>
    </w:p>
    <w:p w:rsidR="00B675CB" w:rsidRPr="001F45E6" w:rsidRDefault="00B675CB" w:rsidP="001F45E6">
      <w:pPr>
        <w:jc w:val="both"/>
        <w:rPr>
          <w:sz w:val="24"/>
          <w:szCs w:val="24"/>
        </w:rPr>
      </w:pPr>
      <w:r w:rsidRPr="001F45E6">
        <w:rPr>
          <w:sz w:val="24"/>
          <w:szCs w:val="24"/>
        </w:rPr>
        <w:t xml:space="preserve">U skladu s ostvarenim napretkom u reformskom procesu EU </w:t>
      </w:r>
      <w:proofErr w:type="gramStart"/>
      <w:r w:rsidRPr="001F45E6">
        <w:rPr>
          <w:sz w:val="24"/>
          <w:szCs w:val="24"/>
        </w:rPr>
        <w:t>će</w:t>
      </w:r>
      <w:proofErr w:type="gramEnd"/>
      <w:r w:rsidRPr="001F45E6">
        <w:rPr>
          <w:sz w:val="24"/>
          <w:szCs w:val="24"/>
        </w:rPr>
        <w:t xml:space="preserve"> predložiti stupanje Sporazuma o stabilizaciji i pridruživanju na</w:t>
      </w:r>
      <w:r w:rsidR="00602FE1">
        <w:rPr>
          <w:sz w:val="24"/>
          <w:szCs w:val="24"/>
        </w:rPr>
        <w:t xml:space="preserve"> snagu, a zatim i pozvati BiH</w:t>
      </w:r>
      <w:r w:rsidRPr="001F45E6">
        <w:rPr>
          <w:sz w:val="24"/>
          <w:szCs w:val="24"/>
        </w:rPr>
        <w:t xml:space="preserve"> da podnese aplikaciju za članstvo u EU. </w:t>
      </w:r>
    </w:p>
    <w:p w:rsidR="00B675CB" w:rsidRPr="001F45E6" w:rsidRDefault="00B675CB" w:rsidP="001F45E6">
      <w:pPr>
        <w:jc w:val="both"/>
        <w:rPr>
          <w:i/>
          <w:sz w:val="24"/>
          <w:szCs w:val="24"/>
        </w:rPr>
      </w:pPr>
      <w:r w:rsidRPr="001F45E6">
        <w:rPr>
          <w:sz w:val="24"/>
          <w:szCs w:val="24"/>
        </w:rPr>
        <w:t xml:space="preserve">Napredak ostvaren u rješavanju slučaja Sejdić – Finci </w:t>
      </w:r>
      <w:proofErr w:type="gramStart"/>
      <w:r w:rsidRPr="001F45E6">
        <w:rPr>
          <w:sz w:val="24"/>
          <w:szCs w:val="24"/>
        </w:rPr>
        <w:t>će</w:t>
      </w:r>
      <w:proofErr w:type="gramEnd"/>
      <w:r w:rsidRPr="001F45E6">
        <w:rPr>
          <w:sz w:val="24"/>
          <w:szCs w:val="24"/>
        </w:rPr>
        <w:t xml:space="preserve"> prema ovoj inicijativi igrati važnu ulogu u pripremi mišljenja Europ</w:t>
      </w:r>
      <w:r w:rsidR="00C22FD1">
        <w:rPr>
          <w:sz w:val="24"/>
          <w:szCs w:val="24"/>
        </w:rPr>
        <w:t>ske komisije o aplikaciji BiH</w:t>
      </w:r>
      <w:r w:rsidRPr="001F45E6">
        <w:rPr>
          <w:sz w:val="24"/>
          <w:szCs w:val="24"/>
        </w:rPr>
        <w:t xml:space="preserve"> za članstvo u EU. </w:t>
      </w:r>
    </w:p>
    <w:p w:rsidR="00B675CB" w:rsidRPr="001F45E6" w:rsidRDefault="00B675CB" w:rsidP="001F45E6">
      <w:pPr>
        <w:jc w:val="both"/>
        <w:rPr>
          <w:sz w:val="24"/>
          <w:szCs w:val="24"/>
        </w:rPr>
      </w:pPr>
      <w:r w:rsidRPr="001F45E6">
        <w:rPr>
          <w:sz w:val="24"/>
          <w:szCs w:val="24"/>
        </w:rPr>
        <w:t>Navedena i</w:t>
      </w:r>
      <w:r w:rsidR="00C22FD1">
        <w:rPr>
          <w:sz w:val="24"/>
          <w:szCs w:val="24"/>
        </w:rPr>
        <w:t xml:space="preserve">nicijativa je </w:t>
      </w:r>
      <w:r w:rsidRPr="001F45E6">
        <w:rPr>
          <w:sz w:val="24"/>
          <w:szCs w:val="24"/>
        </w:rPr>
        <w:t xml:space="preserve">razmatrana </w:t>
      </w:r>
      <w:proofErr w:type="gramStart"/>
      <w:r w:rsidRPr="001F45E6">
        <w:rPr>
          <w:sz w:val="24"/>
          <w:szCs w:val="24"/>
        </w:rPr>
        <w:t>na</w:t>
      </w:r>
      <w:proofErr w:type="gramEnd"/>
      <w:r w:rsidRPr="001F45E6">
        <w:rPr>
          <w:sz w:val="24"/>
          <w:szCs w:val="24"/>
        </w:rPr>
        <w:t xml:space="preserve"> sastanku Vijeća za van</w:t>
      </w:r>
      <w:r w:rsidR="00602FE1">
        <w:rPr>
          <w:sz w:val="24"/>
          <w:szCs w:val="24"/>
        </w:rPr>
        <w:t>jske poslove (FAC) održanom 17.11.</w:t>
      </w:r>
      <w:r w:rsidRPr="001F45E6">
        <w:rPr>
          <w:sz w:val="24"/>
          <w:szCs w:val="24"/>
        </w:rPr>
        <w:t xml:space="preserve">2014. </w:t>
      </w:r>
      <w:proofErr w:type="gramStart"/>
      <w:r w:rsidRPr="001F45E6">
        <w:rPr>
          <w:sz w:val="24"/>
          <w:szCs w:val="24"/>
        </w:rPr>
        <w:t>od</w:t>
      </w:r>
      <w:proofErr w:type="gramEnd"/>
      <w:r w:rsidRPr="001F45E6">
        <w:rPr>
          <w:sz w:val="24"/>
          <w:szCs w:val="24"/>
        </w:rPr>
        <w:t xml:space="preserve"> strane svih minist</w:t>
      </w:r>
      <w:r w:rsidR="00C22FD1">
        <w:rPr>
          <w:sz w:val="24"/>
          <w:szCs w:val="24"/>
        </w:rPr>
        <w:t xml:space="preserve">ara </w:t>
      </w:r>
      <w:r w:rsidRPr="001F45E6">
        <w:rPr>
          <w:sz w:val="24"/>
          <w:szCs w:val="24"/>
        </w:rPr>
        <w:t>vanjskih poslova članica Europske unije, pozitivno primljena u Bosne i Hercegovine.</w:t>
      </w:r>
    </w:p>
    <w:p w:rsidR="00B675CB" w:rsidRPr="001F45E6" w:rsidRDefault="00B675CB" w:rsidP="001F45E6">
      <w:pPr>
        <w:jc w:val="both"/>
        <w:rPr>
          <w:sz w:val="24"/>
          <w:szCs w:val="24"/>
        </w:rPr>
      </w:pPr>
      <w:proofErr w:type="gramStart"/>
      <w:r w:rsidRPr="001F45E6">
        <w:rPr>
          <w:sz w:val="24"/>
          <w:szCs w:val="24"/>
        </w:rPr>
        <w:t>Visoka predstavnica EU za vanjske poslove i sigurnosnu politiku i potpredsjednica Europske komisije Federica Mogherini i povjerenik za europsku politiku susjedstva i pregovore o proširenju Johannes Hahn posjetili su 5.</w:t>
      </w:r>
      <w:r w:rsidR="00C22FD1">
        <w:rPr>
          <w:sz w:val="24"/>
          <w:szCs w:val="24"/>
        </w:rPr>
        <w:t>12.2014.</w:t>
      </w:r>
      <w:proofErr w:type="gramEnd"/>
      <w:r w:rsidR="00C22FD1">
        <w:rPr>
          <w:sz w:val="24"/>
          <w:szCs w:val="24"/>
        </w:rPr>
        <w:t xml:space="preserve"> </w:t>
      </w:r>
      <w:proofErr w:type="gramStart"/>
      <w:r w:rsidR="00C22FD1">
        <w:rPr>
          <w:sz w:val="24"/>
          <w:szCs w:val="24"/>
        </w:rPr>
        <w:t>godine</w:t>
      </w:r>
      <w:proofErr w:type="gramEnd"/>
      <w:r w:rsidR="00C22FD1">
        <w:rPr>
          <w:sz w:val="24"/>
          <w:szCs w:val="24"/>
        </w:rPr>
        <w:t xml:space="preserve"> BiH</w:t>
      </w:r>
      <w:r w:rsidRPr="001F45E6">
        <w:rPr>
          <w:sz w:val="24"/>
          <w:szCs w:val="24"/>
        </w:rPr>
        <w:t>,</w:t>
      </w:r>
      <w:r w:rsidRPr="001F45E6">
        <w:rPr>
          <w:b/>
          <w:sz w:val="24"/>
          <w:szCs w:val="24"/>
        </w:rPr>
        <w:t xml:space="preserve"> </w:t>
      </w:r>
      <w:r w:rsidRPr="001F45E6">
        <w:rPr>
          <w:sz w:val="24"/>
          <w:szCs w:val="24"/>
        </w:rPr>
        <w:t>kojom prilikom su se sastali s</w:t>
      </w:r>
      <w:r w:rsidR="00C22FD1">
        <w:rPr>
          <w:sz w:val="24"/>
          <w:szCs w:val="24"/>
        </w:rPr>
        <w:t xml:space="preserve"> čelnicima institucija BiH</w:t>
      </w:r>
      <w:r w:rsidRPr="001F45E6">
        <w:rPr>
          <w:sz w:val="24"/>
          <w:szCs w:val="24"/>
        </w:rPr>
        <w:t>, čelnicima političkih stranaka i članovima organizacija civilnog društva. Glavna tema razgovora je bila inicijativa EU za pokretanje i ubrzanje proces</w:t>
      </w:r>
      <w:r w:rsidR="00C22FD1">
        <w:rPr>
          <w:sz w:val="24"/>
          <w:szCs w:val="24"/>
        </w:rPr>
        <w:t xml:space="preserve">a europskih integracija u BiH, pokrenuta </w:t>
      </w:r>
      <w:proofErr w:type="gramStart"/>
      <w:r w:rsidR="00C22FD1">
        <w:rPr>
          <w:sz w:val="24"/>
          <w:szCs w:val="24"/>
        </w:rPr>
        <w:t>od</w:t>
      </w:r>
      <w:proofErr w:type="gramEnd"/>
      <w:r w:rsidR="00C22FD1">
        <w:rPr>
          <w:sz w:val="24"/>
          <w:szCs w:val="24"/>
        </w:rPr>
        <w:t xml:space="preserve"> strane </w:t>
      </w:r>
      <w:r w:rsidRPr="001F45E6">
        <w:rPr>
          <w:sz w:val="24"/>
          <w:szCs w:val="24"/>
        </w:rPr>
        <w:t>ministara vanjskih poslova Velike Brita</w:t>
      </w:r>
      <w:r w:rsidR="00C22FD1">
        <w:rPr>
          <w:sz w:val="24"/>
          <w:szCs w:val="24"/>
        </w:rPr>
        <w:t xml:space="preserve">nije i S.R. Njemačke. </w:t>
      </w:r>
      <w:proofErr w:type="gramStart"/>
      <w:r w:rsidRPr="001F45E6">
        <w:rPr>
          <w:sz w:val="24"/>
          <w:szCs w:val="24"/>
        </w:rPr>
        <w:t>Od</w:t>
      </w:r>
      <w:proofErr w:type="gramEnd"/>
      <w:r w:rsidRPr="001F45E6">
        <w:rPr>
          <w:sz w:val="24"/>
          <w:szCs w:val="24"/>
        </w:rPr>
        <w:t xml:space="preserve"> strane</w:t>
      </w:r>
      <w:r w:rsidR="00C22FD1">
        <w:rPr>
          <w:sz w:val="24"/>
          <w:szCs w:val="24"/>
        </w:rPr>
        <w:t xml:space="preserve"> svih političkih aktera u BiH</w:t>
      </w:r>
      <w:r w:rsidRPr="001F45E6">
        <w:rPr>
          <w:sz w:val="24"/>
          <w:szCs w:val="24"/>
        </w:rPr>
        <w:t xml:space="preserve"> inicijativa je bez izuzetaka ocijenjena </w:t>
      </w:r>
      <w:r w:rsidR="00C22FD1">
        <w:rPr>
          <w:sz w:val="24"/>
          <w:szCs w:val="24"/>
        </w:rPr>
        <w:t>kao pravovremena i pozitivna.</w:t>
      </w:r>
    </w:p>
    <w:p w:rsidR="00B675CB" w:rsidRPr="001F45E6" w:rsidRDefault="00B675CB" w:rsidP="001F45E6">
      <w:pPr>
        <w:jc w:val="both"/>
        <w:rPr>
          <w:sz w:val="24"/>
          <w:szCs w:val="24"/>
        </w:rPr>
      </w:pPr>
      <w:proofErr w:type="gramStart"/>
      <w:r w:rsidRPr="001F45E6">
        <w:rPr>
          <w:sz w:val="24"/>
          <w:szCs w:val="24"/>
        </w:rPr>
        <w:t>Na sastanku Vijeća za vanjske poslove (FAC) Europske unije održanom 15.</w:t>
      </w:r>
      <w:r w:rsidR="00C22FD1">
        <w:rPr>
          <w:sz w:val="24"/>
          <w:szCs w:val="24"/>
        </w:rPr>
        <w:t>12.</w:t>
      </w:r>
      <w:r w:rsidRPr="001F45E6">
        <w:rPr>
          <w:sz w:val="24"/>
          <w:szCs w:val="24"/>
        </w:rPr>
        <w:t>2014.</w:t>
      </w:r>
      <w:proofErr w:type="gramEnd"/>
      <w:r w:rsidRPr="001F45E6">
        <w:rPr>
          <w:sz w:val="24"/>
          <w:szCs w:val="24"/>
        </w:rPr>
        <w:t xml:space="preserve"> </w:t>
      </w:r>
      <w:proofErr w:type="gramStart"/>
      <w:r w:rsidRPr="001F45E6">
        <w:rPr>
          <w:sz w:val="24"/>
          <w:szCs w:val="24"/>
        </w:rPr>
        <w:t>godine</w:t>
      </w:r>
      <w:proofErr w:type="gramEnd"/>
      <w:r w:rsidRPr="001F45E6">
        <w:rPr>
          <w:sz w:val="24"/>
          <w:szCs w:val="24"/>
        </w:rPr>
        <w:t xml:space="preserve"> službeno je usvojen novi pristup EU za </w:t>
      </w:r>
      <w:r w:rsidRPr="001F45E6">
        <w:rPr>
          <w:bCs/>
          <w:sz w:val="24"/>
          <w:szCs w:val="24"/>
        </w:rPr>
        <w:t>Bosnu i Hercegovinu</w:t>
      </w:r>
      <w:r w:rsidRPr="001F45E6">
        <w:rPr>
          <w:sz w:val="24"/>
          <w:szCs w:val="24"/>
        </w:rPr>
        <w:t xml:space="preserve">.  </w:t>
      </w:r>
    </w:p>
    <w:p w:rsidR="00B675CB" w:rsidRPr="001F45E6" w:rsidRDefault="00B675CB" w:rsidP="001F45E6">
      <w:pPr>
        <w:jc w:val="both"/>
        <w:rPr>
          <w:sz w:val="24"/>
          <w:szCs w:val="24"/>
        </w:rPr>
      </w:pPr>
      <w:r w:rsidRPr="001F45E6">
        <w:rPr>
          <w:sz w:val="24"/>
          <w:szCs w:val="24"/>
        </w:rPr>
        <w:t xml:space="preserve">Vijeće je pozvalo visoku predstavnicu Mogherini i europskog povjerenika Hahna da nastave </w:t>
      </w:r>
      <w:proofErr w:type="gramStart"/>
      <w:r w:rsidRPr="001F45E6">
        <w:rPr>
          <w:sz w:val="24"/>
          <w:szCs w:val="24"/>
        </w:rPr>
        <w:t>sa</w:t>
      </w:r>
      <w:proofErr w:type="gramEnd"/>
      <w:r w:rsidRPr="001F45E6">
        <w:rPr>
          <w:sz w:val="24"/>
          <w:szCs w:val="24"/>
        </w:rPr>
        <w:t xml:space="preserve"> svojim angažmanom s ciljem što skorijeg osiguranja neopozive pisane opredijeljenosti bosanskohercegovačkih političkih lidera za poduzimanjem neophodnih reformi u okviru procesa pristupanja Bosne i Hercegovine EU.</w:t>
      </w:r>
    </w:p>
    <w:p w:rsidR="00B675CB" w:rsidRPr="001F45E6" w:rsidRDefault="00B675CB" w:rsidP="001F45E6">
      <w:pPr>
        <w:jc w:val="both"/>
        <w:rPr>
          <w:sz w:val="24"/>
          <w:szCs w:val="24"/>
        </w:rPr>
      </w:pPr>
      <w:r w:rsidRPr="001F45E6">
        <w:rPr>
          <w:sz w:val="24"/>
          <w:szCs w:val="24"/>
        </w:rPr>
        <w:t xml:space="preserve">U zaključcima je navedeno da </w:t>
      </w:r>
      <w:proofErr w:type="gramStart"/>
      <w:r w:rsidRPr="001F45E6">
        <w:rPr>
          <w:sz w:val="24"/>
          <w:szCs w:val="24"/>
        </w:rPr>
        <w:t>će</w:t>
      </w:r>
      <w:proofErr w:type="gramEnd"/>
      <w:r w:rsidRPr="001F45E6">
        <w:rPr>
          <w:sz w:val="24"/>
          <w:szCs w:val="24"/>
        </w:rPr>
        <w:t xml:space="preserve"> nakon što pisana izjava bude dogovorena</w:t>
      </w:r>
      <w:r w:rsidR="00602FE1">
        <w:rPr>
          <w:sz w:val="24"/>
          <w:szCs w:val="24"/>
        </w:rPr>
        <w:t xml:space="preserve"> od strane Predsjedništva BiH</w:t>
      </w:r>
      <w:r w:rsidRPr="001F45E6">
        <w:rPr>
          <w:sz w:val="24"/>
          <w:szCs w:val="24"/>
        </w:rPr>
        <w:t>, potpisana o</w:t>
      </w:r>
      <w:r w:rsidR="00C22FD1">
        <w:rPr>
          <w:sz w:val="24"/>
          <w:szCs w:val="24"/>
        </w:rPr>
        <w:t>d strane političkih lidera u BiH</w:t>
      </w:r>
      <w:r w:rsidRPr="001F45E6">
        <w:rPr>
          <w:sz w:val="24"/>
          <w:szCs w:val="24"/>
        </w:rPr>
        <w:t xml:space="preserve"> i usvojena od strane p</w:t>
      </w:r>
      <w:r w:rsidR="00C22FD1">
        <w:rPr>
          <w:sz w:val="24"/>
          <w:szCs w:val="24"/>
        </w:rPr>
        <w:t>arlamenta BiH</w:t>
      </w:r>
      <w:r w:rsidRPr="001F45E6">
        <w:rPr>
          <w:sz w:val="24"/>
          <w:szCs w:val="24"/>
        </w:rPr>
        <w:t>, Vijeće donijeti odluku o stupanju na snagu Sporazuma o stabilizaciji i pridruživanju.</w:t>
      </w:r>
    </w:p>
    <w:p w:rsidR="00B675CB" w:rsidRPr="001F45E6" w:rsidRDefault="00B675CB" w:rsidP="001F45E6">
      <w:pPr>
        <w:jc w:val="both"/>
        <w:rPr>
          <w:sz w:val="24"/>
          <w:szCs w:val="24"/>
        </w:rPr>
      </w:pPr>
      <w:r w:rsidRPr="001F45E6">
        <w:rPr>
          <w:sz w:val="24"/>
          <w:szCs w:val="24"/>
        </w:rPr>
        <w:t>U kasnijoj fazi će, nakon značajnog napretka u provođenju programa reformi koji treba da bude razvijen i proveden u suradnji s civilnim društvom, uključujući i "Sporazum za rast i zapošljavan</w:t>
      </w:r>
      <w:r w:rsidR="00C22FD1">
        <w:rPr>
          <w:sz w:val="24"/>
          <w:szCs w:val="24"/>
        </w:rPr>
        <w:t>je</w:t>
      </w:r>
      <w:proofErr w:type="gramStart"/>
      <w:r w:rsidR="00C22FD1">
        <w:rPr>
          <w:sz w:val="24"/>
          <w:szCs w:val="24"/>
        </w:rPr>
        <w:t>“ EU</w:t>
      </w:r>
      <w:proofErr w:type="gramEnd"/>
      <w:r w:rsidR="00C22FD1">
        <w:rPr>
          <w:sz w:val="24"/>
          <w:szCs w:val="24"/>
        </w:rPr>
        <w:t xml:space="preserve"> razmotriti zahtjev BiH</w:t>
      </w:r>
      <w:r w:rsidRPr="001F45E6">
        <w:rPr>
          <w:sz w:val="24"/>
          <w:szCs w:val="24"/>
        </w:rPr>
        <w:t xml:space="preserve"> za kandidatski status. Kod traženja mišljenja Europske komisije o zahtjevu za članstvo Vijeće </w:t>
      </w:r>
      <w:proofErr w:type="gramStart"/>
      <w:r w:rsidRPr="001F45E6">
        <w:rPr>
          <w:sz w:val="24"/>
          <w:szCs w:val="24"/>
        </w:rPr>
        <w:t>će</w:t>
      </w:r>
      <w:proofErr w:type="gramEnd"/>
      <w:r w:rsidRPr="001F45E6">
        <w:rPr>
          <w:sz w:val="24"/>
          <w:szCs w:val="24"/>
        </w:rPr>
        <w:t xml:space="preserve"> od EK zatražiti da posebnu pažnju posveti provođenju presude u slučaju „Sejdić-Finci“. </w:t>
      </w:r>
      <w:proofErr w:type="gramStart"/>
      <w:r w:rsidRPr="001F45E6">
        <w:rPr>
          <w:sz w:val="24"/>
          <w:szCs w:val="24"/>
        </w:rPr>
        <w:t>Vijeće je također naglasilo presudan značaj brzog formiranja vlasti i pozvalo lidere u zemlji da isto osiguraju u što skorijem roku.</w:t>
      </w:r>
      <w:proofErr w:type="gramEnd"/>
    </w:p>
    <w:p w:rsidR="00B675CB" w:rsidRPr="001F45E6" w:rsidRDefault="00CC13CE" w:rsidP="001F45E6">
      <w:pPr>
        <w:jc w:val="both"/>
        <w:rPr>
          <w:sz w:val="24"/>
          <w:szCs w:val="24"/>
        </w:rPr>
      </w:pPr>
      <w:r>
        <w:rPr>
          <w:sz w:val="24"/>
          <w:szCs w:val="24"/>
        </w:rPr>
        <w:t xml:space="preserve">U </w:t>
      </w:r>
      <w:r w:rsidR="00B675CB" w:rsidRPr="001F45E6">
        <w:rPr>
          <w:sz w:val="24"/>
          <w:szCs w:val="24"/>
        </w:rPr>
        <w:t>zaključcima Vijeća o proširenju EU i Procesu stabi</w:t>
      </w:r>
      <w:r>
        <w:rPr>
          <w:sz w:val="24"/>
          <w:szCs w:val="24"/>
        </w:rPr>
        <w:t xml:space="preserve">lizacije i pridruživanja </w:t>
      </w:r>
      <w:proofErr w:type="gramStart"/>
      <w:r>
        <w:rPr>
          <w:sz w:val="24"/>
          <w:szCs w:val="24"/>
        </w:rPr>
        <w:t>od</w:t>
      </w:r>
      <w:proofErr w:type="gramEnd"/>
      <w:r>
        <w:rPr>
          <w:sz w:val="24"/>
          <w:szCs w:val="24"/>
        </w:rPr>
        <w:t xml:space="preserve"> 15.</w:t>
      </w:r>
      <w:r w:rsidR="00B675CB" w:rsidRPr="001F45E6">
        <w:rPr>
          <w:sz w:val="24"/>
          <w:szCs w:val="24"/>
        </w:rPr>
        <w:t>12.</w:t>
      </w:r>
      <w:r>
        <w:rPr>
          <w:sz w:val="24"/>
          <w:szCs w:val="24"/>
        </w:rPr>
        <w:t xml:space="preserve">2014. </w:t>
      </w:r>
      <w:proofErr w:type="gramStart"/>
      <w:r>
        <w:rPr>
          <w:sz w:val="24"/>
          <w:szCs w:val="24"/>
        </w:rPr>
        <w:t>godine</w:t>
      </w:r>
      <w:proofErr w:type="gramEnd"/>
      <w:r>
        <w:rPr>
          <w:sz w:val="24"/>
          <w:szCs w:val="24"/>
        </w:rPr>
        <w:t xml:space="preserve"> </w:t>
      </w:r>
      <w:r w:rsidR="00B675CB" w:rsidRPr="001F45E6">
        <w:rPr>
          <w:sz w:val="24"/>
          <w:szCs w:val="24"/>
        </w:rPr>
        <w:t xml:space="preserve">Vijeće izražava ozbiljnu zabrinutost daljnjim zastojem zemlje u procesu europskih integracija uslijed nedostatka zajedničke političke volje među političkim liderima da pokrenu reforme neophodne za napredak na putu ka EU. </w:t>
      </w:r>
      <w:proofErr w:type="gramStart"/>
      <w:r w:rsidR="00B675CB" w:rsidRPr="001F45E6">
        <w:rPr>
          <w:sz w:val="24"/>
          <w:szCs w:val="24"/>
        </w:rPr>
        <w:t>Vijeće stoga pozdravlja obnovljeni pristup Evropske unije kao što je to definirano.</w:t>
      </w:r>
      <w:proofErr w:type="gramEnd"/>
    </w:p>
    <w:p w:rsidR="00B675CB" w:rsidRPr="001F45E6" w:rsidRDefault="00B675CB" w:rsidP="001F45E6">
      <w:pPr>
        <w:jc w:val="both"/>
        <w:rPr>
          <w:sz w:val="24"/>
          <w:szCs w:val="24"/>
        </w:rPr>
      </w:pPr>
    </w:p>
    <w:p w:rsidR="00B675CB" w:rsidRPr="00C22FD1" w:rsidRDefault="00B675CB" w:rsidP="001F45E6">
      <w:pPr>
        <w:jc w:val="both"/>
        <w:rPr>
          <w:sz w:val="22"/>
          <w:szCs w:val="22"/>
        </w:rPr>
      </w:pPr>
      <w:proofErr w:type="gramStart"/>
      <w:r w:rsidRPr="00C22FD1">
        <w:rPr>
          <w:sz w:val="22"/>
          <w:szCs w:val="22"/>
        </w:rPr>
        <w:t xml:space="preserve">PLANIRANI </w:t>
      </w:r>
      <w:r w:rsidR="00C22FD1">
        <w:rPr>
          <w:sz w:val="22"/>
          <w:szCs w:val="22"/>
        </w:rPr>
        <w:t xml:space="preserve"> </w:t>
      </w:r>
      <w:r w:rsidRPr="00C22FD1">
        <w:rPr>
          <w:sz w:val="22"/>
          <w:szCs w:val="22"/>
        </w:rPr>
        <w:t>I</w:t>
      </w:r>
      <w:proofErr w:type="gramEnd"/>
      <w:r w:rsidRPr="00C22FD1">
        <w:rPr>
          <w:sz w:val="22"/>
          <w:szCs w:val="22"/>
        </w:rPr>
        <w:t xml:space="preserve"> </w:t>
      </w:r>
      <w:r w:rsidR="00C22FD1">
        <w:rPr>
          <w:sz w:val="22"/>
          <w:szCs w:val="22"/>
        </w:rPr>
        <w:t xml:space="preserve"> </w:t>
      </w:r>
      <w:r w:rsidRPr="00C22FD1">
        <w:rPr>
          <w:sz w:val="22"/>
          <w:szCs w:val="22"/>
        </w:rPr>
        <w:t xml:space="preserve">REALIZIRANI </w:t>
      </w:r>
      <w:r w:rsidR="00C22FD1">
        <w:rPr>
          <w:sz w:val="22"/>
          <w:szCs w:val="22"/>
        </w:rPr>
        <w:t xml:space="preserve"> </w:t>
      </w:r>
      <w:r w:rsidRPr="00C22FD1">
        <w:rPr>
          <w:sz w:val="22"/>
          <w:szCs w:val="22"/>
        </w:rPr>
        <w:t xml:space="preserve">PROGRAMSKI </w:t>
      </w:r>
      <w:r w:rsidR="00C22FD1">
        <w:rPr>
          <w:sz w:val="22"/>
          <w:szCs w:val="22"/>
        </w:rPr>
        <w:t xml:space="preserve"> </w:t>
      </w:r>
      <w:r w:rsidRPr="00C22FD1">
        <w:rPr>
          <w:sz w:val="22"/>
          <w:szCs w:val="22"/>
        </w:rPr>
        <w:t xml:space="preserve">ZADACI </w:t>
      </w:r>
    </w:p>
    <w:p w:rsidR="00C22FD1" w:rsidRPr="001F45E6" w:rsidRDefault="00C22FD1" w:rsidP="001F45E6">
      <w:pPr>
        <w:jc w:val="both"/>
        <w:rPr>
          <w:sz w:val="24"/>
          <w:szCs w:val="24"/>
        </w:rPr>
      </w:pPr>
    </w:p>
    <w:p w:rsidR="00B675CB" w:rsidRPr="001F45E6" w:rsidRDefault="00B675CB" w:rsidP="001F45E6">
      <w:pPr>
        <w:jc w:val="both"/>
        <w:rPr>
          <w:sz w:val="24"/>
          <w:szCs w:val="24"/>
        </w:rPr>
      </w:pPr>
      <w:proofErr w:type="gramStart"/>
      <w:r w:rsidRPr="001F45E6">
        <w:rPr>
          <w:sz w:val="24"/>
          <w:szCs w:val="24"/>
        </w:rPr>
        <w:t>U 2014.</w:t>
      </w:r>
      <w:proofErr w:type="gramEnd"/>
      <w:r w:rsidRPr="001F45E6">
        <w:rPr>
          <w:sz w:val="24"/>
          <w:szCs w:val="24"/>
        </w:rPr>
        <w:t xml:space="preserve"> </w:t>
      </w:r>
      <w:proofErr w:type="gramStart"/>
      <w:r w:rsidRPr="001F45E6">
        <w:rPr>
          <w:sz w:val="24"/>
          <w:szCs w:val="24"/>
        </w:rPr>
        <w:t>godini</w:t>
      </w:r>
      <w:proofErr w:type="gramEnd"/>
      <w:r w:rsidRPr="001F45E6">
        <w:rPr>
          <w:sz w:val="24"/>
          <w:szCs w:val="24"/>
        </w:rPr>
        <w:t xml:space="preserve"> Mini</w:t>
      </w:r>
      <w:r w:rsidR="00C22FD1">
        <w:rPr>
          <w:sz w:val="24"/>
          <w:szCs w:val="24"/>
        </w:rPr>
        <w:t>starstvo vanjskih poslova BiH</w:t>
      </w:r>
      <w:r w:rsidRPr="001F45E6">
        <w:rPr>
          <w:sz w:val="24"/>
          <w:szCs w:val="24"/>
        </w:rPr>
        <w:t xml:space="preserve"> je, osim redovnog angažmana na implementaciji zadataka utvrđenih ciljevima vanjsk</w:t>
      </w:r>
      <w:r w:rsidR="00CC13CE">
        <w:rPr>
          <w:sz w:val="24"/>
          <w:szCs w:val="24"/>
        </w:rPr>
        <w:t>e politike BiH</w:t>
      </w:r>
      <w:r w:rsidR="00C22FD1">
        <w:rPr>
          <w:sz w:val="24"/>
          <w:szCs w:val="24"/>
        </w:rPr>
        <w:t>,</w:t>
      </w:r>
      <w:r w:rsidRPr="001F45E6">
        <w:rPr>
          <w:sz w:val="24"/>
          <w:szCs w:val="24"/>
        </w:rPr>
        <w:t xml:space="preserve"> bilo naročito aktivno u specifičnim segmentima bilateralne suradnje. U izvješću su detaljno opisane aktivnosti </w:t>
      </w:r>
      <w:proofErr w:type="gramStart"/>
      <w:r w:rsidRPr="001F45E6">
        <w:rPr>
          <w:sz w:val="24"/>
          <w:szCs w:val="24"/>
        </w:rPr>
        <w:t>na</w:t>
      </w:r>
      <w:proofErr w:type="gramEnd"/>
      <w:r w:rsidRPr="001F45E6">
        <w:rPr>
          <w:sz w:val="24"/>
          <w:szCs w:val="24"/>
        </w:rPr>
        <w:t xml:space="preserve"> smanjenju mogućih negativnih utjecaja na </w:t>
      </w:r>
      <w:r w:rsidR="00C22FD1">
        <w:rPr>
          <w:sz w:val="24"/>
          <w:szCs w:val="24"/>
        </w:rPr>
        <w:t>BiH</w:t>
      </w:r>
      <w:r w:rsidRPr="001F45E6">
        <w:rPr>
          <w:sz w:val="24"/>
          <w:szCs w:val="24"/>
        </w:rPr>
        <w:t xml:space="preserve"> prouzrokovanih ulaskom</w:t>
      </w:r>
      <w:r w:rsidR="00C22FD1">
        <w:rPr>
          <w:sz w:val="24"/>
          <w:szCs w:val="24"/>
        </w:rPr>
        <w:t xml:space="preserve"> R. Hrvatske u Europsku uniju. </w:t>
      </w:r>
      <w:r w:rsidRPr="001F45E6">
        <w:rPr>
          <w:sz w:val="24"/>
          <w:szCs w:val="24"/>
        </w:rPr>
        <w:t xml:space="preserve">Također, značajno je dinamizirana saradnja u regiji, pored Hrvatske, </w:t>
      </w:r>
      <w:proofErr w:type="gramStart"/>
      <w:r w:rsidRPr="001F45E6">
        <w:rPr>
          <w:sz w:val="24"/>
          <w:szCs w:val="24"/>
        </w:rPr>
        <w:t>sa</w:t>
      </w:r>
      <w:proofErr w:type="gramEnd"/>
      <w:r w:rsidRPr="001F45E6">
        <w:rPr>
          <w:sz w:val="24"/>
          <w:szCs w:val="24"/>
        </w:rPr>
        <w:t xml:space="preserve"> Srbijom, Crnom Gorom, Makedonijom, A</w:t>
      </w:r>
      <w:r w:rsidR="00C22FD1">
        <w:rPr>
          <w:sz w:val="24"/>
          <w:szCs w:val="24"/>
        </w:rPr>
        <w:t xml:space="preserve">lbanijom, Slovenijom i Grčkom. </w:t>
      </w:r>
      <w:r w:rsidRPr="001F45E6">
        <w:rPr>
          <w:sz w:val="24"/>
          <w:szCs w:val="24"/>
        </w:rPr>
        <w:t xml:space="preserve">U oblasti ekonomske diplomacije fokus je, uz suradnju s Vanjskotrgovinskom komorom i FIPA-om, stavljen na jačanje veza s Katarom, UAE, Rusijom, Velikom Britanijom, Indijom, Azerbajdžanom kroz organizaciju poslovnih foruma čime je stvorena pretpostavka za snažniji nastup bh. </w:t>
      </w:r>
      <w:proofErr w:type="gramStart"/>
      <w:r w:rsidRPr="001F45E6">
        <w:rPr>
          <w:sz w:val="24"/>
          <w:szCs w:val="24"/>
        </w:rPr>
        <w:t>poslovnih</w:t>
      </w:r>
      <w:proofErr w:type="gramEnd"/>
      <w:r w:rsidRPr="001F45E6">
        <w:rPr>
          <w:sz w:val="24"/>
          <w:szCs w:val="24"/>
        </w:rPr>
        <w:t xml:space="preserve"> i</w:t>
      </w:r>
      <w:r w:rsidR="00C22FD1">
        <w:rPr>
          <w:sz w:val="24"/>
          <w:szCs w:val="24"/>
        </w:rPr>
        <w:t>nteresa.</w:t>
      </w:r>
      <w:r w:rsidRPr="001F45E6">
        <w:rPr>
          <w:sz w:val="24"/>
          <w:szCs w:val="24"/>
        </w:rPr>
        <w:t xml:space="preserve"> </w:t>
      </w:r>
      <w:proofErr w:type="gramStart"/>
      <w:r w:rsidRPr="001F45E6">
        <w:rPr>
          <w:sz w:val="24"/>
          <w:szCs w:val="24"/>
        </w:rPr>
        <w:t>U izvještajnom razdoblju uspješno su izvršene obaveze utvrđene Planom rada Ministarstva u oblasti međunarodnopravnih poslova i normiranja zakonskih i općih akata.</w:t>
      </w:r>
      <w:proofErr w:type="gramEnd"/>
      <w:r w:rsidRPr="001F45E6">
        <w:rPr>
          <w:sz w:val="24"/>
          <w:szCs w:val="24"/>
        </w:rPr>
        <w:t xml:space="preserve"> </w:t>
      </w:r>
      <w:proofErr w:type="gramStart"/>
      <w:r w:rsidRPr="001F45E6">
        <w:rPr>
          <w:sz w:val="24"/>
          <w:szCs w:val="24"/>
        </w:rPr>
        <w:t>U 2014.</w:t>
      </w:r>
      <w:proofErr w:type="gramEnd"/>
      <w:r w:rsidRPr="001F45E6">
        <w:rPr>
          <w:sz w:val="24"/>
          <w:szCs w:val="24"/>
        </w:rPr>
        <w:t xml:space="preserve"> </w:t>
      </w:r>
      <w:proofErr w:type="gramStart"/>
      <w:r w:rsidRPr="001F45E6">
        <w:rPr>
          <w:sz w:val="24"/>
          <w:szCs w:val="24"/>
        </w:rPr>
        <w:t>godini</w:t>
      </w:r>
      <w:proofErr w:type="gramEnd"/>
      <w:r w:rsidRPr="001F45E6">
        <w:rPr>
          <w:sz w:val="24"/>
          <w:szCs w:val="24"/>
        </w:rPr>
        <w:t xml:space="preserve"> pripremljen je Pravilnik o unutarnjoj organizaciji MVP-a BiH koji je Vijeće ministara usvojilo, a kojim se predviđaju izmjene u organizacijskoj strukturi u okviru</w:t>
      </w:r>
      <w:r w:rsidR="00C22FD1">
        <w:rPr>
          <w:sz w:val="24"/>
          <w:szCs w:val="24"/>
        </w:rPr>
        <w:t xml:space="preserve"> postojećeg broja izvršitelja. </w:t>
      </w:r>
      <w:proofErr w:type="gramStart"/>
      <w:r w:rsidRPr="001F45E6">
        <w:rPr>
          <w:sz w:val="24"/>
          <w:szCs w:val="24"/>
        </w:rPr>
        <w:t>Ovim su se stvorili uvjeti za donošenje novog Pravilnika o unutarnjoj organizaciji radnih mjesta u Ministarstvu, kako bi se novom organizacijskom strukturom, u okviru postojećeg broja izvršitelja, poboljšala funkcionalnost Ministarstva u cjelini.</w:t>
      </w:r>
      <w:proofErr w:type="gramEnd"/>
    </w:p>
    <w:p w:rsidR="00B675CB" w:rsidRPr="00C22FD1" w:rsidRDefault="00B675CB" w:rsidP="001F45E6">
      <w:pPr>
        <w:jc w:val="both"/>
        <w:rPr>
          <w:sz w:val="24"/>
          <w:szCs w:val="24"/>
        </w:rPr>
      </w:pPr>
    </w:p>
    <w:p w:rsidR="00B675CB" w:rsidRPr="00C22FD1" w:rsidRDefault="00B675CB" w:rsidP="001F45E6">
      <w:pPr>
        <w:jc w:val="both"/>
        <w:rPr>
          <w:sz w:val="22"/>
          <w:szCs w:val="22"/>
        </w:rPr>
      </w:pPr>
      <w:proofErr w:type="gramStart"/>
      <w:r w:rsidRPr="00C22FD1">
        <w:rPr>
          <w:sz w:val="22"/>
          <w:szCs w:val="22"/>
        </w:rPr>
        <w:t xml:space="preserve">PRORAČUNSKA </w:t>
      </w:r>
      <w:r w:rsidR="00C22FD1">
        <w:rPr>
          <w:sz w:val="22"/>
          <w:szCs w:val="22"/>
        </w:rPr>
        <w:t xml:space="preserve"> </w:t>
      </w:r>
      <w:r w:rsidRPr="00C22FD1">
        <w:rPr>
          <w:sz w:val="22"/>
          <w:szCs w:val="22"/>
        </w:rPr>
        <w:t>SREDSTVA</w:t>
      </w:r>
      <w:proofErr w:type="gramEnd"/>
      <w:r w:rsidRPr="00C22FD1">
        <w:rPr>
          <w:sz w:val="22"/>
          <w:szCs w:val="22"/>
        </w:rPr>
        <w:t xml:space="preserve"> </w:t>
      </w:r>
    </w:p>
    <w:p w:rsidR="00C22FD1" w:rsidRPr="001F45E6" w:rsidRDefault="00C22FD1" w:rsidP="001F45E6">
      <w:pPr>
        <w:jc w:val="both"/>
        <w:rPr>
          <w:sz w:val="24"/>
          <w:szCs w:val="24"/>
        </w:rPr>
      </w:pPr>
    </w:p>
    <w:p w:rsidR="00686EBD" w:rsidRPr="00C22FD1" w:rsidRDefault="00B675CB" w:rsidP="001F45E6">
      <w:pPr>
        <w:jc w:val="both"/>
        <w:rPr>
          <w:sz w:val="24"/>
          <w:szCs w:val="24"/>
        </w:rPr>
      </w:pPr>
      <w:proofErr w:type="gramStart"/>
      <w:r w:rsidRPr="001F45E6">
        <w:rPr>
          <w:sz w:val="24"/>
          <w:szCs w:val="24"/>
        </w:rPr>
        <w:t>U oblasti financija u tijeku 2014.</w:t>
      </w:r>
      <w:proofErr w:type="gramEnd"/>
      <w:r w:rsidRPr="001F45E6">
        <w:rPr>
          <w:sz w:val="24"/>
          <w:szCs w:val="24"/>
        </w:rPr>
        <w:t xml:space="preserve"> </w:t>
      </w:r>
      <w:proofErr w:type="gramStart"/>
      <w:r w:rsidRPr="001F45E6">
        <w:rPr>
          <w:sz w:val="24"/>
          <w:szCs w:val="24"/>
        </w:rPr>
        <w:t>godine</w:t>
      </w:r>
      <w:proofErr w:type="gramEnd"/>
      <w:r w:rsidRPr="001F45E6">
        <w:rPr>
          <w:sz w:val="24"/>
          <w:szCs w:val="24"/>
        </w:rPr>
        <w:t xml:space="preserve"> sačinjeno je godišnje financijsko izvješće Ministarstva vanjskih</w:t>
      </w:r>
      <w:r w:rsidR="00C22FD1">
        <w:rPr>
          <w:sz w:val="24"/>
          <w:szCs w:val="24"/>
        </w:rPr>
        <w:t xml:space="preserve"> poslova BiH</w:t>
      </w:r>
      <w:r w:rsidRPr="001F45E6">
        <w:rPr>
          <w:sz w:val="24"/>
          <w:szCs w:val="24"/>
        </w:rPr>
        <w:t xml:space="preserve"> za 2013. </w:t>
      </w:r>
      <w:proofErr w:type="gramStart"/>
      <w:r w:rsidRPr="001F45E6">
        <w:rPr>
          <w:sz w:val="24"/>
          <w:szCs w:val="24"/>
        </w:rPr>
        <w:t>godinu</w:t>
      </w:r>
      <w:proofErr w:type="gramEnd"/>
      <w:r w:rsidRPr="001F45E6">
        <w:rPr>
          <w:sz w:val="24"/>
          <w:szCs w:val="24"/>
        </w:rPr>
        <w:t xml:space="preserve"> i u zakonskom roku dostavljeni propisani obrasci Ministarstvu financija i trezora; izvršena koordinacija godišnjeg popisa sredstava i obveza za Ministarstvo vanjskih poslova za 2013. </w:t>
      </w:r>
      <w:proofErr w:type="gramStart"/>
      <w:r w:rsidRPr="001F45E6">
        <w:rPr>
          <w:sz w:val="24"/>
          <w:szCs w:val="24"/>
        </w:rPr>
        <w:t>i</w:t>
      </w:r>
      <w:proofErr w:type="gramEnd"/>
      <w:r w:rsidRPr="001F45E6">
        <w:rPr>
          <w:sz w:val="24"/>
          <w:szCs w:val="24"/>
        </w:rPr>
        <w:t xml:space="preserve"> pripremne radnje za popis 2014. </w:t>
      </w:r>
      <w:proofErr w:type="gramStart"/>
      <w:r w:rsidRPr="001F45E6">
        <w:rPr>
          <w:sz w:val="24"/>
          <w:szCs w:val="24"/>
        </w:rPr>
        <w:t>godine</w:t>
      </w:r>
      <w:proofErr w:type="gramEnd"/>
      <w:r w:rsidRPr="001F45E6">
        <w:rPr>
          <w:sz w:val="24"/>
          <w:szCs w:val="24"/>
        </w:rPr>
        <w:t>; izvršena je priprema dokumentacije, izrađena razna izvješća i pregledi prema zahtjevima Ured</w:t>
      </w:r>
      <w:r w:rsidR="00C22FD1">
        <w:rPr>
          <w:sz w:val="24"/>
          <w:szCs w:val="24"/>
        </w:rPr>
        <w:t>a za reviziju institucija BiH</w:t>
      </w:r>
      <w:r w:rsidRPr="001F45E6">
        <w:rPr>
          <w:sz w:val="24"/>
          <w:szCs w:val="24"/>
        </w:rPr>
        <w:t xml:space="preserve"> radi obavljanja godišnje revizije za 2013. </w:t>
      </w:r>
      <w:proofErr w:type="gramStart"/>
      <w:r w:rsidRPr="001F45E6">
        <w:rPr>
          <w:sz w:val="24"/>
          <w:szCs w:val="24"/>
        </w:rPr>
        <w:t>godinu</w:t>
      </w:r>
      <w:proofErr w:type="gramEnd"/>
      <w:r w:rsidRPr="001F45E6">
        <w:rPr>
          <w:sz w:val="24"/>
          <w:szCs w:val="24"/>
        </w:rPr>
        <w:t xml:space="preserve"> i predrevizije za 2014. </w:t>
      </w:r>
      <w:proofErr w:type="gramStart"/>
      <w:r w:rsidRPr="001F45E6">
        <w:rPr>
          <w:sz w:val="24"/>
          <w:szCs w:val="24"/>
        </w:rPr>
        <w:t>godinu</w:t>
      </w:r>
      <w:proofErr w:type="gramEnd"/>
      <w:r w:rsidRPr="001F45E6">
        <w:rPr>
          <w:sz w:val="24"/>
          <w:szCs w:val="24"/>
        </w:rPr>
        <w:t xml:space="preserve">; urađen je </w:t>
      </w:r>
      <w:r w:rsidR="00C22FD1">
        <w:rPr>
          <w:sz w:val="24"/>
          <w:szCs w:val="24"/>
        </w:rPr>
        <w:t xml:space="preserve">dinamički plan za 2014. godinu </w:t>
      </w:r>
      <w:r w:rsidRPr="001F45E6">
        <w:rPr>
          <w:sz w:val="24"/>
          <w:szCs w:val="24"/>
        </w:rPr>
        <w:t>i dostavljen Ministarstvu financija i trezora (MFT) Bosne i Hercegovine; MFT Bosne i Hercegovine su dostavljena periodična izvješća o izvršenju proračuna Ministarstva; sačinjeni su mjesečni planovi ra</w:t>
      </w:r>
      <w:r w:rsidR="00C22FD1">
        <w:rPr>
          <w:sz w:val="24"/>
          <w:szCs w:val="24"/>
        </w:rPr>
        <w:t>shoda za DKP mrežu i sjedište i</w:t>
      </w:r>
      <w:r w:rsidRPr="001F45E6">
        <w:rPr>
          <w:sz w:val="24"/>
          <w:szCs w:val="24"/>
        </w:rPr>
        <w:t xml:space="preserve"> mnogobrojne instrukcije za rad DKP vezane za kontrolu trošenja financijskih sredstava te otklanjanje uočenih grešaka u knjigovodstvenim evidencijama; izrađen je Prijedlog dokumenta okvirnog proračuna za razdoblje 2014. - 2016. godine; dostavljen je prijedlog odluke za povećanje procenta naknade za stanove i rezidencije u pojedinim gradovima (DKP mreža) prema Ministarstvu financija i trezora s tabelarnim pregledima efekata primjene ove odluke na rashode; zbog ukaza</w:t>
      </w:r>
      <w:r w:rsidR="00C22FD1">
        <w:rPr>
          <w:sz w:val="24"/>
          <w:szCs w:val="24"/>
        </w:rPr>
        <w:t>nih potreba upućeni su zahtjevi</w:t>
      </w:r>
      <w:r w:rsidRPr="001F45E6">
        <w:rPr>
          <w:sz w:val="24"/>
          <w:szCs w:val="24"/>
        </w:rPr>
        <w:t xml:space="preserve"> za prestrukturiranje rashoda </w:t>
      </w:r>
      <w:r w:rsidR="00C22FD1">
        <w:rPr>
          <w:sz w:val="24"/>
          <w:szCs w:val="24"/>
        </w:rPr>
        <w:t>Ministarstva vanjskih poslova u</w:t>
      </w:r>
      <w:r w:rsidRPr="001F45E6">
        <w:rPr>
          <w:sz w:val="24"/>
          <w:szCs w:val="24"/>
        </w:rPr>
        <w:t xml:space="preserve"> skladu s uputom Ministarstva financija i trezora; dostavljena je tražena dokumentacija prema zahtjevima SIPA-e; izrađen je Pri</w:t>
      </w:r>
      <w:r w:rsidR="00CC13CE">
        <w:rPr>
          <w:sz w:val="24"/>
          <w:szCs w:val="24"/>
        </w:rPr>
        <w:t xml:space="preserve">jedlog proračuna za 2015. </w:t>
      </w:r>
      <w:proofErr w:type="gramStart"/>
      <w:r w:rsidR="00CC13CE">
        <w:rPr>
          <w:sz w:val="24"/>
          <w:szCs w:val="24"/>
        </w:rPr>
        <w:t>g</w:t>
      </w:r>
      <w:proofErr w:type="gramEnd"/>
      <w:r w:rsidR="00CC13CE">
        <w:rPr>
          <w:sz w:val="24"/>
          <w:szCs w:val="24"/>
        </w:rPr>
        <w:t>.</w:t>
      </w:r>
      <w:r w:rsidRPr="001F45E6">
        <w:rPr>
          <w:sz w:val="24"/>
          <w:szCs w:val="24"/>
        </w:rPr>
        <w:t xml:space="preserve"> u skladu s instrukcijom Ministarstva financija i trezora na razini gornje granice rashoda utvrđene Dokumentom okvirnog proračuna za razdoblje 2014. - 2016.</w:t>
      </w:r>
    </w:p>
    <w:p w:rsidR="0084389F" w:rsidRDefault="008F6A72" w:rsidP="00087438">
      <w:pPr>
        <w:pStyle w:val="Davorka2"/>
      </w:pPr>
      <w:bookmarkStart w:id="7" w:name="_Toc412718705"/>
      <w:r w:rsidRPr="008F6A72">
        <w:t>MINISTARSTVO</w:t>
      </w:r>
      <w:r w:rsidR="0084389F" w:rsidRPr="008F6A72">
        <w:t xml:space="preserve"> VANJSKE TRGOVINE I EKONOMSKIH ODNOSA</w:t>
      </w:r>
      <w:r w:rsidR="00D31EC6">
        <w:t xml:space="preserve"> </w:t>
      </w:r>
      <w:r>
        <w:t>BIH</w:t>
      </w:r>
      <w:bookmarkEnd w:id="7"/>
      <w:r>
        <w:t xml:space="preserve"> </w:t>
      </w:r>
    </w:p>
    <w:p w:rsidR="00087438" w:rsidRPr="00087438" w:rsidRDefault="00087438" w:rsidP="00087438">
      <w:pPr>
        <w:pStyle w:val="Davorka2"/>
        <w:numPr>
          <w:ilvl w:val="0"/>
          <w:numId w:val="0"/>
        </w:numPr>
        <w:jc w:val="left"/>
        <w:rPr>
          <w:b w:val="0"/>
        </w:rPr>
      </w:pPr>
    </w:p>
    <w:p w:rsidR="0084389F" w:rsidRPr="008F6A72" w:rsidRDefault="0084389F" w:rsidP="008F6A72">
      <w:pPr>
        <w:jc w:val="both"/>
        <w:rPr>
          <w:sz w:val="24"/>
          <w:szCs w:val="24"/>
        </w:rPr>
      </w:pPr>
      <w:r w:rsidRPr="008F6A72">
        <w:rPr>
          <w:sz w:val="24"/>
          <w:szCs w:val="24"/>
        </w:rPr>
        <w:t>Izvješćem su obuhvaćene poduzete aktivnosti i ostvareni rezultati Ministarstva vanjske trg</w:t>
      </w:r>
      <w:r w:rsidR="00B80686">
        <w:rPr>
          <w:sz w:val="24"/>
          <w:szCs w:val="24"/>
        </w:rPr>
        <w:t>ovine i ekonomskih odnosa BiH</w:t>
      </w:r>
      <w:r w:rsidRPr="008F6A72">
        <w:rPr>
          <w:sz w:val="24"/>
          <w:szCs w:val="24"/>
        </w:rPr>
        <w:t xml:space="preserve"> (u daljnjem tekstu: MVTEO BiH) u 2014. </w:t>
      </w:r>
      <w:proofErr w:type="gramStart"/>
      <w:r w:rsidRPr="008F6A72">
        <w:rPr>
          <w:sz w:val="24"/>
          <w:szCs w:val="24"/>
        </w:rPr>
        <w:t>godini</w:t>
      </w:r>
      <w:proofErr w:type="gramEnd"/>
      <w:r w:rsidRPr="008F6A72">
        <w:rPr>
          <w:sz w:val="24"/>
          <w:szCs w:val="24"/>
        </w:rPr>
        <w:t>.</w:t>
      </w:r>
    </w:p>
    <w:p w:rsidR="0084389F" w:rsidRPr="008F6A72" w:rsidRDefault="0084389F" w:rsidP="008F6A72">
      <w:pPr>
        <w:jc w:val="both"/>
        <w:rPr>
          <w:sz w:val="24"/>
          <w:szCs w:val="24"/>
        </w:rPr>
      </w:pPr>
      <w:proofErr w:type="gramStart"/>
      <w:r w:rsidRPr="008F6A72">
        <w:rPr>
          <w:sz w:val="24"/>
          <w:szCs w:val="24"/>
        </w:rPr>
        <w:t>Izvješće sadrži pregled najvažnijih aktivnosti i ostvarenih rezultata, poduzete zakonodavne aktivnosti, zaključene međunarodne ugovore, aktivnosti europskih integracija, planirane i provedene programske zadatke i potrebna proračunska sredstva.</w:t>
      </w:r>
      <w:proofErr w:type="gramEnd"/>
    </w:p>
    <w:p w:rsidR="0084389F" w:rsidRPr="00B80686" w:rsidRDefault="0084389F" w:rsidP="00B80686">
      <w:pPr>
        <w:jc w:val="both"/>
        <w:rPr>
          <w:sz w:val="24"/>
          <w:szCs w:val="24"/>
        </w:rPr>
      </w:pPr>
    </w:p>
    <w:p w:rsidR="0084389F" w:rsidRPr="00B80686" w:rsidRDefault="0084389F" w:rsidP="00B80686">
      <w:pPr>
        <w:jc w:val="both"/>
        <w:rPr>
          <w:sz w:val="22"/>
          <w:szCs w:val="22"/>
        </w:rPr>
      </w:pPr>
      <w:proofErr w:type="gramStart"/>
      <w:r w:rsidRPr="00B80686">
        <w:rPr>
          <w:sz w:val="22"/>
          <w:szCs w:val="22"/>
        </w:rPr>
        <w:t>NAJVAŽNIJE</w:t>
      </w:r>
      <w:r w:rsidR="00B80686">
        <w:rPr>
          <w:sz w:val="22"/>
          <w:szCs w:val="22"/>
        </w:rPr>
        <w:t xml:space="preserve"> </w:t>
      </w:r>
      <w:r w:rsidRPr="00B80686">
        <w:rPr>
          <w:sz w:val="22"/>
          <w:szCs w:val="22"/>
        </w:rPr>
        <w:t xml:space="preserve"> AKTIVNOSTI</w:t>
      </w:r>
      <w:proofErr w:type="gramEnd"/>
      <w:r w:rsidR="00B80686">
        <w:rPr>
          <w:sz w:val="22"/>
          <w:szCs w:val="22"/>
        </w:rPr>
        <w:t xml:space="preserve"> </w:t>
      </w:r>
      <w:r w:rsidRPr="00B80686">
        <w:rPr>
          <w:sz w:val="22"/>
          <w:szCs w:val="22"/>
        </w:rPr>
        <w:t xml:space="preserve"> I </w:t>
      </w:r>
      <w:r w:rsidR="00B80686">
        <w:rPr>
          <w:sz w:val="22"/>
          <w:szCs w:val="22"/>
        </w:rPr>
        <w:t xml:space="preserve"> </w:t>
      </w:r>
      <w:r w:rsidRPr="00B80686">
        <w:rPr>
          <w:sz w:val="22"/>
          <w:szCs w:val="22"/>
        </w:rPr>
        <w:t>STANJE</w:t>
      </w:r>
      <w:r w:rsidR="00B80686">
        <w:rPr>
          <w:sz w:val="22"/>
          <w:szCs w:val="22"/>
        </w:rPr>
        <w:t xml:space="preserve"> </w:t>
      </w:r>
      <w:r w:rsidRPr="00B80686">
        <w:rPr>
          <w:sz w:val="22"/>
          <w:szCs w:val="22"/>
        </w:rPr>
        <w:t xml:space="preserve"> U</w:t>
      </w:r>
      <w:r w:rsidR="00B80686">
        <w:rPr>
          <w:sz w:val="22"/>
          <w:szCs w:val="22"/>
        </w:rPr>
        <w:t xml:space="preserve"> </w:t>
      </w:r>
      <w:r w:rsidRPr="00B80686">
        <w:rPr>
          <w:sz w:val="22"/>
          <w:szCs w:val="22"/>
        </w:rPr>
        <w:t xml:space="preserve"> OBLASTI</w:t>
      </w:r>
    </w:p>
    <w:p w:rsidR="0084389F" w:rsidRPr="00087438" w:rsidRDefault="0084389F" w:rsidP="008F6A72">
      <w:pPr>
        <w:ind w:left="-360"/>
        <w:jc w:val="both"/>
        <w:rPr>
          <w:sz w:val="24"/>
          <w:szCs w:val="24"/>
        </w:rPr>
      </w:pPr>
    </w:p>
    <w:p w:rsidR="009869DF" w:rsidRDefault="0084389F" w:rsidP="003E1EF1">
      <w:pPr>
        <w:pStyle w:val="ListParagraph"/>
        <w:numPr>
          <w:ilvl w:val="0"/>
          <w:numId w:val="127"/>
        </w:numPr>
        <w:jc w:val="both"/>
        <w:rPr>
          <w:sz w:val="24"/>
          <w:szCs w:val="24"/>
        </w:rPr>
      </w:pPr>
      <w:r w:rsidRPr="009869DF">
        <w:rPr>
          <w:sz w:val="24"/>
          <w:szCs w:val="24"/>
        </w:rPr>
        <w:t>Nastavljene su aktivnosti na proučavanju i analizi Zakona o va</w:t>
      </w:r>
      <w:r w:rsidR="009869DF">
        <w:rPr>
          <w:sz w:val="24"/>
          <w:szCs w:val="24"/>
        </w:rPr>
        <w:t xml:space="preserve">njskotrgovinskoj </w:t>
      </w:r>
    </w:p>
    <w:p w:rsidR="0084389F" w:rsidRPr="009869DF" w:rsidRDefault="009869DF" w:rsidP="009869DF">
      <w:pPr>
        <w:jc w:val="both"/>
        <w:rPr>
          <w:sz w:val="24"/>
          <w:szCs w:val="24"/>
        </w:rPr>
      </w:pPr>
      <w:proofErr w:type="gramStart"/>
      <w:r w:rsidRPr="009869DF">
        <w:rPr>
          <w:sz w:val="24"/>
          <w:szCs w:val="24"/>
        </w:rPr>
        <w:t>politici</w:t>
      </w:r>
      <w:proofErr w:type="gramEnd"/>
      <w:r w:rsidRPr="009869DF">
        <w:rPr>
          <w:sz w:val="24"/>
          <w:szCs w:val="24"/>
        </w:rPr>
        <w:t xml:space="preserve"> BiH</w:t>
      </w:r>
      <w:r w:rsidR="0084389F" w:rsidRPr="009869DF">
        <w:rPr>
          <w:sz w:val="24"/>
          <w:szCs w:val="24"/>
        </w:rPr>
        <w:t xml:space="preserve"> i provedbenih akata donesenih na osnovi ovog zakona, radi eventualne dorade, a u cilju usklađivanja nacionalne legislative s pravilima i principima međunarodne trgovine sadržanim u WTO sporazumu i obvezama koje je BiH preuzela parafiranjem SSP-a i potpisivanjem sporazuma CEFTA. Poseban naglasak bio je na analizi odluka kojima su propisani uvjeti i postupak za uvođenje vanjskotrgovinskih mjera zaštite domaće proizvodnje od prekomjernog, dampinškog i/ili subvencioniranog uvoza (Odluka o mjerama zaštite domaće proizvodnje od prekomjernog uvoza i Odluka o postupku i načinu utvrđivanja antidampinške i kompenzatorne dadžbine), radi eventualnih izmjena i dopuna, u cilju osiguranja potrebne usklađenosti s pravilima i principima međunarodne trgovine. </w:t>
      </w:r>
    </w:p>
    <w:p w:rsidR="009869DF" w:rsidRDefault="0084389F" w:rsidP="003E1EF1">
      <w:pPr>
        <w:pStyle w:val="ListParagraph"/>
        <w:numPr>
          <w:ilvl w:val="0"/>
          <w:numId w:val="127"/>
        </w:numPr>
        <w:jc w:val="both"/>
        <w:rPr>
          <w:sz w:val="24"/>
          <w:szCs w:val="24"/>
        </w:rPr>
      </w:pPr>
      <w:r w:rsidRPr="009869DF">
        <w:rPr>
          <w:sz w:val="24"/>
          <w:szCs w:val="24"/>
        </w:rPr>
        <w:t xml:space="preserve">Obavljane su </w:t>
      </w:r>
      <w:r w:rsidR="009869DF">
        <w:rPr>
          <w:sz w:val="24"/>
          <w:szCs w:val="24"/>
        </w:rPr>
        <w:t>aktivnosti u vezi s provođenjem</w:t>
      </w:r>
      <w:r w:rsidRPr="009869DF">
        <w:rPr>
          <w:sz w:val="24"/>
          <w:szCs w:val="24"/>
        </w:rPr>
        <w:t xml:space="preserve"> međudržavnog Sporazu</w:t>
      </w:r>
      <w:r w:rsidR="009869DF">
        <w:rPr>
          <w:sz w:val="24"/>
          <w:szCs w:val="24"/>
        </w:rPr>
        <w:t xml:space="preserve">ma o </w:t>
      </w:r>
    </w:p>
    <w:p w:rsidR="0084389F" w:rsidRPr="009869DF" w:rsidRDefault="009869DF" w:rsidP="009869DF">
      <w:pPr>
        <w:jc w:val="both"/>
        <w:rPr>
          <w:sz w:val="24"/>
          <w:szCs w:val="24"/>
        </w:rPr>
      </w:pPr>
      <w:proofErr w:type="gramStart"/>
      <w:r w:rsidRPr="009869DF">
        <w:rPr>
          <w:sz w:val="24"/>
          <w:szCs w:val="24"/>
        </w:rPr>
        <w:t>zapošljavanju</w:t>
      </w:r>
      <w:proofErr w:type="gramEnd"/>
      <w:r w:rsidRPr="009869DF">
        <w:rPr>
          <w:sz w:val="24"/>
          <w:szCs w:val="24"/>
        </w:rPr>
        <w:t xml:space="preserve"> radnika bh. </w:t>
      </w:r>
      <w:proofErr w:type="gramStart"/>
      <w:r w:rsidR="0084389F" w:rsidRPr="009869DF">
        <w:rPr>
          <w:sz w:val="24"/>
          <w:szCs w:val="24"/>
        </w:rPr>
        <w:t>poduzeća</w:t>
      </w:r>
      <w:proofErr w:type="gramEnd"/>
      <w:r w:rsidR="0084389F" w:rsidRPr="009869DF">
        <w:rPr>
          <w:sz w:val="24"/>
          <w:szCs w:val="24"/>
        </w:rPr>
        <w:t xml:space="preserve"> na izvođenju građe</w:t>
      </w:r>
      <w:r w:rsidRPr="009869DF">
        <w:rPr>
          <w:sz w:val="24"/>
          <w:szCs w:val="24"/>
        </w:rPr>
        <w:t xml:space="preserve">vinskih radova u SR Njemačkoj. </w:t>
      </w:r>
    </w:p>
    <w:p w:rsidR="009869DF" w:rsidRDefault="0084389F" w:rsidP="003E1EF1">
      <w:pPr>
        <w:pStyle w:val="ListParagraph"/>
        <w:numPr>
          <w:ilvl w:val="0"/>
          <w:numId w:val="127"/>
        </w:numPr>
        <w:jc w:val="both"/>
        <w:rPr>
          <w:sz w:val="24"/>
          <w:szCs w:val="24"/>
        </w:rPr>
      </w:pPr>
      <w:r w:rsidRPr="009869DF">
        <w:rPr>
          <w:sz w:val="24"/>
          <w:szCs w:val="24"/>
        </w:rPr>
        <w:t xml:space="preserve">Pripremljena su i podnositeljima upita dostavljena mišljenja u vezi s provođenjem </w:t>
      </w:r>
    </w:p>
    <w:p w:rsidR="0084389F" w:rsidRPr="009869DF" w:rsidRDefault="0084389F" w:rsidP="009869DF">
      <w:pPr>
        <w:jc w:val="both"/>
        <w:rPr>
          <w:sz w:val="24"/>
          <w:szCs w:val="24"/>
        </w:rPr>
      </w:pPr>
      <w:r w:rsidRPr="009869DF">
        <w:rPr>
          <w:sz w:val="24"/>
          <w:szCs w:val="24"/>
        </w:rPr>
        <w:t>Zakona o va</w:t>
      </w:r>
      <w:r w:rsidR="009869DF" w:rsidRPr="009869DF">
        <w:rPr>
          <w:sz w:val="24"/>
          <w:szCs w:val="24"/>
        </w:rPr>
        <w:t>njskotrgovinskoj politici BiH</w:t>
      </w:r>
      <w:r w:rsidRPr="009869DF">
        <w:rPr>
          <w:sz w:val="24"/>
          <w:szCs w:val="24"/>
        </w:rPr>
        <w:t xml:space="preserve"> i provedbenih akata donesenih na osnovi ovog zakona, izdano je ukupno 61 rješenje o korištenju oblika izvoza robe – umjetnina na osnovu dozvole „D” i 6 zaključaka o izmjeni i dopuni rješenja o korištenju oblika izvoza robe na osnovu dozvole „D”, zatim </w:t>
      </w:r>
      <w:r w:rsidR="009869DF" w:rsidRPr="009869DF">
        <w:rPr>
          <w:sz w:val="24"/>
          <w:szCs w:val="24"/>
        </w:rPr>
        <w:t xml:space="preserve">12 rješenja o upisu u Registar </w:t>
      </w:r>
      <w:r w:rsidRPr="009869DF">
        <w:rPr>
          <w:sz w:val="24"/>
          <w:szCs w:val="24"/>
        </w:rPr>
        <w:t xml:space="preserve">predstavništva stranih osoba u BiH, 48 rješenja o izmjenama rješenja i 66 uvjerenja o statusu predstavništva stranih osoba u BiH. </w:t>
      </w:r>
      <w:proofErr w:type="gramStart"/>
      <w:r w:rsidRPr="009869DF">
        <w:rPr>
          <w:sz w:val="24"/>
          <w:szCs w:val="24"/>
        </w:rPr>
        <w:t>Pored toga, u skladu s Regulativom Europske zajednice broj 891/2009, izdano je 9 dozvola za izvoz šećera s preferencijalnim podrijetlom u EU.</w:t>
      </w:r>
      <w:proofErr w:type="gramEnd"/>
    </w:p>
    <w:p w:rsidR="009869DF" w:rsidRDefault="0084389F" w:rsidP="003E1EF1">
      <w:pPr>
        <w:pStyle w:val="ListParagraph"/>
        <w:numPr>
          <w:ilvl w:val="0"/>
          <w:numId w:val="127"/>
        </w:numPr>
        <w:jc w:val="both"/>
        <w:rPr>
          <w:sz w:val="24"/>
          <w:szCs w:val="24"/>
        </w:rPr>
      </w:pPr>
      <w:r w:rsidRPr="009869DF">
        <w:rPr>
          <w:sz w:val="24"/>
          <w:szCs w:val="24"/>
        </w:rPr>
        <w:t xml:space="preserve">Uspostava Elektroničkog registra administrativnih postupaka kao centralizirane baze </w:t>
      </w:r>
    </w:p>
    <w:p w:rsidR="0084389F" w:rsidRPr="009869DF" w:rsidRDefault="0084389F" w:rsidP="009869DF">
      <w:pPr>
        <w:jc w:val="both"/>
        <w:rPr>
          <w:sz w:val="24"/>
          <w:szCs w:val="24"/>
        </w:rPr>
      </w:pPr>
      <w:proofErr w:type="gramStart"/>
      <w:r w:rsidRPr="009869DF">
        <w:rPr>
          <w:sz w:val="24"/>
          <w:szCs w:val="24"/>
        </w:rPr>
        <w:t>svih</w:t>
      </w:r>
      <w:proofErr w:type="gramEnd"/>
      <w:r w:rsidRPr="009869DF">
        <w:rPr>
          <w:sz w:val="24"/>
          <w:szCs w:val="24"/>
        </w:rPr>
        <w:t xml:space="preserve"> administrativnih postupaka koji se vode u  Ministarstvu vanjske trgovine i ekonomskih odnosa BiH, koji je osmišljen u suradnji s Međunarodnom financijskom korporacijom u sklopu Projekta poboljšanja poslovnog okruženja i jačanja konkurentnosti, te jačanja trgovinske logistike na razini Bosne </w:t>
      </w:r>
      <w:r w:rsidR="009869DF" w:rsidRPr="009869DF">
        <w:rPr>
          <w:sz w:val="24"/>
          <w:szCs w:val="24"/>
        </w:rPr>
        <w:t xml:space="preserve">i Hercegovine. </w:t>
      </w:r>
    </w:p>
    <w:p w:rsidR="0084389F" w:rsidRDefault="0084389F" w:rsidP="003E1EF1">
      <w:pPr>
        <w:pStyle w:val="ListParagraph"/>
        <w:numPr>
          <w:ilvl w:val="0"/>
          <w:numId w:val="127"/>
        </w:numPr>
        <w:jc w:val="both"/>
        <w:rPr>
          <w:sz w:val="24"/>
          <w:szCs w:val="24"/>
        </w:rPr>
      </w:pPr>
      <w:r w:rsidRPr="009869DF">
        <w:rPr>
          <w:sz w:val="24"/>
          <w:szCs w:val="24"/>
        </w:rPr>
        <w:t>Aktivnosti u vezi s Bazom podataka o direktnim stranim ula</w:t>
      </w:r>
      <w:r w:rsidR="009869DF">
        <w:rPr>
          <w:sz w:val="24"/>
          <w:szCs w:val="24"/>
        </w:rPr>
        <w:t>ganjima</w:t>
      </w:r>
      <w:r w:rsidR="009869DF" w:rsidRPr="009869DF">
        <w:rPr>
          <w:sz w:val="24"/>
          <w:szCs w:val="24"/>
        </w:rPr>
        <w:t xml:space="preserve"> u BiH, s ciljem da se </w:t>
      </w:r>
      <w:r w:rsidRPr="009869DF">
        <w:rPr>
          <w:sz w:val="24"/>
          <w:szCs w:val="24"/>
        </w:rPr>
        <w:t>otklone poteškoće u radu s kojima se ovo ministarstvo susreće, a koje su rezultat nekvalitetnih podataka koji se dobivaju iz sudova. U cilju rješavanja nastalog problema, menadžmentu Ministarstva smo predložili da se razmotri mogućnost za eventualno kreiranje aplikacije u Ministarstvu, u smislu da se ubuduće ovo Ministarstvo poveže s postojećim sudskim bazama što bi nam omogućilo da samostalno, bez posrednika, sami preuzimamo podatke iz sudskih baza i kreiramo ih na način k</w:t>
      </w:r>
      <w:r w:rsidR="009869DF">
        <w:rPr>
          <w:sz w:val="24"/>
          <w:szCs w:val="24"/>
        </w:rPr>
        <w:t xml:space="preserve">ako to nama najbolje odgovora. </w:t>
      </w:r>
    </w:p>
    <w:p w:rsidR="009869DF" w:rsidRDefault="0084389F" w:rsidP="003E1EF1">
      <w:pPr>
        <w:pStyle w:val="ListParagraph"/>
        <w:numPr>
          <w:ilvl w:val="0"/>
          <w:numId w:val="127"/>
        </w:numPr>
        <w:jc w:val="both"/>
        <w:rPr>
          <w:sz w:val="24"/>
          <w:szCs w:val="24"/>
        </w:rPr>
      </w:pPr>
      <w:r w:rsidRPr="009869DF">
        <w:rPr>
          <w:sz w:val="24"/>
          <w:szCs w:val="24"/>
        </w:rPr>
        <w:t xml:space="preserve">U skladu sa Zakonom o kontroli vanjskotrgovinskog prometa roba i usluga od </w:t>
      </w:r>
    </w:p>
    <w:p w:rsidR="0084389F" w:rsidRPr="009869DF" w:rsidRDefault="0084389F" w:rsidP="009869DF">
      <w:pPr>
        <w:jc w:val="both"/>
        <w:rPr>
          <w:sz w:val="24"/>
          <w:szCs w:val="24"/>
        </w:rPr>
      </w:pPr>
      <w:proofErr w:type="gramStart"/>
      <w:r w:rsidRPr="009869DF">
        <w:rPr>
          <w:sz w:val="24"/>
          <w:szCs w:val="24"/>
        </w:rPr>
        <w:t>strate</w:t>
      </w:r>
      <w:r w:rsidR="009869DF" w:rsidRPr="009869DF">
        <w:rPr>
          <w:sz w:val="24"/>
          <w:szCs w:val="24"/>
        </w:rPr>
        <w:t>ške</w:t>
      </w:r>
      <w:proofErr w:type="gramEnd"/>
      <w:r w:rsidR="009869DF" w:rsidRPr="009869DF">
        <w:rPr>
          <w:sz w:val="24"/>
          <w:szCs w:val="24"/>
        </w:rPr>
        <w:t xml:space="preserve"> važnosti za sigurnost BiH, </w:t>
      </w:r>
      <w:r w:rsidRPr="009869DF">
        <w:rPr>
          <w:sz w:val="24"/>
          <w:szCs w:val="24"/>
        </w:rPr>
        <w:t xml:space="preserve">Ministarstvo je </w:t>
      </w:r>
      <w:r w:rsidRPr="009869DF">
        <w:rPr>
          <w:bCs/>
          <w:sz w:val="24"/>
          <w:szCs w:val="24"/>
        </w:rPr>
        <w:t>Parlamentarnoj</w:t>
      </w:r>
      <w:r w:rsidR="009869DF" w:rsidRPr="009869DF">
        <w:rPr>
          <w:bCs/>
          <w:sz w:val="24"/>
          <w:szCs w:val="24"/>
        </w:rPr>
        <w:t xml:space="preserve"> skupštine BiH </w:t>
      </w:r>
      <w:r w:rsidRPr="009869DF">
        <w:rPr>
          <w:sz w:val="24"/>
          <w:szCs w:val="24"/>
        </w:rPr>
        <w:t>dostavilo:</w:t>
      </w:r>
    </w:p>
    <w:p w:rsidR="0084389F" w:rsidRDefault="009869DF" w:rsidP="009869DF">
      <w:pPr>
        <w:pStyle w:val="ListParagraph"/>
        <w:numPr>
          <w:ilvl w:val="0"/>
          <w:numId w:val="86"/>
        </w:numPr>
        <w:jc w:val="both"/>
        <w:rPr>
          <w:sz w:val="24"/>
          <w:szCs w:val="24"/>
        </w:rPr>
      </w:pPr>
      <w:r>
        <w:rPr>
          <w:bCs/>
          <w:sz w:val="24"/>
          <w:szCs w:val="24"/>
        </w:rPr>
        <w:t>Izvješće</w:t>
      </w:r>
      <w:r w:rsidR="0084389F" w:rsidRPr="009869DF">
        <w:rPr>
          <w:sz w:val="24"/>
          <w:szCs w:val="24"/>
        </w:rPr>
        <w:t xml:space="preserve"> o izdanim ispravama za vanjskotrgovinsk</w:t>
      </w:r>
      <w:r>
        <w:rPr>
          <w:sz w:val="24"/>
          <w:szCs w:val="24"/>
        </w:rPr>
        <w:t xml:space="preserve">i promet oružja, vojne opreme, proizvoda dvojne </w:t>
      </w:r>
      <w:r w:rsidR="0084389F" w:rsidRPr="009869DF">
        <w:rPr>
          <w:sz w:val="24"/>
          <w:szCs w:val="24"/>
        </w:rPr>
        <w:t xml:space="preserve">i posebne namjene za 2013. godinu, </w:t>
      </w:r>
    </w:p>
    <w:p w:rsidR="0084389F" w:rsidRDefault="009869DF" w:rsidP="009869DF">
      <w:pPr>
        <w:pStyle w:val="ListParagraph"/>
        <w:numPr>
          <w:ilvl w:val="0"/>
          <w:numId w:val="86"/>
        </w:numPr>
        <w:jc w:val="both"/>
        <w:rPr>
          <w:sz w:val="24"/>
          <w:szCs w:val="24"/>
        </w:rPr>
      </w:pPr>
      <w:r>
        <w:rPr>
          <w:bCs/>
          <w:sz w:val="24"/>
          <w:szCs w:val="24"/>
        </w:rPr>
        <w:t>Izvješće</w:t>
      </w:r>
      <w:r>
        <w:rPr>
          <w:sz w:val="24"/>
          <w:szCs w:val="24"/>
        </w:rPr>
        <w:t xml:space="preserve"> o realizaciji</w:t>
      </w:r>
      <w:r w:rsidR="0084389F" w:rsidRPr="009869DF">
        <w:rPr>
          <w:sz w:val="24"/>
          <w:szCs w:val="24"/>
        </w:rPr>
        <w:t xml:space="preserve"> vanjskotrgovinskog prometa oružja,</w:t>
      </w:r>
      <w:r>
        <w:rPr>
          <w:sz w:val="24"/>
          <w:szCs w:val="24"/>
        </w:rPr>
        <w:t xml:space="preserve"> vojne opreme, proizvoda dvojn</w:t>
      </w:r>
      <w:r w:rsidR="0084389F" w:rsidRPr="009869DF">
        <w:rPr>
          <w:sz w:val="24"/>
          <w:szCs w:val="24"/>
        </w:rPr>
        <w:t xml:space="preserve"> i posebne namjene za 2012. </w:t>
      </w:r>
      <w:proofErr w:type="gramStart"/>
      <w:r w:rsidR="0084389F" w:rsidRPr="009869DF">
        <w:rPr>
          <w:sz w:val="24"/>
          <w:szCs w:val="24"/>
        </w:rPr>
        <w:t>godinu</w:t>
      </w:r>
      <w:proofErr w:type="gramEnd"/>
      <w:r w:rsidR="0084389F" w:rsidRPr="009869DF">
        <w:rPr>
          <w:sz w:val="24"/>
          <w:szCs w:val="24"/>
        </w:rPr>
        <w:t xml:space="preserve">. </w:t>
      </w:r>
    </w:p>
    <w:p w:rsidR="009869DF" w:rsidRDefault="0084389F" w:rsidP="003E1EF1">
      <w:pPr>
        <w:pStyle w:val="ListParagraph"/>
        <w:numPr>
          <w:ilvl w:val="0"/>
          <w:numId w:val="127"/>
        </w:numPr>
        <w:jc w:val="both"/>
        <w:rPr>
          <w:sz w:val="24"/>
          <w:szCs w:val="24"/>
        </w:rPr>
      </w:pPr>
      <w:r w:rsidRPr="009869DF">
        <w:rPr>
          <w:sz w:val="24"/>
          <w:szCs w:val="24"/>
        </w:rPr>
        <w:t xml:space="preserve">Izrada informacije o radu Izvoznog vijeća BiH za razdoblje 1. 7. 2013 - 30. 6. 2014. g. </w:t>
      </w:r>
    </w:p>
    <w:p w:rsidR="0084389F" w:rsidRPr="009869DF" w:rsidRDefault="0084389F" w:rsidP="009869DF">
      <w:pPr>
        <w:jc w:val="both"/>
        <w:rPr>
          <w:sz w:val="24"/>
          <w:szCs w:val="24"/>
        </w:rPr>
      </w:pPr>
      <w:proofErr w:type="gramStart"/>
      <w:r w:rsidRPr="009869DF">
        <w:rPr>
          <w:sz w:val="24"/>
          <w:szCs w:val="24"/>
        </w:rPr>
        <w:t>i</w:t>
      </w:r>
      <w:proofErr w:type="gramEnd"/>
      <w:r w:rsidRPr="009869DF">
        <w:rPr>
          <w:sz w:val="24"/>
          <w:szCs w:val="24"/>
        </w:rPr>
        <w:t xml:space="preserve"> slanje Vijeću ministara BiH na razmatranje i usvajanje. Organiziranje i sudjelovanje </w:t>
      </w:r>
      <w:proofErr w:type="gramStart"/>
      <w:r w:rsidRPr="009869DF">
        <w:rPr>
          <w:sz w:val="24"/>
          <w:szCs w:val="24"/>
        </w:rPr>
        <w:t>na</w:t>
      </w:r>
      <w:proofErr w:type="gramEnd"/>
      <w:r w:rsidRPr="009869DF">
        <w:rPr>
          <w:sz w:val="24"/>
          <w:szCs w:val="24"/>
        </w:rPr>
        <w:t xml:space="preserve"> sjednicama Izvoznog vijeća BiH, realizacija zaključaka donesenih na sjednicama.</w:t>
      </w:r>
    </w:p>
    <w:p w:rsidR="009869DF" w:rsidRDefault="0084389F" w:rsidP="003E1EF1">
      <w:pPr>
        <w:pStyle w:val="ListParagraph"/>
        <w:numPr>
          <w:ilvl w:val="0"/>
          <w:numId w:val="127"/>
        </w:numPr>
        <w:jc w:val="both"/>
        <w:rPr>
          <w:sz w:val="24"/>
          <w:szCs w:val="24"/>
        </w:rPr>
      </w:pPr>
      <w:r w:rsidRPr="009869DF">
        <w:rPr>
          <w:sz w:val="24"/>
          <w:szCs w:val="24"/>
        </w:rPr>
        <w:t xml:space="preserve">Sudjelovanje na sastancima sektorskih asocijacija u okviru Vanjskotrgovinske komore </w:t>
      </w:r>
    </w:p>
    <w:p w:rsidR="0084389F" w:rsidRPr="009869DF" w:rsidRDefault="0084389F" w:rsidP="009869DF">
      <w:pPr>
        <w:jc w:val="both"/>
        <w:rPr>
          <w:sz w:val="24"/>
          <w:szCs w:val="24"/>
        </w:rPr>
      </w:pPr>
      <w:proofErr w:type="gramStart"/>
      <w:r w:rsidRPr="009869DF">
        <w:rPr>
          <w:sz w:val="24"/>
          <w:szCs w:val="24"/>
        </w:rPr>
        <w:t>BiH.</w:t>
      </w:r>
      <w:proofErr w:type="gramEnd"/>
    </w:p>
    <w:p w:rsidR="009869DF" w:rsidRDefault="0084389F" w:rsidP="003E1EF1">
      <w:pPr>
        <w:pStyle w:val="ListParagraph"/>
        <w:numPr>
          <w:ilvl w:val="0"/>
          <w:numId w:val="127"/>
        </w:numPr>
        <w:jc w:val="both"/>
        <w:rPr>
          <w:sz w:val="24"/>
          <w:szCs w:val="24"/>
        </w:rPr>
      </w:pPr>
      <w:r w:rsidRPr="009869DF">
        <w:rPr>
          <w:sz w:val="24"/>
          <w:szCs w:val="24"/>
        </w:rPr>
        <w:t xml:space="preserve">Vođene su aktivnosti na reguliranju proizvodnje naoružanja i vojne opreme, provedbi </w:t>
      </w:r>
    </w:p>
    <w:p w:rsidR="0084389F" w:rsidRPr="009869DF" w:rsidRDefault="0084389F" w:rsidP="009869DF">
      <w:pPr>
        <w:jc w:val="both"/>
        <w:rPr>
          <w:sz w:val="24"/>
          <w:szCs w:val="24"/>
        </w:rPr>
      </w:pPr>
      <w:proofErr w:type="gramStart"/>
      <w:r w:rsidRPr="009869DF">
        <w:rPr>
          <w:sz w:val="24"/>
          <w:szCs w:val="24"/>
        </w:rPr>
        <w:t>zakona</w:t>
      </w:r>
      <w:proofErr w:type="gramEnd"/>
      <w:r w:rsidRPr="009869DF">
        <w:rPr>
          <w:sz w:val="24"/>
          <w:szCs w:val="24"/>
        </w:rPr>
        <w:t xml:space="preserve"> koji reguliraju ovu oblast, kao i bilateralnim susretima s predstavnicima zemalja koje su zainteresirane za suradnju namjenske industrije tih zemalja s namjenskom industrijom BiH. Proizvodnja naoružanja i vojne opreme je u potpunosti regulirana Zakonom o proizvodnji naoružanja i vojne o</w:t>
      </w:r>
      <w:r w:rsidR="009869DF" w:rsidRPr="009869DF">
        <w:rPr>
          <w:sz w:val="24"/>
          <w:szCs w:val="24"/>
        </w:rPr>
        <w:t xml:space="preserve">preme (Sl. glasnik BiH, </w:t>
      </w:r>
      <w:r w:rsidRPr="009869DF">
        <w:rPr>
          <w:sz w:val="24"/>
          <w:szCs w:val="24"/>
        </w:rPr>
        <w:t>br. 9/04 i 25/09) i Zakonom o ispitivanju, žigosanju i obilježavanju ručnog vatre</w:t>
      </w:r>
      <w:r w:rsidR="009869DF" w:rsidRPr="009869DF">
        <w:rPr>
          <w:sz w:val="24"/>
          <w:szCs w:val="24"/>
        </w:rPr>
        <w:t>nog oružja i streljiva (Sl.</w:t>
      </w:r>
      <w:r w:rsidRPr="009869DF">
        <w:rPr>
          <w:sz w:val="24"/>
          <w:szCs w:val="24"/>
        </w:rPr>
        <w:t xml:space="preserve"> glasnik BiH, broj 21/03) </w:t>
      </w:r>
      <w:proofErr w:type="gramStart"/>
      <w:r w:rsidRPr="009869DF">
        <w:rPr>
          <w:sz w:val="24"/>
          <w:szCs w:val="24"/>
        </w:rPr>
        <w:t>sa</w:t>
      </w:r>
      <w:proofErr w:type="gramEnd"/>
      <w:r w:rsidRPr="009869DF">
        <w:rPr>
          <w:sz w:val="24"/>
          <w:szCs w:val="24"/>
        </w:rPr>
        <w:t xml:space="preserve"> svim pratećim podzakonskim aktima. </w:t>
      </w:r>
    </w:p>
    <w:p w:rsidR="009869DF" w:rsidRDefault="0084389F" w:rsidP="003E1EF1">
      <w:pPr>
        <w:pStyle w:val="ListParagraph"/>
        <w:numPr>
          <w:ilvl w:val="0"/>
          <w:numId w:val="127"/>
        </w:numPr>
        <w:jc w:val="both"/>
        <w:rPr>
          <w:sz w:val="24"/>
          <w:szCs w:val="24"/>
        </w:rPr>
      </w:pPr>
      <w:r w:rsidRPr="009869DF">
        <w:rPr>
          <w:sz w:val="24"/>
          <w:szCs w:val="24"/>
        </w:rPr>
        <w:t xml:space="preserve">Međunarodni bilateralni i multilateralni trgovinski odnosi, trgovinski odnosi s EU i </w:t>
      </w:r>
    </w:p>
    <w:p w:rsidR="0084389F" w:rsidRPr="009869DF" w:rsidRDefault="0084389F" w:rsidP="009869DF">
      <w:pPr>
        <w:jc w:val="both"/>
        <w:rPr>
          <w:sz w:val="24"/>
          <w:szCs w:val="24"/>
        </w:rPr>
      </w:pPr>
      <w:proofErr w:type="gramStart"/>
      <w:r w:rsidRPr="009869DF">
        <w:rPr>
          <w:sz w:val="24"/>
          <w:szCs w:val="24"/>
        </w:rPr>
        <w:t>statistika</w:t>
      </w:r>
      <w:proofErr w:type="gramEnd"/>
      <w:r w:rsidRPr="009869DF">
        <w:rPr>
          <w:sz w:val="24"/>
          <w:szCs w:val="24"/>
        </w:rPr>
        <w:t xml:space="preserve"> i analiza vanjskotrgovinske razmjene Bosne i Hercegovine.</w:t>
      </w:r>
    </w:p>
    <w:p w:rsidR="009869DF" w:rsidRDefault="0084389F" w:rsidP="003E1EF1">
      <w:pPr>
        <w:pStyle w:val="ListParagraph"/>
        <w:numPr>
          <w:ilvl w:val="0"/>
          <w:numId w:val="127"/>
        </w:numPr>
        <w:jc w:val="both"/>
        <w:rPr>
          <w:sz w:val="24"/>
          <w:szCs w:val="24"/>
        </w:rPr>
      </w:pPr>
      <w:r w:rsidRPr="009869DF">
        <w:rPr>
          <w:sz w:val="24"/>
          <w:szCs w:val="24"/>
        </w:rPr>
        <w:t xml:space="preserve">Najvažnije aktivnosti u oblasti carinsko-tarifne politike za 2014. godinu su bile izrada </w:t>
      </w:r>
    </w:p>
    <w:p w:rsidR="0084389F" w:rsidRPr="009869DF" w:rsidRDefault="0084389F" w:rsidP="009869DF">
      <w:pPr>
        <w:jc w:val="both"/>
        <w:rPr>
          <w:sz w:val="24"/>
          <w:szCs w:val="24"/>
        </w:rPr>
      </w:pPr>
      <w:proofErr w:type="gramStart"/>
      <w:r w:rsidRPr="009869DF">
        <w:rPr>
          <w:sz w:val="24"/>
          <w:szCs w:val="24"/>
        </w:rPr>
        <w:t>Zakona o carinskoj politici BiH, Odluke o utvrđivanju Carinske tarife BiH za 2015.</w:t>
      </w:r>
      <w:proofErr w:type="gramEnd"/>
      <w:r w:rsidRPr="009869DF">
        <w:rPr>
          <w:sz w:val="24"/>
          <w:szCs w:val="24"/>
        </w:rPr>
        <w:t xml:space="preserve"> </w:t>
      </w:r>
      <w:proofErr w:type="gramStart"/>
      <w:r w:rsidRPr="009869DF">
        <w:rPr>
          <w:sz w:val="24"/>
          <w:szCs w:val="24"/>
        </w:rPr>
        <w:t>godinu</w:t>
      </w:r>
      <w:proofErr w:type="gramEnd"/>
      <w:r w:rsidRPr="009869DF">
        <w:rPr>
          <w:sz w:val="24"/>
          <w:szCs w:val="24"/>
        </w:rPr>
        <w:t>, Odluka o privremenoj suspenziji i privremenom smanjenju carinskih stopa kod uvoza određenih roba.</w:t>
      </w:r>
    </w:p>
    <w:p w:rsidR="0084389F" w:rsidRPr="009869DF" w:rsidRDefault="0084389F" w:rsidP="009869DF">
      <w:pPr>
        <w:jc w:val="both"/>
        <w:rPr>
          <w:sz w:val="24"/>
          <w:szCs w:val="24"/>
        </w:rPr>
      </w:pPr>
      <w:proofErr w:type="gramStart"/>
      <w:r w:rsidRPr="009869DF">
        <w:rPr>
          <w:sz w:val="24"/>
          <w:szCs w:val="24"/>
        </w:rPr>
        <w:t>Stanje u oblasti carinske politike je više nego zadovoljavajuće, realizirane su sve aktivnosti koje se tiču izrade zakonskih i podzakonskih akata.</w:t>
      </w:r>
      <w:proofErr w:type="gramEnd"/>
      <w:r w:rsidRPr="009869DF">
        <w:rPr>
          <w:sz w:val="24"/>
          <w:szCs w:val="24"/>
        </w:rPr>
        <w:t xml:space="preserve"> </w:t>
      </w:r>
      <w:proofErr w:type="gramStart"/>
      <w:r w:rsidRPr="009869DF">
        <w:rPr>
          <w:sz w:val="24"/>
          <w:szCs w:val="24"/>
        </w:rPr>
        <w:t>Suština izrade istih je bila usklađivanje s europskim standardima.</w:t>
      </w:r>
      <w:proofErr w:type="gramEnd"/>
      <w:r w:rsidRPr="009869DF">
        <w:rPr>
          <w:sz w:val="24"/>
          <w:szCs w:val="24"/>
        </w:rPr>
        <w:t xml:space="preserve"> </w:t>
      </w:r>
    </w:p>
    <w:p w:rsidR="009869DF" w:rsidRDefault="0084389F" w:rsidP="003E1EF1">
      <w:pPr>
        <w:pStyle w:val="ListParagraph"/>
        <w:numPr>
          <w:ilvl w:val="0"/>
          <w:numId w:val="127"/>
        </w:numPr>
        <w:jc w:val="both"/>
        <w:rPr>
          <w:sz w:val="24"/>
          <w:szCs w:val="24"/>
        </w:rPr>
      </w:pPr>
      <w:r w:rsidRPr="009869DF">
        <w:rPr>
          <w:sz w:val="24"/>
          <w:szCs w:val="24"/>
        </w:rPr>
        <w:t xml:space="preserve">Odluka o upravljanju tarifnim kvotama za poljoprivredne proizvode i Naputak o </w:t>
      </w:r>
    </w:p>
    <w:p w:rsidR="0084389F" w:rsidRPr="009869DF" w:rsidRDefault="0084389F" w:rsidP="009869DF">
      <w:pPr>
        <w:jc w:val="both"/>
        <w:rPr>
          <w:sz w:val="24"/>
          <w:szCs w:val="24"/>
        </w:rPr>
      </w:pPr>
      <w:proofErr w:type="gramStart"/>
      <w:r w:rsidRPr="009869DF">
        <w:rPr>
          <w:sz w:val="24"/>
          <w:szCs w:val="24"/>
        </w:rPr>
        <w:t>provođenju</w:t>
      </w:r>
      <w:proofErr w:type="gramEnd"/>
      <w:r w:rsidRPr="009869DF">
        <w:rPr>
          <w:sz w:val="24"/>
          <w:szCs w:val="24"/>
        </w:rPr>
        <w:t xml:space="preserve"> Odluke o upravljanju tarifnim kvotama za poljoprivredne proizvode su usvojeni iako nisu bili planirani u programu rada za 2014. </w:t>
      </w:r>
      <w:proofErr w:type="gramStart"/>
      <w:r w:rsidRPr="009869DF">
        <w:rPr>
          <w:sz w:val="24"/>
          <w:szCs w:val="24"/>
        </w:rPr>
        <w:t>godinu</w:t>
      </w:r>
      <w:proofErr w:type="gramEnd"/>
      <w:r w:rsidRPr="009869DF">
        <w:rPr>
          <w:sz w:val="24"/>
          <w:szCs w:val="24"/>
        </w:rPr>
        <w:t>.</w:t>
      </w:r>
    </w:p>
    <w:p w:rsidR="009869DF" w:rsidRDefault="0084389F" w:rsidP="003E1EF1">
      <w:pPr>
        <w:pStyle w:val="ListParagraph"/>
        <w:numPr>
          <w:ilvl w:val="0"/>
          <w:numId w:val="127"/>
        </w:numPr>
        <w:jc w:val="both"/>
        <w:rPr>
          <w:sz w:val="24"/>
          <w:szCs w:val="24"/>
        </w:rPr>
      </w:pPr>
      <w:r w:rsidRPr="009869DF">
        <w:rPr>
          <w:sz w:val="24"/>
          <w:szCs w:val="24"/>
        </w:rPr>
        <w:t xml:space="preserve">Suradnja i koordinacija s nadležnim institucijama u oblasti okoliša na svim razinama </w:t>
      </w:r>
    </w:p>
    <w:p w:rsidR="0084389F" w:rsidRPr="009869DF" w:rsidRDefault="0084389F" w:rsidP="009869DF">
      <w:pPr>
        <w:jc w:val="both"/>
        <w:rPr>
          <w:sz w:val="24"/>
          <w:szCs w:val="24"/>
        </w:rPr>
      </w:pPr>
      <w:r w:rsidRPr="009869DF">
        <w:rPr>
          <w:sz w:val="24"/>
          <w:szCs w:val="24"/>
        </w:rPr>
        <w:t xml:space="preserve">vlasti u BiH; sudjelovanje u implementaciji međunarodnih sporazuma u oblasti okoliša; sudjelovanje u radu međunarodnih tijela u oblasti okoliša; priprema i realizacija projekata iz oblasti zaštite okoliša; provođenje procedure za potpisivanje, pristupanje i ratifikaciju međunarodnih sporazuma, konvencija i protokola; praćenje realizacije IPA projekata i projekata drugih međunarodnih organizacija u oblasti okoliša, koordinativne aktivnosti s nadležnim entitetskim ministarstvima za okoliš/ekologiju i Vladom Brčko Distrikta, </w:t>
      </w:r>
      <w:r w:rsidRPr="009869DF">
        <w:rPr>
          <w:sz w:val="24"/>
          <w:szCs w:val="24"/>
          <w:lang w:eastAsia="bs-Latn-BA"/>
        </w:rPr>
        <w:t xml:space="preserve">pripremanje informacija u vezi sa </w:t>
      </w:r>
      <w:r w:rsidRPr="009869DF">
        <w:rPr>
          <w:sz w:val="24"/>
          <w:szCs w:val="24"/>
        </w:rPr>
        <w:t xml:space="preserve">stanjem u oblasti okoliša, </w:t>
      </w:r>
      <w:r w:rsidRPr="009869DF">
        <w:rPr>
          <w:sz w:val="24"/>
          <w:szCs w:val="24"/>
          <w:lang w:eastAsia="bs-Latn-BA"/>
        </w:rPr>
        <w:t>prikupljanje, praćenje i analiziranje podataka o trendovima u obl</w:t>
      </w:r>
      <w:r w:rsidRPr="009869DF">
        <w:rPr>
          <w:sz w:val="24"/>
          <w:szCs w:val="24"/>
        </w:rPr>
        <w:t xml:space="preserve">asti okoliša u zemlji i svijetu, </w:t>
      </w:r>
      <w:r w:rsidRPr="009869DF">
        <w:rPr>
          <w:bCs/>
          <w:sz w:val="24"/>
          <w:szCs w:val="24"/>
        </w:rPr>
        <w:t>suradnja i razmjena informacija s globalnim i regionalnim međunarodnim organizacijama i forumima, redovno obilježavanje međunarodnih datuma vezanih za oblast okoliša te razne druge aktivnosti.</w:t>
      </w:r>
    </w:p>
    <w:p w:rsidR="009869DF" w:rsidRDefault="0084389F" w:rsidP="003E1EF1">
      <w:pPr>
        <w:pStyle w:val="ListParagraph"/>
        <w:numPr>
          <w:ilvl w:val="0"/>
          <w:numId w:val="127"/>
        </w:numPr>
        <w:jc w:val="both"/>
        <w:rPr>
          <w:sz w:val="24"/>
          <w:szCs w:val="24"/>
        </w:rPr>
      </w:pPr>
      <w:r w:rsidRPr="009869DF">
        <w:rPr>
          <w:sz w:val="24"/>
          <w:szCs w:val="24"/>
        </w:rPr>
        <w:t xml:space="preserve">Suradnja i koordinacija s nadležnim institucijama u sektoru voda na svim razinama </w:t>
      </w:r>
    </w:p>
    <w:p w:rsidR="0084389F" w:rsidRPr="009869DF" w:rsidRDefault="0084389F" w:rsidP="009869DF">
      <w:pPr>
        <w:jc w:val="both"/>
        <w:rPr>
          <w:sz w:val="24"/>
          <w:szCs w:val="24"/>
        </w:rPr>
      </w:pPr>
      <w:proofErr w:type="gramStart"/>
      <w:r w:rsidRPr="009869DF">
        <w:rPr>
          <w:sz w:val="24"/>
          <w:szCs w:val="24"/>
        </w:rPr>
        <w:t>vlasti</w:t>
      </w:r>
      <w:proofErr w:type="gramEnd"/>
      <w:r w:rsidRPr="009869DF">
        <w:rPr>
          <w:sz w:val="24"/>
          <w:szCs w:val="24"/>
        </w:rPr>
        <w:t xml:space="preserve"> u BiH; sudjelovanje u implementaciji međunarodnih sporazuma u oblasti integralnog upravljanja vodnim resursima; sudjelovanje u radu međunarodnih tijela u oblasti voda; priprema i realizacija projekata; </w:t>
      </w:r>
    </w:p>
    <w:p w:rsidR="009869DF" w:rsidRDefault="0084389F" w:rsidP="003E1EF1">
      <w:pPr>
        <w:pStyle w:val="ListParagraph"/>
        <w:numPr>
          <w:ilvl w:val="0"/>
          <w:numId w:val="127"/>
        </w:numPr>
        <w:jc w:val="both"/>
        <w:rPr>
          <w:sz w:val="24"/>
          <w:szCs w:val="24"/>
        </w:rPr>
      </w:pPr>
      <w:r w:rsidRPr="009869DF">
        <w:rPr>
          <w:sz w:val="24"/>
          <w:szCs w:val="24"/>
        </w:rPr>
        <w:t xml:space="preserve">Najvažnije aktivnosti u oblasti energetike u </w:t>
      </w:r>
      <w:r w:rsidR="009869DF">
        <w:rPr>
          <w:sz w:val="24"/>
          <w:szCs w:val="24"/>
        </w:rPr>
        <w:t xml:space="preserve">2014. godini su se odnosile na </w:t>
      </w:r>
      <w:r w:rsidRPr="009869DF">
        <w:rPr>
          <w:sz w:val="24"/>
          <w:szCs w:val="24"/>
        </w:rPr>
        <w:t xml:space="preserve">aktivnosti </w:t>
      </w:r>
    </w:p>
    <w:p w:rsidR="0084389F" w:rsidRPr="009869DF" w:rsidRDefault="0084389F" w:rsidP="009869DF">
      <w:pPr>
        <w:jc w:val="both"/>
        <w:rPr>
          <w:sz w:val="24"/>
          <w:szCs w:val="24"/>
        </w:rPr>
      </w:pPr>
      <w:proofErr w:type="gramStart"/>
      <w:r w:rsidRPr="009869DF">
        <w:rPr>
          <w:sz w:val="24"/>
          <w:szCs w:val="24"/>
        </w:rPr>
        <w:t>vezane</w:t>
      </w:r>
      <w:proofErr w:type="gramEnd"/>
      <w:r w:rsidRPr="009869DF">
        <w:rPr>
          <w:sz w:val="24"/>
          <w:szCs w:val="24"/>
        </w:rPr>
        <w:t xml:space="preserve"> za ispunjavanje obveza preuzetih međunarodnim ugovorima: Ugovor o uspostavi Energetske zajednice i Ugovor o stabilizaciji i pridruživanju. </w:t>
      </w:r>
    </w:p>
    <w:p w:rsidR="0084389F" w:rsidRPr="009869DF" w:rsidRDefault="0084389F" w:rsidP="009869DF">
      <w:pPr>
        <w:jc w:val="both"/>
        <w:rPr>
          <w:sz w:val="24"/>
          <w:szCs w:val="24"/>
        </w:rPr>
      </w:pPr>
      <w:r w:rsidRPr="009869DF">
        <w:rPr>
          <w:sz w:val="24"/>
          <w:szCs w:val="24"/>
        </w:rPr>
        <w:t xml:space="preserve">Prioritetne aktivnosti </w:t>
      </w:r>
      <w:proofErr w:type="gramStart"/>
      <w:r w:rsidRPr="009869DF">
        <w:rPr>
          <w:sz w:val="24"/>
          <w:szCs w:val="24"/>
        </w:rPr>
        <w:t>na</w:t>
      </w:r>
      <w:proofErr w:type="gramEnd"/>
      <w:r w:rsidRPr="009869DF">
        <w:rPr>
          <w:sz w:val="24"/>
          <w:szCs w:val="24"/>
        </w:rPr>
        <w:t xml:space="preserve"> provedbi Ugovora o osnivanju Energetske zajednice u 2014. </w:t>
      </w:r>
      <w:proofErr w:type="gramStart"/>
      <w:r w:rsidRPr="009869DF">
        <w:rPr>
          <w:sz w:val="24"/>
          <w:szCs w:val="24"/>
        </w:rPr>
        <w:t>godini</w:t>
      </w:r>
      <w:proofErr w:type="gramEnd"/>
      <w:r w:rsidRPr="009869DF">
        <w:rPr>
          <w:sz w:val="24"/>
          <w:szCs w:val="24"/>
        </w:rPr>
        <w:t xml:space="preserve"> su bile vezane za implementaciju Trećeg energetsko</w:t>
      </w:r>
      <w:r w:rsidR="009869DF">
        <w:rPr>
          <w:sz w:val="24"/>
          <w:szCs w:val="24"/>
        </w:rPr>
        <w:t>g paketa Europske unije u BiH</w:t>
      </w:r>
      <w:r w:rsidRPr="009869DF">
        <w:rPr>
          <w:sz w:val="24"/>
          <w:szCs w:val="24"/>
        </w:rPr>
        <w:t xml:space="preserve"> i analizu Izvješća HLRG grupe u vezi s izmjenama Ugovora o osnivanju Energetske zajednice, te sudjelovanje u stres-testu za plin.</w:t>
      </w:r>
    </w:p>
    <w:p w:rsidR="0084389F" w:rsidRPr="009869DF" w:rsidRDefault="0084389F" w:rsidP="009869DF">
      <w:pPr>
        <w:jc w:val="both"/>
        <w:rPr>
          <w:sz w:val="24"/>
          <w:szCs w:val="24"/>
        </w:rPr>
      </w:pPr>
      <w:proofErr w:type="gramStart"/>
      <w:r w:rsidRPr="009869DF">
        <w:rPr>
          <w:sz w:val="24"/>
          <w:szCs w:val="24"/>
        </w:rPr>
        <w:t>Na sastanku Ministarskog vijeća E</w:t>
      </w:r>
      <w:r w:rsidR="009869DF">
        <w:rPr>
          <w:sz w:val="24"/>
          <w:szCs w:val="24"/>
        </w:rPr>
        <w:t>nergetske zajednice, Kijev, 24.9.</w:t>
      </w:r>
      <w:r w:rsidRPr="009869DF">
        <w:rPr>
          <w:sz w:val="24"/>
          <w:szCs w:val="24"/>
        </w:rPr>
        <w:t>2014.</w:t>
      </w:r>
      <w:proofErr w:type="gramEnd"/>
      <w:r w:rsidRPr="009869DF">
        <w:rPr>
          <w:sz w:val="24"/>
          <w:szCs w:val="24"/>
        </w:rPr>
        <w:t xml:space="preserve"> </w:t>
      </w:r>
      <w:proofErr w:type="gramStart"/>
      <w:r w:rsidRPr="009869DF">
        <w:rPr>
          <w:sz w:val="24"/>
          <w:szCs w:val="24"/>
        </w:rPr>
        <w:t>godine</w:t>
      </w:r>
      <w:proofErr w:type="gramEnd"/>
      <w:r w:rsidRPr="009869DF">
        <w:rPr>
          <w:sz w:val="24"/>
          <w:szCs w:val="24"/>
        </w:rPr>
        <w:t>, donesena je Odluka kojom se proglašava postojanje ozbiljnog i kontinuiranog k</w:t>
      </w:r>
      <w:r w:rsidR="009869DF">
        <w:rPr>
          <w:sz w:val="24"/>
          <w:szCs w:val="24"/>
        </w:rPr>
        <w:t xml:space="preserve">ršenja Ugovora od strane BiH </w:t>
      </w:r>
      <w:r w:rsidRPr="009869DF">
        <w:rPr>
          <w:sz w:val="24"/>
          <w:szCs w:val="24"/>
        </w:rPr>
        <w:t>u sektoru plina i dan je rok da BiH prezentira svoju legislativu za plin usklađenu s Trećim energetskim paketom</w:t>
      </w:r>
      <w:r w:rsidR="009869DF">
        <w:rPr>
          <w:sz w:val="24"/>
          <w:szCs w:val="24"/>
        </w:rPr>
        <w:t xml:space="preserve"> za plin Ministarskom vijeću u </w:t>
      </w:r>
      <w:r w:rsidRPr="009869DF">
        <w:rPr>
          <w:sz w:val="24"/>
          <w:szCs w:val="24"/>
        </w:rPr>
        <w:t xml:space="preserve">2015. </w:t>
      </w:r>
      <w:proofErr w:type="gramStart"/>
      <w:r w:rsidRPr="009869DF">
        <w:rPr>
          <w:sz w:val="24"/>
          <w:szCs w:val="24"/>
        </w:rPr>
        <w:t>godini</w:t>
      </w:r>
      <w:proofErr w:type="gramEnd"/>
      <w:r w:rsidRPr="009869DF">
        <w:rPr>
          <w:sz w:val="24"/>
          <w:szCs w:val="24"/>
        </w:rPr>
        <w:t>.</w:t>
      </w:r>
    </w:p>
    <w:p w:rsidR="009869DF" w:rsidRDefault="0084389F" w:rsidP="003E1EF1">
      <w:pPr>
        <w:pStyle w:val="ListParagraph"/>
        <w:numPr>
          <w:ilvl w:val="0"/>
          <w:numId w:val="127"/>
        </w:numPr>
        <w:jc w:val="both"/>
        <w:rPr>
          <w:sz w:val="24"/>
          <w:szCs w:val="24"/>
        </w:rPr>
      </w:pPr>
      <w:r w:rsidRPr="009869DF">
        <w:rPr>
          <w:sz w:val="24"/>
          <w:szCs w:val="24"/>
        </w:rPr>
        <w:t xml:space="preserve">Provođenje procedure za potpisivanje međunarodnih sporazuma, praćenje realizacije </w:t>
      </w:r>
    </w:p>
    <w:p w:rsidR="0084389F" w:rsidRPr="009869DF" w:rsidRDefault="0084389F" w:rsidP="009869DF">
      <w:pPr>
        <w:jc w:val="both"/>
        <w:rPr>
          <w:sz w:val="24"/>
          <w:szCs w:val="24"/>
        </w:rPr>
      </w:pPr>
      <w:r w:rsidRPr="009869DF">
        <w:rPr>
          <w:sz w:val="24"/>
          <w:szCs w:val="24"/>
        </w:rPr>
        <w:t xml:space="preserve">IPA projekata i projekata drugih međunarodnih organizacija u oblasti turizma, koordinativne aktivnosti s nadležnim entitetskim ministarstvima za turizam i Vladom Brčko Distrikta preko Radne skupine za turizam, </w:t>
      </w:r>
      <w:r w:rsidRPr="009869DF">
        <w:rPr>
          <w:sz w:val="24"/>
          <w:szCs w:val="24"/>
          <w:lang w:eastAsia="bs-Latn-BA"/>
        </w:rPr>
        <w:t>pripremanje informacija vez</w:t>
      </w:r>
      <w:r w:rsidRPr="009869DF">
        <w:rPr>
          <w:sz w:val="24"/>
          <w:szCs w:val="24"/>
        </w:rPr>
        <w:t xml:space="preserve">anih za stanje u oblasti turizma, </w:t>
      </w:r>
      <w:r w:rsidRPr="009869DF">
        <w:rPr>
          <w:sz w:val="24"/>
          <w:szCs w:val="24"/>
          <w:lang w:eastAsia="bs-Latn-BA"/>
        </w:rPr>
        <w:t>prikupljanje, praćenje i analiziranje podataka o trendovima u obl</w:t>
      </w:r>
      <w:r w:rsidRPr="009869DF">
        <w:rPr>
          <w:sz w:val="24"/>
          <w:szCs w:val="24"/>
        </w:rPr>
        <w:t xml:space="preserve">asti turizma u zemlji i svijetu, </w:t>
      </w:r>
      <w:r w:rsidRPr="009869DF">
        <w:rPr>
          <w:bCs/>
          <w:color w:val="000000"/>
          <w:sz w:val="24"/>
          <w:szCs w:val="24"/>
        </w:rPr>
        <w:t>suradnja i razmjena informacija sa Svjetskom turističkom organizacijom (UNWTO), redovno obilježavanje Svjetskog dana turizma i druge aktivnosti.</w:t>
      </w:r>
    </w:p>
    <w:p w:rsidR="009869DF" w:rsidRDefault="0084389F" w:rsidP="003E1EF1">
      <w:pPr>
        <w:pStyle w:val="ListParagraph"/>
        <w:numPr>
          <w:ilvl w:val="0"/>
          <w:numId w:val="127"/>
        </w:numPr>
        <w:jc w:val="both"/>
        <w:rPr>
          <w:sz w:val="24"/>
          <w:szCs w:val="24"/>
        </w:rPr>
      </w:pPr>
      <w:r w:rsidRPr="009869DF">
        <w:rPr>
          <w:sz w:val="24"/>
          <w:szCs w:val="24"/>
        </w:rPr>
        <w:t>Prema odredbama Zakona o proizvodnji nao</w:t>
      </w:r>
      <w:r w:rsidR="009869DF">
        <w:rPr>
          <w:sz w:val="24"/>
          <w:szCs w:val="24"/>
        </w:rPr>
        <w:t>ružanja i vojne opreme (Sl.</w:t>
      </w:r>
      <w:r w:rsidRPr="009869DF">
        <w:rPr>
          <w:sz w:val="24"/>
          <w:szCs w:val="24"/>
        </w:rPr>
        <w:t xml:space="preserve"> glasnik BiH, </w:t>
      </w:r>
    </w:p>
    <w:p w:rsidR="0084389F" w:rsidRPr="009869DF" w:rsidRDefault="0084389F" w:rsidP="009869DF">
      <w:pPr>
        <w:jc w:val="both"/>
        <w:rPr>
          <w:sz w:val="24"/>
          <w:szCs w:val="24"/>
        </w:rPr>
      </w:pPr>
      <w:proofErr w:type="gramStart"/>
      <w:r w:rsidRPr="009869DF">
        <w:rPr>
          <w:sz w:val="24"/>
          <w:szCs w:val="24"/>
        </w:rPr>
        <w:t>br</w:t>
      </w:r>
      <w:proofErr w:type="gramEnd"/>
      <w:r w:rsidRPr="009869DF">
        <w:rPr>
          <w:sz w:val="24"/>
          <w:szCs w:val="24"/>
        </w:rPr>
        <w:t>. 09/04 i 25/09), INSPEK</w:t>
      </w:r>
      <w:r w:rsidR="009869DF" w:rsidRPr="009869DF">
        <w:rPr>
          <w:sz w:val="24"/>
          <w:szCs w:val="24"/>
        </w:rPr>
        <w:t xml:space="preserve">TORAT vrši inspekcijski nadzor </w:t>
      </w:r>
      <w:r w:rsidRPr="009869DF">
        <w:rPr>
          <w:sz w:val="24"/>
          <w:szCs w:val="24"/>
        </w:rPr>
        <w:t>gospodarskih subjekata koji se bave proizvodnjom i remontom sredstava NVO, a koji su, za tu vrstu djelatnosti, registrirani u Ministarstvu vanjske trgovine i ekonomskih odnosa BiH.</w:t>
      </w:r>
      <w:r w:rsidRPr="009869DF">
        <w:rPr>
          <w:bCs/>
          <w:color w:val="000000"/>
          <w:sz w:val="24"/>
          <w:szCs w:val="24"/>
        </w:rPr>
        <w:t xml:space="preserve"> </w:t>
      </w:r>
      <w:r w:rsidRPr="009869DF">
        <w:rPr>
          <w:sz w:val="24"/>
          <w:szCs w:val="24"/>
        </w:rPr>
        <w:t>Prema „UPUTSTVU STRANAMA – ZAPOVJEDNIKA EUFORA“- izmjena 24, u obvezi smo da najmanje dva puta godišnje, odnosno, jednom u šest mjeseci, izvršimo inspekcijski nadzor svih gospodarskih subjekata koji se bave proizvodnjom i remontom sredstava NVO.</w:t>
      </w:r>
    </w:p>
    <w:p w:rsidR="0084389F" w:rsidRPr="009869DF" w:rsidRDefault="0084389F" w:rsidP="009869DF">
      <w:pPr>
        <w:jc w:val="both"/>
        <w:rPr>
          <w:sz w:val="24"/>
          <w:szCs w:val="24"/>
        </w:rPr>
      </w:pPr>
    </w:p>
    <w:p w:rsidR="0084389F" w:rsidRPr="009869DF" w:rsidRDefault="009869DF" w:rsidP="009869DF">
      <w:pPr>
        <w:jc w:val="both"/>
        <w:rPr>
          <w:sz w:val="22"/>
          <w:szCs w:val="22"/>
        </w:rPr>
      </w:pPr>
      <w:r w:rsidRPr="009869DF">
        <w:rPr>
          <w:sz w:val="22"/>
          <w:szCs w:val="22"/>
        </w:rPr>
        <w:t>ZAK</w:t>
      </w:r>
      <w:r w:rsidR="0084389F" w:rsidRPr="009869DF">
        <w:rPr>
          <w:sz w:val="22"/>
          <w:szCs w:val="22"/>
        </w:rPr>
        <w:t>NODAVNE AKTIVNOSTI</w:t>
      </w:r>
    </w:p>
    <w:p w:rsidR="0084389F" w:rsidRPr="009869DF" w:rsidRDefault="0084389F" w:rsidP="008F6A72">
      <w:pPr>
        <w:ind w:left="-360"/>
        <w:jc w:val="both"/>
        <w:rPr>
          <w:sz w:val="24"/>
          <w:szCs w:val="24"/>
        </w:rPr>
      </w:pPr>
    </w:p>
    <w:p w:rsidR="00144838" w:rsidRDefault="0084389F" w:rsidP="003E1EF1">
      <w:pPr>
        <w:pStyle w:val="ListParagraph"/>
        <w:numPr>
          <w:ilvl w:val="0"/>
          <w:numId w:val="128"/>
        </w:numPr>
        <w:jc w:val="both"/>
        <w:rPr>
          <w:bCs/>
          <w:sz w:val="24"/>
          <w:szCs w:val="24"/>
        </w:rPr>
      </w:pPr>
      <w:r w:rsidRPr="009869DF">
        <w:rPr>
          <w:bCs/>
          <w:sz w:val="24"/>
          <w:szCs w:val="24"/>
        </w:rPr>
        <w:t xml:space="preserve">Dana 11. </w:t>
      </w:r>
      <w:proofErr w:type="gramStart"/>
      <w:r w:rsidRPr="009869DF">
        <w:rPr>
          <w:bCs/>
          <w:sz w:val="24"/>
          <w:szCs w:val="24"/>
        </w:rPr>
        <w:t>lipnja</w:t>
      </w:r>
      <w:proofErr w:type="gramEnd"/>
      <w:r w:rsidRPr="009869DF">
        <w:rPr>
          <w:bCs/>
          <w:sz w:val="24"/>
          <w:szCs w:val="24"/>
        </w:rPr>
        <w:t xml:space="preserve"> 2014. godine Zakon o izmjenama i dopunama Zakona o politici dir</w:t>
      </w:r>
      <w:r w:rsidR="00144838">
        <w:rPr>
          <w:bCs/>
          <w:sz w:val="24"/>
          <w:szCs w:val="24"/>
        </w:rPr>
        <w:t>ektnih</w:t>
      </w:r>
    </w:p>
    <w:p w:rsidR="0084389F" w:rsidRPr="00144838" w:rsidRDefault="00144838" w:rsidP="00144838">
      <w:pPr>
        <w:jc w:val="both"/>
        <w:rPr>
          <w:bCs/>
          <w:sz w:val="24"/>
          <w:szCs w:val="24"/>
        </w:rPr>
      </w:pPr>
      <w:proofErr w:type="gramStart"/>
      <w:r w:rsidRPr="00144838">
        <w:rPr>
          <w:bCs/>
          <w:sz w:val="24"/>
          <w:szCs w:val="24"/>
        </w:rPr>
        <w:t>stranih</w:t>
      </w:r>
      <w:proofErr w:type="gramEnd"/>
      <w:r w:rsidRPr="00144838">
        <w:rPr>
          <w:bCs/>
          <w:sz w:val="24"/>
          <w:szCs w:val="24"/>
        </w:rPr>
        <w:t xml:space="preserve"> ulaganja u BiH</w:t>
      </w:r>
      <w:r w:rsidR="0084389F" w:rsidRPr="00144838">
        <w:rPr>
          <w:bCs/>
          <w:sz w:val="24"/>
          <w:szCs w:val="24"/>
        </w:rPr>
        <w:t xml:space="preserve"> dostavljen je Vijeću ministara BiH koje je na 102. </w:t>
      </w:r>
      <w:proofErr w:type="gramStart"/>
      <w:r w:rsidR="0084389F" w:rsidRPr="00144838">
        <w:rPr>
          <w:bCs/>
          <w:sz w:val="24"/>
          <w:szCs w:val="24"/>
        </w:rPr>
        <w:t>sjednici</w:t>
      </w:r>
      <w:proofErr w:type="gramEnd"/>
      <w:r w:rsidR="0084389F" w:rsidRPr="00144838">
        <w:rPr>
          <w:bCs/>
          <w:sz w:val="24"/>
          <w:szCs w:val="24"/>
        </w:rPr>
        <w:t xml:space="preserve">, održanoj </w:t>
      </w:r>
      <w:r w:rsidRPr="00144838">
        <w:rPr>
          <w:iCs/>
          <w:sz w:val="24"/>
          <w:szCs w:val="24"/>
        </w:rPr>
        <w:t>25.6.</w:t>
      </w:r>
      <w:r w:rsidR="0084389F" w:rsidRPr="00144838">
        <w:rPr>
          <w:iCs/>
          <w:sz w:val="24"/>
          <w:szCs w:val="24"/>
        </w:rPr>
        <w:t>2014.</w:t>
      </w:r>
      <w:r w:rsidR="0084389F" w:rsidRPr="00144838">
        <w:rPr>
          <w:bCs/>
          <w:sz w:val="24"/>
          <w:szCs w:val="24"/>
        </w:rPr>
        <w:t xml:space="preserve"> </w:t>
      </w:r>
      <w:proofErr w:type="gramStart"/>
      <w:r w:rsidR="0084389F" w:rsidRPr="00144838">
        <w:rPr>
          <w:bCs/>
          <w:sz w:val="24"/>
          <w:szCs w:val="24"/>
        </w:rPr>
        <w:t>godine</w:t>
      </w:r>
      <w:proofErr w:type="gramEnd"/>
      <w:r w:rsidR="0084389F" w:rsidRPr="00144838">
        <w:rPr>
          <w:bCs/>
          <w:sz w:val="24"/>
          <w:szCs w:val="24"/>
        </w:rPr>
        <w:t>, utvrdilo Prijedlog zakona o izmjenama i dopunama Zakona o politici dir</w:t>
      </w:r>
      <w:r w:rsidRPr="00144838">
        <w:rPr>
          <w:bCs/>
          <w:sz w:val="24"/>
          <w:szCs w:val="24"/>
        </w:rPr>
        <w:t>ektnih stranih ulaganja u BiH</w:t>
      </w:r>
      <w:r w:rsidR="0084389F" w:rsidRPr="00144838">
        <w:rPr>
          <w:bCs/>
          <w:sz w:val="24"/>
          <w:szCs w:val="24"/>
        </w:rPr>
        <w:t>, te zaključilo da se prijedlog zakona dostavi</w:t>
      </w:r>
      <w:r w:rsidRPr="00144838">
        <w:rPr>
          <w:bCs/>
          <w:sz w:val="24"/>
          <w:szCs w:val="24"/>
        </w:rPr>
        <w:t xml:space="preserve"> Parlamentarnoj skupštini BiH</w:t>
      </w:r>
      <w:r w:rsidR="0084389F" w:rsidRPr="00144838">
        <w:rPr>
          <w:bCs/>
          <w:sz w:val="24"/>
          <w:szCs w:val="24"/>
        </w:rPr>
        <w:t xml:space="preserve"> i predložilo da se razmatra po redovnom zakonodavnom postupku. </w:t>
      </w:r>
      <w:proofErr w:type="gramStart"/>
      <w:r w:rsidR="0084389F" w:rsidRPr="00144838">
        <w:rPr>
          <w:bCs/>
          <w:sz w:val="24"/>
          <w:szCs w:val="24"/>
        </w:rPr>
        <w:t>Parlamentarna procedura je skoro provedena, ostala je još samo jedna sjednica Doma naroda i objava.</w:t>
      </w:r>
      <w:proofErr w:type="gramEnd"/>
    </w:p>
    <w:p w:rsidR="001109B3" w:rsidRDefault="0084389F" w:rsidP="003E1EF1">
      <w:pPr>
        <w:pStyle w:val="ListParagraph"/>
        <w:numPr>
          <w:ilvl w:val="0"/>
          <w:numId w:val="128"/>
        </w:numPr>
        <w:jc w:val="both"/>
        <w:rPr>
          <w:sz w:val="24"/>
          <w:szCs w:val="24"/>
        </w:rPr>
      </w:pPr>
      <w:r w:rsidRPr="009869DF">
        <w:rPr>
          <w:sz w:val="24"/>
          <w:szCs w:val="24"/>
        </w:rPr>
        <w:t>Ministarstvo vanjske trg</w:t>
      </w:r>
      <w:r w:rsidR="00144838">
        <w:rPr>
          <w:sz w:val="24"/>
          <w:szCs w:val="24"/>
        </w:rPr>
        <w:t>ovine i ekonomskih odnosa BiH</w:t>
      </w:r>
      <w:r w:rsidRPr="009869DF">
        <w:rPr>
          <w:sz w:val="24"/>
          <w:szCs w:val="24"/>
        </w:rPr>
        <w:t xml:space="preserve"> se obvezalo godišnjim planom</w:t>
      </w:r>
    </w:p>
    <w:p w:rsidR="0084389F" w:rsidRPr="001109B3" w:rsidRDefault="0084389F" w:rsidP="001109B3">
      <w:pPr>
        <w:jc w:val="both"/>
        <w:rPr>
          <w:sz w:val="24"/>
          <w:szCs w:val="24"/>
        </w:rPr>
      </w:pPr>
      <w:proofErr w:type="gramStart"/>
      <w:r w:rsidRPr="001109B3">
        <w:rPr>
          <w:sz w:val="24"/>
          <w:szCs w:val="24"/>
        </w:rPr>
        <w:t>dost</w:t>
      </w:r>
      <w:r w:rsidR="00144838" w:rsidRPr="001109B3">
        <w:rPr>
          <w:sz w:val="24"/>
          <w:szCs w:val="24"/>
        </w:rPr>
        <w:t>avljenim</w:t>
      </w:r>
      <w:proofErr w:type="gramEnd"/>
      <w:r w:rsidR="00144838" w:rsidRPr="001109B3">
        <w:rPr>
          <w:sz w:val="24"/>
          <w:szCs w:val="24"/>
        </w:rPr>
        <w:t xml:space="preserve"> Vijeću ministara BiH</w:t>
      </w:r>
      <w:r w:rsidRPr="001109B3">
        <w:rPr>
          <w:sz w:val="24"/>
          <w:szCs w:val="24"/>
        </w:rPr>
        <w:t xml:space="preserve"> za 2014. godinu, da će izvršiti podjelu postojećeg Zakona o kontroli vanjskotrgovinskog prometa strateških</w:t>
      </w:r>
      <w:r w:rsidR="001109B3" w:rsidRPr="001109B3">
        <w:rPr>
          <w:sz w:val="24"/>
          <w:szCs w:val="24"/>
        </w:rPr>
        <w:t xml:space="preserve"> roba za sigurnost BiH (Sl.</w:t>
      </w:r>
      <w:r w:rsidRPr="001109B3">
        <w:rPr>
          <w:sz w:val="24"/>
          <w:szCs w:val="24"/>
        </w:rPr>
        <w:t xml:space="preserve"> glasnik BiH, broj 103/09) na dva „nova“ zakona, i to Zakon o kontroli vanjskotrgovinskog prometa naoružanja, vojne opreme i proizvoda posebne namjene i Zakon o kontroli vanjskotrgovinskog prometa roba dvojne namjene. Izrađeni su </w:t>
      </w:r>
      <w:proofErr w:type="gramStart"/>
      <w:r w:rsidRPr="001109B3">
        <w:rPr>
          <w:sz w:val="24"/>
          <w:szCs w:val="24"/>
        </w:rPr>
        <w:t>nacrti :</w:t>
      </w:r>
      <w:proofErr w:type="gramEnd"/>
    </w:p>
    <w:p w:rsidR="0084389F" w:rsidRPr="009869DF" w:rsidRDefault="0084389F" w:rsidP="001109B3">
      <w:pPr>
        <w:pStyle w:val="ListParagraph"/>
        <w:numPr>
          <w:ilvl w:val="0"/>
          <w:numId w:val="86"/>
        </w:numPr>
        <w:jc w:val="both"/>
        <w:rPr>
          <w:b/>
          <w:sz w:val="24"/>
          <w:szCs w:val="24"/>
        </w:rPr>
      </w:pPr>
      <w:r w:rsidRPr="009869DF">
        <w:rPr>
          <w:sz w:val="24"/>
          <w:szCs w:val="24"/>
        </w:rPr>
        <w:t>Zakona o kontroli vanjskotrgovinskog prometa oružja, vojne opreme i roba posebne namjene, i</w:t>
      </w:r>
    </w:p>
    <w:p w:rsidR="0084389F" w:rsidRPr="009869DF" w:rsidRDefault="0084389F" w:rsidP="001109B3">
      <w:pPr>
        <w:pStyle w:val="ListParagraph"/>
        <w:numPr>
          <w:ilvl w:val="0"/>
          <w:numId w:val="86"/>
        </w:numPr>
        <w:jc w:val="both"/>
        <w:rPr>
          <w:sz w:val="24"/>
          <w:szCs w:val="24"/>
        </w:rPr>
      </w:pPr>
      <w:r w:rsidRPr="009869DF">
        <w:rPr>
          <w:sz w:val="24"/>
          <w:szCs w:val="24"/>
        </w:rPr>
        <w:t>Zakona o kontroli vanjskotrgovinskog prometa roba dvojne namjene.</w:t>
      </w:r>
    </w:p>
    <w:p w:rsidR="0084389F" w:rsidRPr="009E5748" w:rsidRDefault="0084389F" w:rsidP="009E5748">
      <w:pPr>
        <w:jc w:val="both"/>
        <w:rPr>
          <w:b/>
          <w:sz w:val="24"/>
          <w:szCs w:val="24"/>
        </w:rPr>
      </w:pPr>
      <w:r w:rsidRPr="009E5748">
        <w:rPr>
          <w:sz w:val="24"/>
          <w:szCs w:val="24"/>
        </w:rPr>
        <w:t xml:space="preserve">Nacrti navedenih zakona se nalaze u proceduri slanja </w:t>
      </w:r>
      <w:proofErr w:type="gramStart"/>
      <w:r w:rsidRPr="009E5748">
        <w:rPr>
          <w:sz w:val="24"/>
          <w:szCs w:val="24"/>
        </w:rPr>
        <w:t>na</w:t>
      </w:r>
      <w:proofErr w:type="gramEnd"/>
      <w:r w:rsidRPr="009E5748">
        <w:rPr>
          <w:sz w:val="24"/>
          <w:szCs w:val="24"/>
        </w:rPr>
        <w:t xml:space="preserve"> usvajanje Vijeću ministara BiH.</w:t>
      </w:r>
    </w:p>
    <w:p w:rsidR="00DE7EB8" w:rsidRPr="00DE7EB8" w:rsidRDefault="0084389F" w:rsidP="003E1EF1">
      <w:pPr>
        <w:pStyle w:val="ListParagraph"/>
        <w:numPr>
          <w:ilvl w:val="0"/>
          <w:numId w:val="128"/>
        </w:numPr>
        <w:jc w:val="both"/>
        <w:rPr>
          <w:b/>
          <w:sz w:val="24"/>
          <w:szCs w:val="24"/>
        </w:rPr>
      </w:pPr>
      <w:r w:rsidRPr="009869DF">
        <w:rPr>
          <w:sz w:val="24"/>
          <w:szCs w:val="24"/>
        </w:rPr>
        <w:t xml:space="preserve">Sačinjen Nacrt zakona o obilježavanju malog oružja, lakog naoružanja i pripadajućeg </w:t>
      </w:r>
    </w:p>
    <w:p w:rsidR="0084389F" w:rsidRPr="00DE7EB8" w:rsidRDefault="0084389F" w:rsidP="00DE7EB8">
      <w:pPr>
        <w:jc w:val="both"/>
        <w:rPr>
          <w:b/>
          <w:sz w:val="24"/>
          <w:szCs w:val="24"/>
        </w:rPr>
      </w:pPr>
      <w:proofErr w:type="gramStart"/>
      <w:r w:rsidRPr="00DE7EB8">
        <w:rPr>
          <w:sz w:val="24"/>
          <w:szCs w:val="24"/>
        </w:rPr>
        <w:t>streljiva</w:t>
      </w:r>
      <w:proofErr w:type="gramEnd"/>
      <w:r w:rsidRPr="00DE7EB8">
        <w:rPr>
          <w:sz w:val="24"/>
          <w:szCs w:val="24"/>
        </w:rPr>
        <w:t>, i pripremljen za slanje Vijeću ministara BiH na daljnju proceduru.</w:t>
      </w:r>
    </w:p>
    <w:p w:rsidR="0067595E" w:rsidRPr="0067595E" w:rsidRDefault="0084389F" w:rsidP="003E1EF1">
      <w:pPr>
        <w:pStyle w:val="ListParagraph"/>
        <w:numPr>
          <w:ilvl w:val="0"/>
          <w:numId w:val="128"/>
        </w:numPr>
        <w:jc w:val="both"/>
        <w:rPr>
          <w:b/>
          <w:sz w:val="24"/>
          <w:szCs w:val="24"/>
        </w:rPr>
      </w:pPr>
      <w:r w:rsidRPr="009869DF">
        <w:rPr>
          <w:sz w:val="24"/>
          <w:szCs w:val="24"/>
        </w:rPr>
        <w:t xml:space="preserve">Prijedlog zakona o carinskoj politici u BiH je utvrđen </w:t>
      </w:r>
      <w:proofErr w:type="gramStart"/>
      <w:r w:rsidRPr="009869DF">
        <w:rPr>
          <w:sz w:val="24"/>
          <w:szCs w:val="24"/>
        </w:rPr>
        <w:t>na</w:t>
      </w:r>
      <w:proofErr w:type="gramEnd"/>
      <w:r w:rsidRPr="009869DF">
        <w:rPr>
          <w:sz w:val="24"/>
          <w:szCs w:val="24"/>
        </w:rPr>
        <w:t xml:space="preserve"> Vijeću ministara</w:t>
      </w:r>
      <w:r w:rsidR="0067595E">
        <w:rPr>
          <w:sz w:val="24"/>
          <w:szCs w:val="24"/>
        </w:rPr>
        <w:t xml:space="preserve"> na 105.</w:t>
      </w:r>
    </w:p>
    <w:p w:rsidR="0084389F" w:rsidRPr="0067595E" w:rsidRDefault="0067595E" w:rsidP="0067595E">
      <w:pPr>
        <w:jc w:val="both"/>
        <w:rPr>
          <w:b/>
          <w:sz w:val="24"/>
          <w:szCs w:val="24"/>
        </w:rPr>
      </w:pPr>
      <w:proofErr w:type="gramStart"/>
      <w:r w:rsidRPr="0067595E">
        <w:rPr>
          <w:sz w:val="24"/>
          <w:szCs w:val="24"/>
        </w:rPr>
        <w:t>sjednici</w:t>
      </w:r>
      <w:proofErr w:type="gramEnd"/>
      <w:r w:rsidRPr="0067595E">
        <w:rPr>
          <w:sz w:val="24"/>
          <w:szCs w:val="24"/>
        </w:rPr>
        <w:t>, održanoj 23.7.</w:t>
      </w:r>
      <w:r w:rsidR="0084389F" w:rsidRPr="0067595E">
        <w:rPr>
          <w:sz w:val="24"/>
          <w:szCs w:val="24"/>
        </w:rPr>
        <w:t xml:space="preserve">2014. </w:t>
      </w:r>
      <w:proofErr w:type="gramStart"/>
      <w:r w:rsidR="0084389F" w:rsidRPr="0067595E">
        <w:rPr>
          <w:sz w:val="24"/>
          <w:szCs w:val="24"/>
        </w:rPr>
        <w:t>godine</w:t>
      </w:r>
      <w:proofErr w:type="gramEnd"/>
      <w:r w:rsidR="0084389F" w:rsidRPr="0067595E">
        <w:rPr>
          <w:sz w:val="24"/>
          <w:szCs w:val="24"/>
        </w:rPr>
        <w:t>, i trenutno je u parlamentarnoj proceduri BiH.</w:t>
      </w:r>
    </w:p>
    <w:p w:rsidR="00B94C80" w:rsidRPr="00B94C80" w:rsidRDefault="0084389F" w:rsidP="003E1EF1">
      <w:pPr>
        <w:pStyle w:val="ListParagraph"/>
        <w:numPr>
          <w:ilvl w:val="0"/>
          <w:numId w:val="128"/>
        </w:numPr>
        <w:jc w:val="both"/>
        <w:rPr>
          <w:b/>
          <w:sz w:val="24"/>
          <w:szCs w:val="24"/>
        </w:rPr>
      </w:pPr>
      <w:r w:rsidRPr="009869DF">
        <w:rPr>
          <w:sz w:val="24"/>
          <w:szCs w:val="24"/>
        </w:rPr>
        <w:t xml:space="preserve">Vijeće ministara je, </w:t>
      </w:r>
      <w:proofErr w:type="gramStart"/>
      <w:r w:rsidRPr="009869DF">
        <w:rPr>
          <w:sz w:val="24"/>
          <w:szCs w:val="24"/>
        </w:rPr>
        <w:t>na</w:t>
      </w:r>
      <w:proofErr w:type="gramEnd"/>
      <w:r w:rsidRPr="009869DF">
        <w:rPr>
          <w:sz w:val="24"/>
          <w:szCs w:val="24"/>
        </w:rPr>
        <w:t xml:space="preserve"> prijedlog</w:t>
      </w:r>
      <w:r w:rsidR="00B94C80">
        <w:rPr>
          <w:sz w:val="24"/>
          <w:szCs w:val="24"/>
        </w:rPr>
        <w:t xml:space="preserve"> MVTEO, na 112. </w:t>
      </w:r>
      <w:proofErr w:type="gramStart"/>
      <w:r w:rsidR="00B94C80">
        <w:rPr>
          <w:sz w:val="24"/>
          <w:szCs w:val="24"/>
        </w:rPr>
        <w:t>sjednici</w:t>
      </w:r>
      <w:proofErr w:type="gramEnd"/>
      <w:r w:rsidR="00B94C80">
        <w:rPr>
          <w:sz w:val="24"/>
          <w:szCs w:val="24"/>
        </w:rPr>
        <w:t xml:space="preserve"> od 18.11.</w:t>
      </w:r>
      <w:r w:rsidRPr="009869DF">
        <w:rPr>
          <w:sz w:val="24"/>
          <w:szCs w:val="24"/>
        </w:rPr>
        <w:t xml:space="preserve">2014. godine usvojilo </w:t>
      </w:r>
    </w:p>
    <w:p w:rsidR="0084389F" w:rsidRPr="00B94C80" w:rsidRDefault="0084389F" w:rsidP="00B94C80">
      <w:pPr>
        <w:jc w:val="both"/>
        <w:rPr>
          <w:b/>
          <w:sz w:val="24"/>
          <w:szCs w:val="24"/>
        </w:rPr>
      </w:pPr>
      <w:proofErr w:type="gramStart"/>
      <w:r w:rsidRPr="00B94C80">
        <w:rPr>
          <w:sz w:val="24"/>
          <w:szCs w:val="24"/>
        </w:rPr>
        <w:t>Informaciju o izvršenju Državnog godišnjeg programa za zašti</w:t>
      </w:r>
      <w:r w:rsidR="00B94C80" w:rsidRPr="00B94C80">
        <w:rPr>
          <w:sz w:val="24"/>
          <w:szCs w:val="24"/>
        </w:rPr>
        <w:t>tu potrošača BiH za 2013.g</w:t>
      </w:r>
      <w:r w:rsidRPr="00B94C80">
        <w:rPr>
          <w:sz w:val="24"/>
          <w:szCs w:val="24"/>
        </w:rPr>
        <w:t>.</w:t>
      </w:r>
      <w:proofErr w:type="gramEnd"/>
    </w:p>
    <w:p w:rsidR="009922D4" w:rsidRPr="009922D4" w:rsidRDefault="0084389F" w:rsidP="003E1EF1">
      <w:pPr>
        <w:pStyle w:val="ListParagraph"/>
        <w:numPr>
          <w:ilvl w:val="0"/>
          <w:numId w:val="128"/>
        </w:numPr>
        <w:jc w:val="both"/>
        <w:rPr>
          <w:b/>
          <w:sz w:val="24"/>
          <w:szCs w:val="24"/>
        </w:rPr>
      </w:pPr>
      <w:r w:rsidRPr="009869DF">
        <w:rPr>
          <w:sz w:val="24"/>
          <w:szCs w:val="24"/>
        </w:rPr>
        <w:t xml:space="preserve">Izrađen je Državni godišnji program za zaštitu potrošača BiH za 2014. godinu, kojeg je </w:t>
      </w:r>
    </w:p>
    <w:p w:rsidR="0084389F" w:rsidRPr="009922D4" w:rsidRDefault="0084389F" w:rsidP="009922D4">
      <w:pPr>
        <w:jc w:val="both"/>
        <w:rPr>
          <w:b/>
          <w:sz w:val="24"/>
          <w:szCs w:val="24"/>
        </w:rPr>
      </w:pPr>
      <w:proofErr w:type="gramStart"/>
      <w:r w:rsidRPr="009922D4">
        <w:rPr>
          <w:sz w:val="24"/>
          <w:szCs w:val="24"/>
        </w:rPr>
        <w:t>usvojilo</w:t>
      </w:r>
      <w:proofErr w:type="gramEnd"/>
      <w:r w:rsidRPr="009922D4">
        <w:rPr>
          <w:sz w:val="24"/>
          <w:szCs w:val="24"/>
        </w:rPr>
        <w:t xml:space="preserve"> Vijeće ministara BiH. </w:t>
      </w:r>
      <w:proofErr w:type="gramStart"/>
      <w:r w:rsidRPr="009922D4">
        <w:rPr>
          <w:sz w:val="24"/>
          <w:szCs w:val="24"/>
        </w:rPr>
        <w:t>Objavljen je u Službenom glasniku BiH, broj 97/14.</w:t>
      </w:r>
      <w:proofErr w:type="gramEnd"/>
      <w:r w:rsidRPr="009922D4">
        <w:rPr>
          <w:sz w:val="24"/>
          <w:szCs w:val="24"/>
        </w:rPr>
        <w:t xml:space="preserve"> </w:t>
      </w:r>
    </w:p>
    <w:p w:rsidR="009922D4" w:rsidRDefault="0084389F" w:rsidP="003E1EF1">
      <w:pPr>
        <w:pStyle w:val="ListParagraph"/>
        <w:numPr>
          <w:ilvl w:val="0"/>
          <w:numId w:val="128"/>
        </w:numPr>
        <w:jc w:val="both"/>
        <w:rPr>
          <w:sz w:val="24"/>
          <w:szCs w:val="24"/>
        </w:rPr>
      </w:pPr>
      <w:r w:rsidRPr="009869DF">
        <w:rPr>
          <w:sz w:val="24"/>
          <w:szCs w:val="24"/>
        </w:rPr>
        <w:t xml:space="preserve">Pripremljena je radna verzija Zakona o tehničkim zahtjevima za proizvode koja je </w:t>
      </w:r>
    </w:p>
    <w:p w:rsidR="0084389F" w:rsidRPr="009922D4" w:rsidRDefault="0084389F" w:rsidP="009922D4">
      <w:pPr>
        <w:jc w:val="both"/>
        <w:rPr>
          <w:sz w:val="24"/>
          <w:szCs w:val="24"/>
        </w:rPr>
      </w:pPr>
      <w:proofErr w:type="gramStart"/>
      <w:r w:rsidRPr="009922D4">
        <w:rPr>
          <w:sz w:val="24"/>
          <w:szCs w:val="24"/>
        </w:rPr>
        <w:t>uključila</w:t>
      </w:r>
      <w:proofErr w:type="gramEnd"/>
      <w:r w:rsidRPr="009922D4">
        <w:rPr>
          <w:sz w:val="24"/>
          <w:szCs w:val="24"/>
        </w:rPr>
        <w:t xml:space="preserve"> paket novih EU propisa iz ove oblasti. </w:t>
      </w:r>
      <w:r w:rsidRPr="009922D4">
        <w:rPr>
          <w:bCs/>
          <w:sz w:val="24"/>
          <w:szCs w:val="24"/>
        </w:rPr>
        <w:t xml:space="preserve">Nacrtom zakonom o tehničkim zahtjevima za proizvode i ocjenjivanju usklađenosti preuzet </w:t>
      </w:r>
      <w:proofErr w:type="gramStart"/>
      <w:r w:rsidRPr="009922D4">
        <w:rPr>
          <w:bCs/>
          <w:sz w:val="24"/>
          <w:szCs w:val="24"/>
        </w:rPr>
        <w:t>će</w:t>
      </w:r>
      <w:proofErr w:type="gramEnd"/>
      <w:r w:rsidRPr="009922D4">
        <w:rPr>
          <w:bCs/>
          <w:sz w:val="24"/>
          <w:szCs w:val="24"/>
        </w:rPr>
        <w:t xml:space="preserve"> se novi paket mjera za unapređenje trgovine proizvodima, a time i jačanje i</w:t>
      </w:r>
      <w:r w:rsidR="009922D4" w:rsidRPr="009922D4">
        <w:rPr>
          <w:bCs/>
          <w:sz w:val="24"/>
          <w:szCs w:val="24"/>
        </w:rPr>
        <w:t>nfrastrukture kvalitete u BiH</w:t>
      </w:r>
      <w:r w:rsidRPr="009922D4">
        <w:rPr>
          <w:bCs/>
          <w:sz w:val="24"/>
          <w:szCs w:val="24"/>
        </w:rPr>
        <w:t>. U tom smislu, Sektor za ekonomski razvoj i poduzetništvo, uz pomo</w:t>
      </w:r>
      <w:r w:rsidR="009922D4" w:rsidRPr="009922D4">
        <w:rPr>
          <w:bCs/>
          <w:sz w:val="24"/>
          <w:szCs w:val="24"/>
        </w:rPr>
        <w:t xml:space="preserve">ć domaćih i stranih eksperata, </w:t>
      </w:r>
      <w:r w:rsidRPr="009922D4">
        <w:rPr>
          <w:bCs/>
          <w:sz w:val="24"/>
          <w:szCs w:val="24"/>
        </w:rPr>
        <w:t>angažiranih preko EUSIP-</w:t>
      </w:r>
      <w:proofErr w:type="gramStart"/>
      <w:r w:rsidRPr="009922D4">
        <w:rPr>
          <w:bCs/>
          <w:sz w:val="24"/>
          <w:szCs w:val="24"/>
        </w:rPr>
        <w:t>a  (</w:t>
      </w:r>
      <w:proofErr w:type="gramEnd"/>
      <w:r w:rsidRPr="009922D4">
        <w:rPr>
          <w:bCs/>
          <w:sz w:val="24"/>
          <w:szCs w:val="24"/>
        </w:rPr>
        <w:t>EU Safety infrastructure project) intenzivno je radio na analizi postojećeg Zakona o tehničkim zahtjevima za proizvode i ocj</w:t>
      </w:r>
      <w:r w:rsidR="009922D4" w:rsidRPr="009922D4">
        <w:rPr>
          <w:bCs/>
          <w:sz w:val="24"/>
          <w:szCs w:val="24"/>
        </w:rPr>
        <w:t>enjivanju usklađenosti (Sl.</w:t>
      </w:r>
      <w:r w:rsidRPr="009922D4">
        <w:rPr>
          <w:bCs/>
          <w:sz w:val="24"/>
          <w:szCs w:val="24"/>
        </w:rPr>
        <w:t xml:space="preserve"> glasnik BiH, broj 45/04). Ovim novim nacrtom zakona treba da se preuzme odluka broj 768/2008/EZ Europskog parlamenta i vijeća </w:t>
      </w:r>
      <w:proofErr w:type="gramStart"/>
      <w:r w:rsidRPr="009922D4">
        <w:rPr>
          <w:bCs/>
          <w:sz w:val="24"/>
          <w:szCs w:val="24"/>
        </w:rPr>
        <w:t>od</w:t>
      </w:r>
      <w:proofErr w:type="gramEnd"/>
      <w:r w:rsidRPr="009922D4">
        <w:rPr>
          <w:bCs/>
          <w:sz w:val="24"/>
          <w:szCs w:val="24"/>
        </w:rPr>
        <w:t xml:space="preserve"> 9. </w:t>
      </w:r>
      <w:proofErr w:type="gramStart"/>
      <w:r w:rsidRPr="009922D4">
        <w:rPr>
          <w:bCs/>
          <w:sz w:val="24"/>
          <w:szCs w:val="24"/>
        </w:rPr>
        <w:t>srpnja</w:t>
      </w:r>
      <w:proofErr w:type="gramEnd"/>
      <w:r w:rsidRPr="009922D4">
        <w:rPr>
          <w:bCs/>
          <w:sz w:val="24"/>
          <w:szCs w:val="24"/>
        </w:rPr>
        <w:t xml:space="preserve"> 2008. </w:t>
      </w:r>
      <w:proofErr w:type="gramStart"/>
      <w:r w:rsidRPr="009922D4">
        <w:rPr>
          <w:bCs/>
          <w:sz w:val="24"/>
          <w:szCs w:val="24"/>
        </w:rPr>
        <w:t>godine</w:t>
      </w:r>
      <w:proofErr w:type="gramEnd"/>
      <w:r w:rsidRPr="009922D4">
        <w:rPr>
          <w:bCs/>
          <w:sz w:val="24"/>
          <w:szCs w:val="24"/>
        </w:rPr>
        <w:t xml:space="preserve"> o zajedničkom okviru za trgovanje proizvodima. </w:t>
      </w:r>
      <w:r w:rsidRPr="009922D4">
        <w:rPr>
          <w:sz w:val="24"/>
          <w:szCs w:val="24"/>
        </w:rPr>
        <w:t xml:space="preserve">Tom prilikom izvršene su konzultacije </w:t>
      </w:r>
      <w:proofErr w:type="gramStart"/>
      <w:r w:rsidRPr="009922D4">
        <w:rPr>
          <w:sz w:val="24"/>
          <w:szCs w:val="24"/>
        </w:rPr>
        <w:t>sa</w:t>
      </w:r>
      <w:proofErr w:type="gramEnd"/>
      <w:r w:rsidRPr="009922D4">
        <w:rPr>
          <w:sz w:val="24"/>
          <w:szCs w:val="24"/>
        </w:rPr>
        <w:t xml:space="preserve"> svim stručnim tijelima i organizacijama. </w:t>
      </w:r>
      <w:proofErr w:type="gramStart"/>
      <w:r w:rsidRPr="009922D4">
        <w:rPr>
          <w:sz w:val="24"/>
          <w:szCs w:val="24"/>
        </w:rPr>
        <w:t>Nažalost, nije postojala politička volja da se ovaj radni mater</w:t>
      </w:r>
      <w:r w:rsidR="009922D4" w:rsidRPr="009922D4">
        <w:rPr>
          <w:sz w:val="24"/>
          <w:szCs w:val="24"/>
        </w:rPr>
        <w:t xml:space="preserve">ijal pusti u zakonom propisanu </w:t>
      </w:r>
      <w:r w:rsidRPr="009922D4">
        <w:rPr>
          <w:sz w:val="24"/>
          <w:szCs w:val="24"/>
        </w:rPr>
        <w:t>proceduru.</w:t>
      </w:r>
      <w:proofErr w:type="gramEnd"/>
    </w:p>
    <w:p w:rsidR="00B52089" w:rsidRPr="00B52089" w:rsidRDefault="0084389F" w:rsidP="003E1EF1">
      <w:pPr>
        <w:pStyle w:val="ListParagraph"/>
        <w:numPr>
          <w:ilvl w:val="0"/>
          <w:numId w:val="128"/>
        </w:numPr>
        <w:jc w:val="both"/>
        <w:rPr>
          <w:rStyle w:val="Bodytext211pt"/>
          <w:b w:val="0"/>
          <w:bCs w:val="0"/>
          <w:color w:val="auto"/>
          <w:sz w:val="24"/>
          <w:szCs w:val="24"/>
          <w:lang w:val="en-US" w:eastAsia="en-US" w:bidi="ar-SA"/>
        </w:rPr>
      </w:pPr>
      <w:r w:rsidRPr="009869DF">
        <w:rPr>
          <w:rStyle w:val="Bodytext211pt"/>
          <w:rFonts w:eastAsiaTheme="minorHAnsi"/>
          <w:b w:val="0"/>
          <w:sz w:val="24"/>
          <w:szCs w:val="24"/>
        </w:rPr>
        <w:t xml:space="preserve">ACAA - Sporazum o načinu priznavanja dokumenata o ocjenjivanju usklađenosti s </w:t>
      </w:r>
    </w:p>
    <w:p w:rsidR="0084389F" w:rsidRPr="00B52089" w:rsidRDefault="0084389F" w:rsidP="00B52089">
      <w:pPr>
        <w:jc w:val="both"/>
        <w:rPr>
          <w:sz w:val="24"/>
          <w:szCs w:val="24"/>
        </w:rPr>
      </w:pPr>
      <w:r w:rsidRPr="00B52089">
        <w:rPr>
          <w:rStyle w:val="Bodytext211pt"/>
          <w:rFonts w:eastAsiaTheme="minorHAnsi"/>
          <w:b w:val="0"/>
          <w:sz w:val="24"/>
          <w:szCs w:val="24"/>
        </w:rPr>
        <w:t>Europskom komisijom (za određene grupe proizvoda).</w:t>
      </w:r>
      <w:r w:rsidRPr="00B52089">
        <w:rPr>
          <w:rStyle w:val="Bodytext211pt"/>
          <w:rFonts w:eastAsiaTheme="minorHAnsi"/>
          <w:sz w:val="24"/>
          <w:szCs w:val="24"/>
        </w:rPr>
        <w:t xml:space="preserve"> </w:t>
      </w:r>
      <w:r w:rsidRPr="00B52089">
        <w:rPr>
          <w:iCs/>
          <w:sz w:val="24"/>
          <w:szCs w:val="24"/>
        </w:rPr>
        <w:t xml:space="preserve">Pokretanje ove aktivnosti direktno zavisi od </w:t>
      </w:r>
      <w:proofErr w:type="gramStart"/>
      <w:r w:rsidRPr="00B52089">
        <w:rPr>
          <w:iCs/>
          <w:sz w:val="24"/>
          <w:szCs w:val="24"/>
        </w:rPr>
        <w:t>aktivnosti  harmonizacije</w:t>
      </w:r>
      <w:proofErr w:type="gramEnd"/>
      <w:r w:rsidRPr="00B52089">
        <w:rPr>
          <w:iCs/>
          <w:sz w:val="24"/>
          <w:szCs w:val="24"/>
        </w:rPr>
        <w:t xml:space="preserve"> legislative u oblasti infrastrukture kvaliteta u BiH s tzv. </w:t>
      </w:r>
      <w:proofErr w:type="gramStart"/>
      <w:r w:rsidRPr="00B52089">
        <w:rPr>
          <w:iCs/>
          <w:sz w:val="24"/>
          <w:szCs w:val="24"/>
        </w:rPr>
        <w:t>Novim paketom mjera i usvajanjem direktiva za tehničke industrijske proizvode.</w:t>
      </w:r>
      <w:proofErr w:type="gramEnd"/>
    </w:p>
    <w:p w:rsidR="00B52089" w:rsidRDefault="0084389F" w:rsidP="003E1EF1">
      <w:pPr>
        <w:pStyle w:val="ListParagraph"/>
        <w:numPr>
          <w:ilvl w:val="0"/>
          <w:numId w:val="128"/>
        </w:numPr>
        <w:jc w:val="both"/>
        <w:rPr>
          <w:sz w:val="24"/>
          <w:szCs w:val="24"/>
        </w:rPr>
      </w:pPr>
      <w:r w:rsidRPr="009869DF">
        <w:rPr>
          <w:sz w:val="24"/>
          <w:szCs w:val="24"/>
        </w:rPr>
        <w:t xml:space="preserve">Naredbe kojim se preuzimaju Direktive novog pristupa dostavljene su Komitetu za </w:t>
      </w:r>
    </w:p>
    <w:p w:rsidR="0084389F" w:rsidRPr="00B52089" w:rsidRDefault="0084389F" w:rsidP="00B52089">
      <w:pPr>
        <w:jc w:val="both"/>
        <w:rPr>
          <w:sz w:val="24"/>
          <w:szCs w:val="24"/>
        </w:rPr>
      </w:pPr>
      <w:proofErr w:type="gramStart"/>
      <w:r w:rsidRPr="00B52089">
        <w:rPr>
          <w:sz w:val="24"/>
          <w:szCs w:val="24"/>
        </w:rPr>
        <w:t>tehničke</w:t>
      </w:r>
      <w:proofErr w:type="gramEnd"/>
      <w:r w:rsidRPr="00B52089">
        <w:rPr>
          <w:sz w:val="24"/>
          <w:szCs w:val="24"/>
        </w:rPr>
        <w:t xml:space="preserve"> propise na razmatranje i usvajanje. Komitet za tehničke propise se nije sastao u 2014. </w:t>
      </w:r>
      <w:proofErr w:type="gramStart"/>
      <w:r w:rsidRPr="00B52089">
        <w:rPr>
          <w:sz w:val="24"/>
          <w:szCs w:val="24"/>
        </w:rPr>
        <w:t>godini</w:t>
      </w:r>
      <w:proofErr w:type="gramEnd"/>
      <w:r w:rsidRPr="00B52089">
        <w:rPr>
          <w:sz w:val="24"/>
          <w:szCs w:val="24"/>
        </w:rPr>
        <w:t>.</w:t>
      </w:r>
    </w:p>
    <w:p w:rsidR="00B52089" w:rsidRDefault="0084389F" w:rsidP="003E1EF1">
      <w:pPr>
        <w:pStyle w:val="ListParagraph"/>
        <w:numPr>
          <w:ilvl w:val="0"/>
          <w:numId w:val="128"/>
        </w:numPr>
        <w:jc w:val="both"/>
        <w:rPr>
          <w:sz w:val="24"/>
          <w:szCs w:val="24"/>
        </w:rPr>
      </w:pPr>
      <w:r w:rsidRPr="009869DF">
        <w:rPr>
          <w:sz w:val="24"/>
          <w:szCs w:val="24"/>
        </w:rPr>
        <w:t>Izrađen je Nacrt odluke o zastupa</w:t>
      </w:r>
      <w:r w:rsidR="00B52089">
        <w:rPr>
          <w:sz w:val="24"/>
          <w:szCs w:val="24"/>
        </w:rPr>
        <w:t>nju strane pravne osobe u BiH</w:t>
      </w:r>
      <w:r w:rsidRPr="009869DF">
        <w:rPr>
          <w:sz w:val="24"/>
          <w:szCs w:val="24"/>
        </w:rPr>
        <w:t xml:space="preserve">, kojom </w:t>
      </w:r>
      <w:r w:rsidRPr="00B52089">
        <w:rPr>
          <w:sz w:val="24"/>
          <w:szCs w:val="24"/>
        </w:rPr>
        <w:t xml:space="preserve">dodatno uređuje </w:t>
      </w:r>
    </w:p>
    <w:p w:rsidR="0084389F" w:rsidRPr="00B52089" w:rsidRDefault="0084389F" w:rsidP="00B52089">
      <w:pPr>
        <w:jc w:val="both"/>
        <w:rPr>
          <w:sz w:val="24"/>
          <w:szCs w:val="24"/>
        </w:rPr>
      </w:pPr>
      <w:proofErr w:type="gramStart"/>
      <w:r w:rsidRPr="00B52089">
        <w:rPr>
          <w:sz w:val="24"/>
          <w:szCs w:val="24"/>
        </w:rPr>
        <w:t>oblast</w:t>
      </w:r>
      <w:proofErr w:type="gramEnd"/>
      <w:r w:rsidRPr="00B52089">
        <w:rPr>
          <w:sz w:val="24"/>
          <w:szCs w:val="24"/>
        </w:rPr>
        <w:t xml:space="preserve"> zastupanja usluga stranih pravnih osoba, dok se prethodni propis, tj. Uredba o zastupanju </w:t>
      </w:r>
      <w:r w:rsidR="00B52089" w:rsidRPr="00B52089">
        <w:rPr>
          <w:sz w:val="24"/>
          <w:szCs w:val="24"/>
        </w:rPr>
        <w:t>stranih osoba u Republici BiH</w:t>
      </w:r>
      <w:r w:rsidRPr="00B52089">
        <w:rPr>
          <w:sz w:val="24"/>
          <w:szCs w:val="24"/>
        </w:rPr>
        <w:t xml:space="preserve"> (Sl. list R BiH, broj 4/96), odnosila jedino </w:t>
      </w:r>
      <w:proofErr w:type="gramStart"/>
      <w:r w:rsidRPr="00B52089">
        <w:rPr>
          <w:sz w:val="24"/>
          <w:szCs w:val="24"/>
        </w:rPr>
        <w:t>na</w:t>
      </w:r>
      <w:proofErr w:type="gramEnd"/>
      <w:r w:rsidRPr="00B52089">
        <w:rPr>
          <w:sz w:val="24"/>
          <w:szCs w:val="24"/>
        </w:rPr>
        <w:t xml:space="preserve"> plasman proizvoda. </w:t>
      </w:r>
      <w:proofErr w:type="gramStart"/>
      <w:r w:rsidRPr="00B52089">
        <w:rPr>
          <w:sz w:val="24"/>
          <w:szCs w:val="24"/>
        </w:rPr>
        <w:t>Nadležnim institucijama poslan je zahtjev za dobivanje mišljenja.</w:t>
      </w:r>
      <w:proofErr w:type="gramEnd"/>
      <w:r w:rsidRPr="00B52089">
        <w:rPr>
          <w:sz w:val="24"/>
          <w:szCs w:val="24"/>
        </w:rPr>
        <w:t xml:space="preserve"> </w:t>
      </w:r>
      <w:proofErr w:type="gramStart"/>
      <w:r w:rsidRPr="00B52089">
        <w:rPr>
          <w:sz w:val="24"/>
          <w:szCs w:val="24"/>
        </w:rPr>
        <w:t>Pribavljena su sva mišljenja i predmet je proslijeđen u Kabinet ministra.</w:t>
      </w:r>
      <w:proofErr w:type="gramEnd"/>
    </w:p>
    <w:p w:rsidR="00B52089" w:rsidRDefault="0084389F" w:rsidP="003E1EF1">
      <w:pPr>
        <w:pStyle w:val="ListParagraph"/>
        <w:numPr>
          <w:ilvl w:val="0"/>
          <w:numId w:val="128"/>
        </w:numPr>
        <w:jc w:val="both"/>
        <w:rPr>
          <w:sz w:val="24"/>
          <w:szCs w:val="24"/>
        </w:rPr>
      </w:pPr>
      <w:r w:rsidRPr="009869DF">
        <w:rPr>
          <w:sz w:val="24"/>
          <w:szCs w:val="24"/>
        </w:rPr>
        <w:t xml:space="preserve">U tijeku su aktivnosti na izmjeni Odluke Vijeća ministara BiH o uvjetima i načinu </w:t>
      </w:r>
    </w:p>
    <w:p w:rsidR="0084389F" w:rsidRPr="00B52089" w:rsidRDefault="0084389F" w:rsidP="00B52089">
      <w:pPr>
        <w:jc w:val="both"/>
        <w:rPr>
          <w:sz w:val="24"/>
          <w:szCs w:val="24"/>
        </w:rPr>
      </w:pPr>
      <w:proofErr w:type="gramStart"/>
      <w:r w:rsidRPr="00B52089">
        <w:rPr>
          <w:sz w:val="24"/>
          <w:szCs w:val="24"/>
        </w:rPr>
        <w:t>provođenja</w:t>
      </w:r>
      <w:proofErr w:type="gramEnd"/>
      <w:r w:rsidRPr="00B52089">
        <w:rPr>
          <w:sz w:val="24"/>
          <w:szCs w:val="24"/>
        </w:rPr>
        <w:t xml:space="preserve"> Montrealskog protokola i postepenog isključivanja iz uporabe supstancija koje oštećuju ozonski omotač u BiH (Sl. glasnik BiH, br. 36/07). </w:t>
      </w:r>
    </w:p>
    <w:p w:rsidR="0069404D" w:rsidRDefault="0084389F" w:rsidP="003E1EF1">
      <w:pPr>
        <w:pStyle w:val="ListParagraph"/>
        <w:numPr>
          <w:ilvl w:val="0"/>
          <w:numId w:val="128"/>
        </w:numPr>
        <w:jc w:val="both"/>
        <w:rPr>
          <w:sz w:val="24"/>
          <w:szCs w:val="24"/>
        </w:rPr>
      </w:pPr>
      <w:r w:rsidRPr="009869DF">
        <w:rPr>
          <w:sz w:val="24"/>
          <w:szCs w:val="24"/>
        </w:rPr>
        <w:t xml:space="preserve">U tijeku su aktivnosti na usvajanju Odluke o uvjetima i načinu provedbe Konvencije o </w:t>
      </w:r>
    </w:p>
    <w:p w:rsidR="0084389F" w:rsidRPr="0069404D" w:rsidRDefault="0084389F" w:rsidP="0069404D">
      <w:pPr>
        <w:jc w:val="both"/>
        <w:rPr>
          <w:sz w:val="24"/>
          <w:szCs w:val="24"/>
        </w:rPr>
      </w:pPr>
      <w:proofErr w:type="gramStart"/>
      <w:r w:rsidRPr="0069404D">
        <w:rPr>
          <w:sz w:val="24"/>
          <w:szCs w:val="24"/>
        </w:rPr>
        <w:t>međunarodnoj</w:t>
      </w:r>
      <w:proofErr w:type="gramEnd"/>
      <w:r w:rsidRPr="0069404D">
        <w:rPr>
          <w:sz w:val="24"/>
          <w:szCs w:val="24"/>
        </w:rPr>
        <w:t xml:space="preserve"> trgovini ugroženim vrstama divljih životinja i biljaka (CITES) u BiH.</w:t>
      </w:r>
    </w:p>
    <w:p w:rsidR="0047199A" w:rsidRPr="0047199A" w:rsidRDefault="0084389F" w:rsidP="003E1EF1">
      <w:pPr>
        <w:pStyle w:val="ListParagraph"/>
        <w:numPr>
          <w:ilvl w:val="0"/>
          <w:numId w:val="128"/>
        </w:numPr>
        <w:jc w:val="both"/>
        <w:rPr>
          <w:b/>
          <w:sz w:val="24"/>
          <w:szCs w:val="24"/>
        </w:rPr>
      </w:pPr>
      <w:r w:rsidRPr="009869DF">
        <w:rPr>
          <w:sz w:val="24"/>
          <w:szCs w:val="24"/>
        </w:rPr>
        <w:t>Pripremljen Prijedlog zakona o prijenosu, regulatoru i operatoru sust</w:t>
      </w:r>
      <w:r w:rsidR="0047199A">
        <w:rPr>
          <w:sz w:val="24"/>
          <w:szCs w:val="24"/>
        </w:rPr>
        <w:t xml:space="preserve">ava električne </w:t>
      </w:r>
    </w:p>
    <w:p w:rsidR="0084389F" w:rsidRPr="0047199A" w:rsidRDefault="0047199A" w:rsidP="0047199A">
      <w:pPr>
        <w:jc w:val="both"/>
        <w:rPr>
          <w:b/>
          <w:sz w:val="24"/>
          <w:szCs w:val="24"/>
        </w:rPr>
      </w:pPr>
      <w:r w:rsidRPr="0047199A">
        <w:rPr>
          <w:sz w:val="24"/>
          <w:szCs w:val="24"/>
        </w:rPr>
        <w:t xml:space="preserve">energije u BiH, </w:t>
      </w:r>
      <w:r w:rsidR="0084389F" w:rsidRPr="0047199A">
        <w:rPr>
          <w:sz w:val="24"/>
          <w:szCs w:val="24"/>
        </w:rPr>
        <w:t>usklađen sa zahtjevima Trećeg energetskog paketa za sektor električne energije u skl</w:t>
      </w:r>
      <w:r w:rsidRPr="0047199A">
        <w:rPr>
          <w:sz w:val="24"/>
          <w:szCs w:val="24"/>
        </w:rPr>
        <w:t xml:space="preserve">opu završnog izvješća projekta </w:t>
      </w:r>
      <w:r w:rsidR="0084389F" w:rsidRPr="0047199A">
        <w:rPr>
          <w:sz w:val="24"/>
          <w:szCs w:val="24"/>
        </w:rPr>
        <w:t>IPA 2008 projekta „Izrada zakonodavnog okvi</w:t>
      </w:r>
      <w:r w:rsidRPr="0047199A">
        <w:rPr>
          <w:sz w:val="24"/>
          <w:szCs w:val="24"/>
        </w:rPr>
        <w:t>ra za električnu energiju BiH</w:t>
      </w:r>
      <w:r w:rsidR="0084389F" w:rsidRPr="0047199A">
        <w:rPr>
          <w:sz w:val="24"/>
          <w:szCs w:val="24"/>
        </w:rPr>
        <w:t xml:space="preserve"> u skladu s pravnom stečevinom Europske unije.“ </w:t>
      </w:r>
      <w:proofErr w:type="gramStart"/>
      <w:r w:rsidR="0084389F" w:rsidRPr="0047199A">
        <w:rPr>
          <w:sz w:val="24"/>
          <w:szCs w:val="24"/>
        </w:rPr>
        <w:t>Čeka se politička suglasnost da se isti uputi u proceduru.</w:t>
      </w:r>
      <w:proofErr w:type="gramEnd"/>
    </w:p>
    <w:p w:rsidR="00C47F75" w:rsidRDefault="0084389F" w:rsidP="003E1EF1">
      <w:pPr>
        <w:pStyle w:val="ListParagraph"/>
        <w:numPr>
          <w:ilvl w:val="0"/>
          <w:numId w:val="128"/>
        </w:numPr>
        <w:jc w:val="both"/>
        <w:rPr>
          <w:sz w:val="24"/>
          <w:szCs w:val="24"/>
        </w:rPr>
      </w:pPr>
      <w:r w:rsidRPr="009869DF">
        <w:rPr>
          <w:sz w:val="24"/>
          <w:szCs w:val="24"/>
        </w:rPr>
        <w:t xml:space="preserve">Tajništvo Energetske zajednice nam je dostavilo prijedlog državnog Zakona o plinu. I taj </w:t>
      </w:r>
    </w:p>
    <w:p w:rsidR="0084389F" w:rsidRPr="00C47F75" w:rsidRDefault="0084389F" w:rsidP="00C47F75">
      <w:pPr>
        <w:jc w:val="both"/>
        <w:rPr>
          <w:sz w:val="24"/>
          <w:szCs w:val="24"/>
        </w:rPr>
      </w:pPr>
      <w:proofErr w:type="gramStart"/>
      <w:r w:rsidRPr="00C47F75">
        <w:rPr>
          <w:sz w:val="24"/>
          <w:szCs w:val="24"/>
        </w:rPr>
        <w:t>prijedlog</w:t>
      </w:r>
      <w:proofErr w:type="gramEnd"/>
      <w:r w:rsidRPr="00C47F75">
        <w:rPr>
          <w:sz w:val="24"/>
          <w:szCs w:val="24"/>
        </w:rPr>
        <w:t xml:space="preserve"> čeka političku suglasnost. </w:t>
      </w:r>
    </w:p>
    <w:p w:rsidR="0084389F" w:rsidRPr="009869DF" w:rsidRDefault="0084389F" w:rsidP="003E1EF1">
      <w:pPr>
        <w:pStyle w:val="ListParagraph"/>
        <w:numPr>
          <w:ilvl w:val="0"/>
          <w:numId w:val="128"/>
        </w:numPr>
        <w:jc w:val="both"/>
        <w:rPr>
          <w:sz w:val="24"/>
          <w:szCs w:val="24"/>
        </w:rPr>
      </w:pPr>
      <w:r w:rsidRPr="009869DF">
        <w:rPr>
          <w:sz w:val="24"/>
          <w:szCs w:val="24"/>
        </w:rPr>
        <w:t>Izmjene i dopune Zakona o poljoprivredi, i</w:t>
      </w:r>
      <w:r w:rsidR="00C47F75">
        <w:rPr>
          <w:sz w:val="24"/>
          <w:szCs w:val="24"/>
        </w:rPr>
        <w:t>shrani i ruralnom razvoju BiH</w:t>
      </w:r>
      <w:r w:rsidRPr="009869DF">
        <w:rPr>
          <w:sz w:val="24"/>
          <w:szCs w:val="24"/>
        </w:rPr>
        <w:t xml:space="preserve">, u pripremi. </w:t>
      </w:r>
    </w:p>
    <w:p w:rsidR="00376F47" w:rsidRDefault="0084389F" w:rsidP="003E1EF1">
      <w:pPr>
        <w:pStyle w:val="ListParagraph"/>
        <w:numPr>
          <w:ilvl w:val="0"/>
          <w:numId w:val="128"/>
        </w:numPr>
        <w:jc w:val="both"/>
        <w:rPr>
          <w:sz w:val="24"/>
          <w:szCs w:val="24"/>
        </w:rPr>
      </w:pPr>
      <w:r w:rsidRPr="009869DF">
        <w:rPr>
          <w:sz w:val="24"/>
          <w:szCs w:val="24"/>
        </w:rPr>
        <w:t xml:space="preserve">Odluka o uspostavljanju Odbora za podršku uspostavljanju i primjeni prihvatljive razine </w:t>
      </w:r>
    </w:p>
    <w:p w:rsidR="0084389F" w:rsidRPr="00376F47" w:rsidRDefault="0084389F" w:rsidP="00376F47">
      <w:pPr>
        <w:jc w:val="both"/>
        <w:rPr>
          <w:sz w:val="24"/>
          <w:szCs w:val="24"/>
        </w:rPr>
      </w:pPr>
      <w:proofErr w:type="gramStart"/>
      <w:r w:rsidRPr="00376F47">
        <w:rPr>
          <w:sz w:val="24"/>
          <w:szCs w:val="24"/>
        </w:rPr>
        <w:t>sanitarnih</w:t>
      </w:r>
      <w:proofErr w:type="gramEnd"/>
      <w:r w:rsidRPr="00376F47">
        <w:rPr>
          <w:sz w:val="24"/>
          <w:szCs w:val="24"/>
        </w:rPr>
        <w:t xml:space="preserve"> i fitosanitarnih mjera u Bosni i Hercegovini, u pripremi. </w:t>
      </w:r>
    </w:p>
    <w:p w:rsidR="0084389F" w:rsidRPr="00376F47" w:rsidRDefault="0084389F" w:rsidP="003E1EF1">
      <w:pPr>
        <w:pStyle w:val="ListParagraph"/>
        <w:numPr>
          <w:ilvl w:val="0"/>
          <w:numId w:val="128"/>
        </w:numPr>
        <w:jc w:val="both"/>
        <w:rPr>
          <w:sz w:val="24"/>
          <w:szCs w:val="24"/>
        </w:rPr>
      </w:pPr>
      <w:r w:rsidRPr="009869DF">
        <w:rPr>
          <w:sz w:val="24"/>
          <w:szCs w:val="24"/>
        </w:rPr>
        <w:t>Odluka o Registru poljoprivrednih gospodarsta</w:t>
      </w:r>
      <w:r w:rsidR="00376F47">
        <w:rPr>
          <w:sz w:val="24"/>
          <w:szCs w:val="24"/>
        </w:rPr>
        <w:t>va i registru klijenata u BiHe</w:t>
      </w:r>
      <w:r w:rsidRPr="009869DF">
        <w:rPr>
          <w:sz w:val="24"/>
          <w:szCs w:val="24"/>
        </w:rPr>
        <w:t>, u pripremi.</w:t>
      </w:r>
    </w:p>
    <w:p w:rsidR="0084389F" w:rsidRPr="00BC44DC" w:rsidRDefault="0084389F" w:rsidP="008F6A72">
      <w:pPr>
        <w:ind w:left="-360"/>
        <w:jc w:val="both"/>
        <w:rPr>
          <w:sz w:val="24"/>
          <w:szCs w:val="24"/>
        </w:rPr>
      </w:pPr>
    </w:p>
    <w:p w:rsidR="0084389F" w:rsidRPr="008A4987" w:rsidRDefault="0084389F" w:rsidP="008A4987">
      <w:pPr>
        <w:jc w:val="both"/>
        <w:rPr>
          <w:sz w:val="22"/>
          <w:szCs w:val="22"/>
        </w:rPr>
      </w:pPr>
      <w:proofErr w:type="gramStart"/>
      <w:r w:rsidRPr="008A4987">
        <w:rPr>
          <w:sz w:val="22"/>
          <w:szCs w:val="22"/>
        </w:rPr>
        <w:t>ZAKLJUČIVANJE</w:t>
      </w:r>
      <w:r w:rsidR="00BC44DC">
        <w:rPr>
          <w:sz w:val="22"/>
          <w:szCs w:val="22"/>
        </w:rPr>
        <w:t xml:space="preserve"> </w:t>
      </w:r>
      <w:r w:rsidRPr="008A4987">
        <w:rPr>
          <w:sz w:val="22"/>
          <w:szCs w:val="22"/>
        </w:rPr>
        <w:t xml:space="preserve"> MEĐUNARODNIH</w:t>
      </w:r>
      <w:proofErr w:type="gramEnd"/>
      <w:r w:rsidRPr="008A4987">
        <w:rPr>
          <w:sz w:val="22"/>
          <w:szCs w:val="22"/>
        </w:rPr>
        <w:t xml:space="preserve"> </w:t>
      </w:r>
      <w:r w:rsidR="00BC44DC">
        <w:rPr>
          <w:sz w:val="22"/>
          <w:szCs w:val="22"/>
        </w:rPr>
        <w:t xml:space="preserve"> </w:t>
      </w:r>
      <w:r w:rsidRPr="008A4987">
        <w:rPr>
          <w:sz w:val="22"/>
          <w:szCs w:val="22"/>
        </w:rPr>
        <w:t>UGOVORA</w:t>
      </w:r>
    </w:p>
    <w:p w:rsidR="0084389F" w:rsidRPr="00BC44DC" w:rsidRDefault="0084389F" w:rsidP="008F6A72">
      <w:pPr>
        <w:ind w:left="-360"/>
        <w:jc w:val="both"/>
        <w:rPr>
          <w:sz w:val="24"/>
          <w:szCs w:val="24"/>
        </w:rPr>
      </w:pPr>
    </w:p>
    <w:p w:rsidR="00EE359E" w:rsidRDefault="0084389F" w:rsidP="003E1EF1">
      <w:pPr>
        <w:pStyle w:val="ListParagraph"/>
        <w:numPr>
          <w:ilvl w:val="0"/>
          <w:numId w:val="129"/>
        </w:numPr>
        <w:jc w:val="both"/>
        <w:rPr>
          <w:sz w:val="24"/>
          <w:szCs w:val="24"/>
        </w:rPr>
      </w:pPr>
      <w:r w:rsidRPr="00BC44DC">
        <w:rPr>
          <w:sz w:val="24"/>
          <w:szCs w:val="24"/>
        </w:rPr>
        <w:t xml:space="preserve">Potpisan Sporazum o ekonomskoj suradnji između Vijeća ministara BiH i Vlade </w:t>
      </w:r>
    </w:p>
    <w:p w:rsidR="0084389F" w:rsidRPr="00EE359E" w:rsidRDefault="0084389F" w:rsidP="00EE359E">
      <w:pPr>
        <w:jc w:val="both"/>
        <w:rPr>
          <w:sz w:val="24"/>
          <w:szCs w:val="24"/>
        </w:rPr>
      </w:pPr>
      <w:proofErr w:type="gramStart"/>
      <w:r w:rsidRPr="00EE359E">
        <w:rPr>
          <w:sz w:val="24"/>
          <w:szCs w:val="24"/>
        </w:rPr>
        <w:t>Republike Bugarske u Sofiji, 23.</w:t>
      </w:r>
      <w:proofErr w:type="gramEnd"/>
      <w:r w:rsidRPr="00EE359E">
        <w:rPr>
          <w:sz w:val="24"/>
          <w:szCs w:val="24"/>
        </w:rPr>
        <w:t xml:space="preserve"> 6. 2014. </w:t>
      </w:r>
      <w:proofErr w:type="gramStart"/>
      <w:r w:rsidRPr="00EE359E">
        <w:rPr>
          <w:sz w:val="24"/>
          <w:szCs w:val="24"/>
        </w:rPr>
        <w:t>godine</w:t>
      </w:r>
      <w:proofErr w:type="gramEnd"/>
      <w:r w:rsidRPr="00EE359E">
        <w:rPr>
          <w:sz w:val="24"/>
          <w:szCs w:val="24"/>
        </w:rPr>
        <w:t>.</w:t>
      </w:r>
      <w:r w:rsidRPr="00EE359E">
        <w:rPr>
          <w:sz w:val="24"/>
          <w:szCs w:val="24"/>
          <w:lang w:eastAsia="hr-HR"/>
        </w:rPr>
        <w:t xml:space="preserve"> </w:t>
      </w:r>
      <w:proofErr w:type="gramStart"/>
      <w:r w:rsidRPr="00EE359E">
        <w:rPr>
          <w:sz w:val="24"/>
          <w:szCs w:val="24"/>
        </w:rPr>
        <w:t>U tijeku je postupak ratifikacije.</w:t>
      </w:r>
      <w:proofErr w:type="gramEnd"/>
    </w:p>
    <w:p w:rsidR="00EE359E" w:rsidRPr="00EE359E" w:rsidRDefault="0084389F" w:rsidP="003E1EF1">
      <w:pPr>
        <w:pStyle w:val="ListParagraph"/>
        <w:numPr>
          <w:ilvl w:val="0"/>
          <w:numId w:val="129"/>
        </w:numPr>
        <w:jc w:val="both"/>
        <w:rPr>
          <w:sz w:val="24"/>
          <w:szCs w:val="24"/>
        </w:rPr>
      </w:pPr>
      <w:r w:rsidRPr="00BC44DC">
        <w:rPr>
          <w:i/>
          <w:sz w:val="24"/>
          <w:szCs w:val="24"/>
        </w:rPr>
        <w:t xml:space="preserve">Dodatni protokol 2 CEFTA 2006 Sporazumu o izmjeni članka 52. CEFTA 2006 </w:t>
      </w:r>
    </w:p>
    <w:p w:rsidR="0084389F" w:rsidRPr="00EE359E" w:rsidRDefault="0084389F" w:rsidP="00EE359E">
      <w:pPr>
        <w:jc w:val="both"/>
        <w:rPr>
          <w:sz w:val="24"/>
          <w:szCs w:val="24"/>
        </w:rPr>
      </w:pPr>
      <w:r w:rsidRPr="00EE359E">
        <w:rPr>
          <w:i/>
          <w:sz w:val="24"/>
          <w:szCs w:val="24"/>
        </w:rPr>
        <w:t xml:space="preserve">Sporazuma kao </w:t>
      </w:r>
      <w:r w:rsidR="00EE359E">
        <w:rPr>
          <w:i/>
          <w:sz w:val="24"/>
          <w:szCs w:val="24"/>
        </w:rPr>
        <w:t>posljedica pristupanja R.</w:t>
      </w:r>
      <w:r w:rsidRPr="00EE359E">
        <w:rPr>
          <w:i/>
          <w:sz w:val="24"/>
          <w:szCs w:val="24"/>
        </w:rPr>
        <w:t xml:space="preserve"> Hrvatske Europskoj uniji – </w:t>
      </w:r>
      <w:r w:rsidR="00EE359E">
        <w:rPr>
          <w:sz w:val="24"/>
          <w:szCs w:val="24"/>
        </w:rPr>
        <w:t xml:space="preserve">potpisan </w:t>
      </w:r>
      <w:proofErr w:type="gramStart"/>
      <w:r w:rsidR="00EE359E">
        <w:rPr>
          <w:sz w:val="24"/>
          <w:szCs w:val="24"/>
        </w:rPr>
        <w:t>od</w:t>
      </w:r>
      <w:proofErr w:type="gramEnd"/>
      <w:r w:rsidR="00EE359E">
        <w:rPr>
          <w:sz w:val="24"/>
          <w:szCs w:val="24"/>
        </w:rPr>
        <w:t xml:space="preserve"> strane BiH 6.6.2013. </w:t>
      </w:r>
      <w:proofErr w:type="gramStart"/>
      <w:r w:rsidR="00EE359E">
        <w:rPr>
          <w:sz w:val="24"/>
          <w:szCs w:val="24"/>
        </w:rPr>
        <w:t>g.</w:t>
      </w:r>
      <w:r w:rsidRPr="00EE359E">
        <w:rPr>
          <w:sz w:val="24"/>
          <w:szCs w:val="24"/>
        </w:rPr>
        <w:t>, procedura ratifikacije nije pokrenuta jer sve CEFTA strane nisu još uvijek potpisale isti.</w:t>
      </w:r>
      <w:proofErr w:type="gramEnd"/>
    </w:p>
    <w:p w:rsidR="00EE359E" w:rsidRPr="00EE359E" w:rsidRDefault="0084389F" w:rsidP="003E1EF1">
      <w:pPr>
        <w:pStyle w:val="ListParagraph"/>
        <w:numPr>
          <w:ilvl w:val="0"/>
          <w:numId w:val="129"/>
        </w:numPr>
        <w:jc w:val="both"/>
        <w:rPr>
          <w:sz w:val="24"/>
          <w:szCs w:val="24"/>
        </w:rPr>
      </w:pPr>
      <w:r w:rsidRPr="00BC44DC">
        <w:rPr>
          <w:i/>
          <w:sz w:val="24"/>
          <w:szCs w:val="24"/>
        </w:rPr>
        <w:t xml:space="preserve">Dodatni protokol 3 CEFTA 2006 Sporazumu o liberalizaciji trgovine poljoprivrednim </w:t>
      </w:r>
    </w:p>
    <w:p w:rsidR="0084389F" w:rsidRPr="00EE359E" w:rsidRDefault="0084389F" w:rsidP="00EE359E">
      <w:pPr>
        <w:jc w:val="both"/>
        <w:rPr>
          <w:sz w:val="24"/>
          <w:szCs w:val="24"/>
        </w:rPr>
      </w:pPr>
      <w:proofErr w:type="gramStart"/>
      <w:r w:rsidRPr="00EE359E">
        <w:rPr>
          <w:i/>
          <w:sz w:val="24"/>
          <w:szCs w:val="24"/>
        </w:rPr>
        <w:t>proizvodima</w:t>
      </w:r>
      <w:proofErr w:type="gramEnd"/>
      <w:r w:rsidRPr="00EE359E">
        <w:rPr>
          <w:sz w:val="24"/>
          <w:szCs w:val="24"/>
        </w:rPr>
        <w:t xml:space="preserve"> izme</w:t>
      </w:r>
      <w:r w:rsidR="00EE359E" w:rsidRPr="00EE359E">
        <w:rPr>
          <w:sz w:val="24"/>
          <w:szCs w:val="24"/>
        </w:rPr>
        <w:t>đu BiH i Albanije, potpisan 20.11.</w:t>
      </w:r>
      <w:r w:rsidRPr="00EE359E">
        <w:rPr>
          <w:sz w:val="24"/>
          <w:szCs w:val="24"/>
        </w:rPr>
        <w:t xml:space="preserve">2013. </w:t>
      </w:r>
      <w:proofErr w:type="gramStart"/>
      <w:r w:rsidRPr="00EE359E">
        <w:rPr>
          <w:sz w:val="24"/>
          <w:szCs w:val="24"/>
        </w:rPr>
        <w:t>godine</w:t>
      </w:r>
      <w:proofErr w:type="gramEnd"/>
      <w:r w:rsidRPr="00EE359E">
        <w:rPr>
          <w:sz w:val="24"/>
          <w:szCs w:val="24"/>
        </w:rPr>
        <w:t>, završena procedura ratifikacije, st</w:t>
      </w:r>
      <w:r w:rsidR="00EE359E" w:rsidRPr="00EE359E">
        <w:rPr>
          <w:sz w:val="24"/>
          <w:szCs w:val="24"/>
        </w:rPr>
        <w:t>upio na snagu za obje strane 1.12.</w:t>
      </w:r>
      <w:r w:rsidRPr="00EE359E">
        <w:rPr>
          <w:sz w:val="24"/>
          <w:szCs w:val="24"/>
        </w:rPr>
        <w:t xml:space="preserve">2014. </w:t>
      </w:r>
      <w:proofErr w:type="gramStart"/>
      <w:r w:rsidRPr="00EE359E">
        <w:rPr>
          <w:sz w:val="24"/>
          <w:szCs w:val="24"/>
        </w:rPr>
        <w:t>godine</w:t>
      </w:r>
      <w:proofErr w:type="gramEnd"/>
      <w:r w:rsidRPr="00EE359E">
        <w:rPr>
          <w:sz w:val="24"/>
          <w:szCs w:val="24"/>
        </w:rPr>
        <w:t xml:space="preserve">. </w:t>
      </w:r>
    </w:p>
    <w:p w:rsidR="00EE359E" w:rsidRPr="00EE359E" w:rsidRDefault="0084389F" w:rsidP="003E1EF1">
      <w:pPr>
        <w:pStyle w:val="ListParagraph"/>
        <w:numPr>
          <w:ilvl w:val="0"/>
          <w:numId w:val="129"/>
        </w:numPr>
        <w:jc w:val="both"/>
        <w:rPr>
          <w:sz w:val="24"/>
          <w:szCs w:val="24"/>
        </w:rPr>
      </w:pPr>
      <w:r w:rsidRPr="00BC44DC">
        <w:rPr>
          <w:i/>
          <w:sz w:val="24"/>
          <w:szCs w:val="24"/>
        </w:rPr>
        <w:t xml:space="preserve">Dodatni protokol 4 CEFTA 2006 Sporazumu o liberalizaciji trgovine uslugama </w:t>
      </w:r>
    </w:p>
    <w:p w:rsidR="0084389F" w:rsidRPr="00EE359E" w:rsidRDefault="0084389F" w:rsidP="00EE359E">
      <w:pPr>
        <w:jc w:val="both"/>
        <w:rPr>
          <w:sz w:val="24"/>
          <w:szCs w:val="24"/>
        </w:rPr>
      </w:pPr>
      <w:proofErr w:type="gramStart"/>
      <w:r w:rsidRPr="00EE359E">
        <w:rPr>
          <w:i/>
          <w:sz w:val="24"/>
          <w:szCs w:val="24"/>
        </w:rPr>
        <w:t>između</w:t>
      </w:r>
      <w:proofErr w:type="gramEnd"/>
      <w:r w:rsidRPr="00EE359E">
        <w:rPr>
          <w:i/>
          <w:sz w:val="24"/>
          <w:szCs w:val="24"/>
        </w:rPr>
        <w:t xml:space="preserve"> CEFTA strana </w:t>
      </w:r>
      <w:r w:rsidRPr="00EE359E">
        <w:rPr>
          <w:sz w:val="24"/>
          <w:szCs w:val="24"/>
        </w:rPr>
        <w:t>– započeti pregovori u dijelu koji se odnosi na poslovne usluge, nije bilo aktivnosti koje zahtijevaju poseban izvješće VM BIH.</w:t>
      </w:r>
    </w:p>
    <w:p w:rsidR="00EE359E" w:rsidRDefault="0084389F" w:rsidP="003E1EF1">
      <w:pPr>
        <w:pStyle w:val="ListParagraph"/>
        <w:numPr>
          <w:ilvl w:val="0"/>
          <w:numId w:val="129"/>
        </w:numPr>
        <w:jc w:val="both"/>
        <w:rPr>
          <w:sz w:val="24"/>
          <w:szCs w:val="24"/>
        </w:rPr>
      </w:pPr>
      <w:r w:rsidRPr="00BC44DC">
        <w:rPr>
          <w:sz w:val="24"/>
          <w:szCs w:val="24"/>
        </w:rPr>
        <w:t xml:space="preserve">Prema programu rada Vijeća ministara BiH za 2014. godinu, planirano je potpisivanje </w:t>
      </w:r>
    </w:p>
    <w:p w:rsidR="0084389F" w:rsidRPr="00EE359E" w:rsidRDefault="0084389F" w:rsidP="00EE359E">
      <w:pPr>
        <w:jc w:val="both"/>
        <w:rPr>
          <w:sz w:val="24"/>
          <w:szCs w:val="24"/>
        </w:rPr>
      </w:pPr>
      <w:proofErr w:type="gramStart"/>
      <w:r w:rsidRPr="00EE359E">
        <w:rPr>
          <w:sz w:val="24"/>
          <w:szCs w:val="24"/>
        </w:rPr>
        <w:t>Ugovora između Vijeća ministara BiH i Kabineta ministara Ukrajine o međusobnoj pomoći u carinskim pitanjima.</w:t>
      </w:r>
      <w:proofErr w:type="gramEnd"/>
      <w:r w:rsidRPr="00EE359E">
        <w:rPr>
          <w:sz w:val="24"/>
          <w:szCs w:val="24"/>
        </w:rPr>
        <w:t xml:space="preserve"> Do potpisivanja ugovora nije došlo zbog poznate situacije u Ukrajini.</w:t>
      </w:r>
    </w:p>
    <w:p w:rsidR="000F643D" w:rsidRDefault="0084389F" w:rsidP="003E1EF1">
      <w:pPr>
        <w:pStyle w:val="ListParagraph"/>
        <w:numPr>
          <w:ilvl w:val="0"/>
          <w:numId w:val="129"/>
        </w:numPr>
        <w:jc w:val="both"/>
        <w:rPr>
          <w:sz w:val="24"/>
          <w:szCs w:val="24"/>
        </w:rPr>
      </w:pPr>
      <w:r w:rsidRPr="00BC44DC">
        <w:rPr>
          <w:sz w:val="24"/>
          <w:szCs w:val="24"/>
        </w:rPr>
        <w:t xml:space="preserve">Također, bila je planirana i izrada izvješća o stanju aktivnosti u vezi s Regionalnom </w:t>
      </w:r>
    </w:p>
    <w:p w:rsidR="0084389F" w:rsidRPr="000F643D" w:rsidRDefault="0084389F" w:rsidP="000F643D">
      <w:pPr>
        <w:jc w:val="both"/>
        <w:rPr>
          <w:sz w:val="24"/>
          <w:szCs w:val="24"/>
        </w:rPr>
      </w:pPr>
      <w:proofErr w:type="gramStart"/>
      <w:r w:rsidRPr="000F643D">
        <w:rPr>
          <w:sz w:val="24"/>
          <w:szCs w:val="24"/>
        </w:rPr>
        <w:t>paneuromediteranskom</w:t>
      </w:r>
      <w:proofErr w:type="gramEnd"/>
      <w:r w:rsidRPr="000F643D">
        <w:rPr>
          <w:sz w:val="24"/>
          <w:szCs w:val="24"/>
        </w:rPr>
        <w:t xml:space="preserve"> konvencijom o preferencijalnim pravilima podrijetla. </w:t>
      </w:r>
      <w:proofErr w:type="gramStart"/>
      <w:r w:rsidRPr="000F643D">
        <w:rPr>
          <w:sz w:val="24"/>
          <w:szCs w:val="24"/>
        </w:rPr>
        <w:t>Očekujemo skori završetak n</w:t>
      </w:r>
      <w:r w:rsidR="000F643D" w:rsidRPr="000F643D">
        <w:rPr>
          <w:sz w:val="24"/>
          <w:szCs w:val="24"/>
        </w:rPr>
        <w:t xml:space="preserve">ekoliko paralelnih aktivnosti, </w:t>
      </w:r>
      <w:r w:rsidRPr="000F643D">
        <w:rPr>
          <w:sz w:val="24"/>
          <w:szCs w:val="24"/>
        </w:rPr>
        <w:t>nakon čega ćemo biti u mogućnosti napisati predmetno izvješće.</w:t>
      </w:r>
      <w:proofErr w:type="gramEnd"/>
    </w:p>
    <w:p w:rsidR="000F643D" w:rsidRDefault="0084389F" w:rsidP="003E1EF1">
      <w:pPr>
        <w:pStyle w:val="ListParagraph"/>
        <w:numPr>
          <w:ilvl w:val="0"/>
          <w:numId w:val="129"/>
        </w:numPr>
        <w:jc w:val="both"/>
        <w:rPr>
          <w:sz w:val="24"/>
          <w:szCs w:val="24"/>
        </w:rPr>
      </w:pPr>
      <w:r w:rsidRPr="00BC44DC">
        <w:rPr>
          <w:sz w:val="24"/>
          <w:szCs w:val="24"/>
        </w:rPr>
        <w:t xml:space="preserve">Potpisan je Ugovor o pristupanju BiH programu EU Carine 2020, koji nije bio </w:t>
      </w:r>
    </w:p>
    <w:p w:rsidR="0084389F" w:rsidRPr="000F643D" w:rsidRDefault="0084389F" w:rsidP="000F643D">
      <w:pPr>
        <w:jc w:val="both"/>
        <w:rPr>
          <w:sz w:val="24"/>
          <w:szCs w:val="24"/>
        </w:rPr>
      </w:pPr>
      <w:proofErr w:type="gramStart"/>
      <w:r w:rsidRPr="000F643D">
        <w:rPr>
          <w:sz w:val="24"/>
          <w:szCs w:val="24"/>
        </w:rPr>
        <w:t>planiran</w:t>
      </w:r>
      <w:proofErr w:type="gramEnd"/>
      <w:r w:rsidRPr="000F643D">
        <w:rPr>
          <w:sz w:val="24"/>
          <w:szCs w:val="24"/>
        </w:rPr>
        <w:t xml:space="preserve"> u Programu rada za 2014. </w:t>
      </w:r>
      <w:proofErr w:type="gramStart"/>
      <w:r w:rsidRPr="000F643D">
        <w:rPr>
          <w:sz w:val="24"/>
          <w:szCs w:val="24"/>
        </w:rPr>
        <w:t>godinu</w:t>
      </w:r>
      <w:proofErr w:type="gramEnd"/>
      <w:r w:rsidRPr="000F643D">
        <w:rPr>
          <w:sz w:val="24"/>
          <w:szCs w:val="24"/>
        </w:rPr>
        <w:t>.</w:t>
      </w:r>
    </w:p>
    <w:p w:rsidR="000F643D" w:rsidRDefault="0084389F" w:rsidP="003E1EF1">
      <w:pPr>
        <w:pStyle w:val="ListParagraph"/>
        <w:numPr>
          <w:ilvl w:val="0"/>
          <w:numId w:val="129"/>
        </w:numPr>
        <w:jc w:val="both"/>
        <w:rPr>
          <w:sz w:val="24"/>
          <w:szCs w:val="24"/>
        </w:rPr>
      </w:pPr>
      <w:r w:rsidRPr="00BC44DC">
        <w:rPr>
          <w:sz w:val="24"/>
          <w:szCs w:val="24"/>
        </w:rPr>
        <w:t xml:space="preserve">Na temelju odobrenja Predsjedništva BiH, a u skladu s člankom 4. Odluke o </w:t>
      </w:r>
    </w:p>
    <w:p w:rsidR="0084389F" w:rsidRPr="000F643D" w:rsidRDefault="0084389F" w:rsidP="000F643D">
      <w:pPr>
        <w:jc w:val="both"/>
        <w:rPr>
          <w:sz w:val="24"/>
          <w:szCs w:val="24"/>
        </w:rPr>
      </w:pPr>
      <w:proofErr w:type="gramStart"/>
      <w:r w:rsidRPr="000F643D">
        <w:rPr>
          <w:sz w:val="24"/>
          <w:szCs w:val="24"/>
        </w:rPr>
        <w:t>postupanju</w:t>
      </w:r>
      <w:proofErr w:type="gramEnd"/>
      <w:r w:rsidRPr="000F643D">
        <w:rPr>
          <w:sz w:val="24"/>
          <w:szCs w:val="24"/>
        </w:rPr>
        <w:t xml:space="preserve"> ministarstava, upravnih organiza</w:t>
      </w:r>
      <w:r w:rsidR="000F643D" w:rsidRPr="000F643D">
        <w:rPr>
          <w:sz w:val="24"/>
          <w:szCs w:val="24"/>
        </w:rPr>
        <w:t>cija i drugih institucija BiH</w:t>
      </w:r>
      <w:r w:rsidRPr="000F643D">
        <w:rPr>
          <w:sz w:val="24"/>
          <w:szCs w:val="24"/>
        </w:rPr>
        <w:t>, prilikom poduzimanja aktivnosti i pokretanja postupaka u području međunarodnih odnosa koji imaju za cilj ostvarivanje međunarodne suradnje iz n</w:t>
      </w:r>
      <w:r w:rsidR="000F643D" w:rsidRPr="000F643D">
        <w:rPr>
          <w:sz w:val="24"/>
          <w:szCs w:val="24"/>
        </w:rPr>
        <w:t xml:space="preserve">jihova djelokruga rada (Sl. glasnik BiH, br. 57/14), </w:t>
      </w:r>
      <w:r w:rsidRPr="000F643D">
        <w:rPr>
          <w:sz w:val="24"/>
          <w:szCs w:val="24"/>
        </w:rPr>
        <w:t>zaklju</w:t>
      </w:r>
      <w:r w:rsidR="000F643D" w:rsidRPr="000F643D">
        <w:rPr>
          <w:sz w:val="24"/>
          <w:szCs w:val="24"/>
        </w:rPr>
        <w:t xml:space="preserve">čen je u prosincu 2014. </w:t>
      </w:r>
      <w:proofErr w:type="gramStart"/>
      <w:r w:rsidR="000F643D" w:rsidRPr="000F643D">
        <w:rPr>
          <w:sz w:val="24"/>
          <w:szCs w:val="24"/>
        </w:rPr>
        <w:t>godine</w:t>
      </w:r>
      <w:proofErr w:type="gramEnd"/>
      <w:r w:rsidR="000F643D" w:rsidRPr="000F643D">
        <w:rPr>
          <w:sz w:val="24"/>
          <w:szCs w:val="24"/>
        </w:rPr>
        <w:t xml:space="preserve"> Provedbeni</w:t>
      </w:r>
      <w:r w:rsidRPr="000F643D">
        <w:rPr>
          <w:sz w:val="24"/>
          <w:szCs w:val="24"/>
        </w:rPr>
        <w:t xml:space="preserve"> sporazum između Njemačke organizacije za suradnju (GIZ) i Ministarstva vanjske trg</w:t>
      </w:r>
      <w:r w:rsidR="000F643D" w:rsidRPr="000F643D">
        <w:rPr>
          <w:sz w:val="24"/>
          <w:szCs w:val="24"/>
        </w:rPr>
        <w:t xml:space="preserve">ovine i ekonomskih odnosa BiH, </w:t>
      </w:r>
      <w:r w:rsidRPr="000F643D">
        <w:rPr>
          <w:sz w:val="24"/>
          <w:szCs w:val="24"/>
        </w:rPr>
        <w:t>koji se odnosi na program pod nazivom „</w:t>
      </w:r>
      <w:r w:rsidRPr="000F643D">
        <w:rPr>
          <w:rStyle w:val="hps"/>
          <w:sz w:val="24"/>
          <w:szCs w:val="24"/>
        </w:rPr>
        <w:t>Program</w:t>
      </w:r>
      <w:r w:rsidRPr="000F643D">
        <w:rPr>
          <w:sz w:val="24"/>
          <w:szCs w:val="24"/>
        </w:rPr>
        <w:t xml:space="preserve"> </w:t>
      </w:r>
      <w:r w:rsidRPr="000F643D">
        <w:rPr>
          <w:rStyle w:val="hps"/>
          <w:sz w:val="24"/>
          <w:szCs w:val="24"/>
        </w:rPr>
        <w:t>lоkаlnе sаmоuprаvе</w:t>
      </w:r>
      <w:r w:rsidRPr="000F643D">
        <w:rPr>
          <w:sz w:val="24"/>
          <w:szCs w:val="24"/>
        </w:rPr>
        <w:t xml:space="preserve"> </w:t>
      </w:r>
      <w:r w:rsidRPr="000F643D">
        <w:rPr>
          <w:rStyle w:val="hps"/>
          <w:sz w:val="24"/>
          <w:szCs w:val="24"/>
        </w:rPr>
        <w:t>i</w:t>
      </w:r>
      <w:r w:rsidRPr="000F643D">
        <w:rPr>
          <w:sz w:val="24"/>
          <w:szCs w:val="24"/>
        </w:rPr>
        <w:t xml:space="preserve"> </w:t>
      </w:r>
      <w:r w:rsidRPr="000F643D">
        <w:rPr>
          <w:rStyle w:val="hps"/>
          <w:sz w:val="24"/>
          <w:szCs w:val="24"/>
        </w:rPr>
        <w:t xml:space="preserve">еkоnоmskоg </w:t>
      </w:r>
      <w:r w:rsidRPr="000F643D">
        <w:rPr>
          <w:sz w:val="24"/>
          <w:szCs w:val="24"/>
        </w:rPr>
        <w:t>r</w:t>
      </w:r>
      <w:r w:rsidRPr="000F643D">
        <w:rPr>
          <w:rStyle w:val="hps"/>
          <w:sz w:val="24"/>
          <w:szCs w:val="24"/>
        </w:rPr>
        <w:t>аzvоја</w:t>
      </w:r>
      <w:r w:rsidRPr="000F643D">
        <w:rPr>
          <w:sz w:val="24"/>
          <w:szCs w:val="24"/>
        </w:rPr>
        <w:t xml:space="preserve"> </w:t>
      </w:r>
      <w:r w:rsidRPr="000F643D">
        <w:rPr>
          <w:rStyle w:val="hps"/>
          <w:sz w:val="24"/>
          <w:szCs w:val="24"/>
        </w:rPr>
        <w:t>u</w:t>
      </w:r>
      <w:r w:rsidRPr="000F643D">
        <w:rPr>
          <w:sz w:val="24"/>
          <w:szCs w:val="24"/>
        </w:rPr>
        <w:t xml:space="preserve"> </w:t>
      </w:r>
      <w:r w:rsidRPr="000F643D">
        <w:rPr>
          <w:rStyle w:val="hps"/>
          <w:sz w:val="24"/>
          <w:szCs w:val="24"/>
        </w:rPr>
        <w:t>Bоsni i</w:t>
      </w:r>
      <w:r w:rsidRPr="000F643D">
        <w:rPr>
          <w:sz w:val="24"/>
          <w:szCs w:val="24"/>
        </w:rPr>
        <w:t xml:space="preserve"> </w:t>
      </w:r>
      <w:r w:rsidRPr="000F643D">
        <w:rPr>
          <w:rStyle w:val="hpsatn"/>
          <w:sz w:val="24"/>
          <w:szCs w:val="24"/>
        </w:rPr>
        <w:t>Hеrcеgоvini (</w:t>
      </w:r>
      <w:r w:rsidRPr="000F643D">
        <w:rPr>
          <w:sz w:val="24"/>
          <w:szCs w:val="24"/>
        </w:rPr>
        <w:t>PrоLоkаl -</w:t>
      </w:r>
      <w:r w:rsidRPr="000F643D">
        <w:rPr>
          <w:w w:val="109"/>
          <w:sz w:val="24"/>
          <w:szCs w:val="24"/>
        </w:rPr>
        <w:t xml:space="preserve"> </w:t>
      </w:r>
      <w:r w:rsidRPr="000F643D">
        <w:rPr>
          <w:rStyle w:val="hps"/>
          <w:sz w:val="24"/>
          <w:szCs w:val="24"/>
        </w:rPr>
        <w:t>ProLocal)</w:t>
      </w:r>
      <w:r w:rsidRPr="000F643D">
        <w:rPr>
          <w:sz w:val="24"/>
          <w:szCs w:val="24"/>
        </w:rPr>
        <w:t>“.</w:t>
      </w:r>
    </w:p>
    <w:p w:rsidR="000F643D" w:rsidRDefault="0084389F" w:rsidP="003E1EF1">
      <w:pPr>
        <w:pStyle w:val="ListParagraph"/>
        <w:numPr>
          <w:ilvl w:val="0"/>
          <w:numId w:val="129"/>
        </w:numPr>
        <w:jc w:val="both"/>
        <w:rPr>
          <w:sz w:val="24"/>
          <w:szCs w:val="24"/>
        </w:rPr>
      </w:pPr>
      <w:r w:rsidRPr="00BC44DC">
        <w:rPr>
          <w:sz w:val="24"/>
          <w:szCs w:val="24"/>
        </w:rPr>
        <w:t>P</w:t>
      </w:r>
      <w:r w:rsidR="000F643D">
        <w:rPr>
          <w:sz w:val="24"/>
          <w:szCs w:val="24"/>
        </w:rPr>
        <w:t>očetkom 2014. godine (11.3.</w:t>
      </w:r>
      <w:r w:rsidRPr="00BC44DC">
        <w:rPr>
          <w:sz w:val="24"/>
          <w:szCs w:val="24"/>
        </w:rPr>
        <w:t xml:space="preserve">2014. godine), nakon dugotrajnog pregovaranja, </w:t>
      </w:r>
    </w:p>
    <w:p w:rsidR="0084389F" w:rsidRPr="000F643D" w:rsidRDefault="0084389F" w:rsidP="000F643D">
      <w:pPr>
        <w:jc w:val="both"/>
        <w:rPr>
          <w:sz w:val="24"/>
          <w:szCs w:val="24"/>
        </w:rPr>
      </w:pPr>
      <w:proofErr w:type="gramStart"/>
      <w:r w:rsidRPr="000F643D">
        <w:rPr>
          <w:sz w:val="24"/>
          <w:szCs w:val="24"/>
        </w:rPr>
        <w:t>parafiran</w:t>
      </w:r>
      <w:proofErr w:type="gramEnd"/>
      <w:r w:rsidRPr="000F643D">
        <w:rPr>
          <w:sz w:val="24"/>
          <w:szCs w:val="24"/>
        </w:rPr>
        <w:t xml:space="preserve"> je tekst Memoranduma o razumijevanju između Ministarstva vanjske trgovine i ekonomskih odnosa BiH i Organizacije za razvoj mal</w:t>
      </w:r>
      <w:r w:rsidR="000F643D">
        <w:rPr>
          <w:sz w:val="24"/>
          <w:szCs w:val="24"/>
        </w:rPr>
        <w:t>ih i srednjih poduzeća R.</w:t>
      </w:r>
      <w:r w:rsidRPr="000F643D">
        <w:rPr>
          <w:sz w:val="24"/>
          <w:szCs w:val="24"/>
        </w:rPr>
        <w:t xml:space="preserve"> Turske (KOSGEB). </w:t>
      </w:r>
      <w:proofErr w:type="gramStart"/>
      <w:r w:rsidRPr="000F643D">
        <w:rPr>
          <w:sz w:val="24"/>
          <w:szCs w:val="24"/>
        </w:rPr>
        <w:t>Informacija je proslijeđena u Kabinet ministra.</w:t>
      </w:r>
      <w:proofErr w:type="gramEnd"/>
      <w:r w:rsidRPr="000F643D">
        <w:rPr>
          <w:sz w:val="24"/>
          <w:szCs w:val="24"/>
        </w:rPr>
        <w:t xml:space="preserve"> </w:t>
      </w:r>
      <w:proofErr w:type="gramStart"/>
      <w:r w:rsidRPr="000F643D">
        <w:rPr>
          <w:sz w:val="24"/>
          <w:szCs w:val="24"/>
        </w:rPr>
        <w:t>Tijekom izvještajnog razdoblja Memorandum nije potpisan.</w:t>
      </w:r>
      <w:proofErr w:type="gramEnd"/>
    </w:p>
    <w:p w:rsidR="000F643D" w:rsidRDefault="0084389F" w:rsidP="003E1EF1">
      <w:pPr>
        <w:pStyle w:val="ListParagraph"/>
        <w:numPr>
          <w:ilvl w:val="0"/>
          <w:numId w:val="129"/>
        </w:numPr>
        <w:jc w:val="both"/>
        <w:rPr>
          <w:bCs/>
          <w:sz w:val="24"/>
          <w:szCs w:val="24"/>
        </w:rPr>
      </w:pPr>
      <w:r w:rsidRPr="00BC44DC">
        <w:rPr>
          <w:bCs/>
          <w:sz w:val="24"/>
          <w:szCs w:val="24"/>
        </w:rPr>
        <w:t xml:space="preserve">Provođenje procedure za zaključivanje i implementaciju međunarodnih sporazuma iz </w:t>
      </w:r>
    </w:p>
    <w:p w:rsidR="0084389F" w:rsidRPr="000F643D" w:rsidRDefault="0084389F" w:rsidP="000F643D">
      <w:pPr>
        <w:jc w:val="both"/>
        <w:rPr>
          <w:bCs/>
          <w:sz w:val="24"/>
          <w:szCs w:val="24"/>
        </w:rPr>
      </w:pPr>
      <w:proofErr w:type="gramStart"/>
      <w:r w:rsidRPr="000F643D">
        <w:rPr>
          <w:bCs/>
          <w:sz w:val="24"/>
          <w:szCs w:val="24"/>
        </w:rPr>
        <w:t>oblasti</w:t>
      </w:r>
      <w:proofErr w:type="gramEnd"/>
      <w:r w:rsidRPr="000F643D">
        <w:rPr>
          <w:bCs/>
          <w:sz w:val="24"/>
          <w:szCs w:val="24"/>
        </w:rPr>
        <w:t xml:space="preserve"> zaštite okoliša kojima pristupa Bosna i Hercegovina: </w:t>
      </w:r>
    </w:p>
    <w:p w:rsidR="0084389F" w:rsidRPr="008F6A72" w:rsidRDefault="0084389F" w:rsidP="000F643D">
      <w:pPr>
        <w:pStyle w:val="ListParagraph"/>
        <w:numPr>
          <w:ilvl w:val="0"/>
          <w:numId w:val="86"/>
        </w:numPr>
        <w:overflowPunct/>
        <w:autoSpaceDE/>
        <w:autoSpaceDN/>
        <w:adjustRightInd/>
        <w:jc w:val="both"/>
        <w:textAlignment w:val="auto"/>
        <w:rPr>
          <w:bCs/>
          <w:sz w:val="24"/>
          <w:szCs w:val="24"/>
          <w:lang w:val="hr-HR"/>
        </w:rPr>
      </w:pPr>
      <w:r w:rsidRPr="008F6A72">
        <w:rPr>
          <w:bCs/>
          <w:sz w:val="24"/>
          <w:szCs w:val="24"/>
          <w:lang w:val="hr-HR"/>
        </w:rPr>
        <w:t xml:space="preserve">CMS - Konvencija o zaštititi migratornih vrsta u BiH, </w:t>
      </w:r>
    </w:p>
    <w:p w:rsidR="0084389F" w:rsidRPr="008F6A72" w:rsidRDefault="0084389F" w:rsidP="000F643D">
      <w:pPr>
        <w:pStyle w:val="ListParagraph"/>
        <w:numPr>
          <w:ilvl w:val="0"/>
          <w:numId w:val="86"/>
        </w:numPr>
        <w:overflowPunct/>
        <w:autoSpaceDE/>
        <w:autoSpaceDN/>
        <w:adjustRightInd/>
        <w:jc w:val="both"/>
        <w:textAlignment w:val="auto"/>
        <w:rPr>
          <w:bCs/>
          <w:sz w:val="24"/>
          <w:szCs w:val="24"/>
          <w:lang w:val="hr-HR"/>
        </w:rPr>
      </w:pPr>
      <w:r w:rsidRPr="008F6A72">
        <w:rPr>
          <w:bCs/>
          <w:sz w:val="24"/>
          <w:szCs w:val="24"/>
          <w:lang w:val="hr-HR"/>
        </w:rPr>
        <w:t xml:space="preserve">EUROBATS - Sporazum o zaštiti šišmiša u Europi, </w:t>
      </w:r>
    </w:p>
    <w:p w:rsidR="0084389F" w:rsidRPr="008F6A72" w:rsidRDefault="0084389F" w:rsidP="000F643D">
      <w:pPr>
        <w:pStyle w:val="ListParagraph"/>
        <w:numPr>
          <w:ilvl w:val="0"/>
          <w:numId w:val="86"/>
        </w:numPr>
        <w:overflowPunct/>
        <w:autoSpaceDE/>
        <w:autoSpaceDN/>
        <w:adjustRightInd/>
        <w:jc w:val="both"/>
        <w:textAlignment w:val="auto"/>
        <w:rPr>
          <w:bCs/>
          <w:sz w:val="24"/>
          <w:szCs w:val="24"/>
          <w:lang w:val="hr-HR"/>
        </w:rPr>
      </w:pPr>
      <w:r w:rsidRPr="008F6A72">
        <w:rPr>
          <w:bCs/>
          <w:sz w:val="24"/>
          <w:szCs w:val="24"/>
          <w:lang w:val="hr-HR"/>
        </w:rPr>
        <w:t xml:space="preserve">ICZM - Protokol o integriranom upravljanju obalskim područjem Sredozemlja, </w:t>
      </w:r>
    </w:p>
    <w:p w:rsidR="0084389F" w:rsidRPr="008F6A72" w:rsidRDefault="0084389F" w:rsidP="000F643D">
      <w:pPr>
        <w:pStyle w:val="ListParagraph"/>
        <w:numPr>
          <w:ilvl w:val="0"/>
          <w:numId w:val="86"/>
        </w:numPr>
        <w:overflowPunct/>
        <w:autoSpaceDE/>
        <w:autoSpaceDN/>
        <w:adjustRightInd/>
        <w:jc w:val="both"/>
        <w:textAlignment w:val="auto"/>
        <w:rPr>
          <w:bCs/>
          <w:sz w:val="24"/>
          <w:szCs w:val="24"/>
          <w:lang w:val="hr-HR"/>
        </w:rPr>
      </w:pPr>
      <w:r w:rsidRPr="008F6A72">
        <w:rPr>
          <w:bCs/>
          <w:sz w:val="24"/>
          <w:szCs w:val="24"/>
          <w:lang w:val="hr-HR"/>
        </w:rPr>
        <w:t xml:space="preserve">Protokol o sprečavanju zagađenja Sredozemnog mora prekograničnim prijevozom opasnog otpada i njegovim odlaganjem, </w:t>
      </w:r>
    </w:p>
    <w:p w:rsidR="0084389F" w:rsidRPr="008F6A72" w:rsidRDefault="0084389F" w:rsidP="000F643D">
      <w:pPr>
        <w:pStyle w:val="ListParagraph"/>
        <w:numPr>
          <w:ilvl w:val="0"/>
          <w:numId w:val="86"/>
        </w:numPr>
        <w:overflowPunct/>
        <w:autoSpaceDE/>
        <w:autoSpaceDN/>
        <w:adjustRightInd/>
        <w:jc w:val="both"/>
        <w:textAlignment w:val="auto"/>
        <w:rPr>
          <w:bCs/>
          <w:sz w:val="24"/>
          <w:szCs w:val="24"/>
          <w:lang w:val="hr-HR"/>
        </w:rPr>
      </w:pPr>
      <w:r w:rsidRPr="008F6A72">
        <w:rPr>
          <w:bCs/>
          <w:sz w:val="24"/>
          <w:szCs w:val="24"/>
          <w:lang w:val="hr-HR"/>
        </w:rPr>
        <w:t xml:space="preserve">u tijeku su aktivnosti na pripremi dokumentacije za ratifikaciju PRTR protokola Arhuske konvencije, </w:t>
      </w:r>
    </w:p>
    <w:p w:rsidR="0084389F" w:rsidRPr="008F6A72" w:rsidRDefault="0084389F" w:rsidP="000F643D">
      <w:pPr>
        <w:pStyle w:val="ListParagraph"/>
        <w:numPr>
          <w:ilvl w:val="0"/>
          <w:numId w:val="86"/>
        </w:numPr>
        <w:overflowPunct/>
        <w:autoSpaceDE/>
        <w:autoSpaceDN/>
        <w:adjustRightInd/>
        <w:jc w:val="both"/>
        <w:textAlignment w:val="auto"/>
        <w:rPr>
          <w:bCs/>
          <w:sz w:val="24"/>
          <w:szCs w:val="24"/>
          <w:lang w:val="hr-HR"/>
        </w:rPr>
      </w:pPr>
      <w:r w:rsidRPr="008F6A72">
        <w:rPr>
          <w:bCs/>
          <w:sz w:val="24"/>
          <w:szCs w:val="24"/>
          <w:lang w:val="hr-HR"/>
        </w:rPr>
        <w:t xml:space="preserve">rad na ratifikaciji Nagoja (ABS) protokola Konvencije UN o biodiverzitetu </w:t>
      </w:r>
    </w:p>
    <w:p w:rsidR="0084389F" w:rsidRPr="008F6A72" w:rsidRDefault="0084389F" w:rsidP="000F643D">
      <w:pPr>
        <w:pStyle w:val="ListParagraph"/>
        <w:numPr>
          <w:ilvl w:val="0"/>
          <w:numId w:val="86"/>
        </w:numPr>
        <w:overflowPunct/>
        <w:autoSpaceDE/>
        <w:autoSpaceDN/>
        <w:adjustRightInd/>
        <w:jc w:val="both"/>
        <w:textAlignment w:val="auto"/>
        <w:rPr>
          <w:bCs/>
          <w:sz w:val="24"/>
          <w:szCs w:val="24"/>
          <w:lang w:val="hr-HR"/>
        </w:rPr>
      </w:pPr>
      <w:r w:rsidRPr="008F6A72">
        <w:rPr>
          <w:bCs/>
          <w:sz w:val="24"/>
          <w:szCs w:val="24"/>
          <w:lang w:val="hr-HR"/>
        </w:rPr>
        <w:t>priprema za ratifikaciju Konvencije UN o zabrani upotrebe žive (Minamata konvencija)</w:t>
      </w:r>
    </w:p>
    <w:p w:rsidR="0084389F" w:rsidRPr="008F6A72" w:rsidRDefault="0084389F" w:rsidP="000F643D">
      <w:pPr>
        <w:pStyle w:val="ListParagraph"/>
        <w:numPr>
          <w:ilvl w:val="0"/>
          <w:numId w:val="86"/>
        </w:numPr>
        <w:overflowPunct/>
        <w:autoSpaceDE/>
        <w:autoSpaceDN/>
        <w:adjustRightInd/>
        <w:jc w:val="both"/>
        <w:textAlignment w:val="auto"/>
        <w:rPr>
          <w:bCs/>
          <w:sz w:val="24"/>
          <w:szCs w:val="24"/>
          <w:lang w:val="hr-HR"/>
        </w:rPr>
      </w:pPr>
      <w:r w:rsidRPr="008F6A72">
        <w:rPr>
          <w:bCs/>
          <w:sz w:val="24"/>
          <w:szCs w:val="24"/>
          <w:lang w:val="hr-HR"/>
        </w:rPr>
        <w:t>vođenje procedure za zaključivanje Sporazum</w:t>
      </w:r>
      <w:r w:rsidR="000F643D">
        <w:rPr>
          <w:bCs/>
          <w:sz w:val="24"/>
          <w:szCs w:val="24"/>
          <w:lang w:val="hr-HR"/>
        </w:rPr>
        <w:t>a između Vijeća ministara BiH</w:t>
      </w:r>
      <w:r w:rsidRPr="008F6A72">
        <w:rPr>
          <w:bCs/>
          <w:sz w:val="24"/>
          <w:szCs w:val="24"/>
          <w:lang w:val="hr-HR"/>
        </w:rPr>
        <w:t xml:space="preserve"> i Vlade Republike Srbije o suradnji u oblasti zaštite okoliša i održivog razvoja</w:t>
      </w:r>
    </w:p>
    <w:p w:rsidR="0084389F" w:rsidRPr="008F6A72" w:rsidRDefault="0084389F" w:rsidP="000F643D">
      <w:pPr>
        <w:pStyle w:val="ListParagraph"/>
        <w:numPr>
          <w:ilvl w:val="0"/>
          <w:numId w:val="86"/>
        </w:numPr>
        <w:overflowPunct/>
        <w:autoSpaceDE/>
        <w:autoSpaceDN/>
        <w:adjustRightInd/>
        <w:jc w:val="both"/>
        <w:textAlignment w:val="auto"/>
        <w:rPr>
          <w:bCs/>
          <w:sz w:val="24"/>
          <w:szCs w:val="24"/>
          <w:lang w:val="hr-HR"/>
        </w:rPr>
      </w:pPr>
      <w:r w:rsidRPr="008F6A72">
        <w:rPr>
          <w:bCs/>
          <w:sz w:val="24"/>
          <w:szCs w:val="24"/>
          <w:lang w:val="hr-HR"/>
        </w:rPr>
        <w:t>Rad na nastavku aktivnosti u vezi sa zaključivanjem Sporazum</w:t>
      </w:r>
      <w:r w:rsidR="000F643D">
        <w:rPr>
          <w:bCs/>
          <w:sz w:val="24"/>
          <w:szCs w:val="24"/>
          <w:lang w:val="hr-HR"/>
        </w:rPr>
        <w:t>a između Vijeća ministara BiH i Vlade R.</w:t>
      </w:r>
      <w:r w:rsidRPr="008F6A72">
        <w:rPr>
          <w:bCs/>
          <w:sz w:val="24"/>
          <w:szCs w:val="24"/>
          <w:lang w:val="hr-HR"/>
        </w:rPr>
        <w:t xml:space="preserve"> Hrvatske o suradnji u oblasti zaštite okoliša i održivog razvoja.</w:t>
      </w:r>
    </w:p>
    <w:p w:rsidR="000F643D" w:rsidRDefault="0084389F" w:rsidP="003E1EF1">
      <w:pPr>
        <w:pStyle w:val="ListParagraph"/>
        <w:numPr>
          <w:ilvl w:val="0"/>
          <w:numId w:val="129"/>
        </w:numPr>
        <w:jc w:val="both"/>
        <w:rPr>
          <w:bCs/>
          <w:color w:val="000000"/>
          <w:sz w:val="24"/>
          <w:szCs w:val="24"/>
        </w:rPr>
      </w:pPr>
      <w:r w:rsidRPr="00BC44DC">
        <w:rPr>
          <w:bCs/>
          <w:color w:val="000000"/>
          <w:sz w:val="24"/>
          <w:szCs w:val="24"/>
          <w:lang w:bidi="hr-HR"/>
        </w:rPr>
        <w:t xml:space="preserve">Pokrenuta je procedura za početak pregovora za sklapanje Ugovora između BiH i </w:t>
      </w:r>
    </w:p>
    <w:p w:rsidR="0084389F" w:rsidRPr="000F643D" w:rsidRDefault="0084389F" w:rsidP="000F643D">
      <w:pPr>
        <w:jc w:val="both"/>
        <w:rPr>
          <w:bCs/>
          <w:color w:val="000000"/>
          <w:sz w:val="24"/>
          <w:szCs w:val="24"/>
        </w:rPr>
      </w:pPr>
      <w:proofErr w:type="gramStart"/>
      <w:r w:rsidRPr="000F643D">
        <w:rPr>
          <w:bCs/>
          <w:color w:val="000000"/>
          <w:sz w:val="24"/>
          <w:szCs w:val="24"/>
          <w:lang w:bidi="hr-HR"/>
        </w:rPr>
        <w:t>Crne Gore o uređenju vodoprivrednih odnosa.</w:t>
      </w:r>
      <w:proofErr w:type="gramEnd"/>
      <w:r w:rsidRPr="000F643D">
        <w:rPr>
          <w:bCs/>
          <w:color w:val="000000"/>
          <w:sz w:val="24"/>
          <w:szCs w:val="24"/>
          <w:lang w:bidi="hr-HR"/>
        </w:rPr>
        <w:t xml:space="preserve"> </w:t>
      </w:r>
      <w:proofErr w:type="gramStart"/>
      <w:r w:rsidRPr="000F643D">
        <w:rPr>
          <w:bCs/>
          <w:color w:val="000000"/>
          <w:sz w:val="24"/>
          <w:szCs w:val="24"/>
          <w:lang w:bidi="hr-HR"/>
        </w:rPr>
        <w:t>P</w:t>
      </w:r>
      <w:r w:rsidRPr="000F643D">
        <w:rPr>
          <w:bCs/>
          <w:color w:val="000000"/>
          <w:sz w:val="24"/>
          <w:szCs w:val="24"/>
        </w:rPr>
        <w:t>rijedlozi ugovora između BiH i Crne Gore su razmijenjeni.</w:t>
      </w:r>
      <w:proofErr w:type="gramEnd"/>
      <w:r w:rsidRPr="000F643D">
        <w:rPr>
          <w:bCs/>
          <w:color w:val="000000"/>
          <w:sz w:val="24"/>
          <w:szCs w:val="24"/>
        </w:rPr>
        <w:t xml:space="preserve"> Ne postoji suglasnost nadležnih entitetskih institucija u BiH </w:t>
      </w:r>
      <w:proofErr w:type="gramStart"/>
      <w:r w:rsidRPr="000F643D">
        <w:rPr>
          <w:bCs/>
          <w:color w:val="000000"/>
          <w:sz w:val="24"/>
          <w:szCs w:val="24"/>
        </w:rPr>
        <w:t>na</w:t>
      </w:r>
      <w:proofErr w:type="gramEnd"/>
      <w:r w:rsidRPr="000F643D">
        <w:rPr>
          <w:bCs/>
          <w:color w:val="000000"/>
          <w:sz w:val="24"/>
          <w:szCs w:val="24"/>
        </w:rPr>
        <w:t xml:space="preserve"> dio Ugovora kojim CG traži rješavanje pitanja korištenja hidroakumulacije Bilećko jezero. Trenutačno se provode bilateralne akt</w:t>
      </w:r>
      <w:r w:rsidR="000F643D" w:rsidRPr="000F643D">
        <w:rPr>
          <w:bCs/>
          <w:color w:val="000000"/>
          <w:sz w:val="24"/>
          <w:szCs w:val="24"/>
        </w:rPr>
        <w:t>ivnosti između Elektroprivrede R.</w:t>
      </w:r>
      <w:r w:rsidRPr="000F643D">
        <w:rPr>
          <w:bCs/>
          <w:color w:val="000000"/>
          <w:sz w:val="24"/>
          <w:szCs w:val="24"/>
        </w:rPr>
        <w:t xml:space="preserve"> Srpske i općine Nikšić </w:t>
      </w:r>
      <w:proofErr w:type="gramStart"/>
      <w:r w:rsidRPr="000F643D">
        <w:rPr>
          <w:bCs/>
          <w:color w:val="000000"/>
          <w:sz w:val="24"/>
          <w:szCs w:val="24"/>
        </w:rPr>
        <w:t>na</w:t>
      </w:r>
      <w:proofErr w:type="gramEnd"/>
      <w:r w:rsidRPr="000F643D">
        <w:rPr>
          <w:bCs/>
          <w:color w:val="000000"/>
          <w:sz w:val="24"/>
          <w:szCs w:val="24"/>
        </w:rPr>
        <w:t xml:space="preserve"> rješavanj</w:t>
      </w:r>
      <w:r w:rsidR="000F643D" w:rsidRPr="000F643D">
        <w:rPr>
          <w:bCs/>
          <w:color w:val="000000"/>
          <w:sz w:val="24"/>
          <w:szCs w:val="24"/>
        </w:rPr>
        <w:t xml:space="preserve">u otvorenog pitanja korištenja </w:t>
      </w:r>
      <w:r w:rsidRPr="000F643D">
        <w:rPr>
          <w:bCs/>
          <w:color w:val="000000"/>
          <w:sz w:val="24"/>
          <w:szCs w:val="24"/>
        </w:rPr>
        <w:t>hidroakumulacije Bilećko jezero.</w:t>
      </w:r>
    </w:p>
    <w:p w:rsidR="000F643D" w:rsidRDefault="0084389F" w:rsidP="003E1EF1">
      <w:pPr>
        <w:pStyle w:val="ListParagraph"/>
        <w:numPr>
          <w:ilvl w:val="0"/>
          <w:numId w:val="129"/>
        </w:numPr>
        <w:jc w:val="both"/>
        <w:rPr>
          <w:bCs/>
          <w:color w:val="000000"/>
          <w:sz w:val="24"/>
          <w:szCs w:val="24"/>
        </w:rPr>
      </w:pPr>
      <w:r w:rsidRPr="00BC44DC">
        <w:rPr>
          <w:bCs/>
          <w:color w:val="000000"/>
          <w:sz w:val="24"/>
          <w:szCs w:val="24"/>
        </w:rPr>
        <w:t>Pokrenuta je procedura za počinjanje pregovora za sklapanj</w:t>
      </w:r>
      <w:r w:rsidR="000F643D">
        <w:rPr>
          <w:bCs/>
          <w:color w:val="000000"/>
          <w:sz w:val="24"/>
          <w:szCs w:val="24"/>
        </w:rPr>
        <w:t xml:space="preserve">e Ugovora između BiH i </w:t>
      </w:r>
    </w:p>
    <w:p w:rsidR="0084389F" w:rsidRPr="000F643D" w:rsidRDefault="000F643D" w:rsidP="000F643D">
      <w:pPr>
        <w:jc w:val="both"/>
        <w:rPr>
          <w:bCs/>
          <w:color w:val="000000"/>
          <w:sz w:val="24"/>
          <w:szCs w:val="24"/>
        </w:rPr>
      </w:pPr>
      <w:r w:rsidRPr="000F643D">
        <w:rPr>
          <w:bCs/>
          <w:color w:val="000000"/>
          <w:sz w:val="24"/>
          <w:szCs w:val="24"/>
        </w:rPr>
        <w:t>R.</w:t>
      </w:r>
      <w:r w:rsidR="0084389F" w:rsidRPr="000F643D">
        <w:rPr>
          <w:bCs/>
          <w:color w:val="000000"/>
          <w:sz w:val="24"/>
          <w:szCs w:val="24"/>
        </w:rPr>
        <w:t xml:space="preserve"> Srbije o uređenju vodoprivrednih odnosa. </w:t>
      </w:r>
      <w:proofErr w:type="gramStart"/>
      <w:r w:rsidR="0084389F" w:rsidRPr="000F643D">
        <w:rPr>
          <w:bCs/>
          <w:color w:val="000000"/>
          <w:sz w:val="24"/>
          <w:szCs w:val="24"/>
        </w:rPr>
        <w:t>N</w:t>
      </w:r>
      <w:r w:rsidR="0084389F" w:rsidRPr="000F643D">
        <w:rPr>
          <w:bCs/>
          <w:color w:val="000000"/>
          <w:sz w:val="24"/>
          <w:szCs w:val="24"/>
          <w:lang w:bidi="hr-HR"/>
        </w:rPr>
        <w:t>acrt</w:t>
      </w:r>
      <w:r>
        <w:rPr>
          <w:bCs/>
          <w:color w:val="000000"/>
          <w:sz w:val="24"/>
          <w:szCs w:val="24"/>
          <w:lang w:bidi="hr-HR"/>
        </w:rPr>
        <w:t xml:space="preserve"> ugovora je dostavljen R.</w:t>
      </w:r>
      <w:r w:rsidR="0084389F" w:rsidRPr="000F643D">
        <w:rPr>
          <w:bCs/>
          <w:color w:val="000000"/>
          <w:sz w:val="24"/>
          <w:szCs w:val="24"/>
          <w:lang w:bidi="hr-HR"/>
        </w:rPr>
        <w:t xml:space="preserve"> Srbiji.</w:t>
      </w:r>
      <w:proofErr w:type="gramEnd"/>
      <w:r w:rsidR="0084389F" w:rsidRPr="000F643D">
        <w:rPr>
          <w:bCs/>
          <w:color w:val="000000"/>
          <w:sz w:val="24"/>
          <w:szCs w:val="24"/>
          <w:lang w:bidi="hr-HR"/>
        </w:rPr>
        <w:t xml:space="preserve"> Republika Srbija još uvijek nije izrazila spremnost za daljnji nastavak aktivnosti </w:t>
      </w:r>
      <w:proofErr w:type="gramStart"/>
      <w:r w:rsidR="0084389F" w:rsidRPr="000F643D">
        <w:rPr>
          <w:bCs/>
          <w:color w:val="000000"/>
          <w:sz w:val="24"/>
          <w:szCs w:val="24"/>
          <w:lang w:bidi="hr-HR"/>
        </w:rPr>
        <w:t>na</w:t>
      </w:r>
      <w:proofErr w:type="gramEnd"/>
      <w:r w:rsidR="0084389F" w:rsidRPr="000F643D">
        <w:rPr>
          <w:bCs/>
          <w:color w:val="000000"/>
          <w:sz w:val="24"/>
          <w:szCs w:val="24"/>
          <w:lang w:bidi="hr-HR"/>
        </w:rPr>
        <w:t xml:space="preserve"> zaključivanju ovog ugovora.</w:t>
      </w:r>
    </w:p>
    <w:p w:rsidR="000F643D" w:rsidRDefault="0084389F" w:rsidP="003E1EF1">
      <w:pPr>
        <w:pStyle w:val="ListParagraph"/>
        <w:numPr>
          <w:ilvl w:val="0"/>
          <w:numId w:val="129"/>
        </w:numPr>
        <w:jc w:val="both"/>
        <w:rPr>
          <w:noProof/>
          <w:sz w:val="24"/>
          <w:szCs w:val="24"/>
        </w:rPr>
      </w:pPr>
      <w:r w:rsidRPr="00BC44DC">
        <w:rPr>
          <w:noProof/>
          <w:sz w:val="24"/>
          <w:szCs w:val="24"/>
        </w:rPr>
        <w:t>Proved</w:t>
      </w:r>
      <w:r w:rsidR="000F643D">
        <w:rPr>
          <w:noProof/>
          <w:sz w:val="24"/>
          <w:szCs w:val="24"/>
        </w:rPr>
        <w:t>ena je potrebna procedura i 23.1.</w:t>
      </w:r>
      <w:r w:rsidRPr="00BC44DC">
        <w:rPr>
          <w:noProof/>
          <w:sz w:val="24"/>
          <w:szCs w:val="24"/>
        </w:rPr>
        <w:t xml:space="preserve">2015. godine su završeni pregovori za </w:t>
      </w:r>
    </w:p>
    <w:p w:rsidR="0084389F" w:rsidRPr="000F643D" w:rsidRDefault="0084389F" w:rsidP="000F643D">
      <w:pPr>
        <w:jc w:val="both"/>
        <w:rPr>
          <w:noProof/>
          <w:sz w:val="24"/>
          <w:szCs w:val="24"/>
        </w:rPr>
      </w:pPr>
      <w:r w:rsidRPr="000F643D">
        <w:rPr>
          <w:noProof/>
          <w:sz w:val="24"/>
          <w:szCs w:val="24"/>
        </w:rPr>
        <w:t>Protokol o upravljanju nanosom uz Okvirni sporazum za sliv rijeke Save.</w:t>
      </w:r>
    </w:p>
    <w:p w:rsidR="000F643D" w:rsidRDefault="0084389F" w:rsidP="003E1EF1">
      <w:pPr>
        <w:pStyle w:val="ListParagraph"/>
        <w:numPr>
          <w:ilvl w:val="0"/>
          <w:numId w:val="129"/>
        </w:numPr>
        <w:jc w:val="both"/>
        <w:rPr>
          <w:noProof/>
          <w:sz w:val="24"/>
          <w:szCs w:val="24"/>
        </w:rPr>
      </w:pPr>
      <w:r w:rsidRPr="00BC44DC">
        <w:rPr>
          <w:noProof/>
          <w:sz w:val="24"/>
          <w:szCs w:val="24"/>
        </w:rPr>
        <w:t>Provedena je potrebna procedura i odobren je Plan upravljanja slivom rijeke Save,</w:t>
      </w:r>
      <w:r w:rsidR="000F643D">
        <w:rPr>
          <w:noProof/>
          <w:sz w:val="24"/>
          <w:szCs w:val="24"/>
        </w:rPr>
        <w:t xml:space="preserve"> na </w:t>
      </w:r>
    </w:p>
    <w:p w:rsidR="0084389F" w:rsidRPr="000F643D" w:rsidRDefault="000F643D" w:rsidP="000F643D">
      <w:pPr>
        <w:jc w:val="both"/>
        <w:rPr>
          <w:noProof/>
          <w:sz w:val="24"/>
          <w:szCs w:val="24"/>
        </w:rPr>
      </w:pPr>
      <w:r w:rsidRPr="000F643D">
        <w:rPr>
          <w:noProof/>
          <w:sz w:val="24"/>
          <w:szCs w:val="24"/>
        </w:rPr>
        <w:t>sastanku strana održanom 2.12.</w:t>
      </w:r>
      <w:r w:rsidR="0084389F" w:rsidRPr="000F643D">
        <w:rPr>
          <w:noProof/>
          <w:sz w:val="24"/>
          <w:szCs w:val="24"/>
        </w:rPr>
        <w:t xml:space="preserve">2014. godine, a u skladu s člankom 12. Okvirnog sporazuma za sliv rijeke Save. </w:t>
      </w:r>
    </w:p>
    <w:p w:rsidR="000F643D" w:rsidRDefault="0084389F" w:rsidP="003E1EF1">
      <w:pPr>
        <w:pStyle w:val="ListParagraph"/>
        <w:numPr>
          <w:ilvl w:val="0"/>
          <w:numId w:val="129"/>
        </w:numPr>
        <w:jc w:val="both"/>
        <w:rPr>
          <w:noProof/>
          <w:sz w:val="24"/>
          <w:szCs w:val="24"/>
        </w:rPr>
      </w:pPr>
      <w:r w:rsidRPr="00BC44DC">
        <w:rPr>
          <w:noProof/>
          <w:sz w:val="24"/>
          <w:szCs w:val="24"/>
        </w:rPr>
        <w:t xml:space="preserve">Pokrenuta je procedura za zaključivanje Protokola o iznenadnim situacijama uz </w:t>
      </w:r>
    </w:p>
    <w:p w:rsidR="0084389F" w:rsidRPr="000F643D" w:rsidRDefault="0084389F" w:rsidP="000F643D">
      <w:pPr>
        <w:jc w:val="both"/>
        <w:rPr>
          <w:noProof/>
          <w:sz w:val="24"/>
          <w:szCs w:val="24"/>
        </w:rPr>
      </w:pPr>
      <w:r w:rsidRPr="000F643D">
        <w:rPr>
          <w:noProof/>
          <w:sz w:val="24"/>
          <w:szCs w:val="24"/>
        </w:rPr>
        <w:t>Okvirni sporazum, u tijeku je usuglašavanje s nadležnim institucijama u BiH.</w:t>
      </w:r>
    </w:p>
    <w:p w:rsidR="000F643D" w:rsidRPr="000F643D" w:rsidRDefault="0084389F" w:rsidP="003E1EF1">
      <w:pPr>
        <w:pStyle w:val="ListParagraph"/>
        <w:numPr>
          <w:ilvl w:val="0"/>
          <w:numId w:val="129"/>
        </w:numPr>
        <w:jc w:val="both"/>
        <w:rPr>
          <w:rStyle w:val="Bodytext211pt"/>
          <w:rFonts w:eastAsiaTheme="minorHAnsi"/>
          <w:b w:val="0"/>
          <w:bCs w:val="0"/>
          <w:sz w:val="24"/>
          <w:szCs w:val="24"/>
        </w:rPr>
      </w:pPr>
      <w:r w:rsidRPr="00BC44DC">
        <w:rPr>
          <w:rStyle w:val="Bodytext211pt"/>
          <w:rFonts w:eastAsiaTheme="minorHAnsi"/>
          <w:b w:val="0"/>
          <w:sz w:val="24"/>
          <w:szCs w:val="24"/>
        </w:rPr>
        <w:t>Provedena je potrebna procedura i završeni su pregovori za „Ugovo</w:t>
      </w:r>
      <w:r w:rsidR="000F643D">
        <w:rPr>
          <w:rStyle w:val="Bodytext211pt"/>
          <w:rFonts w:eastAsiaTheme="minorHAnsi"/>
          <w:b w:val="0"/>
          <w:sz w:val="24"/>
          <w:szCs w:val="24"/>
        </w:rPr>
        <w:t xml:space="preserve">r između Vijeća </w:t>
      </w:r>
    </w:p>
    <w:p w:rsidR="0084389F" w:rsidRPr="000F643D" w:rsidRDefault="000F643D" w:rsidP="000F643D">
      <w:pPr>
        <w:jc w:val="both"/>
        <w:rPr>
          <w:rStyle w:val="Bodytext211pt"/>
          <w:rFonts w:eastAsiaTheme="minorHAnsi"/>
          <w:b w:val="0"/>
          <w:bCs w:val="0"/>
          <w:sz w:val="24"/>
          <w:szCs w:val="24"/>
        </w:rPr>
      </w:pPr>
      <w:r w:rsidRPr="000F643D">
        <w:rPr>
          <w:rStyle w:val="Bodytext211pt"/>
          <w:rFonts w:eastAsiaTheme="minorHAnsi"/>
          <w:b w:val="0"/>
          <w:sz w:val="24"/>
          <w:szCs w:val="24"/>
        </w:rPr>
        <w:t xml:space="preserve">ministara BiH i Vlade R. Hrvatske o </w:t>
      </w:r>
      <w:r w:rsidR="0084389F" w:rsidRPr="000F643D">
        <w:rPr>
          <w:rStyle w:val="Bodytext211pt"/>
          <w:rFonts w:eastAsiaTheme="minorHAnsi"/>
          <w:b w:val="0"/>
          <w:sz w:val="24"/>
          <w:szCs w:val="24"/>
        </w:rPr>
        <w:t xml:space="preserve">pravima i obvezama korištenja voda iz javnih sustava vodoopskrbe presječenih državnom granicom”. </w:t>
      </w:r>
    </w:p>
    <w:p w:rsidR="000F643D" w:rsidRDefault="0084389F" w:rsidP="003E1EF1">
      <w:pPr>
        <w:pStyle w:val="ListParagraph"/>
        <w:numPr>
          <w:ilvl w:val="0"/>
          <w:numId w:val="129"/>
        </w:numPr>
        <w:jc w:val="both"/>
        <w:rPr>
          <w:rStyle w:val="Bodytext211pt"/>
          <w:rFonts w:eastAsiaTheme="minorHAnsi"/>
          <w:b w:val="0"/>
          <w:sz w:val="24"/>
          <w:szCs w:val="24"/>
        </w:rPr>
      </w:pPr>
      <w:r w:rsidRPr="00BC44DC">
        <w:rPr>
          <w:rStyle w:val="Bodytext211pt"/>
          <w:rFonts w:eastAsiaTheme="minorHAnsi"/>
          <w:b w:val="0"/>
          <w:sz w:val="24"/>
          <w:szCs w:val="24"/>
        </w:rPr>
        <w:t xml:space="preserve">Provedena je potrebna procedura i zaključen je Memorandum o razumijevanju između </w:t>
      </w:r>
    </w:p>
    <w:p w:rsidR="0084389F" w:rsidRPr="000F643D" w:rsidRDefault="0084389F" w:rsidP="000F643D">
      <w:pPr>
        <w:jc w:val="both"/>
        <w:rPr>
          <w:rStyle w:val="Bodytext211pt"/>
          <w:rFonts w:eastAsiaTheme="minorHAnsi"/>
          <w:b w:val="0"/>
          <w:sz w:val="24"/>
          <w:szCs w:val="24"/>
        </w:rPr>
      </w:pPr>
      <w:r w:rsidRPr="000F643D">
        <w:rPr>
          <w:rStyle w:val="Bodytext211pt"/>
          <w:rFonts w:eastAsiaTheme="minorHAnsi"/>
          <w:b w:val="0"/>
          <w:sz w:val="24"/>
          <w:szCs w:val="24"/>
        </w:rPr>
        <w:t>Ministarstva vanjske trgovine i ekonomskih odnosa BiH i Ministarstva poljoprivrede i ruralnog razvoja Crne Gore o suradnji na pripremi Projekta upravljanja vodama na slivu rijeke Drine u okviru Programa za Zapadni Balkan.</w:t>
      </w:r>
    </w:p>
    <w:p w:rsidR="000F643D" w:rsidRDefault="0084389F" w:rsidP="003E1EF1">
      <w:pPr>
        <w:pStyle w:val="ListParagraph"/>
        <w:numPr>
          <w:ilvl w:val="0"/>
          <w:numId w:val="129"/>
        </w:numPr>
        <w:jc w:val="both"/>
        <w:rPr>
          <w:rStyle w:val="Bodytext211pt"/>
          <w:rFonts w:eastAsiaTheme="minorHAnsi"/>
          <w:b w:val="0"/>
          <w:sz w:val="24"/>
          <w:szCs w:val="24"/>
        </w:rPr>
      </w:pPr>
      <w:r w:rsidRPr="00BC44DC">
        <w:rPr>
          <w:rStyle w:val="Bodytext211pt"/>
          <w:rFonts w:eastAsiaTheme="minorHAnsi"/>
          <w:b w:val="0"/>
          <w:sz w:val="24"/>
          <w:szCs w:val="24"/>
        </w:rPr>
        <w:t xml:space="preserve">Provedena je potrebna procedura i zaključen je Memorandum o razumijevanju između </w:t>
      </w:r>
    </w:p>
    <w:p w:rsidR="0084389F" w:rsidRPr="000F643D" w:rsidRDefault="0084389F" w:rsidP="000F643D">
      <w:pPr>
        <w:jc w:val="both"/>
        <w:rPr>
          <w:rStyle w:val="Bodytext211pt"/>
          <w:rFonts w:eastAsiaTheme="minorHAnsi"/>
          <w:b w:val="0"/>
          <w:sz w:val="24"/>
          <w:szCs w:val="24"/>
        </w:rPr>
      </w:pPr>
      <w:r w:rsidRPr="000F643D">
        <w:rPr>
          <w:rStyle w:val="Bodytext211pt"/>
          <w:rFonts w:eastAsiaTheme="minorHAnsi"/>
          <w:b w:val="0"/>
          <w:sz w:val="24"/>
          <w:szCs w:val="24"/>
        </w:rPr>
        <w:t>Ministarstva vanjske trgovine i ekonomskih odnosa BiH i Ministarstva poljoprivrede i z</w:t>
      </w:r>
      <w:r w:rsidR="000F643D" w:rsidRPr="000F643D">
        <w:rPr>
          <w:rStyle w:val="Bodytext211pt"/>
          <w:rFonts w:eastAsiaTheme="minorHAnsi"/>
          <w:b w:val="0"/>
          <w:sz w:val="24"/>
          <w:szCs w:val="24"/>
        </w:rPr>
        <w:t>aštite životne sredine R.</w:t>
      </w:r>
      <w:r w:rsidRPr="000F643D">
        <w:rPr>
          <w:rStyle w:val="Bodytext211pt"/>
          <w:rFonts w:eastAsiaTheme="minorHAnsi"/>
          <w:b w:val="0"/>
          <w:sz w:val="24"/>
          <w:szCs w:val="24"/>
        </w:rPr>
        <w:t xml:space="preserve"> Srbije o suradnji na pripremi Projekta upravljanja vodama na slivu rijeke Drine u okviru Programa za Zapadni Balkan.</w:t>
      </w:r>
    </w:p>
    <w:p w:rsidR="000F643D" w:rsidRPr="000F643D" w:rsidRDefault="0084389F" w:rsidP="003E1EF1">
      <w:pPr>
        <w:pStyle w:val="ListParagraph"/>
        <w:numPr>
          <w:ilvl w:val="0"/>
          <w:numId w:val="129"/>
        </w:numPr>
        <w:jc w:val="both"/>
        <w:rPr>
          <w:rStyle w:val="Bodytext211pt"/>
          <w:b w:val="0"/>
          <w:bCs w:val="0"/>
          <w:color w:val="auto"/>
          <w:sz w:val="24"/>
          <w:szCs w:val="24"/>
          <w:lang w:val="en-US" w:eastAsia="en-US" w:bidi="ar-SA"/>
        </w:rPr>
      </w:pPr>
      <w:r w:rsidRPr="00BC44DC">
        <w:rPr>
          <w:rStyle w:val="Bodytext211pt"/>
          <w:rFonts w:eastAsiaTheme="minorHAnsi"/>
          <w:b w:val="0"/>
          <w:sz w:val="24"/>
          <w:szCs w:val="24"/>
        </w:rPr>
        <w:t xml:space="preserve">Vijeće ministara je utvrdilo prijedloge osnova za vođenje pregovora radi zaključivanja </w:t>
      </w:r>
    </w:p>
    <w:p w:rsidR="0084389F" w:rsidRPr="000F643D" w:rsidRDefault="0084389F" w:rsidP="000F643D">
      <w:pPr>
        <w:jc w:val="both"/>
        <w:rPr>
          <w:sz w:val="24"/>
          <w:szCs w:val="24"/>
        </w:rPr>
      </w:pPr>
      <w:r w:rsidRPr="000F643D">
        <w:rPr>
          <w:rStyle w:val="Bodytext211pt"/>
          <w:rFonts w:eastAsiaTheme="minorHAnsi"/>
          <w:b w:val="0"/>
          <w:sz w:val="24"/>
          <w:szCs w:val="24"/>
        </w:rPr>
        <w:t>Sporazuma o suradnji u oblasti turizm</w:t>
      </w:r>
      <w:r w:rsidR="000F643D" w:rsidRPr="000F643D">
        <w:rPr>
          <w:rStyle w:val="Bodytext211pt"/>
          <w:rFonts w:eastAsiaTheme="minorHAnsi"/>
          <w:b w:val="0"/>
          <w:sz w:val="24"/>
          <w:szCs w:val="24"/>
        </w:rPr>
        <w:t>a između Vijeća ministara BiH</w:t>
      </w:r>
      <w:r w:rsidRPr="000F643D">
        <w:rPr>
          <w:rStyle w:val="Bodytext211pt"/>
          <w:rFonts w:eastAsiaTheme="minorHAnsi"/>
          <w:b w:val="0"/>
          <w:sz w:val="24"/>
          <w:szCs w:val="24"/>
        </w:rPr>
        <w:t xml:space="preserve"> i Vlade Mađarske i Sporazuma između</w:t>
      </w:r>
      <w:r w:rsidR="000F643D" w:rsidRPr="000F643D">
        <w:rPr>
          <w:rStyle w:val="Bodytext211pt"/>
          <w:rFonts w:eastAsiaTheme="minorHAnsi"/>
          <w:b w:val="0"/>
          <w:sz w:val="24"/>
          <w:szCs w:val="24"/>
        </w:rPr>
        <w:t xml:space="preserve"> Vijeća ministara BiH</w:t>
      </w:r>
      <w:r w:rsidRPr="000F643D">
        <w:rPr>
          <w:rStyle w:val="Bodytext211pt"/>
          <w:rFonts w:eastAsiaTheme="minorHAnsi"/>
          <w:b w:val="0"/>
          <w:sz w:val="24"/>
          <w:szCs w:val="24"/>
        </w:rPr>
        <w:t xml:space="preserve"> i Kabineta ministar</w:t>
      </w:r>
      <w:r w:rsidRPr="000F643D">
        <w:rPr>
          <w:rStyle w:val="Bodytext211pt"/>
          <w:rFonts w:eastAsiaTheme="minorHAnsi"/>
          <w:sz w:val="24"/>
          <w:szCs w:val="24"/>
        </w:rPr>
        <w:t xml:space="preserve">a </w:t>
      </w:r>
      <w:r w:rsidRPr="000F643D">
        <w:rPr>
          <w:sz w:val="24"/>
          <w:szCs w:val="24"/>
        </w:rPr>
        <w:t>Ukrajine o suradnji u oblasti turizma.</w:t>
      </w:r>
    </w:p>
    <w:p w:rsidR="00E16B7D" w:rsidRDefault="0084389F" w:rsidP="003E1EF1">
      <w:pPr>
        <w:pStyle w:val="ListParagraph"/>
        <w:numPr>
          <w:ilvl w:val="0"/>
          <w:numId w:val="129"/>
        </w:numPr>
        <w:jc w:val="both"/>
        <w:rPr>
          <w:sz w:val="24"/>
          <w:szCs w:val="24"/>
        </w:rPr>
      </w:pPr>
      <w:r w:rsidRPr="00BC44DC">
        <w:rPr>
          <w:sz w:val="24"/>
          <w:szCs w:val="24"/>
        </w:rPr>
        <w:t>Sporazum o suradnji u oblasti poljoprivrede između Ministarstva vanjske trg</w:t>
      </w:r>
      <w:r w:rsidR="00E16B7D">
        <w:rPr>
          <w:sz w:val="24"/>
          <w:szCs w:val="24"/>
        </w:rPr>
        <w:t xml:space="preserve">ovine i </w:t>
      </w:r>
    </w:p>
    <w:p w:rsidR="0084389F" w:rsidRPr="00E16B7D" w:rsidRDefault="00E16B7D" w:rsidP="00E16B7D">
      <w:pPr>
        <w:jc w:val="both"/>
        <w:rPr>
          <w:sz w:val="24"/>
          <w:szCs w:val="24"/>
        </w:rPr>
      </w:pPr>
      <w:proofErr w:type="gramStart"/>
      <w:r w:rsidRPr="00E16B7D">
        <w:rPr>
          <w:sz w:val="24"/>
          <w:szCs w:val="24"/>
        </w:rPr>
        <w:t>ekonomskih</w:t>
      </w:r>
      <w:proofErr w:type="gramEnd"/>
      <w:r w:rsidRPr="00E16B7D">
        <w:rPr>
          <w:sz w:val="24"/>
          <w:szCs w:val="24"/>
        </w:rPr>
        <w:t xml:space="preserve"> odnosa BiH</w:t>
      </w:r>
      <w:r w:rsidR="0084389F" w:rsidRPr="00E16B7D">
        <w:rPr>
          <w:sz w:val="24"/>
          <w:szCs w:val="24"/>
        </w:rPr>
        <w:t xml:space="preserve"> i Ministarstva poljoprivrede i ru</w:t>
      </w:r>
      <w:r w:rsidRPr="00E16B7D">
        <w:rPr>
          <w:sz w:val="24"/>
          <w:szCs w:val="24"/>
        </w:rPr>
        <w:t>ralnog razvoja R.</w:t>
      </w:r>
      <w:r w:rsidR="0084389F" w:rsidRPr="00E16B7D">
        <w:rPr>
          <w:sz w:val="24"/>
          <w:szCs w:val="24"/>
        </w:rPr>
        <w:t xml:space="preserve"> Mađarske,</w:t>
      </w:r>
    </w:p>
    <w:p w:rsidR="00E16B7D" w:rsidRDefault="0084389F" w:rsidP="003E1EF1">
      <w:pPr>
        <w:pStyle w:val="ListParagraph"/>
        <w:numPr>
          <w:ilvl w:val="0"/>
          <w:numId w:val="129"/>
        </w:numPr>
        <w:jc w:val="both"/>
        <w:rPr>
          <w:color w:val="000000"/>
          <w:sz w:val="24"/>
          <w:szCs w:val="24"/>
        </w:rPr>
      </w:pPr>
      <w:r w:rsidRPr="00BC44DC">
        <w:rPr>
          <w:color w:val="000000"/>
          <w:sz w:val="24"/>
          <w:szCs w:val="24"/>
        </w:rPr>
        <w:t>Memorandum o razumijevanju između Ministarstva vanjske trg</w:t>
      </w:r>
      <w:r w:rsidR="00E16B7D">
        <w:rPr>
          <w:color w:val="000000"/>
          <w:sz w:val="24"/>
          <w:szCs w:val="24"/>
        </w:rPr>
        <w:t xml:space="preserve">ovine i ekonomskih </w:t>
      </w:r>
    </w:p>
    <w:p w:rsidR="0084389F" w:rsidRPr="00E16B7D" w:rsidRDefault="00E16B7D" w:rsidP="00E16B7D">
      <w:pPr>
        <w:jc w:val="both"/>
        <w:rPr>
          <w:color w:val="000000"/>
          <w:sz w:val="24"/>
          <w:szCs w:val="24"/>
        </w:rPr>
      </w:pPr>
      <w:proofErr w:type="gramStart"/>
      <w:r w:rsidRPr="00E16B7D">
        <w:rPr>
          <w:color w:val="000000"/>
          <w:sz w:val="24"/>
          <w:szCs w:val="24"/>
        </w:rPr>
        <w:t>odnosa</w:t>
      </w:r>
      <w:proofErr w:type="gramEnd"/>
      <w:r w:rsidRPr="00E16B7D">
        <w:rPr>
          <w:color w:val="000000"/>
          <w:sz w:val="24"/>
          <w:szCs w:val="24"/>
        </w:rPr>
        <w:t xml:space="preserve"> BiH</w:t>
      </w:r>
      <w:r w:rsidR="0084389F" w:rsidRPr="00E16B7D">
        <w:rPr>
          <w:color w:val="000000"/>
          <w:sz w:val="24"/>
          <w:szCs w:val="24"/>
        </w:rPr>
        <w:t xml:space="preserve"> i Ministarstva poljoprivrede, trgovine, šu</w:t>
      </w:r>
      <w:r>
        <w:rPr>
          <w:color w:val="000000"/>
          <w:sz w:val="24"/>
          <w:szCs w:val="24"/>
        </w:rPr>
        <w:t>marstva i vodoprivrede R.</w:t>
      </w:r>
      <w:r w:rsidR="0084389F" w:rsidRPr="00E16B7D">
        <w:rPr>
          <w:color w:val="000000"/>
          <w:sz w:val="24"/>
          <w:szCs w:val="24"/>
        </w:rPr>
        <w:t xml:space="preserve"> Srbije. </w:t>
      </w:r>
    </w:p>
    <w:p w:rsidR="00E16B7D" w:rsidRDefault="0084389F" w:rsidP="003E1EF1">
      <w:pPr>
        <w:pStyle w:val="ListParagraph"/>
        <w:numPr>
          <w:ilvl w:val="0"/>
          <w:numId w:val="129"/>
        </w:numPr>
        <w:jc w:val="both"/>
        <w:rPr>
          <w:color w:val="000000"/>
          <w:sz w:val="24"/>
          <w:szCs w:val="24"/>
        </w:rPr>
      </w:pPr>
      <w:r w:rsidRPr="00BC44DC">
        <w:rPr>
          <w:color w:val="000000"/>
          <w:sz w:val="24"/>
          <w:szCs w:val="24"/>
        </w:rPr>
        <w:t>Memorandum o razumijevanju između Ministarstva vanjske trg</w:t>
      </w:r>
      <w:r w:rsidR="00E16B7D">
        <w:rPr>
          <w:color w:val="000000"/>
          <w:sz w:val="24"/>
          <w:szCs w:val="24"/>
        </w:rPr>
        <w:t xml:space="preserve">ovine i ekonomskih </w:t>
      </w:r>
    </w:p>
    <w:p w:rsidR="0084389F" w:rsidRPr="00E16B7D" w:rsidRDefault="00E16B7D" w:rsidP="00E16B7D">
      <w:pPr>
        <w:jc w:val="both"/>
        <w:rPr>
          <w:color w:val="000000"/>
          <w:sz w:val="24"/>
          <w:szCs w:val="24"/>
        </w:rPr>
      </w:pPr>
      <w:proofErr w:type="gramStart"/>
      <w:r w:rsidRPr="00E16B7D">
        <w:rPr>
          <w:color w:val="000000"/>
          <w:sz w:val="24"/>
          <w:szCs w:val="24"/>
        </w:rPr>
        <w:t>odnosa</w:t>
      </w:r>
      <w:proofErr w:type="gramEnd"/>
      <w:r w:rsidRPr="00E16B7D">
        <w:rPr>
          <w:color w:val="000000"/>
          <w:sz w:val="24"/>
          <w:szCs w:val="24"/>
        </w:rPr>
        <w:t xml:space="preserve"> BiH</w:t>
      </w:r>
      <w:r w:rsidR="0084389F" w:rsidRPr="00E16B7D">
        <w:rPr>
          <w:color w:val="000000"/>
          <w:sz w:val="24"/>
          <w:szCs w:val="24"/>
        </w:rPr>
        <w:t xml:space="preserve"> i Mini</w:t>
      </w:r>
      <w:r w:rsidRPr="00E16B7D">
        <w:rPr>
          <w:color w:val="000000"/>
          <w:sz w:val="24"/>
          <w:szCs w:val="24"/>
        </w:rPr>
        <w:t>starstva poljoprivrede R.</w:t>
      </w:r>
      <w:r w:rsidR="0084389F" w:rsidRPr="00E16B7D">
        <w:rPr>
          <w:color w:val="000000"/>
          <w:sz w:val="24"/>
          <w:szCs w:val="24"/>
        </w:rPr>
        <w:t xml:space="preserve"> Hrvatske o suradnji u oblasti poljoprivrede. </w:t>
      </w:r>
    </w:p>
    <w:p w:rsidR="00E16B7D" w:rsidRDefault="0084389F" w:rsidP="003E1EF1">
      <w:pPr>
        <w:pStyle w:val="ListParagraph"/>
        <w:numPr>
          <w:ilvl w:val="0"/>
          <w:numId w:val="129"/>
        </w:numPr>
        <w:jc w:val="both"/>
        <w:rPr>
          <w:color w:val="000000"/>
          <w:sz w:val="24"/>
          <w:szCs w:val="24"/>
        </w:rPr>
      </w:pPr>
      <w:r w:rsidRPr="00BC44DC">
        <w:rPr>
          <w:color w:val="000000"/>
          <w:sz w:val="24"/>
          <w:szCs w:val="24"/>
        </w:rPr>
        <w:t xml:space="preserve">Memorandum o suradnji između MVTEO BiH i Ministarstva poljoprivrede, šumarstva </w:t>
      </w:r>
    </w:p>
    <w:p w:rsidR="0084389F" w:rsidRPr="00E16B7D" w:rsidRDefault="0084389F" w:rsidP="00E16B7D">
      <w:pPr>
        <w:jc w:val="both"/>
        <w:rPr>
          <w:color w:val="000000"/>
          <w:sz w:val="24"/>
          <w:szCs w:val="24"/>
        </w:rPr>
      </w:pPr>
      <w:proofErr w:type="gramStart"/>
      <w:r w:rsidRPr="00E16B7D">
        <w:rPr>
          <w:color w:val="000000"/>
          <w:sz w:val="24"/>
          <w:szCs w:val="24"/>
        </w:rPr>
        <w:t>i</w:t>
      </w:r>
      <w:proofErr w:type="gramEnd"/>
      <w:r w:rsidRPr="00E16B7D">
        <w:rPr>
          <w:color w:val="000000"/>
          <w:sz w:val="24"/>
          <w:szCs w:val="24"/>
        </w:rPr>
        <w:t xml:space="preserve"> vodoprivrede Republike Makedonije. </w:t>
      </w:r>
    </w:p>
    <w:p w:rsidR="00E16B7D" w:rsidRDefault="0084389F" w:rsidP="003E1EF1">
      <w:pPr>
        <w:pStyle w:val="ListParagraph"/>
        <w:numPr>
          <w:ilvl w:val="0"/>
          <w:numId w:val="129"/>
        </w:numPr>
        <w:jc w:val="both"/>
        <w:rPr>
          <w:color w:val="000000"/>
          <w:sz w:val="24"/>
          <w:szCs w:val="24"/>
        </w:rPr>
      </w:pPr>
      <w:r w:rsidRPr="00BC44DC">
        <w:rPr>
          <w:color w:val="000000"/>
          <w:sz w:val="24"/>
          <w:szCs w:val="24"/>
        </w:rPr>
        <w:t xml:space="preserve">Međunarodni ugovor o biljnim genetskim resursima za hranu i poljoprivredu </w:t>
      </w:r>
    </w:p>
    <w:p w:rsidR="0084389F" w:rsidRPr="00E16B7D" w:rsidRDefault="0084389F" w:rsidP="00E16B7D">
      <w:pPr>
        <w:jc w:val="both"/>
        <w:rPr>
          <w:color w:val="000000"/>
          <w:sz w:val="24"/>
          <w:szCs w:val="24"/>
        </w:rPr>
      </w:pPr>
      <w:proofErr w:type="gramStart"/>
      <w:r w:rsidRPr="00E16B7D">
        <w:rPr>
          <w:color w:val="000000"/>
          <w:sz w:val="24"/>
          <w:szCs w:val="24"/>
        </w:rPr>
        <w:t>(International Treaty on Plant Genetic Resources for Food and Agriculture – ITPGR FA).</w:t>
      </w:r>
      <w:proofErr w:type="gramEnd"/>
    </w:p>
    <w:p w:rsidR="00E16B7D" w:rsidRDefault="0084389F" w:rsidP="003E1EF1">
      <w:pPr>
        <w:pStyle w:val="ListParagraph"/>
        <w:numPr>
          <w:ilvl w:val="0"/>
          <w:numId w:val="129"/>
        </w:numPr>
        <w:jc w:val="both"/>
        <w:rPr>
          <w:color w:val="000000"/>
          <w:sz w:val="24"/>
          <w:szCs w:val="24"/>
        </w:rPr>
      </w:pPr>
      <w:r w:rsidRPr="00BC44DC">
        <w:rPr>
          <w:color w:val="000000"/>
          <w:sz w:val="24"/>
          <w:szCs w:val="24"/>
        </w:rPr>
        <w:t xml:space="preserve">Protokol o osnivanju i radu ureda Stalne radne grupe za regionalni ruralni razvoj </w:t>
      </w:r>
    </w:p>
    <w:p w:rsidR="0084389F" w:rsidRPr="00E16B7D" w:rsidRDefault="0084389F" w:rsidP="00E16B7D">
      <w:pPr>
        <w:jc w:val="both"/>
        <w:rPr>
          <w:color w:val="000000"/>
          <w:sz w:val="24"/>
          <w:szCs w:val="24"/>
        </w:rPr>
      </w:pPr>
      <w:r w:rsidRPr="00E16B7D">
        <w:rPr>
          <w:color w:val="000000"/>
          <w:sz w:val="24"/>
          <w:szCs w:val="24"/>
        </w:rPr>
        <w:t>(Regional Rural Development Standing Working Group in South Eastern Europe - SWG RRD) u Bosni i Hercegovini,</w:t>
      </w:r>
    </w:p>
    <w:p w:rsidR="00E16B7D" w:rsidRDefault="0084389F" w:rsidP="003E1EF1">
      <w:pPr>
        <w:pStyle w:val="ListParagraph"/>
        <w:numPr>
          <w:ilvl w:val="0"/>
          <w:numId w:val="129"/>
        </w:numPr>
        <w:jc w:val="both"/>
        <w:rPr>
          <w:sz w:val="24"/>
          <w:szCs w:val="24"/>
        </w:rPr>
      </w:pPr>
      <w:r w:rsidRPr="00BC44DC">
        <w:rPr>
          <w:sz w:val="24"/>
          <w:szCs w:val="24"/>
        </w:rPr>
        <w:t>Memorandum o razumijevanju između Ministarstva vanjske trg</w:t>
      </w:r>
      <w:r w:rsidR="00E16B7D">
        <w:rPr>
          <w:sz w:val="24"/>
          <w:szCs w:val="24"/>
        </w:rPr>
        <w:t xml:space="preserve">ovine i ekonomskih </w:t>
      </w:r>
    </w:p>
    <w:p w:rsidR="0084389F" w:rsidRPr="00E16B7D" w:rsidRDefault="00E16B7D" w:rsidP="00E16B7D">
      <w:pPr>
        <w:jc w:val="both"/>
        <w:rPr>
          <w:sz w:val="24"/>
          <w:szCs w:val="24"/>
        </w:rPr>
      </w:pPr>
      <w:proofErr w:type="gramStart"/>
      <w:r w:rsidRPr="00E16B7D">
        <w:rPr>
          <w:sz w:val="24"/>
          <w:szCs w:val="24"/>
        </w:rPr>
        <w:t>odnosa</w:t>
      </w:r>
      <w:proofErr w:type="gramEnd"/>
      <w:r w:rsidRPr="00E16B7D">
        <w:rPr>
          <w:sz w:val="24"/>
          <w:szCs w:val="24"/>
        </w:rPr>
        <w:t xml:space="preserve"> BiH</w:t>
      </w:r>
      <w:r w:rsidR="0084389F" w:rsidRPr="00E16B7D">
        <w:rPr>
          <w:sz w:val="24"/>
          <w:szCs w:val="24"/>
        </w:rPr>
        <w:t xml:space="preserve"> i Ministarstva poljoprivrede i ruralnog razvoja Crne Gore.</w:t>
      </w:r>
    </w:p>
    <w:p w:rsidR="0084389F" w:rsidRPr="008F6A72" w:rsidRDefault="0084389F" w:rsidP="00C91075">
      <w:pPr>
        <w:jc w:val="both"/>
        <w:rPr>
          <w:iCs/>
          <w:sz w:val="24"/>
          <w:szCs w:val="24"/>
        </w:rPr>
      </w:pPr>
    </w:p>
    <w:p w:rsidR="0084389F" w:rsidRPr="00C91075" w:rsidRDefault="0084389F" w:rsidP="00C91075">
      <w:pPr>
        <w:jc w:val="both"/>
        <w:rPr>
          <w:iCs/>
          <w:sz w:val="22"/>
          <w:szCs w:val="22"/>
        </w:rPr>
      </w:pPr>
      <w:proofErr w:type="gramStart"/>
      <w:r w:rsidRPr="00C91075">
        <w:rPr>
          <w:iCs/>
          <w:sz w:val="22"/>
          <w:szCs w:val="22"/>
        </w:rPr>
        <w:t>EUROPSKE</w:t>
      </w:r>
      <w:r w:rsidR="0083541B">
        <w:rPr>
          <w:iCs/>
          <w:sz w:val="22"/>
          <w:szCs w:val="22"/>
        </w:rPr>
        <w:t xml:space="preserve"> </w:t>
      </w:r>
      <w:r w:rsidRPr="00C91075">
        <w:rPr>
          <w:iCs/>
          <w:sz w:val="22"/>
          <w:szCs w:val="22"/>
        </w:rPr>
        <w:t xml:space="preserve"> INTEGRACIJE</w:t>
      </w:r>
      <w:proofErr w:type="gramEnd"/>
    </w:p>
    <w:p w:rsidR="0084389F" w:rsidRPr="00C729E8" w:rsidRDefault="0084389F" w:rsidP="00F92451">
      <w:pPr>
        <w:jc w:val="both"/>
        <w:rPr>
          <w:iCs/>
          <w:sz w:val="24"/>
          <w:szCs w:val="24"/>
        </w:rPr>
      </w:pPr>
    </w:p>
    <w:p w:rsidR="009549F1" w:rsidRDefault="0084389F" w:rsidP="003E1EF1">
      <w:pPr>
        <w:pStyle w:val="ListParagraph"/>
        <w:numPr>
          <w:ilvl w:val="0"/>
          <w:numId w:val="130"/>
        </w:numPr>
        <w:jc w:val="both"/>
        <w:rPr>
          <w:bCs/>
          <w:sz w:val="24"/>
          <w:szCs w:val="24"/>
        </w:rPr>
      </w:pPr>
      <w:r w:rsidRPr="00C729E8">
        <w:rPr>
          <w:bCs/>
          <w:sz w:val="24"/>
          <w:szCs w:val="24"/>
        </w:rPr>
        <w:t>Predviđene aktivnosti u okviru Podo</w:t>
      </w:r>
      <w:r w:rsidR="00C91075" w:rsidRPr="00C729E8">
        <w:rPr>
          <w:bCs/>
          <w:sz w:val="24"/>
          <w:szCs w:val="24"/>
        </w:rPr>
        <w:t xml:space="preserve">dbora za trgovinu, industriju, </w:t>
      </w:r>
      <w:r w:rsidRPr="00C729E8">
        <w:rPr>
          <w:bCs/>
          <w:sz w:val="24"/>
          <w:szCs w:val="24"/>
        </w:rPr>
        <w:t>car</w:t>
      </w:r>
      <w:r w:rsidR="009549F1">
        <w:rPr>
          <w:bCs/>
          <w:sz w:val="24"/>
          <w:szCs w:val="24"/>
        </w:rPr>
        <w:t xml:space="preserve">ine, oporezivanje i </w:t>
      </w:r>
    </w:p>
    <w:p w:rsidR="0084389F" w:rsidRPr="009549F1" w:rsidRDefault="009549F1" w:rsidP="009549F1">
      <w:pPr>
        <w:jc w:val="both"/>
        <w:rPr>
          <w:bCs/>
          <w:sz w:val="24"/>
          <w:szCs w:val="24"/>
        </w:rPr>
      </w:pPr>
      <w:proofErr w:type="gramStart"/>
      <w:r w:rsidRPr="009549F1">
        <w:rPr>
          <w:bCs/>
          <w:sz w:val="24"/>
          <w:szCs w:val="24"/>
        </w:rPr>
        <w:t>suradnju</w:t>
      </w:r>
      <w:proofErr w:type="gramEnd"/>
      <w:r w:rsidRPr="009549F1">
        <w:rPr>
          <w:bCs/>
          <w:sz w:val="24"/>
          <w:szCs w:val="24"/>
        </w:rPr>
        <w:t xml:space="preserve"> s drugim zemljama po </w:t>
      </w:r>
      <w:r w:rsidR="0084389F" w:rsidRPr="009549F1">
        <w:rPr>
          <w:bCs/>
          <w:sz w:val="24"/>
          <w:szCs w:val="24"/>
        </w:rPr>
        <w:t>Sporazumu o stabilizaciji i pridruživanju su izvršene.</w:t>
      </w:r>
    </w:p>
    <w:p w:rsidR="009549F1" w:rsidRDefault="0084389F" w:rsidP="003E1EF1">
      <w:pPr>
        <w:pStyle w:val="ListParagraph"/>
        <w:numPr>
          <w:ilvl w:val="0"/>
          <w:numId w:val="130"/>
        </w:numPr>
        <w:jc w:val="both"/>
        <w:rPr>
          <w:bCs/>
          <w:sz w:val="24"/>
          <w:szCs w:val="24"/>
        </w:rPr>
      </w:pPr>
      <w:r w:rsidRPr="00C729E8">
        <w:rPr>
          <w:bCs/>
          <w:sz w:val="24"/>
          <w:szCs w:val="24"/>
        </w:rPr>
        <w:t xml:space="preserve">Projekt „Izgradnja kapaciteta za trgovinske politike i analize“ iz IPA 2011 u fazi </w:t>
      </w:r>
    </w:p>
    <w:p w:rsidR="0084389F" w:rsidRPr="009549F1" w:rsidRDefault="0084389F" w:rsidP="009549F1">
      <w:pPr>
        <w:jc w:val="both"/>
        <w:rPr>
          <w:bCs/>
          <w:sz w:val="24"/>
          <w:szCs w:val="24"/>
        </w:rPr>
      </w:pPr>
      <w:proofErr w:type="gramStart"/>
      <w:r w:rsidRPr="009549F1">
        <w:rPr>
          <w:bCs/>
          <w:sz w:val="24"/>
          <w:szCs w:val="24"/>
        </w:rPr>
        <w:t>evaluacije</w:t>
      </w:r>
      <w:proofErr w:type="gramEnd"/>
      <w:r w:rsidRPr="009549F1">
        <w:rPr>
          <w:bCs/>
          <w:sz w:val="24"/>
          <w:szCs w:val="24"/>
        </w:rPr>
        <w:t xml:space="preserve"> natječaja za dio tehničke asistencije. Završena nabava opreme iz istog projekta iz sredstava EU izvršena u skladu s procedurama EU, a iz sredstava proračuna MVTEO, </w:t>
      </w:r>
      <w:proofErr w:type="gramStart"/>
      <w:r w:rsidRPr="009549F1">
        <w:rPr>
          <w:bCs/>
          <w:sz w:val="24"/>
          <w:szCs w:val="24"/>
        </w:rPr>
        <w:t>bh</w:t>
      </w:r>
      <w:proofErr w:type="gramEnd"/>
      <w:r w:rsidRPr="009549F1">
        <w:rPr>
          <w:bCs/>
          <w:sz w:val="24"/>
          <w:szCs w:val="24"/>
        </w:rPr>
        <w:t>.</w:t>
      </w:r>
      <w:r w:rsidR="009549F1">
        <w:rPr>
          <w:bCs/>
          <w:sz w:val="24"/>
          <w:szCs w:val="24"/>
        </w:rPr>
        <w:t xml:space="preserve"> </w:t>
      </w:r>
      <w:proofErr w:type="gramStart"/>
      <w:r w:rsidR="009549F1">
        <w:rPr>
          <w:bCs/>
          <w:sz w:val="24"/>
          <w:szCs w:val="24"/>
        </w:rPr>
        <w:t>sredstava</w:t>
      </w:r>
      <w:proofErr w:type="gramEnd"/>
      <w:r w:rsidR="009549F1">
        <w:rPr>
          <w:bCs/>
          <w:sz w:val="24"/>
          <w:szCs w:val="24"/>
        </w:rPr>
        <w:t xml:space="preserve">), odnosno </w:t>
      </w:r>
      <w:r w:rsidRPr="009549F1">
        <w:rPr>
          <w:bCs/>
          <w:sz w:val="24"/>
          <w:szCs w:val="24"/>
        </w:rPr>
        <w:t xml:space="preserve">sufinanciranja MVTEO BiH u skladu s bh. </w:t>
      </w:r>
      <w:proofErr w:type="gramStart"/>
      <w:r w:rsidRPr="009549F1">
        <w:rPr>
          <w:bCs/>
          <w:sz w:val="24"/>
          <w:szCs w:val="24"/>
        </w:rPr>
        <w:t>procedurama</w:t>
      </w:r>
      <w:proofErr w:type="gramEnd"/>
      <w:r w:rsidRPr="009549F1">
        <w:rPr>
          <w:bCs/>
          <w:sz w:val="24"/>
          <w:szCs w:val="24"/>
        </w:rPr>
        <w:t xml:space="preserve">. </w:t>
      </w:r>
    </w:p>
    <w:p w:rsidR="009549F1" w:rsidRPr="009549F1" w:rsidRDefault="0084389F" w:rsidP="003E1EF1">
      <w:pPr>
        <w:pStyle w:val="ListParagraph"/>
        <w:numPr>
          <w:ilvl w:val="0"/>
          <w:numId w:val="130"/>
        </w:numPr>
        <w:jc w:val="both"/>
        <w:rPr>
          <w:sz w:val="24"/>
          <w:szCs w:val="24"/>
        </w:rPr>
      </w:pPr>
      <w:r w:rsidRPr="00C729E8">
        <w:rPr>
          <w:bCs/>
          <w:i/>
          <w:sz w:val="24"/>
          <w:szCs w:val="24"/>
        </w:rPr>
        <w:t xml:space="preserve">TAIEX koordinacija, osim za sektore poljoprivrede, veterinarstva i zaštite zdravlja bilja u </w:t>
      </w:r>
    </w:p>
    <w:p w:rsidR="0084389F" w:rsidRPr="009549F1" w:rsidRDefault="0084389F" w:rsidP="009549F1">
      <w:pPr>
        <w:jc w:val="both"/>
        <w:rPr>
          <w:sz w:val="24"/>
          <w:szCs w:val="24"/>
        </w:rPr>
      </w:pPr>
      <w:proofErr w:type="gramStart"/>
      <w:r w:rsidRPr="009549F1">
        <w:rPr>
          <w:bCs/>
          <w:i/>
          <w:sz w:val="24"/>
          <w:szCs w:val="24"/>
        </w:rPr>
        <w:t>okviru</w:t>
      </w:r>
      <w:proofErr w:type="gramEnd"/>
      <w:r w:rsidRPr="009549F1">
        <w:rPr>
          <w:bCs/>
          <w:i/>
          <w:sz w:val="24"/>
          <w:szCs w:val="24"/>
        </w:rPr>
        <w:t xml:space="preserve"> MVTEO BiH</w:t>
      </w:r>
      <w:r w:rsidRPr="009549F1">
        <w:rPr>
          <w:bCs/>
          <w:sz w:val="24"/>
          <w:szCs w:val="24"/>
        </w:rPr>
        <w:t xml:space="preserve"> - </w:t>
      </w:r>
      <w:r w:rsidRPr="009549F1">
        <w:rPr>
          <w:sz w:val="24"/>
          <w:szCs w:val="24"/>
        </w:rPr>
        <w:t xml:space="preserve">Tijekom 2014. </w:t>
      </w:r>
      <w:proofErr w:type="gramStart"/>
      <w:r w:rsidRPr="009549F1">
        <w:rPr>
          <w:sz w:val="24"/>
          <w:szCs w:val="24"/>
        </w:rPr>
        <w:t>godine</w:t>
      </w:r>
      <w:proofErr w:type="gramEnd"/>
      <w:r w:rsidRPr="009549F1">
        <w:rPr>
          <w:sz w:val="24"/>
          <w:szCs w:val="24"/>
        </w:rPr>
        <w:t xml:space="preserve"> koordinirano ukupno 5 zahtjeva prema TAIEX-u.</w:t>
      </w:r>
    </w:p>
    <w:p w:rsidR="009549F1" w:rsidRDefault="0084389F" w:rsidP="003E1EF1">
      <w:pPr>
        <w:pStyle w:val="ListParagraph"/>
        <w:numPr>
          <w:ilvl w:val="0"/>
          <w:numId w:val="130"/>
        </w:numPr>
        <w:jc w:val="both"/>
        <w:rPr>
          <w:sz w:val="24"/>
          <w:szCs w:val="24"/>
        </w:rPr>
      </w:pPr>
      <w:r w:rsidRPr="00C729E8">
        <w:rPr>
          <w:sz w:val="24"/>
          <w:szCs w:val="24"/>
        </w:rPr>
        <w:t>U Pododboru za promet, okoliš i regionalni raz</w:t>
      </w:r>
      <w:r w:rsidR="009549F1">
        <w:rPr>
          <w:sz w:val="24"/>
          <w:szCs w:val="24"/>
        </w:rPr>
        <w:t>voj razmatran je napredak BiH</w:t>
      </w:r>
      <w:r w:rsidRPr="00C729E8">
        <w:rPr>
          <w:sz w:val="24"/>
          <w:szCs w:val="24"/>
        </w:rPr>
        <w:t xml:space="preserve"> u realizaciji </w:t>
      </w:r>
    </w:p>
    <w:p w:rsidR="0084389F" w:rsidRPr="009549F1" w:rsidRDefault="0084389F" w:rsidP="009549F1">
      <w:pPr>
        <w:jc w:val="both"/>
        <w:rPr>
          <w:sz w:val="24"/>
          <w:szCs w:val="24"/>
        </w:rPr>
      </w:pPr>
      <w:proofErr w:type="gramStart"/>
      <w:r w:rsidRPr="009549F1">
        <w:rPr>
          <w:sz w:val="24"/>
          <w:szCs w:val="24"/>
        </w:rPr>
        <w:t>članka</w:t>
      </w:r>
      <w:proofErr w:type="gramEnd"/>
      <w:r w:rsidRPr="009549F1">
        <w:rPr>
          <w:sz w:val="24"/>
          <w:szCs w:val="24"/>
        </w:rPr>
        <w:t xml:space="preserve"> 110. </w:t>
      </w:r>
      <w:proofErr w:type="gramStart"/>
      <w:r w:rsidRPr="009549F1">
        <w:rPr>
          <w:sz w:val="24"/>
          <w:szCs w:val="24"/>
        </w:rPr>
        <w:t>SSP-a, kao i druge aktivnosti u vezi s koordinacijom poslova vezanih za regionalni razvoj.</w:t>
      </w:r>
      <w:proofErr w:type="gramEnd"/>
      <w:r w:rsidRPr="009549F1">
        <w:rPr>
          <w:sz w:val="24"/>
          <w:szCs w:val="24"/>
        </w:rPr>
        <w:t xml:space="preserve"> </w:t>
      </w:r>
    </w:p>
    <w:p w:rsidR="009549F1" w:rsidRDefault="0084389F" w:rsidP="003E1EF1">
      <w:pPr>
        <w:pStyle w:val="ListParagraph"/>
        <w:numPr>
          <w:ilvl w:val="0"/>
          <w:numId w:val="130"/>
        </w:numPr>
        <w:jc w:val="both"/>
        <w:rPr>
          <w:sz w:val="24"/>
          <w:szCs w:val="24"/>
        </w:rPr>
      </w:pPr>
      <w:r w:rsidRPr="00C729E8">
        <w:rPr>
          <w:sz w:val="24"/>
          <w:szCs w:val="24"/>
        </w:rPr>
        <w:t xml:space="preserve">U 2014. godini uspješno su provedene aktivnosti Radne grupe Pododbora za unutarnje </w:t>
      </w:r>
    </w:p>
    <w:p w:rsidR="0084389F" w:rsidRPr="009549F1" w:rsidRDefault="0084389F" w:rsidP="009549F1">
      <w:pPr>
        <w:jc w:val="both"/>
        <w:rPr>
          <w:sz w:val="24"/>
          <w:szCs w:val="24"/>
        </w:rPr>
      </w:pPr>
      <w:proofErr w:type="gramStart"/>
      <w:r w:rsidRPr="009549F1">
        <w:rPr>
          <w:sz w:val="24"/>
          <w:szCs w:val="24"/>
        </w:rPr>
        <w:t>tržište</w:t>
      </w:r>
      <w:proofErr w:type="gramEnd"/>
      <w:r w:rsidRPr="009549F1">
        <w:rPr>
          <w:sz w:val="24"/>
          <w:szCs w:val="24"/>
        </w:rPr>
        <w:t xml:space="preserve"> i konkurenciju, što podrazumijeva pripremne aktivnosti na izradi i usuglašavanju Dokumenta za diskusiju, njegovog usvajanja od strane Vijeća ministara BiH, održavanja 6. </w:t>
      </w:r>
      <w:proofErr w:type="gramStart"/>
      <w:r w:rsidRPr="009549F1">
        <w:rPr>
          <w:sz w:val="24"/>
          <w:szCs w:val="24"/>
        </w:rPr>
        <w:t>sastanka</w:t>
      </w:r>
      <w:proofErr w:type="gramEnd"/>
      <w:r w:rsidRPr="009549F1">
        <w:rPr>
          <w:sz w:val="24"/>
          <w:szCs w:val="24"/>
        </w:rPr>
        <w:t xml:space="preserve"> Pododbora i realiziranja popratnih aktivnosti. </w:t>
      </w:r>
      <w:proofErr w:type="gramStart"/>
      <w:r w:rsidRPr="009549F1">
        <w:rPr>
          <w:sz w:val="24"/>
          <w:szCs w:val="24"/>
        </w:rPr>
        <w:t>Vij</w:t>
      </w:r>
      <w:r w:rsidR="009549F1" w:rsidRPr="009549F1">
        <w:rPr>
          <w:sz w:val="24"/>
          <w:szCs w:val="24"/>
        </w:rPr>
        <w:t>eće ministara BiH je 18.11.2014.</w:t>
      </w:r>
      <w:proofErr w:type="gramEnd"/>
      <w:r w:rsidR="009549F1" w:rsidRPr="009549F1">
        <w:rPr>
          <w:sz w:val="24"/>
          <w:szCs w:val="24"/>
        </w:rPr>
        <w:t xml:space="preserve"> </w:t>
      </w:r>
      <w:proofErr w:type="gramStart"/>
      <w:r w:rsidR="009549F1" w:rsidRPr="009549F1">
        <w:rPr>
          <w:sz w:val="24"/>
          <w:szCs w:val="24"/>
        </w:rPr>
        <w:t>g</w:t>
      </w:r>
      <w:proofErr w:type="gramEnd"/>
      <w:r w:rsidR="009549F1" w:rsidRPr="009549F1">
        <w:rPr>
          <w:sz w:val="24"/>
          <w:szCs w:val="24"/>
        </w:rPr>
        <w:t>.</w:t>
      </w:r>
      <w:r w:rsidRPr="009549F1">
        <w:rPr>
          <w:sz w:val="24"/>
          <w:szCs w:val="24"/>
        </w:rPr>
        <w:t xml:space="preserve"> usvojilo Informaciju sa 6. </w:t>
      </w:r>
      <w:proofErr w:type="gramStart"/>
      <w:r w:rsidRPr="009549F1">
        <w:rPr>
          <w:sz w:val="24"/>
          <w:szCs w:val="24"/>
        </w:rPr>
        <w:t>sastanka</w:t>
      </w:r>
      <w:proofErr w:type="gramEnd"/>
      <w:r w:rsidRPr="009549F1">
        <w:rPr>
          <w:sz w:val="24"/>
          <w:szCs w:val="24"/>
        </w:rPr>
        <w:t xml:space="preserve"> Pododbora i donijelo odgovarajuće zaključke.</w:t>
      </w:r>
    </w:p>
    <w:p w:rsidR="009549F1" w:rsidRDefault="0084389F" w:rsidP="003E1EF1">
      <w:pPr>
        <w:pStyle w:val="ListParagraph"/>
        <w:numPr>
          <w:ilvl w:val="0"/>
          <w:numId w:val="130"/>
        </w:numPr>
        <w:jc w:val="both"/>
        <w:rPr>
          <w:bCs/>
          <w:iCs/>
          <w:noProof/>
          <w:sz w:val="24"/>
          <w:szCs w:val="24"/>
        </w:rPr>
      </w:pPr>
      <w:r w:rsidRPr="00C729E8">
        <w:rPr>
          <w:noProof/>
          <w:sz w:val="24"/>
          <w:szCs w:val="24"/>
        </w:rPr>
        <w:t xml:space="preserve">Sudjelovanje u izradi Dokumenta za diskusiju i sudjelovanje na </w:t>
      </w:r>
      <w:r w:rsidR="009549F1">
        <w:rPr>
          <w:bCs/>
          <w:iCs/>
          <w:noProof/>
          <w:sz w:val="24"/>
          <w:szCs w:val="24"/>
        </w:rPr>
        <w:t xml:space="preserve">6. sastanku Pododbora </w:t>
      </w:r>
      <w:r w:rsidRPr="00C729E8">
        <w:rPr>
          <w:bCs/>
          <w:iCs/>
          <w:noProof/>
          <w:sz w:val="24"/>
          <w:szCs w:val="24"/>
        </w:rPr>
        <w:t xml:space="preserve">za </w:t>
      </w:r>
    </w:p>
    <w:p w:rsidR="0084389F" w:rsidRPr="009549F1" w:rsidRDefault="0084389F" w:rsidP="009549F1">
      <w:pPr>
        <w:jc w:val="both"/>
        <w:rPr>
          <w:bCs/>
          <w:iCs/>
          <w:noProof/>
          <w:sz w:val="24"/>
          <w:szCs w:val="24"/>
        </w:rPr>
      </w:pPr>
      <w:r w:rsidRPr="009549F1">
        <w:rPr>
          <w:bCs/>
          <w:iCs/>
          <w:noProof/>
          <w:sz w:val="24"/>
          <w:szCs w:val="24"/>
        </w:rPr>
        <w:t>promet, energiju, okoliš i regionalni raz</w:t>
      </w:r>
      <w:r w:rsidR="009549F1" w:rsidRPr="009549F1">
        <w:rPr>
          <w:bCs/>
          <w:iCs/>
          <w:noProof/>
          <w:sz w:val="24"/>
          <w:szCs w:val="24"/>
        </w:rPr>
        <w:t xml:space="preserve">voj </w:t>
      </w:r>
      <w:r w:rsidRPr="009549F1">
        <w:rPr>
          <w:bCs/>
          <w:iCs/>
          <w:noProof/>
          <w:sz w:val="24"/>
          <w:szCs w:val="24"/>
        </w:rPr>
        <w:t>(4 - 5. lipnja, Bruxelles).</w:t>
      </w:r>
    </w:p>
    <w:p w:rsidR="009549F1" w:rsidRDefault="0084389F" w:rsidP="003E1EF1">
      <w:pPr>
        <w:pStyle w:val="ListParagraph"/>
        <w:numPr>
          <w:ilvl w:val="0"/>
          <w:numId w:val="130"/>
        </w:numPr>
        <w:jc w:val="both"/>
        <w:rPr>
          <w:sz w:val="24"/>
          <w:szCs w:val="24"/>
          <w:lang w:eastAsia="bs-Latn-BA"/>
        </w:rPr>
      </w:pPr>
      <w:r w:rsidRPr="00C729E8">
        <w:rPr>
          <w:sz w:val="24"/>
          <w:szCs w:val="24"/>
          <w:lang w:eastAsia="bs-Latn-BA"/>
        </w:rPr>
        <w:t xml:space="preserve">Implementacija IPA – 2008 projekta „Jačanje institucija BiH i priprema za korištenje </w:t>
      </w:r>
    </w:p>
    <w:p w:rsidR="0084389F" w:rsidRPr="009549F1" w:rsidRDefault="0084389F" w:rsidP="009549F1">
      <w:pPr>
        <w:jc w:val="both"/>
        <w:rPr>
          <w:sz w:val="24"/>
          <w:szCs w:val="24"/>
          <w:lang w:eastAsia="bs-Latn-BA"/>
        </w:rPr>
      </w:pPr>
      <w:proofErr w:type="gramStart"/>
      <w:r w:rsidRPr="009549F1">
        <w:rPr>
          <w:sz w:val="24"/>
          <w:szCs w:val="24"/>
          <w:lang w:eastAsia="bs-Latn-BA"/>
        </w:rPr>
        <w:t>pretpristupnih</w:t>
      </w:r>
      <w:proofErr w:type="gramEnd"/>
      <w:r w:rsidRPr="009549F1">
        <w:rPr>
          <w:sz w:val="24"/>
          <w:szCs w:val="24"/>
          <w:lang w:eastAsia="bs-Latn-BA"/>
        </w:rPr>
        <w:t xml:space="preserve"> fondova“. </w:t>
      </w:r>
    </w:p>
    <w:p w:rsidR="009549F1" w:rsidRDefault="0084389F" w:rsidP="003E1EF1">
      <w:pPr>
        <w:pStyle w:val="ListParagraph"/>
        <w:numPr>
          <w:ilvl w:val="0"/>
          <w:numId w:val="130"/>
        </w:numPr>
        <w:jc w:val="both"/>
        <w:rPr>
          <w:sz w:val="24"/>
          <w:szCs w:val="24"/>
          <w:lang w:eastAsia="bs-Latn-BA"/>
        </w:rPr>
      </w:pPr>
      <w:r w:rsidRPr="00C729E8">
        <w:rPr>
          <w:sz w:val="24"/>
          <w:szCs w:val="24"/>
          <w:lang w:eastAsia="bs-Latn-BA"/>
        </w:rPr>
        <w:t xml:space="preserve">Dodatni projekt u okviru IPA 2008 projekta, financiran od strane SIDA-e - Pomoć u </w:t>
      </w:r>
    </w:p>
    <w:p w:rsidR="0084389F" w:rsidRPr="009549F1" w:rsidRDefault="0084389F" w:rsidP="009549F1">
      <w:pPr>
        <w:jc w:val="both"/>
        <w:rPr>
          <w:sz w:val="24"/>
          <w:szCs w:val="24"/>
          <w:lang w:eastAsia="bs-Latn-BA"/>
        </w:rPr>
      </w:pPr>
      <w:proofErr w:type="gramStart"/>
      <w:r w:rsidRPr="009549F1">
        <w:rPr>
          <w:sz w:val="24"/>
          <w:szCs w:val="24"/>
          <w:lang w:eastAsia="bs-Latn-BA"/>
        </w:rPr>
        <w:t>implementaciji</w:t>
      </w:r>
      <w:proofErr w:type="gramEnd"/>
      <w:r w:rsidRPr="009549F1">
        <w:rPr>
          <w:sz w:val="24"/>
          <w:szCs w:val="24"/>
          <w:lang w:eastAsia="bs-Latn-BA"/>
        </w:rPr>
        <w:t xml:space="preserve"> Direktive o pticama i habitatu. Vrijednost projekta je 1</w:t>
      </w:r>
      <w:proofErr w:type="gramStart"/>
      <w:r w:rsidRPr="009549F1">
        <w:rPr>
          <w:sz w:val="24"/>
          <w:szCs w:val="24"/>
          <w:lang w:eastAsia="bs-Latn-BA"/>
        </w:rPr>
        <w:t>,5</w:t>
      </w:r>
      <w:proofErr w:type="gramEnd"/>
      <w:r w:rsidRPr="009549F1">
        <w:rPr>
          <w:sz w:val="24"/>
          <w:szCs w:val="24"/>
          <w:lang w:eastAsia="bs-Latn-BA"/>
        </w:rPr>
        <w:t xml:space="preserve"> mil eura. </w:t>
      </w:r>
    </w:p>
    <w:p w:rsidR="00A85C15" w:rsidRDefault="0084389F" w:rsidP="003E1EF1">
      <w:pPr>
        <w:pStyle w:val="ListParagraph"/>
        <w:numPr>
          <w:ilvl w:val="0"/>
          <w:numId w:val="130"/>
        </w:numPr>
        <w:jc w:val="both"/>
        <w:rPr>
          <w:sz w:val="24"/>
          <w:szCs w:val="24"/>
          <w:lang w:eastAsia="bs-Latn-BA"/>
        </w:rPr>
      </w:pPr>
      <w:r w:rsidRPr="00C729E8">
        <w:rPr>
          <w:sz w:val="24"/>
          <w:szCs w:val="24"/>
          <w:lang w:eastAsia="bs-Latn-BA"/>
        </w:rPr>
        <w:t xml:space="preserve">Planiranje, programiranje i priprema projekata za korištenje instrumenta WBIF. Priprema </w:t>
      </w:r>
    </w:p>
    <w:p w:rsidR="0084389F" w:rsidRPr="00A85C15" w:rsidRDefault="0084389F" w:rsidP="00A85C15">
      <w:pPr>
        <w:jc w:val="both"/>
        <w:rPr>
          <w:sz w:val="24"/>
          <w:szCs w:val="24"/>
          <w:lang w:eastAsia="bs-Latn-BA"/>
        </w:rPr>
      </w:pPr>
      <w:proofErr w:type="gramStart"/>
      <w:r w:rsidRPr="00A85C15">
        <w:rPr>
          <w:sz w:val="24"/>
          <w:szCs w:val="24"/>
          <w:lang w:eastAsia="bs-Latn-BA"/>
        </w:rPr>
        <w:t>projekata</w:t>
      </w:r>
      <w:proofErr w:type="gramEnd"/>
      <w:r w:rsidRPr="00A85C15">
        <w:rPr>
          <w:sz w:val="24"/>
          <w:szCs w:val="24"/>
          <w:lang w:eastAsia="bs-Latn-BA"/>
        </w:rPr>
        <w:t xml:space="preserve"> za aplikaciju i koordinacija implementacije. </w:t>
      </w:r>
    </w:p>
    <w:p w:rsidR="00A85C15" w:rsidRDefault="0084389F" w:rsidP="003E1EF1">
      <w:pPr>
        <w:pStyle w:val="ListParagraph"/>
        <w:numPr>
          <w:ilvl w:val="0"/>
          <w:numId w:val="130"/>
        </w:numPr>
        <w:jc w:val="both"/>
        <w:rPr>
          <w:sz w:val="24"/>
          <w:szCs w:val="24"/>
          <w:lang w:eastAsia="bs-Latn-BA"/>
        </w:rPr>
      </w:pPr>
      <w:r w:rsidRPr="00C729E8">
        <w:rPr>
          <w:sz w:val="24"/>
          <w:szCs w:val="24"/>
          <w:lang w:eastAsia="bs-Latn-BA"/>
        </w:rPr>
        <w:t xml:space="preserve">Općinski program upravljanja čvrstim otpadom - SIDA. Ukupna vrijednost projekta 10 </w:t>
      </w:r>
    </w:p>
    <w:p w:rsidR="0084389F" w:rsidRPr="00A85C15" w:rsidRDefault="0084389F" w:rsidP="00A85C15">
      <w:pPr>
        <w:jc w:val="both"/>
        <w:rPr>
          <w:sz w:val="24"/>
          <w:szCs w:val="24"/>
          <w:lang w:eastAsia="bs-Latn-BA"/>
        </w:rPr>
      </w:pPr>
      <w:proofErr w:type="gramStart"/>
      <w:r w:rsidRPr="00A85C15">
        <w:rPr>
          <w:sz w:val="24"/>
          <w:szCs w:val="24"/>
          <w:lang w:eastAsia="bs-Latn-BA"/>
        </w:rPr>
        <w:t>milijuna</w:t>
      </w:r>
      <w:proofErr w:type="gramEnd"/>
      <w:r w:rsidRPr="00A85C15">
        <w:rPr>
          <w:sz w:val="24"/>
          <w:szCs w:val="24"/>
          <w:lang w:eastAsia="bs-Latn-BA"/>
        </w:rPr>
        <w:t xml:space="preserve"> eura. </w:t>
      </w:r>
    </w:p>
    <w:p w:rsidR="008D4C96" w:rsidRDefault="0084389F" w:rsidP="003E1EF1">
      <w:pPr>
        <w:pStyle w:val="ListParagraph"/>
        <w:numPr>
          <w:ilvl w:val="0"/>
          <w:numId w:val="130"/>
        </w:numPr>
        <w:jc w:val="both"/>
        <w:rPr>
          <w:noProof/>
          <w:sz w:val="24"/>
          <w:szCs w:val="24"/>
        </w:rPr>
      </w:pPr>
      <w:r w:rsidRPr="00C729E8">
        <w:rPr>
          <w:noProof/>
          <w:sz w:val="24"/>
          <w:szCs w:val="24"/>
        </w:rPr>
        <w:t xml:space="preserve">Sudjelovanje u radu na usuglašavanju i pripremi Akcijskog dokumenta za IPA 2014 </w:t>
      </w:r>
    </w:p>
    <w:p w:rsidR="0084389F" w:rsidRPr="008D4C96" w:rsidRDefault="0084389F" w:rsidP="008D4C96">
      <w:pPr>
        <w:jc w:val="both"/>
        <w:rPr>
          <w:noProof/>
          <w:sz w:val="24"/>
          <w:szCs w:val="24"/>
        </w:rPr>
      </w:pPr>
      <w:r w:rsidRPr="008D4C96">
        <w:rPr>
          <w:noProof/>
          <w:sz w:val="24"/>
          <w:szCs w:val="24"/>
        </w:rPr>
        <w:t>sredstva (nacionalna komponenta) za zaštitu od poplava u iznosu od 15 milijuna eura.</w:t>
      </w:r>
    </w:p>
    <w:p w:rsidR="008D4C96" w:rsidRPr="008D4C96" w:rsidRDefault="0084389F" w:rsidP="003E1EF1">
      <w:pPr>
        <w:pStyle w:val="ListParagraph"/>
        <w:numPr>
          <w:ilvl w:val="0"/>
          <w:numId w:val="130"/>
        </w:numPr>
        <w:jc w:val="both"/>
        <w:rPr>
          <w:sz w:val="24"/>
          <w:szCs w:val="24"/>
          <w:lang w:eastAsia="bs-Latn-BA"/>
        </w:rPr>
      </w:pPr>
      <w:r w:rsidRPr="00C729E8">
        <w:rPr>
          <w:sz w:val="24"/>
          <w:szCs w:val="24"/>
          <w:lang w:eastAsia="bs-Latn-BA"/>
        </w:rPr>
        <w:t xml:space="preserve">Implementacija projekta </w:t>
      </w:r>
      <w:r w:rsidRPr="00C729E8">
        <w:rPr>
          <w:i/>
          <w:iCs/>
          <w:sz w:val="24"/>
          <w:szCs w:val="24"/>
          <w:lang w:eastAsia="bs-Latn-BA"/>
        </w:rPr>
        <w:t xml:space="preserve">Environment </w:t>
      </w:r>
      <w:r w:rsidR="008D4C96">
        <w:rPr>
          <w:i/>
          <w:iCs/>
          <w:sz w:val="24"/>
          <w:szCs w:val="24"/>
          <w:lang w:eastAsia="bs-Latn-BA"/>
        </w:rPr>
        <w:t xml:space="preserve">and Climate Regional Accession </w:t>
      </w:r>
      <w:r w:rsidRPr="00C729E8">
        <w:rPr>
          <w:i/>
          <w:iCs/>
          <w:sz w:val="24"/>
          <w:szCs w:val="24"/>
          <w:lang w:eastAsia="bs-Latn-BA"/>
        </w:rPr>
        <w:t xml:space="preserve">Network (ECRAN) </w:t>
      </w:r>
    </w:p>
    <w:p w:rsidR="0084389F" w:rsidRPr="008D4C96" w:rsidRDefault="0084389F" w:rsidP="008D4C96">
      <w:pPr>
        <w:jc w:val="both"/>
        <w:rPr>
          <w:sz w:val="24"/>
          <w:szCs w:val="24"/>
          <w:lang w:eastAsia="bs-Latn-BA"/>
        </w:rPr>
      </w:pPr>
      <w:r w:rsidRPr="008D4C96">
        <w:rPr>
          <w:sz w:val="24"/>
          <w:szCs w:val="24"/>
          <w:lang w:eastAsia="bs-Latn-BA"/>
        </w:rPr>
        <w:t xml:space="preserve">– Okolinska i klimatska regionalna mreža za pristupanje. </w:t>
      </w:r>
    </w:p>
    <w:p w:rsidR="008D4C96" w:rsidRDefault="0084389F" w:rsidP="003E1EF1">
      <w:pPr>
        <w:pStyle w:val="ListParagraph"/>
        <w:numPr>
          <w:ilvl w:val="0"/>
          <w:numId w:val="130"/>
        </w:numPr>
        <w:jc w:val="both"/>
        <w:rPr>
          <w:noProof/>
          <w:sz w:val="24"/>
          <w:szCs w:val="24"/>
        </w:rPr>
      </w:pPr>
      <w:r w:rsidRPr="00C729E8">
        <w:rPr>
          <w:noProof/>
          <w:sz w:val="24"/>
          <w:szCs w:val="24"/>
        </w:rPr>
        <w:t xml:space="preserve">Nakon katastrofalnih poplava koje su pogodile BiH u svibnju 2014. godine, Ministarstvo </w:t>
      </w:r>
    </w:p>
    <w:p w:rsidR="0084389F" w:rsidRPr="008D4C96" w:rsidRDefault="0084389F" w:rsidP="008D4C96">
      <w:pPr>
        <w:jc w:val="both"/>
        <w:rPr>
          <w:noProof/>
          <w:sz w:val="24"/>
          <w:szCs w:val="24"/>
        </w:rPr>
      </w:pPr>
      <w:r w:rsidRPr="008D4C96">
        <w:rPr>
          <w:noProof/>
          <w:sz w:val="24"/>
          <w:szCs w:val="24"/>
        </w:rPr>
        <w:t>vanjske trgovine i ekonomskih odnosa BiH je formiralo Radnu grupu za izradu Akcijskog plana za zaštitu od poplava i upravljanje rijekama. Akcijski plan za zaštitu od poplava i upravljanje rijekama u BiH 2014. -2017. je usuglašen i usvojen na 119. sjednici Vij</w:t>
      </w:r>
      <w:r w:rsidR="008D4C96" w:rsidRPr="008D4C96">
        <w:rPr>
          <w:noProof/>
          <w:sz w:val="24"/>
          <w:szCs w:val="24"/>
        </w:rPr>
        <w:t>eća ministara BiH, održanoj 21.1.</w:t>
      </w:r>
      <w:r w:rsidRPr="008D4C96">
        <w:rPr>
          <w:noProof/>
          <w:sz w:val="24"/>
          <w:szCs w:val="24"/>
        </w:rPr>
        <w:t>2015. godine.</w:t>
      </w:r>
    </w:p>
    <w:p w:rsidR="008D4C96" w:rsidRDefault="0084389F" w:rsidP="003E1EF1">
      <w:pPr>
        <w:pStyle w:val="ListParagraph"/>
        <w:numPr>
          <w:ilvl w:val="0"/>
          <w:numId w:val="130"/>
        </w:numPr>
        <w:jc w:val="both"/>
        <w:rPr>
          <w:noProof/>
          <w:sz w:val="24"/>
          <w:szCs w:val="24"/>
        </w:rPr>
      </w:pPr>
      <w:r w:rsidRPr="00C729E8">
        <w:rPr>
          <w:noProof/>
          <w:sz w:val="24"/>
          <w:szCs w:val="24"/>
        </w:rPr>
        <w:t xml:space="preserve">Usuglašen, pripremljen i usvojen je Akcijski dokument za IPA 2014 sredstva (nacionalna </w:t>
      </w:r>
    </w:p>
    <w:p w:rsidR="0084389F" w:rsidRPr="008D4C96" w:rsidRDefault="0084389F" w:rsidP="008D4C96">
      <w:pPr>
        <w:jc w:val="both"/>
        <w:rPr>
          <w:noProof/>
          <w:sz w:val="24"/>
          <w:szCs w:val="24"/>
        </w:rPr>
      </w:pPr>
      <w:r w:rsidRPr="008D4C96">
        <w:rPr>
          <w:noProof/>
          <w:sz w:val="24"/>
          <w:szCs w:val="24"/>
        </w:rPr>
        <w:t>komponenta) za zaštitu od poplava u iznosu od 15 milijuna eura.</w:t>
      </w:r>
    </w:p>
    <w:p w:rsidR="008D4C96" w:rsidRDefault="0084389F" w:rsidP="003E1EF1">
      <w:pPr>
        <w:pStyle w:val="ListParagraph"/>
        <w:numPr>
          <w:ilvl w:val="0"/>
          <w:numId w:val="130"/>
        </w:numPr>
        <w:jc w:val="both"/>
        <w:rPr>
          <w:noProof/>
          <w:sz w:val="24"/>
          <w:szCs w:val="24"/>
        </w:rPr>
      </w:pPr>
      <w:r w:rsidRPr="00C729E8">
        <w:rPr>
          <w:noProof/>
          <w:sz w:val="24"/>
          <w:szCs w:val="24"/>
        </w:rPr>
        <w:t xml:space="preserve">Usuglašen, pripremljen i usvojen je Akcijski dokument za IPA 2014 sredstva (regionalna </w:t>
      </w:r>
    </w:p>
    <w:p w:rsidR="0084389F" w:rsidRPr="008D4C96" w:rsidRDefault="0084389F" w:rsidP="008D4C96">
      <w:pPr>
        <w:jc w:val="both"/>
        <w:rPr>
          <w:noProof/>
          <w:sz w:val="24"/>
          <w:szCs w:val="24"/>
        </w:rPr>
      </w:pPr>
      <w:r w:rsidRPr="008D4C96">
        <w:rPr>
          <w:noProof/>
          <w:sz w:val="24"/>
          <w:szCs w:val="24"/>
        </w:rPr>
        <w:t>komponenta BiH - Srbija) za zaštitu od poplava u iznosu od 20 milijuna eura.</w:t>
      </w:r>
    </w:p>
    <w:p w:rsidR="008D4C96" w:rsidRDefault="0084389F" w:rsidP="003E1EF1">
      <w:pPr>
        <w:pStyle w:val="ListParagraph"/>
        <w:numPr>
          <w:ilvl w:val="0"/>
          <w:numId w:val="130"/>
        </w:numPr>
        <w:jc w:val="both"/>
        <w:rPr>
          <w:bCs/>
          <w:iCs/>
          <w:noProof/>
          <w:sz w:val="24"/>
          <w:szCs w:val="24"/>
        </w:rPr>
      </w:pPr>
      <w:r w:rsidRPr="00C729E8">
        <w:rPr>
          <w:noProof/>
          <w:sz w:val="24"/>
          <w:szCs w:val="24"/>
        </w:rPr>
        <w:t xml:space="preserve">Sudjelovanje u izradi Dokumenta za diskusiju i sudjelovanje na </w:t>
      </w:r>
      <w:r w:rsidRPr="00C729E8">
        <w:rPr>
          <w:bCs/>
          <w:iCs/>
          <w:noProof/>
          <w:sz w:val="24"/>
          <w:szCs w:val="24"/>
        </w:rPr>
        <w:t xml:space="preserve">6. sastanku Privremenog </w:t>
      </w:r>
    </w:p>
    <w:p w:rsidR="0084389F" w:rsidRPr="008D4C96" w:rsidRDefault="008D4C96" w:rsidP="008D4C96">
      <w:pPr>
        <w:jc w:val="both"/>
        <w:rPr>
          <w:bCs/>
          <w:iCs/>
          <w:noProof/>
          <w:sz w:val="24"/>
          <w:szCs w:val="24"/>
        </w:rPr>
      </w:pPr>
      <w:r>
        <w:rPr>
          <w:bCs/>
          <w:iCs/>
          <w:noProof/>
          <w:sz w:val="24"/>
          <w:szCs w:val="24"/>
        </w:rPr>
        <w:t xml:space="preserve">pododbora </w:t>
      </w:r>
      <w:r w:rsidR="0084389F" w:rsidRPr="008D4C96">
        <w:rPr>
          <w:bCs/>
          <w:iCs/>
          <w:noProof/>
          <w:sz w:val="24"/>
          <w:szCs w:val="24"/>
        </w:rPr>
        <w:t>za promet, energi</w:t>
      </w:r>
      <w:r>
        <w:rPr>
          <w:bCs/>
          <w:iCs/>
          <w:noProof/>
          <w:sz w:val="24"/>
          <w:szCs w:val="24"/>
        </w:rPr>
        <w:t xml:space="preserve">ju, okoliš i regionalni razvoj </w:t>
      </w:r>
      <w:r w:rsidR="0084389F" w:rsidRPr="008D4C96">
        <w:rPr>
          <w:bCs/>
          <w:iCs/>
          <w:noProof/>
          <w:sz w:val="24"/>
          <w:szCs w:val="24"/>
        </w:rPr>
        <w:t>(4 - 5. lipnja, Bruxelles).</w:t>
      </w:r>
    </w:p>
    <w:p w:rsidR="0084389F" w:rsidRPr="00C729E8" w:rsidRDefault="0084389F" w:rsidP="003E1EF1">
      <w:pPr>
        <w:pStyle w:val="ListParagraph"/>
        <w:numPr>
          <w:ilvl w:val="0"/>
          <w:numId w:val="130"/>
        </w:numPr>
        <w:jc w:val="both"/>
        <w:rPr>
          <w:bCs/>
          <w:iCs/>
          <w:noProof/>
          <w:sz w:val="24"/>
          <w:szCs w:val="24"/>
        </w:rPr>
      </w:pPr>
      <w:r w:rsidRPr="00C729E8">
        <w:rPr>
          <w:bCs/>
          <w:iCs/>
          <w:noProof/>
          <w:sz w:val="24"/>
          <w:szCs w:val="24"/>
        </w:rPr>
        <w:t>U tijeku je realizacija IPA projekta „Izgradnja kapaciteta u sektoru voda BiH“.</w:t>
      </w:r>
    </w:p>
    <w:p w:rsidR="008D4C96" w:rsidRPr="008D4C96" w:rsidRDefault="0084389F" w:rsidP="003E1EF1">
      <w:pPr>
        <w:pStyle w:val="ListParagraph"/>
        <w:numPr>
          <w:ilvl w:val="0"/>
          <w:numId w:val="130"/>
        </w:numPr>
        <w:jc w:val="both"/>
        <w:rPr>
          <w:bCs/>
          <w:iCs/>
          <w:noProof/>
          <w:sz w:val="24"/>
          <w:szCs w:val="24"/>
        </w:rPr>
      </w:pPr>
      <w:r w:rsidRPr="00C729E8">
        <w:rPr>
          <w:sz w:val="24"/>
          <w:szCs w:val="24"/>
        </w:rPr>
        <w:t xml:space="preserve">U sklopu Pododbora za promet, energiju i okoliš održan je 6. sastanak Pododbora u </w:t>
      </w:r>
    </w:p>
    <w:p w:rsidR="0084389F" w:rsidRPr="008D4C96" w:rsidRDefault="0084389F" w:rsidP="008D4C96">
      <w:pPr>
        <w:jc w:val="both"/>
        <w:rPr>
          <w:bCs/>
          <w:iCs/>
          <w:noProof/>
          <w:sz w:val="24"/>
          <w:szCs w:val="24"/>
        </w:rPr>
      </w:pPr>
      <w:proofErr w:type="gramStart"/>
      <w:r w:rsidRPr="008D4C96">
        <w:rPr>
          <w:sz w:val="24"/>
          <w:szCs w:val="24"/>
        </w:rPr>
        <w:t>Bruxellesu u lipnju 2014.</w:t>
      </w:r>
      <w:proofErr w:type="gramEnd"/>
      <w:r w:rsidRPr="008D4C96">
        <w:rPr>
          <w:sz w:val="24"/>
          <w:szCs w:val="24"/>
        </w:rPr>
        <w:t xml:space="preserve"> </w:t>
      </w:r>
      <w:proofErr w:type="gramStart"/>
      <w:r w:rsidRPr="008D4C96">
        <w:rPr>
          <w:sz w:val="24"/>
          <w:szCs w:val="24"/>
        </w:rPr>
        <w:t>godine</w:t>
      </w:r>
      <w:proofErr w:type="gramEnd"/>
      <w:r w:rsidRPr="008D4C96">
        <w:rPr>
          <w:sz w:val="24"/>
          <w:szCs w:val="24"/>
        </w:rPr>
        <w:t>, gdje je podvučena važnost poštivanja svih odredbi Ugovora o E</w:t>
      </w:r>
      <w:r w:rsidR="008D4C96" w:rsidRPr="008D4C96">
        <w:rPr>
          <w:sz w:val="24"/>
          <w:szCs w:val="24"/>
        </w:rPr>
        <w:t xml:space="preserve">nergetskoj zajednici. </w:t>
      </w:r>
      <w:proofErr w:type="gramStart"/>
      <w:r w:rsidR="008D4C96" w:rsidRPr="008D4C96">
        <w:rPr>
          <w:sz w:val="24"/>
          <w:szCs w:val="24"/>
        </w:rPr>
        <w:t xml:space="preserve">U rujnu </w:t>
      </w:r>
      <w:r w:rsidRPr="008D4C96">
        <w:rPr>
          <w:sz w:val="24"/>
          <w:szCs w:val="24"/>
        </w:rPr>
        <w:t>2014.</w:t>
      </w:r>
      <w:proofErr w:type="gramEnd"/>
      <w:r w:rsidRPr="008D4C96">
        <w:rPr>
          <w:sz w:val="24"/>
          <w:szCs w:val="24"/>
        </w:rPr>
        <w:t xml:space="preserve"> </w:t>
      </w:r>
      <w:proofErr w:type="gramStart"/>
      <w:r w:rsidRPr="008D4C96">
        <w:rPr>
          <w:sz w:val="24"/>
          <w:szCs w:val="24"/>
        </w:rPr>
        <w:t>godine</w:t>
      </w:r>
      <w:proofErr w:type="gramEnd"/>
      <w:r w:rsidRPr="008D4C96">
        <w:rPr>
          <w:sz w:val="24"/>
          <w:szCs w:val="24"/>
        </w:rPr>
        <w:t xml:space="preserve"> održan je 7. </w:t>
      </w:r>
      <w:proofErr w:type="gramStart"/>
      <w:r w:rsidRPr="008D4C96">
        <w:rPr>
          <w:sz w:val="24"/>
          <w:szCs w:val="24"/>
        </w:rPr>
        <w:t>sastanak</w:t>
      </w:r>
      <w:proofErr w:type="gramEnd"/>
      <w:r w:rsidRPr="008D4C96">
        <w:rPr>
          <w:sz w:val="24"/>
          <w:szCs w:val="24"/>
        </w:rPr>
        <w:t xml:space="preserve"> Privremenog odbora između BiH i EU u Sarajevu. Na ovom sastanku je pored obveznog ispunjavanja obveza iz Ug</w:t>
      </w:r>
      <w:r w:rsidR="008D4C96" w:rsidRPr="008D4C96">
        <w:rPr>
          <w:sz w:val="24"/>
          <w:szCs w:val="24"/>
        </w:rPr>
        <w:t xml:space="preserve">ovora o Energetskoj zajednici, </w:t>
      </w:r>
      <w:r w:rsidRPr="008D4C96">
        <w:rPr>
          <w:sz w:val="24"/>
          <w:szCs w:val="24"/>
        </w:rPr>
        <w:t>naglašena obveznost izrade energetske strategije BiH radi povlačenja sredstava iz IPA-e II.</w:t>
      </w:r>
      <w:r w:rsidRPr="008D4C96">
        <w:rPr>
          <w:bCs/>
          <w:iCs/>
          <w:noProof/>
          <w:sz w:val="24"/>
          <w:szCs w:val="24"/>
        </w:rPr>
        <w:t xml:space="preserve"> </w:t>
      </w:r>
    </w:p>
    <w:p w:rsidR="008D4C96" w:rsidRDefault="0084389F" w:rsidP="003E1EF1">
      <w:pPr>
        <w:pStyle w:val="ListParagraph"/>
        <w:numPr>
          <w:ilvl w:val="0"/>
          <w:numId w:val="130"/>
        </w:numPr>
        <w:jc w:val="both"/>
        <w:rPr>
          <w:sz w:val="24"/>
          <w:szCs w:val="24"/>
        </w:rPr>
      </w:pPr>
      <w:r w:rsidRPr="00C729E8">
        <w:rPr>
          <w:sz w:val="24"/>
          <w:szCs w:val="24"/>
        </w:rPr>
        <w:t xml:space="preserve">Koordinacija aktivnosti vezanih za implementaciju projekata iz oblasti turizma, a čiji je </w:t>
      </w:r>
    </w:p>
    <w:p w:rsidR="0084389F" w:rsidRPr="008D4C96" w:rsidRDefault="0084389F" w:rsidP="008D4C96">
      <w:pPr>
        <w:jc w:val="both"/>
        <w:rPr>
          <w:sz w:val="24"/>
          <w:szCs w:val="24"/>
        </w:rPr>
      </w:pPr>
      <w:proofErr w:type="gramStart"/>
      <w:r w:rsidRPr="008D4C96">
        <w:rPr>
          <w:sz w:val="24"/>
          <w:szCs w:val="24"/>
        </w:rPr>
        <w:t>cilj</w:t>
      </w:r>
      <w:proofErr w:type="gramEnd"/>
      <w:r w:rsidRPr="008D4C96">
        <w:rPr>
          <w:sz w:val="24"/>
          <w:szCs w:val="24"/>
        </w:rPr>
        <w:t xml:space="preserve"> jačanje kapaciteta nadležnih institucija za pripremu pravnog okvira i provođenje odredaba istog u skladu sa zahtjevima europskog zakonodavstva. </w:t>
      </w:r>
      <w:proofErr w:type="gramStart"/>
      <w:r w:rsidRPr="008D4C96">
        <w:rPr>
          <w:sz w:val="24"/>
          <w:szCs w:val="24"/>
        </w:rPr>
        <w:t>Projekt Tehničke pomoći industri</w:t>
      </w:r>
      <w:r w:rsidR="008D4C96">
        <w:rPr>
          <w:sz w:val="24"/>
          <w:szCs w:val="24"/>
        </w:rPr>
        <w:t>ji turizma u BiH okončan je 30.9.</w:t>
      </w:r>
      <w:r w:rsidRPr="008D4C96">
        <w:rPr>
          <w:sz w:val="24"/>
          <w:szCs w:val="24"/>
        </w:rPr>
        <w:t>2014.</w:t>
      </w:r>
      <w:proofErr w:type="gramEnd"/>
      <w:r w:rsidRPr="008D4C96">
        <w:rPr>
          <w:sz w:val="24"/>
          <w:szCs w:val="24"/>
        </w:rPr>
        <w:t xml:space="preserve"> </w:t>
      </w:r>
      <w:proofErr w:type="gramStart"/>
      <w:r w:rsidRPr="008D4C96">
        <w:rPr>
          <w:sz w:val="24"/>
          <w:szCs w:val="24"/>
        </w:rPr>
        <w:t>godine</w:t>
      </w:r>
      <w:proofErr w:type="gramEnd"/>
      <w:r w:rsidRPr="008D4C96">
        <w:rPr>
          <w:sz w:val="24"/>
          <w:szCs w:val="24"/>
        </w:rPr>
        <w:t>.</w:t>
      </w:r>
    </w:p>
    <w:p w:rsidR="008D4C96" w:rsidRDefault="0084389F" w:rsidP="003E1EF1">
      <w:pPr>
        <w:pStyle w:val="ListParagraph"/>
        <w:numPr>
          <w:ilvl w:val="0"/>
          <w:numId w:val="130"/>
        </w:numPr>
        <w:jc w:val="both"/>
        <w:rPr>
          <w:sz w:val="24"/>
          <w:szCs w:val="24"/>
        </w:rPr>
      </w:pPr>
      <w:r w:rsidRPr="00C729E8">
        <w:rPr>
          <w:sz w:val="24"/>
          <w:szCs w:val="24"/>
        </w:rPr>
        <w:t xml:space="preserve">Izrada Dokumenta za diskusiju za VI. sastanak Privremenog pododbora za poljoprivredu i </w:t>
      </w:r>
    </w:p>
    <w:p w:rsidR="0084389F" w:rsidRPr="008D4C96" w:rsidRDefault="0084389F" w:rsidP="008D4C96">
      <w:pPr>
        <w:jc w:val="both"/>
        <w:rPr>
          <w:sz w:val="24"/>
          <w:szCs w:val="24"/>
        </w:rPr>
      </w:pPr>
      <w:proofErr w:type="gramStart"/>
      <w:r w:rsidRPr="008D4C96">
        <w:rPr>
          <w:sz w:val="24"/>
          <w:szCs w:val="24"/>
        </w:rPr>
        <w:t>ribarstvo</w:t>
      </w:r>
      <w:proofErr w:type="gramEnd"/>
      <w:r w:rsidRPr="008D4C96">
        <w:rPr>
          <w:sz w:val="24"/>
          <w:szCs w:val="24"/>
        </w:rPr>
        <w:t xml:space="preserve">. </w:t>
      </w:r>
    </w:p>
    <w:p w:rsidR="0084389F" w:rsidRPr="00C729E8" w:rsidRDefault="0084389F" w:rsidP="003E1EF1">
      <w:pPr>
        <w:pStyle w:val="ListParagraph"/>
        <w:numPr>
          <w:ilvl w:val="0"/>
          <w:numId w:val="130"/>
        </w:numPr>
        <w:jc w:val="both"/>
        <w:rPr>
          <w:sz w:val="24"/>
          <w:szCs w:val="24"/>
        </w:rPr>
      </w:pPr>
      <w:r w:rsidRPr="00C729E8">
        <w:rPr>
          <w:sz w:val="24"/>
          <w:szCs w:val="24"/>
        </w:rPr>
        <w:t xml:space="preserve">Izrada Nacrta strateškog plana ruralnog razvoja Bosne i Hercegovine. </w:t>
      </w:r>
    </w:p>
    <w:p w:rsidR="0084389F" w:rsidRPr="008F6A72" w:rsidRDefault="0084389F" w:rsidP="008D4C96">
      <w:pPr>
        <w:jc w:val="both"/>
        <w:rPr>
          <w:iCs/>
          <w:sz w:val="24"/>
          <w:szCs w:val="24"/>
        </w:rPr>
      </w:pPr>
    </w:p>
    <w:p w:rsidR="0084389F" w:rsidRDefault="0084389F" w:rsidP="006C1500">
      <w:pPr>
        <w:jc w:val="both"/>
        <w:rPr>
          <w:iCs/>
          <w:sz w:val="22"/>
          <w:szCs w:val="22"/>
        </w:rPr>
      </w:pPr>
      <w:r w:rsidRPr="00E24682">
        <w:rPr>
          <w:iCs/>
          <w:sz w:val="22"/>
          <w:szCs w:val="22"/>
        </w:rPr>
        <w:t>PLANIRANI I REALIZIRANI PROGRAMSKI ZADACI</w:t>
      </w:r>
    </w:p>
    <w:p w:rsidR="006C1500" w:rsidRPr="00E24682" w:rsidRDefault="006C1500" w:rsidP="006C1500">
      <w:pPr>
        <w:jc w:val="both"/>
        <w:rPr>
          <w:iCs/>
          <w:sz w:val="22"/>
          <w:szCs w:val="22"/>
        </w:rPr>
      </w:pPr>
    </w:p>
    <w:p w:rsidR="0084389F" w:rsidRDefault="0084389F" w:rsidP="003E1EF1">
      <w:pPr>
        <w:pStyle w:val="ListParagraph"/>
        <w:numPr>
          <w:ilvl w:val="0"/>
          <w:numId w:val="131"/>
        </w:numPr>
        <w:ind w:left="426" w:hanging="426"/>
        <w:jc w:val="both"/>
        <w:rPr>
          <w:sz w:val="24"/>
          <w:szCs w:val="24"/>
        </w:rPr>
      </w:pPr>
      <w:r w:rsidRPr="006C1500">
        <w:rPr>
          <w:sz w:val="24"/>
          <w:szCs w:val="24"/>
        </w:rPr>
        <w:t>Izvješće o radu Izvoznog vijeća BiH (šestomjesečno).</w:t>
      </w:r>
    </w:p>
    <w:p w:rsidR="00993298" w:rsidRDefault="0084389F" w:rsidP="003E1EF1">
      <w:pPr>
        <w:pStyle w:val="ListParagraph"/>
        <w:numPr>
          <w:ilvl w:val="0"/>
          <w:numId w:val="131"/>
        </w:numPr>
        <w:ind w:left="426" w:hanging="426"/>
        <w:jc w:val="both"/>
        <w:rPr>
          <w:sz w:val="24"/>
          <w:szCs w:val="24"/>
        </w:rPr>
      </w:pPr>
      <w:r w:rsidRPr="00993298">
        <w:rPr>
          <w:sz w:val="24"/>
          <w:szCs w:val="24"/>
        </w:rPr>
        <w:t xml:space="preserve">Usvojeno Izvješće s prve sjednice Zajedničke komisije za ekonomsku suradnju između </w:t>
      </w:r>
    </w:p>
    <w:p w:rsidR="0084389F" w:rsidRPr="00993298" w:rsidRDefault="0084389F" w:rsidP="00993298">
      <w:pPr>
        <w:jc w:val="both"/>
        <w:rPr>
          <w:sz w:val="24"/>
          <w:szCs w:val="24"/>
        </w:rPr>
      </w:pPr>
      <w:proofErr w:type="gramStart"/>
      <w:r w:rsidRPr="00993298">
        <w:rPr>
          <w:sz w:val="24"/>
          <w:szCs w:val="24"/>
        </w:rPr>
        <w:t>BiH i Republike Slovačke.</w:t>
      </w:r>
      <w:proofErr w:type="gramEnd"/>
      <w:r w:rsidRPr="00993298">
        <w:rPr>
          <w:sz w:val="24"/>
          <w:szCs w:val="24"/>
        </w:rPr>
        <w:t xml:space="preserve"> </w:t>
      </w:r>
    </w:p>
    <w:p w:rsidR="00993298" w:rsidRDefault="0084389F" w:rsidP="003E1EF1">
      <w:pPr>
        <w:pStyle w:val="ListParagraph"/>
        <w:numPr>
          <w:ilvl w:val="0"/>
          <w:numId w:val="131"/>
        </w:numPr>
        <w:ind w:left="426" w:hanging="426"/>
        <w:jc w:val="both"/>
        <w:rPr>
          <w:sz w:val="24"/>
          <w:szCs w:val="24"/>
        </w:rPr>
      </w:pPr>
      <w:r w:rsidRPr="00993298">
        <w:rPr>
          <w:sz w:val="24"/>
          <w:szCs w:val="24"/>
        </w:rPr>
        <w:t xml:space="preserve">Izvješće s petog sastanka Zajedničkog odbora po Ugovoru o slobodnoj trgovini između </w:t>
      </w:r>
    </w:p>
    <w:p w:rsidR="0084389F" w:rsidRPr="00993298" w:rsidRDefault="0084389F" w:rsidP="00993298">
      <w:pPr>
        <w:jc w:val="both"/>
        <w:rPr>
          <w:sz w:val="24"/>
          <w:szCs w:val="24"/>
        </w:rPr>
      </w:pPr>
      <w:r w:rsidRPr="00993298">
        <w:rPr>
          <w:sz w:val="24"/>
          <w:szCs w:val="24"/>
        </w:rPr>
        <w:t xml:space="preserve">BiH i Republike Turske upućen </w:t>
      </w:r>
      <w:proofErr w:type="gramStart"/>
      <w:r w:rsidRPr="00993298">
        <w:rPr>
          <w:sz w:val="24"/>
          <w:szCs w:val="24"/>
        </w:rPr>
        <w:t>na</w:t>
      </w:r>
      <w:proofErr w:type="gramEnd"/>
      <w:r w:rsidRPr="00993298">
        <w:rPr>
          <w:sz w:val="24"/>
          <w:szCs w:val="24"/>
        </w:rPr>
        <w:t xml:space="preserve"> usvajanje Vijeću ministara BiH. </w:t>
      </w:r>
    </w:p>
    <w:p w:rsidR="00993298" w:rsidRDefault="0084389F" w:rsidP="003E1EF1">
      <w:pPr>
        <w:pStyle w:val="ListParagraph"/>
        <w:numPr>
          <w:ilvl w:val="0"/>
          <w:numId w:val="131"/>
        </w:numPr>
        <w:ind w:left="426" w:hanging="426"/>
        <w:jc w:val="both"/>
        <w:rPr>
          <w:sz w:val="24"/>
          <w:szCs w:val="24"/>
        </w:rPr>
      </w:pPr>
      <w:r w:rsidRPr="00993298">
        <w:rPr>
          <w:sz w:val="24"/>
          <w:szCs w:val="24"/>
        </w:rPr>
        <w:t xml:space="preserve">Održan sastanak kopredsjedavajućih Zajedničke komisije za ekonomsku suradnju između </w:t>
      </w:r>
    </w:p>
    <w:p w:rsidR="0084389F" w:rsidRPr="00993298" w:rsidRDefault="0084389F" w:rsidP="00993298">
      <w:pPr>
        <w:jc w:val="both"/>
        <w:rPr>
          <w:sz w:val="24"/>
          <w:szCs w:val="24"/>
        </w:rPr>
      </w:pPr>
      <w:r w:rsidRPr="00993298">
        <w:rPr>
          <w:sz w:val="24"/>
          <w:szCs w:val="24"/>
        </w:rPr>
        <w:t xml:space="preserve">BiH i Mađarske, </w:t>
      </w:r>
      <w:proofErr w:type="gramStart"/>
      <w:r w:rsidRPr="00993298">
        <w:rPr>
          <w:sz w:val="24"/>
          <w:szCs w:val="24"/>
        </w:rPr>
        <w:t>te</w:t>
      </w:r>
      <w:proofErr w:type="gramEnd"/>
      <w:r w:rsidRPr="00993298">
        <w:rPr>
          <w:sz w:val="24"/>
          <w:szCs w:val="24"/>
        </w:rPr>
        <w:t xml:space="preserve"> sastanak kopredsjedavajućih Zajedničke komisije za gospodarsku suradnju između BiH i Republike Slovenije. </w:t>
      </w:r>
    </w:p>
    <w:p w:rsidR="00993298" w:rsidRDefault="0084389F" w:rsidP="003E1EF1">
      <w:pPr>
        <w:pStyle w:val="ListParagraph"/>
        <w:numPr>
          <w:ilvl w:val="0"/>
          <w:numId w:val="131"/>
        </w:numPr>
        <w:ind w:left="426" w:hanging="426"/>
        <w:jc w:val="both"/>
        <w:rPr>
          <w:sz w:val="24"/>
          <w:szCs w:val="24"/>
        </w:rPr>
      </w:pPr>
      <w:r w:rsidRPr="00993298">
        <w:rPr>
          <w:sz w:val="24"/>
          <w:szCs w:val="24"/>
        </w:rPr>
        <w:t xml:space="preserve">Usvojeno Izvješće o zaključivanju Memoranduma o razumijevanju između Vijeća </w:t>
      </w:r>
    </w:p>
    <w:p w:rsidR="0084389F" w:rsidRPr="00993298" w:rsidRDefault="0084389F" w:rsidP="00993298">
      <w:pPr>
        <w:jc w:val="both"/>
        <w:rPr>
          <w:sz w:val="24"/>
          <w:szCs w:val="24"/>
        </w:rPr>
      </w:pPr>
      <w:proofErr w:type="gramStart"/>
      <w:r w:rsidRPr="00993298">
        <w:rPr>
          <w:sz w:val="24"/>
          <w:szCs w:val="24"/>
        </w:rPr>
        <w:t>ministara</w:t>
      </w:r>
      <w:proofErr w:type="gramEnd"/>
      <w:r w:rsidRPr="00993298">
        <w:rPr>
          <w:sz w:val="24"/>
          <w:szCs w:val="24"/>
        </w:rPr>
        <w:t xml:space="preserve"> BiH i Vlade Republike Srbije o ekonomskoj suradnji na trećim tržištima. </w:t>
      </w:r>
    </w:p>
    <w:p w:rsidR="00993298" w:rsidRDefault="0084389F" w:rsidP="003E1EF1">
      <w:pPr>
        <w:pStyle w:val="ListParagraph"/>
        <w:numPr>
          <w:ilvl w:val="0"/>
          <w:numId w:val="131"/>
        </w:numPr>
        <w:ind w:left="426" w:hanging="426"/>
        <w:jc w:val="both"/>
        <w:rPr>
          <w:sz w:val="24"/>
          <w:szCs w:val="24"/>
        </w:rPr>
      </w:pPr>
      <w:r w:rsidRPr="00993298">
        <w:rPr>
          <w:i/>
          <w:sz w:val="24"/>
          <w:szCs w:val="24"/>
        </w:rPr>
        <w:t xml:space="preserve">Izvješće </w:t>
      </w:r>
      <w:proofErr w:type="gramStart"/>
      <w:r w:rsidRPr="00993298">
        <w:rPr>
          <w:i/>
          <w:sz w:val="24"/>
          <w:szCs w:val="24"/>
        </w:rPr>
        <w:t>sa</w:t>
      </w:r>
      <w:proofErr w:type="gramEnd"/>
      <w:r w:rsidRPr="00993298">
        <w:rPr>
          <w:i/>
          <w:sz w:val="24"/>
          <w:szCs w:val="24"/>
        </w:rPr>
        <w:t xml:space="preserve"> sedmog sastanka CEFTA Zajedničkog odbora,</w:t>
      </w:r>
      <w:r w:rsidRPr="00993298">
        <w:rPr>
          <w:sz w:val="24"/>
          <w:szCs w:val="24"/>
        </w:rPr>
        <w:t xml:space="preserve"> održanog 20. </w:t>
      </w:r>
      <w:proofErr w:type="gramStart"/>
      <w:r w:rsidRPr="00993298">
        <w:rPr>
          <w:sz w:val="24"/>
          <w:szCs w:val="24"/>
        </w:rPr>
        <w:t>studenoga</w:t>
      </w:r>
      <w:proofErr w:type="gramEnd"/>
      <w:r w:rsidRPr="00993298">
        <w:rPr>
          <w:sz w:val="24"/>
          <w:szCs w:val="24"/>
        </w:rPr>
        <w:t xml:space="preserve"> 2013. </w:t>
      </w:r>
    </w:p>
    <w:p w:rsidR="0084389F" w:rsidRPr="00993298" w:rsidRDefault="0084389F" w:rsidP="00993298">
      <w:pPr>
        <w:jc w:val="both"/>
        <w:rPr>
          <w:sz w:val="24"/>
          <w:szCs w:val="24"/>
        </w:rPr>
      </w:pPr>
      <w:proofErr w:type="gramStart"/>
      <w:r w:rsidRPr="00993298">
        <w:rPr>
          <w:sz w:val="24"/>
          <w:szCs w:val="24"/>
        </w:rPr>
        <w:t>godine</w:t>
      </w:r>
      <w:proofErr w:type="gramEnd"/>
      <w:r w:rsidRPr="00993298">
        <w:rPr>
          <w:sz w:val="24"/>
          <w:szCs w:val="24"/>
        </w:rPr>
        <w:t xml:space="preserve">, kao i </w:t>
      </w:r>
      <w:r w:rsidR="00993298">
        <w:rPr>
          <w:i/>
          <w:sz w:val="24"/>
          <w:szCs w:val="24"/>
        </w:rPr>
        <w:t>Izvješće o predsjedavanju Bi</w:t>
      </w:r>
      <w:r w:rsidRPr="00993298">
        <w:rPr>
          <w:i/>
          <w:sz w:val="24"/>
          <w:szCs w:val="24"/>
        </w:rPr>
        <w:t>H</w:t>
      </w:r>
      <w:r w:rsidRPr="00993298">
        <w:rPr>
          <w:sz w:val="24"/>
          <w:szCs w:val="24"/>
        </w:rPr>
        <w:t xml:space="preserve"> u 2013. </w:t>
      </w:r>
      <w:proofErr w:type="gramStart"/>
      <w:r w:rsidRPr="00993298">
        <w:rPr>
          <w:sz w:val="24"/>
          <w:szCs w:val="24"/>
        </w:rPr>
        <w:t>godini</w:t>
      </w:r>
      <w:proofErr w:type="gramEnd"/>
      <w:r w:rsidRPr="00993298">
        <w:rPr>
          <w:sz w:val="24"/>
          <w:szCs w:val="24"/>
        </w:rPr>
        <w:t>, s Izvješćem o utrošku sredstava za predsjedavanje, zajedno s prijedlogom zaključaka (zaključci realizirani tijekom godine).</w:t>
      </w:r>
    </w:p>
    <w:p w:rsidR="00993298" w:rsidRDefault="0084389F" w:rsidP="003E1EF1">
      <w:pPr>
        <w:pStyle w:val="ListParagraph"/>
        <w:numPr>
          <w:ilvl w:val="0"/>
          <w:numId w:val="131"/>
        </w:numPr>
        <w:ind w:left="426" w:hanging="426"/>
        <w:jc w:val="both"/>
        <w:rPr>
          <w:sz w:val="24"/>
          <w:szCs w:val="24"/>
        </w:rPr>
      </w:pPr>
      <w:r w:rsidRPr="00993298">
        <w:rPr>
          <w:sz w:val="24"/>
          <w:szCs w:val="24"/>
        </w:rPr>
        <w:t>Aktivnosti na implementaciji CEFTA 2006 Sporazuma, rad n</w:t>
      </w:r>
      <w:r w:rsidR="00993298">
        <w:rPr>
          <w:sz w:val="24"/>
          <w:szCs w:val="24"/>
        </w:rPr>
        <w:t xml:space="preserve">a projektima koje </w:t>
      </w:r>
    </w:p>
    <w:p w:rsidR="0084389F" w:rsidRPr="00993298" w:rsidRDefault="00993298" w:rsidP="00993298">
      <w:pPr>
        <w:jc w:val="both"/>
        <w:rPr>
          <w:sz w:val="24"/>
          <w:szCs w:val="24"/>
        </w:rPr>
      </w:pPr>
      <w:r w:rsidRPr="00993298">
        <w:rPr>
          <w:sz w:val="24"/>
          <w:szCs w:val="24"/>
        </w:rPr>
        <w:t xml:space="preserve">implementira </w:t>
      </w:r>
      <w:r w:rsidR="0084389F" w:rsidRPr="00993298">
        <w:rPr>
          <w:sz w:val="24"/>
          <w:szCs w:val="24"/>
        </w:rPr>
        <w:t xml:space="preserve">EC,OECD, GIZ i IFC, te RCC – Izvješće o ovim aktivnostima bit će </w:t>
      </w:r>
      <w:r>
        <w:rPr>
          <w:sz w:val="24"/>
          <w:szCs w:val="24"/>
        </w:rPr>
        <w:t>dostavljeno u okviru Izvješća s</w:t>
      </w:r>
      <w:r w:rsidR="0084389F" w:rsidRPr="00993298">
        <w:rPr>
          <w:sz w:val="24"/>
          <w:szCs w:val="24"/>
        </w:rPr>
        <w:t xml:space="preserve"> osmog sastanka CEFTA ZO, održano</w:t>
      </w:r>
      <w:r>
        <w:rPr>
          <w:sz w:val="24"/>
          <w:szCs w:val="24"/>
        </w:rPr>
        <w:t>g u Skoplju, 21.11.</w:t>
      </w:r>
      <w:r w:rsidR="0084389F" w:rsidRPr="00993298">
        <w:rPr>
          <w:sz w:val="24"/>
          <w:szCs w:val="24"/>
        </w:rPr>
        <w:t xml:space="preserve">2014., a koji je planiran za siječanj/veljaču 2015. </w:t>
      </w:r>
      <w:proofErr w:type="gramStart"/>
      <w:r w:rsidR="0084389F" w:rsidRPr="00993298">
        <w:rPr>
          <w:sz w:val="24"/>
          <w:szCs w:val="24"/>
        </w:rPr>
        <w:t>godine</w:t>
      </w:r>
      <w:proofErr w:type="gramEnd"/>
      <w:r w:rsidR="0084389F" w:rsidRPr="00993298">
        <w:rPr>
          <w:sz w:val="24"/>
          <w:szCs w:val="24"/>
        </w:rPr>
        <w:t>.</w:t>
      </w:r>
    </w:p>
    <w:p w:rsidR="00993298" w:rsidRPr="00993298" w:rsidRDefault="0084389F" w:rsidP="003E1EF1">
      <w:pPr>
        <w:pStyle w:val="ListParagraph"/>
        <w:numPr>
          <w:ilvl w:val="0"/>
          <w:numId w:val="131"/>
        </w:numPr>
        <w:ind w:left="426" w:hanging="426"/>
        <w:jc w:val="both"/>
        <w:rPr>
          <w:sz w:val="24"/>
          <w:szCs w:val="24"/>
        </w:rPr>
      </w:pPr>
      <w:r w:rsidRPr="00993298">
        <w:rPr>
          <w:i/>
          <w:sz w:val="24"/>
          <w:szCs w:val="24"/>
        </w:rPr>
        <w:t xml:space="preserve">Dodatni protokol 4 CEFTA 2006 Sporazumu o liberalizaciji trgovine uslugama između </w:t>
      </w:r>
    </w:p>
    <w:p w:rsidR="0084389F" w:rsidRPr="00993298" w:rsidRDefault="0084389F" w:rsidP="00993298">
      <w:pPr>
        <w:jc w:val="both"/>
        <w:rPr>
          <w:sz w:val="24"/>
          <w:szCs w:val="24"/>
        </w:rPr>
      </w:pPr>
      <w:r w:rsidRPr="00993298">
        <w:rPr>
          <w:i/>
          <w:sz w:val="24"/>
          <w:szCs w:val="24"/>
        </w:rPr>
        <w:t xml:space="preserve">CEFTA strana – </w:t>
      </w:r>
      <w:r w:rsidRPr="00993298">
        <w:rPr>
          <w:sz w:val="24"/>
          <w:szCs w:val="24"/>
        </w:rPr>
        <w:t>Predsjedništvo BiH</w:t>
      </w:r>
      <w:r w:rsidRPr="00993298">
        <w:rPr>
          <w:i/>
          <w:sz w:val="24"/>
          <w:szCs w:val="24"/>
        </w:rPr>
        <w:t xml:space="preserve"> </w:t>
      </w:r>
      <w:proofErr w:type="gramStart"/>
      <w:r w:rsidRPr="00993298">
        <w:rPr>
          <w:sz w:val="24"/>
          <w:szCs w:val="24"/>
        </w:rPr>
        <w:t>na</w:t>
      </w:r>
      <w:proofErr w:type="gramEnd"/>
      <w:r w:rsidRPr="00993298">
        <w:rPr>
          <w:sz w:val="24"/>
          <w:szCs w:val="24"/>
        </w:rPr>
        <w:t xml:space="preserve"> 43. </w:t>
      </w:r>
      <w:proofErr w:type="gramStart"/>
      <w:r w:rsidRPr="00993298">
        <w:rPr>
          <w:sz w:val="24"/>
          <w:szCs w:val="24"/>
        </w:rPr>
        <w:t>r</w:t>
      </w:r>
      <w:r w:rsidR="00993298" w:rsidRPr="00993298">
        <w:rPr>
          <w:sz w:val="24"/>
          <w:szCs w:val="24"/>
        </w:rPr>
        <w:t>edovitoj</w:t>
      </w:r>
      <w:proofErr w:type="gramEnd"/>
      <w:r w:rsidR="00993298" w:rsidRPr="00993298">
        <w:rPr>
          <w:sz w:val="24"/>
          <w:szCs w:val="24"/>
        </w:rPr>
        <w:t xml:space="preserve"> sjednici, održanoj 21.1.</w:t>
      </w:r>
      <w:r w:rsidRPr="00993298">
        <w:rPr>
          <w:sz w:val="24"/>
          <w:szCs w:val="24"/>
        </w:rPr>
        <w:t xml:space="preserve">2014. </w:t>
      </w:r>
      <w:proofErr w:type="gramStart"/>
      <w:r w:rsidRPr="00993298">
        <w:rPr>
          <w:sz w:val="24"/>
          <w:szCs w:val="24"/>
        </w:rPr>
        <w:t>godine</w:t>
      </w:r>
      <w:proofErr w:type="gramEnd"/>
      <w:r w:rsidRPr="00993298">
        <w:rPr>
          <w:sz w:val="24"/>
          <w:szCs w:val="24"/>
        </w:rPr>
        <w:t xml:space="preserve">, donijelo Odluku o pokretanju postupka za vođenje pregovora radi zaključivanja Dodatnog protokola 4. </w:t>
      </w:r>
      <w:proofErr w:type="gramStart"/>
      <w:r w:rsidRPr="00993298">
        <w:rPr>
          <w:sz w:val="24"/>
          <w:szCs w:val="24"/>
        </w:rPr>
        <w:t>Pregovori o tekstu Dodatnog protokola između CEFTA strana su u tijeku, a vode se u okviru pregovora o liberalizaciji trgovine uslugama između CEFTA strana.</w:t>
      </w:r>
      <w:proofErr w:type="gramEnd"/>
      <w:r w:rsidR="00993298" w:rsidRPr="00993298">
        <w:rPr>
          <w:sz w:val="24"/>
          <w:szCs w:val="24"/>
        </w:rPr>
        <w:t xml:space="preserve"> </w:t>
      </w:r>
    </w:p>
    <w:p w:rsidR="00993298" w:rsidRDefault="0084389F" w:rsidP="003E1EF1">
      <w:pPr>
        <w:pStyle w:val="ListParagraph"/>
        <w:numPr>
          <w:ilvl w:val="0"/>
          <w:numId w:val="131"/>
        </w:numPr>
        <w:ind w:left="426" w:hanging="426"/>
        <w:jc w:val="both"/>
        <w:rPr>
          <w:sz w:val="24"/>
          <w:szCs w:val="24"/>
        </w:rPr>
      </w:pPr>
      <w:r w:rsidRPr="00993298">
        <w:rPr>
          <w:i/>
          <w:sz w:val="24"/>
          <w:szCs w:val="24"/>
        </w:rPr>
        <w:t>Izvješće s osmog sastanka CEFTA Zajedničkog odbora</w:t>
      </w:r>
      <w:r w:rsidRPr="00993298">
        <w:rPr>
          <w:sz w:val="24"/>
          <w:szCs w:val="24"/>
        </w:rPr>
        <w:t xml:space="preserve"> - MVTEO BiH, kao nadležno za </w:t>
      </w:r>
    </w:p>
    <w:p w:rsidR="0084389F" w:rsidRPr="00993298" w:rsidRDefault="0084389F" w:rsidP="00993298">
      <w:pPr>
        <w:jc w:val="both"/>
        <w:rPr>
          <w:sz w:val="24"/>
          <w:szCs w:val="24"/>
        </w:rPr>
      </w:pPr>
      <w:proofErr w:type="gramStart"/>
      <w:r w:rsidRPr="00993298">
        <w:rPr>
          <w:sz w:val="24"/>
          <w:szCs w:val="24"/>
        </w:rPr>
        <w:t>provođenje</w:t>
      </w:r>
      <w:proofErr w:type="gramEnd"/>
      <w:r w:rsidRPr="00993298">
        <w:rPr>
          <w:sz w:val="24"/>
          <w:szCs w:val="24"/>
        </w:rPr>
        <w:t xml:space="preserve"> Sporazuma, izvijestit će Vijeće ministara BiH o godišnjem sastanku Zajedničko</w:t>
      </w:r>
      <w:r w:rsidR="00993298" w:rsidRPr="00993298">
        <w:rPr>
          <w:sz w:val="24"/>
          <w:szCs w:val="24"/>
        </w:rPr>
        <w:t>g odbora održanog u Skoplju 21.11.</w:t>
      </w:r>
      <w:r w:rsidRPr="00993298">
        <w:rPr>
          <w:sz w:val="24"/>
          <w:szCs w:val="24"/>
        </w:rPr>
        <w:t xml:space="preserve">2014. </w:t>
      </w:r>
      <w:proofErr w:type="gramStart"/>
      <w:r w:rsidRPr="00993298">
        <w:rPr>
          <w:sz w:val="24"/>
          <w:szCs w:val="24"/>
        </w:rPr>
        <w:t>godine</w:t>
      </w:r>
      <w:proofErr w:type="gramEnd"/>
      <w:r w:rsidRPr="00993298">
        <w:rPr>
          <w:sz w:val="24"/>
          <w:szCs w:val="24"/>
        </w:rPr>
        <w:t>, odlukama i ministarskim zaključcima Zajedničkog odbora, kao i pregledu aktivnosti svih uspostavljenih CEFTA struktura u siječnju/veljači 2015.</w:t>
      </w:r>
    </w:p>
    <w:p w:rsidR="00114E72" w:rsidRDefault="0084389F" w:rsidP="003E1EF1">
      <w:pPr>
        <w:pStyle w:val="ListParagraph"/>
        <w:numPr>
          <w:ilvl w:val="0"/>
          <w:numId w:val="131"/>
        </w:numPr>
        <w:ind w:left="426" w:hanging="426"/>
        <w:jc w:val="both"/>
        <w:rPr>
          <w:sz w:val="24"/>
          <w:szCs w:val="24"/>
        </w:rPr>
      </w:pPr>
      <w:r w:rsidRPr="00993298">
        <w:rPr>
          <w:sz w:val="24"/>
          <w:szCs w:val="24"/>
        </w:rPr>
        <w:t>Izrada analiza i informacija za potrebe kabineta ministra, zamjenika ministra i</w:t>
      </w:r>
      <w:r w:rsidR="00114E72">
        <w:rPr>
          <w:sz w:val="24"/>
          <w:szCs w:val="24"/>
        </w:rPr>
        <w:t xml:space="preserve"> tajnika </w:t>
      </w:r>
    </w:p>
    <w:p w:rsidR="0084389F" w:rsidRPr="00114E72" w:rsidRDefault="00114E72" w:rsidP="00114E72">
      <w:pPr>
        <w:jc w:val="both"/>
        <w:rPr>
          <w:sz w:val="24"/>
          <w:szCs w:val="24"/>
        </w:rPr>
      </w:pPr>
      <w:proofErr w:type="gramStart"/>
      <w:r w:rsidRPr="00114E72">
        <w:rPr>
          <w:sz w:val="24"/>
          <w:szCs w:val="24"/>
        </w:rPr>
        <w:t xml:space="preserve">Ministarstva, dostava </w:t>
      </w:r>
      <w:r w:rsidR="0084389F" w:rsidRPr="00114E72">
        <w:rPr>
          <w:sz w:val="24"/>
          <w:szCs w:val="24"/>
        </w:rPr>
        <w:t>tabelarnih pregleda za sve sektore Ministarstva, izrada pojedinačnih informacija o va</w:t>
      </w:r>
      <w:r w:rsidRPr="00114E72">
        <w:rPr>
          <w:sz w:val="24"/>
          <w:szCs w:val="24"/>
        </w:rPr>
        <w:t>njskotrgovinskoj razmjeni BiH</w:t>
      </w:r>
      <w:r w:rsidR="0084389F" w:rsidRPr="00114E72">
        <w:rPr>
          <w:sz w:val="24"/>
          <w:szCs w:val="24"/>
        </w:rPr>
        <w:t xml:space="preserve"> za potrebe drugih institucija.</w:t>
      </w:r>
      <w:proofErr w:type="gramEnd"/>
    </w:p>
    <w:p w:rsidR="0084389F" w:rsidRDefault="0084389F" w:rsidP="003E1EF1">
      <w:pPr>
        <w:pStyle w:val="ListParagraph"/>
        <w:numPr>
          <w:ilvl w:val="0"/>
          <w:numId w:val="131"/>
        </w:numPr>
        <w:ind w:left="426" w:hanging="426"/>
        <w:jc w:val="both"/>
        <w:rPr>
          <w:sz w:val="24"/>
          <w:szCs w:val="24"/>
        </w:rPr>
      </w:pPr>
      <w:r w:rsidRPr="00114E72">
        <w:rPr>
          <w:sz w:val="24"/>
          <w:szCs w:val="24"/>
        </w:rPr>
        <w:t>Zakon o carinskoj politici u BiH – realizirano.</w:t>
      </w:r>
    </w:p>
    <w:p w:rsidR="0084389F" w:rsidRDefault="0084389F" w:rsidP="003E1EF1">
      <w:pPr>
        <w:pStyle w:val="ListParagraph"/>
        <w:numPr>
          <w:ilvl w:val="0"/>
          <w:numId w:val="131"/>
        </w:numPr>
        <w:ind w:left="426" w:hanging="426"/>
        <w:jc w:val="both"/>
        <w:rPr>
          <w:sz w:val="24"/>
          <w:szCs w:val="24"/>
        </w:rPr>
      </w:pPr>
      <w:r w:rsidRPr="00114E72">
        <w:rPr>
          <w:sz w:val="24"/>
          <w:szCs w:val="24"/>
        </w:rPr>
        <w:t xml:space="preserve">Odluka o utvrđivanju Carinske tarife BiH za </w:t>
      </w:r>
      <w:proofErr w:type="gramStart"/>
      <w:r w:rsidRPr="00114E72">
        <w:rPr>
          <w:sz w:val="24"/>
          <w:szCs w:val="24"/>
        </w:rPr>
        <w:t>2015 .</w:t>
      </w:r>
      <w:proofErr w:type="gramEnd"/>
      <w:r w:rsidRPr="00114E72">
        <w:rPr>
          <w:sz w:val="24"/>
          <w:szCs w:val="24"/>
        </w:rPr>
        <w:t xml:space="preserve"> </w:t>
      </w:r>
      <w:proofErr w:type="gramStart"/>
      <w:r w:rsidRPr="00114E72">
        <w:rPr>
          <w:sz w:val="24"/>
          <w:szCs w:val="24"/>
        </w:rPr>
        <w:t>godinu</w:t>
      </w:r>
      <w:proofErr w:type="gramEnd"/>
      <w:r w:rsidRPr="00114E72">
        <w:rPr>
          <w:sz w:val="24"/>
          <w:szCs w:val="24"/>
        </w:rPr>
        <w:t xml:space="preserve"> – realizirano.</w:t>
      </w:r>
    </w:p>
    <w:p w:rsidR="00114E72" w:rsidRDefault="0084389F" w:rsidP="003E1EF1">
      <w:pPr>
        <w:pStyle w:val="ListParagraph"/>
        <w:numPr>
          <w:ilvl w:val="0"/>
          <w:numId w:val="131"/>
        </w:numPr>
        <w:ind w:left="426" w:hanging="426"/>
        <w:jc w:val="both"/>
        <w:rPr>
          <w:sz w:val="24"/>
          <w:szCs w:val="24"/>
        </w:rPr>
      </w:pPr>
      <w:r w:rsidRPr="00114E72">
        <w:rPr>
          <w:sz w:val="24"/>
          <w:szCs w:val="24"/>
        </w:rPr>
        <w:t xml:space="preserve">Odluka o privremenoj suspenziji i privremenom smanjenju carinskih stopa kod uvoza </w:t>
      </w:r>
    </w:p>
    <w:p w:rsidR="0084389F" w:rsidRPr="00114E72" w:rsidRDefault="0084389F" w:rsidP="00114E72">
      <w:pPr>
        <w:jc w:val="both"/>
        <w:rPr>
          <w:sz w:val="24"/>
          <w:szCs w:val="24"/>
        </w:rPr>
      </w:pPr>
      <w:proofErr w:type="gramStart"/>
      <w:r w:rsidRPr="00114E72">
        <w:rPr>
          <w:sz w:val="24"/>
          <w:szCs w:val="24"/>
        </w:rPr>
        <w:t>određenih</w:t>
      </w:r>
      <w:proofErr w:type="gramEnd"/>
      <w:r w:rsidRPr="00114E72">
        <w:rPr>
          <w:sz w:val="24"/>
          <w:szCs w:val="24"/>
        </w:rPr>
        <w:t xml:space="preserve"> roba – realizirano.</w:t>
      </w:r>
    </w:p>
    <w:p w:rsidR="0084389F" w:rsidRDefault="0084389F" w:rsidP="003E1EF1">
      <w:pPr>
        <w:pStyle w:val="ListParagraph"/>
        <w:numPr>
          <w:ilvl w:val="0"/>
          <w:numId w:val="131"/>
        </w:numPr>
        <w:ind w:left="426" w:hanging="426"/>
        <w:jc w:val="both"/>
        <w:rPr>
          <w:sz w:val="24"/>
          <w:szCs w:val="24"/>
        </w:rPr>
      </w:pPr>
      <w:r w:rsidRPr="00114E72">
        <w:rPr>
          <w:sz w:val="24"/>
          <w:szCs w:val="24"/>
        </w:rPr>
        <w:t>Informacija za Vijeće ministara o primjeni t</w:t>
      </w:r>
      <w:r w:rsidR="00114E72">
        <w:rPr>
          <w:sz w:val="24"/>
          <w:szCs w:val="24"/>
        </w:rPr>
        <w:t xml:space="preserve">arifnog aneksa - tarifne kvote </w:t>
      </w:r>
      <w:r w:rsidRPr="00114E72">
        <w:rPr>
          <w:sz w:val="24"/>
          <w:szCs w:val="24"/>
        </w:rPr>
        <w:t>- realizirano.</w:t>
      </w:r>
    </w:p>
    <w:p w:rsidR="0084389F" w:rsidRDefault="0084389F" w:rsidP="003E1EF1">
      <w:pPr>
        <w:pStyle w:val="ListParagraph"/>
        <w:numPr>
          <w:ilvl w:val="0"/>
          <w:numId w:val="131"/>
        </w:numPr>
        <w:ind w:left="426" w:hanging="426"/>
        <w:jc w:val="both"/>
        <w:rPr>
          <w:sz w:val="24"/>
          <w:szCs w:val="24"/>
        </w:rPr>
      </w:pPr>
      <w:r w:rsidRPr="0056008D">
        <w:rPr>
          <w:sz w:val="24"/>
          <w:szCs w:val="24"/>
        </w:rPr>
        <w:t>Izvješće o rezultatima poslovanja slobodnih zona u BiH – realizirano.</w:t>
      </w:r>
    </w:p>
    <w:p w:rsidR="0056008D" w:rsidRDefault="0084389F" w:rsidP="003E1EF1">
      <w:pPr>
        <w:pStyle w:val="ListParagraph"/>
        <w:numPr>
          <w:ilvl w:val="0"/>
          <w:numId w:val="131"/>
        </w:numPr>
        <w:ind w:left="426" w:hanging="426"/>
        <w:jc w:val="both"/>
        <w:rPr>
          <w:sz w:val="24"/>
          <w:szCs w:val="24"/>
        </w:rPr>
      </w:pPr>
      <w:r w:rsidRPr="0056008D">
        <w:rPr>
          <w:sz w:val="24"/>
          <w:szCs w:val="24"/>
        </w:rPr>
        <w:t>Informacija o provođenju kontrole i nadzora po O</w:t>
      </w:r>
      <w:r w:rsidR="0056008D">
        <w:rPr>
          <w:sz w:val="24"/>
          <w:szCs w:val="24"/>
        </w:rPr>
        <w:t>dluci Vijeća ministara (Sl.</w:t>
      </w:r>
      <w:r w:rsidRPr="0056008D">
        <w:rPr>
          <w:sz w:val="24"/>
          <w:szCs w:val="24"/>
        </w:rPr>
        <w:t xml:space="preserve"> glasnik BiH, </w:t>
      </w:r>
    </w:p>
    <w:p w:rsidR="0084389F" w:rsidRPr="0056008D" w:rsidRDefault="0084389F" w:rsidP="0056008D">
      <w:pPr>
        <w:jc w:val="both"/>
        <w:rPr>
          <w:sz w:val="24"/>
          <w:szCs w:val="24"/>
        </w:rPr>
      </w:pPr>
      <w:proofErr w:type="gramStart"/>
      <w:r w:rsidRPr="0056008D">
        <w:rPr>
          <w:sz w:val="24"/>
          <w:szCs w:val="24"/>
        </w:rPr>
        <w:t>broj</w:t>
      </w:r>
      <w:proofErr w:type="gramEnd"/>
      <w:r w:rsidRPr="0056008D">
        <w:rPr>
          <w:sz w:val="24"/>
          <w:szCs w:val="24"/>
        </w:rPr>
        <w:t xml:space="preserve"> 89/06) – realizirano.</w:t>
      </w:r>
    </w:p>
    <w:p w:rsidR="0056008D" w:rsidRDefault="0084389F" w:rsidP="003E1EF1">
      <w:pPr>
        <w:pStyle w:val="ListParagraph"/>
        <w:numPr>
          <w:ilvl w:val="0"/>
          <w:numId w:val="131"/>
        </w:numPr>
        <w:ind w:left="426" w:hanging="426"/>
        <w:jc w:val="both"/>
        <w:rPr>
          <w:sz w:val="24"/>
          <w:szCs w:val="24"/>
        </w:rPr>
      </w:pPr>
      <w:r w:rsidRPr="0056008D">
        <w:rPr>
          <w:sz w:val="24"/>
          <w:szCs w:val="24"/>
        </w:rPr>
        <w:t xml:space="preserve">Informacija o provjeri </w:t>
      </w:r>
      <w:proofErr w:type="gramStart"/>
      <w:r w:rsidRPr="0056008D">
        <w:rPr>
          <w:sz w:val="24"/>
          <w:szCs w:val="24"/>
        </w:rPr>
        <w:t>bh</w:t>
      </w:r>
      <w:proofErr w:type="gramEnd"/>
      <w:r w:rsidRPr="0056008D">
        <w:rPr>
          <w:sz w:val="24"/>
          <w:szCs w:val="24"/>
        </w:rPr>
        <w:t xml:space="preserve">. podrijetla za robe certificirane po obrascu FORM A – </w:t>
      </w:r>
    </w:p>
    <w:p w:rsidR="0084389F" w:rsidRPr="0056008D" w:rsidRDefault="0084389F" w:rsidP="0056008D">
      <w:pPr>
        <w:jc w:val="both"/>
        <w:rPr>
          <w:sz w:val="24"/>
          <w:szCs w:val="24"/>
        </w:rPr>
      </w:pPr>
      <w:proofErr w:type="gramStart"/>
      <w:r w:rsidRPr="0056008D">
        <w:rPr>
          <w:sz w:val="24"/>
          <w:szCs w:val="24"/>
        </w:rPr>
        <w:t>realizirano</w:t>
      </w:r>
      <w:proofErr w:type="gramEnd"/>
      <w:r w:rsidRPr="0056008D">
        <w:rPr>
          <w:sz w:val="24"/>
          <w:szCs w:val="24"/>
        </w:rPr>
        <w:t>.</w:t>
      </w:r>
    </w:p>
    <w:p w:rsidR="0056008D" w:rsidRDefault="0084389F" w:rsidP="003E1EF1">
      <w:pPr>
        <w:pStyle w:val="ListParagraph"/>
        <w:numPr>
          <w:ilvl w:val="0"/>
          <w:numId w:val="131"/>
        </w:numPr>
        <w:ind w:left="426" w:hanging="426"/>
        <w:jc w:val="both"/>
        <w:rPr>
          <w:sz w:val="24"/>
          <w:szCs w:val="24"/>
        </w:rPr>
      </w:pPr>
      <w:r w:rsidRPr="0056008D">
        <w:rPr>
          <w:sz w:val="24"/>
          <w:szCs w:val="24"/>
        </w:rPr>
        <w:t xml:space="preserve">Informacija o nadgledanju primjene Pravilnika o posebnim uvjetima evidentiranja i </w:t>
      </w:r>
    </w:p>
    <w:p w:rsidR="0084389F" w:rsidRPr="0056008D" w:rsidRDefault="0084389F" w:rsidP="0056008D">
      <w:pPr>
        <w:jc w:val="both"/>
        <w:rPr>
          <w:sz w:val="24"/>
          <w:szCs w:val="24"/>
        </w:rPr>
      </w:pPr>
      <w:proofErr w:type="gramStart"/>
      <w:r w:rsidRPr="0056008D">
        <w:rPr>
          <w:sz w:val="24"/>
          <w:szCs w:val="24"/>
        </w:rPr>
        <w:t>obilježavanja</w:t>
      </w:r>
      <w:proofErr w:type="gramEnd"/>
      <w:r w:rsidRPr="0056008D">
        <w:rPr>
          <w:sz w:val="24"/>
          <w:szCs w:val="24"/>
        </w:rPr>
        <w:t xml:space="preserve"> brašna koje se stavlja na tržište – realizirano.</w:t>
      </w:r>
    </w:p>
    <w:p w:rsidR="0056008D" w:rsidRDefault="0084389F" w:rsidP="003E1EF1">
      <w:pPr>
        <w:pStyle w:val="ListParagraph"/>
        <w:numPr>
          <w:ilvl w:val="0"/>
          <w:numId w:val="131"/>
        </w:numPr>
        <w:ind w:left="426" w:hanging="426"/>
        <w:jc w:val="both"/>
        <w:rPr>
          <w:sz w:val="24"/>
          <w:szCs w:val="24"/>
        </w:rPr>
      </w:pPr>
      <w:r w:rsidRPr="0056008D">
        <w:rPr>
          <w:sz w:val="24"/>
          <w:szCs w:val="24"/>
        </w:rPr>
        <w:t xml:space="preserve">Odluka o upravljanju tarifnim kvotama za poljoprivredne proizvode i Naputak o </w:t>
      </w:r>
    </w:p>
    <w:p w:rsidR="0084389F" w:rsidRPr="0056008D" w:rsidRDefault="0084389F" w:rsidP="0056008D">
      <w:pPr>
        <w:jc w:val="both"/>
        <w:rPr>
          <w:sz w:val="24"/>
          <w:szCs w:val="24"/>
        </w:rPr>
      </w:pPr>
      <w:proofErr w:type="gramStart"/>
      <w:r w:rsidRPr="0056008D">
        <w:rPr>
          <w:sz w:val="24"/>
          <w:szCs w:val="24"/>
        </w:rPr>
        <w:t>provođenju</w:t>
      </w:r>
      <w:proofErr w:type="gramEnd"/>
      <w:r w:rsidRPr="0056008D">
        <w:rPr>
          <w:sz w:val="24"/>
          <w:szCs w:val="24"/>
        </w:rPr>
        <w:t xml:space="preserve"> Odluke o upravljanju tarifnim kvotama za poljoprivredne proizvode su usvojeni iako nisu bili planirani u Programu rada za 2014. </w:t>
      </w:r>
      <w:proofErr w:type="gramStart"/>
      <w:r w:rsidRPr="0056008D">
        <w:rPr>
          <w:sz w:val="24"/>
          <w:szCs w:val="24"/>
        </w:rPr>
        <w:t>godinu</w:t>
      </w:r>
      <w:proofErr w:type="gramEnd"/>
      <w:r w:rsidRPr="0056008D">
        <w:rPr>
          <w:sz w:val="24"/>
          <w:szCs w:val="24"/>
        </w:rPr>
        <w:t>.</w:t>
      </w:r>
    </w:p>
    <w:p w:rsidR="0056008D" w:rsidRDefault="0084389F" w:rsidP="003E1EF1">
      <w:pPr>
        <w:pStyle w:val="ListParagraph"/>
        <w:numPr>
          <w:ilvl w:val="0"/>
          <w:numId w:val="131"/>
        </w:numPr>
        <w:ind w:left="426" w:hanging="426"/>
        <w:jc w:val="both"/>
        <w:rPr>
          <w:sz w:val="24"/>
          <w:szCs w:val="24"/>
        </w:rPr>
      </w:pPr>
      <w:r w:rsidRPr="0056008D">
        <w:rPr>
          <w:sz w:val="24"/>
          <w:szCs w:val="24"/>
        </w:rPr>
        <w:t xml:space="preserve">Ugovor o pristupanju BiH programu EU Carine 2020 koji nije bio planiran u Programu </w:t>
      </w:r>
    </w:p>
    <w:p w:rsidR="0084389F" w:rsidRPr="0056008D" w:rsidRDefault="0084389F" w:rsidP="0056008D">
      <w:pPr>
        <w:jc w:val="both"/>
        <w:rPr>
          <w:sz w:val="24"/>
          <w:szCs w:val="24"/>
        </w:rPr>
      </w:pPr>
      <w:proofErr w:type="gramStart"/>
      <w:r w:rsidRPr="0056008D">
        <w:rPr>
          <w:sz w:val="24"/>
          <w:szCs w:val="24"/>
        </w:rPr>
        <w:t>rada</w:t>
      </w:r>
      <w:proofErr w:type="gramEnd"/>
      <w:r w:rsidRPr="0056008D">
        <w:rPr>
          <w:sz w:val="24"/>
          <w:szCs w:val="24"/>
        </w:rPr>
        <w:t xml:space="preserve"> za 2014. </w:t>
      </w:r>
      <w:proofErr w:type="gramStart"/>
      <w:r w:rsidRPr="0056008D">
        <w:rPr>
          <w:sz w:val="24"/>
          <w:szCs w:val="24"/>
        </w:rPr>
        <w:t>godinu</w:t>
      </w:r>
      <w:proofErr w:type="gramEnd"/>
      <w:r w:rsidRPr="0056008D">
        <w:rPr>
          <w:sz w:val="24"/>
          <w:szCs w:val="24"/>
        </w:rPr>
        <w:t>.</w:t>
      </w:r>
    </w:p>
    <w:p w:rsidR="009C4D18" w:rsidRDefault="0084389F" w:rsidP="003E1EF1">
      <w:pPr>
        <w:pStyle w:val="ListParagraph"/>
        <w:numPr>
          <w:ilvl w:val="0"/>
          <w:numId w:val="131"/>
        </w:numPr>
        <w:ind w:left="426" w:hanging="426"/>
        <w:jc w:val="both"/>
        <w:rPr>
          <w:sz w:val="24"/>
          <w:szCs w:val="24"/>
        </w:rPr>
      </w:pPr>
      <w:r w:rsidRPr="0056008D">
        <w:rPr>
          <w:sz w:val="24"/>
          <w:szCs w:val="24"/>
        </w:rPr>
        <w:t xml:space="preserve">Tijekom 2014. </w:t>
      </w:r>
      <w:proofErr w:type="gramStart"/>
      <w:r w:rsidRPr="0056008D">
        <w:rPr>
          <w:sz w:val="24"/>
          <w:szCs w:val="24"/>
        </w:rPr>
        <w:t>godine</w:t>
      </w:r>
      <w:proofErr w:type="gramEnd"/>
      <w:r w:rsidRPr="0056008D">
        <w:rPr>
          <w:sz w:val="24"/>
          <w:szCs w:val="24"/>
        </w:rPr>
        <w:t xml:space="preserve"> Komitet za tehničke propise</w:t>
      </w:r>
      <w:r w:rsidR="009C4D18">
        <w:rPr>
          <w:sz w:val="24"/>
          <w:szCs w:val="24"/>
        </w:rPr>
        <w:t xml:space="preserve"> se nije sastajao. Informaciju </w:t>
      </w:r>
      <w:r w:rsidRPr="0056008D">
        <w:rPr>
          <w:sz w:val="24"/>
          <w:szCs w:val="24"/>
        </w:rPr>
        <w:t xml:space="preserve">o radu </w:t>
      </w:r>
    </w:p>
    <w:p w:rsidR="0084389F" w:rsidRPr="009C4D18" w:rsidRDefault="0084389F" w:rsidP="009C4D18">
      <w:pPr>
        <w:jc w:val="both"/>
        <w:rPr>
          <w:sz w:val="24"/>
          <w:szCs w:val="24"/>
        </w:rPr>
      </w:pPr>
      <w:r w:rsidRPr="009C4D18">
        <w:rPr>
          <w:sz w:val="24"/>
          <w:szCs w:val="24"/>
        </w:rPr>
        <w:t>Komiteta za tehničke propise nije bilo moguće sačiniti.</w:t>
      </w:r>
    </w:p>
    <w:p w:rsidR="009C4D18" w:rsidRDefault="0084389F" w:rsidP="003E1EF1">
      <w:pPr>
        <w:pStyle w:val="ListParagraph"/>
        <w:numPr>
          <w:ilvl w:val="0"/>
          <w:numId w:val="131"/>
        </w:numPr>
        <w:ind w:left="426" w:hanging="426"/>
        <w:jc w:val="both"/>
        <w:rPr>
          <w:sz w:val="24"/>
          <w:szCs w:val="24"/>
        </w:rPr>
      </w:pPr>
      <w:r w:rsidRPr="009C4D18">
        <w:rPr>
          <w:sz w:val="24"/>
          <w:szCs w:val="24"/>
        </w:rPr>
        <w:t xml:space="preserve">Pripremljena je Informacija o neophodnosti poduzimanja aktivnosti na izradi Razvojne </w:t>
      </w:r>
    </w:p>
    <w:p w:rsidR="0084389F" w:rsidRPr="009C4D18" w:rsidRDefault="0084389F" w:rsidP="009C4D18">
      <w:pPr>
        <w:jc w:val="both"/>
        <w:rPr>
          <w:sz w:val="24"/>
          <w:szCs w:val="24"/>
        </w:rPr>
      </w:pPr>
      <w:proofErr w:type="gramStart"/>
      <w:r w:rsidRPr="009C4D18">
        <w:rPr>
          <w:sz w:val="24"/>
          <w:szCs w:val="24"/>
        </w:rPr>
        <w:t>strategije</w:t>
      </w:r>
      <w:proofErr w:type="gramEnd"/>
      <w:r w:rsidRPr="009C4D18">
        <w:rPr>
          <w:sz w:val="24"/>
          <w:szCs w:val="24"/>
        </w:rPr>
        <w:t xml:space="preserve"> u oblasti infrastrukture kvalitete u BiH, te je dostavljena ministru na razmatranje. </w:t>
      </w:r>
      <w:proofErr w:type="gramStart"/>
      <w:r w:rsidRPr="009C4D18">
        <w:rPr>
          <w:sz w:val="24"/>
          <w:szCs w:val="24"/>
        </w:rPr>
        <w:t>U tom smislu podržana je inicijativa regionalnog projekta u suradnji s Institutom za mjeriteljstvo, koji je izrazio želju da bude partner u projektu.</w:t>
      </w:r>
      <w:proofErr w:type="gramEnd"/>
      <w:r w:rsidRPr="009C4D18">
        <w:rPr>
          <w:sz w:val="24"/>
          <w:szCs w:val="24"/>
        </w:rPr>
        <w:t xml:space="preserve"> </w:t>
      </w:r>
      <w:proofErr w:type="gramStart"/>
      <w:r w:rsidRPr="009C4D18">
        <w:rPr>
          <w:sz w:val="24"/>
          <w:szCs w:val="24"/>
        </w:rPr>
        <w:t>Zbog nepostojanja političke suglasnosti nije dano odobrenje da se navedene aktivnosti pokrenu.</w:t>
      </w:r>
      <w:proofErr w:type="gramEnd"/>
    </w:p>
    <w:p w:rsidR="009C4D18" w:rsidRDefault="0084389F" w:rsidP="003E1EF1">
      <w:pPr>
        <w:pStyle w:val="ListParagraph"/>
        <w:numPr>
          <w:ilvl w:val="0"/>
          <w:numId w:val="131"/>
        </w:numPr>
        <w:ind w:left="426" w:hanging="426"/>
        <w:jc w:val="both"/>
        <w:rPr>
          <w:sz w:val="24"/>
          <w:szCs w:val="24"/>
        </w:rPr>
      </w:pPr>
      <w:r w:rsidRPr="009C4D18">
        <w:rPr>
          <w:sz w:val="24"/>
          <w:szCs w:val="24"/>
        </w:rPr>
        <w:t>Održane su četiri sjednice Vijeća za zaštitu potrošača Bi</w:t>
      </w:r>
      <w:r w:rsidR="009C4D18">
        <w:rPr>
          <w:sz w:val="24"/>
          <w:szCs w:val="24"/>
        </w:rPr>
        <w:t xml:space="preserve">H i to: 18. sjednica održana </w:t>
      </w:r>
    </w:p>
    <w:p w:rsidR="0084389F" w:rsidRPr="009C4D18" w:rsidRDefault="009C4D18" w:rsidP="009C4D18">
      <w:pPr>
        <w:jc w:val="both"/>
        <w:rPr>
          <w:sz w:val="24"/>
          <w:szCs w:val="24"/>
        </w:rPr>
      </w:pPr>
      <w:r w:rsidRPr="009C4D18">
        <w:rPr>
          <w:sz w:val="24"/>
          <w:szCs w:val="24"/>
        </w:rPr>
        <w:t>5.3.</w:t>
      </w:r>
      <w:r w:rsidR="0084389F" w:rsidRPr="009C4D18">
        <w:rPr>
          <w:sz w:val="24"/>
          <w:szCs w:val="24"/>
        </w:rPr>
        <w:t xml:space="preserve">2014. </w:t>
      </w:r>
      <w:proofErr w:type="gramStart"/>
      <w:r w:rsidRPr="009C4D18">
        <w:rPr>
          <w:sz w:val="24"/>
          <w:szCs w:val="24"/>
        </w:rPr>
        <w:t>godine</w:t>
      </w:r>
      <w:proofErr w:type="gramEnd"/>
      <w:r w:rsidRPr="009C4D18">
        <w:rPr>
          <w:sz w:val="24"/>
          <w:szCs w:val="24"/>
        </w:rPr>
        <w:t xml:space="preserve">, 19. </w:t>
      </w:r>
      <w:proofErr w:type="gramStart"/>
      <w:r w:rsidRPr="009C4D18">
        <w:rPr>
          <w:sz w:val="24"/>
          <w:szCs w:val="24"/>
        </w:rPr>
        <w:t>sjednica</w:t>
      </w:r>
      <w:proofErr w:type="gramEnd"/>
      <w:r w:rsidRPr="009C4D18">
        <w:rPr>
          <w:sz w:val="24"/>
          <w:szCs w:val="24"/>
        </w:rPr>
        <w:t xml:space="preserve"> održana 5.3.</w:t>
      </w:r>
      <w:r w:rsidR="0084389F" w:rsidRPr="009C4D18">
        <w:rPr>
          <w:sz w:val="24"/>
          <w:szCs w:val="24"/>
        </w:rPr>
        <w:t xml:space="preserve">2014. </w:t>
      </w:r>
      <w:proofErr w:type="gramStart"/>
      <w:r w:rsidR="0084389F" w:rsidRPr="009C4D18">
        <w:rPr>
          <w:sz w:val="24"/>
          <w:szCs w:val="24"/>
        </w:rPr>
        <w:t>g</w:t>
      </w:r>
      <w:r w:rsidRPr="009C4D18">
        <w:rPr>
          <w:sz w:val="24"/>
          <w:szCs w:val="24"/>
        </w:rPr>
        <w:t>odine</w:t>
      </w:r>
      <w:proofErr w:type="gramEnd"/>
      <w:r w:rsidRPr="009C4D18">
        <w:rPr>
          <w:sz w:val="24"/>
          <w:szCs w:val="24"/>
        </w:rPr>
        <w:t xml:space="preserve">, 20. </w:t>
      </w:r>
      <w:proofErr w:type="gramStart"/>
      <w:r w:rsidRPr="009C4D18">
        <w:rPr>
          <w:sz w:val="24"/>
          <w:szCs w:val="24"/>
        </w:rPr>
        <w:t>sjednica</w:t>
      </w:r>
      <w:proofErr w:type="gramEnd"/>
      <w:r w:rsidRPr="009C4D18">
        <w:rPr>
          <w:sz w:val="24"/>
          <w:szCs w:val="24"/>
        </w:rPr>
        <w:t xml:space="preserve"> održana 16.10.</w:t>
      </w:r>
      <w:r w:rsidR="0084389F" w:rsidRPr="009C4D18">
        <w:rPr>
          <w:sz w:val="24"/>
          <w:szCs w:val="24"/>
        </w:rPr>
        <w:t xml:space="preserve">2014. </w:t>
      </w:r>
      <w:proofErr w:type="gramStart"/>
      <w:r w:rsidR="0084389F" w:rsidRPr="009C4D18">
        <w:rPr>
          <w:sz w:val="24"/>
          <w:szCs w:val="24"/>
        </w:rPr>
        <w:t>godine</w:t>
      </w:r>
      <w:proofErr w:type="gramEnd"/>
      <w:r w:rsidR="0084389F" w:rsidRPr="009C4D18">
        <w:rPr>
          <w:sz w:val="24"/>
          <w:szCs w:val="24"/>
        </w:rPr>
        <w:t xml:space="preserve"> te 21. </w:t>
      </w:r>
      <w:proofErr w:type="gramStart"/>
      <w:r w:rsidR="0084389F" w:rsidRPr="009C4D18">
        <w:rPr>
          <w:sz w:val="24"/>
          <w:szCs w:val="24"/>
        </w:rPr>
        <w:t>sjednica</w:t>
      </w:r>
      <w:proofErr w:type="gramEnd"/>
      <w:r w:rsidR="0084389F" w:rsidRPr="009C4D18">
        <w:rPr>
          <w:sz w:val="24"/>
          <w:szCs w:val="24"/>
        </w:rPr>
        <w:t xml:space="preserve"> održana</w:t>
      </w:r>
      <w:r w:rsidRPr="009C4D18">
        <w:rPr>
          <w:sz w:val="24"/>
          <w:szCs w:val="24"/>
        </w:rPr>
        <w:t xml:space="preserve"> 19.12.</w:t>
      </w:r>
      <w:r w:rsidR="0084389F" w:rsidRPr="009C4D18">
        <w:rPr>
          <w:sz w:val="24"/>
          <w:szCs w:val="24"/>
        </w:rPr>
        <w:t xml:space="preserve">2014. </w:t>
      </w:r>
      <w:proofErr w:type="gramStart"/>
      <w:r w:rsidR="0084389F" w:rsidRPr="009C4D18">
        <w:rPr>
          <w:sz w:val="24"/>
          <w:szCs w:val="24"/>
        </w:rPr>
        <w:t>god</w:t>
      </w:r>
      <w:proofErr w:type="gramEnd"/>
      <w:r w:rsidR="0084389F" w:rsidRPr="009C4D18">
        <w:rPr>
          <w:sz w:val="24"/>
          <w:szCs w:val="24"/>
        </w:rPr>
        <w:t xml:space="preserve">. Sve administrativno-tehničke i stručne poslove za potrebe ovog vijeća obavlja Odsjek za nadzor </w:t>
      </w:r>
      <w:proofErr w:type="gramStart"/>
      <w:r w:rsidR="0084389F" w:rsidRPr="009C4D18">
        <w:rPr>
          <w:sz w:val="24"/>
          <w:szCs w:val="24"/>
        </w:rPr>
        <w:t>nad</w:t>
      </w:r>
      <w:proofErr w:type="gramEnd"/>
      <w:r w:rsidR="0084389F" w:rsidRPr="009C4D18">
        <w:rPr>
          <w:sz w:val="24"/>
          <w:szCs w:val="24"/>
        </w:rPr>
        <w:t xml:space="preserve"> tržištem, zaštitu potrošača i konkurenciju.</w:t>
      </w:r>
    </w:p>
    <w:p w:rsidR="009C4D18" w:rsidRDefault="0084389F" w:rsidP="003E1EF1">
      <w:pPr>
        <w:pStyle w:val="ListParagraph"/>
        <w:numPr>
          <w:ilvl w:val="0"/>
          <w:numId w:val="131"/>
        </w:numPr>
        <w:ind w:left="426" w:hanging="426"/>
        <w:jc w:val="both"/>
        <w:rPr>
          <w:sz w:val="24"/>
          <w:szCs w:val="24"/>
        </w:rPr>
      </w:pPr>
      <w:r w:rsidRPr="009C4D18">
        <w:rPr>
          <w:sz w:val="24"/>
          <w:szCs w:val="24"/>
        </w:rPr>
        <w:t xml:space="preserve">U tijeku izvještajnog razdoblja u Odsjeku konstantno funkcionirao Savjetodavni servis za </w:t>
      </w:r>
    </w:p>
    <w:p w:rsidR="0084389F" w:rsidRPr="009C4D18" w:rsidRDefault="0084389F" w:rsidP="009C4D18">
      <w:pPr>
        <w:jc w:val="both"/>
        <w:rPr>
          <w:sz w:val="24"/>
          <w:szCs w:val="24"/>
        </w:rPr>
      </w:pPr>
      <w:proofErr w:type="gramStart"/>
      <w:r w:rsidRPr="009C4D18">
        <w:rPr>
          <w:sz w:val="24"/>
          <w:szCs w:val="24"/>
        </w:rPr>
        <w:t>potrošače</w:t>
      </w:r>
      <w:proofErr w:type="gramEnd"/>
      <w:r w:rsidRPr="009C4D18">
        <w:rPr>
          <w:sz w:val="24"/>
          <w:szCs w:val="24"/>
        </w:rPr>
        <w:t xml:space="preserve">, koji je uspostavljen u lipnju 2012. </w:t>
      </w:r>
      <w:proofErr w:type="gramStart"/>
      <w:r w:rsidRPr="009C4D18">
        <w:rPr>
          <w:sz w:val="24"/>
          <w:szCs w:val="24"/>
        </w:rPr>
        <w:t>godine</w:t>
      </w:r>
      <w:proofErr w:type="gramEnd"/>
      <w:r w:rsidRPr="009C4D18">
        <w:rPr>
          <w:sz w:val="24"/>
          <w:szCs w:val="24"/>
        </w:rPr>
        <w:t>.</w:t>
      </w:r>
    </w:p>
    <w:p w:rsidR="009C4D18" w:rsidRDefault="0084389F" w:rsidP="003E1EF1">
      <w:pPr>
        <w:pStyle w:val="ListParagraph"/>
        <w:numPr>
          <w:ilvl w:val="0"/>
          <w:numId w:val="131"/>
        </w:numPr>
        <w:ind w:left="426" w:hanging="426"/>
        <w:jc w:val="both"/>
        <w:rPr>
          <w:sz w:val="24"/>
          <w:szCs w:val="24"/>
        </w:rPr>
      </w:pPr>
      <w:r w:rsidRPr="009C4D18">
        <w:rPr>
          <w:sz w:val="24"/>
          <w:szCs w:val="24"/>
        </w:rPr>
        <w:t>Prijedlog odluke o izmjeni Odluke o imenovanju članova Vije</w:t>
      </w:r>
      <w:r w:rsidR="009C4D18">
        <w:rPr>
          <w:sz w:val="24"/>
          <w:szCs w:val="24"/>
        </w:rPr>
        <w:t xml:space="preserve">ća za zaštitu potrošača BiH </w:t>
      </w:r>
    </w:p>
    <w:p w:rsidR="0084389F" w:rsidRPr="009C4D18" w:rsidRDefault="009C4D18" w:rsidP="009C4D18">
      <w:pPr>
        <w:jc w:val="both"/>
        <w:rPr>
          <w:sz w:val="24"/>
          <w:szCs w:val="24"/>
        </w:rPr>
      </w:pPr>
      <w:r w:rsidRPr="009C4D18">
        <w:rPr>
          <w:sz w:val="24"/>
          <w:szCs w:val="24"/>
        </w:rPr>
        <w:t>(</w:t>
      </w:r>
      <w:proofErr w:type="gramStart"/>
      <w:r w:rsidRPr="009C4D18">
        <w:rPr>
          <w:sz w:val="24"/>
          <w:szCs w:val="24"/>
        </w:rPr>
        <w:t>s</w:t>
      </w:r>
      <w:proofErr w:type="gramEnd"/>
      <w:r w:rsidRPr="009C4D18">
        <w:rPr>
          <w:sz w:val="24"/>
          <w:szCs w:val="24"/>
        </w:rPr>
        <w:t xml:space="preserve"> </w:t>
      </w:r>
      <w:r w:rsidR="0084389F" w:rsidRPr="009C4D18">
        <w:rPr>
          <w:sz w:val="24"/>
          <w:szCs w:val="24"/>
        </w:rPr>
        <w:t>pribavljenim mišljenjima Ureda za zakonodavstvo i Ministarstva financija i trezora Bi</w:t>
      </w:r>
      <w:r w:rsidR="00484247">
        <w:rPr>
          <w:sz w:val="24"/>
          <w:szCs w:val="24"/>
        </w:rPr>
        <w:t>H) upućen u Kabinet ministra 3.11.</w:t>
      </w:r>
      <w:r w:rsidR="0084389F" w:rsidRPr="009C4D18">
        <w:rPr>
          <w:sz w:val="24"/>
          <w:szCs w:val="24"/>
        </w:rPr>
        <w:t xml:space="preserve">2014. </w:t>
      </w:r>
      <w:proofErr w:type="gramStart"/>
      <w:r w:rsidR="0084389F" w:rsidRPr="009C4D18">
        <w:rPr>
          <w:sz w:val="24"/>
          <w:szCs w:val="24"/>
        </w:rPr>
        <w:t>godine</w:t>
      </w:r>
      <w:proofErr w:type="gramEnd"/>
      <w:r w:rsidR="0084389F" w:rsidRPr="009C4D18">
        <w:rPr>
          <w:sz w:val="24"/>
          <w:szCs w:val="24"/>
        </w:rPr>
        <w:t xml:space="preserve"> radi slanja Vijeću ministara BiH na razmatranje i usvajanje; navedenim prijedlogom odluke vrši se izmjena člana Vijeća za zaštitu potrošača BiH ispred Instituta za standardizaciju BiH; nije vraćeno s potpisa iz Kabineta niti ima</w:t>
      </w:r>
      <w:r w:rsidRPr="009C4D18">
        <w:rPr>
          <w:sz w:val="24"/>
          <w:szCs w:val="24"/>
        </w:rPr>
        <w:t>mo</w:t>
      </w:r>
      <w:r w:rsidR="0084389F" w:rsidRPr="009C4D18">
        <w:rPr>
          <w:sz w:val="24"/>
          <w:szCs w:val="24"/>
        </w:rPr>
        <w:t xml:space="preserve"> informaciju da je poslano Vijeću ministara BiH.</w:t>
      </w:r>
    </w:p>
    <w:p w:rsidR="00384095" w:rsidRDefault="0084389F" w:rsidP="003E1EF1">
      <w:pPr>
        <w:pStyle w:val="ListParagraph"/>
        <w:numPr>
          <w:ilvl w:val="0"/>
          <w:numId w:val="131"/>
        </w:numPr>
        <w:ind w:left="426" w:hanging="426"/>
        <w:jc w:val="both"/>
        <w:rPr>
          <w:sz w:val="24"/>
          <w:szCs w:val="24"/>
        </w:rPr>
      </w:pPr>
      <w:r w:rsidRPr="009C4D18">
        <w:rPr>
          <w:sz w:val="24"/>
          <w:szCs w:val="24"/>
        </w:rPr>
        <w:t xml:space="preserve">Prijedlog odluke o izmjeni Odluke o imenovanju članova Vijeća za </w:t>
      </w:r>
      <w:r w:rsidR="00384095">
        <w:rPr>
          <w:sz w:val="24"/>
          <w:szCs w:val="24"/>
        </w:rPr>
        <w:t xml:space="preserve">zaštitu potrošača BiH </w:t>
      </w:r>
    </w:p>
    <w:p w:rsidR="0084389F" w:rsidRPr="00384095" w:rsidRDefault="00384095" w:rsidP="00384095">
      <w:pPr>
        <w:jc w:val="both"/>
        <w:rPr>
          <w:sz w:val="24"/>
          <w:szCs w:val="24"/>
        </w:rPr>
      </w:pPr>
      <w:proofErr w:type="gramStart"/>
      <w:r w:rsidRPr="00384095">
        <w:rPr>
          <w:sz w:val="24"/>
          <w:szCs w:val="24"/>
        </w:rPr>
        <w:t>upućen</w:t>
      </w:r>
      <w:proofErr w:type="gramEnd"/>
      <w:r w:rsidRPr="00384095">
        <w:rPr>
          <w:sz w:val="24"/>
          <w:szCs w:val="24"/>
        </w:rPr>
        <w:t xml:space="preserve"> 9.12.</w:t>
      </w:r>
      <w:r w:rsidR="0084389F" w:rsidRPr="00384095">
        <w:rPr>
          <w:sz w:val="24"/>
          <w:szCs w:val="24"/>
        </w:rPr>
        <w:t xml:space="preserve">2014. </w:t>
      </w:r>
      <w:proofErr w:type="gramStart"/>
      <w:r w:rsidR="0084389F" w:rsidRPr="00384095">
        <w:rPr>
          <w:sz w:val="24"/>
          <w:szCs w:val="24"/>
        </w:rPr>
        <w:t>godine</w:t>
      </w:r>
      <w:proofErr w:type="gramEnd"/>
      <w:r w:rsidR="0084389F" w:rsidRPr="00384095">
        <w:rPr>
          <w:sz w:val="24"/>
          <w:szCs w:val="24"/>
        </w:rPr>
        <w:t xml:space="preserve"> Kabinetu ministra radi slanja Uredu za zakonodavstvo i Ministarstvu financija i trezora BiH na mišljenje; navedenim prijedlogom odluke vrši se izmjena člana Vijeća za zaštitu potrošača BiH ispred nevladinog sektora iz Federacije BiH; nije vraćeno s potpisa iz Kabineta.</w:t>
      </w:r>
    </w:p>
    <w:p w:rsidR="00384095" w:rsidRPr="00384095" w:rsidRDefault="0084389F" w:rsidP="003E1EF1">
      <w:pPr>
        <w:pStyle w:val="ListParagraph"/>
        <w:numPr>
          <w:ilvl w:val="0"/>
          <w:numId w:val="131"/>
        </w:numPr>
        <w:ind w:left="426" w:hanging="426"/>
        <w:jc w:val="both"/>
        <w:rPr>
          <w:sz w:val="24"/>
          <w:szCs w:val="24"/>
        </w:rPr>
      </w:pPr>
      <w:r w:rsidRPr="009C4D18">
        <w:rPr>
          <w:bCs/>
          <w:sz w:val="24"/>
          <w:szCs w:val="24"/>
        </w:rPr>
        <w:t xml:space="preserve">U prosincu 2014. pripremljena informacija za Dokument za diskusiju za potrebe </w:t>
      </w:r>
    </w:p>
    <w:p w:rsidR="0084389F" w:rsidRPr="00384095" w:rsidRDefault="0084389F" w:rsidP="00384095">
      <w:pPr>
        <w:jc w:val="both"/>
        <w:rPr>
          <w:sz w:val="24"/>
          <w:szCs w:val="24"/>
        </w:rPr>
      </w:pPr>
      <w:proofErr w:type="gramStart"/>
      <w:r w:rsidRPr="00384095">
        <w:rPr>
          <w:bCs/>
          <w:sz w:val="24"/>
          <w:szCs w:val="24"/>
        </w:rPr>
        <w:t xml:space="preserve">Pododbora za </w:t>
      </w:r>
      <w:r w:rsidRPr="00384095">
        <w:rPr>
          <w:sz w:val="24"/>
          <w:szCs w:val="24"/>
        </w:rPr>
        <w:t>inovacije, tehnološki razvoj, javno zdravlje i</w:t>
      </w:r>
      <w:r w:rsidR="00384095" w:rsidRPr="00384095">
        <w:rPr>
          <w:sz w:val="24"/>
          <w:szCs w:val="24"/>
        </w:rPr>
        <w:t xml:space="preserve"> socijalnu politiku između BiH </w:t>
      </w:r>
      <w:r w:rsidRPr="00384095">
        <w:rPr>
          <w:sz w:val="24"/>
          <w:szCs w:val="24"/>
        </w:rPr>
        <w:t>i EU radi praćenja provedbe Privremenog sporazuma između BiH i EU.</w:t>
      </w:r>
      <w:proofErr w:type="gramEnd"/>
      <w:r w:rsidRPr="00384095">
        <w:rPr>
          <w:sz w:val="24"/>
          <w:szCs w:val="24"/>
        </w:rPr>
        <w:t xml:space="preserve"> Informacija se odnosi </w:t>
      </w:r>
      <w:proofErr w:type="gramStart"/>
      <w:r w:rsidRPr="00384095">
        <w:rPr>
          <w:sz w:val="24"/>
          <w:szCs w:val="24"/>
        </w:rPr>
        <w:t>na</w:t>
      </w:r>
      <w:proofErr w:type="gramEnd"/>
      <w:r w:rsidRPr="00384095">
        <w:rPr>
          <w:sz w:val="24"/>
          <w:szCs w:val="24"/>
        </w:rPr>
        <w:t xml:space="preserve"> oblast zaštite potrošača i dostavljena je predsjedavajućoj Pododbora. Sastanak tog pododbora je planiran za veljaču 2015.</w:t>
      </w:r>
    </w:p>
    <w:p w:rsidR="00384095" w:rsidRPr="00384095" w:rsidRDefault="0084389F" w:rsidP="003E1EF1">
      <w:pPr>
        <w:pStyle w:val="ListParagraph"/>
        <w:numPr>
          <w:ilvl w:val="0"/>
          <w:numId w:val="131"/>
        </w:numPr>
        <w:ind w:left="426" w:hanging="426"/>
        <w:jc w:val="both"/>
        <w:rPr>
          <w:sz w:val="24"/>
          <w:szCs w:val="24"/>
        </w:rPr>
      </w:pPr>
      <w:r w:rsidRPr="00384095">
        <w:rPr>
          <w:bCs/>
          <w:sz w:val="24"/>
          <w:szCs w:val="24"/>
        </w:rPr>
        <w:t xml:space="preserve">Prema Pravilniku o unutarnjoj organizaciji MVTEO, ovaj odsjek nije nadležan za oblast </w:t>
      </w:r>
    </w:p>
    <w:p w:rsidR="0084389F" w:rsidRPr="00384095" w:rsidRDefault="0084389F" w:rsidP="00384095">
      <w:pPr>
        <w:jc w:val="both"/>
        <w:rPr>
          <w:sz w:val="24"/>
          <w:szCs w:val="24"/>
        </w:rPr>
      </w:pPr>
      <w:proofErr w:type="gramStart"/>
      <w:r w:rsidRPr="00384095">
        <w:rPr>
          <w:bCs/>
          <w:sz w:val="24"/>
          <w:szCs w:val="24"/>
        </w:rPr>
        <w:t>državne</w:t>
      </w:r>
      <w:proofErr w:type="gramEnd"/>
      <w:r w:rsidRPr="00384095">
        <w:rPr>
          <w:bCs/>
          <w:sz w:val="24"/>
          <w:szCs w:val="24"/>
        </w:rPr>
        <w:t xml:space="preserve"> pomoći, ali je ipak krajem 2013. </w:t>
      </w:r>
      <w:proofErr w:type="gramStart"/>
      <w:r w:rsidRPr="00384095">
        <w:rPr>
          <w:bCs/>
          <w:sz w:val="24"/>
          <w:szCs w:val="24"/>
        </w:rPr>
        <w:t>i</w:t>
      </w:r>
      <w:proofErr w:type="gramEnd"/>
      <w:r w:rsidRPr="00384095">
        <w:rPr>
          <w:bCs/>
          <w:sz w:val="24"/>
          <w:szCs w:val="24"/>
        </w:rPr>
        <w:t xml:space="preserve"> početkom 2014. </w:t>
      </w:r>
      <w:proofErr w:type="gramStart"/>
      <w:r w:rsidRPr="00384095">
        <w:rPr>
          <w:bCs/>
          <w:sz w:val="24"/>
          <w:szCs w:val="24"/>
        </w:rPr>
        <w:t>godine</w:t>
      </w:r>
      <w:proofErr w:type="gramEnd"/>
      <w:r w:rsidRPr="00384095">
        <w:rPr>
          <w:bCs/>
          <w:sz w:val="24"/>
          <w:szCs w:val="24"/>
        </w:rPr>
        <w:t xml:space="preserve"> izradio Prijedlog odluke o namjeni, kriterijima i uvjetima za dodjelu državne pomoći za posebne ciljeve državne pomoći ko</w:t>
      </w:r>
      <w:r w:rsidR="00384095" w:rsidRPr="00384095">
        <w:rPr>
          <w:bCs/>
          <w:sz w:val="24"/>
          <w:szCs w:val="24"/>
        </w:rPr>
        <w:t>ju dodjeljuju institucije BiH</w:t>
      </w:r>
      <w:r w:rsidRPr="00384095">
        <w:rPr>
          <w:bCs/>
          <w:sz w:val="24"/>
          <w:szCs w:val="24"/>
        </w:rPr>
        <w:t xml:space="preserve">. Aktom </w:t>
      </w:r>
      <w:r w:rsidR="00384095" w:rsidRPr="00384095">
        <w:rPr>
          <w:sz w:val="24"/>
          <w:szCs w:val="24"/>
        </w:rPr>
        <w:t xml:space="preserve">broj 05-4-07-2601-10/13 </w:t>
      </w:r>
      <w:proofErr w:type="gramStart"/>
      <w:r w:rsidR="00384095" w:rsidRPr="00384095">
        <w:rPr>
          <w:sz w:val="24"/>
          <w:szCs w:val="24"/>
        </w:rPr>
        <w:t>od</w:t>
      </w:r>
      <w:proofErr w:type="gramEnd"/>
      <w:r w:rsidR="00384095" w:rsidRPr="00384095">
        <w:rPr>
          <w:sz w:val="24"/>
          <w:szCs w:val="24"/>
        </w:rPr>
        <w:t xml:space="preserve"> 8.4.</w:t>
      </w:r>
      <w:r w:rsidRPr="00384095">
        <w:rPr>
          <w:sz w:val="24"/>
          <w:szCs w:val="24"/>
        </w:rPr>
        <w:t xml:space="preserve">2014. </w:t>
      </w:r>
      <w:proofErr w:type="gramStart"/>
      <w:r w:rsidRPr="00384095">
        <w:rPr>
          <w:sz w:val="24"/>
          <w:szCs w:val="24"/>
        </w:rPr>
        <w:t>godine</w:t>
      </w:r>
      <w:proofErr w:type="gramEnd"/>
      <w:r w:rsidRPr="00384095">
        <w:rPr>
          <w:sz w:val="24"/>
          <w:szCs w:val="24"/>
        </w:rPr>
        <w:t xml:space="preserve"> Prijedlog odluke je dostavljen u Kabinet ministra, ali ista nije nikada </w:t>
      </w:r>
      <w:r w:rsidRPr="00384095">
        <w:rPr>
          <w:bCs/>
          <w:sz w:val="24"/>
          <w:szCs w:val="24"/>
        </w:rPr>
        <w:t>dostavljena Vijeću ministara BiH radi razmatranja i usvajanja.</w:t>
      </w:r>
    </w:p>
    <w:p w:rsidR="0084389F" w:rsidRDefault="0084389F" w:rsidP="003E1EF1">
      <w:pPr>
        <w:pStyle w:val="ListParagraph"/>
        <w:numPr>
          <w:ilvl w:val="0"/>
          <w:numId w:val="131"/>
        </w:numPr>
        <w:ind w:left="426" w:hanging="426"/>
        <w:jc w:val="both"/>
        <w:rPr>
          <w:sz w:val="24"/>
          <w:szCs w:val="24"/>
        </w:rPr>
      </w:pPr>
      <w:r w:rsidRPr="00384095">
        <w:rPr>
          <w:sz w:val="24"/>
          <w:szCs w:val="24"/>
        </w:rPr>
        <w:t xml:space="preserve">Izvješće o stanju okoliša u BiH 2012. </w:t>
      </w:r>
      <w:proofErr w:type="gramStart"/>
      <w:r w:rsidRPr="00384095">
        <w:rPr>
          <w:sz w:val="24"/>
          <w:szCs w:val="24"/>
        </w:rPr>
        <w:t>godine</w:t>
      </w:r>
      <w:proofErr w:type="gramEnd"/>
      <w:r w:rsidRPr="00384095">
        <w:rPr>
          <w:sz w:val="24"/>
          <w:szCs w:val="24"/>
        </w:rPr>
        <w:t xml:space="preserve"> – usvojen na Vijeću ministara BiH. </w:t>
      </w:r>
    </w:p>
    <w:p w:rsidR="00384095" w:rsidRDefault="0084389F" w:rsidP="003E1EF1">
      <w:pPr>
        <w:pStyle w:val="ListParagraph"/>
        <w:numPr>
          <w:ilvl w:val="0"/>
          <w:numId w:val="131"/>
        </w:numPr>
        <w:ind w:left="426" w:hanging="426"/>
        <w:jc w:val="both"/>
        <w:rPr>
          <w:sz w:val="24"/>
          <w:szCs w:val="24"/>
        </w:rPr>
      </w:pPr>
      <w:r w:rsidRPr="00384095">
        <w:rPr>
          <w:sz w:val="24"/>
          <w:szCs w:val="24"/>
        </w:rPr>
        <w:t xml:space="preserve">Odluka o dopunama odluke o osnivanju ovlaštenog tijela za provođenje projekata </w:t>
      </w:r>
    </w:p>
    <w:p w:rsidR="0084389F" w:rsidRPr="00384095" w:rsidRDefault="0084389F" w:rsidP="00384095">
      <w:pPr>
        <w:jc w:val="both"/>
        <w:rPr>
          <w:sz w:val="24"/>
          <w:szCs w:val="24"/>
        </w:rPr>
      </w:pPr>
      <w:proofErr w:type="gramStart"/>
      <w:r w:rsidRPr="00384095">
        <w:rPr>
          <w:sz w:val="24"/>
          <w:szCs w:val="24"/>
        </w:rPr>
        <w:t>mehanizma</w:t>
      </w:r>
      <w:proofErr w:type="gramEnd"/>
      <w:r w:rsidRPr="00384095">
        <w:rPr>
          <w:sz w:val="24"/>
          <w:szCs w:val="24"/>
        </w:rPr>
        <w:t xml:space="preserve"> čistog razvoja Kyoto protokola UNFCCC u BiH (NAMA) – usvojena na Vijeću ministara BiH.</w:t>
      </w:r>
    </w:p>
    <w:p w:rsidR="00225466" w:rsidRDefault="0084389F" w:rsidP="003E1EF1">
      <w:pPr>
        <w:pStyle w:val="ListParagraph"/>
        <w:numPr>
          <w:ilvl w:val="0"/>
          <w:numId w:val="131"/>
        </w:numPr>
        <w:ind w:left="426" w:hanging="426"/>
        <w:jc w:val="both"/>
        <w:rPr>
          <w:sz w:val="24"/>
          <w:szCs w:val="24"/>
        </w:rPr>
      </w:pPr>
      <w:r w:rsidRPr="00384095">
        <w:rPr>
          <w:sz w:val="24"/>
          <w:szCs w:val="24"/>
        </w:rPr>
        <w:t xml:space="preserve">Projekt </w:t>
      </w:r>
      <w:r w:rsidRPr="00384095">
        <w:rPr>
          <w:sz w:val="24"/>
          <w:szCs w:val="24"/>
          <w:lang w:eastAsia="bs-Latn-BA"/>
        </w:rPr>
        <w:t xml:space="preserve">implementacija IPA – 2008 projekta „Jačanje institucija BiH i priprema za </w:t>
      </w:r>
    </w:p>
    <w:p w:rsidR="0084389F" w:rsidRPr="00225466" w:rsidRDefault="0084389F" w:rsidP="00225466">
      <w:pPr>
        <w:jc w:val="both"/>
        <w:rPr>
          <w:sz w:val="24"/>
          <w:szCs w:val="24"/>
        </w:rPr>
      </w:pPr>
      <w:proofErr w:type="gramStart"/>
      <w:r w:rsidRPr="00225466">
        <w:rPr>
          <w:sz w:val="24"/>
          <w:szCs w:val="24"/>
          <w:lang w:eastAsia="bs-Latn-BA"/>
        </w:rPr>
        <w:t>korištenje</w:t>
      </w:r>
      <w:proofErr w:type="gramEnd"/>
      <w:r w:rsidRPr="00225466">
        <w:rPr>
          <w:sz w:val="24"/>
          <w:szCs w:val="24"/>
          <w:lang w:eastAsia="bs-Latn-BA"/>
        </w:rPr>
        <w:t xml:space="preserve"> pretpristupnih fondova“. </w:t>
      </w:r>
      <w:proofErr w:type="gramStart"/>
      <w:r w:rsidRPr="00225466">
        <w:rPr>
          <w:sz w:val="24"/>
          <w:szCs w:val="24"/>
          <w:lang w:eastAsia="bs-Latn-BA"/>
        </w:rPr>
        <w:t>Vrijednost projekta 3 milijuna eura - završen.</w:t>
      </w:r>
      <w:proofErr w:type="gramEnd"/>
    </w:p>
    <w:p w:rsidR="00225466" w:rsidRDefault="0084389F" w:rsidP="003E1EF1">
      <w:pPr>
        <w:pStyle w:val="ListParagraph"/>
        <w:numPr>
          <w:ilvl w:val="0"/>
          <w:numId w:val="131"/>
        </w:numPr>
        <w:ind w:left="426" w:hanging="426"/>
        <w:jc w:val="both"/>
        <w:rPr>
          <w:sz w:val="24"/>
          <w:szCs w:val="24"/>
        </w:rPr>
      </w:pPr>
      <w:r w:rsidRPr="00384095">
        <w:rPr>
          <w:sz w:val="24"/>
          <w:szCs w:val="24"/>
          <w:lang w:eastAsia="bs-Latn-BA"/>
        </w:rPr>
        <w:t xml:space="preserve">Dodatni projekt u okviru IPA 2008 projekta „Pomoć u implementaciji Direktive o </w:t>
      </w:r>
    </w:p>
    <w:p w:rsidR="0084389F" w:rsidRPr="00225466" w:rsidRDefault="0084389F" w:rsidP="00225466">
      <w:pPr>
        <w:jc w:val="both"/>
        <w:rPr>
          <w:sz w:val="24"/>
          <w:szCs w:val="24"/>
        </w:rPr>
      </w:pPr>
      <w:proofErr w:type="gramStart"/>
      <w:r w:rsidRPr="00225466">
        <w:rPr>
          <w:sz w:val="24"/>
          <w:szCs w:val="24"/>
          <w:lang w:eastAsia="bs-Latn-BA"/>
        </w:rPr>
        <w:t>pticama</w:t>
      </w:r>
      <w:proofErr w:type="gramEnd"/>
      <w:r w:rsidRPr="00225466">
        <w:rPr>
          <w:sz w:val="24"/>
          <w:szCs w:val="24"/>
          <w:lang w:eastAsia="bs-Latn-BA"/>
        </w:rPr>
        <w:t xml:space="preserve"> i habitatu“. Vrijednost projekta je 1</w:t>
      </w:r>
      <w:proofErr w:type="gramStart"/>
      <w:r w:rsidRPr="00225466">
        <w:rPr>
          <w:sz w:val="24"/>
          <w:szCs w:val="24"/>
          <w:lang w:eastAsia="bs-Latn-BA"/>
        </w:rPr>
        <w:t>,5</w:t>
      </w:r>
      <w:proofErr w:type="gramEnd"/>
      <w:r w:rsidRPr="00225466">
        <w:rPr>
          <w:sz w:val="24"/>
          <w:szCs w:val="24"/>
          <w:lang w:eastAsia="bs-Latn-BA"/>
        </w:rPr>
        <w:t xml:space="preserve"> mil. </w:t>
      </w:r>
      <w:proofErr w:type="gramStart"/>
      <w:r w:rsidRPr="00225466">
        <w:rPr>
          <w:sz w:val="24"/>
          <w:szCs w:val="24"/>
          <w:lang w:eastAsia="bs-Latn-BA"/>
        </w:rPr>
        <w:t>eura</w:t>
      </w:r>
      <w:proofErr w:type="gramEnd"/>
      <w:r w:rsidRPr="00225466">
        <w:rPr>
          <w:sz w:val="24"/>
          <w:szCs w:val="24"/>
          <w:lang w:eastAsia="bs-Latn-BA"/>
        </w:rPr>
        <w:t xml:space="preserve"> - završen. </w:t>
      </w:r>
    </w:p>
    <w:p w:rsidR="00DA0C4C" w:rsidRDefault="0084389F" w:rsidP="003E1EF1">
      <w:pPr>
        <w:pStyle w:val="ListParagraph"/>
        <w:numPr>
          <w:ilvl w:val="0"/>
          <w:numId w:val="131"/>
        </w:numPr>
        <w:ind w:left="426" w:hanging="426"/>
        <w:jc w:val="both"/>
        <w:rPr>
          <w:sz w:val="24"/>
          <w:szCs w:val="24"/>
        </w:rPr>
      </w:pPr>
      <w:r w:rsidRPr="00225466">
        <w:rPr>
          <w:sz w:val="24"/>
          <w:szCs w:val="24"/>
        </w:rPr>
        <w:t>Plan upravljanja slivom rijeke Save uz Okvirni sporazum za sliv rijeke Save je</w:t>
      </w:r>
      <w:r w:rsidR="00484247">
        <w:rPr>
          <w:sz w:val="24"/>
          <w:szCs w:val="24"/>
        </w:rPr>
        <w:t xml:space="preserve"> donesen </w:t>
      </w:r>
    </w:p>
    <w:p w:rsidR="0084389F" w:rsidRPr="00DA0C4C" w:rsidRDefault="00484247" w:rsidP="00DA0C4C">
      <w:pPr>
        <w:jc w:val="both"/>
        <w:rPr>
          <w:sz w:val="24"/>
          <w:szCs w:val="24"/>
        </w:rPr>
      </w:pPr>
      <w:proofErr w:type="gramStart"/>
      <w:r w:rsidRPr="00DA0C4C">
        <w:rPr>
          <w:sz w:val="24"/>
          <w:szCs w:val="24"/>
        </w:rPr>
        <w:t>na</w:t>
      </w:r>
      <w:proofErr w:type="gramEnd"/>
      <w:r w:rsidRPr="00DA0C4C">
        <w:rPr>
          <w:sz w:val="24"/>
          <w:szCs w:val="24"/>
        </w:rPr>
        <w:t xml:space="preserve"> sastanku strana, 2.12.</w:t>
      </w:r>
      <w:r w:rsidR="0084389F" w:rsidRPr="00DA0C4C">
        <w:rPr>
          <w:sz w:val="24"/>
          <w:szCs w:val="24"/>
        </w:rPr>
        <w:t xml:space="preserve">2014. </w:t>
      </w:r>
      <w:proofErr w:type="gramStart"/>
      <w:r w:rsidR="0084389F" w:rsidRPr="00DA0C4C">
        <w:rPr>
          <w:sz w:val="24"/>
          <w:szCs w:val="24"/>
        </w:rPr>
        <w:t>godine</w:t>
      </w:r>
      <w:proofErr w:type="gramEnd"/>
      <w:r w:rsidR="0084389F" w:rsidRPr="00DA0C4C">
        <w:rPr>
          <w:sz w:val="24"/>
          <w:szCs w:val="24"/>
        </w:rPr>
        <w:t xml:space="preserve">. </w:t>
      </w:r>
    </w:p>
    <w:p w:rsidR="00DA0C4C" w:rsidRDefault="0084389F" w:rsidP="003E1EF1">
      <w:pPr>
        <w:pStyle w:val="ListParagraph"/>
        <w:numPr>
          <w:ilvl w:val="0"/>
          <w:numId w:val="131"/>
        </w:numPr>
        <w:ind w:left="426" w:hanging="426"/>
        <w:jc w:val="both"/>
        <w:rPr>
          <w:sz w:val="24"/>
          <w:szCs w:val="24"/>
        </w:rPr>
      </w:pPr>
      <w:r w:rsidRPr="00225466">
        <w:rPr>
          <w:sz w:val="24"/>
          <w:szCs w:val="24"/>
        </w:rPr>
        <w:t xml:space="preserve">Za Protokol o upravljanju nanosom je provedena potrebna procedura, a usuglašeni tekst </w:t>
      </w:r>
    </w:p>
    <w:p w:rsidR="0084389F" w:rsidRPr="00DA0C4C" w:rsidRDefault="0084389F" w:rsidP="00DA0C4C">
      <w:pPr>
        <w:jc w:val="both"/>
        <w:rPr>
          <w:sz w:val="24"/>
          <w:szCs w:val="24"/>
        </w:rPr>
      </w:pPr>
      <w:proofErr w:type="gramStart"/>
      <w:r w:rsidRPr="00DA0C4C">
        <w:rPr>
          <w:sz w:val="24"/>
          <w:szCs w:val="24"/>
        </w:rPr>
        <w:t>Protokola je parafiran.</w:t>
      </w:r>
      <w:proofErr w:type="gramEnd"/>
      <w:r w:rsidRPr="00DA0C4C">
        <w:rPr>
          <w:sz w:val="24"/>
          <w:szCs w:val="24"/>
        </w:rPr>
        <w:t xml:space="preserve"> </w:t>
      </w:r>
    </w:p>
    <w:p w:rsidR="00DA0C4C" w:rsidRDefault="0084389F" w:rsidP="003E1EF1">
      <w:pPr>
        <w:pStyle w:val="ListParagraph"/>
        <w:numPr>
          <w:ilvl w:val="0"/>
          <w:numId w:val="131"/>
        </w:numPr>
        <w:ind w:left="426" w:hanging="426"/>
        <w:jc w:val="both"/>
        <w:rPr>
          <w:sz w:val="24"/>
          <w:szCs w:val="24"/>
        </w:rPr>
      </w:pPr>
      <w:r w:rsidRPr="00225466">
        <w:rPr>
          <w:sz w:val="24"/>
          <w:szCs w:val="24"/>
        </w:rPr>
        <w:t xml:space="preserve">Za ugovore o vodoprivrednoj suradnji između Vijeća ministara BiH i Vlade Crne Gore, </w:t>
      </w:r>
    </w:p>
    <w:p w:rsidR="0084389F" w:rsidRPr="00DA0C4C" w:rsidRDefault="0084389F" w:rsidP="00DA0C4C">
      <w:pPr>
        <w:jc w:val="both"/>
        <w:rPr>
          <w:sz w:val="24"/>
          <w:szCs w:val="24"/>
        </w:rPr>
      </w:pPr>
      <w:proofErr w:type="gramStart"/>
      <w:r w:rsidRPr="00DA0C4C">
        <w:rPr>
          <w:sz w:val="24"/>
          <w:szCs w:val="24"/>
        </w:rPr>
        <w:t>odnosno</w:t>
      </w:r>
      <w:proofErr w:type="gramEnd"/>
      <w:r w:rsidRPr="00DA0C4C">
        <w:rPr>
          <w:sz w:val="24"/>
          <w:szCs w:val="24"/>
        </w:rPr>
        <w:t xml:space="preserve"> Vlade Srbije je pokrenuta potrebna procedura, a za nastavak aktivnosti je potrebno dodatno usuglašavanje strana. </w:t>
      </w:r>
    </w:p>
    <w:p w:rsidR="00DA0C4C" w:rsidRDefault="0084389F" w:rsidP="003E1EF1">
      <w:pPr>
        <w:pStyle w:val="ListParagraph"/>
        <w:numPr>
          <w:ilvl w:val="0"/>
          <w:numId w:val="131"/>
        </w:numPr>
        <w:ind w:left="426" w:hanging="426"/>
        <w:jc w:val="both"/>
        <w:rPr>
          <w:sz w:val="24"/>
          <w:szCs w:val="24"/>
        </w:rPr>
      </w:pPr>
      <w:r w:rsidRPr="00225466">
        <w:rPr>
          <w:sz w:val="24"/>
          <w:szCs w:val="24"/>
        </w:rPr>
        <w:t xml:space="preserve">Za Protokol o iznenadnim situacijama je pokrenuta potrebna procedura, a za nastavak </w:t>
      </w:r>
    </w:p>
    <w:p w:rsidR="0084389F" w:rsidRPr="00DA0C4C" w:rsidRDefault="0084389F" w:rsidP="00DA0C4C">
      <w:pPr>
        <w:jc w:val="both"/>
        <w:rPr>
          <w:sz w:val="24"/>
          <w:szCs w:val="24"/>
        </w:rPr>
      </w:pPr>
      <w:proofErr w:type="gramStart"/>
      <w:r w:rsidRPr="00DA0C4C">
        <w:rPr>
          <w:sz w:val="24"/>
          <w:szCs w:val="24"/>
        </w:rPr>
        <w:t>aktivnosti</w:t>
      </w:r>
      <w:proofErr w:type="gramEnd"/>
      <w:r w:rsidRPr="00DA0C4C">
        <w:rPr>
          <w:sz w:val="24"/>
          <w:szCs w:val="24"/>
        </w:rPr>
        <w:t xml:space="preserve"> je potrebno dodatno usuglašavanje nadležnih institucija u BiH. </w:t>
      </w:r>
    </w:p>
    <w:p w:rsidR="00DA0C4C" w:rsidRDefault="0084389F" w:rsidP="003E1EF1">
      <w:pPr>
        <w:pStyle w:val="ListParagraph"/>
        <w:numPr>
          <w:ilvl w:val="0"/>
          <w:numId w:val="131"/>
        </w:numPr>
        <w:ind w:left="426" w:hanging="426"/>
        <w:jc w:val="both"/>
        <w:rPr>
          <w:sz w:val="24"/>
          <w:szCs w:val="24"/>
        </w:rPr>
      </w:pPr>
      <w:r w:rsidRPr="00225466">
        <w:rPr>
          <w:sz w:val="24"/>
          <w:szCs w:val="24"/>
        </w:rPr>
        <w:t xml:space="preserve">Za Jugoslavensko-talijanski sporazum o suradnji na zaštiti voda Jadranskog mora i </w:t>
      </w:r>
    </w:p>
    <w:p w:rsidR="0084389F" w:rsidRPr="00DA0C4C" w:rsidRDefault="0084389F" w:rsidP="00DA0C4C">
      <w:pPr>
        <w:jc w:val="both"/>
        <w:rPr>
          <w:sz w:val="24"/>
          <w:szCs w:val="24"/>
        </w:rPr>
      </w:pPr>
      <w:proofErr w:type="gramStart"/>
      <w:r w:rsidRPr="00DA0C4C">
        <w:rPr>
          <w:sz w:val="24"/>
          <w:szCs w:val="24"/>
        </w:rPr>
        <w:t>obalnih</w:t>
      </w:r>
      <w:proofErr w:type="gramEnd"/>
      <w:r w:rsidRPr="00DA0C4C">
        <w:rPr>
          <w:sz w:val="24"/>
          <w:szCs w:val="24"/>
        </w:rPr>
        <w:t xml:space="preserve"> područja od zagađivanja je provedena potrebna procedura i inicijativa je dostavljena nadležnim institucijama Republike Italije.</w:t>
      </w:r>
    </w:p>
    <w:p w:rsidR="00DA0C4C" w:rsidRDefault="00484247" w:rsidP="003E1EF1">
      <w:pPr>
        <w:pStyle w:val="ListParagraph"/>
        <w:numPr>
          <w:ilvl w:val="0"/>
          <w:numId w:val="131"/>
        </w:numPr>
        <w:ind w:left="426" w:hanging="426"/>
        <w:jc w:val="both"/>
        <w:rPr>
          <w:sz w:val="24"/>
          <w:szCs w:val="24"/>
        </w:rPr>
      </w:pPr>
      <w:r>
        <w:rPr>
          <w:sz w:val="24"/>
          <w:szCs w:val="24"/>
        </w:rPr>
        <w:t xml:space="preserve">Aktivnost na izradi </w:t>
      </w:r>
      <w:r w:rsidR="0084389F" w:rsidRPr="00225466">
        <w:rPr>
          <w:sz w:val="24"/>
          <w:szCs w:val="24"/>
        </w:rPr>
        <w:t xml:space="preserve">Strategije razvoja energetskog sektora BiH koje su usvojene </w:t>
      </w:r>
    </w:p>
    <w:p w:rsidR="0084389F" w:rsidRPr="00DA0C4C" w:rsidRDefault="0084389F" w:rsidP="00DA0C4C">
      <w:pPr>
        <w:jc w:val="both"/>
        <w:rPr>
          <w:sz w:val="24"/>
          <w:szCs w:val="24"/>
        </w:rPr>
      </w:pPr>
      <w:proofErr w:type="gramStart"/>
      <w:r w:rsidRPr="00DA0C4C">
        <w:rPr>
          <w:sz w:val="24"/>
          <w:szCs w:val="24"/>
        </w:rPr>
        <w:t>Programom rada Vijeća ministara BiH za 2014.</w:t>
      </w:r>
      <w:proofErr w:type="gramEnd"/>
      <w:r w:rsidRPr="00DA0C4C">
        <w:rPr>
          <w:sz w:val="24"/>
          <w:szCs w:val="24"/>
        </w:rPr>
        <w:t xml:space="preserve"> </w:t>
      </w:r>
      <w:proofErr w:type="gramStart"/>
      <w:r w:rsidRPr="00DA0C4C">
        <w:rPr>
          <w:sz w:val="24"/>
          <w:szCs w:val="24"/>
        </w:rPr>
        <w:t>godinu</w:t>
      </w:r>
      <w:proofErr w:type="gramEnd"/>
      <w:r w:rsidRPr="00DA0C4C">
        <w:rPr>
          <w:sz w:val="24"/>
          <w:szCs w:val="24"/>
        </w:rPr>
        <w:t xml:space="preserve"> ostale su i dalje samo na razini pl</w:t>
      </w:r>
      <w:r w:rsidR="00DA0C4C" w:rsidRPr="00DA0C4C">
        <w:rPr>
          <w:sz w:val="24"/>
          <w:szCs w:val="24"/>
        </w:rPr>
        <w:t xml:space="preserve">ana zbog neusuglašenih stavova </w:t>
      </w:r>
      <w:r w:rsidRPr="00DA0C4C">
        <w:rPr>
          <w:sz w:val="24"/>
          <w:szCs w:val="24"/>
        </w:rPr>
        <w:t>relevantnih aktera u sektoru energetike u BiH oko potrebe za izradom jednog takvog dokumenta.</w:t>
      </w:r>
    </w:p>
    <w:p w:rsidR="0084389F" w:rsidRPr="00484247" w:rsidRDefault="0084389F" w:rsidP="003E1EF1">
      <w:pPr>
        <w:pStyle w:val="ListParagraph"/>
        <w:numPr>
          <w:ilvl w:val="0"/>
          <w:numId w:val="131"/>
        </w:numPr>
        <w:ind w:left="426" w:hanging="426"/>
        <w:jc w:val="both"/>
        <w:rPr>
          <w:sz w:val="24"/>
          <w:szCs w:val="24"/>
        </w:rPr>
      </w:pPr>
      <w:r w:rsidRPr="00225466">
        <w:rPr>
          <w:bCs/>
          <w:sz w:val="24"/>
          <w:szCs w:val="24"/>
        </w:rPr>
        <w:t>Implementacija Projekta upravljanja Neretvom i Trebišnjicom NTMP:</w:t>
      </w:r>
    </w:p>
    <w:p w:rsidR="0084389F" w:rsidRPr="00484247" w:rsidRDefault="0084389F" w:rsidP="00484247">
      <w:pPr>
        <w:jc w:val="both"/>
        <w:rPr>
          <w:sz w:val="24"/>
          <w:szCs w:val="24"/>
        </w:rPr>
      </w:pPr>
      <w:r w:rsidRPr="00484247">
        <w:rPr>
          <w:sz w:val="24"/>
          <w:szCs w:val="24"/>
        </w:rPr>
        <w:t xml:space="preserve">Grant GEF-a u iznosu </w:t>
      </w:r>
      <w:proofErr w:type="gramStart"/>
      <w:r w:rsidRPr="00484247">
        <w:rPr>
          <w:sz w:val="24"/>
          <w:szCs w:val="24"/>
        </w:rPr>
        <w:t>od</w:t>
      </w:r>
      <w:proofErr w:type="gramEnd"/>
      <w:r w:rsidRPr="00484247">
        <w:rPr>
          <w:sz w:val="24"/>
          <w:szCs w:val="24"/>
        </w:rPr>
        <w:t xml:space="preserve"> 8 milijuna US$ - 6 milijuna US$ za BiH i 2 milijuna US$ za Hrvatsku potpisan 2008. </w:t>
      </w:r>
      <w:proofErr w:type="gramStart"/>
      <w:r w:rsidRPr="00484247">
        <w:rPr>
          <w:sz w:val="24"/>
          <w:szCs w:val="24"/>
        </w:rPr>
        <w:t>god</w:t>
      </w:r>
      <w:proofErr w:type="gramEnd"/>
      <w:r w:rsidRPr="00484247">
        <w:rPr>
          <w:sz w:val="24"/>
          <w:szCs w:val="24"/>
        </w:rPr>
        <w:t>. Od odobrenog iznosa MSTEO implementira 1</w:t>
      </w:r>
      <w:proofErr w:type="gramStart"/>
      <w:r w:rsidRPr="00484247">
        <w:rPr>
          <w:sz w:val="24"/>
          <w:szCs w:val="24"/>
        </w:rPr>
        <w:t>,7</w:t>
      </w:r>
      <w:proofErr w:type="gramEnd"/>
      <w:r w:rsidRPr="00484247">
        <w:rPr>
          <w:sz w:val="24"/>
          <w:szCs w:val="24"/>
        </w:rPr>
        <w:t xml:space="preserve"> mil. </w:t>
      </w:r>
      <w:proofErr w:type="gramStart"/>
      <w:r w:rsidRPr="00484247">
        <w:rPr>
          <w:sz w:val="24"/>
          <w:szCs w:val="24"/>
        </w:rPr>
        <w:t>USD.</w:t>
      </w:r>
      <w:proofErr w:type="gramEnd"/>
      <w:r w:rsidRPr="00484247">
        <w:rPr>
          <w:sz w:val="24"/>
          <w:szCs w:val="24"/>
        </w:rPr>
        <w:t xml:space="preserve"> Cilj projekta je osiguranje mehanizma za efektivnu i pravičnu raspodjelu vode između korisnika u slivu/slivovima Neretve i Trebišnjice </w:t>
      </w:r>
      <w:proofErr w:type="gramStart"/>
      <w:r w:rsidRPr="00484247">
        <w:rPr>
          <w:sz w:val="24"/>
          <w:szCs w:val="24"/>
        </w:rPr>
        <w:t>na</w:t>
      </w:r>
      <w:proofErr w:type="gramEnd"/>
      <w:r w:rsidRPr="00484247">
        <w:rPr>
          <w:sz w:val="24"/>
          <w:szCs w:val="24"/>
        </w:rPr>
        <w:t xml:space="preserve"> prekograničnoj razini i unapređenje ekosistema i biodiverziteta navedenog sliva/slivova putem boljeg upravljanja vodnim resursima. </w:t>
      </w:r>
      <w:proofErr w:type="gramStart"/>
      <w:r w:rsidRPr="00484247">
        <w:rPr>
          <w:sz w:val="24"/>
          <w:szCs w:val="24"/>
        </w:rPr>
        <w:t xml:space="preserve">Datum </w:t>
      </w:r>
      <w:r w:rsidR="00DA0C4C">
        <w:rPr>
          <w:sz w:val="24"/>
          <w:szCs w:val="24"/>
        </w:rPr>
        <w:t>zatvaranja ovog projekta je 30.6.</w:t>
      </w:r>
      <w:r w:rsidRPr="00484247">
        <w:rPr>
          <w:sz w:val="24"/>
          <w:szCs w:val="24"/>
        </w:rPr>
        <w:t>2015.</w:t>
      </w:r>
      <w:proofErr w:type="gramEnd"/>
      <w:r w:rsidRPr="00484247">
        <w:rPr>
          <w:sz w:val="24"/>
          <w:szCs w:val="24"/>
        </w:rPr>
        <w:t xml:space="preserve"> </w:t>
      </w:r>
      <w:proofErr w:type="gramStart"/>
      <w:r w:rsidRPr="00484247">
        <w:rPr>
          <w:sz w:val="24"/>
          <w:szCs w:val="24"/>
        </w:rPr>
        <w:t>godine</w:t>
      </w:r>
      <w:proofErr w:type="gramEnd"/>
      <w:r w:rsidRPr="00484247">
        <w:rPr>
          <w:sz w:val="24"/>
          <w:szCs w:val="24"/>
        </w:rPr>
        <w:t>, a dostavljanje završnih izvješća će se izvršiti nakon završetka projekta.</w:t>
      </w:r>
    </w:p>
    <w:p w:rsidR="0084389F" w:rsidRPr="00484247" w:rsidRDefault="0084389F" w:rsidP="003E1EF1">
      <w:pPr>
        <w:pStyle w:val="ListParagraph"/>
        <w:numPr>
          <w:ilvl w:val="0"/>
          <w:numId w:val="131"/>
        </w:numPr>
        <w:ind w:left="426" w:hanging="426"/>
        <w:jc w:val="both"/>
        <w:rPr>
          <w:sz w:val="24"/>
          <w:szCs w:val="24"/>
        </w:rPr>
      </w:pPr>
      <w:r w:rsidRPr="00484247">
        <w:rPr>
          <w:bCs/>
          <w:sz w:val="24"/>
          <w:szCs w:val="24"/>
        </w:rPr>
        <w:t>Implementacija Projekta za otpadne vode Sarajevo SWWP:</w:t>
      </w:r>
    </w:p>
    <w:p w:rsidR="0084389F" w:rsidRPr="00484247" w:rsidRDefault="0084389F" w:rsidP="00484247">
      <w:pPr>
        <w:jc w:val="both"/>
        <w:rPr>
          <w:sz w:val="24"/>
          <w:szCs w:val="24"/>
        </w:rPr>
      </w:pPr>
      <w:proofErr w:type="gramStart"/>
      <w:r w:rsidRPr="00484247">
        <w:rPr>
          <w:sz w:val="24"/>
          <w:szCs w:val="24"/>
        </w:rPr>
        <w:t>Projekt za otpadne vode u Sarajevu je projekt koji se implementira u okviru Ministarstva vanjske trgovine i ekonomskih odnosa BiH.</w:t>
      </w:r>
      <w:proofErr w:type="gramEnd"/>
      <w:r w:rsidRPr="00484247">
        <w:rPr>
          <w:sz w:val="24"/>
          <w:szCs w:val="24"/>
        </w:rPr>
        <w:t xml:space="preserve"> </w:t>
      </w:r>
      <w:proofErr w:type="gramStart"/>
      <w:r w:rsidRPr="00484247">
        <w:rPr>
          <w:bCs/>
          <w:sz w:val="24"/>
          <w:szCs w:val="24"/>
        </w:rPr>
        <w:t>Potpisan je 17.</w:t>
      </w:r>
      <w:proofErr w:type="gramEnd"/>
      <w:r w:rsidRPr="00484247">
        <w:rPr>
          <w:bCs/>
          <w:sz w:val="24"/>
          <w:szCs w:val="24"/>
        </w:rPr>
        <w:t xml:space="preserve"> </w:t>
      </w:r>
      <w:proofErr w:type="gramStart"/>
      <w:r w:rsidRPr="00484247">
        <w:rPr>
          <w:bCs/>
          <w:sz w:val="24"/>
          <w:szCs w:val="24"/>
        </w:rPr>
        <w:t>ožujka</w:t>
      </w:r>
      <w:proofErr w:type="gramEnd"/>
      <w:r w:rsidRPr="00484247">
        <w:rPr>
          <w:bCs/>
          <w:sz w:val="24"/>
          <w:szCs w:val="24"/>
        </w:rPr>
        <w:t xml:space="preserve"> 2010. </w:t>
      </w:r>
      <w:proofErr w:type="gramStart"/>
      <w:r w:rsidRPr="00484247">
        <w:rPr>
          <w:bCs/>
          <w:sz w:val="24"/>
          <w:szCs w:val="24"/>
        </w:rPr>
        <w:t>godine</w:t>
      </w:r>
      <w:proofErr w:type="gramEnd"/>
      <w:r w:rsidRPr="00484247">
        <w:rPr>
          <w:bCs/>
          <w:sz w:val="24"/>
          <w:szCs w:val="24"/>
        </w:rPr>
        <w:t xml:space="preserve"> između Svjetske banke </w:t>
      </w:r>
      <w:r w:rsidR="00DA0C4C">
        <w:rPr>
          <w:bCs/>
          <w:sz w:val="24"/>
          <w:szCs w:val="24"/>
        </w:rPr>
        <w:t xml:space="preserve">(IBRD) i BiH i </w:t>
      </w:r>
      <w:r w:rsidRPr="00484247">
        <w:rPr>
          <w:bCs/>
          <w:sz w:val="24"/>
          <w:szCs w:val="24"/>
        </w:rPr>
        <w:t xml:space="preserve">postao je efektivan 15. </w:t>
      </w:r>
      <w:proofErr w:type="gramStart"/>
      <w:r w:rsidRPr="00484247">
        <w:rPr>
          <w:bCs/>
          <w:sz w:val="24"/>
          <w:szCs w:val="24"/>
        </w:rPr>
        <w:t>srpnja</w:t>
      </w:r>
      <w:proofErr w:type="gramEnd"/>
      <w:r w:rsidRPr="00484247">
        <w:rPr>
          <w:bCs/>
          <w:sz w:val="24"/>
          <w:szCs w:val="24"/>
        </w:rPr>
        <w:t xml:space="preserve"> 2010. </w:t>
      </w:r>
      <w:proofErr w:type="gramStart"/>
      <w:r w:rsidRPr="00484247">
        <w:rPr>
          <w:bCs/>
          <w:sz w:val="24"/>
          <w:szCs w:val="24"/>
        </w:rPr>
        <w:t>godine</w:t>
      </w:r>
      <w:proofErr w:type="gramEnd"/>
      <w:r w:rsidRPr="00484247">
        <w:rPr>
          <w:bCs/>
          <w:sz w:val="24"/>
          <w:szCs w:val="24"/>
        </w:rPr>
        <w:t xml:space="preserve">, a završetak projekta je planiran 30. </w:t>
      </w:r>
      <w:proofErr w:type="gramStart"/>
      <w:r w:rsidRPr="00484247">
        <w:rPr>
          <w:bCs/>
          <w:sz w:val="24"/>
          <w:szCs w:val="24"/>
        </w:rPr>
        <w:t>studenoga</w:t>
      </w:r>
      <w:proofErr w:type="gramEnd"/>
      <w:r w:rsidRPr="00484247">
        <w:rPr>
          <w:bCs/>
          <w:sz w:val="24"/>
          <w:szCs w:val="24"/>
        </w:rPr>
        <w:t xml:space="preserve"> 2015. </w:t>
      </w:r>
      <w:proofErr w:type="gramStart"/>
      <w:r w:rsidRPr="00484247">
        <w:rPr>
          <w:bCs/>
          <w:sz w:val="24"/>
          <w:szCs w:val="24"/>
        </w:rPr>
        <w:t>godine</w:t>
      </w:r>
      <w:proofErr w:type="gramEnd"/>
      <w:r w:rsidRPr="00484247">
        <w:rPr>
          <w:bCs/>
          <w:sz w:val="24"/>
          <w:szCs w:val="24"/>
        </w:rPr>
        <w:t>.</w:t>
      </w:r>
      <w:r w:rsidRPr="00484247">
        <w:rPr>
          <w:sz w:val="24"/>
          <w:szCs w:val="24"/>
        </w:rPr>
        <w:t xml:space="preserve"> </w:t>
      </w:r>
      <w:proofErr w:type="gramStart"/>
      <w:r w:rsidRPr="00484247">
        <w:rPr>
          <w:sz w:val="24"/>
          <w:szCs w:val="24"/>
        </w:rPr>
        <w:t>Odobreni iznos kredita je 23.6 mil.</w:t>
      </w:r>
      <w:proofErr w:type="gramEnd"/>
      <w:r w:rsidRPr="00484247">
        <w:rPr>
          <w:sz w:val="24"/>
          <w:szCs w:val="24"/>
        </w:rPr>
        <w:t xml:space="preserve"> </w:t>
      </w:r>
      <w:proofErr w:type="gramStart"/>
      <w:r w:rsidRPr="00484247">
        <w:rPr>
          <w:sz w:val="24"/>
          <w:szCs w:val="24"/>
        </w:rPr>
        <w:t>eura</w:t>
      </w:r>
      <w:proofErr w:type="gramEnd"/>
      <w:r w:rsidRPr="00484247">
        <w:rPr>
          <w:sz w:val="24"/>
          <w:szCs w:val="24"/>
        </w:rPr>
        <w:t>. Cilj Projekta je da unaprijedi uvjete života stanovništva koje pokriva KJKP „Vodovod i kanalizacija</w:t>
      </w:r>
      <w:proofErr w:type="gramStart"/>
      <w:r w:rsidRPr="00484247">
        <w:rPr>
          <w:sz w:val="24"/>
          <w:szCs w:val="24"/>
        </w:rPr>
        <w:t>“ Sarajevo</w:t>
      </w:r>
      <w:proofErr w:type="gramEnd"/>
      <w:r w:rsidRPr="00484247">
        <w:rPr>
          <w:sz w:val="24"/>
          <w:szCs w:val="24"/>
        </w:rPr>
        <w:t xml:space="preserve"> i u zajednicama nizvodno niz rijeku kroz (a) smanjivanje izloženosti stanovništva i njegove zavisnosti o veoma zagađenoj vodi iz rijeka Miljacke i Bosne; i (b) unapređivanje efikasnosti mreže za prikupljanje otpadnih voda u Kantonu Sarajevo. </w:t>
      </w:r>
    </w:p>
    <w:p w:rsidR="00DA0C4C" w:rsidRDefault="0084389F" w:rsidP="003E1EF1">
      <w:pPr>
        <w:pStyle w:val="ListParagraph"/>
        <w:numPr>
          <w:ilvl w:val="0"/>
          <w:numId w:val="131"/>
        </w:numPr>
        <w:ind w:left="426" w:hanging="426"/>
        <w:jc w:val="both"/>
        <w:rPr>
          <w:sz w:val="24"/>
          <w:szCs w:val="24"/>
        </w:rPr>
      </w:pPr>
      <w:r w:rsidRPr="00484247">
        <w:rPr>
          <w:sz w:val="24"/>
          <w:szCs w:val="24"/>
        </w:rPr>
        <w:t xml:space="preserve">U planskom razdoblju Vijeću ministara Bosne i Hercegovine su dostavljene Informacija o </w:t>
      </w:r>
    </w:p>
    <w:p w:rsidR="0084389F" w:rsidRPr="00DA0C4C" w:rsidRDefault="0084389F" w:rsidP="00DA0C4C">
      <w:pPr>
        <w:jc w:val="both"/>
        <w:rPr>
          <w:sz w:val="24"/>
          <w:szCs w:val="24"/>
        </w:rPr>
      </w:pPr>
      <w:proofErr w:type="gramStart"/>
      <w:r w:rsidRPr="00DA0C4C">
        <w:rPr>
          <w:sz w:val="24"/>
          <w:szCs w:val="24"/>
        </w:rPr>
        <w:t>implementaciji</w:t>
      </w:r>
      <w:proofErr w:type="gramEnd"/>
      <w:r w:rsidRPr="00DA0C4C">
        <w:rPr>
          <w:sz w:val="24"/>
          <w:szCs w:val="24"/>
        </w:rPr>
        <w:t xml:space="preserve"> JICA projekta „Međunarodni turistički koridor Hercegovine i zaštita okoliša“ i </w:t>
      </w:r>
      <w:r w:rsidRPr="00DA0C4C">
        <w:rPr>
          <w:bCs/>
          <w:sz w:val="24"/>
          <w:szCs w:val="24"/>
        </w:rPr>
        <w:t>Informacija o radu Radne skupine za koordinaciju aktivnosti u turizmu u Bosni i Hercegovini.</w:t>
      </w:r>
    </w:p>
    <w:p w:rsidR="00DA0C4C" w:rsidRDefault="0084389F" w:rsidP="003E1EF1">
      <w:pPr>
        <w:pStyle w:val="ListParagraph"/>
        <w:numPr>
          <w:ilvl w:val="0"/>
          <w:numId w:val="131"/>
        </w:numPr>
        <w:ind w:left="426" w:hanging="426"/>
        <w:jc w:val="both"/>
        <w:rPr>
          <w:sz w:val="24"/>
          <w:szCs w:val="24"/>
        </w:rPr>
      </w:pPr>
      <w:r w:rsidRPr="00484247">
        <w:rPr>
          <w:sz w:val="24"/>
          <w:szCs w:val="24"/>
        </w:rPr>
        <w:t xml:space="preserve">Informacija o zaključivanju Protokola o međusobnom priznavanju i prihvaćanju </w:t>
      </w:r>
    </w:p>
    <w:p w:rsidR="0084389F" w:rsidRPr="00DA0C4C" w:rsidRDefault="0084389F" w:rsidP="00DA0C4C">
      <w:pPr>
        <w:jc w:val="both"/>
        <w:rPr>
          <w:sz w:val="24"/>
          <w:szCs w:val="24"/>
        </w:rPr>
      </w:pPr>
      <w:proofErr w:type="gramStart"/>
      <w:r w:rsidRPr="00DA0C4C">
        <w:rPr>
          <w:sz w:val="24"/>
          <w:szCs w:val="24"/>
        </w:rPr>
        <w:t>dokumenata</w:t>
      </w:r>
      <w:proofErr w:type="gramEnd"/>
      <w:r w:rsidRPr="00DA0C4C">
        <w:rPr>
          <w:sz w:val="24"/>
          <w:szCs w:val="24"/>
        </w:rPr>
        <w:t xml:space="preserve"> izdanih od strane akreditiranih laboratorija za hranu i hranu za životinje između MVTEO i Agencije za hranu i veterinarstvo Republike Makedonije. </w:t>
      </w:r>
    </w:p>
    <w:p w:rsidR="0084389F" w:rsidRDefault="0084389F" w:rsidP="003E1EF1">
      <w:pPr>
        <w:pStyle w:val="ListParagraph"/>
        <w:numPr>
          <w:ilvl w:val="0"/>
          <w:numId w:val="131"/>
        </w:numPr>
        <w:ind w:left="426" w:hanging="426"/>
        <w:jc w:val="both"/>
        <w:rPr>
          <w:sz w:val="24"/>
          <w:szCs w:val="24"/>
        </w:rPr>
      </w:pPr>
      <w:r w:rsidRPr="00484247">
        <w:rPr>
          <w:sz w:val="24"/>
          <w:szCs w:val="24"/>
        </w:rPr>
        <w:t>Informacija o realiza</w:t>
      </w:r>
      <w:r w:rsidR="00DA0C4C">
        <w:rPr>
          <w:sz w:val="24"/>
          <w:szCs w:val="24"/>
        </w:rPr>
        <w:t>ciji Inicijative Vlade R.</w:t>
      </w:r>
      <w:r w:rsidRPr="00484247">
        <w:rPr>
          <w:sz w:val="24"/>
          <w:szCs w:val="24"/>
        </w:rPr>
        <w:t xml:space="preserve"> Srpske u svrhu zaštite domaće proizvodnje. </w:t>
      </w:r>
    </w:p>
    <w:p w:rsidR="00DA0C4C" w:rsidRDefault="0084389F" w:rsidP="003E1EF1">
      <w:pPr>
        <w:pStyle w:val="ListParagraph"/>
        <w:numPr>
          <w:ilvl w:val="0"/>
          <w:numId w:val="131"/>
        </w:numPr>
        <w:ind w:left="426" w:hanging="426"/>
        <w:jc w:val="both"/>
        <w:rPr>
          <w:sz w:val="24"/>
          <w:szCs w:val="24"/>
        </w:rPr>
      </w:pPr>
      <w:r w:rsidRPr="00484247">
        <w:rPr>
          <w:sz w:val="24"/>
          <w:szCs w:val="24"/>
        </w:rPr>
        <w:t xml:space="preserve">Godišnji izvješće o međunarodnoj pomoći za sektor poljoprivrede, ishrane i ruralnog </w:t>
      </w:r>
    </w:p>
    <w:p w:rsidR="0084389F" w:rsidRPr="00DA0C4C" w:rsidRDefault="0084389F" w:rsidP="00DA0C4C">
      <w:pPr>
        <w:jc w:val="both"/>
        <w:rPr>
          <w:sz w:val="24"/>
          <w:szCs w:val="24"/>
        </w:rPr>
      </w:pPr>
      <w:proofErr w:type="gramStart"/>
      <w:r w:rsidRPr="00DA0C4C">
        <w:rPr>
          <w:sz w:val="24"/>
          <w:szCs w:val="24"/>
        </w:rPr>
        <w:t>razvoja</w:t>
      </w:r>
      <w:proofErr w:type="gramEnd"/>
      <w:r w:rsidRPr="00DA0C4C">
        <w:rPr>
          <w:sz w:val="24"/>
          <w:szCs w:val="24"/>
        </w:rPr>
        <w:t xml:space="preserve"> u BiH za 2013. </w:t>
      </w:r>
      <w:proofErr w:type="gramStart"/>
      <w:r w:rsidRPr="00DA0C4C">
        <w:rPr>
          <w:sz w:val="24"/>
          <w:szCs w:val="24"/>
        </w:rPr>
        <w:t>godinu</w:t>
      </w:r>
      <w:proofErr w:type="gramEnd"/>
      <w:r w:rsidRPr="00DA0C4C">
        <w:rPr>
          <w:sz w:val="24"/>
          <w:szCs w:val="24"/>
        </w:rPr>
        <w:t xml:space="preserve">. </w:t>
      </w:r>
    </w:p>
    <w:p w:rsidR="00BC578F" w:rsidRDefault="0084389F" w:rsidP="003E1EF1">
      <w:pPr>
        <w:pStyle w:val="ListParagraph"/>
        <w:numPr>
          <w:ilvl w:val="0"/>
          <w:numId w:val="131"/>
        </w:numPr>
        <w:ind w:left="426" w:hanging="426"/>
        <w:jc w:val="both"/>
        <w:rPr>
          <w:sz w:val="24"/>
          <w:szCs w:val="24"/>
        </w:rPr>
      </w:pPr>
      <w:r w:rsidRPr="00BC578F">
        <w:rPr>
          <w:sz w:val="24"/>
          <w:szCs w:val="24"/>
        </w:rPr>
        <w:t xml:space="preserve">Polugodišnji izvješće o realizaciji Mape puta s ciljem stvaranja uvjeta za izvoz proizvoda </w:t>
      </w:r>
    </w:p>
    <w:p w:rsidR="0084389F" w:rsidRPr="00BC578F" w:rsidRDefault="0084389F" w:rsidP="00BC578F">
      <w:pPr>
        <w:jc w:val="both"/>
        <w:rPr>
          <w:sz w:val="24"/>
          <w:szCs w:val="24"/>
        </w:rPr>
      </w:pPr>
      <w:proofErr w:type="gramStart"/>
      <w:r w:rsidRPr="00BC578F">
        <w:rPr>
          <w:sz w:val="24"/>
          <w:szCs w:val="24"/>
        </w:rPr>
        <w:t>životinjskog</w:t>
      </w:r>
      <w:proofErr w:type="gramEnd"/>
      <w:r w:rsidRPr="00BC578F">
        <w:rPr>
          <w:sz w:val="24"/>
          <w:szCs w:val="24"/>
        </w:rPr>
        <w:t xml:space="preserve"> i biljnog podrijetla. </w:t>
      </w:r>
    </w:p>
    <w:p w:rsidR="0084389F" w:rsidRDefault="0084389F" w:rsidP="003E1EF1">
      <w:pPr>
        <w:pStyle w:val="ListParagraph"/>
        <w:numPr>
          <w:ilvl w:val="0"/>
          <w:numId w:val="131"/>
        </w:numPr>
        <w:ind w:left="426" w:hanging="426"/>
        <w:jc w:val="both"/>
        <w:rPr>
          <w:sz w:val="24"/>
          <w:szCs w:val="24"/>
        </w:rPr>
      </w:pPr>
      <w:r w:rsidRPr="00BC578F">
        <w:rPr>
          <w:sz w:val="24"/>
          <w:szCs w:val="24"/>
        </w:rPr>
        <w:t xml:space="preserve">Izvješće iz oblasti poljoprivrede za Bosnu i Hercegovinu za 2013. </w:t>
      </w:r>
      <w:proofErr w:type="gramStart"/>
      <w:r w:rsidRPr="00BC578F">
        <w:rPr>
          <w:sz w:val="24"/>
          <w:szCs w:val="24"/>
        </w:rPr>
        <w:t>godinu</w:t>
      </w:r>
      <w:proofErr w:type="gramEnd"/>
      <w:r w:rsidRPr="00BC578F">
        <w:rPr>
          <w:sz w:val="24"/>
          <w:szCs w:val="24"/>
        </w:rPr>
        <w:t xml:space="preserve">. </w:t>
      </w:r>
    </w:p>
    <w:p w:rsidR="0084389F" w:rsidRDefault="0084389F" w:rsidP="003E1EF1">
      <w:pPr>
        <w:pStyle w:val="ListParagraph"/>
        <w:numPr>
          <w:ilvl w:val="0"/>
          <w:numId w:val="131"/>
        </w:numPr>
        <w:ind w:left="426" w:hanging="426"/>
        <w:jc w:val="both"/>
        <w:rPr>
          <w:sz w:val="24"/>
          <w:szCs w:val="24"/>
        </w:rPr>
      </w:pPr>
      <w:r w:rsidRPr="00BC578F">
        <w:rPr>
          <w:sz w:val="24"/>
          <w:szCs w:val="24"/>
        </w:rPr>
        <w:t xml:space="preserve">Informacija o implementaciji Zakona o duhanu. </w:t>
      </w:r>
    </w:p>
    <w:p w:rsidR="00BC578F" w:rsidRDefault="0084389F" w:rsidP="003E1EF1">
      <w:pPr>
        <w:pStyle w:val="ListParagraph"/>
        <w:numPr>
          <w:ilvl w:val="0"/>
          <w:numId w:val="131"/>
        </w:numPr>
        <w:ind w:left="426" w:hanging="426"/>
        <w:jc w:val="both"/>
        <w:rPr>
          <w:sz w:val="24"/>
          <w:szCs w:val="24"/>
        </w:rPr>
      </w:pPr>
      <w:r w:rsidRPr="00BC578F">
        <w:rPr>
          <w:sz w:val="24"/>
          <w:szCs w:val="24"/>
        </w:rPr>
        <w:t xml:space="preserve">Informacija o izradi Akcijskog plana za jačanje konkurentnosti i privlačenje investicija za </w:t>
      </w:r>
    </w:p>
    <w:p w:rsidR="0084389F" w:rsidRPr="00BC578F" w:rsidRDefault="0084389F" w:rsidP="00BC578F">
      <w:pPr>
        <w:jc w:val="both"/>
        <w:rPr>
          <w:sz w:val="24"/>
          <w:szCs w:val="24"/>
        </w:rPr>
      </w:pPr>
      <w:proofErr w:type="gramStart"/>
      <w:r w:rsidRPr="00BC578F">
        <w:rPr>
          <w:sz w:val="24"/>
          <w:szCs w:val="24"/>
        </w:rPr>
        <w:t>odabrane</w:t>
      </w:r>
      <w:proofErr w:type="gramEnd"/>
      <w:r w:rsidRPr="00BC578F">
        <w:rPr>
          <w:sz w:val="24"/>
          <w:szCs w:val="24"/>
        </w:rPr>
        <w:t xml:space="preserve"> podsektore vrijednosnih lanaca u poljoprivredi BiH u okviru IFC „Projekta poboljšanja poslovnog okruženja i jačanja konkurentnosti u Bosni i Hercegovini“. </w:t>
      </w:r>
    </w:p>
    <w:p w:rsidR="0084389F" w:rsidRDefault="0084389F" w:rsidP="003E1EF1">
      <w:pPr>
        <w:pStyle w:val="ListParagraph"/>
        <w:numPr>
          <w:ilvl w:val="0"/>
          <w:numId w:val="131"/>
        </w:numPr>
        <w:ind w:left="426" w:hanging="426"/>
        <w:jc w:val="both"/>
        <w:rPr>
          <w:sz w:val="24"/>
          <w:szCs w:val="24"/>
        </w:rPr>
      </w:pPr>
      <w:r w:rsidRPr="00BC578F">
        <w:rPr>
          <w:sz w:val="24"/>
          <w:szCs w:val="24"/>
        </w:rPr>
        <w:t xml:space="preserve">Analiza trendova u proizvodnji i trgovini poljoprivrednim proizvodima u BiH. </w:t>
      </w:r>
    </w:p>
    <w:p w:rsidR="00BC578F" w:rsidRPr="00BC578F" w:rsidRDefault="0084389F" w:rsidP="003E1EF1">
      <w:pPr>
        <w:pStyle w:val="ListParagraph"/>
        <w:numPr>
          <w:ilvl w:val="0"/>
          <w:numId w:val="131"/>
        </w:numPr>
        <w:ind w:left="426" w:hanging="426"/>
        <w:jc w:val="both"/>
        <w:rPr>
          <w:sz w:val="24"/>
          <w:szCs w:val="24"/>
        </w:rPr>
      </w:pPr>
      <w:r w:rsidRPr="00BC578F">
        <w:rPr>
          <w:color w:val="000000"/>
          <w:sz w:val="24"/>
          <w:szCs w:val="24"/>
          <w:lang w:eastAsia="hr-BA"/>
        </w:rPr>
        <w:t xml:space="preserve">Izvješće o realizaciji Plana aktivnosti </w:t>
      </w:r>
      <w:r w:rsidRPr="00BC578F">
        <w:rPr>
          <w:sz w:val="24"/>
          <w:szCs w:val="24"/>
        </w:rPr>
        <w:t>zaštite</w:t>
      </w:r>
      <w:r w:rsidRPr="00BC578F">
        <w:rPr>
          <w:color w:val="000000"/>
          <w:sz w:val="24"/>
          <w:szCs w:val="24"/>
          <w:lang w:eastAsia="hr-BA"/>
        </w:rPr>
        <w:t xml:space="preserve"> </w:t>
      </w:r>
      <w:r w:rsidRPr="00BC578F">
        <w:rPr>
          <w:sz w:val="24"/>
          <w:szCs w:val="24"/>
        </w:rPr>
        <w:t>domaće</w:t>
      </w:r>
      <w:r w:rsidRPr="00BC578F">
        <w:rPr>
          <w:color w:val="000000"/>
          <w:sz w:val="24"/>
          <w:szCs w:val="24"/>
          <w:lang w:eastAsia="hr-BA"/>
        </w:rPr>
        <w:t xml:space="preserve"> </w:t>
      </w:r>
      <w:r w:rsidRPr="00BC578F">
        <w:rPr>
          <w:sz w:val="24"/>
          <w:szCs w:val="24"/>
        </w:rPr>
        <w:t>proizvodnje</w:t>
      </w:r>
      <w:r w:rsidRPr="00BC578F">
        <w:rPr>
          <w:color w:val="000000"/>
          <w:sz w:val="24"/>
          <w:szCs w:val="24"/>
          <w:lang w:eastAsia="hr-BA"/>
        </w:rPr>
        <w:t xml:space="preserve"> u kontekstu primjene </w:t>
      </w:r>
    </w:p>
    <w:p w:rsidR="0084389F" w:rsidRPr="00BC578F" w:rsidRDefault="0084389F" w:rsidP="00BC578F">
      <w:pPr>
        <w:jc w:val="both"/>
        <w:rPr>
          <w:sz w:val="24"/>
          <w:szCs w:val="24"/>
        </w:rPr>
      </w:pPr>
      <w:proofErr w:type="gramStart"/>
      <w:r w:rsidRPr="00BC578F">
        <w:rPr>
          <w:color w:val="000000"/>
          <w:sz w:val="24"/>
          <w:szCs w:val="24"/>
          <w:lang w:eastAsia="hr-BA"/>
        </w:rPr>
        <w:t>sporazuma</w:t>
      </w:r>
      <w:proofErr w:type="gramEnd"/>
      <w:r w:rsidRPr="00BC578F">
        <w:rPr>
          <w:color w:val="000000"/>
          <w:sz w:val="24"/>
          <w:szCs w:val="24"/>
          <w:lang w:eastAsia="hr-BA"/>
        </w:rPr>
        <w:t xml:space="preserve"> CEFTA. </w:t>
      </w:r>
    </w:p>
    <w:p w:rsidR="00BC578F" w:rsidRPr="00BC578F" w:rsidRDefault="0084389F" w:rsidP="003E1EF1">
      <w:pPr>
        <w:pStyle w:val="ListParagraph"/>
        <w:numPr>
          <w:ilvl w:val="0"/>
          <w:numId w:val="131"/>
        </w:numPr>
        <w:ind w:left="426" w:hanging="426"/>
        <w:jc w:val="both"/>
        <w:rPr>
          <w:sz w:val="24"/>
          <w:szCs w:val="24"/>
        </w:rPr>
      </w:pPr>
      <w:r w:rsidRPr="00BC578F">
        <w:rPr>
          <w:color w:val="000000"/>
          <w:sz w:val="24"/>
          <w:szCs w:val="24"/>
          <w:lang w:eastAsia="hr-BA"/>
        </w:rPr>
        <w:t xml:space="preserve">Informacija o potrebi reformi koje treba provesti u sustavu organizacije i provedbe </w:t>
      </w:r>
    </w:p>
    <w:p w:rsidR="0084389F" w:rsidRPr="00BC578F" w:rsidRDefault="0084389F" w:rsidP="00BC578F">
      <w:pPr>
        <w:jc w:val="both"/>
        <w:rPr>
          <w:sz w:val="24"/>
          <w:szCs w:val="24"/>
        </w:rPr>
      </w:pPr>
      <w:proofErr w:type="gramStart"/>
      <w:r w:rsidRPr="00BC578F">
        <w:rPr>
          <w:color w:val="000000"/>
          <w:sz w:val="24"/>
          <w:szCs w:val="24"/>
          <w:lang w:eastAsia="hr-BA"/>
        </w:rPr>
        <w:t>službenih</w:t>
      </w:r>
      <w:proofErr w:type="gramEnd"/>
      <w:r w:rsidRPr="00BC578F">
        <w:rPr>
          <w:color w:val="000000"/>
          <w:sz w:val="24"/>
          <w:szCs w:val="24"/>
          <w:lang w:eastAsia="hr-BA"/>
        </w:rPr>
        <w:t xml:space="preserve"> kontrola u lancu hrane i stočne hrane. </w:t>
      </w:r>
    </w:p>
    <w:p w:rsidR="00BC578F" w:rsidRDefault="0084389F" w:rsidP="003E1EF1">
      <w:pPr>
        <w:pStyle w:val="ListParagraph"/>
        <w:numPr>
          <w:ilvl w:val="0"/>
          <w:numId w:val="131"/>
        </w:numPr>
        <w:ind w:left="426" w:hanging="426"/>
        <w:jc w:val="both"/>
        <w:rPr>
          <w:sz w:val="24"/>
          <w:szCs w:val="24"/>
        </w:rPr>
      </w:pPr>
      <w:r w:rsidRPr="00BC578F">
        <w:rPr>
          <w:sz w:val="24"/>
          <w:szCs w:val="24"/>
        </w:rPr>
        <w:t xml:space="preserve">Informacija o zaključivanju Protokola o međusobnom priznavanju i prihvaćanju </w:t>
      </w:r>
    </w:p>
    <w:p w:rsidR="0084389F" w:rsidRPr="00BC578F" w:rsidRDefault="0084389F" w:rsidP="00BC578F">
      <w:pPr>
        <w:jc w:val="both"/>
        <w:rPr>
          <w:sz w:val="24"/>
          <w:szCs w:val="24"/>
        </w:rPr>
      </w:pPr>
      <w:proofErr w:type="gramStart"/>
      <w:r w:rsidRPr="00BC578F">
        <w:rPr>
          <w:sz w:val="24"/>
          <w:szCs w:val="24"/>
        </w:rPr>
        <w:t>dokumenata</w:t>
      </w:r>
      <w:proofErr w:type="gramEnd"/>
      <w:r w:rsidRPr="00BC578F">
        <w:rPr>
          <w:sz w:val="24"/>
          <w:szCs w:val="24"/>
        </w:rPr>
        <w:t xml:space="preserve"> izdanih od strane akreditiranih laboratorija za hranu i hranu za životinje između MVTEO i nadležnog ministarstva Crne Gore. </w:t>
      </w:r>
    </w:p>
    <w:p w:rsidR="0084389F" w:rsidRDefault="0084389F" w:rsidP="003E1EF1">
      <w:pPr>
        <w:pStyle w:val="ListParagraph"/>
        <w:numPr>
          <w:ilvl w:val="0"/>
          <w:numId w:val="131"/>
        </w:numPr>
        <w:ind w:left="426" w:hanging="426"/>
        <w:jc w:val="both"/>
        <w:rPr>
          <w:sz w:val="24"/>
          <w:szCs w:val="24"/>
        </w:rPr>
      </w:pPr>
      <w:r w:rsidRPr="00BC578F">
        <w:rPr>
          <w:sz w:val="24"/>
          <w:szCs w:val="24"/>
        </w:rPr>
        <w:t xml:space="preserve">Informacija o preuzimanju propisa u oblasti organske proizvodnje. </w:t>
      </w:r>
    </w:p>
    <w:p w:rsidR="00BC578F" w:rsidRDefault="0084389F" w:rsidP="003E1EF1">
      <w:pPr>
        <w:pStyle w:val="ListParagraph"/>
        <w:numPr>
          <w:ilvl w:val="0"/>
          <w:numId w:val="131"/>
        </w:numPr>
        <w:ind w:left="426" w:hanging="426"/>
        <w:jc w:val="both"/>
        <w:rPr>
          <w:sz w:val="24"/>
          <w:szCs w:val="24"/>
        </w:rPr>
      </w:pPr>
      <w:r w:rsidRPr="00BC578F">
        <w:rPr>
          <w:sz w:val="24"/>
          <w:szCs w:val="24"/>
        </w:rPr>
        <w:t xml:space="preserve">Analiza programa mjera poljoprivredne politike i usklađenosti sa mjerama Zajedničke </w:t>
      </w:r>
    </w:p>
    <w:p w:rsidR="0084389F" w:rsidRPr="00BC578F" w:rsidRDefault="0084389F" w:rsidP="00BC578F">
      <w:pPr>
        <w:jc w:val="both"/>
        <w:rPr>
          <w:sz w:val="24"/>
          <w:szCs w:val="24"/>
        </w:rPr>
      </w:pPr>
      <w:proofErr w:type="gramStart"/>
      <w:r w:rsidRPr="00BC578F">
        <w:rPr>
          <w:sz w:val="24"/>
          <w:szCs w:val="24"/>
        </w:rPr>
        <w:t>poljoprivredne</w:t>
      </w:r>
      <w:proofErr w:type="gramEnd"/>
      <w:r w:rsidRPr="00BC578F">
        <w:rPr>
          <w:sz w:val="24"/>
          <w:szCs w:val="24"/>
        </w:rPr>
        <w:t xml:space="preserve"> politike EU. </w:t>
      </w:r>
    </w:p>
    <w:p w:rsidR="00BC578F" w:rsidRDefault="0084389F" w:rsidP="003E1EF1">
      <w:pPr>
        <w:pStyle w:val="ListParagraph"/>
        <w:numPr>
          <w:ilvl w:val="0"/>
          <w:numId w:val="131"/>
        </w:numPr>
        <w:ind w:left="426" w:hanging="426"/>
        <w:jc w:val="both"/>
        <w:rPr>
          <w:sz w:val="24"/>
          <w:szCs w:val="24"/>
        </w:rPr>
      </w:pPr>
      <w:r w:rsidRPr="00BC578F">
        <w:rPr>
          <w:sz w:val="24"/>
          <w:szCs w:val="24"/>
        </w:rPr>
        <w:t>Memorandum o suradnji u oblasti održivog razvoja nedovoljno razvijenih područja</w:t>
      </w:r>
    </w:p>
    <w:p w:rsidR="0084389F" w:rsidRPr="00BC578F" w:rsidRDefault="0084389F" w:rsidP="00BC578F">
      <w:pPr>
        <w:jc w:val="both"/>
        <w:rPr>
          <w:sz w:val="24"/>
          <w:szCs w:val="24"/>
        </w:rPr>
      </w:pPr>
      <w:proofErr w:type="gramStart"/>
      <w:r w:rsidRPr="00BC578F">
        <w:rPr>
          <w:sz w:val="24"/>
          <w:szCs w:val="24"/>
        </w:rPr>
        <w:t>između</w:t>
      </w:r>
      <w:proofErr w:type="gramEnd"/>
      <w:r w:rsidRPr="00BC578F">
        <w:rPr>
          <w:sz w:val="24"/>
          <w:szCs w:val="24"/>
        </w:rPr>
        <w:t xml:space="preserve"> Bosne i Hercegovine, Republike Srbije i Crne Gore. </w:t>
      </w:r>
    </w:p>
    <w:p w:rsidR="00BC578F" w:rsidRDefault="0084389F" w:rsidP="003E1EF1">
      <w:pPr>
        <w:pStyle w:val="ListParagraph"/>
        <w:numPr>
          <w:ilvl w:val="0"/>
          <w:numId w:val="131"/>
        </w:numPr>
        <w:ind w:left="426" w:hanging="426"/>
        <w:jc w:val="both"/>
        <w:rPr>
          <w:sz w:val="24"/>
          <w:szCs w:val="24"/>
        </w:rPr>
      </w:pPr>
      <w:r w:rsidRPr="00BC578F">
        <w:rPr>
          <w:sz w:val="24"/>
          <w:szCs w:val="24"/>
        </w:rPr>
        <w:t xml:space="preserve">Godišnji izvješće o realizaciji Mape puta s ciljem stvaranja uvjeta za izvoz proizvoda </w:t>
      </w:r>
    </w:p>
    <w:p w:rsidR="0084389F" w:rsidRPr="00BC578F" w:rsidRDefault="0084389F" w:rsidP="00BC578F">
      <w:pPr>
        <w:jc w:val="both"/>
        <w:rPr>
          <w:sz w:val="24"/>
          <w:szCs w:val="24"/>
        </w:rPr>
      </w:pPr>
      <w:proofErr w:type="gramStart"/>
      <w:r w:rsidRPr="00BC578F">
        <w:rPr>
          <w:sz w:val="24"/>
          <w:szCs w:val="24"/>
        </w:rPr>
        <w:t>životinjskog</w:t>
      </w:r>
      <w:proofErr w:type="gramEnd"/>
      <w:r w:rsidRPr="00BC578F">
        <w:rPr>
          <w:sz w:val="24"/>
          <w:szCs w:val="24"/>
        </w:rPr>
        <w:t xml:space="preserve"> i biljnog podrijetla.</w:t>
      </w:r>
    </w:p>
    <w:p w:rsidR="004405CD" w:rsidRDefault="0084389F" w:rsidP="003E1EF1">
      <w:pPr>
        <w:pStyle w:val="ListParagraph"/>
        <w:numPr>
          <w:ilvl w:val="0"/>
          <w:numId w:val="131"/>
        </w:numPr>
        <w:ind w:left="426" w:hanging="426"/>
        <w:jc w:val="both"/>
        <w:rPr>
          <w:sz w:val="24"/>
          <w:szCs w:val="24"/>
        </w:rPr>
      </w:pPr>
      <w:r w:rsidRPr="00BC578F">
        <w:rPr>
          <w:sz w:val="24"/>
          <w:szCs w:val="24"/>
        </w:rPr>
        <w:t>Sporazum o suradnji u oblasti poljoprivrede između Ministarstva vanjske trg</w:t>
      </w:r>
      <w:r w:rsidR="004405CD">
        <w:rPr>
          <w:sz w:val="24"/>
          <w:szCs w:val="24"/>
        </w:rPr>
        <w:t xml:space="preserve">ovine i </w:t>
      </w:r>
    </w:p>
    <w:p w:rsidR="0084389F" w:rsidRPr="004405CD" w:rsidRDefault="004405CD" w:rsidP="004405CD">
      <w:pPr>
        <w:jc w:val="both"/>
        <w:rPr>
          <w:sz w:val="24"/>
          <w:szCs w:val="24"/>
        </w:rPr>
      </w:pPr>
      <w:proofErr w:type="gramStart"/>
      <w:r w:rsidRPr="004405CD">
        <w:rPr>
          <w:sz w:val="24"/>
          <w:szCs w:val="24"/>
        </w:rPr>
        <w:t>ekonomskih</w:t>
      </w:r>
      <w:proofErr w:type="gramEnd"/>
      <w:r w:rsidRPr="004405CD">
        <w:rPr>
          <w:sz w:val="24"/>
          <w:szCs w:val="24"/>
        </w:rPr>
        <w:t xml:space="preserve"> odnosa BiH</w:t>
      </w:r>
      <w:r w:rsidR="0084389F" w:rsidRPr="004405CD">
        <w:rPr>
          <w:sz w:val="24"/>
          <w:szCs w:val="24"/>
        </w:rPr>
        <w:t xml:space="preserve"> i Ministarstva poljoprivr</w:t>
      </w:r>
      <w:r w:rsidRPr="004405CD">
        <w:rPr>
          <w:sz w:val="24"/>
          <w:szCs w:val="24"/>
        </w:rPr>
        <w:t>ede i ruralnog razvoja R. Mađarske je potpisan 29.7.</w:t>
      </w:r>
      <w:r w:rsidR="0084389F" w:rsidRPr="004405CD">
        <w:rPr>
          <w:sz w:val="24"/>
          <w:szCs w:val="24"/>
        </w:rPr>
        <w:t xml:space="preserve">2014. </w:t>
      </w:r>
      <w:proofErr w:type="gramStart"/>
      <w:r w:rsidR="0084389F" w:rsidRPr="004405CD">
        <w:rPr>
          <w:sz w:val="24"/>
          <w:szCs w:val="24"/>
        </w:rPr>
        <w:t>godine</w:t>
      </w:r>
      <w:proofErr w:type="gramEnd"/>
      <w:r w:rsidR="0084389F" w:rsidRPr="004405CD">
        <w:rPr>
          <w:sz w:val="24"/>
          <w:szCs w:val="24"/>
        </w:rPr>
        <w:t xml:space="preserve"> u Budimpešti.</w:t>
      </w:r>
    </w:p>
    <w:p w:rsidR="004405CD" w:rsidRDefault="0084389F" w:rsidP="003E1EF1">
      <w:pPr>
        <w:pStyle w:val="ListParagraph"/>
        <w:numPr>
          <w:ilvl w:val="0"/>
          <w:numId w:val="131"/>
        </w:numPr>
        <w:ind w:left="426" w:hanging="426"/>
        <w:jc w:val="both"/>
        <w:rPr>
          <w:sz w:val="24"/>
          <w:szCs w:val="24"/>
        </w:rPr>
      </w:pPr>
      <w:r w:rsidRPr="00BC578F">
        <w:rPr>
          <w:sz w:val="24"/>
          <w:szCs w:val="24"/>
        </w:rPr>
        <w:t xml:space="preserve">Dokument za diskusiju za VI. sastanak Privremenog pododbora za poljoprivredu i </w:t>
      </w:r>
    </w:p>
    <w:p w:rsidR="0084389F" w:rsidRPr="004405CD" w:rsidRDefault="0084389F" w:rsidP="004405CD">
      <w:pPr>
        <w:jc w:val="both"/>
        <w:rPr>
          <w:sz w:val="24"/>
          <w:szCs w:val="24"/>
        </w:rPr>
      </w:pPr>
      <w:proofErr w:type="gramStart"/>
      <w:r w:rsidRPr="004405CD">
        <w:rPr>
          <w:sz w:val="24"/>
          <w:szCs w:val="24"/>
        </w:rPr>
        <w:t>ribar</w:t>
      </w:r>
      <w:r w:rsidR="004405CD" w:rsidRPr="004405CD">
        <w:rPr>
          <w:sz w:val="24"/>
          <w:szCs w:val="24"/>
        </w:rPr>
        <w:t>stvo</w:t>
      </w:r>
      <w:proofErr w:type="gramEnd"/>
      <w:r w:rsidR="004405CD" w:rsidRPr="004405CD">
        <w:rPr>
          <w:sz w:val="24"/>
          <w:szCs w:val="24"/>
        </w:rPr>
        <w:t xml:space="preserve"> je usuglašen i pripremljen i 6.3.</w:t>
      </w:r>
      <w:r w:rsidRPr="004405CD">
        <w:rPr>
          <w:sz w:val="24"/>
          <w:szCs w:val="24"/>
        </w:rPr>
        <w:t xml:space="preserve">2014. </w:t>
      </w:r>
      <w:proofErr w:type="gramStart"/>
      <w:r w:rsidRPr="004405CD">
        <w:rPr>
          <w:sz w:val="24"/>
          <w:szCs w:val="24"/>
        </w:rPr>
        <w:t>godine</w:t>
      </w:r>
      <w:proofErr w:type="gramEnd"/>
      <w:r w:rsidRPr="004405CD">
        <w:rPr>
          <w:sz w:val="24"/>
          <w:szCs w:val="24"/>
        </w:rPr>
        <w:t xml:space="preserve"> upućen Vijeću ministara BiH na razmatranje i usvajanje.</w:t>
      </w:r>
    </w:p>
    <w:p w:rsidR="004405CD" w:rsidRDefault="0084389F" w:rsidP="003E1EF1">
      <w:pPr>
        <w:pStyle w:val="ListParagraph"/>
        <w:numPr>
          <w:ilvl w:val="0"/>
          <w:numId w:val="131"/>
        </w:numPr>
        <w:ind w:left="426" w:hanging="426"/>
        <w:jc w:val="both"/>
        <w:rPr>
          <w:sz w:val="24"/>
          <w:szCs w:val="24"/>
        </w:rPr>
      </w:pPr>
      <w:r w:rsidRPr="00BC578F">
        <w:rPr>
          <w:sz w:val="24"/>
          <w:szCs w:val="24"/>
        </w:rPr>
        <w:t xml:space="preserve">Informacija o zaključivanju Protokola o međusobnom priznavanju i prihvaćanju </w:t>
      </w:r>
    </w:p>
    <w:p w:rsidR="0084389F" w:rsidRPr="004405CD" w:rsidRDefault="0084389F" w:rsidP="004405CD">
      <w:pPr>
        <w:jc w:val="both"/>
        <w:rPr>
          <w:sz w:val="24"/>
          <w:szCs w:val="24"/>
        </w:rPr>
      </w:pPr>
      <w:proofErr w:type="gramStart"/>
      <w:r w:rsidRPr="004405CD">
        <w:rPr>
          <w:sz w:val="24"/>
          <w:szCs w:val="24"/>
        </w:rPr>
        <w:t>dokumenata</w:t>
      </w:r>
      <w:proofErr w:type="gramEnd"/>
      <w:r w:rsidRPr="004405CD">
        <w:rPr>
          <w:sz w:val="24"/>
          <w:szCs w:val="24"/>
        </w:rPr>
        <w:t xml:space="preserve"> izdanih od strane akreditiranih laboratorija za hranu i hranu za životinje između MVTEO i Agencije za</w:t>
      </w:r>
      <w:r w:rsidR="004405CD" w:rsidRPr="004405CD">
        <w:rPr>
          <w:sz w:val="24"/>
          <w:szCs w:val="24"/>
        </w:rPr>
        <w:t xml:space="preserve"> hranu i veterinarstvo R.</w:t>
      </w:r>
      <w:r w:rsidRPr="004405CD">
        <w:rPr>
          <w:sz w:val="24"/>
          <w:szCs w:val="24"/>
        </w:rPr>
        <w:t xml:space="preserve"> Ma</w:t>
      </w:r>
      <w:r w:rsidR="004405CD" w:rsidRPr="004405CD">
        <w:rPr>
          <w:sz w:val="24"/>
          <w:szCs w:val="24"/>
        </w:rPr>
        <w:t>kedonije - isti je potpisan 21.11.</w:t>
      </w:r>
      <w:r w:rsidRPr="004405CD">
        <w:rPr>
          <w:sz w:val="24"/>
          <w:szCs w:val="24"/>
        </w:rPr>
        <w:t xml:space="preserve">2014. </w:t>
      </w:r>
      <w:proofErr w:type="gramStart"/>
      <w:r w:rsidRPr="004405CD">
        <w:rPr>
          <w:sz w:val="24"/>
          <w:szCs w:val="24"/>
        </w:rPr>
        <w:t>godine</w:t>
      </w:r>
      <w:proofErr w:type="gramEnd"/>
      <w:r w:rsidRPr="004405CD">
        <w:rPr>
          <w:sz w:val="24"/>
          <w:szCs w:val="24"/>
        </w:rPr>
        <w:t xml:space="preserve"> u Skoplju u okviru CEFTA tjedna.</w:t>
      </w:r>
    </w:p>
    <w:p w:rsidR="004405CD" w:rsidRDefault="0084389F" w:rsidP="003E1EF1">
      <w:pPr>
        <w:pStyle w:val="ListParagraph"/>
        <w:numPr>
          <w:ilvl w:val="0"/>
          <w:numId w:val="131"/>
        </w:numPr>
        <w:ind w:left="426" w:hanging="426"/>
        <w:jc w:val="both"/>
        <w:rPr>
          <w:sz w:val="24"/>
          <w:szCs w:val="24"/>
        </w:rPr>
      </w:pPr>
      <w:r w:rsidRPr="00BC578F">
        <w:rPr>
          <w:noProof/>
          <w:sz w:val="24"/>
          <w:szCs w:val="24"/>
        </w:rPr>
        <w:t>Informacija o real</w:t>
      </w:r>
      <w:r w:rsidR="004405CD">
        <w:rPr>
          <w:noProof/>
          <w:sz w:val="24"/>
          <w:szCs w:val="24"/>
        </w:rPr>
        <w:t>izaciji Inicijative Vlade R.</w:t>
      </w:r>
      <w:r w:rsidRPr="00BC578F">
        <w:rPr>
          <w:noProof/>
          <w:sz w:val="24"/>
          <w:szCs w:val="24"/>
        </w:rPr>
        <w:t xml:space="preserve"> Srpske u svrhu zaštite domaće proizvodnje</w:t>
      </w:r>
      <w:r w:rsidRPr="00BC578F">
        <w:rPr>
          <w:sz w:val="24"/>
          <w:szCs w:val="24"/>
        </w:rPr>
        <w:t xml:space="preserve"> </w:t>
      </w:r>
    </w:p>
    <w:p w:rsidR="0084389F" w:rsidRPr="004405CD" w:rsidRDefault="0084389F" w:rsidP="004405CD">
      <w:pPr>
        <w:jc w:val="both"/>
        <w:rPr>
          <w:sz w:val="24"/>
          <w:szCs w:val="24"/>
        </w:rPr>
      </w:pPr>
      <w:proofErr w:type="gramStart"/>
      <w:r w:rsidRPr="004405CD">
        <w:rPr>
          <w:sz w:val="24"/>
          <w:szCs w:val="24"/>
        </w:rPr>
        <w:t>je</w:t>
      </w:r>
      <w:proofErr w:type="gramEnd"/>
      <w:r w:rsidRPr="004405CD">
        <w:rPr>
          <w:sz w:val="24"/>
          <w:szCs w:val="24"/>
        </w:rPr>
        <w:t xml:space="preserve"> pretočena u Plan aktivnosti za poboljšanje uvjeta vanjskotrgovinskog poslovanja i zaštite domaće proizvodnje u oblasti poljoprivrede i prehrambene proizvodnje, o čemu je informirano i Vijećе ministara BiH pu</w:t>
      </w:r>
      <w:r w:rsidR="004405CD" w:rsidRPr="004405CD">
        <w:rPr>
          <w:sz w:val="24"/>
          <w:szCs w:val="24"/>
        </w:rPr>
        <w:t>tem dopisa od 22.7.</w:t>
      </w:r>
      <w:r w:rsidRPr="004405CD">
        <w:rPr>
          <w:sz w:val="24"/>
          <w:szCs w:val="24"/>
        </w:rPr>
        <w:t xml:space="preserve">2014. </w:t>
      </w:r>
      <w:proofErr w:type="gramStart"/>
      <w:r w:rsidRPr="004405CD">
        <w:rPr>
          <w:sz w:val="24"/>
          <w:szCs w:val="24"/>
        </w:rPr>
        <w:t>godine</w:t>
      </w:r>
      <w:proofErr w:type="gramEnd"/>
      <w:r w:rsidRPr="004405CD">
        <w:rPr>
          <w:sz w:val="24"/>
          <w:szCs w:val="24"/>
        </w:rPr>
        <w:t>.</w:t>
      </w:r>
    </w:p>
    <w:p w:rsidR="004405CD" w:rsidRDefault="0084389F" w:rsidP="003E1EF1">
      <w:pPr>
        <w:pStyle w:val="ListParagraph"/>
        <w:numPr>
          <w:ilvl w:val="0"/>
          <w:numId w:val="131"/>
        </w:numPr>
        <w:ind w:left="426" w:hanging="426"/>
        <w:jc w:val="both"/>
        <w:rPr>
          <w:sz w:val="24"/>
          <w:szCs w:val="24"/>
        </w:rPr>
      </w:pPr>
      <w:r w:rsidRPr="0055520C">
        <w:rPr>
          <w:sz w:val="24"/>
          <w:szCs w:val="24"/>
        </w:rPr>
        <w:t xml:space="preserve">Godišnje izvješće o međunarodnoj pomoći za sektor poljoprivrede, ishrane i ruralnog </w:t>
      </w:r>
    </w:p>
    <w:p w:rsidR="0084389F" w:rsidRPr="004405CD" w:rsidRDefault="0084389F" w:rsidP="004405CD">
      <w:pPr>
        <w:jc w:val="both"/>
        <w:rPr>
          <w:sz w:val="24"/>
          <w:szCs w:val="24"/>
        </w:rPr>
      </w:pPr>
      <w:proofErr w:type="gramStart"/>
      <w:r w:rsidRPr="004405CD">
        <w:rPr>
          <w:sz w:val="24"/>
          <w:szCs w:val="24"/>
        </w:rPr>
        <w:t>razvoja</w:t>
      </w:r>
      <w:proofErr w:type="gramEnd"/>
      <w:r w:rsidRPr="004405CD">
        <w:rPr>
          <w:sz w:val="24"/>
          <w:szCs w:val="24"/>
        </w:rPr>
        <w:t xml:space="preserve"> u BiH za 2013. </w:t>
      </w:r>
      <w:proofErr w:type="gramStart"/>
      <w:r w:rsidRPr="004405CD">
        <w:rPr>
          <w:sz w:val="24"/>
          <w:szCs w:val="24"/>
        </w:rPr>
        <w:t>godinu</w:t>
      </w:r>
      <w:proofErr w:type="gramEnd"/>
      <w:r w:rsidRPr="004405CD">
        <w:rPr>
          <w:sz w:val="24"/>
          <w:szCs w:val="24"/>
        </w:rPr>
        <w:t xml:space="preserve"> je usvojeno na 102. </w:t>
      </w:r>
      <w:proofErr w:type="gramStart"/>
      <w:r w:rsidRPr="004405CD">
        <w:rPr>
          <w:sz w:val="24"/>
          <w:szCs w:val="24"/>
        </w:rPr>
        <w:t>sjednici</w:t>
      </w:r>
      <w:proofErr w:type="gramEnd"/>
      <w:r w:rsidRPr="004405CD">
        <w:rPr>
          <w:sz w:val="24"/>
          <w:szCs w:val="24"/>
        </w:rPr>
        <w:t xml:space="preserve"> Vijeća min</w:t>
      </w:r>
      <w:r w:rsidR="004405CD" w:rsidRPr="004405CD">
        <w:rPr>
          <w:sz w:val="24"/>
          <w:szCs w:val="24"/>
        </w:rPr>
        <w:t>istara BiH, koja je održana 25.6.</w:t>
      </w:r>
      <w:r w:rsidRPr="004405CD">
        <w:rPr>
          <w:sz w:val="24"/>
          <w:szCs w:val="24"/>
        </w:rPr>
        <w:t xml:space="preserve">2014. </w:t>
      </w:r>
      <w:proofErr w:type="gramStart"/>
      <w:r w:rsidRPr="004405CD">
        <w:rPr>
          <w:sz w:val="24"/>
          <w:szCs w:val="24"/>
        </w:rPr>
        <w:t>godine</w:t>
      </w:r>
      <w:proofErr w:type="gramEnd"/>
      <w:r w:rsidRPr="004405CD">
        <w:rPr>
          <w:sz w:val="24"/>
          <w:szCs w:val="24"/>
        </w:rPr>
        <w:t>.</w:t>
      </w:r>
    </w:p>
    <w:p w:rsidR="004405CD" w:rsidRDefault="0084389F" w:rsidP="003E1EF1">
      <w:pPr>
        <w:pStyle w:val="ListParagraph"/>
        <w:numPr>
          <w:ilvl w:val="0"/>
          <w:numId w:val="131"/>
        </w:numPr>
        <w:ind w:left="426" w:hanging="426"/>
        <w:jc w:val="both"/>
        <w:rPr>
          <w:sz w:val="24"/>
          <w:szCs w:val="24"/>
        </w:rPr>
      </w:pPr>
      <w:r w:rsidRPr="0055520C">
        <w:rPr>
          <w:sz w:val="24"/>
          <w:szCs w:val="24"/>
        </w:rPr>
        <w:t xml:space="preserve">Polugodišnje izvješće o realizaciji Mape puta za izvoz proizvoda biljnog i životinjskog </w:t>
      </w:r>
    </w:p>
    <w:p w:rsidR="0084389F" w:rsidRPr="004405CD" w:rsidRDefault="0084389F" w:rsidP="004405CD">
      <w:pPr>
        <w:jc w:val="both"/>
        <w:rPr>
          <w:sz w:val="24"/>
          <w:szCs w:val="24"/>
        </w:rPr>
      </w:pPr>
      <w:proofErr w:type="gramStart"/>
      <w:r w:rsidRPr="004405CD">
        <w:rPr>
          <w:sz w:val="24"/>
          <w:szCs w:val="24"/>
        </w:rPr>
        <w:t>podrijetla</w:t>
      </w:r>
      <w:proofErr w:type="gramEnd"/>
      <w:r w:rsidRPr="004405CD">
        <w:rPr>
          <w:sz w:val="24"/>
          <w:szCs w:val="24"/>
        </w:rPr>
        <w:t xml:space="preserve"> je usvojeno na 1</w:t>
      </w:r>
      <w:r w:rsidR="004405CD" w:rsidRPr="004405CD">
        <w:rPr>
          <w:sz w:val="24"/>
          <w:szCs w:val="24"/>
        </w:rPr>
        <w:t xml:space="preserve">08. </w:t>
      </w:r>
      <w:proofErr w:type="gramStart"/>
      <w:r w:rsidR="004405CD" w:rsidRPr="004405CD">
        <w:rPr>
          <w:sz w:val="24"/>
          <w:szCs w:val="24"/>
        </w:rPr>
        <w:t>sjednici</w:t>
      </w:r>
      <w:proofErr w:type="gramEnd"/>
      <w:r w:rsidR="004405CD" w:rsidRPr="004405CD">
        <w:rPr>
          <w:sz w:val="24"/>
          <w:szCs w:val="24"/>
        </w:rPr>
        <w:t xml:space="preserve"> Vijeća ministara, koja je održana 17.9.</w:t>
      </w:r>
      <w:r w:rsidRPr="004405CD">
        <w:rPr>
          <w:sz w:val="24"/>
          <w:szCs w:val="24"/>
        </w:rPr>
        <w:t xml:space="preserve">2014. </w:t>
      </w:r>
      <w:proofErr w:type="gramStart"/>
      <w:r w:rsidRPr="004405CD">
        <w:rPr>
          <w:sz w:val="24"/>
          <w:szCs w:val="24"/>
        </w:rPr>
        <w:t>godine</w:t>
      </w:r>
      <w:proofErr w:type="gramEnd"/>
      <w:r w:rsidRPr="004405CD">
        <w:rPr>
          <w:sz w:val="24"/>
          <w:szCs w:val="24"/>
        </w:rPr>
        <w:t xml:space="preserve">. </w:t>
      </w:r>
    </w:p>
    <w:p w:rsidR="004405CD" w:rsidRDefault="0084389F" w:rsidP="003E1EF1">
      <w:pPr>
        <w:pStyle w:val="ListParagraph"/>
        <w:numPr>
          <w:ilvl w:val="0"/>
          <w:numId w:val="131"/>
        </w:numPr>
        <w:ind w:left="426" w:hanging="426"/>
        <w:jc w:val="both"/>
        <w:rPr>
          <w:sz w:val="24"/>
          <w:szCs w:val="24"/>
        </w:rPr>
      </w:pPr>
      <w:r w:rsidRPr="0055520C">
        <w:rPr>
          <w:sz w:val="24"/>
          <w:szCs w:val="24"/>
        </w:rPr>
        <w:t xml:space="preserve">Izvješće iz oblasti poljoprivrede, ishrane i ruralnog razvoja za 2013. godinu je </w:t>
      </w:r>
    </w:p>
    <w:p w:rsidR="0084389F" w:rsidRPr="004405CD" w:rsidRDefault="0084389F" w:rsidP="004405CD">
      <w:pPr>
        <w:jc w:val="both"/>
        <w:rPr>
          <w:sz w:val="24"/>
          <w:szCs w:val="24"/>
        </w:rPr>
      </w:pPr>
      <w:proofErr w:type="gramStart"/>
      <w:r w:rsidRPr="004405CD">
        <w:rPr>
          <w:sz w:val="24"/>
          <w:szCs w:val="24"/>
        </w:rPr>
        <w:t>dostavlje</w:t>
      </w:r>
      <w:r w:rsidR="004405CD" w:rsidRPr="004405CD">
        <w:rPr>
          <w:sz w:val="24"/>
          <w:szCs w:val="24"/>
        </w:rPr>
        <w:t>no</w:t>
      </w:r>
      <w:proofErr w:type="gramEnd"/>
      <w:r w:rsidR="004405CD" w:rsidRPr="004405CD">
        <w:rPr>
          <w:sz w:val="24"/>
          <w:szCs w:val="24"/>
        </w:rPr>
        <w:t xml:space="preserve"> 29.5.</w:t>
      </w:r>
      <w:r w:rsidRPr="004405CD">
        <w:rPr>
          <w:sz w:val="24"/>
          <w:szCs w:val="24"/>
        </w:rPr>
        <w:t xml:space="preserve">2014. </w:t>
      </w:r>
      <w:proofErr w:type="gramStart"/>
      <w:r w:rsidRPr="004405CD">
        <w:rPr>
          <w:sz w:val="24"/>
          <w:szCs w:val="24"/>
        </w:rPr>
        <w:t>godine</w:t>
      </w:r>
      <w:proofErr w:type="gramEnd"/>
      <w:r w:rsidRPr="004405CD">
        <w:rPr>
          <w:sz w:val="24"/>
          <w:szCs w:val="24"/>
        </w:rPr>
        <w:t xml:space="preserve"> Vijeću ministara BiH na razmatranje i usvajanje.</w:t>
      </w:r>
    </w:p>
    <w:p w:rsidR="004405CD" w:rsidRDefault="0084389F" w:rsidP="003E1EF1">
      <w:pPr>
        <w:pStyle w:val="ListParagraph"/>
        <w:numPr>
          <w:ilvl w:val="0"/>
          <w:numId w:val="131"/>
        </w:numPr>
        <w:ind w:left="426" w:hanging="426"/>
        <w:jc w:val="both"/>
        <w:rPr>
          <w:sz w:val="24"/>
          <w:szCs w:val="24"/>
        </w:rPr>
      </w:pPr>
      <w:r w:rsidRPr="0055520C">
        <w:rPr>
          <w:sz w:val="24"/>
          <w:szCs w:val="24"/>
        </w:rPr>
        <w:t>Informacija o implementaciji Zakona o duhan</w:t>
      </w:r>
      <w:r w:rsidR="004405CD">
        <w:rPr>
          <w:sz w:val="24"/>
          <w:szCs w:val="24"/>
        </w:rPr>
        <w:t>u BiH je izrađena i upućena 16.12.</w:t>
      </w:r>
      <w:r w:rsidRPr="0055520C">
        <w:rPr>
          <w:sz w:val="24"/>
          <w:szCs w:val="24"/>
        </w:rPr>
        <w:t xml:space="preserve">2014. </w:t>
      </w:r>
    </w:p>
    <w:p w:rsidR="0084389F" w:rsidRPr="004405CD" w:rsidRDefault="0084389F" w:rsidP="004405CD">
      <w:pPr>
        <w:jc w:val="both"/>
        <w:rPr>
          <w:sz w:val="24"/>
          <w:szCs w:val="24"/>
        </w:rPr>
      </w:pPr>
      <w:proofErr w:type="gramStart"/>
      <w:r w:rsidRPr="004405CD">
        <w:rPr>
          <w:sz w:val="24"/>
          <w:szCs w:val="24"/>
        </w:rPr>
        <w:t>godine</w:t>
      </w:r>
      <w:proofErr w:type="gramEnd"/>
      <w:r w:rsidRPr="004405CD">
        <w:rPr>
          <w:sz w:val="24"/>
          <w:szCs w:val="24"/>
        </w:rPr>
        <w:t xml:space="preserve"> Vijeću ministara BiH.</w:t>
      </w:r>
    </w:p>
    <w:p w:rsidR="004405CD" w:rsidRDefault="0084389F" w:rsidP="003E1EF1">
      <w:pPr>
        <w:pStyle w:val="ListParagraph"/>
        <w:numPr>
          <w:ilvl w:val="0"/>
          <w:numId w:val="131"/>
        </w:numPr>
        <w:ind w:left="426" w:hanging="426"/>
        <w:jc w:val="both"/>
        <w:rPr>
          <w:sz w:val="24"/>
          <w:szCs w:val="24"/>
        </w:rPr>
      </w:pPr>
      <w:r w:rsidRPr="0055520C">
        <w:rPr>
          <w:sz w:val="24"/>
          <w:szCs w:val="24"/>
        </w:rPr>
        <w:t>Analiza trendova u proizvodnji i trgovini poljoprivrednim proizvodima BiH je</w:t>
      </w:r>
      <w:r w:rsidRPr="0055520C">
        <w:rPr>
          <w:b/>
          <w:sz w:val="24"/>
          <w:szCs w:val="24"/>
        </w:rPr>
        <w:t xml:space="preserve"> </w:t>
      </w:r>
      <w:r w:rsidRPr="0055520C">
        <w:rPr>
          <w:sz w:val="24"/>
          <w:szCs w:val="24"/>
        </w:rPr>
        <w:t xml:space="preserve">izrađena i </w:t>
      </w:r>
    </w:p>
    <w:p w:rsidR="0084389F" w:rsidRPr="004405CD" w:rsidRDefault="004405CD" w:rsidP="004405CD">
      <w:pPr>
        <w:jc w:val="both"/>
        <w:rPr>
          <w:sz w:val="24"/>
          <w:szCs w:val="24"/>
        </w:rPr>
      </w:pPr>
      <w:r>
        <w:rPr>
          <w:sz w:val="24"/>
          <w:szCs w:val="24"/>
        </w:rPr>
        <w:t xml:space="preserve">23.10.2014. </w:t>
      </w:r>
      <w:proofErr w:type="gramStart"/>
      <w:r>
        <w:rPr>
          <w:sz w:val="24"/>
          <w:szCs w:val="24"/>
        </w:rPr>
        <w:t>godine</w:t>
      </w:r>
      <w:proofErr w:type="gramEnd"/>
      <w:r>
        <w:rPr>
          <w:sz w:val="24"/>
          <w:szCs w:val="24"/>
        </w:rPr>
        <w:t xml:space="preserve"> i </w:t>
      </w:r>
      <w:r w:rsidR="0084389F" w:rsidRPr="004405CD">
        <w:rPr>
          <w:sz w:val="24"/>
          <w:szCs w:val="24"/>
        </w:rPr>
        <w:t xml:space="preserve">upućena Vijeću ministara na razmatranje i usvajanje. </w:t>
      </w:r>
    </w:p>
    <w:p w:rsidR="004405CD" w:rsidRDefault="0084389F" w:rsidP="003E1EF1">
      <w:pPr>
        <w:pStyle w:val="ListParagraph"/>
        <w:numPr>
          <w:ilvl w:val="0"/>
          <w:numId w:val="131"/>
        </w:numPr>
        <w:ind w:left="426" w:hanging="426"/>
        <w:jc w:val="both"/>
        <w:rPr>
          <w:sz w:val="24"/>
          <w:szCs w:val="24"/>
        </w:rPr>
      </w:pPr>
      <w:r w:rsidRPr="004405CD">
        <w:rPr>
          <w:sz w:val="24"/>
          <w:szCs w:val="24"/>
        </w:rPr>
        <w:t xml:space="preserve">Izvješće o realizaciji Plana zaštite domaće proizvodnje u kontekstu primjene sporazuma </w:t>
      </w:r>
    </w:p>
    <w:p w:rsidR="0084389F" w:rsidRPr="004405CD" w:rsidRDefault="0084389F" w:rsidP="004405CD">
      <w:pPr>
        <w:jc w:val="both"/>
        <w:rPr>
          <w:sz w:val="24"/>
          <w:szCs w:val="24"/>
        </w:rPr>
      </w:pPr>
      <w:r w:rsidRPr="004405CD">
        <w:rPr>
          <w:sz w:val="24"/>
          <w:szCs w:val="24"/>
        </w:rPr>
        <w:t xml:space="preserve">CEFTA je pretočeno u </w:t>
      </w:r>
      <w:proofErr w:type="gramStart"/>
      <w:r w:rsidRPr="004405CD">
        <w:rPr>
          <w:sz w:val="24"/>
          <w:szCs w:val="24"/>
        </w:rPr>
        <w:t>novi</w:t>
      </w:r>
      <w:proofErr w:type="gramEnd"/>
      <w:r w:rsidRPr="004405CD">
        <w:rPr>
          <w:sz w:val="24"/>
          <w:szCs w:val="24"/>
        </w:rPr>
        <w:t xml:space="preserve"> dokument pod nazivom „Plan aktivnosti za poboljšanje uvjeta vanjskotrgovinskog poslovanja i zaštite domaće proizvodnje u oblasti poljoprivrede i prehra</w:t>
      </w:r>
      <w:r w:rsidR="004405CD" w:rsidRPr="004405CD">
        <w:rPr>
          <w:sz w:val="24"/>
          <w:szCs w:val="24"/>
        </w:rPr>
        <w:t>mbene proizvodnje“, koji je 22.7.</w:t>
      </w:r>
      <w:r w:rsidRPr="004405CD">
        <w:rPr>
          <w:sz w:val="24"/>
          <w:szCs w:val="24"/>
        </w:rPr>
        <w:t xml:space="preserve">2014. </w:t>
      </w:r>
      <w:proofErr w:type="gramStart"/>
      <w:r w:rsidRPr="004405CD">
        <w:rPr>
          <w:sz w:val="24"/>
          <w:szCs w:val="24"/>
        </w:rPr>
        <w:t>godine</w:t>
      </w:r>
      <w:proofErr w:type="gramEnd"/>
      <w:r w:rsidRPr="004405CD">
        <w:rPr>
          <w:sz w:val="24"/>
          <w:szCs w:val="24"/>
        </w:rPr>
        <w:t xml:space="preserve"> upućen Vijeću ministara BiH na razmatranje i usvajanje.</w:t>
      </w:r>
    </w:p>
    <w:p w:rsidR="004405CD" w:rsidRDefault="0084389F" w:rsidP="003E1EF1">
      <w:pPr>
        <w:pStyle w:val="ListParagraph"/>
        <w:numPr>
          <w:ilvl w:val="0"/>
          <w:numId w:val="131"/>
        </w:numPr>
        <w:ind w:left="426" w:hanging="426"/>
        <w:jc w:val="both"/>
        <w:rPr>
          <w:sz w:val="24"/>
          <w:szCs w:val="24"/>
        </w:rPr>
      </w:pPr>
      <w:r w:rsidRPr="004405CD">
        <w:rPr>
          <w:noProof/>
          <w:sz w:val="24"/>
          <w:szCs w:val="24"/>
        </w:rPr>
        <w:t xml:space="preserve">Informacija o potrebi reformi koje treba provesti u sustavu organizacije i provedbe </w:t>
      </w:r>
    </w:p>
    <w:p w:rsidR="0084389F" w:rsidRPr="004405CD" w:rsidRDefault="0084389F" w:rsidP="004405CD">
      <w:pPr>
        <w:jc w:val="both"/>
        <w:rPr>
          <w:sz w:val="24"/>
          <w:szCs w:val="24"/>
        </w:rPr>
      </w:pPr>
      <w:r w:rsidRPr="004405CD">
        <w:rPr>
          <w:noProof/>
          <w:sz w:val="24"/>
          <w:szCs w:val="24"/>
        </w:rPr>
        <w:t xml:space="preserve">službenih kontrola u lancu hrane i stočne </w:t>
      </w:r>
      <w:r w:rsidR="004405CD" w:rsidRPr="004405CD">
        <w:rPr>
          <w:noProof/>
          <w:sz w:val="24"/>
          <w:szCs w:val="24"/>
        </w:rPr>
        <w:t>hrane je izrađena i upućena 16.10.</w:t>
      </w:r>
      <w:r w:rsidRPr="004405CD">
        <w:rPr>
          <w:noProof/>
          <w:sz w:val="24"/>
          <w:szCs w:val="24"/>
        </w:rPr>
        <w:t>2014. godine Vijeću ministara BiH.</w:t>
      </w:r>
    </w:p>
    <w:p w:rsidR="004405CD" w:rsidRDefault="0084389F" w:rsidP="003E1EF1">
      <w:pPr>
        <w:pStyle w:val="ListParagraph"/>
        <w:numPr>
          <w:ilvl w:val="0"/>
          <w:numId w:val="131"/>
        </w:numPr>
        <w:ind w:left="426" w:hanging="426"/>
        <w:jc w:val="both"/>
        <w:rPr>
          <w:sz w:val="24"/>
          <w:szCs w:val="24"/>
        </w:rPr>
      </w:pPr>
      <w:r w:rsidRPr="004405CD">
        <w:rPr>
          <w:noProof/>
          <w:sz w:val="24"/>
          <w:szCs w:val="24"/>
        </w:rPr>
        <w:t xml:space="preserve">Informacija o preuzimanju propisa u oblasti organske proizvodnje je dostavljena Vijeću </w:t>
      </w:r>
    </w:p>
    <w:p w:rsidR="0084389F" w:rsidRPr="004405CD" w:rsidRDefault="0084389F" w:rsidP="004405CD">
      <w:pPr>
        <w:jc w:val="both"/>
        <w:rPr>
          <w:sz w:val="24"/>
          <w:szCs w:val="24"/>
        </w:rPr>
      </w:pPr>
      <w:r w:rsidRPr="004405CD">
        <w:rPr>
          <w:noProof/>
          <w:sz w:val="24"/>
          <w:szCs w:val="24"/>
        </w:rPr>
        <w:t>ministara BiH i usvojena na 11</w:t>
      </w:r>
      <w:r w:rsidR="004405CD" w:rsidRPr="004405CD">
        <w:rPr>
          <w:noProof/>
          <w:sz w:val="24"/>
          <w:szCs w:val="24"/>
        </w:rPr>
        <w:t>4. sjednici, koja je održana 8.12.</w:t>
      </w:r>
      <w:r w:rsidRPr="004405CD">
        <w:rPr>
          <w:noProof/>
          <w:sz w:val="24"/>
          <w:szCs w:val="24"/>
        </w:rPr>
        <w:t xml:space="preserve">2014. godine. </w:t>
      </w:r>
    </w:p>
    <w:p w:rsidR="004405CD" w:rsidRDefault="0084389F" w:rsidP="003E1EF1">
      <w:pPr>
        <w:pStyle w:val="ListParagraph"/>
        <w:numPr>
          <w:ilvl w:val="0"/>
          <w:numId w:val="131"/>
        </w:numPr>
        <w:ind w:left="426" w:hanging="426"/>
        <w:jc w:val="both"/>
        <w:rPr>
          <w:sz w:val="24"/>
          <w:szCs w:val="24"/>
        </w:rPr>
      </w:pPr>
      <w:r w:rsidRPr="004405CD">
        <w:rPr>
          <w:noProof/>
          <w:sz w:val="24"/>
          <w:szCs w:val="24"/>
        </w:rPr>
        <w:t xml:space="preserve">Analiza programa mjera poljoprivredne politike u BiH i usklađenost s mjerama </w:t>
      </w:r>
    </w:p>
    <w:p w:rsidR="0084389F" w:rsidRPr="004405CD" w:rsidRDefault="0084389F" w:rsidP="004405CD">
      <w:pPr>
        <w:jc w:val="both"/>
        <w:rPr>
          <w:sz w:val="24"/>
          <w:szCs w:val="24"/>
        </w:rPr>
      </w:pPr>
      <w:r w:rsidRPr="004405CD">
        <w:rPr>
          <w:noProof/>
          <w:sz w:val="24"/>
          <w:szCs w:val="24"/>
        </w:rPr>
        <w:t xml:space="preserve">Zajedničke poljoprivredne politike EU je </w:t>
      </w:r>
      <w:r w:rsidRPr="004405CD">
        <w:rPr>
          <w:sz w:val="24"/>
          <w:szCs w:val="24"/>
        </w:rPr>
        <w:t xml:space="preserve">upućena Vijeću ministara BiH </w:t>
      </w:r>
      <w:proofErr w:type="gramStart"/>
      <w:r w:rsidRPr="004405CD">
        <w:rPr>
          <w:sz w:val="24"/>
          <w:szCs w:val="24"/>
        </w:rPr>
        <w:t>na</w:t>
      </w:r>
      <w:proofErr w:type="gramEnd"/>
      <w:r w:rsidRPr="004405CD">
        <w:rPr>
          <w:sz w:val="24"/>
          <w:szCs w:val="24"/>
        </w:rPr>
        <w:t xml:space="preserve"> razmatranje i usvajanje 24. 12. 2014. </w:t>
      </w:r>
      <w:proofErr w:type="gramStart"/>
      <w:r w:rsidRPr="004405CD">
        <w:rPr>
          <w:sz w:val="24"/>
          <w:szCs w:val="24"/>
        </w:rPr>
        <w:t>godine</w:t>
      </w:r>
      <w:proofErr w:type="gramEnd"/>
      <w:r w:rsidRPr="004405CD">
        <w:rPr>
          <w:sz w:val="24"/>
          <w:szCs w:val="24"/>
        </w:rPr>
        <w:t>.</w:t>
      </w:r>
    </w:p>
    <w:p w:rsidR="004405CD" w:rsidRDefault="0084389F" w:rsidP="003E1EF1">
      <w:pPr>
        <w:pStyle w:val="ListParagraph"/>
        <w:numPr>
          <w:ilvl w:val="0"/>
          <w:numId w:val="131"/>
        </w:numPr>
        <w:ind w:left="426" w:hanging="426"/>
        <w:jc w:val="both"/>
        <w:rPr>
          <w:sz w:val="24"/>
          <w:szCs w:val="24"/>
        </w:rPr>
      </w:pPr>
      <w:r w:rsidRPr="004405CD">
        <w:rPr>
          <w:sz w:val="24"/>
          <w:szCs w:val="24"/>
        </w:rPr>
        <w:t xml:space="preserve">Osnovni zadatak INSPEKTORATA u 2014. godini bio je inspekcijski nadzor nad </w:t>
      </w:r>
    </w:p>
    <w:p w:rsidR="0084389F" w:rsidRPr="004405CD" w:rsidRDefault="0084389F" w:rsidP="004405CD">
      <w:pPr>
        <w:jc w:val="both"/>
        <w:rPr>
          <w:sz w:val="24"/>
          <w:szCs w:val="24"/>
        </w:rPr>
      </w:pPr>
      <w:proofErr w:type="gramStart"/>
      <w:r w:rsidRPr="004405CD">
        <w:rPr>
          <w:sz w:val="24"/>
          <w:szCs w:val="24"/>
        </w:rPr>
        <w:t>primjenom</w:t>
      </w:r>
      <w:proofErr w:type="gramEnd"/>
      <w:r w:rsidRPr="004405CD">
        <w:rPr>
          <w:sz w:val="24"/>
          <w:szCs w:val="24"/>
        </w:rPr>
        <w:t xml:space="preserve"> Zakona o proizvodnji naoružanja i vojne opreme, odnosno, inspekcijski nadzor gospodarskih društava koja se bave proizvodnjom i remontom naoružanja i vojne opreme, a koja su, za tu vrstu djelatnosti, registrirana u Ministarstvu vanjske trgovine i ekonomskih odnosa Bosne i Hercegovine.</w:t>
      </w:r>
    </w:p>
    <w:p w:rsidR="0084389F" w:rsidRPr="004405CD" w:rsidRDefault="0084389F" w:rsidP="004405CD">
      <w:pPr>
        <w:jc w:val="both"/>
        <w:rPr>
          <w:sz w:val="24"/>
          <w:szCs w:val="24"/>
        </w:rPr>
      </w:pPr>
      <w:proofErr w:type="gramStart"/>
      <w:r w:rsidRPr="004405CD">
        <w:rPr>
          <w:sz w:val="24"/>
          <w:szCs w:val="24"/>
        </w:rPr>
        <w:t>U prvoj polovini 2014.</w:t>
      </w:r>
      <w:proofErr w:type="gramEnd"/>
      <w:r w:rsidRPr="004405CD">
        <w:rPr>
          <w:sz w:val="24"/>
          <w:szCs w:val="24"/>
        </w:rPr>
        <w:t xml:space="preserve"> </w:t>
      </w:r>
      <w:proofErr w:type="gramStart"/>
      <w:r w:rsidRPr="004405CD">
        <w:rPr>
          <w:sz w:val="24"/>
          <w:szCs w:val="24"/>
        </w:rPr>
        <w:t>godine</w:t>
      </w:r>
      <w:proofErr w:type="gramEnd"/>
      <w:r w:rsidRPr="004405CD">
        <w:rPr>
          <w:sz w:val="24"/>
          <w:szCs w:val="24"/>
        </w:rPr>
        <w:t xml:space="preserve"> bilo je registrirano 36 (trideset šest) gospodarskih subjekta koji se bave proizvodnjom i remontom sredstava NVO i nad njima je u prvoj polovini 2</w:t>
      </w:r>
      <w:r w:rsidR="004405CD">
        <w:rPr>
          <w:sz w:val="24"/>
          <w:szCs w:val="24"/>
        </w:rPr>
        <w:t xml:space="preserve">014. </w:t>
      </w:r>
      <w:proofErr w:type="gramStart"/>
      <w:r w:rsidR="004405CD">
        <w:rPr>
          <w:sz w:val="24"/>
          <w:szCs w:val="24"/>
        </w:rPr>
        <w:t>godine</w:t>
      </w:r>
      <w:proofErr w:type="gramEnd"/>
      <w:r w:rsidR="004405CD">
        <w:rPr>
          <w:sz w:val="24"/>
          <w:szCs w:val="24"/>
        </w:rPr>
        <w:t xml:space="preserve">, tj. </w:t>
      </w:r>
      <w:proofErr w:type="gramStart"/>
      <w:r w:rsidR="004405CD">
        <w:rPr>
          <w:sz w:val="24"/>
          <w:szCs w:val="24"/>
        </w:rPr>
        <w:t>u</w:t>
      </w:r>
      <w:proofErr w:type="gramEnd"/>
      <w:r w:rsidR="004405CD">
        <w:rPr>
          <w:sz w:val="24"/>
          <w:szCs w:val="24"/>
        </w:rPr>
        <w:t xml:space="preserve"> razdoblju 1.1.2014 - 30.6.</w:t>
      </w:r>
      <w:r w:rsidRPr="004405CD">
        <w:rPr>
          <w:sz w:val="24"/>
          <w:szCs w:val="24"/>
        </w:rPr>
        <w:t xml:space="preserve">2014. </w:t>
      </w:r>
      <w:proofErr w:type="gramStart"/>
      <w:r w:rsidRPr="004405CD">
        <w:rPr>
          <w:sz w:val="24"/>
          <w:szCs w:val="24"/>
        </w:rPr>
        <w:t>godin</w:t>
      </w:r>
      <w:r w:rsidR="004405CD">
        <w:rPr>
          <w:sz w:val="24"/>
          <w:szCs w:val="24"/>
        </w:rPr>
        <w:t>e</w:t>
      </w:r>
      <w:proofErr w:type="gramEnd"/>
      <w:r w:rsidR="004405CD">
        <w:rPr>
          <w:sz w:val="24"/>
          <w:szCs w:val="24"/>
        </w:rPr>
        <w:t xml:space="preserve"> izvršen inspekcijski nadzor, </w:t>
      </w:r>
      <w:r w:rsidRPr="004405CD">
        <w:rPr>
          <w:sz w:val="24"/>
          <w:szCs w:val="24"/>
        </w:rPr>
        <w:t xml:space="preserve">prema planu </w:t>
      </w:r>
      <w:r w:rsidR="004405CD">
        <w:rPr>
          <w:sz w:val="24"/>
          <w:szCs w:val="24"/>
        </w:rPr>
        <w:t xml:space="preserve">inspekcijskog nadzora za 2014. </w:t>
      </w:r>
      <w:proofErr w:type="gramStart"/>
      <w:r w:rsidRPr="004405CD">
        <w:rPr>
          <w:sz w:val="24"/>
          <w:szCs w:val="24"/>
        </w:rPr>
        <w:t>godinu</w:t>
      </w:r>
      <w:proofErr w:type="gramEnd"/>
      <w:r w:rsidRPr="004405CD">
        <w:rPr>
          <w:sz w:val="24"/>
          <w:szCs w:val="24"/>
        </w:rPr>
        <w:t xml:space="preserve">. </w:t>
      </w:r>
    </w:p>
    <w:p w:rsidR="0084389F" w:rsidRPr="00E24682" w:rsidRDefault="0084389F" w:rsidP="004405CD">
      <w:pPr>
        <w:pStyle w:val="ListParagraph"/>
        <w:ind w:left="0"/>
        <w:jc w:val="both"/>
        <w:rPr>
          <w:sz w:val="24"/>
          <w:szCs w:val="24"/>
        </w:rPr>
      </w:pPr>
      <w:r w:rsidRPr="00E24682">
        <w:rPr>
          <w:sz w:val="24"/>
          <w:szCs w:val="24"/>
        </w:rPr>
        <w:t xml:space="preserve">Izvanredni inspekcijski nadzor izvršen je </w:t>
      </w:r>
      <w:proofErr w:type="gramStart"/>
      <w:r w:rsidRPr="00E24682">
        <w:rPr>
          <w:sz w:val="24"/>
          <w:szCs w:val="24"/>
        </w:rPr>
        <w:t>nad</w:t>
      </w:r>
      <w:proofErr w:type="gramEnd"/>
      <w:r w:rsidRPr="00E24682">
        <w:rPr>
          <w:sz w:val="24"/>
          <w:szCs w:val="24"/>
        </w:rPr>
        <w:t xml:space="preserve"> pravnim osobama BINAS d.d. Bug</w:t>
      </w:r>
      <w:r w:rsidR="004405CD">
        <w:rPr>
          <w:sz w:val="24"/>
          <w:szCs w:val="24"/>
        </w:rPr>
        <w:t>ojno 13.2.</w:t>
      </w:r>
      <w:r w:rsidRPr="00E24682">
        <w:rPr>
          <w:sz w:val="24"/>
          <w:szCs w:val="24"/>
        </w:rPr>
        <w:t xml:space="preserve">2014. </w:t>
      </w:r>
      <w:proofErr w:type="gramStart"/>
      <w:r w:rsidRPr="00E24682">
        <w:rPr>
          <w:sz w:val="24"/>
          <w:szCs w:val="24"/>
        </w:rPr>
        <w:t>g</w:t>
      </w:r>
      <w:r w:rsidR="004405CD">
        <w:rPr>
          <w:sz w:val="24"/>
          <w:szCs w:val="24"/>
        </w:rPr>
        <w:t>odine</w:t>
      </w:r>
      <w:proofErr w:type="gramEnd"/>
      <w:r w:rsidR="004405CD">
        <w:rPr>
          <w:sz w:val="24"/>
          <w:szCs w:val="24"/>
        </w:rPr>
        <w:t xml:space="preserve"> i PRETIS d.d. Vogošća 29.1.</w:t>
      </w:r>
      <w:r w:rsidRPr="00E24682">
        <w:rPr>
          <w:sz w:val="24"/>
          <w:szCs w:val="24"/>
        </w:rPr>
        <w:t xml:space="preserve">2014. </w:t>
      </w:r>
      <w:proofErr w:type="gramStart"/>
      <w:r w:rsidRPr="00E24682">
        <w:rPr>
          <w:sz w:val="24"/>
          <w:szCs w:val="24"/>
        </w:rPr>
        <w:t>godine</w:t>
      </w:r>
      <w:proofErr w:type="gramEnd"/>
      <w:r w:rsidRPr="00E24682">
        <w:rPr>
          <w:sz w:val="24"/>
          <w:szCs w:val="24"/>
        </w:rPr>
        <w:t>, a u cilju provjere navoda dostavljenih u za</w:t>
      </w:r>
      <w:r w:rsidR="004405CD">
        <w:rPr>
          <w:sz w:val="24"/>
          <w:szCs w:val="24"/>
        </w:rPr>
        <w:t xml:space="preserve">htjevu Ministarstva sigurnosti </w:t>
      </w:r>
      <w:r w:rsidRPr="00E24682">
        <w:rPr>
          <w:sz w:val="24"/>
          <w:szCs w:val="24"/>
        </w:rPr>
        <w:t>Bosne i Hercegovine.</w:t>
      </w:r>
    </w:p>
    <w:p w:rsidR="0084389F" w:rsidRPr="00E24682" w:rsidRDefault="0084389F" w:rsidP="004405CD">
      <w:pPr>
        <w:pStyle w:val="ListParagraph"/>
        <w:ind w:left="0"/>
        <w:jc w:val="both"/>
        <w:rPr>
          <w:sz w:val="24"/>
          <w:szCs w:val="24"/>
        </w:rPr>
      </w:pPr>
      <w:proofErr w:type="gramStart"/>
      <w:r w:rsidRPr="00E24682">
        <w:rPr>
          <w:sz w:val="24"/>
          <w:szCs w:val="24"/>
        </w:rPr>
        <w:t>U drugoj polovini 2014.</w:t>
      </w:r>
      <w:proofErr w:type="gramEnd"/>
      <w:r w:rsidRPr="00E24682">
        <w:rPr>
          <w:sz w:val="24"/>
          <w:szCs w:val="24"/>
        </w:rPr>
        <w:t xml:space="preserve"> </w:t>
      </w:r>
      <w:proofErr w:type="gramStart"/>
      <w:r w:rsidRPr="00E24682">
        <w:rPr>
          <w:sz w:val="24"/>
          <w:szCs w:val="24"/>
        </w:rPr>
        <w:t>godine</w:t>
      </w:r>
      <w:proofErr w:type="gramEnd"/>
      <w:r w:rsidRPr="00E24682">
        <w:rPr>
          <w:sz w:val="24"/>
          <w:szCs w:val="24"/>
        </w:rPr>
        <w:t xml:space="preserve"> registrirano je 39 (trideset devet) gospodarskih subjekаta koji se bave proizvodnjom i remontom sredstava NVO i nad njih 39 (tr</w:t>
      </w:r>
      <w:r w:rsidR="004405CD">
        <w:rPr>
          <w:sz w:val="24"/>
          <w:szCs w:val="24"/>
        </w:rPr>
        <w:t>ideset devet) je u razdoblju 1.7.2014 – 31.12.</w:t>
      </w:r>
      <w:r w:rsidRPr="00E24682">
        <w:rPr>
          <w:sz w:val="24"/>
          <w:szCs w:val="24"/>
        </w:rPr>
        <w:t xml:space="preserve">2014. </w:t>
      </w:r>
      <w:proofErr w:type="gramStart"/>
      <w:r w:rsidRPr="00E24682">
        <w:rPr>
          <w:sz w:val="24"/>
          <w:szCs w:val="24"/>
        </w:rPr>
        <w:t>godin</w:t>
      </w:r>
      <w:r w:rsidR="004405CD">
        <w:rPr>
          <w:sz w:val="24"/>
          <w:szCs w:val="24"/>
        </w:rPr>
        <w:t>e</w:t>
      </w:r>
      <w:proofErr w:type="gramEnd"/>
      <w:r w:rsidR="004405CD">
        <w:rPr>
          <w:sz w:val="24"/>
          <w:szCs w:val="24"/>
        </w:rPr>
        <w:t xml:space="preserve"> izvršen inspekcijski nadzor, </w:t>
      </w:r>
      <w:r w:rsidRPr="00E24682">
        <w:rPr>
          <w:sz w:val="24"/>
          <w:szCs w:val="24"/>
        </w:rPr>
        <w:t xml:space="preserve">prema planu inspekcijskog nadzora za 2014. </w:t>
      </w:r>
      <w:proofErr w:type="gramStart"/>
      <w:r w:rsidRPr="00E24682">
        <w:rPr>
          <w:sz w:val="24"/>
          <w:szCs w:val="24"/>
        </w:rPr>
        <w:t>godinu</w:t>
      </w:r>
      <w:proofErr w:type="gramEnd"/>
      <w:r w:rsidRPr="00E24682">
        <w:rPr>
          <w:sz w:val="24"/>
          <w:szCs w:val="24"/>
        </w:rPr>
        <w:t>.</w:t>
      </w:r>
    </w:p>
    <w:p w:rsidR="0084389F" w:rsidRPr="00127248" w:rsidRDefault="0084389F" w:rsidP="004405CD">
      <w:pPr>
        <w:jc w:val="both"/>
        <w:rPr>
          <w:sz w:val="24"/>
          <w:szCs w:val="24"/>
        </w:rPr>
      </w:pPr>
    </w:p>
    <w:p w:rsidR="0084389F" w:rsidRPr="00127248" w:rsidRDefault="0084389F" w:rsidP="00127248">
      <w:pPr>
        <w:ind w:left="-360" w:firstLine="360"/>
        <w:jc w:val="both"/>
        <w:rPr>
          <w:sz w:val="22"/>
          <w:szCs w:val="22"/>
        </w:rPr>
      </w:pPr>
      <w:proofErr w:type="gramStart"/>
      <w:r w:rsidRPr="00127248">
        <w:rPr>
          <w:sz w:val="22"/>
          <w:szCs w:val="22"/>
        </w:rPr>
        <w:t xml:space="preserve">PROGRAMSKI </w:t>
      </w:r>
      <w:r w:rsidR="000A483A">
        <w:rPr>
          <w:sz w:val="22"/>
          <w:szCs w:val="22"/>
        </w:rPr>
        <w:t xml:space="preserve"> </w:t>
      </w:r>
      <w:r w:rsidRPr="00127248">
        <w:rPr>
          <w:sz w:val="22"/>
          <w:szCs w:val="22"/>
        </w:rPr>
        <w:t>ZADACI</w:t>
      </w:r>
      <w:proofErr w:type="gramEnd"/>
      <w:r w:rsidR="000A483A">
        <w:rPr>
          <w:sz w:val="22"/>
          <w:szCs w:val="22"/>
        </w:rPr>
        <w:t xml:space="preserve"> </w:t>
      </w:r>
      <w:r w:rsidRPr="00127248">
        <w:rPr>
          <w:sz w:val="22"/>
          <w:szCs w:val="22"/>
        </w:rPr>
        <w:t xml:space="preserve"> KOJI </w:t>
      </w:r>
      <w:r w:rsidR="000A483A">
        <w:rPr>
          <w:sz w:val="22"/>
          <w:szCs w:val="22"/>
        </w:rPr>
        <w:t xml:space="preserve"> </w:t>
      </w:r>
      <w:r w:rsidRPr="00127248">
        <w:rPr>
          <w:sz w:val="22"/>
          <w:szCs w:val="22"/>
        </w:rPr>
        <w:t>SU</w:t>
      </w:r>
      <w:r w:rsidR="000A483A">
        <w:rPr>
          <w:sz w:val="22"/>
          <w:szCs w:val="22"/>
        </w:rPr>
        <w:t xml:space="preserve"> </w:t>
      </w:r>
      <w:r w:rsidRPr="00127248">
        <w:rPr>
          <w:sz w:val="22"/>
          <w:szCs w:val="22"/>
        </w:rPr>
        <w:t xml:space="preserve"> U </w:t>
      </w:r>
      <w:r w:rsidR="000A483A">
        <w:rPr>
          <w:sz w:val="22"/>
          <w:szCs w:val="22"/>
        </w:rPr>
        <w:t xml:space="preserve"> </w:t>
      </w:r>
      <w:r w:rsidRPr="00127248">
        <w:rPr>
          <w:sz w:val="22"/>
          <w:szCs w:val="22"/>
        </w:rPr>
        <w:t>PROCEDURI</w:t>
      </w:r>
      <w:r w:rsidR="000A483A">
        <w:rPr>
          <w:sz w:val="22"/>
          <w:szCs w:val="22"/>
        </w:rPr>
        <w:t xml:space="preserve"> </w:t>
      </w:r>
      <w:r w:rsidRPr="00127248">
        <w:rPr>
          <w:sz w:val="22"/>
          <w:szCs w:val="22"/>
        </w:rPr>
        <w:t xml:space="preserve"> REALIZACIJE</w:t>
      </w:r>
    </w:p>
    <w:p w:rsidR="00544A46" w:rsidRDefault="00544A46" w:rsidP="000A483A">
      <w:pPr>
        <w:jc w:val="both"/>
        <w:rPr>
          <w:sz w:val="24"/>
          <w:szCs w:val="24"/>
        </w:rPr>
      </w:pPr>
    </w:p>
    <w:p w:rsidR="00544A46" w:rsidRDefault="0084389F" w:rsidP="003E1EF1">
      <w:pPr>
        <w:pStyle w:val="ListParagraph"/>
        <w:numPr>
          <w:ilvl w:val="0"/>
          <w:numId w:val="132"/>
        </w:numPr>
        <w:jc w:val="both"/>
        <w:rPr>
          <w:rFonts w:eastAsiaTheme="minorHAnsi"/>
          <w:sz w:val="24"/>
          <w:szCs w:val="24"/>
        </w:rPr>
      </w:pPr>
      <w:r w:rsidRPr="00544A46">
        <w:rPr>
          <w:noProof/>
          <w:sz w:val="24"/>
          <w:szCs w:val="24"/>
        </w:rPr>
        <w:t>Izmjene i dopune Zakona o poljoprivredi, i</w:t>
      </w:r>
      <w:r w:rsidR="00544A46">
        <w:rPr>
          <w:noProof/>
          <w:sz w:val="24"/>
          <w:szCs w:val="24"/>
        </w:rPr>
        <w:t>shrani i ruralnom razvoju BiH</w:t>
      </w:r>
      <w:r w:rsidRPr="00544A46">
        <w:rPr>
          <w:noProof/>
          <w:sz w:val="24"/>
          <w:szCs w:val="24"/>
        </w:rPr>
        <w:t xml:space="preserve"> - </w:t>
      </w:r>
      <w:r w:rsidRPr="00544A46">
        <w:rPr>
          <w:rFonts w:eastAsiaTheme="minorHAnsi"/>
          <w:sz w:val="24"/>
          <w:szCs w:val="24"/>
        </w:rPr>
        <w:t xml:space="preserve">urađen je </w:t>
      </w:r>
    </w:p>
    <w:p w:rsidR="0084389F" w:rsidRPr="00544A46" w:rsidRDefault="0084389F" w:rsidP="00544A46">
      <w:pPr>
        <w:jc w:val="both"/>
        <w:rPr>
          <w:rFonts w:eastAsiaTheme="minorHAnsi"/>
          <w:sz w:val="24"/>
          <w:szCs w:val="24"/>
        </w:rPr>
      </w:pPr>
      <w:proofErr w:type="gramStart"/>
      <w:r w:rsidRPr="00544A46">
        <w:rPr>
          <w:rFonts w:eastAsiaTheme="minorHAnsi"/>
          <w:sz w:val="24"/>
          <w:szCs w:val="24"/>
        </w:rPr>
        <w:t>prijedlog</w:t>
      </w:r>
      <w:proofErr w:type="gramEnd"/>
      <w:r w:rsidRPr="00544A46">
        <w:rPr>
          <w:rFonts w:eastAsiaTheme="minorHAnsi"/>
          <w:sz w:val="24"/>
          <w:szCs w:val="24"/>
        </w:rPr>
        <w:t xml:space="preserve"> izmjena odredbi Zakona o poljoprivredi ali je još potrebno da se usuglase izmjene Zakona o hrani i izmjene i dopune Zakona o veterinarstvu, kako bi se, u skladu sa zaključkom Vijeća ministara, paket tri zakona poslao u proceduru razmatranja i usvajanja.</w:t>
      </w:r>
    </w:p>
    <w:p w:rsidR="00544A46" w:rsidRPr="00544A46" w:rsidRDefault="0084389F" w:rsidP="003E1EF1">
      <w:pPr>
        <w:pStyle w:val="ListParagraph"/>
        <w:numPr>
          <w:ilvl w:val="0"/>
          <w:numId w:val="132"/>
        </w:numPr>
        <w:jc w:val="both"/>
        <w:rPr>
          <w:b/>
          <w:sz w:val="24"/>
          <w:szCs w:val="24"/>
        </w:rPr>
      </w:pPr>
      <w:r w:rsidRPr="00544A46">
        <w:rPr>
          <w:sz w:val="24"/>
          <w:szCs w:val="24"/>
        </w:rPr>
        <w:t xml:space="preserve">Odluka o uspostavljanju Odbora za podršku uspostavljanju i primjeni prihvatljive </w:t>
      </w:r>
    </w:p>
    <w:p w:rsidR="0084389F" w:rsidRPr="00544A46" w:rsidRDefault="0084389F" w:rsidP="00544A46">
      <w:pPr>
        <w:jc w:val="both"/>
        <w:rPr>
          <w:b/>
          <w:sz w:val="24"/>
          <w:szCs w:val="24"/>
        </w:rPr>
      </w:pPr>
      <w:proofErr w:type="gramStart"/>
      <w:r w:rsidRPr="00544A46">
        <w:rPr>
          <w:sz w:val="24"/>
          <w:szCs w:val="24"/>
        </w:rPr>
        <w:t>razine</w:t>
      </w:r>
      <w:proofErr w:type="gramEnd"/>
      <w:r w:rsidRPr="00544A46">
        <w:rPr>
          <w:sz w:val="24"/>
          <w:szCs w:val="24"/>
        </w:rPr>
        <w:t xml:space="preserve"> sanitarnih</w:t>
      </w:r>
      <w:r w:rsidR="00544A46">
        <w:rPr>
          <w:sz w:val="24"/>
          <w:szCs w:val="24"/>
        </w:rPr>
        <w:t xml:space="preserve"> i fitosanitarnih mjera u BiH</w:t>
      </w:r>
      <w:r w:rsidRPr="00544A46">
        <w:rPr>
          <w:sz w:val="24"/>
          <w:szCs w:val="24"/>
        </w:rPr>
        <w:t xml:space="preserve"> je pripremljena i zajedno s dopisom dostavljena u Kabinet.</w:t>
      </w:r>
      <w:r w:rsidRPr="00544A46">
        <w:rPr>
          <w:b/>
          <w:sz w:val="24"/>
          <w:szCs w:val="24"/>
        </w:rPr>
        <w:t xml:space="preserve"> </w:t>
      </w:r>
    </w:p>
    <w:p w:rsidR="00544A46" w:rsidRDefault="0084389F" w:rsidP="003E1EF1">
      <w:pPr>
        <w:pStyle w:val="ListParagraph"/>
        <w:numPr>
          <w:ilvl w:val="0"/>
          <w:numId w:val="132"/>
        </w:numPr>
        <w:jc w:val="both"/>
        <w:rPr>
          <w:sz w:val="24"/>
          <w:szCs w:val="24"/>
        </w:rPr>
      </w:pPr>
      <w:r w:rsidRPr="00544A46">
        <w:rPr>
          <w:sz w:val="24"/>
          <w:szCs w:val="24"/>
        </w:rPr>
        <w:t>Odluka o Registru poljoprivrednih gospodarsta</w:t>
      </w:r>
      <w:r w:rsidR="00544A46">
        <w:rPr>
          <w:sz w:val="24"/>
          <w:szCs w:val="24"/>
        </w:rPr>
        <w:t>va i registru klijenata u BiH</w:t>
      </w:r>
      <w:r w:rsidRPr="00544A46">
        <w:rPr>
          <w:sz w:val="24"/>
          <w:szCs w:val="24"/>
        </w:rPr>
        <w:t xml:space="preserve">. Prijedlog </w:t>
      </w:r>
    </w:p>
    <w:p w:rsidR="0084389F" w:rsidRPr="00544A46" w:rsidRDefault="0084389F" w:rsidP="00544A46">
      <w:pPr>
        <w:jc w:val="both"/>
        <w:rPr>
          <w:sz w:val="24"/>
          <w:szCs w:val="24"/>
        </w:rPr>
      </w:pPr>
      <w:proofErr w:type="gramStart"/>
      <w:r w:rsidRPr="00544A46">
        <w:rPr>
          <w:sz w:val="24"/>
          <w:szCs w:val="24"/>
        </w:rPr>
        <w:t>odluke</w:t>
      </w:r>
      <w:proofErr w:type="gramEnd"/>
      <w:r w:rsidRPr="00544A46">
        <w:rPr>
          <w:sz w:val="24"/>
          <w:szCs w:val="24"/>
        </w:rPr>
        <w:t xml:space="preserve"> je, u okviru Radne skupine, pripremljen i proslijeđen na mišljenje nadležnim entitetskim ministarstvima. Mišljenja svih nadležnih institucija nisu dostavljena, </w:t>
      </w:r>
      <w:proofErr w:type="gramStart"/>
      <w:r w:rsidRPr="00544A46">
        <w:rPr>
          <w:sz w:val="24"/>
          <w:szCs w:val="24"/>
        </w:rPr>
        <w:t>te</w:t>
      </w:r>
      <w:proofErr w:type="gramEnd"/>
      <w:r w:rsidRPr="00544A46">
        <w:rPr>
          <w:sz w:val="24"/>
          <w:szCs w:val="24"/>
        </w:rPr>
        <w:t xml:space="preserve"> je onemogućeno slanje iste u daljnju proceduru.</w:t>
      </w:r>
    </w:p>
    <w:p w:rsidR="00544A46" w:rsidRDefault="0084389F" w:rsidP="003E1EF1">
      <w:pPr>
        <w:pStyle w:val="ListParagraph"/>
        <w:numPr>
          <w:ilvl w:val="0"/>
          <w:numId w:val="132"/>
        </w:numPr>
        <w:jc w:val="both"/>
        <w:rPr>
          <w:sz w:val="24"/>
          <w:szCs w:val="24"/>
        </w:rPr>
      </w:pPr>
      <w:r w:rsidRPr="00544A46">
        <w:rPr>
          <w:sz w:val="24"/>
          <w:szCs w:val="24"/>
        </w:rPr>
        <w:t xml:space="preserve">Memorandum o razumijevanju između Ministarstva vanjske trgovine i ekonomskih </w:t>
      </w:r>
    </w:p>
    <w:p w:rsidR="0084389F" w:rsidRPr="00544A46" w:rsidRDefault="0084389F" w:rsidP="00544A46">
      <w:pPr>
        <w:jc w:val="both"/>
        <w:rPr>
          <w:sz w:val="24"/>
          <w:szCs w:val="24"/>
        </w:rPr>
      </w:pPr>
      <w:proofErr w:type="gramStart"/>
      <w:r w:rsidRPr="00544A46">
        <w:rPr>
          <w:sz w:val="24"/>
          <w:szCs w:val="24"/>
        </w:rPr>
        <w:t>odnosa</w:t>
      </w:r>
      <w:proofErr w:type="gramEnd"/>
      <w:r w:rsidRPr="00544A46">
        <w:rPr>
          <w:sz w:val="24"/>
          <w:szCs w:val="24"/>
        </w:rPr>
        <w:t xml:space="preserve"> BiH i Ministarstva poljoprivrede, trgovine, šu</w:t>
      </w:r>
      <w:r w:rsidR="00544A46">
        <w:rPr>
          <w:sz w:val="24"/>
          <w:szCs w:val="24"/>
        </w:rPr>
        <w:t>marstva i vodoprivrede R.</w:t>
      </w:r>
      <w:r w:rsidRPr="00544A46">
        <w:rPr>
          <w:sz w:val="24"/>
          <w:szCs w:val="24"/>
        </w:rPr>
        <w:t xml:space="preserve"> Srbije nije zaključen u predviđenom roku s obzirom da Mini</w:t>
      </w:r>
      <w:r w:rsidR="00544A46">
        <w:rPr>
          <w:sz w:val="24"/>
          <w:szCs w:val="24"/>
        </w:rPr>
        <w:t>starstvo poljoprivrede R.</w:t>
      </w:r>
      <w:r w:rsidRPr="00544A46">
        <w:rPr>
          <w:sz w:val="24"/>
          <w:szCs w:val="24"/>
        </w:rPr>
        <w:t xml:space="preserve"> Srbije nije ni nakon pet mjeseci dostavilo odgovor na inicijativu. Tek je u prosincu diplomatskim putem dostavljen odgovor </w:t>
      </w:r>
      <w:proofErr w:type="gramStart"/>
      <w:r w:rsidRPr="00544A46">
        <w:rPr>
          <w:sz w:val="24"/>
          <w:szCs w:val="24"/>
        </w:rPr>
        <w:t>na</w:t>
      </w:r>
      <w:proofErr w:type="gramEnd"/>
      <w:r w:rsidRPr="00544A46">
        <w:rPr>
          <w:sz w:val="24"/>
          <w:szCs w:val="24"/>
        </w:rPr>
        <w:t xml:space="preserve"> prijedlog nacrta teksta. </w:t>
      </w:r>
      <w:proofErr w:type="gramStart"/>
      <w:r w:rsidRPr="00544A46">
        <w:rPr>
          <w:sz w:val="24"/>
          <w:szCs w:val="24"/>
        </w:rPr>
        <w:t>Memorandum je u fazi usuglašavanja teksta.</w:t>
      </w:r>
      <w:proofErr w:type="gramEnd"/>
      <w:r w:rsidRPr="00544A46">
        <w:rPr>
          <w:sz w:val="24"/>
          <w:szCs w:val="24"/>
        </w:rPr>
        <w:t xml:space="preserve"> </w:t>
      </w:r>
    </w:p>
    <w:p w:rsidR="00790E21" w:rsidRDefault="0084389F" w:rsidP="003E1EF1">
      <w:pPr>
        <w:pStyle w:val="ListParagraph"/>
        <w:numPr>
          <w:ilvl w:val="0"/>
          <w:numId w:val="132"/>
        </w:numPr>
        <w:jc w:val="both"/>
        <w:rPr>
          <w:sz w:val="24"/>
          <w:szCs w:val="24"/>
        </w:rPr>
      </w:pPr>
      <w:r w:rsidRPr="00544A46">
        <w:rPr>
          <w:sz w:val="24"/>
          <w:szCs w:val="24"/>
        </w:rPr>
        <w:t xml:space="preserve">Memorandum o razumijevanju između Ministarstva vanjske trgovine i ekonomskih </w:t>
      </w:r>
    </w:p>
    <w:p w:rsidR="0084389F" w:rsidRPr="00790E21" w:rsidRDefault="0084389F" w:rsidP="00790E21">
      <w:pPr>
        <w:jc w:val="both"/>
        <w:rPr>
          <w:sz w:val="24"/>
          <w:szCs w:val="24"/>
        </w:rPr>
      </w:pPr>
      <w:proofErr w:type="gramStart"/>
      <w:r w:rsidRPr="00790E21">
        <w:rPr>
          <w:sz w:val="24"/>
          <w:szCs w:val="24"/>
        </w:rPr>
        <w:t>odnosa</w:t>
      </w:r>
      <w:proofErr w:type="gramEnd"/>
      <w:r w:rsidRPr="00790E21">
        <w:rPr>
          <w:sz w:val="24"/>
          <w:szCs w:val="24"/>
        </w:rPr>
        <w:t xml:space="preserve"> BiH i Ministarstva poljoprivrede, šumarstva i vodoprivrede Republike Hrvatske o suradnji u oblasti poljoprivrede nije zaključen u predviđenom roku s obzirom da je hrvatska strana putem MVP-a dostavila odgovor na inicijativu za zaključivanje MoR i realizaciju istog dovela u vezu s obveznim prethodnim zaključivanjem Protokola o proširenju između BiH i EU.</w:t>
      </w:r>
    </w:p>
    <w:p w:rsidR="00790E21" w:rsidRDefault="0084389F" w:rsidP="003E1EF1">
      <w:pPr>
        <w:pStyle w:val="ListParagraph"/>
        <w:numPr>
          <w:ilvl w:val="0"/>
          <w:numId w:val="132"/>
        </w:numPr>
        <w:jc w:val="both"/>
        <w:rPr>
          <w:sz w:val="24"/>
          <w:szCs w:val="24"/>
        </w:rPr>
      </w:pPr>
      <w:r w:rsidRPr="00790E21">
        <w:rPr>
          <w:sz w:val="24"/>
          <w:szCs w:val="24"/>
        </w:rPr>
        <w:t xml:space="preserve">Memorandum o suradnji između Ministarstva vanjske trgovine i ekonomskih odnosa </w:t>
      </w:r>
    </w:p>
    <w:p w:rsidR="0084389F" w:rsidRPr="00790E21" w:rsidRDefault="0084389F" w:rsidP="00790E21">
      <w:pPr>
        <w:jc w:val="both"/>
        <w:rPr>
          <w:sz w:val="24"/>
          <w:szCs w:val="24"/>
        </w:rPr>
      </w:pPr>
      <w:r w:rsidRPr="00790E21">
        <w:rPr>
          <w:sz w:val="24"/>
          <w:szCs w:val="24"/>
        </w:rPr>
        <w:t>BiH i Ministarstva poljoprivrede, šu</w:t>
      </w:r>
      <w:r w:rsidR="00790E21" w:rsidRPr="00790E21">
        <w:rPr>
          <w:sz w:val="24"/>
          <w:szCs w:val="24"/>
        </w:rPr>
        <w:t>marstva i vodoprivrede R.</w:t>
      </w:r>
      <w:r w:rsidRPr="00790E21">
        <w:rPr>
          <w:sz w:val="24"/>
          <w:szCs w:val="24"/>
        </w:rPr>
        <w:t xml:space="preserve"> Makedonije nije zaključen u predviđenom roku s obzirom da nisu prikupljena sva mišljenja </w:t>
      </w:r>
      <w:proofErr w:type="gramStart"/>
      <w:r w:rsidRPr="00790E21">
        <w:rPr>
          <w:sz w:val="24"/>
          <w:szCs w:val="24"/>
        </w:rPr>
        <w:t>od</w:t>
      </w:r>
      <w:proofErr w:type="gramEnd"/>
      <w:r w:rsidRPr="00790E21">
        <w:rPr>
          <w:sz w:val="24"/>
          <w:szCs w:val="24"/>
        </w:rPr>
        <w:t xml:space="preserve"> entitetskih ministarstava, tj. </w:t>
      </w:r>
      <w:proofErr w:type="gramStart"/>
      <w:r w:rsidRPr="00790E21">
        <w:rPr>
          <w:sz w:val="24"/>
          <w:szCs w:val="24"/>
        </w:rPr>
        <w:t>nedostaje</w:t>
      </w:r>
      <w:proofErr w:type="gramEnd"/>
      <w:r w:rsidRPr="00790E21">
        <w:rPr>
          <w:sz w:val="24"/>
          <w:szCs w:val="24"/>
        </w:rPr>
        <w:t xml:space="preserve"> mišljenje Ministarstva poljoprivrede, šumarstva i vodoprivrede Republike Srpske. </w:t>
      </w:r>
    </w:p>
    <w:p w:rsidR="00790E21" w:rsidRDefault="0084389F" w:rsidP="003E1EF1">
      <w:pPr>
        <w:pStyle w:val="ListParagraph"/>
        <w:numPr>
          <w:ilvl w:val="0"/>
          <w:numId w:val="132"/>
        </w:numPr>
        <w:jc w:val="both"/>
        <w:rPr>
          <w:sz w:val="24"/>
          <w:szCs w:val="24"/>
        </w:rPr>
      </w:pPr>
      <w:r w:rsidRPr="00790E21">
        <w:rPr>
          <w:sz w:val="24"/>
          <w:szCs w:val="24"/>
        </w:rPr>
        <w:t xml:space="preserve">Međunarodni ugovor o biljnim genetskim resursima za hranu i poljoprivredu </w:t>
      </w:r>
    </w:p>
    <w:p w:rsidR="0084389F" w:rsidRPr="00790E21" w:rsidRDefault="0084389F" w:rsidP="00790E21">
      <w:pPr>
        <w:jc w:val="both"/>
        <w:rPr>
          <w:sz w:val="24"/>
          <w:szCs w:val="24"/>
        </w:rPr>
      </w:pPr>
      <w:r w:rsidRPr="00790E21">
        <w:rPr>
          <w:sz w:val="24"/>
          <w:szCs w:val="24"/>
        </w:rPr>
        <w:t xml:space="preserve">(International Treaty on Plant Genetic Resources for Food and Agriculture – ITPGR FA) nije zaključen s obzirom da je </w:t>
      </w:r>
      <w:proofErr w:type="gramStart"/>
      <w:r w:rsidRPr="00790E21">
        <w:rPr>
          <w:sz w:val="24"/>
          <w:szCs w:val="24"/>
        </w:rPr>
        <w:t>od</w:t>
      </w:r>
      <w:proofErr w:type="gramEnd"/>
      <w:r w:rsidRPr="00790E21">
        <w:rPr>
          <w:sz w:val="24"/>
          <w:szCs w:val="24"/>
        </w:rPr>
        <w:t xml:space="preserve"> strane Vlade Brčko Distrikta i Ministarstva poljoprivrede, šu</w:t>
      </w:r>
      <w:r w:rsidR="00790E21" w:rsidRPr="00790E21">
        <w:rPr>
          <w:sz w:val="24"/>
          <w:szCs w:val="24"/>
        </w:rPr>
        <w:t>marstva i vodoprivrede R.</w:t>
      </w:r>
      <w:r w:rsidRPr="00790E21">
        <w:rPr>
          <w:sz w:val="24"/>
          <w:szCs w:val="24"/>
        </w:rPr>
        <w:t xml:space="preserve"> Srpske postavljen uvjet utvrđivanja načina financiranja i mehanizma koordinacije u provođenju predmetnog ugovora. Tijekom godine s FMPVŠ nije odazvalo pozivima </w:t>
      </w:r>
      <w:proofErr w:type="gramStart"/>
      <w:r w:rsidRPr="00790E21">
        <w:rPr>
          <w:sz w:val="24"/>
          <w:szCs w:val="24"/>
        </w:rPr>
        <w:t>na</w:t>
      </w:r>
      <w:proofErr w:type="gramEnd"/>
      <w:r w:rsidRPr="00790E21">
        <w:rPr>
          <w:sz w:val="24"/>
          <w:szCs w:val="24"/>
        </w:rPr>
        <w:t xml:space="preserve"> sastanak u vezi s ovim ugovorom.</w:t>
      </w:r>
    </w:p>
    <w:p w:rsidR="00790E21" w:rsidRPr="00790E21" w:rsidRDefault="0084389F" w:rsidP="003E1EF1">
      <w:pPr>
        <w:pStyle w:val="ListParagraph"/>
        <w:numPr>
          <w:ilvl w:val="0"/>
          <w:numId w:val="132"/>
        </w:numPr>
        <w:jc w:val="both"/>
        <w:rPr>
          <w:sz w:val="24"/>
          <w:szCs w:val="24"/>
        </w:rPr>
      </w:pPr>
      <w:r w:rsidRPr="00790E21">
        <w:rPr>
          <w:color w:val="000000"/>
          <w:sz w:val="24"/>
          <w:szCs w:val="24"/>
        </w:rPr>
        <w:t xml:space="preserve">Protokol o osnivanju i radu uredа Stalne radne skupine za regionalni ruralni razvoj </w:t>
      </w:r>
    </w:p>
    <w:p w:rsidR="0084389F" w:rsidRPr="00790E21" w:rsidRDefault="0084389F" w:rsidP="00790E21">
      <w:pPr>
        <w:jc w:val="both"/>
        <w:rPr>
          <w:sz w:val="24"/>
          <w:szCs w:val="24"/>
        </w:rPr>
      </w:pPr>
      <w:r w:rsidRPr="00790E21">
        <w:rPr>
          <w:color w:val="000000"/>
          <w:sz w:val="24"/>
          <w:szCs w:val="24"/>
        </w:rPr>
        <w:t>(Regional Rural Development Standing Working Group in South Ea</w:t>
      </w:r>
      <w:r w:rsidR="00790E21" w:rsidRPr="00790E21">
        <w:rPr>
          <w:color w:val="000000"/>
          <w:sz w:val="24"/>
          <w:szCs w:val="24"/>
        </w:rPr>
        <w:t>stern Europe - SWG RRD) u BiH</w:t>
      </w:r>
      <w:r w:rsidRPr="00790E21">
        <w:rPr>
          <w:color w:val="000000"/>
          <w:sz w:val="24"/>
          <w:szCs w:val="24"/>
        </w:rPr>
        <w:t xml:space="preserve"> nije zaključen u predviđenom roku obzirom da je MVP imalo određene sugestije na predmetni protokol. Čeka se </w:t>
      </w:r>
      <w:proofErr w:type="gramStart"/>
      <w:r w:rsidRPr="00790E21">
        <w:rPr>
          <w:color w:val="000000"/>
          <w:sz w:val="24"/>
          <w:szCs w:val="24"/>
        </w:rPr>
        <w:t>na</w:t>
      </w:r>
      <w:proofErr w:type="gramEnd"/>
      <w:r w:rsidRPr="00790E21">
        <w:rPr>
          <w:color w:val="000000"/>
          <w:sz w:val="24"/>
          <w:szCs w:val="24"/>
        </w:rPr>
        <w:t xml:space="preserve"> odgovor </w:t>
      </w:r>
      <w:r w:rsidRPr="00790E21">
        <w:rPr>
          <w:sz w:val="24"/>
          <w:szCs w:val="24"/>
        </w:rPr>
        <w:t xml:space="preserve">SWG sekretarijata u vezi sa sugestijama. </w:t>
      </w:r>
      <w:proofErr w:type="gramStart"/>
      <w:r w:rsidRPr="00790E21">
        <w:rPr>
          <w:sz w:val="24"/>
          <w:szCs w:val="24"/>
        </w:rPr>
        <w:t>Prikupljena su mišljenja entiteta i Vlade Distrikta Brčko.</w:t>
      </w:r>
      <w:proofErr w:type="gramEnd"/>
      <w:r w:rsidRPr="00790E21">
        <w:rPr>
          <w:sz w:val="24"/>
          <w:szCs w:val="24"/>
        </w:rPr>
        <w:t xml:space="preserve"> </w:t>
      </w:r>
    </w:p>
    <w:p w:rsidR="00790E21" w:rsidRPr="00790E21" w:rsidRDefault="0084389F" w:rsidP="003E1EF1">
      <w:pPr>
        <w:pStyle w:val="ListParagraph"/>
        <w:numPr>
          <w:ilvl w:val="0"/>
          <w:numId w:val="132"/>
        </w:numPr>
        <w:jc w:val="both"/>
        <w:rPr>
          <w:rStyle w:val="Bodytext211pt"/>
          <w:b w:val="0"/>
          <w:bCs w:val="0"/>
          <w:color w:val="auto"/>
          <w:sz w:val="24"/>
          <w:szCs w:val="24"/>
          <w:lang w:val="en-US" w:eastAsia="en-US" w:bidi="ar-SA"/>
        </w:rPr>
      </w:pPr>
      <w:r w:rsidRPr="00790E21">
        <w:rPr>
          <w:rStyle w:val="Bodytext211pt"/>
          <w:rFonts w:eastAsia="Arial Unicode MS"/>
          <w:b w:val="0"/>
          <w:sz w:val="24"/>
          <w:szCs w:val="24"/>
        </w:rPr>
        <w:t>Memorandum o suradnji u oblasti održivog razvoja nedovoljno r</w:t>
      </w:r>
      <w:r w:rsidR="00790E21">
        <w:rPr>
          <w:rStyle w:val="Bodytext211pt"/>
          <w:rFonts w:eastAsia="Arial Unicode MS"/>
          <w:b w:val="0"/>
          <w:sz w:val="24"/>
          <w:szCs w:val="24"/>
        </w:rPr>
        <w:t xml:space="preserve">azvijenih područja </w:t>
      </w:r>
    </w:p>
    <w:p w:rsidR="0084389F" w:rsidRPr="00790E21" w:rsidRDefault="00790E21" w:rsidP="00790E21">
      <w:pPr>
        <w:jc w:val="both"/>
        <w:rPr>
          <w:sz w:val="24"/>
          <w:szCs w:val="24"/>
        </w:rPr>
      </w:pPr>
      <w:r w:rsidRPr="00790E21">
        <w:rPr>
          <w:rStyle w:val="Bodytext211pt"/>
          <w:rFonts w:eastAsia="Arial Unicode MS"/>
          <w:b w:val="0"/>
          <w:sz w:val="24"/>
          <w:szCs w:val="24"/>
        </w:rPr>
        <w:t>između BiH, R.</w:t>
      </w:r>
      <w:r w:rsidR="0084389F" w:rsidRPr="00790E21">
        <w:rPr>
          <w:rStyle w:val="Bodytext211pt"/>
          <w:rFonts w:eastAsia="Arial Unicode MS"/>
          <w:b w:val="0"/>
          <w:sz w:val="24"/>
          <w:szCs w:val="24"/>
        </w:rPr>
        <w:t xml:space="preserve"> Srbije i Crne Gore </w:t>
      </w:r>
      <w:r w:rsidR="0084389F" w:rsidRPr="00790E21">
        <w:rPr>
          <w:rStyle w:val="Bodytext211pt"/>
          <w:rFonts w:eastAsia="Arial Unicode MS"/>
          <w:sz w:val="24"/>
          <w:szCs w:val="24"/>
        </w:rPr>
        <w:t xml:space="preserve">- </w:t>
      </w:r>
      <w:r w:rsidR="0084389F" w:rsidRPr="00790E21">
        <w:rPr>
          <w:rStyle w:val="Bodytext211pt"/>
          <w:rFonts w:eastAsia="Arial Unicode MS"/>
          <w:b w:val="0"/>
          <w:sz w:val="24"/>
          <w:szCs w:val="24"/>
        </w:rPr>
        <w:t>a</w:t>
      </w:r>
      <w:r w:rsidR="0084389F" w:rsidRPr="00790E21">
        <w:rPr>
          <w:sz w:val="24"/>
          <w:szCs w:val="24"/>
        </w:rPr>
        <w:t>ktivnost je obuhvaćena prethodno navedenim Memorandumom o suradnji sa Srbijom i Crnom Gorom</w:t>
      </w:r>
      <w:r w:rsidR="0084389F" w:rsidRPr="00790E21">
        <w:rPr>
          <w:b/>
          <w:sz w:val="24"/>
          <w:szCs w:val="24"/>
        </w:rPr>
        <w:t>.</w:t>
      </w:r>
    </w:p>
    <w:p w:rsidR="00790E21" w:rsidRDefault="0084389F" w:rsidP="003E1EF1">
      <w:pPr>
        <w:pStyle w:val="ListParagraph"/>
        <w:numPr>
          <w:ilvl w:val="0"/>
          <w:numId w:val="132"/>
        </w:numPr>
        <w:jc w:val="both"/>
        <w:rPr>
          <w:sz w:val="24"/>
          <w:szCs w:val="24"/>
        </w:rPr>
      </w:pPr>
      <w:r w:rsidRPr="00790E21">
        <w:rPr>
          <w:sz w:val="24"/>
          <w:szCs w:val="24"/>
        </w:rPr>
        <w:t>Memorandum o razumijevanju između Ministarstva vanjske trg</w:t>
      </w:r>
      <w:r w:rsidR="00790E21">
        <w:rPr>
          <w:sz w:val="24"/>
          <w:szCs w:val="24"/>
        </w:rPr>
        <w:t xml:space="preserve">ovine i ekonomskih </w:t>
      </w:r>
    </w:p>
    <w:p w:rsidR="0084389F" w:rsidRPr="00790E21" w:rsidRDefault="00790E21" w:rsidP="00790E21">
      <w:pPr>
        <w:jc w:val="both"/>
        <w:rPr>
          <w:sz w:val="24"/>
          <w:szCs w:val="24"/>
        </w:rPr>
      </w:pPr>
      <w:proofErr w:type="gramStart"/>
      <w:r w:rsidRPr="00790E21">
        <w:rPr>
          <w:sz w:val="24"/>
          <w:szCs w:val="24"/>
        </w:rPr>
        <w:t>odnosa</w:t>
      </w:r>
      <w:proofErr w:type="gramEnd"/>
      <w:r w:rsidRPr="00790E21">
        <w:rPr>
          <w:sz w:val="24"/>
          <w:szCs w:val="24"/>
        </w:rPr>
        <w:t xml:space="preserve"> BiH</w:t>
      </w:r>
      <w:r w:rsidR="0084389F" w:rsidRPr="00790E21">
        <w:rPr>
          <w:sz w:val="24"/>
          <w:szCs w:val="24"/>
        </w:rPr>
        <w:t xml:space="preserve"> i Ministarstva poljoprivrede i ruralnog razvoja Crne Gore nije zaključen u predviđenom roku s obzirom da Ministarstvo poljoprivrede, šumarstva i vodoprivrede Republike Srpske nije dostavilo mišljenje na pokrenutu inicijativu. </w:t>
      </w:r>
    </w:p>
    <w:p w:rsidR="001415FB" w:rsidRPr="001415FB" w:rsidRDefault="0084389F" w:rsidP="003E1EF1">
      <w:pPr>
        <w:pStyle w:val="ListParagraph"/>
        <w:numPr>
          <w:ilvl w:val="0"/>
          <w:numId w:val="132"/>
        </w:numPr>
        <w:jc w:val="both"/>
        <w:rPr>
          <w:sz w:val="24"/>
          <w:szCs w:val="24"/>
        </w:rPr>
      </w:pPr>
      <w:r w:rsidRPr="00790E21">
        <w:rPr>
          <w:color w:val="000000"/>
          <w:sz w:val="24"/>
          <w:szCs w:val="24"/>
        </w:rPr>
        <w:t>Izrada Nacrta stratešk</w:t>
      </w:r>
      <w:r w:rsidR="001415FB">
        <w:rPr>
          <w:color w:val="000000"/>
          <w:sz w:val="24"/>
          <w:szCs w:val="24"/>
        </w:rPr>
        <w:t>og plana ruralnog razvoja BiH</w:t>
      </w:r>
      <w:r w:rsidRPr="00790E21">
        <w:rPr>
          <w:color w:val="000000"/>
          <w:sz w:val="24"/>
          <w:szCs w:val="24"/>
        </w:rPr>
        <w:t xml:space="preserve"> </w:t>
      </w:r>
      <w:r w:rsidRPr="00790E21">
        <w:rPr>
          <w:rFonts w:eastAsiaTheme="minorHAnsi"/>
          <w:sz w:val="24"/>
          <w:szCs w:val="24"/>
        </w:rPr>
        <w:t xml:space="preserve">nije ni otpočela obzirom da do </w:t>
      </w:r>
    </w:p>
    <w:p w:rsidR="0084389F" w:rsidRPr="001415FB" w:rsidRDefault="0084389F" w:rsidP="001415FB">
      <w:pPr>
        <w:jc w:val="both"/>
        <w:rPr>
          <w:sz w:val="24"/>
          <w:szCs w:val="24"/>
        </w:rPr>
      </w:pPr>
      <w:proofErr w:type="gramStart"/>
      <w:r w:rsidRPr="001415FB">
        <w:rPr>
          <w:rFonts w:eastAsiaTheme="minorHAnsi"/>
          <w:sz w:val="24"/>
          <w:szCs w:val="24"/>
        </w:rPr>
        <w:t>kraja</w:t>
      </w:r>
      <w:proofErr w:type="gramEnd"/>
      <w:r w:rsidRPr="001415FB">
        <w:rPr>
          <w:rFonts w:eastAsiaTheme="minorHAnsi"/>
          <w:sz w:val="24"/>
          <w:szCs w:val="24"/>
        </w:rPr>
        <w:t xml:space="preserve"> 2014. </w:t>
      </w:r>
      <w:proofErr w:type="gramStart"/>
      <w:r w:rsidRPr="001415FB">
        <w:rPr>
          <w:rFonts w:eastAsiaTheme="minorHAnsi"/>
          <w:sz w:val="24"/>
          <w:szCs w:val="24"/>
        </w:rPr>
        <w:t>godine</w:t>
      </w:r>
      <w:proofErr w:type="gramEnd"/>
      <w:r w:rsidRPr="001415FB">
        <w:rPr>
          <w:rFonts w:eastAsiaTheme="minorHAnsi"/>
          <w:sz w:val="24"/>
          <w:szCs w:val="24"/>
        </w:rPr>
        <w:t xml:space="preserve">, kako je planirano, nisu pripremljeni i usvojeni entitetski strateški dokumenti iz oblasti ruralnog razvoja. </w:t>
      </w:r>
      <w:proofErr w:type="gramStart"/>
      <w:r w:rsidRPr="001415FB">
        <w:rPr>
          <w:rFonts w:eastAsiaTheme="minorHAnsi"/>
          <w:sz w:val="24"/>
          <w:szCs w:val="24"/>
        </w:rPr>
        <w:t>U cilju pripreme za realizaciju ove obaveze, izrađeni su nacrti radnih materijala neophodnih za reguliranje rada Interresorne radne skupine za izradu nacrta Strateškog plana ruralnog razvoja BiH</w:t>
      </w:r>
      <w:r w:rsidRPr="001415FB">
        <w:rPr>
          <w:sz w:val="24"/>
          <w:szCs w:val="24"/>
        </w:rPr>
        <w:t>.</w:t>
      </w:r>
      <w:proofErr w:type="gramEnd"/>
    </w:p>
    <w:p w:rsidR="001415FB" w:rsidRDefault="0084389F" w:rsidP="003E1EF1">
      <w:pPr>
        <w:pStyle w:val="ListParagraph"/>
        <w:numPr>
          <w:ilvl w:val="0"/>
          <w:numId w:val="132"/>
        </w:numPr>
        <w:jc w:val="both"/>
        <w:rPr>
          <w:sz w:val="24"/>
          <w:szCs w:val="24"/>
        </w:rPr>
      </w:pPr>
      <w:r w:rsidRPr="00790E21">
        <w:rPr>
          <w:sz w:val="24"/>
          <w:szCs w:val="24"/>
        </w:rPr>
        <w:t xml:space="preserve">Informacija o izradi Akcijskog plana za jačanje konkurentnosti i privlačenje investicija </w:t>
      </w:r>
    </w:p>
    <w:p w:rsidR="0084389F" w:rsidRPr="001415FB" w:rsidRDefault="0084389F" w:rsidP="001415FB">
      <w:pPr>
        <w:jc w:val="both"/>
        <w:rPr>
          <w:sz w:val="24"/>
          <w:szCs w:val="24"/>
        </w:rPr>
      </w:pPr>
      <w:proofErr w:type="gramStart"/>
      <w:r w:rsidRPr="001415FB">
        <w:rPr>
          <w:sz w:val="24"/>
          <w:szCs w:val="24"/>
        </w:rPr>
        <w:t>za</w:t>
      </w:r>
      <w:proofErr w:type="gramEnd"/>
      <w:r w:rsidRPr="001415FB">
        <w:rPr>
          <w:sz w:val="24"/>
          <w:szCs w:val="24"/>
        </w:rPr>
        <w:t xml:space="preserve"> odabrane podsektore vrijednosnih lanaca u poljoprivredi BiH u okviru IFC „Projekta poboljšanja poslovnog okruženja i jačanja konkurentnosti u</w:t>
      </w:r>
      <w:r w:rsidR="001415FB">
        <w:rPr>
          <w:sz w:val="24"/>
          <w:szCs w:val="24"/>
        </w:rPr>
        <w:t xml:space="preserve"> BiH</w:t>
      </w:r>
      <w:r w:rsidRPr="001415FB">
        <w:rPr>
          <w:sz w:val="24"/>
          <w:szCs w:val="24"/>
        </w:rPr>
        <w:t>“ nije izrađena u predviđenom roku s obzirom da nisu ni provedene aktivnosti s obzirom da Odluka u vezi s pokretanjem aktivnosti s dopisom je dostavljena u Kabinet ministra.</w:t>
      </w:r>
      <w:r w:rsidRPr="001415FB">
        <w:rPr>
          <w:b/>
          <w:sz w:val="24"/>
          <w:szCs w:val="24"/>
        </w:rPr>
        <w:t xml:space="preserve"> </w:t>
      </w:r>
    </w:p>
    <w:p w:rsidR="001415FB" w:rsidRDefault="0084389F" w:rsidP="003E1EF1">
      <w:pPr>
        <w:pStyle w:val="ListParagraph"/>
        <w:numPr>
          <w:ilvl w:val="0"/>
          <w:numId w:val="132"/>
        </w:numPr>
        <w:jc w:val="both"/>
        <w:rPr>
          <w:sz w:val="24"/>
          <w:szCs w:val="24"/>
        </w:rPr>
      </w:pPr>
      <w:r w:rsidRPr="001415FB">
        <w:rPr>
          <w:sz w:val="24"/>
          <w:szCs w:val="24"/>
        </w:rPr>
        <w:t xml:space="preserve">Informacija o zaključivanju Protokola o međusobnom priznavanju i prihvaćanju </w:t>
      </w:r>
    </w:p>
    <w:p w:rsidR="0084389F" w:rsidRPr="001415FB" w:rsidRDefault="0084389F" w:rsidP="001415FB">
      <w:pPr>
        <w:jc w:val="both"/>
        <w:rPr>
          <w:sz w:val="24"/>
          <w:szCs w:val="24"/>
        </w:rPr>
      </w:pPr>
      <w:proofErr w:type="gramStart"/>
      <w:r w:rsidRPr="001415FB">
        <w:rPr>
          <w:sz w:val="24"/>
          <w:szCs w:val="24"/>
        </w:rPr>
        <w:t>dokumenata</w:t>
      </w:r>
      <w:proofErr w:type="gramEnd"/>
      <w:r w:rsidRPr="001415FB">
        <w:rPr>
          <w:sz w:val="24"/>
          <w:szCs w:val="24"/>
        </w:rPr>
        <w:t xml:space="preserve"> izdanih od strane akreditiranih laboratorija za hranu i hranu za životinje između MVTEO i nadležnog ministarstva Crne Gore nije izrađena u predviđenom roku s obzirom da se od lipnja 2014. </w:t>
      </w:r>
      <w:proofErr w:type="gramStart"/>
      <w:r w:rsidRPr="001415FB">
        <w:rPr>
          <w:sz w:val="24"/>
          <w:szCs w:val="24"/>
        </w:rPr>
        <w:t>godine</w:t>
      </w:r>
      <w:proofErr w:type="gramEnd"/>
      <w:r w:rsidRPr="001415FB">
        <w:rPr>
          <w:sz w:val="24"/>
          <w:szCs w:val="24"/>
        </w:rPr>
        <w:t xml:space="preserve"> čeka se na odgovor crnogorske strane na upućenu urgenciju. </w:t>
      </w:r>
      <w:proofErr w:type="gramStart"/>
      <w:r w:rsidRPr="001415FB">
        <w:rPr>
          <w:sz w:val="24"/>
          <w:szCs w:val="24"/>
        </w:rPr>
        <w:t>Protokol j</w:t>
      </w:r>
      <w:r w:rsidR="001415FB" w:rsidRPr="001415FB">
        <w:rPr>
          <w:sz w:val="24"/>
          <w:szCs w:val="24"/>
        </w:rPr>
        <w:t>e u fazi usuglašavanja teksta.</w:t>
      </w:r>
      <w:proofErr w:type="gramEnd"/>
      <w:r w:rsidR="001415FB" w:rsidRPr="001415FB">
        <w:rPr>
          <w:sz w:val="24"/>
          <w:szCs w:val="24"/>
        </w:rPr>
        <w:t xml:space="preserve"> </w:t>
      </w:r>
    </w:p>
    <w:p w:rsidR="001415FB" w:rsidRDefault="0084389F" w:rsidP="003E1EF1">
      <w:pPr>
        <w:pStyle w:val="ListParagraph"/>
        <w:numPr>
          <w:ilvl w:val="0"/>
          <w:numId w:val="132"/>
        </w:numPr>
        <w:jc w:val="both"/>
        <w:rPr>
          <w:sz w:val="24"/>
          <w:szCs w:val="24"/>
        </w:rPr>
      </w:pPr>
      <w:r w:rsidRPr="001415FB">
        <w:rPr>
          <w:sz w:val="24"/>
          <w:szCs w:val="24"/>
        </w:rPr>
        <w:t xml:space="preserve">Memorandum o suradnji u oblasti održivog razvoja nedovoljno razvijenih područja </w:t>
      </w:r>
    </w:p>
    <w:p w:rsidR="0084389F" w:rsidRPr="001415FB" w:rsidRDefault="001415FB" w:rsidP="001415FB">
      <w:pPr>
        <w:jc w:val="both"/>
        <w:rPr>
          <w:sz w:val="24"/>
          <w:szCs w:val="24"/>
        </w:rPr>
      </w:pPr>
      <w:proofErr w:type="gramStart"/>
      <w:r>
        <w:rPr>
          <w:sz w:val="24"/>
          <w:szCs w:val="24"/>
        </w:rPr>
        <w:t>između</w:t>
      </w:r>
      <w:proofErr w:type="gramEnd"/>
      <w:r>
        <w:rPr>
          <w:sz w:val="24"/>
          <w:szCs w:val="24"/>
        </w:rPr>
        <w:t xml:space="preserve"> BiH, R.</w:t>
      </w:r>
      <w:r w:rsidR="0084389F" w:rsidRPr="001415FB">
        <w:rPr>
          <w:sz w:val="24"/>
          <w:szCs w:val="24"/>
        </w:rPr>
        <w:t xml:space="preserve"> Srbije i Crne Gore - aktivnost je obuhvaćena prethodno navedenim memorandumima sa Srbijom i Crnom Gorom.</w:t>
      </w:r>
    </w:p>
    <w:p w:rsidR="001415FB" w:rsidRDefault="0084389F" w:rsidP="003E1EF1">
      <w:pPr>
        <w:pStyle w:val="ListParagraph"/>
        <w:numPr>
          <w:ilvl w:val="0"/>
          <w:numId w:val="132"/>
        </w:numPr>
        <w:jc w:val="both"/>
        <w:rPr>
          <w:sz w:val="24"/>
          <w:szCs w:val="24"/>
        </w:rPr>
      </w:pPr>
      <w:r w:rsidRPr="001415FB">
        <w:rPr>
          <w:noProof/>
          <w:sz w:val="24"/>
          <w:szCs w:val="24"/>
        </w:rPr>
        <w:t xml:space="preserve">Godišnji izvješće o realizaciji mape puta s ciljem stvaranja uvjeta za izvoz proizvoda </w:t>
      </w:r>
    </w:p>
    <w:p w:rsidR="0084389F" w:rsidRPr="001415FB" w:rsidRDefault="0084389F" w:rsidP="001415FB">
      <w:pPr>
        <w:jc w:val="both"/>
        <w:rPr>
          <w:sz w:val="24"/>
          <w:szCs w:val="24"/>
        </w:rPr>
      </w:pPr>
      <w:r w:rsidRPr="001415FB">
        <w:rPr>
          <w:noProof/>
          <w:sz w:val="24"/>
          <w:szCs w:val="24"/>
        </w:rPr>
        <w:t>životinjskog i biljnog podrijetla nije izrađen u</w:t>
      </w:r>
      <w:r w:rsidRPr="001415FB">
        <w:rPr>
          <w:sz w:val="24"/>
          <w:szCs w:val="24"/>
        </w:rPr>
        <w:t xml:space="preserve"> predviđenom roku zbog neblagovremenog dostavljanja informacija svih relevantnih institucija u mreži hrane, </w:t>
      </w:r>
      <w:proofErr w:type="gramStart"/>
      <w:r w:rsidRPr="001415FB">
        <w:rPr>
          <w:sz w:val="24"/>
          <w:szCs w:val="24"/>
        </w:rPr>
        <w:t>na</w:t>
      </w:r>
      <w:proofErr w:type="gramEnd"/>
      <w:r w:rsidRPr="001415FB">
        <w:rPr>
          <w:sz w:val="24"/>
          <w:szCs w:val="24"/>
        </w:rPr>
        <w:t xml:space="preserve"> osnovu kojih se priprema izvješće. </w:t>
      </w:r>
      <w:proofErr w:type="gramStart"/>
      <w:r w:rsidRPr="001415FB">
        <w:rPr>
          <w:sz w:val="24"/>
          <w:szCs w:val="24"/>
        </w:rPr>
        <w:t>Izvješće je pripremljeno i dostavljeno u proceduru.</w:t>
      </w:r>
      <w:proofErr w:type="gramEnd"/>
    </w:p>
    <w:p w:rsidR="0084389F" w:rsidRDefault="0084389F" w:rsidP="008F6A72">
      <w:pPr>
        <w:jc w:val="both"/>
        <w:rPr>
          <w:sz w:val="24"/>
          <w:szCs w:val="24"/>
        </w:rPr>
      </w:pPr>
    </w:p>
    <w:p w:rsidR="00D52D65" w:rsidRDefault="00D52D65" w:rsidP="008F6A72">
      <w:pPr>
        <w:jc w:val="both"/>
        <w:rPr>
          <w:sz w:val="24"/>
          <w:szCs w:val="24"/>
        </w:rPr>
      </w:pPr>
    </w:p>
    <w:p w:rsidR="00D52D65" w:rsidRDefault="00D52D65" w:rsidP="008F6A72">
      <w:pPr>
        <w:jc w:val="both"/>
        <w:rPr>
          <w:sz w:val="24"/>
          <w:szCs w:val="24"/>
        </w:rPr>
      </w:pPr>
    </w:p>
    <w:p w:rsidR="00D52D65" w:rsidRDefault="00D52D65" w:rsidP="008F6A72">
      <w:pPr>
        <w:jc w:val="both"/>
        <w:rPr>
          <w:sz w:val="24"/>
          <w:szCs w:val="24"/>
        </w:rPr>
      </w:pPr>
    </w:p>
    <w:p w:rsidR="00D52D65" w:rsidRDefault="00D52D65" w:rsidP="008F6A72">
      <w:pPr>
        <w:jc w:val="both"/>
        <w:rPr>
          <w:sz w:val="24"/>
          <w:szCs w:val="24"/>
        </w:rPr>
      </w:pPr>
    </w:p>
    <w:p w:rsidR="00D52D65" w:rsidRDefault="00D52D65" w:rsidP="008F6A72">
      <w:pPr>
        <w:jc w:val="both"/>
        <w:rPr>
          <w:sz w:val="24"/>
          <w:szCs w:val="24"/>
        </w:rPr>
      </w:pPr>
    </w:p>
    <w:p w:rsidR="00D52D65" w:rsidRPr="008F6A72" w:rsidRDefault="00D52D65" w:rsidP="008F6A72">
      <w:pPr>
        <w:jc w:val="both"/>
        <w:rPr>
          <w:sz w:val="24"/>
          <w:szCs w:val="24"/>
        </w:rPr>
      </w:pPr>
    </w:p>
    <w:p w:rsidR="0084389F" w:rsidRPr="001415FB" w:rsidRDefault="0084389F" w:rsidP="001415FB">
      <w:pPr>
        <w:ind w:left="-360" w:firstLine="360"/>
        <w:jc w:val="both"/>
        <w:rPr>
          <w:iCs/>
          <w:sz w:val="22"/>
          <w:szCs w:val="22"/>
        </w:rPr>
      </w:pPr>
      <w:proofErr w:type="gramStart"/>
      <w:r w:rsidRPr="001415FB">
        <w:rPr>
          <w:iCs/>
          <w:sz w:val="22"/>
          <w:szCs w:val="22"/>
        </w:rPr>
        <w:t>PRORAČUNSKA</w:t>
      </w:r>
      <w:r w:rsidR="001415FB">
        <w:rPr>
          <w:iCs/>
          <w:sz w:val="22"/>
          <w:szCs w:val="22"/>
        </w:rPr>
        <w:t xml:space="preserve"> </w:t>
      </w:r>
      <w:r w:rsidRPr="001415FB">
        <w:rPr>
          <w:iCs/>
          <w:sz w:val="22"/>
          <w:szCs w:val="22"/>
        </w:rPr>
        <w:t xml:space="preserve"> SREDSTVA</w:t>
      </w:r>
      <w:proofErr w:type="gramEnd"/>
    </w:p>
    <w:p w:rsidR="0084389F" w:rsidRPr="00EA11E6" w:rsidRDefault="0084389F" w:rsidP="0084389F">
      <w:pPr>
        <w:ind w:left="-360"/>
        <w:jc w:val="both"/>
        <w:rPr>
          <w:b/>
        </w:rPr>
      </w:pPr>
    </w:p>
    <w:tbl>
      <w:tblPr>
        <w:tblW w:w="10060" w:type="dxa"/>
        <w:tblInd w:w="93" w:type="dxa"/>
        <w:tblLook w:val="04A0"/>
      </w:tblPr>
      <w:tblGrid>
        <w:gridCol w:w="680"/>
        <w:gridCol w:w="3380"/>
        <w:gridCol w:w="1600"/>
        <w:gridCol w:w="1740"/>
        <w:gridCol w:w="1700"/>
        <w:gridCol w:w="987"/>
      </w:tblGrid>
      <w:tr w:rsidR="0084389F" w:rsidRPr="00EA11E6" w:rsidTr="008F6A72">
        <w:trPr>
          <w:trHeight w:val="780"/>
        </w:trPr>
        <w:tc>
          <w:tcPr>
            <w:tcW w:w="680" w:type="dxa"/>
            <w:tcBorders>
              <w:top w:val="single" w:sz="8" w:space="0" w:color="auto"/>
              <w:left w:val="single" w:sz="8" w:space="0" w:color="auto"/>
              <w:bottom w:val="single" w:sz="8" w:space="0" w:color="auto"/>
              <w:right w:val="single" w:sz="4" w:space="0" w:color="auto"/>
            </w:tcBorders>
            <w:shd w:val="clear" w:color="C0C0C0" w:fill="C0C0C0"/>
            <w:vAlign w:val="center"/>
            <w:hideMark/>
          </w:tcPr>
          <w:p w:rsidR="0084389F" w:rsidRPr="00D52D65" w:rsidRDefault="0084389F" w:rsidP="008F6A72">
            <w:pPr>
              <w:jc w:val="center"/>
              <w:rPr>
                <w:rFonts w:ascii="Arial" w:hAnsi="Arial" w:cs="Arial"/>
                <w:b/>
                <w:bCs/>
                <w:sz w:val="18"/>
                <w:szCs w:val="18"/>
              </w:rPr>
            </w:pPr>
            <w:r w:rsidRPr="00D52D65">
              <w:rPr>
                <w:rFonts w:ascii="Arial" w:hAnsi="Arial" w:cs="Arial"/>
                <w:b/>
                <w:bCs/>
                <w:sz w:val="18"/>
                <w:szCs w:val="18"/>
              </w:rPr>
              <w:t>Red. broj</w:t>
            </w:r>
          </w:p>
        </w:tc>
        <w:tc>
          <w:tcPr>
            <w:tcW w:w="3380" w:type="dxa"/>
            <w:tcBorders>
              <w:top w:val="single" w:sz="8" w:space="0" w:color="auto"/>
              <w:left w:val="nil"/>
              <w:bottom w:val="single" w:sz="8" w:space="0" w:color="auto"/>
              <w:right w:val="single" w:sz="4" w:space="0" w:color="auto"/>
            </w:tcBorders>
            <w:shd w:val="clear" w:color="C0C0C0" w:fill="C0C0C0"/>
            <w:vAlign w:val="center"/>
            <w:hideMark/>
          </w:tcPr>
          <w:p w:rsidR="0084389F" w:rsidRPr="00D52D65" w:rsidRDefault="0084389F" w:rsidP="008F6A72">
            <w:pPr>
              <w:jc w:val="center"/>
              <w:rPr>
                <w:rFonts w:ascii="Arial" w:hAnsi="Arial" w:cs="Arial"/>
                <w:b/>
                <w:bCs/>
                <w:sz w:val="18"/>
                <w:szCs w:val="18"/>
              </w:rPr>
            </w:pPr>
            <w:r w:rsidRPr="00D52D65">
              <w:rPr>
                <w:rFonts w:ascii="Arial" w:hAnsi="Arial" w:cs="Arial"/>
                <w:b/>
                <w:bCs/>
                <w:sz w:val="18"/>
                <w:szCs w:val="18"/>
              </w:rPr>
              <w:t>Vrsta rashoda</w:t>
            </w:r>
          </w:p>
        </w:tc>
        <w:tc>
          <w:tcPr>
            <w:tcW w:w="1600" w:type="dxa"/>
            <w:tcBorders>
              <w:top w:val="single" w:sz="8" w:space="0" w:color="auto"/>
              <w:left w:val="nil"/>
              <w:bottom w:val="single" w:sz="8" w:space="0" w:color="auto"/>
              <w:right w:val="single" w:sz="8" w:space="0" w:color="auto"/>
            </w:tcBorders>
            <w:shd w:val="clear" w:color="C0C0C0" w:fill="C0C0C0"/>
            <w:vAlign w:val="center"/>
            <w:hideMark/>
          </w:tcPr>
          <w:p w:rsidR="0084389F" w:rsidRPr="00D52D65" w:rsidRDefault="0084389F" w:rsidP="008F6A72">
            <w:pPr>
              <w:jc w:val="center"/>
              <w:rPr>
                <w:rFonts w:ascii="Arial" w:hAnsi="Arial" w:cs="Arial"/>
                <w:b/>
                <w:bCs/>
                <w:sz w:val="18"/>
                <w:szCs w:val="18"/>
              </w:rPr>
            </w:pPr>
            <w:r w:rsidRPr="00D52D65">
              <w:rPr>
                <w:rFonts w:ascii="Arial" w:hAnsi="Arial" w:cs="Arial"/>
                <w:b/>
                <w:bCs/>
                <w:sz w:val="18"/>
                <w:szCs w:val="18"/>
              </w:rPr>
              <w:t xml:space="preserve">Operativni proračun po din. planu </w:t>
            </w:r>
          </w:p>
        </w:tc>
        <w:tc>
          <w:tcPr>
            <w:tcW w:w="1740" w:type="dxa"/>
            <w:tcBorders>
              <w:top w:val="single" w:sz="8" w:space="0" w:color="auto"/>
              <w:left w:val="single" w:sz="4" w:space="0" w:color="auto"/>
              <w:bottom w:val="single" w:sz="8" w:space="0" w:color="auto"/>
              <w:right w:val="single" w:sz="4" w:space="0" w:color="auto"/>
            </w:tcBorders>
            <w:shd w:val="clear" w:color="C0C0C0" w:fill="C0C0C0"/>
            <w:vAlign w:val="center"/>
            <w:hideMark/>
          </w:tcPr>
          <w:p w:rsidR="0084389F" w:rsidRPr="00D52D65" w:rsidRDefault="0084389F" w:rsidP="008F6A72">
            <w:pPr>
              <w:jc w:val="center"/>
              <w:rPr>
                <w:rFonts w:ascii="Arial" w:hAnsi="Arial" w:cs="Arial"/>
                <w:b/>
                <w:bCs/>
                <w:sz w:val="18"/>
                <w:szCs w:val="18"/>
              </w:rPr>
            </w:pPr>
            <w:r w:rsidRPr="00D52D65">
              <w:rPr>
                <w:rFonts w:ascii="Arial" w:hAnsi="Arial" w:cs="Arial"/>
                <w:b/>
                <w:bCs/>
                <w:sz w:val="18"/>
                <w:szCs w:val="18"/>
              </w:rPr>
              <w:t>Izvršenje proračuna u razdoblju</w:t>
            </w:r>
          </w:p>
        </w:tc>
        <w:tc>
          <w:tcPr>
            <w:tcW w:w="1700" w:type="dxa"/>
            <w:tcBorders>
              <w:top w:val="single" w:sz="8" w:space="0" w:color="auto"/>
              <w:left w:val="nil"/>
              <w:bottom w:val="single" w:sz="8" w:space="0" w:color="auto"/>
              <w:right w:val="single" w:sz="4" w:space="0" w:color="auto"/>
            </w:tcBorders>
            <w:shd w:val="clear" w:color="C0C0C0" w:fill="C0C0C0"/>
            <w:vAlign w:val="center"/>
            <w:hideMark/>
          </w:tcPr>
          <w:p w:rsidR="0084389F" w:rsidRPr="00D52D65" w:rsidRDefault="0084389F" w:rsidP="008F6A72">
            <w:pPr>
              <w:jc w:val="center"/>
              <w:rPr>
                <w:rFonts w:ascii="Arial" w:hAnsi="Arial" w:cs="Arial"/>
                <w:b/>
                <w:bCs/>
                <w:sz w:val="18"/>
                <w:szCs w:val="18"/>
              </w:rPr>
            </w:pPr>
            <w:r w:rsidRPr="00D52D65">
              <w:rPr>
                <w:rFonts w:ascii="Arial" w:hAnsi="Arial" w:cs="Arial"/>
                <w:b/>
                <w:bCs/>
                <w:sz w:val="18"/>
                <w:szCs w:val="18"/>
              </w:rPr>
              <w:t>Razlika izvršenja proračuna (3-4)</w:t>
            </w:r>
          </w:p>
        </w:tc>
        <w:tc>
          <w:tcPr>
            <w:tcW w:w="960" w:type="dxa"/>
            <w:tcBorders>
              <w:top w:val="single" w:sz="8" w:space="0" w:color="auto"/>
              <w:left w:val="nil"/>
              <w:bottom w:val="single" w:sz="8" w:space="0" w:color="auto"/>
              <w:right w:val="single" w:sz="4" w:space="0" w:color="auto"/>
            </w:tcBorders>
            <w:shd w:val="clear" w:color="C0C0C0" w:fill="C0C0C0"/>
            <w:vAlign w:val="center"/>
            <w:hideMark/>
          </w:tcPr>
          <w:p w:rsidR="0084389F" w:rsidRPr="00D52D65" w:rsidRDefault="0084389F" w:rsidP="008F6A72">
            <w:pPr>
              <w:jc w:val="center"/>
              <w:rPr>
                <w:rFonts w:ascii="Arial" w:hAnsi="Arial" w:cs="Arial"/>
                <w:b/>
                <w:bCs/>
                <w:sz w:val="18"/>
                <w:szCs w:val="18"/>
              </w:rPr>
            </w:pPr>
            <w:r w:rsidRPr="00D52D65">
              <w:rPr>
                <w:rFonts w:ascii="Arial" w:hAnsi="Arial" w:cs="Arial"/>
                <w:b/>
                <w:bCs/>
                <w:sz w:val="18"/>
                <w:szCs w:val="18"/>
              </w:rPr>
              <w:t>Indeks izvršenja   (4/3)</w:t>
            </w:r>
          </w:p>
        </w:tc>
      </w:tr>
      <w:tr w:rsidR="0084389F" w:rsidRPr="00EA11E6" w:rsidTr="008F6A72">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84389F" w:rsidRPr="00D52D65" w:rsidRDefault="0084389F" w:rsidP="008F6A72">
            <w:pPr>
              <w:jc w:val="center"/>
              <w:rPr>
                <w:rFonts w:ascii="Arial" w:hAnsi="Arial" w:cs="Arial"/>
                <w:sz w:val="18"/>
                <w:szCs w:val="18"/>
              </w:rPr>
            </w:pPr>
            <w:r w:rsidRPr="00D52D65">
              <w:rPr>
                <w:rFonts w:ascii="Arial" w:hAnsi="Arial" w:cs="Arial"/>
                <w:sz w:val="18"/>
                <w:szCs w:val="18"/>
              </w:rPr>
              <w:t>1</w:t>
            </w:r>
          </w:p>
        </w:tc>
        <w:tc>
          <w:tcPr>
            <w:tcW w:w="3380" w:type="dxa"/>
            <w:tcBorders>
              <w:top w:val="nil"/>
              <w:left w:val="nil"/>
              <w:bottom w:val="single" w:sz="4" w:space="0" w:color="auto"/>
              <w:right w:val="single" w:sz="4" w:space="0" w:color="auto"/>
            </w:tcBorders>
            <w:shd w:val="clear" w:color="auto" w:fill="auto"/>
            <w:noWrap/>
            <w:vAlign w:val="bottom"/>
            <w:hideMark/>
          </w:tcPr>
          <w:p w:rsidR="0084389F" w:rsidRPr="00D52D65" w:rsidRDefault="0084389F" w:rsidP="008F6A72">
            <w:pPr>
              <w:jc w:val="center"/>
              <w:rPr>
                <w:rFonts w:ascii="Arial" w:hAnsi="Arial" w:cs="Arial"/>
                <w:sz w:val="18"/>
                <w:szCs w:val="18"/>
              </w:rPr>
            </w:pPr>
            <w:r w:rsidRPr="00D52D65">
              <w:rPr>
                <w:rFonts w:ascii="Arial" w:hAnsi="Arial" w:cs="Arial"/>
                <w:sz w:val="18"/>
                <w:szCs w:val="18"/>
              </w:rPr>
              <w:t>2</w:t>
            </w:r>
          </w:p>
        </w:tc>
        <w:tc>
          <w:tcPr>
            <w:tcW w:w="1600" w:type="dxa"/>
            <w:tcBorders>
              <w:top w:val="nil"/>
              <w:left w:val="nil"/>
              <w:bottom w:val="single" w:sz="4" w:space="0" w:color="auto"/>
              <w:right w:val="single" w:sz="4" w:space="0" w:color="auto"/>
            </w:tcBorders>
            <w:shd w:val="clear" w:color="auto" w:fill="auto"/>
            <w:noWrap/>
            <w:vAlign w:val="bottom"/>
            <w:hideMark/>
          </w:tcPr>
          <w:p w:rsidR="0084389F" w:rsidRPr="00D52D65" w:rsidRDefault="0084389F" w:rsidP="008F6A72">
            <w:pPr>
              <w:jc w:val="center"/>
              <w:rPr>
                <w:rFonts w:ascii="Arial" w:hAnsi="Arial" w:cs="Arial"/>
                <w:sz w:val="18"/>
                <w:szCs w:val="18"/>
              </w:rPr>
            </w:pPr>
            <w:r w:rsidRPr="00D52D65">
              <w:rPr>
                <w:rFonts w:ascii="Arial" w:hAnsi="Arial" w:cs="Arial"/>
                <w:sz w:val="18"/>
                <w:szCs w:val="18"/>
              </w:rPr>
              <w:t>3</w:t>
            </w:r>
          </w:p>
        </w:tc>
        <w:tc>
          <w:tcPr>
            <w:tcW w:w="1740" w:type="dxa"/>
            <w:tcBorders>
              <w:top w:val="nil"/>
              <w:left w:val="nil"/>
              <w:bottom w:val="single" w:sz="4" w:space="0" w:color="auto"/>
              <w:right w:val="single" w:sz="4" w:space="0" w:color="auto"/>
            </w:tcBorders>
            <w:shd w:val="clear" w:color="auto" w:fill="auto"/>
            <w:noWrap/>
            <w:vAlign w:val="bottom"/>
            <w:hideMark/>
          </w:tcPr>
          <w:p w:rsidR="0084389F" w:rsidRPr="00D52D65" w:rsidRDefault="0084389F" w:rsidP="008F6A72">
            <w:pPr>
              <w:jc w:val="center"/>
              <w:rPr>
                <w:rFonts w:ascii="Arial" w:hAnsi="Arial" w:cs="Arial"/>
                <w:sz w:val="18"/>
                <w:szCs w:val="18"/>
              </w:rPr>
            </w:pPr>
            <w:r w:rsidRPr="00D52D65">
              <w:rPr>
                <w:rFonts w:ascii="Arial" w:hAnsi="Arial" w:cs="Arial"/>
                <w:sz w:val="18"/>
                <w:szCs w:val="18"/>
              </w:rPr>
              <w:t>4</w:t>
            </w:r>
          </w:p>
        </w:tc>
        <w:tc>
          <w:tcPr>
            <w:tcW w:w="1700" w:type="dxa"/>
            <w:tcBorders>
              <w:top w:val="nil"/>
              <w:left w:val="nil"/>
              <w:bottom w:val="single" w:sz="4" w:space="0" w:color="auto"/>
              <w:right w:val="single" w:sz="4" w:space="0" w:color="auto"/>
            </w:tcBorders>
            <w:shd w:val="clear" w:color="auto" w:fill="auto"/>
            <w:noWrap/>
            <w:vAlign w:val="bottom"/>
            <w:hideMark/>
          </w:tcPr>
          <w:p w:rsidR="0084389F" w:rsidRPr="00D52D65" w:rsidRDefault="0084389F" w:rsidP="008F6A72">
            <w:pPr>
              <w:jc w:val="center"/>
              <w:rPr>
                <w:rFonts w:ascii="Arial" w:hAnsi="Arial" w:cs="Arial"/>
                <w:sz w:val="18"/>
                <w:szCs w:val="18"/>
              </w:rPr>
            </w:pPr>
            <w:r w:rsidRPr="00D52D65">
              <w:rPr>
                <w:rFonts w:ascii="Arial" w:hAnsi="Arial" w:cs="Arial"/>
                <w:sz w:val="18"/>
                <w:szCs w:val="18"/>
              </w:rPr>
              <w:t>5</w:t>
            </w:r>
          </w:p>
        </w:tc>
        <w:tc>
          <w:tcPr>
            <w:tcW w:w="960" w:type="dxa"/>
            <w:tcBorders>
              <w:top w:val="nil"/>
              <w:left w:val="nil"/>
              <w:bottom w:val="single" w:sz="4" w:space="0" w:color="auto"/>
              <w:right w:val="single" w:sz="4" w:space="0" w:color="auto"/>
            </w:tcBorders>
            <w:shd w:val="clear" w:color="auto" w:fill="auto"/>
            <w:noWrap/>
            <w:vAlign w:val="bottom"/>
            <w:hideMark/>
          </w:tcPr>
          <w:p w:rsidR="0084389F" w:rsidRPr="00D52D65" w:rsidRDefault="0084389F" w:rsidP="008F6A72">
            <w:pPr>
              <w:jc w:val="center"/>
              <w:rPr>
                <w:rFonts w:ascii="Arial" w:hAnsi="Arial" w:cs="Arial"/>
                <w:sz w:val="18"/>
                <w:szCs w:val="18"/>
              </w:rPr>
            </w:pPr>
            <w:r w:rsidRPr="00D52D65">
              <w:rPr>
                <w:rFonts w:ascii="Arial" w:hAnsi="Arial" w:cs="Arial"/>
                <w:sz w:val="18"/>
                <w:szCs w:val="18"/>
              </w:rPr>
              <w:t>6</w:t>
            </w:r>
          </w:p>
        </w:tc>
      </w:tr>
      <w:tr w:rsidR="0084389F" w:rsidRPr="00EA11E6" w:rsidTr="008F6A72">
        <w:trPr>
          <w:trHeight w:val="300"/>
        </w:trPr>
        <w:tc>
          <w:tcPr>
            <w:tcW w:w="680" w:type="dxa"/>
            <w:tcBorders>
              <w:top w:val="nil"/>
              <w:left w:val="single" w:sz="4" w:space="0" w:color="auto"/>
              <w:bottom w:val="single" w:sz="4" w:space="0" w:color="auto"/>
              <w:right w:val="single" w:sz="4" w:space="0" w:color="auto"/>
            </w:tcBorders>
            <w:shd w:val="clear" w:color="000000" w:fill="C0C0C0"/>
            <w:vAlign w:val="center"/>
            <w:hideMark/>
          </w:tcPr>
          <w:p w:rsidR="0084389F" w:rsidRPr="00D52D65" w:rsidRDefault="0084389F" w:rsidP="008F6A72">
            <w:pPr>
              <w:jc w:val="center"/>
              <w:rPr>
                <w:rFonts w:ascii="Arial" w:hAnsi="Arial" w:cs="Arial"/>
                <w:b/>
                <w:bCs/>
                <w:sz w:val="18"/>
                <w:szCs w:val="18"/>
              </w:rPr>
            </w:pPr>
            <w:r w:rsidRPr="00D52D65">
              <w:rPr>
                <w:rFonts w:ascii="Arial" w:hAnsi="Arial" w:cs="Arial"/>
                <w:b/>
                <w:bCs/>
                <w:sz w:val="18"/>
                <w:szCs w:val="18"/>
              </w:rPr>
              <w:t>I</w:t>
            </w:r>
          </w:p>
        </w:tc>
        <w:tc>
          <w:tcPr>
            <w:tcW w:w="3380" w:type="dxa"/>
            <w:tcBorders>
              <w:top w:val="nil"/>
              <w:left w:val="nil"/>
              <w:bottom w:val="single" w:sz="4" w:space="0" w:color="auto"/>
              <w:right w:val="single" w:sz="4" w:space="0" w:color="auto"/>
            </w:tcBorders>
            <w:shd w:val="clear" w:color="000000" w:fill="C0C0C0"/>
            <w:vAlign w:val="center"/>
            <w:hideMark/>
          </w:tcPr>
          <w:p w:rsidR="0084389F" w:rsidRPr="00D52D65" w:rsidRDefault="0084389F" w:rsidP="008F6A72">
            <w:pPr>
              <w:rPr>
                <w:rFonts w:ascii="Arial" w:hAnsi="Arial" w:cs="Arial"/>
                <w:b/>
                <w:bCs/>
                <w:sz w:val="18"/>
                <w:szCs w:val="18"/>
              </w:rPr>
            </w:pPr>
            <w:r w:rsidRPr="00D52D65">
              <w:rPr>
                <w:rFonts w:ascii="Arial" w:hAnsi="Arial" w:cs="Arial"/>
                <w:b/>
                <w:bCs/>
                <w:sz w:val="18"/>
                <w:szCs w:val="18"/>
              </w:rPr>
              <w:t>Tekući izdaci</w:t>
            </w:r>
          </w:p>
        </w:tc>
        <w:tc>
          <w:tcPr>
            <w:tcW w:w="1600" w:type="dxa"/>
            <w:tcBorders>
              <w:top w:val="nil"/>
              <w:left w:val="nil"/>
              <w:bottom w:val="single" w:sz="4" w:space="0" w:color="auto"/>
              <w:right w:val="single" w:sz="4" w:space="0" w:color="auto"/>
            </w:tcBorders>
            <w:shd w:val="clear" w:color="000000" w:fill="C0C0C0"/>
            <w:vAlign w:val="center"/>
            <w:hideMark/>
          </w:tcPr>
          <w:p w:rsidR="0084389F" w:rsidRPr="00D52D65" w:rsidRDefault="0084389F" w:rsidP="008F6A72">
            <w:pPr>
              <w:jc w:val="right"/>
              <w:rPr>
                <w:rFonts w:ascii="Arial" w:hAnsi="Arial" w:cs="Arial"/>
                <w:b/>
                <w:bCs/>
                <w:sz w:val="18"/>
                <w:szCs w:val="18"/>
              </w:rPr>
            </w:pPr>
            <w:r w:rsidRPr="00D52D65">
              <w:rPr>
                <w:rFonts w:ascii="Arial" w:hAnsi="Arial" w:cs="Arial"/>
                <w:b/>
                <w:bCs/>
                <w:sz w:val="18"/>
                <w:szCs w:val="18"/>
              </w:rPr>
              <w:t>6.604.000</w:t>
            </w:r>
          </w:p>
        </w:tc>
        <w:tc>
          <w:tcPr>
            <w:tcW w:w="1740" w:type="dxa"/>
            <w:tcBorders>
              <w:top w:val="nil"/>
              <w:left w:val="nil"/>
              <w:bottom w:val="single" w:sz="4" w:space="0" w:color="auto"/>
              <w:right w:val="single" w:sz="4" w:space="0" w:color="auto"/>
            </w:tcBorders>
            <w:shd w:val="clear" w:color="000000" w:fill="C0C0C0"/>
            <w:vAlign w:val="center"/>
            <w:hideMark/>
          </w:tcPr>
          <w:p w:rsidR="0084389F" w:rsidRPr="00D52D65" w:rsidRDefault="0084389F" w:rsidP="008F6A72">
            <w:pPr>
              <w:jc w:val="right"/>
              <w:rPr>
                <w:rFonts w:ascii="Arial" w:hAnsi="Arial" w:cs="Arial"/>
                <w:b/>
                <w:bCs/>
                <w:sz w:val="18"/>
                <w:szCs w:val="18"/>
              </w:rPr>
            </w:pPr>
            <w:r w:rsidRPr="00D52D65">
              <w:rPr>
                <w:rFonts w:ascii="Arial" w:hAnsi="Arial" w:cs="Arial"/>
                <w:b/>
                <w:bCs/>
                <w:sz w:val="18"/>
                <w:szCs w:val="18"/>
              </w:rPr>
              <w:t>6.127.072</w:t>
            </w:r>
          </w:p>
        </w:tc>
        <w:tc>
          <w:tcPr>
            <w:tcW w:w="1700" w:type="dxa"/>
            <w:tcBorders>
              <w:top w:val="nil"/>
              <w:left w:val="nil"/>
              <w:bottom w:val="single" w:sz="4" w:space="0" w:color="auto"/>
              <w:right w:val="single" w:sz="4" w:space="0" w:color="auto"/>
            </w:tcBorders>
            <w:shd w:val="clear" w:color="000000" w:fill="C0C0C0"/>
            <w:vAlign w:val="center"/>
            <w:hideMark/>
          </w:tcPr>
          <w:p w:rsidR="0084389F" w:rsidRPr="00D52D65" w:rsidRDefault="0084389F" w:rsidP="008F6A72">
            <w:pPr>
              <w:jc w:val="right"/>
              <w:rPr>
                <w:rFonts w:ascii="Arial" w:hAnsi="Arial" w:cs="Arial"/>
                <w:b/>
                <w:bCs/>
                <w:sz w:val="18"/>
                <w:szCs w:val="18"/>
              </w:rPr>
            </w:pPr>
            <w:r w:rsidRPr="00D52D65">
              <w:rPr>
                <w:rFonts w:ascii="Arial" w:hAnsi="Arial" w:cs="Arial"/>
                <w:b/>
                <w:bCs/>
                <w:sz w:val="18"/>
                <w:szCs w:val="18"/>
              </w:rPr>
              <w:t>1.515.189</w:t>
            </w:r>
          </w:p>
        </w:tc>
        <w:tc>
          <w:tcPr>
            <w:tcW w:w="960" w:type="dxa"/>
            <w:tcBorders>
              <w:top w:val="nil"/>
              <w:left w:val="nil"/>
              <w:bottom w:val="single" w:sz="4" w:space="0" w:color="auto"/>
              <w:right w:val="single" w:sz="4" w:space="0" w:color="auto"/>
            </w:tcBorders>
            <w:shd w:val="clear" w:color="000000" w:fill="C0C0C0"/>
            <w:vAlign w:val="center"/>
            <w:hideMark/>
          </w:tcPr>
          <w:p w:rsidR="0084389F" w:rsidRPr="00D52D65" w:rsidRDefault="0084389F" w:rsidP="008F6A72">
            <w:pPr>
              <w:jc w:val="right"/>
              <w:rPr>
                <w:rFonts w:ascii="Arial" w:hAnsi="Arial" w:cs="Arial"/>
                <w:b/>
                <w:bCs/>
                <w:sz w:val="18"/>
                <w:szCs w:val="18"/>
              </w:rPr>
            </w:pPr>
            <w:r w:rsidRPr="00D52D65">
              <w:rPr>
                <w:rFonts w:ascii="Arial" w:hAnsi="Arial" w:cs="Arial"/>
                <w:b/>
                <w:bCs/>
                <w:sz w:val="18"/>
                <w:szCs w:val="18"/>
              </w:rPr>
              <w:t>92,78</w:t>
            </w:r>
          </w:p>
        </w:tc>
      </w:tr>
      <w:tr w:rsidR="0084389F" w:rsidRPr="00EA11E6" w:rsidTr="008F6A72">
        <w:trPr>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84389F" w:rsidRPr="00D52D65" w:rsidRDefault="0084389F" w:rsidP="008F6A72">
            <w:pPr>
              <w:jc w:val="center"/>
              <w:rPr>
                <w:rFonts w:ascii="Arial" w:hAnsi="Arial" w:cs="Arial"/>
                <w:sz w:val="18"/>
                <w:szCs w:val="18"/>
              </w:rPr>
            </w:pPr>
            <w:r w:rsidRPr="00D52D65">
              <w:rPr>
                <w:rFonts w:ascii="Arial" w:hAnsi="Arial" w:cs="Arial"/>
                <w:sz w:val="18"/>
                <w:szCs w:val="18"/>
              </w:rPr>
              <w:t>1.</w:t>
            </w:r>
          </w:p>
        </w:tc>
        <w:tc>
          <w:tcPr>
            <w:tcW w:w="338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rPr>
                <w:rFonts w:ascii="Arial" w:hAnsi="Arial" w:cs="Arial"/>
                <w:sz w:val="18"/>
                <w:szCs w:val="18"/>
              </w:rPr>
            </w:pPr>
            <w:r w:rsidRPr="00D52D65">
              <w:rPr>
                <w:rFonts w:ascii="Arial" w:hAnsi="Arial" w:cs="Arial"/>
                <w:sz w:val="18"/>
                <w:szCs w:val="18"/>
              </w:rPr>
              <w:t>Bruto plaće i naknade</w:t>
            </w:r>
          </w:p>
        </w:tc>
        <w:tc>
          <w:tcPr>
            <w:tcW w:w="160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sz w:val="18"/>
                <w:szCs w:val="18"/>
              </w:rPr>
            </w:pPr>
            <w:r w:rsidRPr="00D52D65">
              <w:rPr>
                <w:rFonts w:ascii="Arial" w:hAnsi="Arial" w:cs="Arial"/>
                <w:sz w:val="18"/>
                <w:szCs w:val="18"/>
              </w:rPr>
              <w:t>4.984.000</w:t>
            </w:r>
          </w:p>
        </w:tc>
        <w:tc>
          <w:tcPr>
            <w:tcW w:w="174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sz w:val="18"/>
                <w:szCs w:val="18"/>
              </w:rPr>
            </w:pPr>
            <w:r w:rsidRPr="00D52D65">
              <w:rPr>
                <w:rFonts w:ascii="Arial" w:hAnsi="Arial" w:cs="Arial"/>
                <w:sz w:val="18"/>
                <w:szCs w:val="18"/>
              </w:rPr>
              <w:t>4.731.770</w:t>
            </w:r>
          </w:p>
        </w:tc>
        <w:tc>
          <w:tcPr>
            <w:tcW w:w="170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b/>
                <w:bCs/>
                <w:sz w:val="18"/>
                <w:szCs w:val="18"/>
              </w:rPr>
            </w:pPr>
            <w:r w:rsidRPr="00D52D65">
              <w:rPr>
                <w:rFonts w:ascii="Arial" w:hAnsi="Arial" w:cs="Arial"/>
                <w:b/>
                <w:bCs/>
                <w:sz w:val="18"/>
                <w:szCs w:val="18"/>
              </w:rPr>
              <w:t>252.230</w:t>
            </w:r>
          </w:p>
        </w:tc>
        <w:tc>
          <w:tcPr>
            <w:tcW w:w="960" w:type="dxa"/>
            <w:tcBorders>
              <w:top w:val="nil"/>
              <w:left w:val="nil"/>
              <w:bottom w:val="single" w:sz="4" w:space="0" w:color="auto"/>
              <w:right w:val="single" w:sz="4" w:space="0" w:color="auto"/>
            </w:tcBorders>
            <w:shd w:val="clear" w:color="000000" w:fill="C0C0C0"/>
            <w:vAlign w:val="center"/>
            <w:hideMark/>
          </w:tcPr>
          <w:p w:rsidR="0084389F" w:rsidRPr="00D52D65" w:rsidRDefault="0084389F" w:rsidP="008F6A72">
            <w:pPr>
              <w:jc w:val="right"/>
              <w:rPr>
                <w:rFonts w:ascii="Arial" w:hAnsi="Arial" w:cs="Arial"/>
                <w:b/>
                <w:bCs/>
                <w:sz w:val="18"/>
                <w:szCs w:val="18"/>
              </w:rPr>
            </w:pPr>
            <w:r w:rsidRPr="00D52D65">
              <w:rPr>
                <w:rFonts w:ascii="Arial" w:hAnsi="Arial" w:cs="Arial"/>
                <w:b/>
                <w:bCs/>
                <w:sz w:val="18"/>
                <w:szCs w:val="18"/>
              </w:rPr>
              <w:t>94,94</w:t>
            </w:r>
          </w:p>
        </w:tc>
      </w:tr>
      <w:tr w:rsidR="0084389F" w:rsidRPr="00EA11E6" w:rsidTr="008F6A72">
        <w:trPr>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84389F" w:rsidRPr="00D52D65" w:rsidRDefault="0084389F" w:rsidP="008F6A72">
            <w:pPr>
              <w:jc w:val="center"/>
              <w:rPr>
                <w:rFonts w:ascii="Arial" w:hAnsi="Arial" w:cs="Arial"/>
                <w:sz w:val="18"/>
                <w:szCs w:val="18"/>
              </w:rPr>
            </w:pPr>
            <w:r w:rsidRPr="00D52D65">
              <w:rPr>
                <w:rFonts w:ascii="Arial" w:hAnsi="Arial" w:cs="Arial"/>
                <w:sz w:val="18"/>
                <w:szCs w:val="18"/>
              </w:rPr>
              <w:t>2.</w:t>
            </w:r>
          </w:p>
        </w:tc>
        <w:tc>
          <w:tcPr>
            <w:tcW w:w="338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rPr>
                <w:rFonts w:ascii="Arial" w:hAnsi="Arial" w:cs="Arial"/>
                <w:sz w:val="18"/>
                <w:szCs w:val="18"/>
              </w:rPr>
            </w:pPr>
            <w:r w:rsidRPr="00D52D65">
              <w:rPr>
                <w:rFonts w:ascii="Arial" w:hAnsi="Arial" w:cs="Arial"/>
                <w:sz w:val="18"/>
                <w:szCs w:val="18"/>
              </w:rPr>
              <w:t>Naknade troškova zaposlenih</w:t>
            </w:r>
          </w:p>
        </w:tc>
        <w:tc>
          <w:tcPr>
            <w:tcW w:w="160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sz w:val="18"/>
                <w:szCs w:val="18"/>
              </w:rPr>
            </w:pPr>
            <w:r w:rsidRPr="00D52D65">
              <w:rPr>
                <w:rFonts w:ascii="Arial" w:hAnsi="Arial" w:cs="Arial"/>
                <w:sz w:val="18"/>
                <w:szCs w:val="18"/>
              </w:rPr>
              <w:t>756.000</w:t>
            </w:r>
          </w:p>
        </w:tc>
        <w:tc>
          <w:tcPr>
            <w:tcW w:w="174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sz w:val="18"/>
                <w:szCs w:val="18"/>
              </w:rPr>
            </w:pPr>
            <w:r w:rsidRPr="00D52D65">
              <w:rPr>
                <w:rFonts w:ascii="Arial" w:hAnsi="Arial" w:cs="Arial"/>
                <w:sz w:val="18"/>
                <w:szCs w:val="18"/>
              </w:rPr>
              <w:t>675.771</w:t>
            </w:r>
          </w:p>
        </w:tc>
        <w:tc>
          <w:tcPr>
            <w:tcW w:w="170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b/>
                <w:bCs/>
                <w:sz w:val="18"/>
                <w:szCs w:val="18"/>
              </w:rPr>
            </w:pPr>
            <w:r w:rsidRPr="00D52D65">
              <w:rPr>
                <w:rFonts w:ascii="Arial" w:hAnsi="Arial" w:cs="Arial"/>
                <w:b/>
                <w:bCs/>
                <w:sz w:val="18"/>
                <w:szCs w:val="18"/>
              </w:rPr>
              <w:t>80.229</w:t>
            </w:r>
          </w:p>
        </w:tc>
        <w:tc>
          <w:tcPr>
            <w:tcW w:w="960" w:type="dxa"/>
            <w:tcBorders>
              <w:top w:val="nil"/>
              <w:left w:val="nil"/>
              <w:bottom w:val="single" w:sz="4" w:space="0" w:color="auto"/>
              <w:right w:val="single" w:sz="4" w:space="0" w:color="auto"/>
            </w:tcBorders>
            <w:shd w:val="clear" w:color="000000" w:fill="C0C0C0"/>
            <w:vAlign w:val="center"/>
            <w:hideMark/>
          </w:tcPr>
          <w:p w:rsidR="0084389F" w:rsidRPr="00D52D65" w:rsidRDefault="0084389F" w:rsidP="008F6A72">
            <w:pPr>
              <w:jc w:val="right"/>
              <w:rPr>
                <w:rFonts w:ascii="Arial" w:hAnsi="Arial" w:cs="Arial"/>
                <w:b/>
                <w:bCs/>
                <w:sz w:val="18"/>
                <w:szCs w:val="18"/>
              </w:rPr>
            </w:pPr>
            <w:r w:rsidRPr="00D52D65">
              <w:rPr>
                <w:rFonts w:ascii="Arial" w:hAnsi="Arial" w:cs="Arial"/>
                <w:b/>
                <w:bCs/>
                <w:sz w:val="18"/>
                <w:szCs w:val="18"/>
              </w:rPr>
              <w:t>89,39</w:t>
            </w:r>
          </w:p>
        </w:tc>
      </w:tr>
      <w:tr w:rsidR="0084389F" w:rsidRPr="00EA11E6" w:rsidTr="008F6A72">
        <w:trPr>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84389F" w:rsidRPr="00D52D65" w:rsidRDefault="0084389F" w:rsidP="008F6A72">
            <w:pPr>
              <w:jc w:val="center"/>
              <w:rPr>
                <w:rFonts w:ascii="Arial" w:hAnsi="Arial" w:cs="Arial"/>
                <w:sz w:val="18"/>
                <w:szCs w:val="18"/>
              </w:rPr>
            </w:pPr>
            <w:r w:rsidRPr="00D52D65">
              <w:rPr>
                <w:rFonts w:ascii="Arial" w:hAnsi="Arial" w:cs="Arial"/>
                <w:sz w:val="18"/>
                <w:szCs w:val="18"/>
              </w:rPr>
              <w:t>3.</w:t>
            </w:r>
          </w:p>
        </w:tc>
        <w:tc>
          <w:tcPr>
            <w:tcW w:w="338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rPr>
                <w:rFonts w:ascii="Arial" w:hAnsi="Arial" w:cs="Arial"/>
                <w:sz w:val="18"/>
                <w:szCs w:val="18"/>
              </w:rPr>
            </w:pPr>
            <w:r w:rsidRPr="00D52D65">
              <w:rPr>
                <w:rFonts w:ascii="Arial" w:hAnsi="Arial" w:cs="Arial"/>
                <w:sz w:val="18"/>
                <w:szCs w:val="18"/>
              </w:rPr>
              <w:t xml:space="preserve">Putni troškovi </w:t>
            </w:r>
          </w:p>
        </w:tc>
        <w:tc>
          <w:tcPr>
            <w:tcW w:w="160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sz w:val="18"/>
                <w:szCs w:val="18"/>
              </w:rPr>
            </w:pPr>
            <w:r w:rsidRPr="00D52D65">
              <w:rPr>
                <w:rFonts w:ascii="Arial" w:hAnsi="Arial" w:cs="Arial"/>
                <w:sz w:val="18"/>
                <w:szCs w:val="18"/>
              </w:rPr>
              <w:t>174.000</w:t>
            </w:r>
          </w:p>
        </w:tc>
        <w:tc>
          <w:tcPr>
            <w:tcW w:w="174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sz w:val="18"/>
                <w:szCs w:val="18"/>
              </w:rPr>
            </w:pPr>
            <w:r w:rsidRPr="00D52D65">
              <w:rPr>
                <w:rFonts w:ascii="Arial" w:hAnsi="Arial" w:cs="Arial"/>
                <w:sz w:val="18"/>
                <w:szCs w:val="18"/>
              </w:rPr>
              <w:t>151.609</w:t>
            </w:r>
          </w:p>
        </w:tc>
        <w:tc>
          <w:tcPr>
            <w:tcW w:w="170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b/>
                <w:bCs/>
                <w:sz w:val="18"/>
                <w:szCs w:val="18"/>
              </w:rPr>
            </w:pPr>
            <w:r w:rsidRPr="00D52D65">
              <w:rPr>
                <w:rFonts w:ascii="Arial" w:hAnsi="Arial" w:cs="Arial"/>
                <w:b/>
                <w:bCs/>
                <w:sz w:val="18"/>
                <w:szCs w:val="18"/>
              </w:rPr>
              <w:t>22.391</w:t>
            </w:r>
          </w:p>
        </w:tc>
        <w:tc>
          <w:tcPr>
            <w:tcW w:w="960" w:type="dxa"/>
            <w:tcBorders>
              <w:top w:val="nil"/>
              <w:left w:val="nil"/>
              <w:bottom w:val="single" w:sz="4" w:space="0" w:color="auto"/>
              <w:right w:val="single" w:sz="4" w:space="0" w:color="auto"/>
            </w:tcBorders>
            <w:shd w:val="clear" w:color="000000" w:fill="C0C0C0"/>
            <w:vAlign w:val="center"/>
            <w:hideMark/>
          </w:tcPr>
          <w:p w:rsidR="0084389F" w:rsidRPr="00D52D65" w:rsidRDefault="0084389F" w:rsidP="008F6A72">
            <w:pPr>
              <w:jc w:val="right"/>
              <w:rPr>
                <w:rFonts w:ascii="Arial" w:hAnsi="Arial" w:cs="Arial"/>
                <w:b/>
                <w:bCs/>
                <w:sz w:val="18"/>
                <w:szCs w:val="18"/>
              </w:rPr>
            </w:pPr>
            <w:r w:rsidRPr="00D52D65">
              <w:rPr>
                <w:rFonts w:ascii="Arial" w:hAnsi="Arial" w:cs="Arial"/>
                <w:b/>
                <w:bCs/>
                <w:sz w:val="18"/>
                <w:szCs w:val="18"/>
              </w:rPr>
              <w:t>87,13</w:t>
            </w:r>
          </w:p>
        </w:tc>
      </w:tr>
      <w:tr w:rsidR="0084389F" w:rsidRPr="00EA11E6" w:rsidTr="008F6A72">
        <w:trPr>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84389F" w:rsidRPr="00D52D65" w:rsidRDefault="0084389F" w:rsidP="008F6A72">
            <w:pPr>
              <w:jc w:val="center"/>
              <w:rPr>
                <w:rFonts w:ascii="Arial" w:hAnsi="Arial" w:cs="Arial"/>
                <w:sz w:val="18"/>
                <w:szCs w:val="18"/>
              </w:rPr>
            </w:pPr>
            <w:r w:rsidRPr="00D52D65">
              <w:rPr>
                <w:rFonts w:ascii="Arial" w:hAnsi="Arial" w:cs="Arial"/>
                <w:sz w:val="18"/>
                <w:szCs w:val="18"/>
              </w:rPr>
              <w:t>4.</w:t>
            </w:r>
          </w:p>
        </w:tc>
        <w:tc>
          <w:tcPr>
            <w:tcW w:w="338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rPr>
                <w:rFonts w:ascii="Arial" w:hAnsi="Arial" w:cs="Arial"/>
                <w:sz w:val="18"/>
                <w:szCs w:val="18"/>
              </w:rPr>
            </w:pPr>
            <w:r w:rsidRPr="00D52D65">
              <w:rPr>
                <w:rFonts w:ascii="Arial" w:hAnsi="Arial" w:cs="Arial"/>
                <w:sz w:val="18"/>
                <w:szCs w:val="18"/>
              </w:rPr>
              <w:t>Izdaci telefonskih i pošt. usluga</w:t>
            </w:r>
          </w:p>
        </w:tc>
        <w:tc>
          <w:tcPr>
            <w:tcW w:w="160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sz w:val="18"/>
                <w:szCs w:val="18"/>
              </w:rPr>
            </w:pPr>
            <w:r w:rsidRPr="00D52D65">
              <w:rPr>
                <w:rFonts w:ascii="Arial" w:hAnsi="Arial" w:cs="Arial"/>
                <w:sz w:val="18"/>
                <w:szCs w:val="18"/>
              </w:rPr>
              <w:t>89.000</w:t>
            </w:r>
          </w:p>
        </w:tc>
        <w:tc>
          <w:tcPr>
            <w:tcW w:w="174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sz w:val="18"/>
                <w:szCs w:val="18"/>
              </w:rPr>
            </w:pPr>
            <w:r w:rsidRPr="00D52D65">
              <w:rPr>
                <w:rFonts w:ascii="Arial" w:hAnsi="Arial" w:cs="Arial"/>
                <w:sz w:val="18"/>
                <w:szCs w:val="18"/>
              </w:rPr>
              <w:t>92.338</w:t>
            </w:r>
          </w:p>
        </w:tc>
        <w:tc>
          <w:tcPr>
            <w:tcW w:w="170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b/>
                <w:bCs/>
                <w:sz w:val="18"/>
                <w:szCs w:val="18"/>
              </w:rPr>
            </w:pPr>
            <w:r w:rsidRPr="00D52D65">
              <w:rPr>
                <w:rFonts w:ascii="Arial" w:hAnsi="Arial" w:cs="Arial"/>
                <w:b/>
                <w:bCs/>
                <w:sz w:val="18"/>
                <w:szCs w:val="18"/>
              </w:rPr>
              <w:t>-3.338</w:t>
            </w:r>
          </w:p>
        </w:tc>
        <w:tc>
          <w:tcPr>
            <w:tcW w:w="960" w:type="dxa"/>
            <w:tcBorders>
              <w:top w:val="nil"/>
              <w:left w:val="nil"/>
              <w:bottom w:val="single" w:sz="4" w:space="0" w:color="auto"/>
              <w:right w:val="single" w:sz="4" w:space="0" w:color="auto"/>
            </w:tcBorders>
            <w:shd w:val="clear" w:color="000000" w:fill="C0C0C0"/>
            <w:vAlign w:val="center"/>
            <w:hideMark/>
          </w:tcPr>
          <w:p w:rsidR="0084389F" w:rsidRPr="00D52D65" w:rsidRDefault="0084389F" w:rsidP="008F6A72">
            <w:pPr>
              <w:jc w:val="right"/>
              <w:rPr>
                <w:rFonts w:ascii="Arial" w:hAnsi="Arial" w:cs="Arial"/>
                <w:b/>
                <w:bCs/>
                <w:sz w:val="18"/>
                <w:szCs w:val="18"/>
              </w:rPr>
            </w:pPr>
            <w:r w:rsidRPr="00D52D65">
              <w:rPr>
                <w:rFonts w:ascii="Arial" w:hAnsi="Arial" w:cs="Arial"/>
                <w:b/>
                <w:bCs/>
                <w:sz w:val="18"/>
                <w:szCs w:val="18"/>
              </w:rPr>
              <w:t>103,75</w:t>
            </w:r>
          </w:p>
        </w:tc>
      </w:tr>
      <w:tr w:rsidR="0084389F" w:rsidRPr="00EA11E6" w:rsidTr="008F6A72">
        <w:trPr>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84389F" w:rsidRPr="00D52D65" w:rsidRDefault="0084389F" w:rsidP="008F6A72">
            <w:pPr>
              <w:jc w:val="center"/>
              <w:rPr>
                <w:rFonts w:ascii="Arial" w:hAnsi="Arial" w:cs="Arial"/>
                <w:sz w:val="18"/>
                <w:szCs w:val="18"/>
              </w:rPr>
            </w:pPr>
            <w:r w:rsidRPr="00D52D65">
              <w:rPr>
                <w:rFonts w:ascii="Arial" w:hAnsi="Arial" w:cs="Arial"/>
                <w:sz w:val="18"/>
                <w:szCs w:val="18"/>
              </w:rPr>
              <w:t>5.</w:t>
            </w:r>
          </w:p>
        </w:tc>
        <w:tc>
          <w:tcPr>
            <w:tcW w:w="338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rPr>
                <w:rFonts w:ascii="Arial" w:hAnsi="Arial" w:cs="Arial"/>
                <w:sz w:val="18"/>
                <w:szCs w:val="18"/>
              </w:rPr>
            </w:pPr>
            <w:r w:rsidRPr="00D52D65">
              <w:rPr>
                <w:rFonts w:ascii="Arial" w:hAnsi="Arial" w:cs="Arial"/>
                <w:sz w:val="18"/>
                <w:szCs w:val="18"/>
              </w:rPr>
              <w:t>Izdaci za energiju i kom. usluge</w:t>
            </w:r>
          </w:p>
        </w:tc>
        <w:tc>
          <w:tcPr>
            <w:tcW w:w="160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sz w:val="18"/>
                <w:szCs w:val="18"/>
              </w:rPr>
            </w:pPr>
            <w:r w:rsidRPr="00D52D65">
              <w:rPr>
                <w:rFonts w:ascii="Arial" w:hAnsi="Arial" w:cs="Arial"/>
                <w:sz w:val="18"/>
                <w:szCs w:val="18"/>
              </w:rPr>
              <w:t>120.000</w:t>
            </w:r>
          </w:p>
        </w:tc>
        <w:tc>
          <w:tcPr>
            <w:tcW w:w="174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sz w:val="18"/>
                <w:szCs w:val="18"/>
              </w:rPr>
            </w:pPr>
            <w:r w:rsidRPr="00D52D65">
              <w:rPr>
                <w:rFonts w:ascii="Arial" w:hAnsi="Arial" w:cs="Arial"/>
                <w:sz w:val="18"/>
                <w:szCs w:val="18"/>
              </w:rPr>
              <w:t>92.796</w:t>
            </w:r>
          </w:p>
        </w:tc>
        <w:tc>
          <w:tcPr>
            <w:tcW w:w="170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b/>
                <w:bCs/>
                <w:sz w:val="18"/>
                <w:szCs w:val="18"/>
              </w:rPr>
            </w:pPr>
            <w:r w:rsidRPr="00D52D65">
              <w:rPr>
                <w:rFonts w:ascii="Arial" w:hAnsi="Arial" w:cs="Arial"/>
                <w:b/>
                <w:bCs/>
                <w:sz w:val="18"/>
                <w:szCs w:val="18"/>
              </w:rPr>
              <w:t>27.204</w:t>
            </w:r>
          </w:p>
        </w:tc>
        <w:tc>
          <w:tcPr>
            <w:tcW w:w="960" w:type="dxa"/>
            <w:tcBorders>
              <w:top w:val="nil"/>
              <w:left w:val="nil"/>
              <w:bottom w:val="single" w:sz="4" w:space="0" w:color="auto"/>
              <w:right w:val="single" w:sz="4" w:space="0" w:color="auto"/>
            </w:tcBorders>
            <w:shd w:val="clear" w:color="000000" w:fill="C0C0C0"/>
            <w:vAlign w:val="center"/>
            <w:hideMark/>
          </w:tcPr>
          <w:p w:rsidR="0084389F" w:rsidRPr="00D52D65" w:rsidRDefault="0084389F" w:rsidP="008F6A72">
            <w:pPr>
              <w:jc w:val="right"/>
              <w:rPr>
                <w:rFonts w:ascii="Arial" w:hAnsi="Arial" w:cs="Arial"/>
                <w:b/>
                <w:bCs/>
                <w:sz w:val="18"/>
                <w:szCs w:val="18"/>
              </w:rPr>
            </w:pPr>
            <w:r w:rsidRPr="00D52D65">
              <w:rPr>
                <w:rFonts w:ascii="Arial" w:hAnsi="Arial" w:cs="Arial"/>
                <w:b/>
                <w:bCs/>
                <w:sz w:val="18"/>
                <w:szCs w:val="18"/>
              </w:rPr>
              <w:t>77,33</w:t>
            </w:r>
          </w:p>
        </w:tc>
      </w:tr>
      <w:tr w:rsidR="0084389F" w:rsidRPr="00EA11E6" w:rsidTr="008F6A72">
        <w:trPr>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84389F" w:rsidRPr="00D52D65" w:rsidRDefault="0084389F" w:rsidP="008F6A72">
            <w:pPr>
              <w:jc w:val="center"/>
              <w:rPr>
                <w:rFonts w:ascii="Arial" w:hAnsi="Arial" w:cs="Arial"/>
                <w:sz w:val="18"/>
                <w:szCs w:val="18"/>
              </w:rPr>
            </w:pPr>
            <w:r w:rsidRPr="00D52D65">
              <w:rPr>
                <w:rFonts w:ascii="Arial" w:hAnsi="Arial" w:cs="Arial"/>
                <w:sz w:val="18"/>
                <w:szCs w:val="18"/>
              </w:rPr>
              <w:t>6.</w:t>
            </w:r>
          </w:p>
        </w:tc>
        <w:tc>
          <w:tcPr>
            <w:tcW w:w="338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rPr>
                <w:rFonts w:ascii="Arial" w:hAnsi="Arial" w:cs="Arial"/>
                <w:sz w:val="18"/>
                <w:szCs w:val="18"/>
              </w:rPr>
            </w:pPr>
            <w:r w:rsidRPr="00D52D65">
              <w:rPr>
                <w:rFonts w:ascii="Arial" w:hAnsi="Arial" w:cs="Arial"/>
                <w:sz w:val="18"/>
                <w:szCs w:val="18"/>
              </w:rPr>
              <w:t>Nabava materijala</w:t>
            </w:r>
          </w:p>
        </w:tc>
        <w:tc>
          <w:tcPr>
            <w:tcW w:w="160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sz w:val="18"/>
                <w:szCs w:val="18"/>
              </w:rPr>
            </w:pPr>
            <w:r w:rsidRPr="00D52D65">
              <w:rPr>
                <w:rFonts w:ascii="Arial" w:hAnsi="Arial" w:cs="Arial"/>
                <w:sz w:val="18"/>
                <w:szCs w:val="18"/>
              </w:rPr>
              <w:t>63.000</w:t>
            </w:r>
          </w:p>
        </w:tc>
        <w:tc>
          <w:tcPr>
            <w:tcW w:w="174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sz w:val="18"/>
                <w:szCs w:val="18"/>
              </w:rPr>
            </w:pPr>
            <w:r w:rsidRPr="00D52D65">
              <w:rPr>
                <w:rFonts w:ascii="Arial" w:hAnsi="Arial" w:cs="Arial"/>
                <w:sz w:val="18"/>
                <w:szCs w:val="18"/>
              </w:rPr>
              <w:t>54.923</w:t>
            </w:r>
          </w:p>
        </w:tc>
        <w:tc>
          <w:tcPr>
            <w:tcW w:w="170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b/>
                <w:bCs/>
                <w:sz w:val="18"/>
                <w:szCs w:val="18"/>
              </w:rPr>
            </w:pPr>
            <w:r w:rsidRPr="00D52D65">
              <w:rPr>
                <w:rFonts w:ascii="Arial" w:hAnsi="Arial" w:cs="Arial"/>
                <w:b/>
                <w:bCs/>
                <w:sz w:val="18"/>
                <w:szCs w:val="18"/>
              </w:rPr>
              <w:t>8.077</w:t>
            </w:r>
          </w:p>
        </w:tc>
        <w:tc>
          <w:tcPr>
            <w:tcW w:w="960" w:type="dxa"/>
            <w:tcBorders>
              <w:top w:val="nil"/>
              <w:left w:val="nil"/>
              <w:bottom w:val="single" w:sz="4" w:space="0" w:color="auto"/>
              <w:right w:val="single" w:sz="4" w:space="0" w:color="auto"/>
            </w:tcBorders>
            <w:shd w:val="clear" w:color="000000" w:fill="C0C0C0"/>
            <w:vAlign w:val="center"/>
            <w:hideMark/>
          </w:tcPr>
          <w:p w:rsidR="0084389F" w:rsidRPr="00D52D65" w:rsidRDefault="0084389F" w:rsidP="008F6A72">
            <w:pPr>
              <w:jc w:val="right"/>
              <w:rPr>
                <w:rFonts w:ascii="Arial" w:hAnsi="Arial" w:cs="Arial"/>
                <w:b/>
                <w:bCs/>
                <w:sz w:val="18"/>
                <w:szCs w:val="18"/>
              </w:rPr>
            </w:pPr>
            <w:r w:rsidRPr="00D52D65">
              <w:rPr>
                <w:rFonts w:ascii="Arial" w:hAnsi="Arial" w:cs="Arial"/>
                <w:b/>
                <w:bCs/>
                <w:sz w:val="18"/>
                <w:szCs w:val="18"/>
              </w:rPr>
              <w:t>87,18</w:t>
            </w:r>
          </w:p>
        </w:tc>
      </w:tr>
      <w:tr w:rsidR="0084389F" w:rsidRPr="00EA11E6" w:rsidTr="008F6A72">
        <w:trPr>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84389F" w:rsidRPr="00D52D65" w:rsidRDefault="0084389F" w:rsidP="008F6A72">
            <w:pPr>
              <w:jc w:val="center"/>
              <w:rPr>
                <w:rFonts w:ascii="Arial" w:hAnsi="Arial" w:cs="Arial"/>
                <w:sz w:val="18"/>
                <w:szCs w:val="18"/>
              </w:rPr>
            </w:pPr>
            <w:r w:rsidRPr="00D52D65">
              <w:rPr>
                <w:rFonts w:ascii="Arial" w:hAnsi="Arial" w:cs="Arial"/>
                <w:sz w:val="18"/>
                <w:szCs w:val="18"/>
              </w:rPr>
              <w:t>7.</w:t>
            </w:r>
          </w:p>
        </w:tc>
        <w:tc>
          <w:tcPr>
            <w:tcW w:w="338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rPr>
                <w:rFonts w:ascii="Arial" w:hAnsi="Arial" w:cs="Arial"/>
                <w:sz w:val="18"/>
                <w:szCs w:val="18"/>
              </w:rPr>
            </w:pPr>
            <w:r w:rsidRPr="00D52D65">
              <w:rPr>
                <w:rFonts w:ascii="Arial" w:hAnsi="Arial" w:cs="Arial"/>
                <w:sz w:val="18"/>
                <w:szCs w:val="18"/>
              </w:rPr>
              <w:t>Izdaci za usluge prijevoza i goriva</w:t>
            </w:r>
          </w:p>
        </w:tc>
        <w:tc>
          <w:tcPr>
            <w:tcW w:w="160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sz w:val="18"/>
                <w:szCs w:val="18"/>
              </w:rPr>
            </w:pPr>
            <w:r w:rsidRPr="00D52D65">
              <w:rPr>
                <w:rFonts w:ascii="Arial" w:hAnsi="Arial" w:cs="Arial"/>
                <w:sz w:val="18"/>
                <w:szCs w:val="18"/>
              </w:rPr>
              <w:t>59.000</w:t>
            </w:r>
          </w:p>
        </w:tc>
        <w:tc>
          <w:tcPr>
            <w:tcW w:w="174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sz w:val="18"/>
                <w:szCs w:val="18"/>
              </w:rPr>
            </w:pPr>
            <w:r w:rsidRPr="00D52D65">
              <w:rPr>
                <w:rFonts w:ascii="Arial" w:hAnsi="Arial" w:cs="Arial"/>
                <w:sz w:val="18"/>
                <w:szCs w:val="18"/>
              </w:rPr>
              <w:t>50.495</w:t>
            </w:r>
          </w:p>
        </w:tc>
        <w:tc>
          <w:tcPr>
            <w:tcW w:w="170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b/>
                <w:bCs/>
                <w:sz w:val="18"/>
                <w:szCs w:val="18"/>
              </w:rPr>
            </w:pPr>
            <w:r w:rsidRPr="00D52D65">
              <w:rPr>
                <w:rFonts w:ascii="Arial" w:hAnsi="Arial" w:cs="Arial"/>
                <w:b/>
                <w:bCs/>
                <w:sz w:val="18"/>
                <w:szCs w:val="18"/>
              </w:rPr>
              <w:t>8.505</w:t>
            </w:r>
          </w:p>
        </w:tc>
        <w:tc>
          <w:tcPr>
            <w:tcW w:w="960" w:type="dxa"/>
            <w:tcBorders>
              <w:top w:val="nil"/>
              <w:left w:val="nil"/>
              <w:bottom w:val="single" w:sz="4" w:space="0" w:color="auto"/>
              <w:right w:val="single" w:sz="4" w:space="0" w:color="auto"/>
            </w:tcBorders>
            <w:shd w:val="clear" w:color="000000" w:fill="C0C0C0"/>
            <w:vAlign w:val="center"/>
            <w:hideMark/>
          </w:tcPr>
          <w:p w:rsidR="0084389F" w:rsidRPr="00D52D65" w:rsidRDefault="0084389F" w:rsidP="008F6A72">
            <w:pPr>
              <w:jc w:val="right"/>
              <w:rPr>
                <w:rFonts w:ascii="Arial" w:hAnsi="Arial" w:cs="Arial"/>
                <w:b/>
                <w:bCs/>
                <w:sz w:val="18"/>
                <w:szCs w:val="18"/>
              </w:rPr>
            </w:pPr>
            <w:r w:rsidRPr="00D52D65">
              <w:rPr>
                <w:rFonts w:ascii="Arial" w:hAnsi="Arial" w:cs="Arial"/>
                <w:b/>
                <w:bCs/>
                <w:sz w:val="18"/>
                <w:szCs w:val="18"/>
              </w:rPr>
              <w:t>85,58</w:t>
            </w:r>
          </w:p>
        </w:tc>
      </w:tr>
      <w:tr w:rsidR="0084389F" w:rsidRPr="00EA11E6" w:rsidTr="008F6A72">
        <w:trPr>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84389F" w:rsidRPr="00D52D65" w:rsidRDefault="0084389F" w:rsidP="008F6A72">
            <w:pPr>
              <w:jc w:val="center"/>
              <w:rPr>
                <w:rFonts w:ascii="Arial" w:hAnsi="Arial" w:cs="Arial"/>
                <w:sz w:val="18"/>
                <w:szCs w:val="18"/>
              </w:rPr>
            </w:pPr>
            <w:r w:rsidRPr="00D52D65">
              <w:rPr>
                <w:rFonts w:ascii="Arial" w:hAnsi="Arial" w:cs="Arial"/>
                <w:sz w:val="18"/>
                <w:szCs w:val="18"/>
              </w:rPr>
              <w:t>8.</w:t>
            </w:r>
          </w:p>
        </w:tc>
        <w:tc>
          <w:tcPr>
            <w:tcW w:w="338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rPr>
                <w:rFonts w:ascii="Arial" w:hAnsi="Arial" w:cs="Arial"/>
                <w:sz w:val="18"/>
                <w:szCs w:val="18"/>
              </w:rPr>
            </w:pPr>
            <w:r w:rsidRPr="00D52D65">
              <w:rPr>
                <w:rFonts w:ascii="Arial" w:hAnsi="Arial" w:cs="Arial"/>
                <w:sz w:val="18"/>
                <w:szCs w:val="18"/>
              </w:rPr>
              <w:t>Troškovi zakupa</w:t>
            </w:r>
          </w:p>
        </w:tc>
        <w:tc>
          <w:tcPr>
            <w:tcW w:w="160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sz w:val="18"/>
                <w:szCs w:val="18"/>
              </w:rPr>
            </w:pPr>
            <w:r w:rsidRPr="00D52D65">
              <w:rPr>
                <w:rFonts w:ascii="Arial" w:hAnsi="Arial" w:cs="Arial"/>
                <w:sz w:val="18"/>
                <w:szCs w:val="18"/>
              </w:rPr>
              <w:t>119.000</w:t>
            </w:r>
          </w:p>
        </w:tc>
        <w:tc>
          <w:tcPr>
            <w:tcW w:w="174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sz w:val="18"/>
                <w:szCs w:val="18"/>
              </w:rPr>
            </w:pPr>
            <w:r w:rsidRPr="00D52D65">
              <w:rPr>
                <w:rFonts w:ascii="Arial" w:hAnsi="Arial" w:cs="Arial"/>
                <w:sz w:val="18"/>
                <w:szCs w:val="18"/>
              </w:rPr>
              <w:t>118.552</w:t>
            </w:r>
          </w:p>
        </w:tc>
        <w:tc>
          <w:tcPr>
            <w:tcW w:w="170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b/>
                <w:bCs/>
                <w:sz w:val="18"/>
                <w:szCs w:val="18"/>
              </w:rPr>
            </w:pPr>
            <w:r w:rsidRPr="00D52D65">
              <w:rPr>
                <w:rFonts w:ascii="Arial" w:hAnsi="Arial" w:cs="Arial"/>
                <w:b/>
                <w:bCs/>
                <w:sz w:val="18"/>
                <w:szCs w:val="18"/>
              </w:rPr>
              <w:t>448</w:t>
            </w:r>
          </w:p>
        </w:tc>
        <w:tc>
          <w:tcPr>
            <w:tcW w:w="960" w:type="dxa"/>
            <w:tcBorders>
              <w:top w:val="nil"/>
              <w:left w:val="nil"/>
              <w:bottom w:val="single" w:sz="4" w:space="0" w:color="auto"/>
              <w:right w:val="single" w:sz="4" w:space="0" w:color="auto"/>
            </w:tcBorders>
            <w:shd w:val="clear" w:color="000000" w:fill="C0C0C0"/>
            <w:vAlign w:val="center"/>
            <w:hideMark/>
          </w:tcPr>
          <w:p w:rsidR="0084389F" w:rsidRPr="00D52D65" w:rsidRDefault="0084389F" w:rsidP="008F6A72">
            <w:pPr>
              <w:jc w:val="right"/>
              <w:rPr>
                <w:rFonts w:ascii="Arial" w:hAnsi="Arial" w:cs="Arial"/>
                <w:b/>
                <w:bCs/>
                <w:sz w:val="18"/>
                <w:szCs w:val="18"/>
              </w:rPr>
            </w:pPr>
            <w:r w:rsidRPr="00D52D65">
              <w:rPr>
                <w:rFonts w:ascii="Arial" w:hAnsi="Arial" w:cs="Arial"/>
                <w:b/>
                <w:bCs/>
                <w:sz w:val="18"/>
                <w:szCs w:val="18"/>
              </w:rPr>
              <w:t>99,62</w:t>
            </w:r>
          </w:p>
        </w:tc>
      </w:tr>
      <w:tr w:rsidR="0084389F" w:rsidRPr="00EA11E6" w:rsidTr="008F6A72">
        <w:trPr>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84389F" w:rsidRPr="00D52D65" w:rsidRDefault="0084389F" w:rsidP="008F6A72">
            <w:pPr>
              <w:jc w:val="center"/>
              <w:rPr>
                <w:rFonts w:ascii="Arial" w:hAnsi="Arial" w:cs="Arial"/>
                <w:sz w:val="18"/>
                <w:szCs w:val="18"/>
              </w:rPr>
            </w:pPr>
            <w:r w:rsidRPr="00D52D65">
              <w:rPr>
                <w:rFonts w:ascii="Arial" w:hAnsi="Arial" w:cs="Arial"/>
                <w:sz w:val="18"/>
                <w:szCs w:val="18"/>
              </w:rPr>
              <w:t>9.</w:t>
            </w:r>
          </w:p>
        </w:tc>
        <w:tc>
          <w:tcPr>
            <w:tcW w:w="338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rPr>
                <w:rFonts w:ascii="Arial" w:hAnsi="Arial" w:cs="Arial"/>
                <w:sz w:val="18"/>
                <w:szCs w:val="18"/>
              </w:rPr>
            </w:pPr>
            <w:r w:rsidRPr="00D52D65">
              <w:rPr>
                <w:rFonts w:ascii="Arial" w:hAnsi="Arial" w:cs="Arial"/>
                <w:sz w:val="18"/>
                <w:szCs w:val="18"/>
              </w:rPr>
              <w:t>Izdaci za tekuće održavanje</w:t>
            </w:r>
          </w:p>
        </w:tc>
        <w:tc>
          <w:tcPr>
            <w:tcW w:w="160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sz w:val="18"/>
                <w:szCs w:val="18"/>
              </w:rPr>
            </w:pPr>
            <w:r w:rsidRPr="00D52D65">
              <w:rPr>
                <w:rFonts w:ascii="Arial" w:hAnsi="Arial" w:cs="Arial"/>
                <w:sz w:val="18"/>
                <w:szCs w:val="18"/>
              </w:rPr>
              <w:t>93.000</w:t>
            </w:r>
          </w:p>
        </w:tc>
        <w:tc>
          <w:tcPr>
            <w:tcW w:w="174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sz w:val="18"/>
                <w:szCs w:val="18"/>
              </w:rPr>
            </w:pPr>
            <w:r w:rsidRPr="00D52D65">
              <w:rPr>
                <w:rFonts w:ascii="Arial" w:hAnsi="Arial" w:cs="Arial"/>
                <w:sz w:val="18"/>
                <w:szCs w:val="18"/>
              </w:rPr>
              <w:t>39.320</w:t>
            </w:r>
          </w:p>
        </w:tc>
        <w:tc>
          <w:tcPr>
            <w:tcW w:w="170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b/>
                <w:bCs/>
                <w:sz w:val="18"/>
                <w:szCs w:val="18"/>
              </w:rPr>
            </w:pPr>
            <w:r w:rsidRPr="00D52D65">
              <w:rPr>
                <w:rFonts w:ascii="Arial" w:hAnsi="Arial" w:cs="Arial"/>
                <w:b/>
                <w:bCs/>
                <w:sz w:val="18"/>
                <w:szCs w:val="18"/>
              </w:rPr>
              <w:t>53.680</w:t>
            </w:r>
          </w:p>
        </w:tc>
        <w:tc>
          <w:tcPr>
            <w:tcW w:w="960" w:type="dxa"/>
            <w:tcBorders>
              <w:top w:val="nil"/>
              <w:left w:val="nil"/>
              <w:bottom w:val="single" w:sz="4" w:space="0" w:color="auto"/>
              <w:right w:val="single" w:sz="4" w:space="0" w:color="auto"/>
            </w:tcBorders>
            <w:shd w:val="clear" w:color="000000" w:fill="C0C0C0"/>
            <w:vAlign w:val="center"/>
            <w:hideMark/>
          </w:tcPr>
          <w:p w:rsidR="0084389F" w:rsidRPr="00D52D65" w:rsidRDefault="0084389F" w:rsidP="008F6A72">
            <w:pPr>
              <w:jc w:val="right"/>
              <w:rPr>
                <w:rFonts w:ascii="Arial" w:hAnsi="Arial" w:cs="Arial"/>
                <w:b/>
                <w:bCs/>
                <w:sz w:val="18"/>
                <w:szCs w:val="18"/>
              </w:rPr>
            </w:pPr>
            <w:r w:rsidRPr="00D52D65">
              <w:rPr>
                <w:rFonts w:ascii="Arial" w:hAnsi="Arial" w:cs="Arial"/>
                <w:b/>
                <w:bCs/>
                <w:sz w:val="18"/>
                <w:szCs w:val="18"/>
              </w:rPr>
              <w:t>42,28</w:t>
            </w:r>
          </w:p>
        </w:tc>
      </w:tr>
      <w:tr w:rsidR="0084389F" w:rsidRPr="00EA11E6" w:rsidTr="008F6A72">
        <w:trPr>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84389F" w:rsidRPr="00D52D65" w:rsidRDefault="0084389F" w:rsidP="008F6A72">
            <w:pPr>
              <w:jc w:val="center"/>
              <w:rPr>
                <w:rFonts w:ascii="Arial" w:hAnsi="Arial" w:cs="Arial"/>
                <w:sz w:val="18"/>
                <w:szCs w:val="18"/>
              </w:rPr>
            </w:pPr>
            <w:r w:rsidRPr="00D52D65">
              <w:rPr>
                <w:rFonts w:ascii="Arial" w:hAnsi="Arial" w:cs="Arial"/>
                <w:sz w:val="18"/>
                <w:szCs w:val="18"/>
              </w:rPr>
              <w:t>10.</w:t>
            </w:r>
          </w:p>
        </w:tc>
        <w:tc>
          <w:tcPr>
            <w:tcW w:w="338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rPr>
                <w:rFonts w:ascii="Arial" w:hAnsi="Arial" w:cs="Arial"/>
                <w:sz w:val="18"/>
                <w:szCs w:val="18"/>
              </w:rPr>
            </w:pPr>
            <w:r w:rsidRPr="00D52D65">
              <w:rPr>
                <w:rFonts w:ascii="Arial" w:hAnsi="Arial" w:cs="Arial"/>
                <w:sz w:val="18"/>
                <w:szCs w:val="18"/>
              </w:rPr>
              <w:t>Izdaci za osiguranje i tr.pl. prometa</w:t>
            </w:r>
          </w:p>
        </w:tc>
        <w:tc>
          <w:tcPr>
            <w:tcW w:w="160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sz w:val="18"/>
                <w:szCs w:val="18"/>
              </w:rPr>
            </w:pPr>
            <w:r w:rsidRPr="00D52D65">
              <w:rPr>
                <w:rFonts w:ascii="Arial" w:hAnsi="Arial" w:cs="Arial"/>
                <w:sz w:val="18"/>
                <w:szCs w:val="18"/>
              </w:rPr>
              <w:t>9.000</w:t>
            </w:r>
          </w:p>
        </w:tc>
        <w:tc>
          <w:tcPr>
            <w:tcW w:w="174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sz w:val="18"/>
                <w:szCs w:val="18"/>
              </w:rPr>
            </w:pPr>
            <w:r w:rsidRPr="00D52D65">
              <w:rPr>
                <w:rFonts w:ascii="Arial" w:hAnsi="Arial" w:cs="Arial"/>
                <w:sz w:val="18"/>
                <w:szCs w:val="18"/>
              </w:rPr>
              <w:t>3.270</w:t>
            </w:r>
          </w:p>
        </w:tc>
        <w:tc>
          <w:tcPr>
            <w:tcW w:w="170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b/>
                <w:bCs/>
                <w:sz w:val="18"/>
                <w:szCs w:val="18"/>
              </w:rPr>
            </w:pPr>
            <w:r w:rsidRPr="00D52D65">
              <w:rPr>
                <w:rFonts w:ascii="Arial" w:hAnsi="Arial" w:cs="Arial"/>
                <w:b/>
                <w:bCs/>
                <w:sz w:val="18"/>
                <w:szCs w:val="18"/>
              </w:rPr>
              <w:t>5.730</w:t>
            </w:r>
          </w:p>
        </w:tc>
        <w:tc>
          <w:tcPr>
            <w:tcW w:w="960" w:type="dxa"/>
            <w:tcBorders>
              <w:top w:val="nil"/>
              <w:left w:val="nil"/>
              <w:bottom w:val="single" w:sz="4" w:space="0" w:color="auto"/>
              <w:right w:val="single" w:sz="4" w:space="0" w:color="auto"/>
            </w:tcBorders>
            <w:shd w:val="clear" w:color="000000" w:fill="C0C0C0"/>
            <w:vAlign w:val="center"/>
            <w:hideMark/>
          </w:tcPr>
          <w:p w:rsidR="0084389F" w:rsidRPr="00D52D65" w:rsidRDefault="0084389F" w:rsidP="008F6A72">
            <w:pPr>
              <w:jc w:val="right"/>
              <w:rPr>
                <w:rFonts w:ascii="Arial" w:hAnsi="Arial" w:cs="Arial"/>
                <w:b/>
                <w:bCs/>
                <w:sz w:val="18"/>
                <w:szCs w:val="18"/>
              </w:rPr>
            </w:pPr>
            <w:r w:rsidRPr="00D52D65">
              <w:rPr>
                <w:rFonts w:ascii="Arial" w:hAnsi="Arial" w:cs="Arial"/>
                <w:b/>
                <w:bCs/>
                <w:sz w:val="18"/>
                <w:szCs w:val="18"/>
              </w:rPr>
              <w:t>36,33</w:t>
            </w:r>
          </w:p>
        </w:tc>
      </w:tr>
      <w:tr w:rsidR="0084389F" w:rsidRPr="00EA11E6" w:rsidTr="008F6A72">
        <w:trPr>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84389F" w:rsidRPr="00D52D65" w:rsidRDefault="0084389F" w:rsidP="008F6A72">
            <w:pPr>
              <w:jc w:val="center"/>
              <w:rPr>
                <w:rFonts w:ascii="Arial" w:hAnsi="Arial" w:cs="Arial"/>
                <w:sz w:val="18"/>
                <w:szCs w:val="18"/>
              </w:rPr>
            </w:pPr>
            <w:r w:rsidRPr="00D52D65">
              <w:rPr>
                <w:rFonts w:ascii="Arial" w:hAnsi="Arial" w:cs="Arial"/>
                <w:sz w:val="18"/>
                <w:szCs w:val="18"/>
              </w:rPr>
              <w:t>11.</w:t>
            </w:r>
          </w:p>
        </w:tc>
        <w:tc>
          <w:tcPr>
            <w:tcW w:w="338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rPr>
                <w:rFonts w:ascii="Arial" w:hAnsi="Arial" w:cs="Arial"/>
                <w:sz w:val="18"/>
                <w:szCs w:val="18"/>
              </w:rPr>
            </w:pPr>
            <w:r w:rsidRPr="00D52D65">
              <w:rPr>
                <w:rFonts w:ascii="Arial" w:hAnsi="Arial" w:cs="Arial"/>
                <w:sz w:val="18"/>
                <w:szCs w:val="18"/>
              </w:rPr>
              <w:t>Ugovorene i druge usluge</w:t>
            </w:r>
          </w:p>
        </w:tc>
        <w:tc>
          <w:tcPr>
            <w:tcW w:w="160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sz w:val="18"/>
                <w:szCs w:val="18"/>
              </w:rPr>
            </w:pPr>
            <w:r w:rsidRPr="00D52D65">
              <w:rPr>
                <w:rFonts w:ascii="Arial" w:hAnsi="Arial" w:cs="Arial"/>
                <w:sz w:val="18"/>
                <w:szCs w:val="18"/>
              </w:rPr>
              <w:t>138.000</w:t>
            </w:r>
          </w:p>
        </w:tc>
        <w:tc>
          <w:tcPr>
            <w:tcW w:w="174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sz w:val="18"/>
                <w:szCs w:val="18"/>
              </w:rPr>
            </w:pPr>
            <w:r w:rsidRPr="00D52D65">
              <w:rPr>
                <w:rFonts w:ascii="Arial" w:hAnsi="Arial" w:cs="Arial"/>
                <w:sz w:val="18"/>
                <w:szCs w:val="18"/>
              </w:rPr>
              <w:t>116.230</w:t>
            </w:r>
          </w:p>
        </w:tc>
        <w:tc>
          <w:tcPr>
            <w:tcW w:w="170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b/>
                <w:bCs/>
                <w:sz w:val="18"/>
                <w:szCs w:val="18"/>
              </w:rPr>
            </w:pPr>
            <w:r w:rsidRPr="00D52D65">
              <w:rPr>
                <w:rFonts w:ascii="Arial" w:hAnsi="Arial" w:cs="Arial"/>
                <w:b/>
                <w:bCs/>
                <w:sz w:val="18"/>
                <w:szCs w:val="18"/>
              </w:rPr>
              <w:t>21.770</w:t>
            </w:r>
          </w:p>
        </w:tc>
        <w:tc>
          <w:tcPr>
            <w:tcW w:w="960" w:type="dxa"/>
            <w:tcBorders>
              <w:top w:val="nil"/>
              <w:left w:val="nil"/>
              <w:bottom w:val="single" w:sz="4" w:space="0" w:color="auto"/>
              <w:right w:val="single" w:sz="4" w:space="0" w:color="auto"/>
            </w:tcBorders>
            <w:shd w:val="clear" w:color="000000" w:fill="C0C0C0"/>
            <w:vAlign w:val="center"/>
            <w:hideMark/>
          </w:tcPr>
          <w:p w:rsidR="0084389F" w:rsidRPr="00D52D65" w:rsidRDefault="0084389F" w:rsidP="008F6A72">
            <w:pPr>
              <w:jc w:val="right"/>
              <w:rPr>
                <w:rFonts w:ascii="Arial" w:hAnsi="Arial" w:cs="Arial"/>
                <w:b/>
                <w:bCs/>
                <w:sz w:val="18"/>
                <w:szCs w:val="18"/>
              </w:rPr>
            </w:pPr>
            <w:r w:rsidRPr="00D52D65">
              <w:rPr>
                <w:rFonts w:ascii="Arial" w:hAnsi="Arial" w:cs="Arial"/>
                <w:b/>
                <w:bCs/>
                <w:sz w:val="18"/>
                <w:szCs w:val="18"/>
              </w:rPr>
              <w:t>84,22</w:t>
            </w:r>
          </w:p>
        </w:tc>
      </w:tr>
      <w:tr w:rsidR="0084389F" w:rsidRPr="00EA11E6" w:rsidTr="008F6A72">
        <w:trPr>
          <w:trHeight w:val="300"/>
        </w:trPr>
        <w:tc>
          <w:tcPr>
            <w:tcW w:w="680" w:type="dxa"/>
            <w:tcBorders>
              <w:top w:val="nil"/>
              <w:left w:val="single" w:sz="4" w:space="0" w:color="auto"/>
              <w:bottom w:val="single" w:sz="4" w:space="0" w:color="auto"/>
              <w:right w:val="single" w:sz="4" w:space="0" w:color="auto"/>
            </w:tcBorders>
            <w:shd w:val="clear" w:color="000000" w:fill="C0C0C0"/>
            <w:vAlign w:val="center"/>
            <w:hideMark/>
          </w:tcPr>
          <w:p w:rsidR="0084389F" w:rsidRPr="00D52D65" w:rsidRDefault="0084389F" w:rsidP="008F6A72">
            <w:pPr>
              <w:jc w:val="center"/>
              <w:rPr>
                <w:rFonts w:ascii="Arial" w:hAnsi="Arial" w:cs="Arial"/>
                <w:b/>
                <w:bCs/>
                <w:sz w:val="18"/>
                <w:szCs w:val="18"/>
              </w:rPr>
            </w:pPr>
            <w:r w:rsidRPr="00D52D65">
              <w:rPr>
                <w:rFonts w:ascii="Arial" w:hAnsi="Arial" w:cs="Arial"/>
                <w:b/>
                <w:bCs/>
                <w:sz w:val="18"/>
                <w:szCs w:val="18"/>
              </w:rPr>
              <w:t>II</w:t>
            </w:r>
          </w:p>
        </w:tc>
        <w:tc>
          <w:tcPr>
            <w:tcW w:w="3380" w:type="dxa"/>
            <w:tcBorders>
              <w:top w:val="nil"/>
              <w:left w:val="nil"/>
              <w:bottom w:val="single" w:sz="4" w:space="0" w:color="auto"/>
              <w:right w:val="single" w:sz="4" w:space="0" w:color="auto"/>
            </w:tcBorders>
            <w:shd w:val="clear" w:color="000000" w:fill="C0C0C0"/>
            <w:vAlign w:val="center"/>
            <w:hideMark/>
          </w:tcPr>
          <w:p w:rsidR="0084389F" w:rsidRPr="00D52D65" w:rsidRDefault="0084389F" w:rsidP="008F6A72">
            <w:pPr>
              <w:rPr>
                <w:rFonts w:ascii="Arial" w:hAnsi="Arial" w:cs="Arial"/>
                <w:b/>
                <w:bCs/>
                <w:sz w:val="18"/>
                <w:szCs w:val="18"/>
              </w:rPr>
            </w:pPr>
            <w:r w:rsidRPr="00D52D65">
              <w:rPr>
                <w:rFonts w:ascii="Arial" w:hAnsi="Arial" w:cs="Arial"/>
                <w:b/>
                <w:bCs/>
                <w:sz w:val="18"/>
                <w:szCs w:val="18"/>
              </w:rPr>
              <w:t xml:space="preserve">Kapitalni izdaci </w:t>
            </w:r>
          </w:p>
        </w:tc>
        <w:tc>
          <w:tcPr>
            <w:tcW w:w="1600" w:type="dxa"/>
            <w:tcBorders>
              <w:top w:val="nil"/>
              <w:left w:val="nil"/>
              <w:bottom w:val="single" w:sz="4" w:space="0" w:color="auto"/>
              <w:right w:val="single" w:sz="4" w:space="0" w:color="auto"/>
            </w:tcBorders>
            <w:shd w:val="clear" w:color="000000" w:fill="A5A5A5"/>
            <w:vAlign w:val="center"/>
            <w:hideMark/>
          </w:tcPr>
          <w:p w:rsidR="0084389F" w:rsidRPr="00D52D65" w:rsidRDefault="0084389F" w:rsidP="008F6A72">
            <w:pPr>
              <w:jc w:val="right"/>
              <w:rPr>
                <w:rFonts w:ascii="Arial" w:hAnsi="Arial" w:cs="Arial"/>
                <w:b/>
                <w:bCs/>
                <w:sz w:val="18"/>
                <w:szCs w:val="18"/>
              </w:rPr>
            </w:pPr>
            <w:r w:rsidRPr="00D52D65">
              <w:rPr>
                <w:rFonts w:ascii="Arial" w:hAnsi="Arial" w:cs="Arial"/>
                <w:b/>
                <w:bCs/>
                <w:sz w:val="18"/>
                <w:szCs w:val="18"/>
              </w:rPr>
              <w:t>70.555</w:t>
            </w:r>
          </w:p>
        </w:tc>
        <w:tc>
          <w:tcPr>
            <w:tcW w:w="1740" w:type="dxa"/>
            <w:tcBorders>
              <w:top w:val="nil"/>
              <w:left w:val="nil"/>
              <w:bottom w:val="single" w:sz="4" w:space="0" w:color="auto"/>
              <w:right w:val="single" w:sz="4" w:space="0" w:color="auto"/>
            </w:tcBorders>
            <w:shd w:val="clear" w:color="000000" w:fill="A5A5A5"/>
            <w:vAlign w:val="center"/>
            <w:hideMark/>
          </w:tcPr>
          <w:p w:rsidR="0084389F" w:rsidRPr="00D52D65" w:rsidRDefault="0084389F" w:rsidP="008F6A72">
            <w:pPr>
              <w:jc w:val="right"/>
              <w:rPr>
                <w:rFonts w:ascii="Arial" w:hAnsi="Arial" w:cs="Arial"/>
                <w:b/>
                <w:bCs/>
                <w:sz w:val="18"/>
                <w:szCs w:val="18"/>
              </w:rPr>
            </w:pPr>
            <w:r w:rsidRPr="00D52D65">
              <w:rPr>
                <w:rFonts w:ascii="Arial" w:hAnsi="Arial" w:cs="Arial"/>
                <w:b/>
                <w:bCs/>
                <w:sz w:val="18"/>
                <w:szCs w:val="18"/>
              </w:rPr>
              <w:t>68.291</w:t>
            </w:r>
          </w:p>
        </w:tc>
        <w:tc>
          <w:tcPr>
            <w:tcW w:w="1700" w:type="dxa"/>
            <w:tcBorders>
              <w:top w:val="nil"/>
              <w:left w:val="nil"/>
              <w:bottom w:val="single" w:sz="4" w:space="0" w:color="auto"/>
              <w:right w:val="single" w:sz="4" w:space="0" w:color="auto"/>
            </w:tcBorders>
            <w:shd w:val="clear" w:color="000000" w:fill="A5A5A5"/>
            <w:vAlign w:val="center"/>
            <w:hideMark/>
          </w:tcPr>
          <w:p w:rsidR="0084389F" w:rsidRPr="00D52D65" w:rsidRDefault="0084389F" w:rsidP="008F6A72">
            <w:pPr>
              <w:jc w:val="right"/>
              <w:rPr>
                <w:rFonts w:ascii="Arial" w:hAnsi="Arial" w:cs="Arial"/>
                <w:b/>
                <w:bCs/>
                <w:sz w:val="18"/>
                <w:szCs w:val="18"/>
              </w:rPr>
            </w:pPr>
            <w:r w:rsidRPr="00D52D65">
              <w:rPr>
                <w:rFonts w:ascii="Arial" w:hAnsi="Arial" w:cs="Arial"/>
                <w:b/>
                <w:bCs/>
                <w:sz w:val="18"/>
                <w:szCs w:val="18"/>
              </w:rPr>
              <w:t>2.264</w:t>
            </w:r>
          </w:p>
        </w:tc>
        <w:tc>
          <w:tcPr>
            <w:tcW w:w="960" w:type="dxa"/>
            <w:tcBorders>
              <w:top w:val="nil"/>
              <w:left w:val="nil"/>
              <w:bottom w:val="single" w:sz="4" w:space="0" w:color="auto"/>
              <w:right w:val="single" w:sz="4" w:space="0" w:color="auto"/>
            </w:tcBorders>
            <w:shd w:val="clear" w:color="000000" w:fill="A5A5A5"/>
            <w:vAlign w:val="center"/>
            <w:hideMark/>
          </w:tcPr>
          <w:p w:rsidR="0084389F" w:rsidRPr="00D52D65" w:rsidRDefault="0084389F" w:rsidP="008F6A72">
            <w:pPr>
              <w:jc w:val="right"/>
              <w:rPr>
                <w:rFonts w:ascii="Arial" w:hAnsi="Arial" w:cs="Arial"/>
                <w:b/>
                <w:bCs/>
                <w:sz w:val="18"/>
                <w:szCs w:val="18"/>
              </w:rPr>
            </w:pPr>
            <w:r w:rsidRPr="00D52D65">
              <w:rPr>
                <w:rFonts w:ascii="Arial" w:hAnsi="Arial" w:cs="Arial"/>
                <w:b/>
                <w:bCs/>
                <w:sz w:val="18"/>
                <w:szCs w:val="18"/>
              </w:rPr>
              <w:t>96,79</w:t>
            </w:r>
          </w:p>
        </w:tc>
      </w:tr>
      <w:tr w:rsidR="0084389F" w:rsidRPr="00EA11E6" w:rsidTr="008F6A72">
        <w:trPr>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84389F" w:rsidRPr="00D52D65" w:rsidRDefault="0084389F" w:rsidP="008F6A72">
            <w:pPr>
              <w:jc w:val="center"/>
              <w:rPr>
                <w:rFonts w:ascii="Arial" w:hAnsi="Arial" w:cs="Arial"/>
                <w:sz w:val="18"/>
                <w:szCs w:val="18"/>
              </w:rPr>
            </w:pPr>
            <w:r w:rsidRPr="00D52D65">
              <w:rPr>
                <w:rFonts w:ascii="Arial" w:hAnsi="Arial" w:cs="Arial"/>
                <w:sz w:val="18"/>
                <w:szCs w:val="18"/>
              </w:rPr>
              <w:t>1.</w:t>
            </w:r>
          </w:p>
        </w:tc>
        <w:tc>
          <w:tcPr>
            <w:tcW w:w="338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rPr>
                <w:rFonts w:ascii="Arial" w:hAnsi="Arial" w:cs="Arial"/>
                <w:sz w:val="18"/>
                <w:szCs w:val="18"/>
              </w:rPr>
            </w:pPr>
            <w:r w:rsidRPr="00D52D65">
              <w:rPr>
                <w:rFonts w:ascii="Arial" w:hAnsi="Arial" w:cs="Arial"/>
                <w:sz w:val="18"/>
                <w:szCs w:val="18"/>
              </w:rPr>
              <w:t>Nabava zemljišta</w:t>
            </w:r>
          </w:p>
        </w:tc>
        <w:tc>
          <w:tcPr>
            <w:tcW w:w="160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b/>
                <w:bCs/>
                <w:sz w:val="18"/>
                <w:szCs w:val="18"/>
              </w:rPr>
            </w:pPr>
            <w:r w:rsidRPr="00D52D65">
              <w:rPr>
                <w:rFonts w:ascii="Arial" w:hAnsi="Arial" w:cs="Arial"/>
                <w:b/>
                <w:bCs/>
                <w:sz w:val="18"/>
                <w:szCs w:val="18"/>
              </w:rPr>
              <w:t> </w:t>
            </w:r>
          </w:p>
        </w:tc>
        <w:tc>
          <w:tcPr>
            <w:tcW w:w="174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b/>
                <w:bCs/>
                <w:sz w:val="18"/>
                <w:szCs w:val="18"/>
              </w:rPr>
            </w:pPr>
            <w:r w:rsidRPr="00D52D65">
              <w:rPr>
                <w:rFonts w:ascii="Arial" w:hAnsi="Arial" w:cs="Arial"/>
                <w:b/>
                <w:bCs/>
                <w:sz w:val="18"/>
                <w:szCs w:val="18"/>
              </w:rPr>
              <w:t> </w:t>
            </w:r>
          </w:p>
        </w:tc>
        <w:tc>
          <w:tcPr>
            <w:tcW w:w="170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b/>
                <w:bCs/>
                <w:sz w:val="18"/>
                <w:szCs w:val="18"/>
              </w:rPr>
            </w:pPr>
            <w:r w:rsidRPr="00D52D65">
              <w:rPr>
                <w:rFonts w:ascii="Arial" w:hAnsi="Arial" w:cs="Arial"/>
                <w:b/>
                <w:bCs/>
                <w:sz w:val="18"/>
                <w:szCs w:val="18"/>
              </w:rPr>
              <w:t>0</w:t>
            </w:r>
          </w:p>
        </w:tc>
        <w:tc>
          <w:tcPr>
            <w:tcW w:w="96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b/>
                <w:bCs/>
                <w:sz w:val="18"/>
                <w:szCs w:val="18"/>
              </w:rPr>
            </w:pPr>
            <w:r w:rsidRPr="00D52D65">
              <w:rPr>
                <w:rFonts w:ascii="Arial" w:hAnsi="Arial" w:cs="Arial"/>
                <w:b/>
                <w:bCs/>
                <w:sz w:val="18"/>
                <w:szCs w:val="18"/>
              </w:rPr>
              <w:t>#DIV/0!</w:t>
            </w:r>
          </w:p>
        </w:tc>
      </w:tr>
      <w:tr w:rsidR="0084389F" w:rsidRPr="00EA11E6" w:rsidTr="008F6A72">
        <w:trPr>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84389F" w:rsidRPr="00D52D65" w:rsidRDefault="0084389F" w:rsidP="008F6A72">
            <w:pPr>
              <w:jc w:val="center"/>
              <w:rPr>
                <w:rFonts w:ascii="Arial" w:hAnsi="Arial" w:cs="Arial"/>
                <w:sz w:val="18"/>
                <w:szCs w:val="18"/>
              </w:rPr>
            </w:pPr>
            <w:r w:rsidRPr="00D52D65">
              <w:rPr>
                <w:rFonts w:ascii="Arial" w:hAnsi="Arial" w:cs="Arial"/>
                <w:sz w:val="18"/>
                <w:szCs w:val="18"/>
              </w:rPr>
              <w:t>2.</w:t>
            </w:r>
          </w:p>
        </w:tc>
        <w:tc>
          <w:tcPr>
            <w:tcW w:w="338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rPr>
                <w:rFonts w:ascii="Arial" w:hAnsi="Arial" w:cs="Arial"/>
                <w:sz w:val="18"/>
                <w:szCs w:val="18"/>
              </w:rPr>
            </w:pPr>
            <w:r w:rsidRPr="00D52D65">
              <w:rPr>
                <w:rFonts w:ascii="Arial" w:hAnsi="Arial" w:cs="Arial"/>
                <w:sz w:val="18"/>
                <w:szCs w:val="18"/>
              </w:rPr>
              <w:t>Nabava građevina</w:t>
            </w:r>
          </w:p>
        </w:tc>
        <w:tc>
          <w:tcPr>
            <w:tcW w:w="160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sz w:val="18"/>
                <w:szCs w:val="18"/>
              </w:rPr>
            </w:pPr>
            <w:r w:rsidRPr="00D52D65">
              <w:rPr>
                <w:rFonts w:ascii="Arial" w:hAnsi="Arial" w:cs="Arial"/>
                <w:sz w:val="18"/>
                <w:szCs w:val="18"/>
              </w:rPr>
              <w:t> </w:t>
            </w:r>
          </w:p>
        </w:tc>
        <w:tc>
          <w:tcPr>
            <w:tcW w:w="174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sz w:val="18"/>
                <w:szCs w:val="18"/>
              </w:rPr>
            </w:pPr>
            <w:r w:rsidRPr="00D52D65">
              <w:rPr>
                <w:rFonts w:ascii="Arial" w:hAnsi="Arial" w:cs="Arial"/>
                <w:sz w:val="18"/>
                <w:szCs w:val="18"/>
              </w:rPr>
              <w:t> </w:t>
            </w:r>
          </w:p>
        </w:tc>
        <w:tc>
          <w:tcPr>
            <w:tcW w:w="170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b/>
                <w:bCs/>
                <w:sz w:val="18"/>
                <w:szCs w:val="18"/>
              </w:rPr>
            </w:pPr>
            <w:r w:rsidRPr="00D52D65">
              <w:rPr>
                <w:rFonts w:ascii="Arial" w:hAnsi="Arial" w:cs="Arial"/>
                <w:b/>
                <w:bCs/>
                <w:sz w:val="18"/>
                <w:szCs w:val="18"/>
              </w:rPr>
              <w:t>0</w:t>
            </w:r>
          </w:p>
        </w:tc>
        <w:tc>
          <w:tcPr>
            <w:tcW w:w="96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b/>
                <w:bCs/>
                <w:sz w:val="18"/>
                <w:szCs w:val="18"/>
              </w:rPr>
            </w:pPr>
            <w:r w:rsidRPr="00D52D65">
              <w:rPr>
                <w:rFonts w:ascii="Arial" w:hAnsi="Arial" w:cs="Arial"/>
                <w:b/>
                <w:bCs/>
                <w:sz w:val="18"/>
                <w:szCs w:val="18"/>
              </w:rPr>
              <w:t>#DIV/0!</w:t>
            </w:r>
          </w:p>
        </w:tc>
      </w:tr>
      <w:tr w:rsidR="0084389F" w:rsidRPr="00EA11E6" w:rsidTr="008F6A72">
        <w:trPr>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84389F" w:rsidRPr="00D52D65" w:rsidRDefault="0084389F" w:rsidP="008F6A72">
            <w:pPr>
              <w:jc w:val="center"/>
              <w:rPr>
                <w:rFonts w:ascii="Arial" w:hAnsi="Arial" w:cs="Arial"/>
                <w:sz w:val="18"/>
                <w:szCs w:val="18"/>
              </w:rPr>
            </w:pPr>
            <w:r w:rsidRPr="00D52D65">
              <w:rPr>
                <w:rFonts w:ascii="Arial" w:hAnsi="Arial" w:cs="Arial"/>
                <w:sz w:val="18"/>
                <w:szCs w:val="18"/>
              </w:rPr>
              <w:t>3.</w:t>
            </w:r>
          </w:p>
        </w:tc>
        <w:tc>
          <w:tcPr>
            <w:tcW w:w="338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rPr>
                <w:rFonts w:ascii="Arial" w:hAnsi="Arial" w:cs="Arial"/>
                <w:sz w:val="18"/>
                <w:szCs w:val="18"/>
              </w:rPr>
            </w:pPr>
            <w:r w:rsidRPr="00D52D65">
              <w:rPr>
                <w:rFonts w:ascii="Arial" w:hAnsi="Arial" w:cs="Arial"/>
                <w:sz w:val="18"/>
                <w:szCs w:val="18"/>
              </w:rPr>
              <w:t>Nabava opreme</w:t>
            </w:r>
          </w:p>
        </w:tc>
        <w:tc>
          <w:tcPr>
            <w:tcW w:w="160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sz w:val="18"/>
                <w:szCs w:val="18"/>
              </w:rPr>
            </w:pPr>
            <w:r w:rsidRPr="00D52D65">
              <w:rPr>
                <w:rFonts w:ascii="Arial" w:hAnsi="Arial" w:cs="Arial"/>
                <w:sz w:val="18"/>
                <w:szCs w:val="18"/>
              </w:rPr>
              <w:t> </w:t>
            </w:r>
          </w:p>
        </w:tc>
        <w:tc>
          <w:tcPr>
            <w:tcW w:w="174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sz w:val="18"/>
                <w:szCs w:val="18"/>
              </w:rPr>
            </w:pPr>
            <w:r w:rsidRPr="00D52D65">
              <w:rPr>
                <w:rFonts w:ascii="Arial" w:hAnsi="Arial" w:cs="Arial"/>
                <w:sz w:val="18"/>
                <w:szCs w:val="18"/>
              </w:rPr>
              <w:t> </w:t>
            </w:r>
          </w:p>
        </w:tc>
        <w:tc>
          <w:tcPr>
            <w:tcW w:w="170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b/>
                <w:bCs/>
                <w:sz w:val="18"/>
                <w:szCs w:val="18"/>
              </w:rPr>
            </w:pPr>
            <w:r w:rsidRPr="00D52D65">
              <w:rPr>
                <w:rFonts w:ascii="Arial" w:hAnsi="Arial" w:cs="Arial"/>
                <w:b/>
                <w:bCs/>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b/>
                <w:bCs/>
                <w:sz w:val="18"/>
                <w:szCs w:val="18"/>
              </w:rPr>
            </w:pPr>
            <w:r w:rsidRPr="00D52D65">
              <w:rPr>
                <w:rFonts w:ascii="Arial" w:hAnsi="Arial" w:cs="Arial"/>
                <w:b/>
                <w:bCs/>
                <w:sz w:val="18"/>
                <w:szCs w:val="18"/>
              </w:rPr>
              <w:t>0</w:t>
            </w:r>
          </w:p>
        </w:tc>
      </w:tr>
      <w:tr w:rsidR="0084389F" w:rsidRPr="00EA11E6" w:rsidTr="008F6A72">
        <w:trPr>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84389F" w:rsidRPr="00D52D65" w:rsidRDefault="0084389F" w:rsidP="008F6A72">
            <w:pPr>
              <w:jc w:val="center"/>
              <w:rPr>
                <w:rFonts w:ascii="Arial" w:hAnsi="Arial" w:cs="Arial"/>
                <w:sz w:val="18"/>
                <w:szCs w:val="18"/>
              </w:rPr>
            </w:pPr>
            <w:r w:rsidRPr="00D52D65">
              <w:rPr>
                <w:rFonts w:ascii="Arial" w:hAnsi="Arial" w:cs="Arial"/>
                <w:sz w:val="18"/>
                <w:szCs w:val="18"/>
              </w:rPr>
              <w:t>4.</w:t>
            </w:r>
          </w:p>
        </w:tc>
        <w:tc>
          <w:tcPr>
            <w:tcW w:w="338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rPr>
                <w:rFonts w:ascii="Arial" w:hAnsi="Arial" w:cs="Arial"/>
                <w:sz w:val="18"/>
                <w:szCs w:val="18"/>
              </w:rPr>
            </w:pPr>
            <w:r w:rsidRPr="00D52D65">
              <w:rPr>
                <w:rFonts w:ascii="Arial" w:hAnsi="Arial" w:cs="Arial"/>
                <w:sz w:val="18"/>
                <w:szCs w:val="18"/>
              </w:rPr>
              <w:t>Nabavka ostalih stalnih sred.</w:t>
            </w:r>
          </w:p>
        </w:tc>
        <w:tc>
          <w:tcPr>
            <w:tcW w:w="160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sz w:val="18"/>
                <w:szCs w:val="18"/>
              </w:rPr>
            </w:pPr>
            <w:r w:rsidRPr="00D52D65">
              <w:rPr>
                <w:rFonts w:ascii="Arial" w:hAnsi="Arial" w:cs="Arial"/>
                <w:sz w:val="18"/>
                <w:szCs w:val="18"/>
              </w:rPr>
              <w:t> </w:t>
            </w:r>
          </w:p>
        </w:tc>
        <w:tc>
          <w:tcPr>
            <w:tcW w:w="174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sz w:val="18"/>
                <w:szCs w:val="18"/>
              </w:rPr>
            </w:pPr>
            <w:r w:rsidRPr="00D52D65">
              <w:rPr>
                <w:rFonts w:ascii="Arial" w:hAnsi="Arial" w:cs="Arial"/>
                <w:sz w:val="18"/>
                <w:szCs w:val="18"/>
              </w:rPr>
              <w:t> </w:t>
            </w:r>
          </w:p>
        </w:tc>
        <w:tc>
          <w:tcPr>
            <w:tcW w:w="170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b/>
                <w:bCs/>
                <w:sz w:val="18"/>
                <w:szCs w:val="18"/>
              </w:rPr>
            </w:pPr>
            <w:r w:rsidRPr="00D52D65">
              <w:rPr>
                <w:rFonts w:ascii="Arial" w:hAnsi="Arial" w:cs="Arial"/>
                <w:b/>
                <w:bCs/>
                <w:sz w:val="18"/>
                <w:szCs w:val="18"/>
              </w:rPr>
              <w:t>0</w:t>
            </w:r>
          </w:p>
        </w:tc>
        <w:tc>
          <w:tcPr>
            <w:tcW w:w="96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b/>
                <w:bCs/>
                <w:sz w:val="18"/>
                <w:szCs w:val="18"/>
              </w:rPr>
            </w:pPr>
            <w:r w:rsidRPr="00D52D65">
              <w:rPr>
                <w:rFonts w:ascii="Arial" w:hAnsi="Arial" w:cs="Arial"/>
                <w:b/>
                <w:bCs/>
                <w:sz w:val="18"/>
                <w:szCs w:val="18"/>
              </w:rPr>
              <w:t>#DIV/0!</w:t>
            </w:r>
          </w:p>
        </w:tc>
      </w:tr>
      <w:tr w:rsidR="0084389F" w:rsidRPr="00EA11E6" w:rsidTr="008F6A72">
        <w:trPr>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84389F" w:rsidRPr="00D52D65" w:rsidRDefault="0084389F" w:rsidP="008F6A72">
            <w:pPr>
              <w:jc w:val="center"/>
              <w:rPr>
                <w:rFonts w:ascii="Arial" w:hAnsi="Arial" w:cs="Arial"/>
                <w:sz w:val="18"/>
                <w:szCs w:val="18"/>
              </w:rPr>
            </w:pPr>
            <w:r w:rsidRPr="00D52D65">
              <w:rPr>
                <w:rFonts w:ascii="Arial" w:hAnsi="Arial" w:cs="Arial"/>
                <w:sz w:val="18"/>
                <w:szCs w:val="18"/>
              </w:rPr>
              <w:t>5.</w:t>
            </w:r>
          </w:p>
        </w:tc>
        <w:tc>
          <w:tcPr>
            <w:tcW w:w="338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rPr>
                <w:rFonts w:ascii="Arial" w:hAnsi="Arial" w:cs="Arial"/>
                <w:sz w:val="18"/>
                <w:szCs w:val="18"/>
              </w:rPr>
            </w:pPr>
            <w:r w:rsidRPr="00D52D65">
              <w:rPr>
                <w:rFonts w:ascii="Arial" w:hAnsi="Arial" w:cs="Arial"/>
                <w:sz w:val="18"/>
                <w:szCs w:val="18"/>
              </w:rPr>
              <w:t>Rekonstrukcija i inves. održavanje</w:t>
            </w:r>
          </w:p>
        </w:tc>
        <w:tc>
          <w:tcPr>
            <w:tcW w:w="160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sz w:val="18"/>
                <w:szCs w:val="18"/>
              </w:rPr>
            </w:pPr>
            <w:r w:rsidRPr="00D52D65">
              <w:rPr>
                <w:rFonts w:ascii="Arial" w:hAnsi="Arial" w:cs="Arial"/>
                <w:sz w:val="18"/>
                <w:szCs w:val="18"/>
              </w:rPr>
              <w:t> </w:t>
            </w:r>
          </w:p>
        </w:tc>
        <w:tc>
          <w:tcPr>
            <w:tcW w:w="174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sz w:val="18"/>
                <w:szCs w:val="18"/>
              </w:rPr>
            </w:pPr>
            <w:r w:rsidRPr="00D52D65">
              <w:rPr>
                <w:rFonts w:ascii="Arial" w:hAnsi="Arial" w:cs="Arial"/>
                <w:sz w:val="18"/>
                <w:szCs w:val="18"/>
              </w:rPr>
              <w:t> </w:t>
            </w:r>
          </w:p>
        </w:tc>
        <w:tc>
          <w:tcPr>
            <w:tcW w:w="170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b/>
                <w:bCs/>
                <w:sz w:val="18"/>
                <w:szCs w:val="18"/>
              </w:rPr>
            </w:pPr>
            <w:r w:rsidRPr="00D52D65">
              <w:rPr>
                <w:rFonts w:ascii="Arial" w:hAnsi="Arial" w:cs="Arial"/>
                <w:b/>
                <w:bCs/>
                <w:sz w:val="18"/>
                <w:szCs w:val="18"/>
              </w:rPr>
              <w:t>0</w:t>
            </w:r>
          </w:p>
        </w:tc>
        <w:tc>
          <w:tcPr>
            <w:tcW w:w="96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b/>
                <w:bCs/>
                <w:sz w:val="18"/>
                <w:szCs w:val="18"/>
              </w:rPr>
            </w:pPr>
            <w:r w:rsidRPr="00D52D65">
              <w:rPr>
                <w:rFonts w:ascii="Arial" w:hAnsi="Arial" w:cs="Arial"/>
                <w:b/>
                <w:bCs/>
                <w:sz w:val="18"/>
                <w:szCs w:val="18"/>
              </w:rPr>
              <w:t>#DIV/0!</w:t>
            </w:r>
          </w:p>
        </w:tc>
      </w:tr>
      <w:tr w:rsidR="0084389F" w:rsidRPr="00EA11E6" w:rsidTr="008F6A72">
        <w:trPr>
          <w:trHeight w:val="300"/>
        </w:trPr>
        <w:tc>
          <w:tcPr>
            <w:tcW w:w="680" w:type="dxa"/>
            <w:tcBorders>
              <w:top w:val="nil"/>
              <w:left w:val="single" w:sz="4" w:space="0" w:color="auto"/>
              <w:bottom w:val="single" w:sz="4" w:space="0" w:color="auto"/>
              <w:right w:val="single" w:sz="4" w:space="0" w:color="auto"/>
            </w:tcBorders>
            <w:shd w:val="clear" w:color="000000" w:fill="C0C0C0"/>
            <w:vAlign w:val="center"/>
            <w:hideMark/>
          </w:tcPr>
          <w:p w:rsidR="0084389F" w:rsidRPr="00D52D65" w:rsidRDefault="0084389F" w:rsidP="008F6A72">
            <w:pPr>
              <w:jc w:val="center"/>
              <w:rPr>
                <w:rFonts w:ascii="Arial" w:hAnsi="Arial" w:cs="Arial"/>
                <w:b/>
                <w:bCs/>
                <w:sz w:val="18"/>
                <w:szCs w:val="18"/>
              </w:rPr>
            </w:pPr>
            <w:r w:rsidRPr="00D52D65">
              <w:rPr>
                <w:rFonts w:ascii="Arial" w:hAnsi="Arial" w:cs="Arial"/>
                <w:b/>
                <w:bCs/>
                <w:sz w:val="18"/>
                <w:szCs w:val="18"/>
              </w:rPr>
              <w:t>III</w:t>
            </w:r>
          </w:p>
        </w:tc>
        <w:tc>
          <w:tcPr>
            <w:tcW w:w="3380" w:type="dxa"/>
            <w:tcBorders>
              <w:top w:val="nil"/>
              <w:left w:val="nil"/>
              <w:bottom w:val="single" w:sz="4" w:space="0" w:color="auto"/>
              <w:right w:val="single" w:sz="4" w:space="0" w:color="auto"/>
            </w:tcBorders>
            <w:shd w:val="clear" w:color="000000" w:fill="C0C0C0"/>
            <w:vAlign w:val="center"/>
            <w:hideMark/>
          </w:tcPr>
          <w:p w:rsidR="0084389F" w:rsidRPr="00D52D65" w:rsidRDefault="0084389F" w:rsidP="008F6A72">
            <w:pPr>
              <w:rPr>
                <w:rFonts w:ascii="Arial" w:hAnsi="Arial" w:cs="Arial"/>
                <w:b/>
                <w:bCs/>
                <w:sz w:val="18"/>
                <w:szCs w:val="18"/>
              </w:rPr>
            </w:pPr>
            <w:r w:rsidRPr="00D52D65">
              <w:rPr>
                <w:rFonts w:ascii="Arial" w:hAnsi="Arial" w:cs="Arial"/>
                <w:b/>
                <w:bCs/>
                <w:sz w:val="18"/>
                <w:szCs w:val="18"/>
              </w:rPr>
              <w:t>Tekući grantovi</w:t>
            </w:r>
          </w:p>
        </w:tc>
        <w:tc>
          <w:tcPr>
            <w:tcW w:w="1600" w:type="dxa"/>
            <w:tcBorders>
              <w:top w:val="nil"/>
              <w:left w:val="nil"/>
              <w:bottom w:val="single" w:sz="4" w:space="0" w:color="auto"/>
              <w:right w:val="single" w:sz="4" w:space="0" w:color="auto"/>
            </w:tcBorders>
            <w:shd w:val="clear" w:color="000000" w:fill="C0C0C0"/>
            <w:vAlign w:val="center"/>
            <w:hideMark/>
          </w:tcPr>
          <w:p w:rsidR="0084389F" w:rsidRPr="00D52D65" w:rsidRDefault="0084389F" w:rsidP="008F6A72">
            <w:pPr>
              <w:jc w:val="right"/>
              <w:rPr>
                <w:rFonts w:ascii="Arial" w:hAnsi="Arial" w:cs="Arial"/>
                <w:b/>
                <w:bCs/>
                <w:sz w:val="18"/>
                <w:szCs w:val="18"/>
              </w:rPr>
            </w:pPr>
            <w:r w:rsidRPr="00D52D65">
              <w:rPr>
                <w:rFonts w:ascii="Arial" w:hAnsi="Arial" w:cs="Arial"/>
                <w:b/>
                <w:bCs/>
                <w:sz w:val="18"/>
                <w:szCs w:val="18"/>
              </w:rPr>
              <w:t>0</w:t>
            </w:r>
          </w:p>
        </w:tc>
        <w:tc>
          <w:tcPr>
            <w:tcW w:w="1740" w:type="dxa"/>
            <w:tcBorders>
              <w:top w:val="nil"/>
              <w:left w:val="nil"/>
              <w:bottom w:val="single" w:sz="4" w:space="0" w:color="auto"/>
              <w:right w:val="single" w:sz="4" w:space="0" w:color="auto"/>
            </w:tcBorders>
            <w:shd w:val="clear" w:color="000000" w:fill="C0C0C0"/>
            <w:vAlign w:val="center"/>
            <w:hideMark/>
          </w:tcPr>
          <w:p w:rsidR="0084389F" w:rsidRPr="00D52D65" w:rsidRDefault="0084389F" w:rsidP="008F6A72">
            <w:pPr>
              <w:jc w:val="right"/>
              <w:rPr>
                <w:rFonts w:ascii="Arial" w:hAnsi="Arial" w:cs="Arial"/>
                <w:b/>
                <w:bCs/>
                <w:sz w:val="18"/>
                <w:szCs w:val="18"/>
              </w:rPr>
            </w:pPr>
            <w:r w:rsidRPr="00D52D65">
              <w:rPr>
                <w:rFonts w:ascii="Arial" w:hAnsi="Arial" w:cs="Arial"/>
                <w:b/>
                <w:bCs/>
                <w:sz w:val="18"/>
                <w:szCs w:val="18"/>
              </w:rPr>
              <w:t>0</w:t>
            </w:r>
          </w:p>
        </w:tc>
        <w:tc>
          <w:tcPr>
            <w:tcW w:w="1700" w:type="dxa"/>
            <w:tcBorders>
              <w:top w:val="nil"/>
              <w:left w:val="nil"/>
              <w:bottom w:val="single" w:sz="4" w:space="0" w:color="auto"/>
              <w:right w:val="single" w:sz="4" w:space="0" w:color="auto"/>
            </w:tcBorders>
            <w:shd w:val="clear" w:color="000000" w:fill="C0C0C0"/>
            <w:vAlign w:val="center"/>
            <w:hideMark/>
          </w:tcPr>
          <w:p w:rsidR="0084389F" w:rsidRPr="00D52D65" w:rsidRDefault="0084389F" w:rsidP="008F6A72">
            <w:pPr>
              <w:jc w:val="right"/>
              <w:rPr>
                <w:rFonts w:ascii="Arial" w:hAnsi="Arial" w:cs="Arial"/>
                <w:b/>
                <w:bCs/>
                <w:sz w:val="18"/>
                <w:szCs w:val="18"/>
              </w:rPr>
            </w:pPr>
            <w:r w:rsidRPr="00D52D65">
              <w:rPr>
                <w:rFonts w:ascii="Arial" w:hAnsi="Arial" w:cs="Arial"/>
                <w:b/>
                <w:bCs/>
                <w:sz w:val="18"/>
                <w:szCs w:val="18"/>
              </w:rPr>
              <w:t>0</w:t>
            </w:r>
          </w:p>
        </w:tc>
        <w:tc>
          <w:tcPr>
            <w:tcW w:w="960" w:type="dxa"/>
            <w:tcBorders>
              <w:top w:val="nil"/>
              <w:left w:val="nil"/>
              <w:bottom w:val="single" w:sz="4" w:space="0" w:color="auto"/>
              <w:right w:val="single" w:sz="4" w:space="0" w:color="auto"/>
            </w:tcBorders>
            <w:shd w:val="clear" w:color="000000" w:fill="C0C0C0"/>
            <w:vAlign w:val="center"/>
            <w:hideMark/>
          </w:tcPr>
          <w:p w:rsidR="0084389F" w:rsidRPr="00D52D65" w:rsidRDefault="0084389F" w:rsidP="008F6A72">
            <w:pPr>
              <w:jc w:val="right"/>
              <w:rPr>
                <w:rFonts w:ascii="Arial" w:hAnsi="Arial" w:cs="Arial"/>
                <w:b/>
                <w:bCs/>
                <w:sz w:val="18"/>
                <w:szCs w:val="18"/>
              </w:rPr>
            </w:pPr>
            <w:r w:rsidRPr="00D52D65">
              <w:rPr>
                <w:rFonts w:ascii="Arial" w:hAnsi="Arial" w:cs="Arial"/>
                <w:b/>
                <w:bCs/>
                <w:sz w:val="18"/>
                <w:szCs w:val="18"/>
              </w:rPr>
              <w:t>#DIV/0!</w:t>
            </w:r>
          </w:p>
        </w:tc>
      </w:tr>
      <w:tr w:rsidR="0084389F" w:rsidRPr="00EA11E6" w:rsidTr="008F6A72">
        <w:trPr>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84389F" w:rsidRPr="00D52D65" w:rsidRDefault="0084389F" w:rsidP="008F6A72">
            <w:pPr>
              <w:jc w:val="center"/>
              <w:rPr>
                <w:rFonts w:ascii="Arial" w:hAnsi="Arial" w:cs="Arial"/>
                <w:sz w:val="18"/>
                <w:szCs w:val="18"/>
              </w:rPr>
            </w:pPr>
            <w:r w:rsidRPr="00D52D65">
              <w:rPr>
                <w:rFonts w:ascii="Arial" w:hAnsi="Arial" w:cs="Arial"/>
                <w:sz w:val="18"/>
                <w:szCs w:val="18"/>
              </w:rPr>
              <w:t>1.</w:t>
            </w:r>
          </w:p>
        </w:tc>
        <w:tc>
          <w:tcPr>
            <w:tcW w:w="338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rPr>
                <w:rFonts w:ascii="Arial" w:hAnsi="Arial" w:cs="Arial"/>
                <w:sz w:val="18"/>
                <w:szCs w:val="18"/>
              </w:rPr>
            </w:pPr>
            <w:r w:rsidRPr="00D52D65">
              <w:rPr>
                <w:rFonts w:ascii="Arial" w:hAnsi="Arial" w:cs="Arial"/>
                <w:sz w:val="18"/>
                <w:szCs w:val="18"/>
              </w:rPr>
              <w:t> </w:t>
            </w:r>
          </w:p>
        </w:tc>
        <w:tc>
          <w:tcPr>
            <w:tcW w:w="160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sz w:val="18"/>
                <w:szCs w:val="18"/>
              </w:rPr>
            </w:pPr>
            <w:r w:rsidRPr="00D52D65">
              <w:rPr>
                <w:rFonts w:ascii="Arial" w:hAnsi="Arial" w:cs="Arial"/>
                <w:sz w:val="18"/>
                <w:szCs w:val="18"/>
              </w:rPr>
              <w:t> </w:t>
            </w:r>
          </w:p>
        </w:tc>
        <w:tc>
          <w:tcPr>
            <w:tcW w:w="174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sz w:val="18"/>
                <w:szCs w:val="18"/>
              </w:rPr>
            </w:pPr>
            <w:r w:rsidRPr="00D52D65">
              <w:rPr>
                <w:rFonts w:ascii="Arial" w:hAnsi="Arial" w:cs="Arial"/>
                <w:sz w:val="18"/>
                <w:szCs w:val="18"/>
              </w:rPr>
              <w:t> </w:t>
            </w:r>
          </w:p>
        </w:tc>
        <w:tc>
          <w:tcPr>
            <w:tcW w:w="170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b/>
                <w:bCs/>
                <w:sz w:val="18"/>
                <w:szCs w:val="18"/>
              </w:rPr>
            </w:pPr>
            <w:r w:rsidRPr="00D52D65">
              <w:rPr>
                <w:rFonts w:ascii="Arial" w:hAnsi="Arial" w:cs="Arial"/>
                <w:b/>
                <w:bCs/>
                <w:sz w:val="18"/>
                <w:szCs w:val="18"/>
              </w:rPr>
              <w:t>0</w:t>
            </w:r>
          </w:p>
        </w:tc>
        <w:tc>
          <w:tcPr>
            <w:tcW w:w="96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b/>
                <w:bCs/>
                <w:sz w:val="18"/>
                <w:szCs w:val="18"/>
              </w:rPr>
            </w:pPr>
            <w:r w:rsidRPr="00D52D65">
              <w:rPr>
                <w:rFonts w:ascii="Arial" w:hAnsi="Arial" w:cs="Arial"/>
                <w:b/>
                <w:bCs/>
                <w:sz w:val="18"/>
                <w:szCs w:val="18"/>
              </w:rPr>
              <w:t>#DIV/0!</w:t>
            </w:r>
          </w:p>
        </w:tc>
      </w:tr>
      <w:tr w:rsidR="0084389F" w:rsidRPr="00EA11E6" w:rsidTr="008F6A72">
        <w:trPr>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84389F" w:rsidRPr="00D52D65" w:rsidRDefault="0084389F" w:rsidP="008F6A72">
            <w:pPr>
              <w:jc w:val="center"/>
              <w:rPr>
                <w:rFonts w:ascii="Arial" w:hAnsi="Arial" w:cs="Arial"/>
                <w:sz w:val="18"/>
                <w:szCs w:val="18"/>
              </w:rPr>
            </w:pPr>
            <w:r w:rsidRPr="00D52D65">
              <w:rPr>
                <w:rFonts w:ascii="Arial" w:hAnsi="Arial" w:cs="Arial"/>
                <w:sz w:val="18"/>
                <w:szCs w:val="18"/>
              </w:rPr>
              <w:t>2.</w:t>
            </w:r>
          </w:p>
        </w:tc>
        <w:tc>
          <w:tcPr>
            <w:tcW w:w="338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rPr>
                <w:rFonts w:ascii="Arial" w:hAnsi="Arial" w:cs="Arial"/>
                <w:sz w:val="18"/>
                <w:szCs w:val="18"/>
              </w:rPr>
            </w:pPr>
            <w:r w:rsidRPr="00D52D65">
              <w:rPr>
                <w:rFonts w:ascii="Arial" w:hAnsi="Arial" w:cs="Arial"/>
                <w:sz w:val="18"/>
                <w:szCs w:val="18"/>
              </w:rPr>
              <w:t> </w:t>
            </w:r>
          </w:p>
        </w:tc>
        <w:tc>
          <w:tcPr>
            <w:tcW w:w="160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sz w:val="18"/>
                <w:szCs w:val="18"/>
              </w:rPr>
            </w:pPr>
            <w:r w:rsidRPr="00D52D65">
              <w:rPr>
                <w:rFonts w:ascii="Arial" w:hAnsi="Arial" w:cs="Arial"/>
                <w:sz w:val="18"/>
                <w:szCs w:val="18"/>
              </w:rPr>
              <w:t> </w:t>
            </w:r>
          </w:p>
        </w:tc>
        <w:tc>
          <w:tcPr>
            <w:tcW w:w="174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sz w:val="18"/>
                <w:szCs w:val="18"/>
              </w:rPr>
            </w:pPr>
            <w:r w:rsidRPr="00D52D65">
              <w:rPr>
                <w:rFonts w:ascii="Arial" w:hAnsi="Arial" w:cs="Arial"/>
                <w:sz w:val="18"/>
                <w:szCs w:val="18"/>
              </w:rPr>
              <w:t> </w:t>
            </w:r>
          </w:p>
        </w:tc>
        <w:tc>
          <w:tcPr>
            <w:tcW w:w="170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b/>
                <w:bCs/>
                <w:sz w:val="18"/>
                <w:szCs w:val="18"/>
              </w:rPr>
            </w:pPr>
            <w:r w:rsidRPr="00D52D65">
              <w:rPr>
                <w:rFonts w:ascii="Arial" w:hAnsi="Arial" w:cs="Arial"/>
                <w:b/>
                <w:bCs/>
                <w:sz w:val="18"/>
                <w:szCs w:val="18"/>
              </w:rPr>
              <w:t>0</w:t>
            </w:r>
          </w:p>
        </w:tc>
        <w:tc>
          <w:tcPr>
            <w:tcW w:w="96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b/>
                <w:bCs/>
                <w:sz w:val="18"/>
                <w:szCs w:val="18"/>
              </w:rPr>
            </w:pPr>
            <w:r w:rsidRPr="00D52D65">
              <w:rPr>
                <w:rFonts w:ascii="Arial" w:hAnsi="Arial" w:cs="Arial"/>
                <w:b/>
                <w:bCs/>
                <w:sz w:val="18"/>
                <w:szCs w:val="18"/>
              </w:rPr>
              <w:t>#DIV/0!</w:t>
            </w:r>
          </w:p>
        </w:tc>
      </w:tr>
      <w:tr w:rsidR="0084389F" w:rsidRPr="00EA11E6" w:rsidTr="008F6A72">
        <w:trPr>
          <w:trHeight w:val="300"/>
        </w:trPr>
        <w:tc>
          <w:tcPr>
            <w:tcW w:w="680" w:type="dxa"/>
            <w:tcBorders>
              <w:top w:val="nil"/>
              <w:left w:val="single" w:sz="4" w:space="0" w:color="auto"/>
              <w:bottom w:val="single" w:sz="4" w:space="0" w:color="auto"/>
              <w:right w:val="single" w:sz="4" w:space="0" w:color="auto"/>
            </w:tcBorders>
            <w:shd w:val="clear" w:color="000000" w:fill="C0C0C0"/>
            <w:vAlign w:val="center"/>
            <w:hideMark/>
          </w:tcPr>
          <w:p w:rsidR="0084389F" w:rsidRPr="00D52D65" w:rsidRDefault="0084389F" w:rsidP="008F6A72">
            <w:pPr>
              <w:jc w:val="center"/>
              <w:rPr>
                <w:rFonts w:ascii="Arial" w:hAnsi="Arial" w:cs="Arial"/>
                <w:b/>
                <w:bCs/>
                <w:sz w:val="18"/>
                <w:szCs w:val="18"/>
              </w:rPr>
            </w:pPr>
            <w:r w:rsidRPr="00D52D65">
              <w:rPr>
                <w:rFonts w:ascii="Arial" w:hAnsi="Arial" w:cs="Arial"/>
                <w:b/>
                <w:bCs/>
                <w:sz w:val="18"/>
                <w:szCs w:val="18"/>
              </w:rPr>
              <w:t>IV</w:t>
            </w:r>
          </w:p>
        </w:tc>
        <w:tc>
          <w:tcPr>
            <w:tcW w:w="3380" w:type="dxa"/>
            <w:tcBorders>
              <w:top w:val="nil"/>
              <w:left w:val="nil"/>
              <w:bottom w:val="single" w:sz="4" w:space="0" w:color="auto"/>
              <w:right w:val="single" w:sz="4" w:space="0" w:color="auto"/>
            </w:tcBorders>
            <w:shd w:val="clear" w:color="000000" w:fill="C0C0C0"/>
            <w:vAlign w:val="center"/>
            <w:hideMark/>
          </w:tcPr>
          <w:p w:rsidR="0084389F" w:rsidRPr="00D52D65" w:rsidRDefault="0084389F" w:rsidP="008F6A72">
            <w:pPr>
              <w:rPr>
                <w:rFonts w:ascii="Arial" w:hAnsi="Arial" w:cs="Arial"/>
                <w:b/>
                <w:bCs/>
                <w:sz w:val="18"/>
                <w:szCs w:val="18"/>
              </w:rPr>
            </w:pPr>
            <w:r w:rsidRPr="00D52D65">
              <w:rPr>
                <w:rFonts w:ascii="Arial" w:hAnsi="Arial" w:cs="Arial"/>
                <w:b/>
                <w:bCs/>
                <w:sz w:val="18"/>
                <w:szCs w:val="18"/>
              </w:rPr>
              <w:t>Ukupno proračun (I+II+III)</w:t>
            </w:r>
          </w:p>
        </w:tc>
        <w:tc>
          <w:tcPr>
            <w:tcW w:w="1600" w:type="dxa"/>
            <w:tcBorders>
              <w:top w:val="nil"/>
              <w:left w:val="nil"/>
              <w:bottom w:val="single" w:sz="4" w:space="0" w:color="auto"/>
              <w:right w:val="single" w:sz="4" w:space="0" w:color="auto"/>
            </w:tcBorders>
            <w:shd w:val="clear" w:color="000000" w:fill="C0C0C0"/>
            <w:vAlign w:val="center"/>
            <w:hideMark/>
          </w:tcPr>
          <w:p w:rsidR="0084389F" w:rsidRPr="00D52D65" w:rsidRDefault="0084389F" w:rsidP="008F6A72">
            <w:pPr>
              <w:jc w:val="right"/>
              <w:rPr>
                <w:rFonts w:ascii="Arial" w:hAnsi="Arial" w:cs="Arial"/>
                <w:b/>
                <w:bCs/>
                <w:sz w:val="18"/>
                <w:szCs w:val="18"/>
              </w:rPr>
            </w:pPr>
            <w:r w:rsidRPr="00D52D65">
              <w:rPr>
                <w:rFonts w:ascii="Arial" w:hAnsi="Arial" w:cs="Arial"/>
                <w:b/>
                <w:bCs/>
                <w:sz w:val="18"/>
                <w:szCs w:val="18"/>
              </w:rPr>
              <w:t>6.674.555</w:t>
            </w:r>
          </w:p>
        </w:tc>
        <w:tc>
          <w:tcPr>
            <w:tcW w:w="1740" w:type="dxa"/>
            <w:tcBorders>
              <w:top w:val="nil"/>
              <w:left w:val="nil"/>
              <w:bottom w:val="single" w:sz="4" w:space="0" w:color="auto"/>
              <w:right w:val="single" w:sz="4" w:space="0" w:color="auto"/>
            </w:tcBorders>
            <w:shd w:val="clear" w:color="000000" w:fill="C0C0C0"/>
            <w:vAlign w:val="center"/>
            <w:hideMark/>
          </w:tcPr>
          <w:p w:rsidR="0084389F" w:rsidRPr="00D52D65" w:rsidRDefault="0084389F" w:rsidP="008F6A72">
            <w:pPr>
              <w:jc w:val="right"/>
              <w:rPr>
                <w:rFonts w:ascii="Arial" w:hAnsi="Arial" w:cs="Arial"/>
                <w:b/>
                <w:bCs/>
                <w:sz w:val="18"/>
                <w:szCs w:val="18"/>
              </w:rPr>
            </w:pPr>
            <w:r w:rsidRPr="00D52D65">
              <w:rPr>
                <w:rFonts w:ascii="Arial" w:hAnsi="Arial" w:cs="Arial"/>
                <w:b/>
                <w:bCs/>
                <w:sz w:val="18"/>
                <w:szCs w:val="18"/>
              </w:rPr>
              <w:t>6.195.363</w:t>
            </w:r>
          </w:p>
        </w:tc>
        <w:tc>
          <w:tcPr>
            <w:tcW w:w="1700" w:type="dxa"/>
            <w:tcBorders>
              <w:top w:val="nil"/>
              <w:left w:val="nil"/>
              <w:bottom w:val="single" w:sz="4" w:space="0" w:color="auto"/>
              <w:right w:val="single" w:sz="4" w:space="0" w:color="auto"/>
            </w:tcBorders>
            <w:shd w:val="clear" w:color="000000" w:fill="C0C0C0"/>
            <w:vAlign w:val="center"/>
            <w:hideMark/>
          </w:tcPr>
          <w:p w:rsidR="0084389F" w:rsidRPr="00D52D65" w:rsidRDefault="0084389F" w:rsidP="008F6A72">
            <w:pPr>
              <w:jc w:val="right"/>
              <w:rPr>
                <w:rFonts w:ascii="Arial" w:hAnsi="Arial" w:cs="Arial"/>
                <w:b/>
                <w:bCs/>
                <w:sz w:val="18"/>
                <w:szCs w:val="18"/>
              </w:rPr>
            </w:pPr>
            <w:r w:rsidRPr="00D52D65">
              <w:rPr>
                <w:rFonts w:ascii="Arial" w:hAnsi="Arial" w:cs="Arial"/>
                <w:b/>
                <w:bCs/>
                <w:sz w:val="18"/>
                <w:szCs w:val="18"/>
              </w:rPr>
              <w:t>479.192</w:t>
            </w:r>
          </w:p>
        </w:tc>
        <w:tc>
          <w:tcPr>
            <w:tcW w:w="960" w:type="dxa"/>
            <w:tcBorders>
              <w:top w:val="nil"/>
              <w:left w:val="nil"/>
              <w:bottom w:val="single" w:sz="4" w:space="0" w:color="auto"/>
              <w:right w:val="single" w:sz="4" w:space="0" w:color="auto"/>
            </w:tcBorders>
            <w:shd w:val="clear" w:color="000000" w:fill="C0C0C0"/>
            <w:vAlign w:val="center"/>
            <w:hideMark/>
          </w:tcPr>
          <w:p w:rsidR="0084389F" w:rsidRPr="00D52D65" w:rsidRDefault="0084389F" w:rsidP="008F6A72">
            <w:pPr>
              <w:jc w:val="right"/>
              <w:rPr>
                <w:rFonts w:ascii="Arial" w:hAnsi="Arial" w:cs="Arial"/>
                <w:b/>
                <w:bCs/>
                <w:sz w:val="18"/>
                <w:szCs w:val="18"/>
              </w:rPr>
            </w:pPr>
            <w:r w:rsidRPr="00D52D65">
              <w:rPr>
                <w:rFonts w:ascii="Arial" w:hAnsi="Arial" w:cs="Arial"/>
                <w:b/>
                <w:bCs/>
                <w:sz w:val="18"/>
                <w:szCs w:val="18"/>
              </w:rPr>
              <w:t>92,82</w:t>
            </w:r>
          </w:p>
        </w:tc>
      </w:tr>
      <w:tr w:rsidR="0084389F" w:rsidRPr="00EA11E6" w:rsidTr="008F6A72">
        <w:trPr>
          <w:trHeight w:val="300"/>
        </w:trPr>
        <w:tc>
          <w:tcPr>
            <w:tcW w:w="680" w:type="dxa"/>
            <w:tcBorders>
              <w:top w:val="nil"/>
              <w:left w:val="nil"/>
              <w:bottom w:val="nil"/>
              <w:right w:val="nil"/>
            </w:tcBorders>
            <w:shd w:val="clear" w:color="auto" w:fill="auto"/>
            <w:noWrap/>
            <w:vAlign w:val="bottom"/>
            <w:hideMark/>
          </w:tcPr>
          <w:p w:rsidR="0084389F" w:rsidRPr="00D52D65" w:rsidRDefault="0084389F" w:rsidP="008F6A72">
            <w:pPr>
              <w:rPr>
                <w:rFonts w:ascii="Calibri" w:hAnsi="Calibri"/>
                <w:color w:val="000000"/>
                <w:sz w:val="18"/>
                <w:szCs w:val="18"/>
              </w:rPr>
            </w:pPr>
          </w:p>
        </w:tc>
        <w:tc>
          <w:tcPr>
            <w:tcW w:w="3380" w:type="dxa"/>
            <w:tcBorders>
              <w:top w:val="nil"/>
              <w:left w:val="nil"/>
              <w:bottom w:val="nil"/>
              <w:right w:val="nil"/>
            </w:tcBorders>
            <w:shd w:val="clear" w:color="auto" w:fill="auto"/>
            <w:noWrap/>
            <w:vAlign w:val="bottom"/>
            <w:hideMark/>
          </w:tcPr>
          <w:p w:rsidR="0084389F" w:rsidRPr="00D52D65" w:rsidRDefault="0084389F" w:rsidP="008F6A72">
            <w:pPr>
              <w:rPr>
                <w:rFonts w:ascii="Calibri" w:hAnsi="Calibri"/>
                <w:color w:val="000000"/>
                <w:sz w:val="18"/>
                <w:szCs w:val="18"/>
              </w:rPr>
            </w:pPr>
          </w:p>
        </w:tc>
        <w:tc>
          <w:tcPr>
            <w:tcW w:w="1600" w:type="dxa"/>
            <w:tcBorders>
              <w:top w:val="nil"/>
              <w:left w:val="nil"/>
              <w:bottom w:val="nil"/>
              <w:right w:val="nil"/>
            </w:tcBorders>
            <w:shd w:val="clear" w:color="auto" w:fill="auto"/>
            <w:noWrap/>
            <w:vAlign w:val="bottom"/>
            <w:hideMark/>
          </w:tcPr>
          <w:p w:rsidR="0084389F" w:rsidRPr="00D52D65" w:rsidRDefault="0084389F" w:rsidP="008F6A72">
            <w:pPr>
              <w:rPr>
                <w:rFonts w:ascii="Calibri" w:hAnsi="Calibri"/>
                <w:color w:val="000000"/>
                <w:sz w:val="18"/>
                <w:szCs w:val="18"/>
              </w:rPr>
            </w:pPr>
          </w:p>
        </w:tc>
        <w:tc>
          <w:tcPr>
            <w:tcW w:w="1740" w:type="dxa"/>
            <w:tcBorders>
              <w:top w:val="nil"/>
              <w:left w:val="nil"/>
              <w:bottom w:val="nil"/>
              <w:right w:val="nil"/>
            </w:tcBorders>
            <w:shd w:val="clear" w:color="auto" w:fill="auto"/>
            <w:noWrap/>
            <w:vAlign w:val="bottom"/>
            <w:hideMark/>
          </w:tcPr>
          <w:p w:rsidR="0084389F" w:rsidRPr="00D52D65" w:rsidRDefault="0084389F" w:rsidP="008F6A72">
            <w:pPr>
              <w:rPr>
                <w:rFonts w:ascii="Calibri" w:hAnsi="Calibri"/>
                <w:color w:val="000000"/>
                <w:sz w:val="18"/>
                <w:szCs w:val="18"/>
              </w:rPr>
            </w:pPr>
          </w:p>
        </w:tc>
        <w:tc>
          <w:tcPr>
            <w:tcW w:w="1700" w:type="dxa"/>
            <w:tcBorders>
              <w:top w:val="nil"/>
              <w:left w:val="nil"/>
              <w:bottom w:val="nil"/>
              <w:right w:val="nil"/>
            </w:tcBorders>
            <w:shd w:val="clear" w:color="auto" w:fill="auto"/>
            <w:noWrap/>
            <w:vAlign w:val="bottom"/>
            <w:hideMark/>
          </w:tcPr>
          <w:p w:rsidR="0084389F" w:rsidRPr="00D52D65" w:rsidRDefault="0084389F" w:rsidP="008F6A72">
            <w:pPr>
              <w:rPr>
                <w:rFonts w:ascii="Calibri" w:hAnsi="Calibri"/>
                <w:color w:val="000000"/>
                <w:sz w:val="18"/>
                <w:szCs w:val="18"/>
              </w:rPr>
            </w:pPr>
          </w:p>
        </w:tc>
        <w:tc>
          <w:tcPr>
            <w:tcW w:w="960" w:type="dxa"/>
            <w:tcBorders>
              <w:top w:val="nil"/>
              <w:left w:val="nil"/>
              <w:bottom w:val="nil"/>
              <w:right w:val="nil"/>
            </w:tcBorders>
            <w:shd w:val="clear" w:color="auto" w:fill="auto"/>
            <w:noWrap/>
            <w:vAlign w:val="bottom"/>
            <w:hideMark/>
          </w:tcPr>
          <w:p w:rsidR="0084389F" w:rsidRPr="00D52D65" w:rsidRDefault="0084389F" w:rsidP="008F6A72">
            <w:pPr>
              <w:rPr>
                <w:rFonts w:ascii="Calibri" w:hAnsi="Calibri"/>
                <w:color w:val="000000"/>
                <w:sz w:val="18"/>
                <w:szCs w:val="18"/>
              </w:rPr>
            </w:pPr>
          </w:p>
        </w:tc>
      </w:tr>
      <w:tr w:rsidR="0084389F" w:rsidRPr="00EA11E6" w:rsidTr="008F6A72">
        <w:trPr>
          <w:trHeight w:val="300"/>
        </w:trPr>
        <w:tc>
          <w:tcPr>
            <w:tcW w:w="680"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84389F" w:rsidRPr="00D52D65" w:rsidRDefault="0084389F" w:rsidP="008F6A72">
            <w:pPr>
              <w:jc w:val="center"/>
              <w:rPr>
                <w:rFonts w:ascii="Arial" w:hAnsi="Arial" w:cs="Arial"/>
                <w:b/>
                <w:bCs/>
                <w:sz w:val="18"/>
                <w:szCs w:val="18"/>
              </w:rPr>
            </w:pPr>
            <w:r w:rsidRPr="00D52D65">
              <w:rPr>
                <w:rFonts w:ascii="Arial" w:hAnsi="Arial" w:cs="Arial"/>
                <w:b/>
                <w:bCs/>
                <w:sz w:val="18"/>
                <w:szCs w:val="18"/>
              </w:rPr>
              <w:t>V</w:t>
            </w:r>
          </w:p>
        </w:tc>
        <w:tc>
          <w:tcPr>
            <w:tcW w:w="3380" w:type="dxa"/>
            <w:tcBorders>
              <w:top w:val="single" w:sz="4" w:space="0" w:color="auto"/>
              <w:left w:val="nil"/>
              <w:bottom w:val="single" w:sz="4" w:space="0" w:color="auto"/>
              <w:right w:val="single" w:sz="4" w:space="0" w:color="auto"/>
            </w:tcBorders>
            <w:shd w:val="clear" w:color="000000" w:fill="C0C0C0"/>
            <w:vAlign w:val="center"/>
            <w:hideMark/>
          </w:tcPr>
          <w:p w:rsidR="0084389F" w:rsidRPr="00D52D65" w:rsidRDefault="0084389F" w:rsidP="008F6A72">
            <w:pPr>
              <w:rPr>
                <w:rFonts w:ascii="Arial" w:hAnsi="Arial" w:cs="Arial"/>
                <w:b/>
                <w:bCs/>
                <w:sz w:val="18"/>
                <w:szCs w:val="18"/>
              </w:rPr>
            </w:pPr>
            <w:r w:rsidRPr="00D52D65">
              <w:rPr>
                <w:rFonts w:ascii="Arial" w:hAnsi="Arial" w:cs="Arial"/>
                <w:b/>
                <w:bCs/>
                <w:sz w:val="18"/>
                <w:szCs w:val="18"/>
              </w:rPr>
              <w:t>Novčane donacije</w:t>
            </w:r>
          </w:p>
        </w:tc>
        <w:tc>
          <w:tcPr>
            <w:tcW w:w="1600" w:type="dxa"/>
            <w:tcBorders>
              <w:top w:val="single" w:sz="4" w:space="0" w:color="auto"/>
              <w:left w:val="nil"/>
              <w:bottom w:val="single" w:sz="4" w:space="0" w:color="auto"/>
              <w:right w:val="single" w:sz="4" w:space="0" w:color="auto"/>
            </w:tcBorders>
            <w:shd w:val="clear" w:color="000000" w:fill="C0C0C0"/>
            <w:vAlign w:val="center"/>
            <w:hideMark/>
          </w:tcPr>
          <w:p w:rsidR="0084389F" w:rsidRPr="00D52D65" w:rsidRDefault="0084389F" w:rsidP="008F6A72">
            <w:pPr>
              <w:jc w:val="right"/>
              <w:rPr>
                <w:rFonts w:ascii="Arial" w:hAnsi="Arial" w:cs="Arial"/>
                <w:b/>
                <w:bCs/>
                <w:sz w:val="18"/>
                <w:szCs w:val="18"/>
              </w:rPr>
            </w:pPr>
            <w:r w:rsidRPr="00D52D65">
              <w:rPr>
                <w:rFonts w:ascii="Arial" w:hAnsi="Arial" w:cs="Arial"/>
                <w:b/>
                <w:bCs/>
                <w:sz w:val="18"/>
                <w:szCs w:val="18"/>
              </w:rPr>
              <w:t>0</w:t>
            </w:r>
          </w:p>
        </w:tc>
        <w:tc>
          <w:tcPr>
            <w:tcW w:w="1740" w:type="dxa"/>
            <w:tcBorders>
              <w:top w:val="single" w:sz="4" w:space="0" w:color="auto"/>
              <w:left w:val="nil"/>
              <w:bottom w:val="single" w:sz="4" w:space="0" w:color="auto"/>
              <w:right w:val="single" w:sz="4" w:space="0" w:color="auto"/>
            </w:tcBorders>
            <w:shd w:val="clear" w:color="000000" w:fill="C0C0C0"/>
            <w:vAlign w:val="center"/>
            <w:hideMark/>
          </w:tcPr>
          <w:p w:rsidR="0084389F" w:rsidRPr="00D52D65" w:rsidRDefault="0084389F" w:rsidP="008F6A72">
            <w:pPr>
              <w:jc w:val="right"/>
              <w:rPr>
                <w:rFonts w:ascii="Arial" w:hAnsi="Arial" w:cs="Arial"/>
                <w:b/>
                <w:bCs/>
                <w:sz w:val="18"/>
                <w:szCs w:val="18"/>
              </w:rPr>
            </w:pPr>
            <w:r w:rsidRPr="00D52D65">
              <w:rPr>
                <w:rFonts w:ascii="Arial" w:hAnsi="Arial" w:cs="Arial"/>
                <w:b/>
                <w:bCs/>
                <w:sz w:val="18"/>
                <w:szCs w:val="18"/>
              </w:rPr>
              <w:t>0</w:t>
            </w:r>
          </w:p>
        </w:tc>
        <w:tc>
          <w:tcPr>
            <w:tcW w:w="1700" w:type="dxa"/>
            <w:tcBorders>
              <w:top w:val="single" w:sz="4" w:space="0" w:color="auto"/>
              <w:left w:val="nil"/>
              <w:bottom w:val="single" w:sz="4" w:space="0" w:color="auto"/>
              <w:right w:val="single" w:sz="4" w:space="0" w:color="auto"/>
            </w:tcBorders>
            <w:shd w:val="clear" w:color="000000" w:fill="C0C0C0"/>
            <w:vAlign w:val="center"/>
            <w:hideMark/>
          </w:tcPr>
          <w:p w:rsidR="0084389F" w:rsidRPr="00D52D65" w:rsidRDefault="0084389F" w:rsidP="008F6A72">
            <w:pPr>
              <w:jc w:val="right"/>
              <w:rPr>
                <w:rFonts w:ascii="Arial" w:hAnsi="Arial" w:cs="Arial"/>
                <w:b/>
                <w:bCs/>
                <w:sz w:val="18"/>
                <w:szCs w:val="18"/>
              </w:rPr>
            </w:pPr>
            <w:r w:rsidRPr="00D52D65">
              <w:rPr>
                <w:rFonts w:ascii="Arial" w:hAnsi="Arial" w:cs="Arial"/>
                <w:b/>
                <w:bCs/>
                <w:sz w:val="18"/>
                <w:szCs w:val="18"/>
              </w:rPr>
              <w:t>0</w:t>
            </w:r>
          </w:p>
        </w:tc>
        <w:tc>
          <w:tcPr>
            <w:tcW w:w="960" w:type="dxa"/>
            <w:tcBorders>
              <w:top w:val="single" w:sz="4" w:space="0" w:color="auto"/>
              <w:left w:val="nil"/>
              <w:bottom w:val="single" w:sz="4" w:space="0" w:color="auto"/>
              <w:right w:val="single" w:sz="4" w:space="0" w:color="auto"/>
            </w:tcBorders>
            <w:shd w:val="clear" w:color="000000" w:fill="C0C0C0"/>
            <w:vAlign w:val="center"/>
            <w:hideMark/>
          </w:tcPr>
          <w:p w:rsidR="0084389F" w:rsidRPr="00D52D65" w:rsidRDefault="0084389F" w:rsidP="008F6A72">
            <w:pPr>
              <w:jc w:val="right"/>
              <w:rPr>
                <w:rFonts w:ascii="Arial" w:hAnsi="Arial" w:cs="Arial"/>
                <w:b/>
                <w:bCs/>
                <w:sz w:val="18"/>
                <w:szCs w:val="18"/>
              </w:rPr>
            </w:pPr>
            <w:r w:rsidRPr="00D52D65">
              <w:rPr>
                <w:rFonts w:ascii="Arial" w:hAnsi="Arial" w:cs="Arial"/>
                <w:b/>
                <w:bCs/>
                <w:sz w:val="18"/>
                <w:szCs w:val="18"/>
              </w:rPr>
              <w:t>#DIV/0!</w:t>
            </w:r>
          </w:p>
        </w:tc>
      </w:tr>
      <w:tr w:rsidR="0084389F" w:rsidRPr="00EA11E6" w:rsidTr="008F6A72">
        <w:trPr>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84389F" w:rsidRPr="00D52D65" w:rsidRDefault="0084389F" w:rsidP="008F6A72">
            <w:pPr>
              <w:jc w:val="center"/>
              <w:rPr>
                <w:rFonts w:ascii="Arial" w:hAnsi="Arial" w:cs="Arial"/>
                <w:sz w:val="18"/>
                <w:szCs w:val="18"/>
              </w:rPr>
            </w:pPr>
            <w:r w:rsidRPr="00D52D65">
              <w:rPr>
                <w:rFonts w:ascii="Arial" w:hAnsi="Arial" w:cs="Arial"/>
                <w:sz w:val="18"/>
                <w:szCs w:val="18"/>
              </w:rPr>
              <w:t>1.</w:t>
            </w:r>
          </w:p>
        </w:tc>
        <w:tc>
          <w:tcPr>
            <w:tcW w:w="338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rPr>
                <w:rFonts w:ascii="Arial" w:hAnsi="Arial" w:cs="Arial"/>
                <w:sz w:val="18"/>
                <w:szCs w:val="18"/>
              </w:rPr>
            </w:pPr>
            <w:r w:rsidRPr="00D52D65">
              <w:rPr>
                <w:rFonts w:ascii="Arial" w:hAnsi="Arial" w:cs="Arial"/>
                <w:sz w:val="18"/>
                <w:szCs w:val="18"/>
              </w:rPr>
              <w:t> </w:t>
            </w:r>
          </w:p>
        </w:tc>
        <w:tc>
          <w:tcPr>
            <w:tcW w:w="160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sz w:val="18"/>
                <w:szCs w:val="18"/>
              </w:rPr>
            </w:pPr>
            <w:r w:rsidRPr="00D52D65">
              <w:rPr>
                <w:rFonts w:ascii="Arial" w:hAnsi="Arial" w:cs="Arial"/>
                <w:sz w:val="18"/>
                <w:szCs w:val="18"/>
              </w:rPr>
              <w:t> </w:t>
            </w:r>
          </w:p>
        </w:tc>
        <w:tc>
          <w:tcPr>
            <w:tcW w:w="174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sz w:val="18"/>
                <w:szCs w:val="18"/>
              </w:rPr>
            </w:pPr>
            <w:r w:rsidRPr="00D52D65">
              <w:rPr>
                <w:rFonts w:ascii="Arial" w:hAnsi="Arial" w:cs="Arial"/>
                <w:sz w:val="18"/>
                <w:szCs w:val="18"/>
              </w:rPr>
              <w:t> </w:t>
            </w:r>
          </w:p>
        </w:tc>
        <w:tc>
          <w:tcPr>
            <w:tcW w:w="1700" w:type="dxa"/>
            <w:tcBorders>
              <w:top w:val="nil"/>
              <w:left w:val="nil"/>
              <w:bottom w:val="single" w:sz="4" w:space="0" w:color="auto"/>
              <w:right w:val="single" w:sz="4" w:space="0" w:color="auto"/>
            </w:tcBorders>
            <w:shd w:val="clear" w:color="auto" w:fill="auto"/>
            <w:noWrap/>
            <w:vAlign w:val="bottom"/>
            <w:hideMark/>
          </w:tcPr>
          <w:p w:rsidR="0084389F" w:rsidRPr="00D52D65" w:rsidRDefault="0084389F" w:rsidP="008F6A72">
            <w:pPr>
              <w:rPr>
                <w:rFonts w:ascii="Arial" w:hAnsi="Arial" w:cs="Arial"/>
                <w:sz w:val="18"/>
                <w:szCs w:val="18"/>
              </w:rPr>
            </w:pPr>
            <w:r w:rsidRPr="00D52D65">
              <w:rPr>
                <w:rFonts w:ascii="Arial" w:hAnsi="Arial" w:cs="Arial"/>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b/>
                <w:bCs/>
                <w:sz w:val="18"/>
                <w:szCs w:val="18"/>
              </w:rPr>
            </w:pPr>
            <w:r w:rsidRPr="00D52D65">
              <w:rPr>
                <w:rFonts w:ascii="Arial" w:hAnsi="Arial" w:cs="Arial"/>
                <w:b/>
                <w:bCs/>
                <w:sz w:val="18"/>
                <w:szCs w:val="18"/>
              </w:rPr>
              <w:t>#DIV/0!</w:t>
            </w:r>
          </w:p>
        </w:tc>
      </w:tr>
      <w:tr w:rsidR="0084389F" w:rsidRPr="00EA11E6" w:rsidTr="008F6A72">
        <w:trPr>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84389F" w:rsidRPr="00D52D65" w:rsidRDefault="0084389F" w:rsidP="008F6A72">
            <w:pPr>
              <w:jc w:val="center"/>
              <w:rPr>
                <w:rFonts w:ascii="Arial" w:hAnsi="Arial" w:cs="Arial"/>
                <w:sz w:val="18"/>
                <w:szCs w:val="18"/>
              </w:rPr>
            </w:pPr>
            <w:r w:rsidRPr="00D52D65">
              <w:rPr>
                <w:rFonts w:ascii="Arial" w:hAnsi="Arial" w:cs="Arial"/>
                <w:sz w:val="18"/>
                <w:szCs w:val="18"/>
              </w:rPr>
              <w:t>2.</w:t>
            </w:r>
          </w:p>
        </w:tc>
        <w:tc>
          <w:tcPr>
            <w:tcW w:w="338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rPr>
                <w:rFonts w:ascii="Arial" w:hAnsi="Arial" w:cs="Arial"/>
                <w:sz w:val="18"/>
                <w:szCs w:val="18"/>
              </w:rPr>
            </w:pPr>
            <w:r w:rsidRPr="00D52D65">
              <w:rPr>
                <w:rFonts w:ascii="Arial" w:hAnsi="Arial" w:cs="Arial"/>
                <w:sz w:val="18"/>
                <w:szCs w:val="18"/>
              </w:rPr>
              <w:t> </w:t>
            </w:r>
          </w:p>
        </w:tc>
        <w:tc>
          <w:tcPr>
            <w:tcW w:w="160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sz w:val="18"/>
                <w:szCs w:val="18"/>
              </w:rPr>
            </w:pPr>
            <w:r w:rsidRPr="00D52D65">
              <w:rPr>
                <w:rFonts w:ascii="Arial" w:hAnsi="Arial" w:cs="Arial"/>
                <w:sz w:val="18"/>
                <w:szCs w:val="18"/>
              </w:rPr>
              <w:t> </w:t>
            </w:r>
          </w:p>
        </w:tc>
        <w:tc>
          <w:tcPr>
            <w:tcW w:w="1740" w:type="dxa"/>
            <w:tcBorders>
              <w:top w:val="nil"/>
              <w:left w:val="nil"/>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sz w:val="18"/>
                <w:szCs w:val="18"/>
              </w:rPr>
            </w:pPr>
            <w:r w:rsidRPr="00D52D65">
              <w:rPr>
                <w:rFonts w:ascii="Arial" w:hAnsi="Arial" w:cs="Arial"/>
                <w:sz w:val="18"/>
                <w:szCs w:val="18"/>
              </w:rPr>
              <w:t> </w:t>
            </w:r>
          </w:p>
        </w:tc>
        <w:tc>
          <w:tcPr>
            <w:tcW w:w="1700" w:type="dxa"/>
            <w:tcBorders>
              <w:top w:val="nil"/>
              <w:left w:val="nil"/>
              <w:bottom w:val="nil"/>
              <w:right w:val="nil"/>
            </w:tcBorders>
            <w:shd w:val="clear" w:color="auto" w:fill="auto"/>
            <w:noWrap/>
            <w:vAlign w:val="bottom"/>
            <w:hideMark/>
          </w:tcPr>
          <w:p w:rsidR="0084389F" w:rsidRPr="00D52D65" w:rsidRDefault="0084389F" w:rsidP="008F6A72">
            <w:pPr>
              <w:rPr>
                <w:rFonts w:ascii="Arial" w:hAnsi="Arial" w:cs="Arial"/>
                <w:sz w:val="18"/>
                <w:szCs w:val="18"/>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84389F" w:rsidRPr="00D52D65" w:rsidRDefault="0084389F" w:rsidP="008F6A72">
            <w:pPr>
              <w:jc w:val="right"/>
              <w:rPr>
                <w:rFonts w:ascii="Arial" w:hAnsi="Arial" w:cs="Arial"/>
                <w:b/>
                <w:bCs/>
                <w:sz w:val="18"/>
                <w:szCs w:val="18"/>
              </w:rPr>
            </w:pPr>
            <w:r w:rsidRPr="00D52D65">
              <w:rPr>
                <w:rFonts w:ascii="Arial" w:hAnsi="Arial" w:cs="Arial"/>
                <w:b/>
                <w:bCs/>
                <w:sz w:val="18"/>
                <w:szCs w:val="18"/>
              </w:rPr>
              <w:t>#DIV/0!</w:t>
            </w:r>
          </w:p>
        </w:tc>
      </w:tr>
      <w:tr w:rsidR="0084389F" w:rsidRPr="00EA11E6" w:rsidTr="008F6A72">
        <w:trPr>
          <w:trHeight w:val="300"/>
        </w:trPr>
        <w:tc>
          <w:tcPr>
            <w:tcW w:w="680" w:type="dxa"/>
            <w:tcBorders>
              <w:top w:val="nil"/>
              <w:left w:val="single" w:sz="4" w:space="0" w:color="auto"/>
              <w:bottom w:val="single" w:sz="4" w:space="0" w:color="auto"/>
              <w:right w:val="single" w:sz="4" w:space="0" w:color="auto"/>
            </w:tcBorders>
            <w:shd w:val="clear" w:color="000000" w:fill="C0C0C0"/>
            <w:vAlign w:val="center"/>
            <w:hideMark/>
          </w:tcPr>
          <w:p w:rsidR="0084389F" w:rsidRPr="00D52D65" w:rsidRDefault="0084389F" w:rsidP="008F6A72">
            <w:pPr>
              <w:jc w:val="center"/>
              <w:rPr>
                <w:rFonts w:ascii="Arial" w:hAnsi="Arial" w:cs="Arial"/>
                <w:b/>
                <w:bCs/>
                <w:sz w:val="18"/>
                <w:szCs w:val="18"/>
              </w:rPr>
            </w:pPr>
            <w:r w:rsidRPr="00D52D65">
              <w:rPr>
                <w:rFonts w:ascii="Arial" w:hAnsi="Arial" w:cs="Arial"/>
                <w:b/>
                <w:bCs/>
                <w:sz w:val="18"/>
                <w:szCs w:val="18"/>
              </w:rPr>
              <w:t>VI</w:t>
            </w:r>
          </w:p>
        </w:tc>
        <w:tc>
          <w:tcPr>
            <w:tcW w:w="3380" w:type="dxa"/>
            <w:tcBorders>
              <w:top w:val="nil"/>
              <w:left w:val="nil"/>
              <w:bottom w:val="single" w:sz="4" w:space="0" w:color="auto"/>
              <w:right w:val="single" w:sz="4" w:space="0" w:color="auto"/>
            </w:tcBorders>
            <w:shd w:val="clear" w:color="000000" w:fill="C0C0C0"/>
            <w:vAlign w:val="center"/>
            <w:hideMark/>
          </w:tcPr>
          <w:p w:rsidR="0084389F" w:rsidRPr="00D52D65" w:rsidRDefault="0084389F" w:rsidP="008F6A72">
            <w:pPr>
              <w:rPr>
                <w:rFonts w:ascii="Arial" w:hAnsi="Arial" w:cs="Arial"/>
                <w:b/>
                <w:bCs/>
                <w:sz w:val="18"/>
                <w:szCs w:val="18"/>
              </w:rPr>
            </w:pPr>
            <w:r w:rsidRPr="00D52D65">
              <w:rPr>
                <w:rFonts w:ascii="Arial" w:hAnsi="Arial" w:cs="Arial"/>
                <w:b/>
                <w:bCs/>
                <w:sz w:val="18"/>
                <w:szCs w:val="18"/>
              </w:rPr>
              <w:t>Ukupno (IV+V)</w:t>
            </w:r>
          </w:p>
        </w:tc>
        <w:tc>
          <w:tcPr>
            <w:tcW w:w="1600" w:type="dxa"/>
            <w:tcBorders>
              <w:top w:val="nil"/>
              <w:left w:val="nil"/>
              <w:bottom w:val="single" w:sz="4" w:space="0" w:color="auto"/>
              <w:right w:val="single" w:sz="4" w:space="0" w:color="auto"/>
            </w:tcBorders>
            <w:shd w:val="clear" w:color="000000" w:fill="C0C0C0"/>
            <w:vAlign w:val="center"/>
            <w:hideMark/>
          </w:tcPr>
          <w:p w:rsidR="0084389F" w:rsidRPr="00D52D65" w:rsidRDefault="0084389F" w:rsidP="008F6A72">
            <w:pPr>
              <w:jc w:val="right"/>
              <w:rPr>
                <w:rFonts w:ascii="Arial" w:hAnsi="Arial" w:cs="Arial"/>
                <w:b/>
                <w:bCs/>
                <w:sz w:val="18"/>
                <w:szCs w:val="18"/>
              </w:rPr>
            </w:pPr>
            <w:r w:rsidRPr="00D52D65">
              <w:rPr>
                <w:rFonts w:ascii="Arial" w:hAnsi="Arial" w:cs="Arial"/>
                <w:b/>
                <w:bCs/>
                <w:sz w:val="18"/>
                <w:szCs w:val="18"/>
              </w:rPr>
              <w:t>6.674.555</w:t>
            </w:r>
          </w:p>
        </w:tc>
        <w:tc>
          <w:tcPr>
            <w:tcW w:w="1740" w:type="dxa"/>
            <w:tcBorders>
              <w:top w:val="nil"/>
              <w:left w:val="nil"/>
              <w:bottom w:val="single" w:sz="4" w:space="0" w:color="auto"/>
              <w:right w:val="single" w:sz="4" w:space="0" w:color="auto"/>
            </w:tcBorders>
            <w:shd w:val="clear" w:color="000000" w:fill="C0C0C0"/>
            <w:vAlign w:val="center"/>
            <w:hideMark/>
          </w:tcPr>
          <w:p w:rsidR="0084389F" w:rsidRPr="00D52D65" w:rsidRDefault="0084389F" w:rsidP="008F6A72">
            <w:pPr>
              <w:jc w:val="right"/>
              <w:rPr>
                <w:rFonts w:ascii="Arial" w:hAnsi="Arial" w:cs="Arial"/>
                <w:b/>
                <w:bCs/>
                <w:sz w:val="18"/>
                <w:szCs w:val="18"/>
              </w:rPr>
            </w:pPr>
            <w:r w:rsidRPr="00D52D65">
              <w:rPr>
                <w:rFonts w:ascii="Arial" w:hAnsi="Arial" w:cs="Arial"/>
                <w:b/>
                <w:bCs/>
                <w:sz w:val="18"/>
                <w:szCs w:val="18"/>
              </w:rPr>
              <w:t>6.195.363</w:t>
            </w:r>
          </w:p>
        </w:tc>
        <w:tc>
          <w:tcPr>
            <w:tcW w:w="1700" w:type="dxa"/>
            <w:tcBorders>
              <w:top w:val="single" w:sz="4" w:space="0" w:color="auto"/>
              <w:left w:val="nil"/>
              <w:bottom w:val="single" w:sz="4" w:space="0" w:color="auto"/>
              <w:right w:val="single" w:sz="4" w:space="0" w:color="auto"/>
            </w:tcBorders>
            <w:shd w:val="clear" w:color="000000" w:fill="C0C0C0"/>
            <w:vAlign w:val="center"/>
            <w:hideMark/>
          </w:tcPr>
          <w:p w:rsidR="0084389F" w:rsidRPr="00D52D65" w:rsidRDefault="0084389F" w:rsidP="008F6A72">
            <w:pPr>
              <w:jc w:val="right"/>
              <w:rPr>
                <w:rFonts w:ascii="Arial" w:hAnsi="Arial" w:cs="Arial"/>
                <w:b/>
                <w:bCs/>
                <w:sz w:val="18"/>
                <w:szCs w:val="18"/>
              </w:rPr>
            </w:pPr>
            <w:r w:rsidRPr="00D52D65">
              <w:rPr>
                <w:rFonts w:ascii="Arial" w:hAnsi="Arial" w:cs="Arial"/>
                <w:b/>
                <w:bCs/>
                <w:sz w:val="18"/>
                <w:szCs w:val="18"/>
              </w:rPr>
              <w:t>479.192</w:t>
            </w:r>
          </w:p>
        </w:tc>
        <w:tc>
          <w:tcPr>
            <w:tcW w:w="960" w:type="dxa"/>
            <w:tcBorders>
              <w:top w:val="nil"/>
              <w:left w:val="nil"/>
              <w:bottom w:val="single" w:sz="4" w:space="0" w:color="auto"/>
              <w:right w:val="single" w:sz="4" w:space="0" w:color="auto"/>
            </w:tcBorders>
            <w:shd w:val="clear" w:color="000000" w:fill="C0C0C0"/>
            <w:vAlign w:val="center"/>
            <w:hideMark/>
          </w:tcPr>
          <w:p w:rsidR="0084389F" w:rsidRPr="00D52D65" w:rsidRDefault="0084389F" w:rsidP="008F6A72">
            <w:pPr>
              <w:jc w:val="right"/>
              <w:rPr>
                <w:rFonts w:ascii="Arial" w:hAnsi="Arial" w:cs="Arial"/>
                <w:b/>
                <w:bCs/>
                <w:sz w:val="18"/>
                <w:szCs w:val="18"/>
              </w:rPr>
            </w:pPr>
            <w:r w:rsidRPr="00D52D65">
              <w:rPr>
                <w:rFonts w:ascii="Arial" w:hAnsi="Arial" w:cs="Arial"/>
                <w:b/>
                <w:bCs/>
                <w:sz w:val="18"/>
                <w:szCs w:val="18"/>
              </w:rPr>
              <w:t>92,82</w:t>
            </w:r>
          </w:p>
        </w:tc>
      </w:tr>
    </w:tbl>
    <w:p w:rsidR="0084389F" w:rsidRPr="00EA11E6" w:rsidRDefault="0084389F" w:rsidP="0084389F">
      <w:pPr>
        <w:jc w:val="both"/>
      </w:pPr>
    </w:p>
    <w:p w:rsidR="0084389F" w:rsidRPr="00EC6B03" w:rsidRDefault="00EC6B03" w:rsidP="00EC6B03">
      <w:pPr>
        <w:jc w:val="both"/>
        <w:rPr>
          <w:sz w:val="24"/>
          <w:szCs w:val="24"/>
        </w:rPr>
      </w:pPr>
      <w:proofErr w:type="gramStart"/>
      <w:r w:rsidRPr="00EC6B03">
        <w:rPr>
          <w:sz w:val="24"/>
          <w:szCs w:val="24"/>
        </w:rPr>
        <w:t xml:space="preserve">Vezano za Bazu podataka o DSU, </w:t>
      </w:r>
      <w:r w:rsidR="0084389F" w:rsidRPr="00EC6B03">
        <w:rPr>
          <w:sz w:val="24"/>
          <w:szCs w:val="24"/>
        </w:rPr>
        <w:t>procjena za konačno rješenje je cca 50.000,00 KM, a koja sredstava smo planirali kroz okvirni plan razvoja Odsjeka za strana ulaganja.</w:t>
      </w:r>
      <w:proofErr w:type="gramEnd"/>
    </w:p>
    <w:p w:rsidR="0084389F" w:rsidRDefault="0084389F">
      <w:pPr>
        <w:rPr>
          <w:sz w:val="24"/>
          <w:szCs w:val="24"/>
        </w:rPr>
      </w:pPr>
    </w:p>
    <w:p w:rsidR="00A047F0" w:rsidRPr="00766AE2" w:rsidRDefault="00A047F0" w:rsidP="00766AE2">
      <w:pPr>
        <w:jc w:val="both"/>
        <w:rPr>
          <w:b/>
        </w:rPr>
      </w:pPr>
      <w:proofErr w:type="gramStart"/>
      <w:r w:rsidRPr="00766AE2">
        <w:rPr>
          <w:b/>
        </w:rPr>
        <w:t>UPRAVNE</w:t>
      </w:r>
      <w:r w:rsidR="00766AE2">
        <w:rPr>
          <w:b/>
        </w:rPr>
        <w:t xml:space="preserve"> </w:t>
      </w:r>
      <w:r w:rsidRPr="00766AE2">
        <w:rPr>
          <w:b/>
        </w:rPr>
        <w:t xml:space="preserve"> ORGANIZACIJE</w:t>
      </w:r>
      <w:proofErr w:type="gramEnd"/>
      <w:r w:rsidR="00766AE2">
        <w:rPr>
          <w:b/>
        </w:rPr>
        <w:t xml:space="preserve"> </w:t>
      </w:r>
      <w:r w:rsidRPr="00766AE2">
        <w:rPr>
          <w:b/>
        </w:rPr>
        <w:t xml:space="preserve"> U </w:t>
      </w:r>
      <w:r w:rsidR="00766AE2">
        <w:rPr>
          <w:b/>
        </w:rPr>
        <w:t xml:space="preserve"> </w:t>
      </w:r>
      <w:r w:rsidRPr="00766AE2">
        <w:rPr>
          <w:b/>
        </w:rPr>
        <w:t xml:space="preserve">SASTAVU </w:t>
      </w:r>
      <w:r w:rsidR="00766AE2">
        <w:rPr>
          <w:b/>
        </w:rPr>
        <w:t xml:space="preserve"> </w:t>
      </w:r>
      <w:r w:rsidRPr="00766AE2">
        <w:rPr>
          <w:b/>
        </w:rPr>
        <w:t xml:space="preserve">MINISTARSTVA </w:t>
      </w:r>
    </w:p>
    <w:p w:rsidR="00A047F0" w:rsidRDefault="00A047F0">
      <w:pPr>
        <w:rPr>
          <w:sz w:val="24"/>
          <w:szCs w:val="24"/>
        </w:rPr>
      </w:pPr>
    </w:p>
    <w:p w:rsidR="00766AE2" w:rsidRDefault="002F6763" w:rsidP="00D31EC6">
      <w:pPr>
        <w:pStyle w:val="Davorka3"/>
      </w:pPr>
      <w:bookmarkStart w:id="8" w:name="_Toc412718706"/>
      <w:proofErr w:type="gramStart"/>
      <w:r w:rsidRPr="00766AE2">
        <w:t xml:space="preserve">URED </w:t>
      </w:r>
      <w:r w:rsidR="00766AE2">
        <w:t xml:space="preserve"> </w:t>
      </w:r>
      <w:r w:rsidRPr="00766AE2">
        <w:t>ZA</w:t>
      </w:r>
      <w:proofErr w:type="gramEnd"/>
      <w:r w:rsidRPr="00766AE2">
        <w:t xml:space="preserve"> </w:t>
      </w:r>
      <w:r w:rsidR="00766AE2">
        <w:t xml:space="preserve"> </w:t>
      </w:r>
      <w:r w:rsidRPr="00766AE2">
        <w:t>VETERINARSTVO</w:t>
      </w:r>
      <w:r w:rsidR="00766AE2">
        <w:t xml:space="preserve">  B</w:t>
      </w:r>
      <w:bookmarkStart w:id="9" w:name="_Toc312845304"/>
      <w:r w:rsidR="00766AE2">
        <w:t>IH</w:t>
      </w:r>
      <w:bookmarkEnd w:id="8"/>
    </w:p>
    <w:p w:rsidR="00766AE2" w:rsidRDefault="00766AE2" w:rsidP="00766AE2">
      <w:pPr>
        <w:jc w:val="center"/>
        <w:rPr>
          <w:b/>
          <w:lang w:eastAsia="bs-Cyrl-BA"/>
        </w:rPr>
      </w:pPr>
    </w:p>
    <w:p w:rsidR="00766AE2" w:rsidRDefault="002F6763" w:rsidP="00766AE2">
      <w:pPr>
        <w:jc w:val="both"/>
        <w:rPr>
          <w:sz w:val="22"/>
          <w:szCs w:val="22"/>
          <w:lang w:val="hr-HR"/>
        </w:rPr>
      </w:pPr>
      <w:r w:rsidRPr="00766AE2">
        <w:rPr>
          <w:sz w:val="22"/>
          <w:szCs w:val="22"/>
          <w:lang w:val="hr-HR"/>
        </w:rPr>
        <w:t xml:space="preserve">NAJVAŽNIJE </w:t>
      </w:r>
      <w:r w:rsidR="00766AE2">
        <w:rPr>
          <w:sz w:val="22"/>
          <w:szCs w:val="22"/>
          <w:lang w:val="hr-HR"/>
        </w:rPr>
        <w:t xml:space="preserve"> </w:t>
      </w:r>
      <w:r w:rsidRPr="00766AE2">
        <w:rPr>
          <w:sz w:val="22"/>
          <w:szCs w:val="22"/>
          <w:lang w:val="hr-HR"/>
        </w:rPr>
        <w:t xml:space="preserve">AKTIVNOSTI </w:t>
      </w:r>
      <w:r w:rsidR="00766AE2">
        <w:rPr>
          <w:sz w:val="22"/>
          <w:szCs w:val="22"/>
          <w:lang w:val="hr-HR"/>
        </w:rPr>
        <w:t xml:space="preserve"> </w:t>
      </w:r>
      <w:r w:rsidRPr="00766AE2">
        <w:rPr>
          <w:sz w:val="22"/>
          <w:szCs w:val="22"/>
          <w:lang w:val="hr-HR"/>
        </w:rPr>
        <w:t xml:space="preserve">I </w:t>
      </w:r>
      <w:r w:rsidR="00766AE2">
        <w:rPr>
          <w:sz w:val="22"/>
          <w:szCs w:val="22"/>
          <w:lang w:val="hr-HR"/>
        </w:rPr>
        <w:t xml:space="preserve"> </w:t>
      </w:r>
      <w:r w:rsidRPr="00766AE2">
        <w:rPr>
          <w:sz w:val="22"/>
          <w:szCs w:val="22"/>
          <w:lang w:val="hr-HR"/>
        </w:rPr>
        <w:t>STANJE</w:t>
      </w:r>
      <w:r w:rsidR="00766AE2">
        <w:rPr>
          <w:sz w:val="22"/>
          <w:szCs w:val="22"/>
          <w:lang w:val="hr-HR"/>
        </w:rPr>
        <w:t xml:space="preserve"> </w:t>
      </w:r>
      <w:r w:rsidRPr="00766AE2">
        <w:rPr>
          <w:sz w:val="22"/>
          <w:szCs w:val="22"/>
          <w:lang w:val="hr-HR"/>
        </w:rPr>
        <w:t xml:space="preserve"> U</w:t>
      </w:r>
      <w:r w:rsidR="00766AE2">
        <w:rPr>
          <w:sz w:val="22"/>
          <w:szCs w:val="22"/>
          <w:lang w:val="hr-HR"/>
        </w:rPr>
        <w:t xml:space="preserve"> </w:t>
      </w:r>
      <w:r w:rsidRPr="00766AE2">
        <w:rPr>
          <w:sz w:val="22"/>
          <w:szCs w:val="22"/>
          <w:lang w:val="hr-HR"/>
        </w:rPr>
        <w:t xml:space="preserve"> OBLASTI</w:t>
      </w:r>
      <w:bookmarkStart w:id="10" w:name="_Toc312845305"/>
      <w:bookmarkEnd w:id="9"/>
    </w:p>
    <w:p w:rsidR="00766AE2" w:rsidRPr="00766AE2" w:rsidRDefault="00766AE2" w:rsidP="00766AE2">
      <w:pPr>
        <w:jc w:val="both"/>
        <w:rPr>
          <w:sz w:val="22"/>
          <w:szCs w:val="22"/>
          <w:lang w:val="hr-HR"/>
        </w:rPr>
      </w:pPr>
    </w:p>
    <w:p w:rsidR="002F6763" w:rsidRPr="00766AE2" w:rsidRDefault="002F6763" w:rsidP="00766AE2">
      <w:pPr>
        <w:jc w:val="both"/>
        <w:rPr>
          <w:b/>
          <w:sz w:val="24"/>
          <w:szCs w:val="24"/>
          <w:lang w:eastAsia="bs-Cyrl-BA"/>
        </w:rPr>
      </w:pPr>
      <w:r w:rsidRPr="00766AE2">
        <w:rPr>
          <w:sz w:val="24"/>
          <w:szCs w:val="24"/>
          <w:lang w:val="hr-HR"/>
        </w:rPr>
        <w:t xml:space="preserve">Jedna od prioritetnih aktivnosti u 2014. godini je bila organizacija revizijske misije Ureda za hranu i veterinarstvo Europske unije (Food and Veterinary Office) u cilju ocjene ispunjenosti uvjeta za izvoz mlijeka i proizvoda od mlijeka na tržište Europske unije. Revizijska misija je održana u razdoblju od </w:t>
      </w:r>
      <w:fldSimple w:instr=" DOCPROPERTY  INSP_START_DATE_EN  \* MERGEFORMAT ">
        <w:r w:rsidRPr="00766AE2">
          <w:rPr>
            <w:sz w:val="24"/>
            <w:szCs w:val="24"/>
            <w:lang w:val="hr-HR"/>
          </w:rPr>
          <w:t xml:space="preserve">21. </w:t>
        </w:r>
      </w:fldSimple>
      <w:r w:rsidRPr="00766AE2">
        <w:rPr>
          <w:sz w:val="24"/>
          <w:szCs w:val="24"/>
          <w:lang w:val="hr-HR"/>
        </w:rPr>
        <w:t xml:space="preserve">do </w:t>
      </w:r>
      <w:fldSimple w:instr=" DOCPROPERTY  INSP_END_DATE_EN  \* MERGEFORMAT ">
        <w:r w:rsidRPr="00766AE2">
          <w:rPr>
            <w:sz w:val="24"/>
            <w:szCs w:val="24"/>
            <w:lang w:val="hr-HR"/>
          </w:rPr>
          <w:t>31. siječnja 2014</w:t>
        </w:r>
      </w:fldSimple>
      <w:r w:rsidRPr="00766AE2">
        <w:rPr>
          <w:sz w:val="24"/>
          <w:szCs w:val="24"/>
          <w:lang w:val="hr-HR"/>
        </w:rPr>
        <w:t>. godine. Rezultati revizorske misije su ukazali da nisu ispunjeni uvjeti za izvoz iz Bosne i Hercegovine. Nacrt izvješća o obavljenoj misiji je zaprimljen 26. ožujka zajedno sa 6 preporuka na koje su Ured za veterinarstvo Bosne i Hercegovine i nadležna tijela entiteta trebali pripremiti akcijski plan kako bi se uklonili nedostaci u cilju ispunjavanja uvjeta za izvoz na tržište Europske unije. Akcijski plan je pripremljen i dostavljen FVO, i dva puta je korigiran prema zaprimljenim komentarima FVO-a, te do momenta pripreme izvješća se očekuje ocjena zadnjeg korigiranog akcijskog plana. Jedna od najvažnijih preporuka koje treba realizirati jest preporuka broj 1 – jačanje sustava organizacije službenih kontrola, ovlasti. Usporedo, vršene su aktivnosti za realizaciju uočenih nedostataka, u smislu izrade potrebnih uputa i instrukcija, obuke osoblja itd.</w:t>
      </w:r>
    </w:p>
    <w:p w:rsidR="002F6763" w:rsidRPr="00766AE2" w:rsidRDefault="002F6763" w:rsidP="00766AE2">
      <w:pPr>
        <w:jc w:val="both"/>
        <w:rPr>
          <w:b/>
          <w:sz w:val="24"/>
          <w:szCs w:val="24"/>
          <w:lang w:val="hr-HR"/>
        </w:rPr>
      </w:pPr>
      <w:r w:rsidRPr="00766AE2">
        <w:rPr>
          <w:sz w:val="24"/>
          <w:szCs w:val="24"/>
          <w:lang w:val="hr-HR"/>
        </w:rPr>
        <w:t xml:space="preserve">Ostale prioritetne aktivnosti su se odnosile provođenje programa kontrole zdravlja životinja, priprema i provođenje plana praćenja rezidua veterinarskih lijekova i kontaminata, monitoringa i kontrole proizvoda životinjskog podrijetla prilikom uvoza, a sve u cilju zaštite zdravlja potrošača. </w:t>
      </w:r>
    </w:p>
    <w:p w:rsidR="002F6763" w:rsidRPr="00766AE2" w:rsidRDefault="002F6763" w:rsidP="00766AE2">
      <w:pPr>
        <w:jc w:val="both"/>
        <w:rPr>
          <w:b/>
          <w:sz w:val="24"/>
          <w:szCs w:val="24"/>
          <w:lang w:val="hr-HR"/>
        </w:rPr>
      </w:pPr>
      <w:r w:rsidRPr="00766AE2">
        <w:rPr>
          <w:sz w:val="24"/>
          <w:szCs w:val="24"/>
          <w:lang w:val="hr-HR"/>
        </w:rPr>
        <w:t>U tijeku 2014. godine</w:t>
      </w:r>
      <w:r w:rsidR="00766AE2">
        <w:rPr>
          <w:sz w:val="24"/>
          <w:szCs w:val="24"/>
          <w:lang w:val="hr-HR"/>
        </w:rPr>
        <w:t xml:space="preserve"> od strane R.</w:t>
      </w:r>
      <w:r w:rsidRPr="00766AE2">
        <w:rPr>
          <w:sz w:val="24"/>
          <w:szCs w:val="24"/>
          <w:lang w:val="hr-HR"/>
        </w:rPr>
        <w:t xml:space="preserve"> Turske je odobren izvoz 15.000 tona svježeg mesa goveda iz</w:t>
      </w:r>
      <w:r w:rsidR="00766AE2">
        <w:rPr>
          <w:sz w:val="24"/>
          <w:szCs w:val="24"/>
          <w:lang w:val="hr-HR"/>
        </w:rPr>
        <w:t xml:space="preserve"> BiH</w:t>
      </w:r>
      <w:r w:rsidRPr="00766AE2">
        <w:rPr>
          <w:sz w:val="24"/>
          <w:szCs w:val="24"/>
          <w:lang w:val="hr-HR"/>
        </w:rPr>
        <w:t>, a kao jedan vid potpore u cilju sanacija šteta nastalih poplavama u 2014. godini. U tom smislu su izvršene predradnje s ostalim nadležnim tijelima u BiH, kao i službama R. Turske u smislu obilaska i procjene ispunjenosti veterinarsko-zdravstvenih uvjeta za izvoz u kandidiranim proizvodnim objektima.</w:t>
      </w:r>
    </w:p>
    <w:p w:rsidR="002F6763" w:rsidRPr="00766AE2" w:rsidRDefault="002F6763" w:rsidP="00766AE2">
      <w:pPr>
        <w:jc w:val="both"/>
        <w:rPr>
          <w:sz w:val="24"/>
          <w:szCs w:val="24"/>
          <w:lang w:eastAsia="hr-HR"/>
        </w:rPr>
      </w:pPr>
      <w:r w:rsidRPr="00766AE2">
        <w:rPr>
          <w:sz w:val="24"/>
          <w:szCs w:val="24"/>
          <w:lang w:eastAsia="hr-HR"/>
        </w:rPr>
        <w:t xml:space="preserve">Na osnovi iskaznog interesa izvoznih subjekata za izvoz određenih proizvoda </w:t>
      </w:r>
      <w:proofErr w:type="gramStart"/>
      <w:r w:rsidRPr="00766AE2">
        <w:rPr>
          <w:sz w:val="24"/>
          <w:szCs w:val="24"/>
          <w:lang w:eastAsia="hr-HR"/>
        </w:rPr>
        <w:t>na</w:t>
      </w:r>
      <w:proofErr w:type="gramEnd"/>
      <w:r w:rsidRPr="00766AE2">
        <w:rPr>
          <w:sz w:val="24"/>
          <w:szCs w:val="24"/>
          <w:lang w:eastAsia="hr-HR"/>
        </w:rPr>
        <w:t xml:space="preserve"> tržište Ruske Federacije poduzete su aktivnosti za organizaciju inspekcije nadležnih tijela Ruske Federacije, što je prvi preduvjet za odobravanje takvog izvoza. </w:t>
      </w:r>
      <w:proofErr w:type="gramStart"/>
      <w:r w:rsidRPr="00766AE2">
        <w:rPr>
          <w:sz w:val="24"/>
          <w:szCs w:val="24"/>
          <w:lang w:eastAsia="hr-HR"/>
        </w:rPr>
        <w:t>Navedeno je rezultiralo najavom inspekcije za II.</w:t>
      </w:r>
      <w:proofErr w:type="gramEnd"/>
      <w:r w:rsidRPr="00766AE2">
        <w:rPr>
          <w:sz w:val="24"/>
          <w:szCs w:val="24"/>
          <w:lang w:eastAsia="hr-HR"/>
        </w:rPr>
        <w:t xml:space="preserve"> </w:t>
      </w:r>
      <w:proofErr w:type="gramStart"/>
      <w:r w:rsidRPr="00766AE2">
        <w:rPr>
          <w:sz w:val="24"/>
          <w:szCs w:val="24"/>
          <w:lang w:eastAsia="hr-HR"/>
        </w:rPr>
        <w:t>kvartal</w:t>
      </w:r>
      <w:proofErr w:type="gramEnd"/>
      <w:r w:rsidRPr="00766AE2">
        <w:rPr>
          <w:sz w:val="24"/>
          <w:szCs w:val="24"/>
          <w:lang w:eastAsia="hr-HR"/>
        </w:rPr>
        <w:t xml:space="preserve"> 2015. </w:t>
      </w:r>
      <w:proofErr w:type="gramStart"/>
      <w:r w:rsidRPr="00766AE2">
        <w:rPr>
          <w:sz w:val="24"/>
          <w:szCs w:val="24"/>
          <w:lang w:eastAsia="hr-HR"/>
        </w:rPr>
        <w:t>godine</w:t>
      </w:r>
      <w:proofErr w:type="gramEnd"/>
      <w:r w:rsidRPr="00766AE2">
        <w:rPr>
          <w:sz w:val="24"/>
          <w:szCs w:val="24"/>
          <w:lang w:eastAsia="hr-HR"/>
        </w:rPr>
        <w:t>.</w:t>
      </w:r>
    </w:p>
    <w:p w:rsidR="002F6763" w:rsidRPr="00766AE2" w:rsidRDefault="002F6763" w:rsidP="00766AE2">
      <w:pPr>
        <w:jc w:val="both"/>
        <w:rPr>
          <w:sz w:val="24"/>
          <w:szCs w:val="24"/>
          <w:lang w:eastAsia="hr-HR"/>
        </w:rPr>
      </w:pPr>
      <w:r w:rsidRPr="00766AE2">
        <w:rPr>
          <w:sz w:val="24"/>
          <w:szCs w:val="24"/>
          <w:lang w:eastAsia="hr-HR"/>
        </w:rPr>
        <w:t xml:space="preserve">U razdoblju </w:t>
      </w:r>
      <w:proofErr w:type="gramStart"/>
      <w:r w:rsidRPr="00766AE2">
        <w:rPr>
          <w:sz w:val="24"/>
          <w:szCs w:val="24"/>
          <w:lang w:eastAsia="hr-HR"/>
        </w:rPr>
        <w:t>od</w:t>
      </w:r>
      <w:proofErr w:type="gramEnd"/>
      <w:r w:rsidRPr="00766AE2">
        <w:rPr>
          <w:sz w:val="24"/>
          <w:szCs w:val="24"/>
          <w:lang w:eastAsia="hr-HR"/>
        </w:rPr>
        <w:t xml:space="preserve"> kolovoza 2014. </w:t>
      </w:r>
      <w:proofErr w:type="gramStart"/>
      <w:r w:rsidRPr="00766AE2">
        <w:rPr>
          <w:sz w:val="24"/>
          <w:szCs w:val="24"/>
          <w:lang w:eastAsia="hr-HR"/>
        </w:rPr>
        <w:t>godine</w:t>
      </w:r>
      <w:proofErr w:type="gramEnd"/>
      <w:r w:rsidRPr="00766AE2">
        <w:rPr>
          <w:sz w:val="24"/>
          <w:szCs w:val="24"/>
          <w:lang w:eastAsia="hr-HR"/>
        </w:rPr>
        <w:t xml:space="preserve"> vršene su aktivnosti kako bi se riješili problemi izvoza proizvoda životinjskog podrijet</w:t>
      </w:r>
      <w:r w:rsidR="00766AE2">
        <w:rPr>
          <w:sz w:val="24"/>
          <w:szCs w:val="24"/>
          <w:lang w:eastAsia="hr-HR"/>
        </w:rPr>
        <w:t>la iz BiH</w:t>
      </w:r>
      <w:r w:rsidRPr="00766AE2">
        <w:rPr>
          <w:sz w:val="24"/>
          <w:szCs w:val="24"/>
          <w:lang w:eastAsia="hr-HR"/>
        </w:rPr>
        <w:t xml:space="preserve"> na Kosovo. </w:t>
      </w:r>
      <w:proofErr w:type="gramStart"/>
      <w:r w:rsidRPr="00766AE2">
        <w:rPr>
          <w:sz w:val="24"/>
          <w:szCs w:val="24"/>
          <w:lang w:eastAsia="hr-HR"/>
        </w:rPr>
        <w:t>Ured za veterinarstvo BiH je u najkraćem roku pripremio inform</w:t>
      </w:r>
      <w:r w:rsidR="00766AE2">
        <w:rPr>
          <w:sz w:val="24"/>
          <w:szCs w:val="24"/>
          <w:lang w:eastAsia="hr-HR"/>
        </w:rPr>
        <w:t>aciju za Vijeće ministara BiH</w:t>
      </w:r>
      <w:r w:rsidRPr="00766AE2">
        <w:rPr>
          <w:sz w:val="24"/>
          <w:szCs w:val="24"/>
          <w:lang w:eastAsia="hr-HR"/>
        </w:rPr>
        <w:t xml:space="preserve"> i proveo sve aktivnosti kako bi se usuglasili veterinarsko-zdravstveni uvjeti za uvoz s Kosova.</w:t>
      </w:r>
      <w:proofErr w:type="gramEnd"/>
      <w:r w:rsidRPr="00766AE2">
        <w:rPr>
          <w:sz w:val="24"/>
          <w:szCs w:val="24"/>
          <w:lang w:eastAsia="hr-HR"/>
        </w:rPr>
        <w:t xml:space="preserve"> Veterinarsko-zdravstveni uvjeti za uvoz roba životinjskog podrijetla za predmetne proizvode s Kosova su usuglašeni, a u tijeku su aktivnosti za usuglašavanje ostalih administrativnih procedura u smislu obilježja zemlje podrijetla robe </w:t>
      </w:r>
      <w:proofErr w:type="gramStart"/>
      <w:r w:rsidRPr="00766AE2">
        <w:rPr>
          <w:sz w:val="24"/>
          <w:szCs w:val="24"/>
          <w:lang w:eastAsia="hr-HR"/>
        </w:rPr>
        <w:t>na</w:t>
      </w:r>
      <w:proofErr w:type="gramEnd"/>
      <w:r w:rsidRPr="00766AE2">
        <w:rPr>
          <w:sz w:val="24"/>
          <w:szCs w:val="24"/>
          <w:lang w:eastAsia="hr-HR"/>
        </w:rPr>
        <w:t xml:space="preserve"> pratećim veterinarsko-zdravstvenim certifikatima.</w:t>
      </w:r>
    </w:p>
    <w:p w:rsidR="002F6763" w:rsidRPr="00766AE2" w:rsidRDefault="002F6763" w:rsidP="00766AE2">
      <w:pPr>
        <w:jc w:val="both"/>
        <w:rPr>
          <w:sz w:val="24"/>
          <w:szCs w:val="24"/>
        </w:rPr>
      </w:pPr>
      <w:proofErr w:type="gramStart"/>
      <w:r w:rsidRPr="00766AE2">
        <w:rPr>
          <w:sz w:val="24"/>
          <w:szCs w:val="24"/>
          <w:lang w:eastAsia="hr-HR"/>
        </w:rPr>
        <w:t>U 2014.</w:t>
      </w:r>
      <w:proofErr w:type="gramEnd"/>
      <w:r w:rsidRPr="00766AE2">
        <w:rPr>
          <w:sz w:val="24"/>
          <w:szCs w:val="24"/>
          <w:lang w:eastAsia="hr-HR"/>
        </w:rPr>
        <w:t xml:space="preserve"> </w:t>
      </w:r>
      <w:proofErr w:type="gramStart"/>
      <w:r w:rsidRPr="00766AE2">
        <w:rPr>
          <w:sz w:val="24"/>
          <w:szCs w:val="24"/>
          <w:lang w:eastAsia="hr-HR"/>
        </w:rPr>
        <w:t>godini</w:t>
      </w:r>
      <w:proofErr w:type="gramEnd"/>
      <w:r w:rsidRPr="00766AE2">
        <w:rPr>
          <w:sz w:val="24"/>
          <w:szCs w:val="24"/>
          <w:lang w:eastAsia="hr-HR"/>
        </w:rPr>
        <w:t xml:space="preserve"> kontinuirano su se provodile aktivnosti u pogledu izdavanja rješenja o nepostojanju veterinarsko-zdravstvenih smetnji za uvoz (i</w:t>
      </w:r>
      <w:r w:rsidRPr="00766AE2">
        <w:rPr>
          <w:sz w:val="24"/>
          <w:szCs w:val="24"/>
        </w:rPr>
        <w:t>zdana su 123 rješenja za veterinarske lijekove, 371 za uvoz živih životinja i 728 za uvoz sirovina životinjskog podrijetla); izdavanja veterinarsko-zdravstvenih certifikata za izvoz živih životinja i proizvoda životinjskog podrijetla (izdano je 11011 komada certifikata).</w:t>
      </w:r>
    </w:p>
    <w:p w:rsidR="002F6763" w:rsidRPr="00766AE2" w:rsidRDefault="002F6763" w:rsidP="00766AE2">
      <w:pPr>
        <w:jc w:val="both"/>
        <w:rPr>
          <w:sz w:val="24"/>
          <w:szCs w:val="24"/>
          <w:lang w:eastAsia="hr-HR"/>
        </w:rPr>
      </w:pPr>
      <w:r w:rsidRPr="00766AE2">
        <w:rPr>
          <w:sz w:val="24"/>
          <w:szCs w:val="24"/>
        </w:rPr>
        <w:t xml:space="preserve">U dijelu koji se odnosi na kontrolu zdravlja životinja nastavljene su aktivnosti kroz </w:t>
      </w:r>
      <w:r w:rsidRPr="00766AE2">
        <w:rPr>
          <w:sz w:val="24"/>
          <w:szCs w:val="24"/>
          <w:lang w:eastAsia="hr-HR"/>
        </w:rPr>
        <w:t>IPA projekt „Podrška kontroli i eradikaciji određenih zaraznih bolesti u Bosni i Hercegovini</w:t>
      </w:r>
      <w:proofErr w:type="gramStart"/>
      <w:r w:rsidRPr="00766AE2">
        <w:rPr>
          <w:sz w:val="24"/>
          <w:szCs w:val="24"/>
          <w:lang w:eastAsia="hr-HR"/>
        </w:rPr>
        <w:t>“ u</w:t>
      </w:r>
      <w:proofErr w:type="gramEnd"/>
      <w:r w:rsidRPr="00766AE2">
        <w:rPr>
          <w:sz w:val="24"/>
          <w:szCs w:val="24"/>
          <w:lang w:eastAsia="hr-HR"/>
        </w:rPr>
        <w:t xml:space="preserve"> okviru kojeg se provodi oralna vakcinacija lisica protiv bjesnila. Aktivnosti </w:t>
      </w:r>
      <w:proofErr w:type="gramStart"/>
      <w:r w:rsidRPr="00766AE2">
        <w:rPr>
          <w:sz w:val="24"/>
          <w:szCs w:val="24"/>
          <w:lang w:eastAsia="hr-HR"/>
        </w:rPr>
        <w:t>na</w:t>
      </w:r>
      <w:proofErr w:type="gramEnd"/>
      <w:r w:rsidRPr="00766AE2">
        <w:rPr>
          <w:sz w:val="24"/>
          <w:szCs w:val="24"/>
          <w:lang w:eastAsia="hr-HR"/>
        </w:rPr>
        <w:t xml:space="preserve"> provođenju spomenute vakcinacije odvijaju se u okviru dvije kampanje u tijeku jedne kalendarske godine (proljeće i jesen). S </w:t>
      </w:r>
      <w:proofErr w:type="gramStart"/>
      <w:r w:rsidRPr="00766AE2">
        <w:rPr>
          <w:sz w:val="24"/>
          <w:szCs w:val="24"/>
          <w:lang w:eastAsia="hr-HR"/>
        </w:rPr>
        <w:t>tim</w:t>
      </w:r>
      <w:proofErr w:type="gramEnd"/>
      <w:r w:rsidRPr="00766AE2">
        <w:rPr>
          <w:sz w:val="24"/>
          <w:szCs w:val="24"/>
          <w:lang w:eastAsia="hr-HR"/>
        </w:rPr>
        <w:t xml:space="preserve"> u vezi, u 2014. </w:t>
      </w:r>
      <w:proofErr w:type="gramStart"/>
      <w:r w:rsidRPr="00766AE2">
        <w:rPr>
          <w:sz w:val="24"/>
          <w:szCs w:val="24"/>
          <w:lang w:eastAsia="hr-HR"/>
        </w:rPr>
        <w:t>godini</w:t>
      </w:r>
      <w:proofErr w:type="gramEnd"/>
      <w:r w:rsidR="00766AE2">
        <w:rPr>
          <w:sz w:val="24"/>
          <w:szCs w:val="24"/>
          <w:lang w:eastAsia="hr-HR"/>
        </w:rPr>
        <w:t xml:space="preserve"> </w:t>
      </w:r>
      <w:r w:rsidRPr="00766AE2">
        <w:rPr>
          <w:sz w:val="24"/>
          <w:szCs w:val="24"/>
          <w:lang w:eastAsia="hr-HR"/>
        </w:rPr>
        <w:t xml:space="preserve">uspješno su provedene obje kampanje na aktivnosti oralne vakcinacije. </w:t>
      </w:r>
      <w:proofErr w:type="gramStart"/>
      <w:r w:rsidRPr="00766AE2">
        <w:rPr>
          <w:sz w:val="24"/>
          <w:szCs w:val="24"/>
          <w:lang w:eastAsia="hr-HR"/>
        </w:rPr>
        <w:t>Nakon svake uspješno provedene kampanje oralne vakcinacije lisica protiv bjesnila planirano je provođenje postvakcinalnog monitoringa bjesnila kod lisica, kao potvrda uspješnosti implementiranih aktivnosti.</w:t>
      </w:r>
      <w:proofErr w:type="gramEnd"/>
      <w:r w:rsidRPr="00766AE2">
        <w:rPr>
          <w:sz w:val="24"/>
          <w:szCs w:val="24"/>
          <w:lang w:eastAsia="hr-HR"/>
        </w:rPr>
        <w:t xml:space="preserve"> </w:t>
      </w:r>
      <w:proofErr w:type="gramStart"/>
      <w:r w:rsidRPr="00766AE2">
        <w:rPr>
          <w:sz w:val="24"/>
          <w:szCs w:val="24"/>
          <w:lang w:eastAsia="hr-HR"/>
        </w:rPr>
        <w:t>U 2014.</w:t>
      </w:r>
      <w:proofErr w:type="gramEnd"/>
      <w:r w:rsidRPr="00766AE2">
        <w:rPr>
          <w:sz w:val="24"/>
          <w:szCs w:val="24"/>
          <w:lang w:eastAsia="hr-HR"/>
        </w:rPr>
        <w:t xml:space="preserve"> </w:t>
      </w:r>
      <w:proofErr w:type="gramStart"/>
      <w:r w:rsidRPr="00766AE2">
        <w:rPr>
          <w:sz w:val="24"/>
          <w:szCs w:val="24"/>
          <w:lang w:eastAsia="hr-HR"/>
        </w:rPr>
        <w:t>godine</w:t>
      </w:r>
      <w:proofErr w:type="gramEnd"/>
      <w:r w:rsidRPr="00766AE2">
        <w:rPr>
          <w:sz w:val="24"/>
          <w:szCs w:val="24"/>
          <w:lang w:eastAsia="hr-HR"/>
        </w:rPr>
        <w:t xml:space="preserve"> nastavljen su aktivnosti konjuktivalne vakcinacije malih preživača financirane putem projekta ITAP Švedske agencije za međunarodni razvoj, a u 2014. </w:t>
      </w:r>
      <w:proofErr w:type="gramStart"/>
      <w:r w:rsidRPr="00766AE2">
        <w:rPr>
          <w:sz w:val="24"/>
          <w:szCs w:val="24"/>
          <w:lang w:eastAsia="hr-HR"/>
        </w:rPr>
        <w:t>godini</w:t>
      </w:r>
      <w:proofErr w:type="gramEnd"/>
      <w:r w:rsidRPr="00766AE2">
        <w:rPr>
          <w:sz w:val="24"/>
          <w:szCs w:val="24"/>
          <w:lang w:eastAsia="hr-HR"/>
        </w:rPr>
        <w:t xml:space="preserve"> nastavljeno putem  IPA fondova. Također, nastavljeno </w:t>
      </w:r>
      <w:proofErr w:type="gramStart"/>
      <w:r w:rsidRPr="00766AE2">
        <w:rPr>
          <w:sz w:val="24"/>
          <w:szCs w:val="24"/>
          <w:lang w:eastAsia="hr-HR"/>
        </w:rPr>
        <w:t>ja</w:t>
      </w:r>
      <w:proofErr w:type="gramEnd"/>
      <w:r w:rsidRPr="00766AE2">
        <w:rPr>
          <w:sz w:val="24"/>
          <w:szCs w:val="24"/>
          <w:lang w:eastAsia="hr-HR"/>
        </w:rPr>
        <w:t xml:space="preserve"> provođenje monitoringa influence ptica i virusne bolesti riba, što su kontinuirane aktivnosti koje se provode na razini cijele države.</w:t>
      </w:r>
    </w:p>
    <w:p w:rsidR="002F6763" w:rsidRPr="00766AE2" w:rsidRDefault="002F6763" w:rsidP="00766AE2">
      <w:pPr>
        <w:jc w:val="both"/>
        <w:rPr>
          <w:sz w:val="24"/>
          <w:szCs w:val="24"/>
        </w:rPr>
      </w:pPr>
      <w:r w:rsidRPr="00766AE2">
        <w:rPr>
          <w:sz w:val="24"/>
          <w:szCs w:val="24"/>
        </w:rPr>
        <w:t xml:space="preserve">U okviru aktivnosti granične veterinarske inspekcije postignut je napredak u pogledu smještaja graničnih veterinarskih inspektora i podizanja standarda rad granične veterinarske inspekcije </w:t>
      </w:r>
      <w:proofErr w:type="gramStart"/>
      <w:r w:rsidRPr="00766AE2">
        <w:rPr>
          <w:sz w:val="24"/>
          <w:szCs w:val="24"/>
        </w:rPr>
        <w:t>na</w:t>
      </w:r>
      <w:proofErr w:type="gramEnd"/>
      <w:r w:rsidRPr="00766AE2">
        <w:rPr>
          <w:sz w:val="24"/>
          <w:szCs w:val="24"/>
        </w:rPr>
        <w:t xml:space="preserve"> veću razinu. U protekloj godini završene su aktivnosti i puštani su u funkciju objekti koji su za potrebe granične veterinarske inspekcije izgrađeni </w:t>
      </w:r>
      <w:proofErr w:type="gramStart"/>
      <w:r w:rsidRPr="00766AE2">
        <w:rPr>
          <w:sz w:val="24"/>
          <w:szCs w:val="24"/>
        </w:rPr>
        <w:t>na</w:t>
      </w:r>
      <w:proofErr w:type="gramEnd"/>
      <w:r w:rsidRPr="00766AE2">
        <w:rPr>
          <w:sz w:val="24"/>
          <w:szCs w:val="24"/>
        </w:rPr>
        <w:t xml:space="preserve"> šest graničnih prijelaza.</w:t>
      </w:r>
      <w:r w:rsidRPr="00766AE2">
        <w:rPr>
          <w:color w:val="FF0000"/>
          <w:sz w:val="24"/>
          <w:szCs w:val="24"/>
        </w:rPr>
        <w:t xml:space="preserve"> </w:t>
      </w:r>
      <w:proofErr w:type="gramStart"/>
      <w:r w:rsidRPr="00766AE2">
        <w:rPr>
          <w:sz w:val="24"/>
          <w:szCs w:val="24"/>
        </w:rPr>
        <w:t>U sklopu projekta čiji je organizator Europska unija izvršeno je stručno usavršavanje graničnih veterinarskih inspektora, kako u zemlji tako i izvan zemlje.</w:t>
      </w:r>
      <w:proofErr w:type="gramEnd"/>
      <w:r w:rsidRPr="00766AE2">
        <w:rPr>
          <w:color w:val="FF0000"/>
          <w:sz w:val="24"/>
          <w:szCs w:val="24"/>
        </w:rPr>
        <w:t xml:space="preserve"> </w:t>
      </w:r>
      <w:proofErr w:type="gramStart"/>
      <w:r w:rsidRPr="00766AE2">
        <w:rPr>
          <w:sz w:val="24"/>
          <w:szCs w:val="24"/>
        </w:rPr>
        <w:t>Granična veterinarska inspekcija je aktivno sudjelovala u pregovorima oko definiranja graničnih veter</w:t>
      </w:r>
      <w:r w:rsidR="00766AE2">
        <w:rPr>
          <w:sz w:val="24"/>
          <w:szCs w:val="24"/>
        </w:rPr>
        <w:t>inarskih prelaza prema R.</w:t>
      </w:r>
      <w:r w:rsidRPr="00766AE2">
        <w:rPr>
          <w:sz w:val="24"/>
          <w:szCs w:val="24"/>
        </w:rPr>
        <w:t xml:space="preserve"> Hrvatskoj, kao i o tehničkoj implementaciji.</w:t>
      </w:r>
      <w:proofErr w:type="gramEnd"/>
      <w:r w:rsidRPr="00766AE2">
        <w:rPr>
          <w:sz w:val="24"/>
          <w:szCs w:val="24"/>
        </w:rPr>
        <w:t xml:space="preserve"> </w:t>
      </w:r>
      <w:proofErr w:type="gramStart"/>
      <w:r w:rsidRPr="00766AE2">
        <w:rPr>
          <w:sz w:val="24"/>
          <w:szCs w:val="24"/>
        </w:rPr>
        <w:t>Kada je u pitanju zakonski okvir, aktivno se prate sve promjenu u europskom zakonodavstvu i nastoji se prilagoditi uvjetima rada u Bosni i Hercegovini.</w:t>
      </w:r>
      <w:proofErr w:type="gramEnd"/>
      <w:r w:rsidRPr="00766AE2">
        <w:rPr>
          <w:sz w:val="24"/>
          <w:szCs w:val="24"/>
        </w:rPr>
        <w:t xml:space="preserve"> U tijeku godine počelo se s implementacijom monitoring plana za graničnu veterinarsku inspekciju koji se odnosi </w:t>
      </w:r>
      <w:proofErr w:type="gramStart"/>
      <w:r w:rsidRPr="00766AE2">
        <w:rPr>
          <w:sz w:val="24"/>
          <w:szCs w:val="24"/>
        </w:rPr>
        <w:t>na</w:t>
      </w:r>
      <w:proofErr w:type="gramEnd"/>
      <w:r w:rsidRPr="00766AE2">
        <w:rPr>
          <w:sz w:val="24"/>
          <w:szCs w:val="24"/>
        </w:rPr>
        <w:t xml:space="preserve"> plansko i sistematsko uzimanje uzoraka pošiljki iz uvoza i slanje na laboratorijska ispitivanja. </w:t>
      </w:r>
      <w:proofErr w:type="gramStart"/>
      <w:r w:rsidRPr="00766AE2">
        <w:rPr>
          <w:sz w:val="24"/>
          <w:szCs w:val="24"/>
        </w:rPr>
        <w:t>Pošto se radi o službenom uzorkovanju, osigurana su sredstva iz proračuna institucija BiH.</w:t>
      </w:r>
      <w:proofErr w:type="gramEnd"/>
      <w:r w:rsidRPr="00766AE2">
        <w:rPr>
          <w:sz w:val="24"/>
          <w:szCs w:val="24"/>
        </w:rPr>
        <w:t xml:space="preserve"> </w:t>
      </w:r>
      <w:proofErr w:type="gramStart"/>
      <w:r w:rsidRPr="00766AE2">
        <w:rPr>
          <w:sz w:val="24"/>
          <w:szCs w:val="24"/>
        </w:rPr>
        <w:t>Na osnovi obavljenih veterinarsko- zdravstvenih pregleda u tijeku 2014.</w:t>
      </w:r>
      <w:proofErr w:type="gramEnd"/>
      <w:r w:rsidRPr="00766AE2">
        <w:rPr>
          <w:sz w:val="24"/>
          <w:szCs w:val="24"/>
        </w:rPr>
        <w:t xml:space="preserve"> </w:t>
      </w:r>
      <w:proofErr w:type="gramStart"/>
      <w:r w:rsidRPr="00766AE2">
        <w:rPr>
          <w:sz w:val="24"/>
          <w:szCs w:val="24"/>
        </w:rPr>
        <w:t>godine</w:t>
      </w:r>
      <w:proofErr w:type="gramEnd"/>
      <w:r w:rsidRPr="00766AE2">
        <w:rPr>
          <w:sz w:val="24"/>
          <w:szCs w:val="24"/>
        </w:rPr>
        <w:t xml:space="preserve"> je izvršena uplata 6.825.702,08 KM u proračun institucija BiH. </w:t>
      </w:r>
      <w:proofErr w:type="gramStart"/>
      <w:r w:rsidRPr="00766AE2">
        <w:rPr>
          <w:sz w:val="24"/>
          <w:szCs w:val="24"/>
        </w:rPr>
        <w:t>Kao rezultat rada graničnih veterinarskih inspektora, u 2014.</w:t>
      </w:r>
      <w:proofErr w:type="gramEnd"/>
      <w:r w:rsidRPr="00766AE2">
        <w:rPr>
          <w:sz w:val="24"/>
          <w:szCs w:val="24"/>
        </w:rPr>
        <w:t xml:space="preserve"> godini je pregledano 43.014 pošiljki proizvoda životinjskog podrijetla, 1.738 pošiljki živih životinja, 299 pošiljki lijekova koji se upotrebljavaju u veterinarskoj medicine, 618 pošiljki koje se provoze kroz teritorij BiH. </w:t>
      </w:r>
      <w:proofErr w:type="gramStart"/>
      <w:r w:rsidRPr="00766AE2">
        <w:rPr>
          <w:sz w:val="24"/>
          <w:szCs w:val="24"/>
        </w:rPr>
        <w:t>U isto vrijeme je izdano i 28 zabrana uvoza živih životinja i proizvoda životinjskog podrijetla.</w:t>
      </w:r>
      <w:proofErr w:type="gramEnd"/>
      <w:r w:rsidRPr="00766AE2">
        <w:rPr>
          <w:sz w:val="24"/>
          <w:szCs w:val="24"/>
        </w:rPr>
        <w:t xml:space="preserve"> </w:t>
      </w:r>
      <w:proofErr w:type="gramStart"/>
      <w:r w:rsidRPr="00766AE2">
        <w:rPr>
          <w:sz w:val="24"/>
          <w:szCs w:val="24"/>
        </w:rPr>
        <w:t>Planirano je da se u tijeku 2015.</w:t>
      </w:r>
      <w:proofErr w:type="gramEnd"/>
      <w:r w:rsidRPr="00766AE2">
        <w:rPr>
          <w:sz w:val="24"/>
          <w:szCs w:val="24"/>
        </w:rPr>
        <w:t xml:space="preserve"> </w:t>
      </w:r>
      <w:proofErr w:type="gramStart"/>
      <w:r w:rsidRPr="00766AE2">
        <w:rPr>
          <w:sz w:val="24"/>
          <w:szCs w:val="24"/>
        </w:rPr>
        <w:t>godine</w:t>
      </w:r>
      <w:proofErr w:type="gramEnd"/>
      <w:r w:rsidRPr="00766AE2">
        <w:rPr>
          <w:sz w:val="24"/>
          <w:szCs w:val="24"/>
        </w:rPr>
        <w:t xml:space="preserve"> naprave unapređenja u sustavu elektroničke obrade dokumentacije, kako u načinu rada s strankama tako i u brzini pregleda i obrade dokumentacije, te se planira izrada novog informacijskog sustava. Nastavljena je praksa uzimanja i transporta uzoraka s graničnih prijelaza prema ovlaštenim laboratorijima, </w:t>
      </w:r>
      <w:proofErr w:type="gramStart"/>
      <w:r w:rsidRPr="00766AE2">
        <w:rPr>
          <w:sz w:val="24"/>
          <w:szCs w:val="24"/>
        </w:rPr>
        <w:t>a</w:t>
      </w:r>
      <w:proofErr w:type="gramEnd"/>
      <w:r w:rsidRPr="00766AE2">
        <w:rPr>
          <w:sz w:val="24"/>
          <w:szCs w:val="24"/>
        </w:rPr>
        <w:t xml:space="preserve"> izvršena je i raspodjela osnovnih sredstava za uzimanje, obradu, brze analize uzoraka.</w:t>
      </w:r>
    </w:p>
    <w:p w:rsidR="002F6763" w:rsidRPr="00766AE2" w:rsidRDefault="002F6763" w:rsidP="00766AE2">
      <w:pPr>
        <w:jc w:val="both"/>
        <w:rPr>
          <w:sz w:val="24"/>
          <w:szCs w:val="24"/>
          <w:lang w:eastAsia="hr-HR"/>
        </w:rPr>
      </w:pPr>
      <w:r w:rsidRPr="00766AE2">
        <w:rPr>
          <w:sz w:val="24"/>
          <w:szCs w:val="24"/>
          <w:lang w:eastAsia="hr-HR"/>
        </w:rPr>
        <w:t xml:space="preserve">U dijelu koji se odnosi na aktivnosti Agencije za označavanje životinja BiH, u okviru priprema za dolazak FVO inspekcije u BiH pružena je maksimalna </w:t>
      </w:r>
      <w:proofErr w:type="gramStart"/>
      <w:r w:rsidRPr="00766AE2">
        <w:rPr>
          <w:sz w:val="24"/>
          <w:szCs w:val="24"/>
          <w:lang w:eastAsia="hr-HR"/>
        </w:rPr>
        <w:t>podrška  farmerima</w:t>
      </w:r>
      <w:proofErr w:type="gramEnd"/>
      <w:r w:rsidRPr="00766AE2">
        <w:rPr>
          <w:sz w:val="24"/>
          <w:szCs w:val="24"/>
          <w:lang w:eastAsia="hr-HR"/>
        </w:rPr>
        <w:t xml:space="preserve">, nadležnim veterinarskim organizacijama i nadležnim veterinarskim inspekcijama u smislu davanja potrebnih informacija u cilju ažuriranja podataka o brojnom stanju životinja na imanju, tiskanja zamjenskih ušnih markica i dostavljanjem odgovarajućih obrazaca i registara. </w:t>
      </w:r>
      <w:proofErr w:type="gramStart"/>
      <w:r w:rsidRPr="00766AE2">
        <w:rPr>
          <w:sz w:val="24"/>
          <w:szCs w:val="24"/>
          <w:lang w:eastAsia="hr-HR"/>
        </w:rPr>
        <w:t>Posredstvom ARDP projekta (Projekt poljoprivrede i ruralnog razvoja) nabavljena je odgovarajuća količina ušnih markica za označavanje goveda i izvršeno je servisiranje laserskog štampača ušnih markica.</w:t>
      </w:r>
      <w:proofErr w:type="gramEnd"/>
      <w:r w:rsidRPr="00766AE2">
        <w:rPr>
          <w:sz w:val="24"/>
          <w:szCs w:val="24"/>
          <w:lang w:eastAsia="hr-HR"/>
        </w:rPr>
        <w:t xml:space="preserve"> Izvršen je i prelazak rada </w:t>
      </w:r>
      <w:proofErr w:type="gramStart"/>
      <w:r w:rsidRPr="00766AE2">
        <w:rPr>
          <w:sz w:val="24"/>
          <w:szCs w:val="24"/>
          <w:lang w:eastAsia="hr-HR"/>
        </w:rPr>
        <w:t>na</w:t>
      </w:r>
      <w:proofErr w:type="gramEnd"/>
      <w:r w:rsidRPr="00766AE2">
        <w:rPr>
          <w:sz w:val="24"/>
          <w:szCs w:val="24"/>
          <w:lang w:eastAsia="hr-HR"/>
        </w:rPr>
        <w:t xml:space="preserve"> novi informacijski sustav za označavanje životinja, čime je izvršen značajan iskorak za izvršenje budućih aktivnosti. </w:t>
      </w:r>
      <w:proofErr w:type="gramStart"/>
      <w:r w:rsidRPr="00766AE2">
        <w:rPr>
          <w:sz w:val="24"/>
          <w:szCs w:val="24"/>
          <w:lang w:eastAsia="hr-HR"/>
        </w:rPr>
        <w:t>Naime, stari informacijski sustav nije omogućavao nikakva potrebna unapređenja niti je mogao pratiti izmjenu postojeće legislative.</w:t>
      </w:r>
      <w:proofErr w:type="gramEnd"/>
      <w:r w:rsidRPr="00766AE2">
        <w:rPr>
          <w:sz w:val="24"/>
          <w:szCs w:val="24"/>
          <w:lang w:eastAsia="hr-HR"/>
        </w:rPr>
        <w:t xml:space="preserve"> </w:t>
      </w:r>
      <w:proofErr w:type="gramStart"/>
      <w:r w:rsidRPr="00766AE2">
        <w:rPr>
          <w:sz w:val="24"/>
          <w:szCs w:val="24"/>
          <w:lang w:eastAsia="hr-HR"/>
        </w:rPr>
        <w:t>Novi sustav omogućava označavanje i praćenje kontrole kretanja i drugih životinjskih vrsta poput ovaca, svinja i koza.</w:t>
      </w:r>
      <w:proofErr w:type="gramEnd"/>
      <w:r w:rsidRPr="00766AE2">
        <w:rPr>
          <w:sz w:val="24"/>
          <w:szCs w:val="24"/>
          <w:lang w:eastAsia="hr-HR"/>
        </w:rPr>
        <w:t xml:space="preserve"> Također, omogućeno je vršenje unosa podataka i korištenje informacijskog sustava </w:t>
      </w:r>
      <w:proofErr w:type="gramStart"/>
      <w:r w:rsidRPr="00766AE2">
        <w:rPr>
          <w:sz w:val="24"/>
          <w:szCs w:val="24"/>
          <w:lang w:eastAsia="hr-HR"/>
        </w:rPr>
        <w:t>od</w:t>
      </w:r>
      <w:proofErr w:type="gramEnd"/>
      <w:r w:rsidRPr="00766AE2">
        <w:rPr>
          <w:sz w:val="24"/>
          <w:szCs w:val="24"/>
          <w:lang w:eastAsia="hr-HR"/>
        </w:rPr>
        <w:t xml:space="preserve"> strane krajnjih korisnika, što skraćuje put za dobivanje odgovarajućih informacija ili dokumenata. Sve funkcije u vezi označavanja </w:t>
      </w:r>
      <w:proofErr w:type="gramStart"/>
      <w:r w:rsidRPr="00766AE2">
        <w:rPr>
          <w:sz w:val="24"/>
          <w:szCs w:val="24"/>
          <w:lang w:eastAsia="hr-HR"/>
        </w:rPr>
        <w:t>ili</w:t>
      </w:r>
      <w:proofErr w:type="gramEnd"/>
      <w:r w:rsidRPr="00766AE2">
        <w:rPr>
          <w:sz w:val="24"/>
          <w:szCs w:val="24"/>
          <w:lang w:eastAsia="hr-HR"/>
        </w:rPr>
        <w:t xml:space="preserve"> kontrole kretanja životinja aplikativno u podržane u informacijskom sustavu, a cijeli informacijski sustav je modularno strukturiran tako da je moguće vršenje izmjena na samom sustavu u skladu s promjenom legislative ili usvajanjem novih zahtjeva i standarda u cilju približavanja istim u EU. Nastavljeno je kontinuirano snabdijevanje krajnjih korisnika odgovarajućim količinama ušnih markica, obrascima, certifikatima i putovnicama za životinje, </w:t>
      </w:r>
      <w:proofErr w:type="gramStart"/>
      <w:r w:rsidRPr="00766AE2">
        <w:rPr>
          <w:sz w:val="24"/>
          <w:szCs w:val="24"/>
          <w:lang w:eastAsia="hr-HR"/>
        </w:rPr>
        <w:t>a</w:t>
      </w:r>
      <w:proofErr w:type="gramEnd"/>
      <w:r w:rsidRPr="00766AE2">
        <w:rPr>
          <w:sz w:val="24"/>
          <w:szCs w:val="24"/>
          <w:lang w:eastAsia="hr-HR"/>
        </w:rPr>
        <w:t xml:space="preserve"> uspješno je i kontinuirano pružana tehnička podrška regionalnim uredima za unos podataka. </w:t>
      </w:r>
      <w:proofErr w:type="gramStart"/>
      <w:r w:rsidRPr="00766AE2">
        <w:rPr>
          <w:sz w:val="24"/>
          <w:szCs w:val="24"/>
          <w:lang w:eastAsia="hr-HR"/>
        </w:rPr>
        <w:t>U cilju unapređenja sustava identifikacije i kontrole kretanja životinja u BiH pristupilo se izmjenama i dopunama Pravilnika o označavanju i kontroli kretanja životinja u BiH.</w:t>
      </w:r>
      <w:proofErr w:type="gramEnd"/>
      <w:r w:rsidRPr="00766AE2">
        <w:rPr>
          <w:sz w:val="24"/>
          <w:szCs w:val="24"/>
          <w:lang w:eastAsia="hr-HR"/>
        </w:rPr>
        <w:t xml:space="preserve"> </w:t>
      </w:r>
    </w:p>
    <w:p w:rsidR="002F6763" w:rsidRPr="00766AE2" w:rsidRDefault="002F6763" w:rsidP="00766AE2">
      <w:pPr>
        <w:jc w:val="both"/>
        <w:rPr>
          <w:sz w:val="24"/>
          <w:szCs w:val="24"/>
          <w:lang w:val="hr-HR"/>
        </w:rPr>
      </w:pPr>
    </w:p>
    <w:p w:rsidR="002F6763" w:rsidRPr="00766AE2" w:rsidRDefault="002F6763" w:rsidP="00766AE2">
      <w:pPr>
        <w:jc w:val="both"/>
        <w:rPr>
          <w:sz w:val="22"/>
          <w:szCs w:val="22"/>
          <w:lang w:val="hr-HR"/>
        </w:rPr>
      </w:pPr>
      <w:r w:rsidRPr="00766AE2">
        <w:rPr>
          <w:sz w:val="22"/>
          <w:szCs w:val="22"/>
          <w:lang w:val="hr-HR"/>
        </w:rPr>
        <w:t xml:space="preserve">ZAKONODAVNE </w:t>
      </w:r>
      <w:r w:rsidR="00766AE2">
        <w:rPr>
          <w:sz w:val="22"/>
          <w:szCs w:val="22"/>
          <w:lang w:val="hr-HR"/>
        </w:rPr>
        <w:t xml:space="preserve"> </w:t>
      </w:r>
      <w:r w:rsidRPr="00766AE2">
        <w:rPr>
          <w:sz w:val="22"/>
          <w:szCs w:val="22"/>
          <w:lang w:val="hr-HR"/>
        </w:rPr>
        <w:t>AKTIVNOSTI</w:t>
      </w:r>
      <w:bookmarkEnd w:id="10"/>
    </w:p>
    <w:p w:rsidR="002F6763" w:rsidRPr="00766AE2" w:rsidRDefault="002F6763" w:rsidP="00766AE2">
      <w:pPr>
        <w:jc w:val="both"/>
        <w:rPr>
          <w:sz w:val="24"/>
          <w:szCs w:val="24"/>
          <w:lang w:eastAsia="hr-HR"/>
        </w:rPr>
      </w:pPr>
    </w:p>
    <w:p w:rsidR="002F6763" w:rsidRPr="00766AE2" w:rsidRDefault="002F6763" w:rsidP="00766AE2">
      <w:pPr>
        <w:jc w:val="both"/>
        <w:rPr>
          <w:color w:val="000000"/>
          <w:sz w:val="24"/>
          <w:szCs w:val="24"/>
        </w:rPr>
      </w:pPr>
      <w:proofErr w:type="gramStart"/>
      <w:r w:rsidRPr="00766AE2">
        <w:rPr>
          <w:sz w:val="24"/>
          <w:szCs w:val="24"/>
          <w:lang w:eastAsia="hr-HR"/>
        </w:rPr>
        <w:t>U tijeku 2014.</w:t>
      </w:r>
      <w:proofErr w:type="gramEnd"/>
      <w:r w:rsidRPr="00766AE2">
        <w:rPr>
          <w:sz w:val="24"/>
          <w:szCs w:val="24"/>
          <w:lang w:eastAsia="hr-HR"/>
        </w:rPr>
        <w:t xml:space="preserve"> </w:t>
      </w:r>
      <w:proofErr w:type="gramStart"/>
      <w:r w:rsidRPr="00766AE2">
        <w:rPr>
          <w:sz w:val="24"/>
          <w:szCs w:val="24"/>
          <w:lang w:eastAsia="hr-HR"/>
        </w:rPr>
        <w:t>godine</w:t>
      </w:r>
      <w:proofErr w:type="gramEnd"/>
      <w:r w:rsidRPr="00766AE2">
        <w:rPr>
          <w:sz w:val="24"/>
          <w:szCs w:val="24"/>
          <w:lang w:eastAsia="hr-HR"/>
        </w:rPr>
        <w:t xml:space="preserve"> nastavljene su aktivnosti na izmjeni</w:t>
      </w:r>
      <w:r w:rsidR="00766AE2">
        <w:rPr>
          <w:sz w:val="24"/>
          <w:szCs w:val="24"/>
          <w:lang w:eastAsia="hr-HR"/>
        </w:rPr>
        <w:t xml:space="preserve"> Zakona o veterinarstvu u BiH</w:t>
      </w:r>
      <w:r w:rsidRPr="00766AE2">
        <w:rPr>
          <w:sz w:val="24"/>
          <w:szCs w:val="24"/>
          <w:lang w:eastAsia="hr-HR"/>
        </w:rPr>
        <w:t xml:space="preserve"> kroz rad imenovane </w:t>
      </w:r>
      <w:r w:rsidRPr="00766AE2">
        <w:rPr>
          <w:sz w:val="24"/>
          <w:szCs w:val="24"/>
        </w:rPr>
        <w:t>Interresorne radne skupine za izradu prijedloga izmjena i dopuna Zakona o hrani, Zakona o veterinarstvu i Zakona o poljoprivredi, prehrani i ruralnom razvoju kako bi se izmijenilo zakonodavstvo u skladu s preporukama Europske komisije</w:t>
      </w:r>
      <w:r w:rsidRPr="00766AE2">
        <w:rPr>
          <w:sz w:val="24"/>
          <w:szCs w:val="24"/>
          <w:lang w:eastAsia="hr-HR"/>
        </w:rPr>
        <w:t xml:space="preserve">. Ureda za veterinarstvo BiH je pripremio sljedeće propise koji su usvojeni: </w:t>
      </w:r>
      <w:r w:rsidRPr="00766AE2">
        <w:rPr>
          <w:rFonts w:eastAsiaTheme="minorHAnsi"/>
          <w:i/>
          <w:sz w:val="24"/>
          <w:szCs w:val="24"/>
        </w:rPr>
        <w:t>Pravilnik o mjerama za sprječavanje širenja visoko patogene influence ptica na druge ptice držane u zatočeništvu u zoološkim vrtovima i odobrenim tijelima, institutima ili centrima</w:t>
      </w:r>
      <w:r w:rsidRPr="00766AE2">
        <w:rPr>
          <w:rFonts w:eastAsiaTheme="minorHAnsi"/>
          <w:sz w:val="24"/>
          <w:szCs w:val="24"/>
        </w:rPr>
        <w:t xml:space="preserve"> („</w:t>
      </w:r>
      <w:r w:rsidRPr="00766AE2">
        <w:rPr>
          <w:color w:val="000000"/>
          <w:sz w:val="24"/>
          <w:szCs w:val="24"/>
        </w:rPr>
        <w:t>SGBiH</w:t>
      </w:r>
      <w:proofErr w:type="gramStart"/>
      <w:r w:rsidRPr="00766AE2">
        <w:rPr>
          <w:color w:val="000000"/>
          <w:sz w:val="24"/>
          <w:szCs w:val="24"/>
        </w:rPr>
        <w:t>“</w:t>
      </w:r>
      <w:r w:rsidRPr="00766AE2">
        <w:rPr>
          <w:rFonts w:eastAsiaTheme="minorHAnsi"/>
          <w:sz w:val="24"/>
          <w:szCs w:val="24"/>
        </w:rPr>
        <w:t xml:space="preserve"> broj</w:t>
      </w:r>
      <w:proofErr w:type="gramEnd"/>
      <w:r w:rsidRPr="00766AE2">
        <w:rPr>
          <w:rFonts w:eastAsiaTheme="minorHAnsi"/>
          <w:sz w:val="24"/>
          <w:szCs w:val="24"/>
        </w:rPr>
        <w:t xml:space="preserve"> 12/14); </w:t>
      </w:r>
      <w:r w:rsidRPr="00766AE2">
        <w:rPr>
          <w:rFonts w:eastAsiaTheme="minorHAnsi"/>
          <w:i/>
          <w:sz w:val="24"/>
          <w:szCs w:val="24"/>
        </w:rPr>
        <w:t xml:space="preserve">Odluka o usvajanju Plana službenog uzorkovanja u mljekarama odobrenim i kandidiranim za izvoz u Europsku uniju za 2014. </w:t>
      </w:r>
      <w:proofErr w:type="gramStart"/>
      <w:r w:rsidRPr="00766AE2">
        <w:rPr>
          <w:rFonts w:eastAsiaTheme="minorHAnsi"/>
          <w:i/>
          <w:sz w:val="24"/>
          <w:szCs w:val="24"/>
        </w:rPr>
        <w:t>godinu</w:t>
      </w:r>
      <w:proofErr w:type="gramEnd"/>
      <w:r w:rsidRPr="00766AE2">
        <w:rPr>
          <w:rFonts w:eastAsiaTheme="minorHAnsi"/>
          <w:i/>
          <w:sz w:val="24"/>
          <w:szCs w:val="24"/>
        </w:rPr>
        <w:t xml:space="preserve"> i Plana službenih kontrola mlijeka i proizvoda od mlijeka za izvoz u Europsku uniju za 2014. </w:t>
      </w:r>
      <w:proofErr w:type="gramStart"/>
      <w:r w:rsidRPr="00766AE2">
        <w:rPr>
          <w:rFonts w:eastAsiaTheme="minorHAnsi"/>
          <w:i/>
          <w:sz w:val="24"/>
          <w:szCs w:val="24"/>
        </w:rPr>
        <w:t>godinu</w:t>
      </w:r>
      <w:proofErr w:type="gramEnd"/>
      <w:r w:rsidRPr="00766AE2">
        <w:rPr>
          <w:rFonts w:eastAsiaTheme="minorHAnsi"/>
          <w:sz w:val="24"/>
          <w:szCs w:val="24"/>
        </w:rPr>
        <w:t xml:space="preserve"> („</w:t>
      </w:r>
      <w:r w:rsidRPr="00766AE2">
        <w:rPr>
          <w:color w:val="000000"/>
          <w:sz w:val="24"/>
          <w:szCs w:val="24"/>
        </w:rPr>
        <w:t>SGBiH“</w:t>
      </w:r>
      <w:r w:rsidRPr="00766AE2">
        <w:rPr>
          <w:rFonts w:eastAsiaTheme="minorHAnsi"/>
          <w:sz w:val="24"/>
          <w:szCs w:val="24"/>
        </w:rPr>
        <w:t xml:space="preserve"> broj 21/14); </w:t>
      </w:r>
      <w:r w:rsidRPr="00766AE2">
        <w:rPr>
          <w:rFonts w:eastAsiaTheme="minorHAnsi"/>
          <w:i/>
          <w:sz w:val="24"/>
          <w:szCs w:val="24"/>
        </w:rPr>
        <w:t xml:space="preserve">Odluka o usvajanju Programa kontrole salmoneloze kod brojlera vrste Gallus gallus u Bosni i Hercegovini za 2014. </w:t>
      </w:r>
      <w:proofErr w:type="gramStart"/>
      <w:r w:rsidRPr="00766AE2">
        <w:rPr>
          <w:rFonts w:eastAsiaTheme="minorHAnsi"/>
          <w:i/>
          <w:sz w:val="24"/>
          <w:szCs w:val="24"/>
        </w:rPr>
        <w:t>godinu</w:t>
      </w:r>
      <w:proofErr w:type="gramEnd"/>
      <w:r w:rsidRPr="00766AE2">
        <w:rPr>
          <w:rFonts w:eastAsiaTheme="minorHAnsi"/>
          <w:sz w:val="24"/>
          <w:szCs w:val="24"/>
        </w:rPr>
        <w:t xml:space="preserve"> („</w:t>
      </w:r>
      <w:r w:rsidRPr="00766AE2">
        <w:rPr>
          <w:color w:val="000000"/>
          <w:sz w:val="24"/>
          <w:szCs w:val="24"/>
        </w:rPr>
        <w:t>SGBiH“</w:t>
      </w:r>
      <w:r w:rsidRPr="00766AE2">
        <w:rPr>
          <w:rFonts w:eastAsiaTheme="minorHAnsi"/>
          <w:sz w:val="24"/>
          <w:szCs w:val="24"/>
        </w:rPr>
        <w:t xml:space="preserve"> broj 22/14); </w:t>
      </w:r>
      <w:r w:rsidRPr="00766AE2">
        <w:rPr>
          <w:rFonts w:eastAsiaTheme="minorHAnsi"/>
          <w:i/>
          <w:sz w:val="24"/>
          <w:szCs w:val="24"/>
        </w:rPr>
        <w:t xml:space="preserve">Odluka o usvajanju Programa kontrole salmoneloze kod odraslih rasplodnih jata vrste Gallus gallus u Bosni i Hercegovini za 2014. </w:t>
      </w:r>
      <w:proofErr w:type="gramStart"/>
      <w:r w:rsidRPr="00766AE2">
        <w:rPr>
          <w:rFonts w:eastAsiaTheme="minorHAnsi"/>
          <w:i/>
          <w:sz w:val="24"/>
          <w:szCs w:val="24"/>
        </w:rPr>
        <w:t>godinu</w:t>
      </w:r>
      <w:proofErr w:type="gramEnd"/>
      <w:r w:rsidRPr="00766AE2">
        <w:rPr>
          <w:rFonts w:eastAsiaTheme="minorHAnsi"/>
          <w:sz w:val="24"/>
          <w:szCs w:val="24"/>
        </w:rPr>
        <w:t xml:space="preserve"> („</w:t>
      </w:r>
      <w:r w:rsidRPr="00766AE2">
        <w:rPr>
          <w:color w:val="000000"/>
          <w:sz w:val="24"/>
          <w:szCs w:val="24"/>
        </w:rPr>
        <w:t>SGBiH“</w:t>
      </w:r>
      <w:r w:rsidRPr="00766AE2">
        <w:rPr>
          <w:rFonts w:eastAsiaTheme="minorHAnsi"/>
          <w:sz w:val="24"/>
          <w:szCs w:val="24"/>
        </w:rPr>
        <w:t xml:space="preserve"> broj 22/14); </w:t>
      </w:r>
      <w:r w:rsidRPr="00766AE2">
        <w:rPr>
          <w:rFonts w:eastAsiaTheme="minorHAnsi"/>
          <w:i/>
          <w:sz w:val="24"/>
          <w:szCs w:val="24"/>
        </w:rPr>
        <w:t xml:space="preserve">Odluka o usvajanju Programa kontrole salmoneloze u jatima konzumnih nesilica vrste Gallus gallus u Bosni i Hercegovini za 2014. </w:t>
      </w:r>
      <w:proofErr w:type="gramStart"/>
      <w:r w:rsidRPr="00766AE2">
        <w:rPr>
          <w:rFonts w:eastAsiaTheme="minorHAnsi"/>
          <w:i/>
          <w:sz w:val="24"/>
          <w:szCs w:val="24"/>
        </w:rPr>
        <w:t>godinu</w:t>
      </w:r>
      <w:proofErr w:type="gramEnd"/>
      <w:r w:rsidRPr="00766AE2">
        <w:rPr>
          <w:rFonts w:eastAsiaTheme="minorHAnsi"/>
          <w:sz w:val="24"/>
          <w:szCs w:val="24"/>
        </w:rPr>
        <w:t xml:space="preserve"> </w:t>
      </w:r>
      <w:r w:rsidRPr="00766AE2">
        <w:rPr>
          <w:color w:val="000000"/>
          <w:sz w:val="24"/>
          <w:szCs w:val="24"/>
        </w:rPr>
        <w:t xml:space="preserve">(„SGBiH“ broj </w:t>
      </w:r>
      <w:r w:rsidRPr="00766AE2">
        <w:rPr>
          <w:rFonts w:eastAsiaTheme="minorHAnsi"/>
          <w:sz w:val="24"/>
          <w:szCs w:val="24"/>
        </w:rPr>
        <w:t xml:space="preserve">22/14); </w:t>
      </w:r>
      <w:r w:rsidRPr="00766AE2">
        <w:rPr>
          <w:rFonts w:eastAsiaTheme="minorHAnsi"/>
          <w:i/>
          <w:sz w:val="24"/>
          <w:szCs w:val="24"/>
        </w:rPr>
        <w:t>Pravilnik o izmjeni Pravilnika o higijeni hrane životinjskog podrijetla</w:t>
      </w:r>
      <w:r w:rsidRPr="00766AE2">
        <w:rPr>
          <w:rFonts w:eastAsiaTheme="minorHAnsi"/>
          <w:sz w:val="24"/>
          <w:szCs w:val="24"/>
        </w:rPr>
        <w:t xml:space="preserve"> </w:t>
      </w:r>
      <w:r w:rsidRPr="00766AE2">
        <w:rPr>
          <w:color w:val="000000"/>
          <w:sz w:val="24"/>
          <w:szCs w:val="24"/>
        </w:rPr>
        <w:t>(„SGBiH“ broj</w:t>
      </w:r>
      <w:r w:rsidRPr="00766AE2">
        <w:rPr>
          <w:rFonts w:eastAsiaTheme="minorHAnsi"/>
          <w:sz w:val="24"/>
          <w:szCs w:val="24"/>
        </w:rPr>
        <w:t xml:space="preserve"> 28/14); </w:t>
      </w:r>
      <w:r w:rsidRPr="00766AE2">
        <w:rPr>
          <w:rFonts w:eastAsiaTheme="minorHAnsi"/>
          <w:i/>
          <w:sz w:val="24"/>
          <w:szCs w:val="24"/>
        </w:rPr>
        <w:t xml:space="preserve">Naredba o mjerama kontrole zaraznih i parazitarnih bolesti životinja i njihovom provođenju u 2014. </w:t>
      </w:r>
      <w:proofErr w:type="gramStart"/>
      <w:r w:rsidRPr="00766AE2">
        <w:rPr>
          <w:rFonts w:eastAsiaTheme="minorHAnsi"/>
          <w:i/>
          <w:sz w:val="24"/>
          <w:szCs w:val="24"/>
        </w:rPr>
        <w:t>godini</w:t>
      </w:r>
      <w:proofErr w:type="gramEnd"/>
      <w:r w:rsidRPr="00766AE2">
        <w:rPr>
          <w:rFonts w:eastAsiaTheme="minorHAnsi"/>
          <w:sz w:val="24"/>
          <w:szCs w:val="24"/>
        </w:rPr>
        <w:t xml:space="preserve"> </w:t>
      </w:r>
      <w:r w:rsidRPr="00766AE2">
        <w:rPr>
          <w:color w:val="000000"/>
          <w:sz w:val="24"/>
          <w:szCs w:val="24"/>
        </w:rPr>
        <w:t xml:space="preserve">(„SGBiH“ broj </w:t>
      </w:r>
      <w:r w:rsidRPr="00766AE2">
        <w:rPr>
          <w:rFonts w:eastAsiaTheme="minorHAnsi"/>
          <w:sz w:val="24"/>
          <w:szCs w:val="24"/>
        </w:rPr>
        <w:t xml:space="preserve">31/14); </w:t>
      </w:r>
      <w:r w:rsidRPr="00766AE2">
        <w:rPr>
          <w:rFonts w:eastAsiaTheme="minorHAnsi"/>
          <w:i/>
          <w:sz w:val="24"/>
          <w:szCs w:val="24"/>
        </w:rPr>
        <w:t>Odluka o provođenju Plana praćenja i kontrole rezidua za 2014. godinu</w:t>
      </w:r>
      <w:r w:rsidRPr="00766AE2">
        <w:rPr>
          <w:rFonts w:eastAsiaTheme="minorHAnsi"/>
          <w:sz w:val="24"/>
          <w:szCs w:val="24"/>
        </w:rPr>
        <w:t xml:space="preserve"> </w:t>
      </w:r>
      <w:r w:rsidRPr="00766AE2">
        <w:rPr>
          <w:color w:val="000000"/>
          <w:sz w:val="24"/>
          <w:szCs w:val="24"/>
        </w:rPr>
        <w:t xml:space="preserve">(„SGBiH“ </w:t>
      </w:r>
      <w:r w:rsidRPr="00766AE2">
        <w:rPr>
          <w:rFonts w:eastAsiaTheme="minorHAnsi"/>
          <w:sz w:val="24"/>
          <w:szCs w:val="24"/>
        </w:rPr>
        <w:t xml:space="preserve">broj 44/14); </w:t>
      </w:r>
      <w:r w:rsidRPr="00766AE2">
        <w:rPr>
          <w:rFonts w:eastAsiaTheme="minorHAnsi"/>
          <w:i/>
          <w:sz w:val="24"/>
          <w:szCs w:val="24"/>
        </w:rPr>
        <w:t xml:space="preserve">Odluka o zabrani uvoza i provoza određenih pošiljki u Bosnu i Hercegovinu radi sprječavanja unošenja influence ptica </w:t>
      </w:r>
      <w:r w:rsidRPr="00766AE2">
        <w:rPr>
          <w:color w:val="000000"/>
          <w:sz w:val="24"/>
          <w:szCs w:val="24"/>
        </w:rPr>
        <w:t>(„SGBiH“ broj</w:t>
      </w:r>
      <w:r w:rsidRPr="00766AE2">
        <w:rPr>
          <w:rFonts w:eastAsiaTheme="minorHAnsi"/>
          <w:sz w:val="24"/>
          <w:szCs w:val="24"/>
        </w:rPr>
        <w:t xml:space="preserve"> 57/14); </w:t>
      </w:r>
      <w:r w:rsidRPr="00766AE2">
        <w:rPr>
          <w:rFonts w:eastAsiaTheme="minorHAnsi"/>
          <w:i/>
          <w:sz w:val="24"/>
          <w:szCs w:val="24"/>
        </w:rPr>
        <w:t>Odluka o izmjenama Odluke o zabrani uvoza i provoza određenih pošiljki u Bosnu i Hercegovinu radi sprječavanja unošenja klasične svinjske kuge</w:t>
      </w:r>
      <w:r w:rsidRPr="00766AE2">
        <w:rPr>
          <w:rFonts w:eastAsiaTheme="minorHAnsi"/>
          <w:sz w:val="24"/>
          <w:szCs w:val="24"/>
        </w:rPr>
        <w:t xml:space="preserve"> </w:t>
      </w:r>
      <w:r w:rsidRPr="00766AE2">
        <w:rPr>
          <w:color w:val="000000"/>
          <w:sz w:val="24"/>
          <w:szCs w:val="24"/>
        </w:rPr>
        <w:t>(„SGBiH“ broj</w:t>
      </w:r>
      <w:r w:rsidRPr="00766AE2">
        <w:rPr>
          <w:rFonts w:eastAsiaTheme="minorHAnsi"/>
          <w:sz w:val="24"/>
          <w:szCs w:val="24"/>
        </w:rPr>
        <w:t xml:space="preserve"> 68/14); </w:t>
      </w:r>
      <w:r w:rsidRPr="00766AE2">
        <w:rPr>
          <w:rFonts w:eastAsiaTheme="minorHAnsi"/>
          <w:i/>
          <w:sz w:val="24"/>
          <w:szCs w:val="24"/>
        </w:rPr>
        <w:t xml:space="preserve">Pravilnik o izmjenama i dopunama Pravilnika kojim se utvrđuju mjere za sprečavanje, kontrolu i iskorjenjivanje transmisivnih spongioformnih encefalopatij </w:t>
      </w:r>
      <w:r w:rsidRPr="00766AE2">
        <w:rPr>
          <w:color w:val="000000"/>
          <w:sz w:val="24"/>
          <w:szCs w:val="24"/>
        </w:rPr>
        <w:t>(„SGBiH“ broj</w:t>
      </w:r>
      <w:r w:rsidRPr="00766AE2">
        <w:rPr>
          <w:rFonts w:eastAsiaTheme="minorHAnsi"/>
          <w:sz w:val="24"/>
          <w:szCs w:val="24"/>
        </w:rPr>
        <w:t xml:space="preserve"> 70/14); </w:t>
      </w:r>
      <w:r w:rsidRPr="00766AE2">
        <w:rPr>
          <w:i/>
          <w:color w:val="000000"/>
          <w:sz w:val="24"/>
          <w:szCs w:val="24"/>
        </w:rPr>
        <w:t>Pravilnik o izmjeni Pravilnika o mjerama za otkrivanje, suzbijanje i iskorjenjivanje klasične svinjske kuge</w:t>
      </w:r>
      <w:r w:rsidRPr="00766AE2">
        <w:rPr>
          <w:color w:val="000000"/>
          <w:sz w:val="24"/>
          <w:szCs w:val="24"/>
        </w:rPr>
        <w:t xml:space="preserve"> („SGBiH“ broj 90/14).</w:t>
      </w:r>
      <w:r w:rsidRPr="00766AE2">
        <w:rPr>
          <w:color w:val="4F81BD" w:themeColor="accent1"/>
          <w:sz w:val="24"/>
          <w:szCs w:val="24"/>
          <w:lang w:eastAsia="hr-HR"/>
        </w:rPr>
        <w:t xml:space="preserve"> </w:t>
      </w:r>
      <w:r w:rsidRPr="00766AE2">
        <w:rPr>
          <w:i/>
          <w:color w:val="000000"/>
          <w:sz w:val="24"/>
          <w:szCs w:val="24"/>
        </w:rPr>
        <w:t>Pravilnik o biosigurnosnim mjerama za smanjenje rizika od prijenosa visoko patogene influence ptica s ptica koje žive u divljini na perad i druge ptice u zatočeništvu</w:t>
      </w:r>
      <w:r w:rsidRPr="00766AE2">
        <w:rPr>
          <w:rFonts w:eastAsiaTheme="minorHAnsi"/>
          <w:sz w:val="24"/>
          <w:szCs w:val="24"/>
        </w:rPr>
        <w:t xml:space="preserve"> </w:t>
      </w:r>
      <w:r w:rsidRPr="00766AE2">
        <w:rPr>
          <w:color w:val="000000"/>
          <w:sz w:val="24"/>
          <w:szCs w:val="24"/>
        </w:rPr>
        <w:t>(„SGBiH</w:t>
      </w:r>
      <w:proofErr w:type="gramStart"/>
      <w:r w:rsidRPr="00766AE2">
        <w:rPr>
          <w:color w:val="000000"/>
          <w:sz w:val="24"/>
          <w:szCs w:val="24"/>
        </w:rPr>
        <w:t>“ broj</w:t>
      </w:r>
      <w:proofErr w:type="gramEnd"/>
      <w:r w:rsidRPr="00766AE2">
        <w:rPr>
          <w:color w:val="000000"/>
          <w:sz w:val="24"/>
          <w:szCs w:val="24"/>
        </w:rPr>
        <w:t xml:space="preserve"> 92/14); </w:t>
      </w:r>
      <w:r w:rsidRPr="00766AE2">
        <w:rPr>
          <w:rFonts w:eastAsiaTheme="minorHAnsi"/>
          <w:i/>
          <w:sz w:val="24"/>
          <w:szCs w:val="24"/>
        </w:rPr>
        <w:t xml:space="preserve">Pravilnik o izmjeni Pravilnika o statusu država ili regija u odnosu na bovinu spongiformnu encefalopatiju </w:t>
      </w:r>
      <w:r w:rsidRPr="00766AE2">
        <w:rPr>
          <w:color w:val="000000"/>
          <w:sz w:val="24"/>
          <w:szCs w:val="24"/>
        </w:rPr>
        <w:t>(„SGBiH“ broj 98/14)</w:t>
      </w:r>
      <w:r w:rsidRPr="00766AE2">
        <w:rPr>
          <w:rFonts w:eastAsiaTheme="minorHAnsi"/>
          <w:i/>
          <w:sz w:val="24"/>
          <w:szCs w:val="24"/>
        </w:rPr>
        <w:t xml:space="preserve"> i Odluka o izmjeni Odluke o zabrani uvoza i provoza određenih pošiljki radi sprečavanja unosa u Bosnu i Hercegovinu bolesti slinavke i šapa </w:t>
      </w:r>
      <w:r w:rsidRPr="00766AE2">
        <w:rPr>
          <w:color w:val="000000"/>
          <w:sz w:val="24"/>
          <w:szCs w:val="24"/>
        </w:rPr>
        <w:t>(„SGBiH“ broj 98/14).</w:t>
      </w:r>
    </w:p>
    <w:p w:rsidR="002F6763" w:rsidRPr="00766AE2" w:rsidRDefault="00766AE2" w:rsidP="00766AE2">
      <w:pPr>
        <w:jc w:val="both"/>
        <w:rPr>
          <w:color w:val="000000"/>
          <w:sz w:val="24"/>
          <w:szCs w:val="24"/>
        </w:rPr>
      </w:pPr>
      <w:proofErr w:type="gramStart"/>
      <w:r>
        <w:rPr>
          <w:sz w:val="24"/>
          <w:szCs w:val="24"/>
          <w:lang w:eastAsia="hr-HR"/>
        </w:rPr>
        <w:t>U 2014.</w:t>
      </w:r>
      <w:proofErr w:type="gramEnd"/>
      <w:r>
        <w:rPr>
          <w:sz w:val="24"/>
          <w:szCs w:val="24"/>
          <w:lang w:eastAsia="hr-HR"/>
        </w:rPr>
        <w:t xml:space="preserve"> </w:t>
      </w:r>
      <w:proofErr w:type="gramStart"/>
      <w:r>
        <w:rPr>
          <w:sz w:val="24"/>
          <w:szCs w:val="24"/>
          <w:lang w:eastAsia="hr-HR"/>
        </w:rPr>
        <w:t>godini</w:t>
      </w:r>
      <w:proofErr w:type="gramEnd"/>
      <w:r>
        <w:rPr>
          <w:sz w:val="24"/>
          <w:szCs w:val="24"/>
          <w:lang w:eastAsia="hr-HR"/>
        </w:rPr>
        <w:t xml:space="preserve"> </w:t>
      </w:r>
      <w:r w:rsidR="002F6763" w:rsidRPr="00766AE2">
        <w:rPr>
          <w:sz w:val="24"/>
          <w:szCs w:val="24"/>
          <w:lang w:eastAsia="hr-HR"/>
        </w:rPr>
        <w:t xml:space="preserve">pripremljen je i Pravilnik kojim se regulira označavanje pasa i mačaka u BiH. Isti je prošao procedure pribavljanja suglasnosti </w:t>
      </w:r>
      <w:proofErr w:type="gramStart"/>
      <w:r w:rsidR="002F6763" w:rsidRPr="00766AE2">
        <w:rPr>
          <w:sz w:val="24"/>
          <w:szCs w:val="24"/>
          <w:lang w:eastAsia="hr-HR"/>
        </w:rPr>
        <w:t>od</w:t>
      </w:r>
      <w:proofErr w:type="gramEnd"/>
      <w:r w:rsidR="002F6763" w:rsidRPr="00766AE2">
        <w:rPr>
          <w:sz w:val="24"/>
          <w:szCs w:val="24"/>
          <w:lang w:eastAsia="hr-HR"/>
        </w:rPr>
        <w:t xml:space="preserve"> strane nadležnih tijela entiteta i Odjela za poljoprivredu Brčko Distrikta i nalazi se u fazi pripreme za slanje u DEI na daljnje postupanje. Pripremljen je i </w:t>
      </w:r>
      <w:r w:rsidR="002F6763" w:rsidRPr="00766AE2">
        <w:rPr>
          <w:i/>
          <w:sz w:val="24"/>
          <w:szCs w:val="24"/>
        </w:rPr>
        <w:t xml:space="preserve">Pravilnik o </w:t>
      </w:r>
      <w:proofErr w:type="gramStart"/>
      <w:r w:rsidR="002F6763" w:rsidRPr="00766AE2">
        <w:rPr>
          <w:i/>
          <w:sz w:val="24"/>
          <w:szCs w:val="24"/>
        </w:rPr>
        <w:t>provedbenim  mjerama</w:t>
      </w:r>
      <w:proofErr w:type="gramEnd"/>
      <w:r w:rsidR="002F6763" w:rsidRPr="00766AE2">
        <w:rPr>
          <w:i/>
          <w:sz w:val="24"/>
          <w:szCs w:val="24"/>
        </w:rPr>
        <w:t xml:space="preserve"> za određene proizvode na  koje se primjenjuju propisi o hrani</w:t>
      </w:r>
      <w:r w:rsidR="002F6763" w:rsidRPr="00766AE2">
        <w:rPr>
          <w:sz w:val="24"/>
          <w:szCs w:val="24"/>
        </w:rPr>
        <w:t>, kojem u svrhu stavljanja u proceduru usvajanja nedostaje mišljenje nadležnih tijela Republike Srpske i Brčko Distrikta BiH.</w:t>
      </w:r>
    </w:p>
    <w:p w:rsidR="002F6763" w:rsidRPr="00766AE2" w:rsidRDefault="002F6763" w:rsidP="00766AE2">
      <w:pPr>
        <w:jc w:val="both"/>
        <w:rPr>
          <w:sz w:val="24"/>
          <w:szCs w:val="24"/>
        </w:rPr>
      </w:pPr>
    </w:p>
    <w:p w:rsidR="002F6763" w:rsidRPr="00766AE2" w:rsidRDefault="002F6763" w:rsidP="00766AE2">
      <w:pPr>
        <w:jc w:val="both"/>
        <w:rPr>
          <w:sz w:val="22"/>
          <w:szCs w:val="22"/>
        </w:rPr>
      </w:pPr>
      <w:proofErr w:type="gramStart"/>
      <w:r w:rsidRPr="00766AE2">
        <w:rPr>
          <w:sz w:val="22"/>
          <w:szCs w:val="22"/>
        </w:rPr>
        <w:t xml:space="preserve">ZAKLJUČIVANJE </w:t>
      </w:r>
      <w:r w:rsidR="00766AE2">
        <w:rPr>
          <w:sz w:val="22"/>
          <w:szCs w:val="22"/>
        </w:rPr>
        <w:t xml:space="preserve"> </w:t>
      </w:r>
      <w:r w:rsidRPr="00766AE2">
        <w:rPr>
          <w:sz w:val="22"/>
          <w:szCs w:val="22"/>
        </w:rPr>
        <w:t>MEĐUNARODNIH</w:t>
      </w:r>
      <w:proofErr w:type="gramEnd"/>
      <w:r w:rsidR="00766AE2">
        <w:rPr>
          <w:sz w:val="22"/>
          <w:szCs w:val="22"/>
        </w:rPr>
        <w:t xml:space="preserve"> </w:t>
      </w:r>
      <w:r w:rsidRPr="00766AE2">
        <w:rPr>
          <w:sz w:val="22"/>
          <w:szCs w:val="22"/>
        </w:rPr>
        <w:t xml:space="preserve"> SPORAZUMA</w:t>
      </w:r>
    </w:p>
    <w:p w:rsidR="002F6763" w:rsidRPr="00766AE2" w:rsidRDefault="002F6763" w:rsidP="00766AE2">
      <w:pPr>
        <w:jc w:val="both"/>
        <w:rPr>
          <w:sz w:val="24"/>
          <w:szCs w:val="24"/>
        </w:rPr>
      </w:pPr>
    </w:p>
    <w:p w:rsidR="002F6763" w:rsidRPr="00766AE2" w:rsidRDefault="002F6763" w:rsidP="00766AE2">
      <w:pPr>
        <w:jc w:val="both"/>
        <w:rPr>
          <w:sz w:val="24"/>
          <w:szCs w:val="24"/>
        </w:rPr>
      </w:pPr>
      <w:proofErr w:type="gramStart"/>
      <w:r w:rsidRPr="00766AE2">
        <w:rPr>
          <w:sz w:val="24"/>
          <w:szCs w:val="24"/>
        </w:rPr>
        <w:t>Planom rada za 2014.</w:t>
      </w:r>
      <w:proofErr w:type="gramEnd"/>
      <w:r w:rsidRPr="00766AE2">
        <w:rPr>
          <w:sz w:val="24"/>
          <w:szCs w:val="24"/>
        </w:rPr>
        <w:t xml:space="preserve"> </w:t>
      </w:r>
      <w:proofErr w:type="gramStart"/>
      <w:r w:rsidRPr="00766AE2">
        <w:rPr>
          <w:sz w:val="24"/>
          <w:szCs w:val="24"/>
        </w:rPr>
        <w:t>godinu</w:t>
      </w:r>
      <w:proofErr w:type="gramEnd"/>
      <w:r w:rsidRPr="00766AE2">
        <w:rPr>
          <w:sz w:val="24"/>
          <w:szCs w:val="24"/>
        </w:rPr>
        <w:t xml:space="preserve"> nije predviđeno zaključivanje međunarodnih sporazuma. </w:t>
      </w:r>
    </w:p>
    <w:p w:rsidR="002F6763" w:rsidRPr="00766AE2" w:rsidRDefault="002F6763" w:rsidP="00766AE2">
      <w:pPr>
        <w:jc w:val="both"/>
        <w:rPr>
          <w:sz w:val="24"/>
          <w:szCs w:val="24"/>
        </w:rPr>
      </w:pPr>
    </w:p>
    <w:p w:rsidR="002F6763" w:rsidRPr="00766AE2" w:rsidRDefault="002F6763" w:rsidP="00766AE2">
      <w:pPr>
        <w:jc w:val="both"/>
        <w:rPr>
          <w:sz w:val="22"/>
          <w:szCs w:val="22"/>
        </w:rPr>
      </w:pPr>
      <w:proofErr w:type="gramStart"/>
      <w:r w:rsidRPr="00766AE2">
        <w:rPr>
          <w:sz w:val="22"/>
          <w:szCs w:val="22"/>
        </w:rPr>
        <w:t xml:space="preserve">EUROPSKE </w:t>
      </w:r>
      <w:r w:rsidR="00766AE2">
        <w:rPr>
          <w:sz w:val="22"/>
          <w:szCs w:val="22"/>
        </w:rPr>
        <w:t xml:space="preserve"> </w:t>
      </w:r>
      <w:r w:rsidRPr="00766AE2">
        <w:rPr>
          <w:sz w:val="22"/>
          <w:szCs w:val="22"/>
        </w:rPr>
        <w:t>INTEGRACIJE</w:t>
      </w:r>
      <w:proofErr w:type="gramEnd"/>
    </w:p>
    <w:p w:rsidR="002F6763" w:rsidRPr="00766AE2" w:rsidRDefault="002F6763" w:rsidP="00766AE2">
      <w:pPr>
        <w:jc w:val="both"/>
        <w:rPr>
          <w:sz w:val="24"/>
          <w:szCs w:val="24"/>
        </w:rPr>
      </w:pPr>
    </w:p>
    <w:p w:rsidR="002F6763" w:rsidRPr="00766AE2" w:rsidRDefault="002F6763" w:rsidP="00766AE2">
      <w:pPr>
        <w:jc w:val="both"/>
        <w:rPr>
          <w:sz w:val="24"/>
          <w:szCs w:val="24"/>
          <w:lang w:eastAsia="hr-HR"/>
        </w:rPr>
      </w:pPr>
      <w:r w:rsidRPr="00766AE2">
        <w:rPr>
          <w:sz w:val="24"/>
          <w:szCs w:val="24"/>
          <w:lang w:eastAsia="hr-HR"/>
        </w:rPr>
        <w:t xml:space="preserve">U dijelu koji se odnosi </w:t>
      </w:r>
      <w:proofErr w:type="gramStart"/>
      <w:r w:rsidRPr="00766AE2">
        <w:rPr>
          <w:sz w:val="24"/>
          <w:szCs w:val="24"/>
          <w:lang w:eastAsia="hr-HR"/>
        </w:rPr>
        <w:t>na</w:t>
      </w:r>
      <w:proofErr w:type="gramEnd"/>
      <w:r w:rsidRPr="00766AE2">
        <w:rPr>
          <w:sz w:val="24"/>
          <w:szCs w:val="24"/>
          <w:lang w:eastAsia="hr-HR"/>
        </w:rPr>
        <w:t xml:space="preserve"> europske integracije nije bilo aktivnosti kandidiranih za rad Vijeća ministara Bosne i Hercegovine. </w:t>
      </w:r>
      <w:proofErr w:type="gramStart"/>
      <w:r w:rsidRPr="00766AE2">
        <w:rPr>
          <w:sz w:val="24"/>
          <w:szCs w:val="24"/>
          <w:lang w:eastAsia="hr-HR"/>
        </w:rPr>
        <w:t>Ove aktivnosti u 2014.</w:t>
      </w:r>
      <w:proofErr w:type="gramEnd"/>
      <w:r w:rsidRPr="00766AE2">
        <w:rPr>
          <w:sz w:val="24"/>
          <w:szCs w:val="24"/>
          <w:lang w:eastAsia="hr-HR"/>
        </w:rPr>
        <w:t xml:space="preserve"> </w:t>
      </w:r>
      <w:proofErr w:type="gramStart"/>
      <w:r w:rsidRPr="00766AE2">
        <w:rPr>
          <w:sz w:val="24"/>
          <w:szCs w:val="24"/>
          <w:lang w:eastAsia="hr-HR"/>
        </w:rPr>
        <w:t>godini</w:t>
      </w:r>
      <w:proofErr w:type="gramEnd"/>
      <w:r w:rsidRPr="00766AE2">
        <w:rPr>
          <w:sz w:val="24"/>
          <w:szCs w:val="24"/>
          <w:lang w:eastAsia="hr-HR"/>
        </w:rPr>
        <w:t xml:space="preserve"> su obuhvaćale usklađivanje legislative kako je navedeno u poglavlju II ili provođenje kontrolnih programa financiranih iz sredstava IPA projekata kako je opisano u poglavlju I. </w:t>
      </w:r>
    </w:p>
    <w:p w:rsidR="002F6763" w:rsidRPr="00766AE2" w:rsidRDefault="002F6763" w:rsidP="00766AE2">
      <w:pPr>
        <w:jc w:val="both"/>
        <w:rPr>
          <w:sz w:val="24"/>
          <w:szCs w:val="24"/>
        </w:rPr>
      </w:pPr>
    </w:p>
    <w:p w:rsidR="002F6763" w:rsidRPr="00766AE2" w:rsidRDefault="002F6763" w:rsidP="00766AE2">
      <w:pPr>
        <w:jc w:val="both"/>
        <w:rPr>
          <w:sz w:val="22"/>
          <w:szCs w:val="22"/>
        </w:rPr>
      </w:pPr>
      <w:proofErr w:type="gramStart"/>
      <w:r w:rsidRPr="00766AE2">
        <w:rPr>
          <w:sz w:val="22"/>
          <w:szCs w:val="22"/>
        </w:rPr>
        <w:t>PLANIRANI</w:t>
      </w:r>
      <w:r w:rsidR="00766AE2">
        <w:rPr>
          <w:sz w:val="22"/>
          <w:szCs w:val="22"/>
        </w:rPr>
        <w:t xml:space="preserve"> </w:t>
      </w:r>
      <w:r w:rsidRPr="00766AE2">
        <w:rPr>
          <w:sz w:val="22"/>
          <w:szCs w:val="22"/>
        </w:rPr>
        <w:t xml:space="preserve"> I</w:t>
      </w:r>
      <w:proofErr w:type="gramEnd"/>
      <w:r w:rsidRPr="00766AE2">
        <w:rPr>
          <w:sz w:val="22"/>
          <w:szCs w:val="22"/>
        </w:rPr>
        <w:t xml:space="preserve"> </w:t>
      </w:r>
      <w:r w:rsidR="00766AE2">
        <w:rPr>
          <w:sz w:val="22"/>
          <w:szCs w:val="22"/>
        </w:rPr>
        <w:t xml:space="preserve"> </w:t>
      </w:r>
      <w:r w:rsidRPr="00766AE2">
        <w:rPr>
          <w:sz w:val="22"/>
          <w:szCs w:val="22"/>
        </w:rPr>
        <w:t>REALIZIRANI</w:t>
      </w:r>
      <w:r w:rsidR="00766AE2">
        <w:rPr>
          <w:sz w:val="22"/>
          <w:szCs w:val="22"/>
        </w:rPr>
        <w:t xml:space="preserve"> </w:t>
      </w:r>
      <w:r w:rsidRPr="00766AE2">
        <w:rPr>
          <w:sz w:val="22"/>
          <w:szCs w:val="22"/>
        </w:rPr>
        <w:t xml:space="preserve"> PROGRAMSKI </w:t>
      </w:r>
      <w:r w:rsidR="00766AE2">
        <w:rPr>
          <w:sz w:val="22"/>
          <w:szCs w:val="22"/>
        </w:rPr>
        <w:t xml:space="preserve"> </w:t>
      </w:r>
      <w:r w:rsidRPr="00766AE2">
        <w:rPr>
          <w:sz w:val="22"/>
          <w:szCs w:val="22"/>
        </w:rPr>
        <w:t xml:space="preserve">ZADACI </w:t>
      </w:r>
    </w:p>
    <w:p w:rsidR="002F6763" w:rsidRPr="00766AE2" w:rsidRDefault="002F6763" w:rsidP="00766AE2">
      <w:pPr>
        <w:jc w:val="both"/>
        <w:rPr>
          <w:sz w:val="24"/>
          <w:szCs w:val="24"/>
          <w:lang w:eastAsia="hr-HR"/>
        </w:rPr>
      </w:pPr>
    </w:p>
    <w:p w:rsidR="002F6763" w:rsidRPr="00766AE2" w:rsidRDefault="002F6763" w:rsidP="00766AE2">
      <w:pPr>
        <w:jc w:val="both"/>
        <w:rPr>
          <w:sz w:val="24"/>
          <w:szCs w:val="24"/>
        </w:rPr>
      </w:pPr>
      <w:proofErr w:type="gramStart"/>
      <w:r w:rsidRPr="00766AE2">
        <w:rPr>
          <w:sz w:val="24"/>
          <w:szCs w:val="24"/>
          <w:lang w:eastAsia="hr-HR"/>
        </w:rPr>
        <w:t>Planom rada za 2014.</w:t>
      </w:r>
      <w:proofErr w:type="gramEnd"/>
      <w:r w:rsidRPr="00766AE2">
        <w:rPr>
          <w:sz w:val="24"/>
          <w:szCs w:val="24"/>
          <w:lang w:eastAsia="hr-HR"/>
        </w:rPr>
        <w:t xml:space="preserve"> </w:t>
      </w:r>
      <w:proofErr w:type="gramStart"/>
      <w:r w:rsidRPr="00766AE2">
        <w:rPr>
          <w:sz w:val="24"/>
          <w:szCs w:val="24"/>
          <w:lang w:eastAsia="hr-HR"/>
        </w:rPr>
        <w:t>godinu</w:t>
      </w:r>
      <w:proofErr w:type="gramEnd"/>
      <w:r w:rsidRPr="00766AE2">
        <w:rPr>
          <w:sz w:val="24"/>
          <w:szCs w:val="24"/>
          <w:lang w:eastAsia="hr-HR"/>
        </w:rPr>
        <w:t xml:space="preserve"> predviđena je </w:t>
      </w:r>
      <w:r w:rsidR="00766AE2">
        <w:rPr>
          <w:sz w:val="24"/>
          <w:szCs w:val="24"/>
          <w:lang w:eastAsia="hr-HR"/>
        </w:rPr>
        <w:t>da se Vijeću ministara BiH</w:t>
      </w:r>
      <w:r w:rsidRPr="00766AE2">
        <w:rPr>
          <w:sz w:val="24"/>
          <w:szCs w:val="24"/>
          <w:lang w:eastAsia="hr-HR"/>
        </w:rPr>
        <w:t xml:space="preserve"> dostavi 11 podzakonskih propisa. </w:t>
      </w:r>
      <w:proofErr w:type="gramStart"/>
      <w:r w:rsidRPr="00766AE2">
        <w:rPr>
          <w:sz w:val="24"/>
          <w:szCs w:val="24"/>
          <w:lang w:eastAsia="hr-HR"/>
        </w:rPr>
        <w:t xml:space="preserve">Usvojen je </w:t>
      </w:r>
      <w:r w:rsidRPr="00766AE2">
        <w:rPr>
          <w:rStyle w:val="Bodytext211pt"/>
          <w:rFonts w:eastAsiaTheme="minorEastAsia"/>
          <w:b w:val="0"/>
          <w:i/>
          <w:sz w:val="24"/>
          <w:szCs w:val="24"/>
        </w:rPr>
        <w:t>Pravilnik o izmjenama i dopunama Pravilnika kojim se utvrđuju mjere za sprječavanje, kontrolu i iskorjenjivanje transmisivnih spongi</w:t>
      </w:r>
      <w:r w:rsidR="00766AE2">
        <w:rPr>
          <w:rStyle w:val="Bodytext211pt"/>
          <w:rFonts w:eastAsiaTheme="minorEastAsia"/>
          <w:b w:val="0"/>
          <w:i/>
          <w:sz w:val="24"/>
          <w:szCs w:val="24"/>
        </w:rPr>
        <w:t>formnih encefalopatija („Sl.</w:t>
      </w:r>
      <w:r w:rsidRPr="00766AE2">
        <w:rPr>
          <w:rStyle w:val="Bodytext211pt"/>
          <w:rFonts w:eastAsiaTheme="minorEastAsia"/>
          <w:b w:val="0"/>
          <w:i/>
          <w:sz w:val="24"/>
          <w:szCs w:val="24"/>
        </w:rPr>
        <w:t xml:space="preserve"> glasnik BiH“, br</w:t>
      </w:r>
      <w:r w:rsidRPr="00766AE2">
        <w:rPr>
          <w:rStyle w:val="Bodytext211pt"/>
          <w:rFonts w:eastAsiaTheme="minorEastAsia"/>
          <w:sz w:val="24"/>
          <w:szCs w:val="24"/>
        </w:rPr>
        <w:t xml:space="preserve">. </w:t>
      </w:r>
      <w:r w:rsidRPr="00766AE2">
        <w:rPr>
          <w:sz w:val="24"/>
          <w:szCs w:val="24"/>
        </w:rPr>
        <w:t>70/14).</w:t>
      </w:r>
      <w:proofErr w:type="gramEnd"/>
      <w:r w:rsidRPr="00766AE2">
        <w:rPr>
          <w:sz w:val="24"/>
          <w:szCs w:val="24"/>
        </w:rPr>
        <w:t xml:space="preserve"> </w:t>
      </w:r>
      <w:proofErr w:type="gramStart"/>
      <w:r w:rsidRPr="00766AE2">
        <w:rPr>
          <w:sz w:val="24"/>
          <w:szCs w:val="24"/>
        </w:rPr>
        <w:t>Dodatno, za dva propisa (</w:t>
      </w:r>
      <w:r w:rsidRPr="00766AE2">
        <w:rPr>
          <w:i/>
          <w:sz w:val="24"/>
          <w:szCs w:val="24"/>
          <w:lang w:eastAsia="hr-HR"/>
        </w:rPr>
        <w:t xml:space="preserve">Pravilnik o izmjenama i dopunama Pravilnika o označavanju i kontroli kretanja životinja u BiH </w:t>
      </w:r>
      <w:r w:rsidRPr="00766AE2">
        <w:rPr>
          <w:sz w:val="24"/>
          <w:szCs w:val="24"/>
          <w:lang w:eastAsia="hr-HR"/>
        </w:rPr>
        <w:t xml:space="preserve">i </w:t>
      </w:r>
      <w:r w:rsidRPr="00766AE2">
        <w:rPr>
          <w:rStyle w:val="Bodytext211pt"/>
          <w:rFonts w:eastAsiaTheme="minorEastAsia"/>
          <w:b w:val="0"/>
          <w:sz w:val="24"/>
          <w:szCs w:val="24"/>
        </w:rPr>
        <w:t>Pravilnik kojim se utvrđuju higijenski zahtjevi za hranu za životinje)</w:t>
      </w:r>
      <w:r w:rsidRPr="00766AE2">
        <w:rPr>
          <w:sz w:val="24"/>
          <w:szCs w:val="24"/>
        </w:rPr>
        <w:t xml:space="preserve"> nisu dobivena potrebna mišljenja nadležnih tijela entiteta.</w:t>
      </w:r>
      <w:proofErr w:type="gramEnd"/>
      <w:r w:rsidRPr="00766AE2">
        <w:rPr>
          <w:sz w:val="24"/>
          <w:szCs w:val="24"/>
        </w:rPr>
        <w:t xml:space="preserve"> Ostali propisi iz plana rada nisu usvojeni iz razloga što su preduvjet za njihovu pripremu bili izmjena</w:t>
      </w:r>
      <w:r w:rsidR="00802F94">
        <w:rPr>
          <w:sz w:val="24"/>
          <w:szCs w:val="24"/>
        </w:rPr>
        <w:t xml:space="preserve"> Zakona o veterinarstvu u BiH</w:t>
      </w:r>
      <w:r w:rsidRPr="00766AE2">
        <w:rPr>
          <w:sz w:val="24"/>
          <w:szCs w:val="24"/>
        </w:rPr>
        <w:t xml:space="preserve">, </w:t>
      </w:r>
      <w:proofErr w:type="gramStart"/>
      <w:r w:rsidRPr="00766AE2">
        <w:rPr>
          <w:sz w:val="24"/>
          <w:szCs w:val="24"/>
        </w:rPr>
        <w:t>ili</w:t>
      </w:r>
      <w:proofErr w:type="gramEnd"/>
      <w:r w:rsidRPr="00766AE2">
        <w:rPr>
          <w:sz w:val="24"/>
          <w:szCs w:val="24"/>
        </w:rPr>
        <w:t xml:space="preserve"> drugu podzakonski propisi, odnosno izmjene propisa Europske unije s kojim se predloženi pravilnici usklađuju. </w:t>
      </w:r>
      <w:proofErr w:type="gramStart"/>
      <w:r w:rsidRPr="00766AE2">
        <w:rPr>
          <w:sz w:val="24"/>
          <w:szCs w:val="24"/>
        </w:rPr>
        <w:t>Također, pripremljeni su i usvojeni propisi navedeni u dijelu II, koji su se iskazali kao prioritetni.</w:t>
      </w:r>
      <w:proofErr w:type="gramEnd"/>
      <w:r w:rsidRPr="00766AE2">
        <w:rPr>
          <w:sz w:val="24"/>
          <w:szCs w:val="24"/>
        </w:rPr>
        <w:t xml:space="preserve"> </w:t>
      </w:r>
      <w:proofErr w:type="gramStart"/>
      <w:r w:rsidRPr="00766AE2">
        <w:rPr>
          <w:sz w:val="24"/>
          <w:szCs w:val="24"/>
        </w:rPr>
        <w:t>Dodatno, kao prioritet su nametnule i druge aktivnosti proizašle iz preporuka Ureda za hranu i veterinarstvo Europske unije (izrada uputa i instrukcija, organizacija obu</w:t>
      </w:r>
      <w:r w:rsidR="00802F94">
        <w:rPr>
          <w:sz w:val="24"/>
          <w:szCs w:val="24"/>
        </w:rPr>
        <w:t>ka za službeno osoblje itd.).</w:t>
      </w:r>
      <w:proofErr w:type="gramEnd"/>
    </w:p>
    <w:p w:rsidR="002F6763" w:rsidRPr="00766AE2" w:rsidRDefault="002F6763" w:rsidP="00766AE2">
      <w:pPr>
        <w:jc w:val="both"/>
        <w:rPr>
          <w:sz w:val="24"/>
          <w:szCs w:val="24"/>
        </w:rPr>
      </w:pPr>
    </w:p>
    <w:p w:rsidR="002F6763" w:rsidRPr="00802F94" w:rsidRDefault="002F6763" w:rsidP="00766AE2">
      <w:pPr>
        <w:jc w:val="both"/>
        <w:rPr>
          <w:sz w:val="22"/>
          <w:szCs w:val="22"/>
        </w:rPr>
      </w:pPr>
      <w:proofErr w:type="gramStart"/>
      <w:r w:rsidRPr="00802F94">
        <w:rPr>
          <w:sz w:val="22"/>
          <w:szCs w:val="22"/>
        </w:rPr>
        <w:t xml:space="preserve">PRORAČUNSKA </w:t>
      </w:r>
      <w:r w:rsidR="00802F94">
        <w:rPr>
          <w:sz w:val="22"/>
          <w:szCs w:val="22"/>
        </w:rPr>
        <w:t xml:space="preserve"> </w:t>
      </w:r>
      <w:r w:rsidRPr="00802F94">
        <w:rPr>
          <w:sz w:val="22"/>
          <w:szCs w:val="22"/>
        </w:rPr>
        <w:t>SREDSTVA</w:t>
      </w:r>
      <w:proofErr w:type="gramEnd"/>
    </w:p>
    <w:p w:rsidR="002F6763" w:rsidRPr="00802F94" w:rsidRDefault="002F6763" w:rsidP="00766AE2">
      <w:pPr>
        <w:jc w:val="both"/>
        <w:rPr>
          <w:sz w:val="24"/>
          <w:szCs w:val="24"/>
        </w:rPr>
      </w:pPr>
    </w:p>
    <w:p w:rsidR="002F6763" w:rsidRPr="00766AE2" w:rsidRDefault="002F6763" w:rsidP="00766AE2">
      <w:pPr>
        <w:jc w:val="both"/>
        <w:rPr>
          <w:sz w:val="24"/>
          <w:szCs w:val="24"/>
        </w:rPr>
      </w:pPr>
      <w:proofErr w:type="gramStart"/>
      <w:r w:rsidRPr="00766AE2">
        <w:rPr>
          <w:sz w:val="24"/>
          <w:szCs w:val="24"/>
        </w:rPr>
        <w:t>Zakonom o Proračunu institucija Bosne i Hercegovine i međunarodnih ob</w:t>
      </w:r>
      <w:r w:rsidR="00802F94">
        <w:rPr>
          <w:sz w:val="24"/>
          <w:szCs w:val="24"/>
        </w:rPr>
        <w:t>veza BiH</w:t>
      </w:r>
      <w:r w:rsidRPr="00766AE2">
        <w:rPr>
          <w:sz w:val="24"/>
          <w:szCs w:val="24"/>
        </w:rPr>
        <w:t xml:space="preserve"> za 2014.</w:t>
      </w:r>
      <w:proofErr w:type="gramEnd"/>
      <w:r w:rsidRPr="00766AE2">
        <w:rPr>
          <w:sz w:val="24"/>
          <w:szCs w:val="24"/>
        </w:rPr>
        <w:t xml:space="preserve"> </w:t>
      </w:r>
      <w:proofErr w:type="gramStart"/>
      <w:r w:rsidRPr="00766AE2">
        <w:rPr>
          <w:sz w:val="24"/>
          <w:szCs w:val="24"/>
        </w:rPr>
        <w:t>godinu</w:t>
      </w:r>
      <w:proofErr w:type="gramEnd"/>
      <w:r w:rsidRPr="00766AE2">
        <w:rPr>
          <w:sz w:val="24"/>
          <w:szCs w:val="24"/>
        </w:rPr>
        <w:t xml:space="preserve"> („</w:t>
      </w:r>
      <w:r w:rsidR="00802F94">
        <w:rPr>
          <w:sz w:val="24"/>
          <w:szCs w:val="24"/>
        </w:rPr>
        <w:t>Sl.</w:t>
      </w:r>
      <w:r w:rsidRPr="00766AE2">
        <w:rPr>
          <w:sz w:val="24"/>
          <w:szCs w:val="24"/>
        </w:rPr>
        <w:t xml:space="preserve"> glasnik BiH“, broj 104/2013) Uredu za veterinarstvo BiH odobrena su sredstva u ukupnom iznosu od 3.888.000,00 KM. U skladu sa Zakonom o izmjenama i dopunama Zakona o Proračunu institucija BiH i međunarodnih obveza BiH za 2014. </w:t>
      </w:r>
      <w:proofErr w:type="gramStart"/>
      <w:r w:rsidRPr="00766AE2">
        <w:rPr>
          <w:sz w:val="24"/>
          <w:szCs w:val="24"/>
        </w:rPr>
        <w:t>godinu</w:t>
      </w:r>
      <w:proofErr w:type="gramEnd"/>
      <w:r w:rsidRPr="00766AE2">
        <w:rPr>
          <w:sz w:val="24"/>
          <w:szCs w:val="24"/>
        </w:rPr>
        <w:t xml:space="preserve"> („</w:t>
      </w:r>
      <w:r w:rsidR="00802F94">
        <w:rPr>
          <w:sz w:val="24"/>
          <w:szCs w:val="24"/>
        </w:rPr>
        <w:t xml:space="preserve">Sl. </w:t>
      </w:r>
      <w:r w:rsidRPr="00766AE2">
        <w:rPr>
          <w:sz w:val="24"/>
          <w:szCs w:val="24"/>
        </w:rPr>
        <w:t xml:space="preserve">glasnik BiH“, broj 60/14) izvršen je rebalans proračuna u iznosu od 39.000,00 KM. Konačno izvršenje proračuna za 2014. </w:t>
      </w:r>
      <w:proofErr w:type="gramStart"/>
      <w:r w:rsidRPr="00766AE2">
        <w:rPr>
          <w:sz w:val="24"/>
          <w:szCs w:val="24"/>
        </w:rPr>
        <w:t>godinu</w:t>
      </w:r>
      <w:proofErr w:type="gramEnd"/>
      <w:r w:rsidRPr="00766AE2">
        <w:rPr>
          <w:sz w:val="24"/>
          <w:szCs w:val="24"/>
        </w:rPr>
        <w:t xml:space="preserve"> će biti poznato nakon sastavljanja godišnjeg izvješća.</w:t>
      </w:r>
    </w:p>
    <w:p w:rsidR="002F6763" w:rsidRPr="00855A77" w:rsidRDefault="002F6763">
      <w:pPr>
        <w:rPr>
          <w:sz w:val="24"/>
          <w:szCs w:val="24"/>
        </w:rPr>
      </w:pPr>
    </w:p>
    <w:p w:rsidR="008C2BEC" w:rsidRPr="00CA6553" w:rsidRDefault="00CA6553" w:rsidP="00D31EC6">
      <w:pPr>
        <w:pStyle w:val="Davorka3"/>
        <w:rPr>
          <w:noProof/>
        </w:rPr>
      </w:pPr>
      <w:bookmarkStart w:id="11" w:name="_Toc412718707"/>
      <w:r>
        <w:rPr>
          <w:noProof/>
        </w:rPr>
        <w:t xml:space="preserve">UPRAVA </w:t>
      </w:r>
      <w:r w:rsidR="00345846">
        <w:rPr>
          <w:noProof/>
        </w:rPr>
        <w:t xml:space="preserve"> </w:t>
      </w:r>
      <w:r>
        <w:rPr>
          <w:noProof/>
        </w:rPr>
        <w:t>BIH</w:t>
      </w:r>
      <w:r w:rsidR="008C2BEC" w:rsidRPr="00CA6553">
        <w:rPr>
          <w:noProof/>
        </w:rPr>
        <w:t xml:space="preserve"> </w:t>
      </w:r>
      <w:r w:rsidR="00345846">
        <w:rPr>
          <w:noProof/>
        </w:rPr>
        <w:t xml:space="preserve"> </w:t>
      </w:r>
      <w:r w:rsidR="008C2BEC" w:rsidRPr="00CA6553">
        <w:rPr>
          <w:noProof/>
        </w:rPr>
        <w:t>ZA</w:t>
      </w:r>
      <w:r w:rsidR="00345846">
        <w:rPr>
          <w:noProof/>
        </w:rPr>
        <w:t xml:space="preserve">  </w:t>
      </w:r>
      <w:r w:rsidR="008C2BEC" w:rsidRPr="00CA6553">
        <w:rPr>
          <w:noProof/>
        </w:rPr>
        <w:t>ZAŠTITU</w:t>
      </w:r>
      <w:r w:rsidR="00345846">
        <w:rPr>
          <w:noProof/>
        </w:rPr>
        <w:t xml:space="preserve"> </w:t>
      </w:r>
      <w:r w:rsidR="008C2BEC" w:rsidRPr="00CA6553">
        <w:rPr>
          <w:noProof/>
        </w:rPr>
        <w:t xml:space="preserve"> ZDRAVLJA</w:t>
      </w:r>
      <w:r w:rsidR="00345846">
        <w:rPr>
          <w:noProof/>
        </w:rPr>
        <w:t xml:space="preserve"> </w:t>
      </w:r>
      <w:r w:rsidR="008C2BEC" w:rsidRPr="00CA6553">
        <w:rPr>
          <w:noProof/>
        </w:rPr>
        <w:t xml:space="preserve"> BILJA</w:t>
      </w:r>
      <w:bookmarkEnd w:id="11"/>
      <w:r w:rsidR="008C2BEC" w:rsidRPr="00CA6553">
        <w:rPr>
          <w:noProof/>
        </w:rPr>
        <w:t xml:space="preserve"> </w:t>
      </w:r>
    </w:p>
    <w:p w:rsidR="008C2BEC" w:rsidRPr="00CA6553" w:rsidRDefault="008C2BEC" w:rsidP="00CA6553">
      <w:pPr>
        <w:jc w:val="both"/>
        <w:rPr>
          <w:noProof/>
          <w:sz w:val="24"/>
          <w:szCs w:val="24"/>
          <w:lang w:eastAsia="hr-HR"/>
        </w:rPr>
      </w:pPr>
    </w:p>
    <w:p w:rsidR="008C2BEC" w:rsidRPr="00CA6553" w:rsidRDefault="008C2BEC" w:rsidP="00CA6553">
      <w:pPr>
        <w:jc w:val="both"/>
        <w:rPr>
          <w:noProof/>
          <w:sz w:val="24"/>
          <w:szCs w:val="24"/>
          <w:lang w:eastAsia="hr-HR"/>
        </w:rPr>
      </w:pPr>
      <w:r w:rsidRPr="00CA6553">
        <w:rPr>
          <w:noProof/>
          <w:sz w:val="24"/>
          <w:szCs w:val="24"/>
          <w:lang w:eastAsia="hr-HR"/>
        </w:rPr>
        <w:t>Uprava Bosne i Hercegovine za zaštitu zdravlja bilja (Uprava) je u protekloj godini sve svoje resurse usmjerila u izradu nedostajućih podzakonskih akata za omogućavanje implementacije zakona iz fitosanitarne oblasti. Pored ovog, naglasak je dan i implementaciji podzakonskih akata.</w:t>
      </w:r>
    </w:p>
    <w:p w:rsidR="008C2BEC" w:rsidRPr="00CA6553" w:rsidRDefault="008C2BEC" w:rsidP="00CA6553">
      <w:pPr>
        <w:jc w:val="both"/>
        <w:rPr>
          <w:noProof/>
          <w:sz w:val="24"/>
          <w:szCs w:val="24"/>
          <w:lang w:eastAsia="hr-HR"/>
        </w:rPr>
      </w:pPr>
      <w:r w:rsidRPr="00CA6553">
        <w:rPr>
          <w:noProof/>
          <w:sz w:val="24"/>
          <w:szCs w:val="24"/>
          <w:lang w:eastAsia="hr-HR"/>
        </w:rPr>
        <w:t>U 2014. godini završena je implementacija twinning light projekta „Jačanje kapaciteta fitosanitarnog sektora u BiH“ u okviru projekta IPA 2009 „Jačanje kapaciteta veterinarskog i fitosanitarnog sektora u BiH, kontrola potrošača, zdravlje životinja i zdravlje bilja u BiH“, koj</w:t>
      </w:r>
      <w:r w:rsidR="00855A77">
        <w:rPr>
          <w:noProof/>
          <w:sz w:val="24"/>
          <w:szCs w:val="24"/>
          <w:lang w:eastAsia="hr-HR"/>
        </w:rPr>
        <w:t xml:space="preserve">i je </w:t>
      </w:r>
      <w:r w:rsidRPr="00CA6553">
        <w:rPr>
          <w:noProof/>
          <w:sz w:val="24"/>
          <w:szCs w:val="24"/>
          <w:lang w:eastAsia="hr-HR"/>
        </w:rPr>
        <w:t>od strane nadležnih tijela i ins</w:t>
      </w:r>
      <w:r w:rsidR="00855A77">
        <w:rPr>
          <w:noProof/>
          <w:sz w:val="24"/>
          <w:szCs w:val="24"/>
          <w:lang w:eastAsia="hr-HR"/>
        </w:rPr>
        <w:t xml:space="preserve">titucija entiteta i Brčko Distrikta BiH i drugih </w:t>
      </w:r>
      <w:r w:rsidRPr="00CA6553">
        <w:rPr>
          <w:noProof/>
          <w:sz w:val="24"/>
          <w:szCs w:val="24"/>
          <w:lang w:eastAsia="hr-HR"/>
        </w:rPr>
        <w:t>korisnika projekta ocijenjen</w:t>
      </w:r>
      <w:r w:rsidR="00855A77">
        <w:rPr>
          <w:noProof/>
          <w:sz w:val="24"/>
          <w:szCs w:val="24"/>
          <w:lang w:eastAsia="hr-HR"/>
        </w:rPr>
        <w:t xml:space="preserve"> kao uspješan. </w:t>
      </w:r>
      <w:r w:rsidRPr="00CA6553">
        <w:rPr>
          <w:noProof/>
          <w:sz w:val="24"/>
          <w:szCs w:val="24"/>
          <w:lang w:eastAsia="hr-HR"/>
        </w:rPr>
        <w:t>Implementacija twinning light projekta je počela u rujnu 2013. godine i provedene</w:t>
      </w:r>
      <w:r w:rsidRPr="00CA6553">
        <w:rPr>
          <w:b/>
          <w:noProof/>
          <w:sz w:val="24"/>
          <w:szCs w:val="24"/>
          <w:lang w:eastAsia="hr-HR"/>
        </w:rPr>
        <w:t xml:space="preserve"> </w:t>
      </w:r>
      <w:r w:rsidRPr="00CA6553">
        <w:rPr>
          <w:noProof/>
          <w:sz w:val="24"/>
          <w:szCs w:val="24"/>
          <w:lang w:eastAsia="hr-HR"/>
        </w:rPr>
        <w:t xml:space="preserve">su obuke laboratorijskog osoblja entitetskih laboratorija u oblasti zdravlja bilja, sjemena i sadnog materijala poljoprivrednog bilja i rezidua pesticida. </w:t>
      </w:r>
    </w:p>
    <w:p w:rsidR="008C2BEC" w:rsidRPr="00CA6553" w:rsidRDefault="00855A77" w:rsidP="00CA6553">
      <w:pPr>
        <w:jc w:val="both"/>
        <w:rPr>
          <w:noProof/>
          <w:sz w:val="24"/>
          <w:szCs w:val="24"/>
          <w:lang w:eastAsia="hr-HR"/>
        </w:rPr>
      </w:pPr>
      <w:r>
        <w:rPr>
          <w:noProof/>
          <w:sz w:val="24"/>
          <w:szCs w:val="24"/>
          <w:lang w:eastAsia="hr-HR"/>
        </w:rPr>
        <w:t>Krajem 2013. god.</w:t>
      </w:r>
      <w:r w:rsidR="008C2BEC" w:rsidRPr="00CA6553">
        <w:rPr>
          <w:noProof/>
          <w:sz w:val="24"/>
          <w:szCs w:val="24"/>
          <w:lang w:eastAsia="hr-HR"/>
        </w:rPr>
        <w:t xml:space="preserve"> je počela, a u 2014. godini nastavljena implementacija projekta s Češkom razvojnom agencijom i FARMA (SIDA i USAID) pod nazivom „Institucionalno jačanje u sertificiranju i kontroli sadnog materijala“. Za uspješnu implementaciju ovog vrlo značajnog projekta ograničavajući faktor je zastoj u donošenju podzakonskih akata u oblasti sadnog materijala, a što je detaljnije obrazloženo u nastavku ovog izvješća.</w:t>
      </w:r>
    </w:p>
    <w:p w:rsidR="008C2BEC" w:rsidRPr="00CA6553" w:rsidRDefault="008C2BEC" w:rsidP="00CA6553">
      <w:pPr>
        <w:jc w:val="both"/>
        <w:rPr>
          <w:noProof/>
          <w:sz w:val="24"/>
          <w:szCs w:val="24"/>
          <w:lang w:eastAsia="hr-HR"/>
        </w:rPr>
      </w:pPr>
      <w:r w:rsidRPr="00CA6553">
        <w:rPr>
          <w:noProof/>
          <w:sz w:val="24"/>
          <w:szCs w:val="24"/>
          <w:lang w:eastAsia="hr-HR"/>
        </w:rPr>
        <w:t>Vrlo važna realizirana akti</w:t>
      </w:r>
      <w:r w:rsidR="00855A77">
        <w:rPr>
          <w:noProof/>
          <w:sz w:val="24"/>
          <w:szCs w:val="24"/>
          <w:lang w:eastAsia="hr-HR"/>
        </w:rPr>
        <w:t>vnost u 2014. godini je četvrta</w:t>
      </w:r>
      <w:r w:rsidRPr="00CA6553">
        <w:rPr>
          <w:noProof/>
          <w:sz w:val="24"/>
          <w:szCs w:val="24"/>
          <w:lang w:eastAsia="hr-HR"/>
        </w:rPr>
        <w:t xml:space="preserve"> godina provođenja Programa posebnog nadzora karantinskih štetnih organizama na kru</w:t>
      </w:r>
      <w:r w:rsidR="00855A77">
        <w:rPr>
          <w:noProof/>
          <w:sz w:val="24"/>
          <w:szCs w:val="24"/>
          <w:lang w:eastAsia="hr-HR"/>
        </w:rPr>
        <w:t>mpiru u BiH</w:t>
      </w:r>
      <w:r w:rsidRPr="00CA6553">
        <w:rPr>
          <w:noProof/>
          <w:sz w:val="24"/>
          <w:szCs w:val="24"/>
          <w:lang w:eastAsia="hr-HR"/>
        </w:rPr>
        <w:t xml:space="preserve"> (Program). Kao rezultat provođenja Programa, od izuzetne važnosti je istaknuti posjet, odnosno inspekciju od strane FVO-a</w:t>
      </w:r>
      <w:r w:rsidR="00855A77">
        <w:rPr>
          <w:noProof/>
          <w:sz w:val="24"/>
          <w:szCs w:val="24"/>
          <w:lang w:eastAsia="hr-HR"/>
        </w:rPr>
        <w:t xml:space="preserve"> (Food and Veterinary Office), </w:t>
      </w:r>
      <w:r w:rsidRPr="00CA6553">
        <w:rPr>
          <w:noProof/>
          <w:sz w:val="24"/>
          <w:szCs w:val="24"/>
          <w:lang w:eastAsia="hr-HR"/>
        </w:rPr>
        <w:t>koja je izvršila reviziju u sektoru zdravlja krumpira u BiH u razdoblju</w:t>
      </w:r>
      <w:r w:rsidR="00855A77">
        <w:rPr>
          <w:noProof/>
          <w:sz w:val="24"/>
          <w:szCs w:val="24"/>
          <w:lang w:eastAsia="hr-HR"/>
        </w:rPr>
        <w:t xml:space="preserve"> od </w:t>
      </w:r>
      <w:r w:rsidRPr="00CA6553">
        <w:rPr>
          <w:noProof/>
          <w:sz w:val="24"/>
          <w:szCs w:val="24"/>
          <w:lang w:eastAsia="hr-HR"/>
        </w:rPr>
        <w:t>24.3. do 4.4.2014. godine. Ovo je i najznačajniji događaj za sveukupan fitosanitarni sektor i sva nadležna tijela i institucije, ali i proizvođače kru</w:t>
      </w:r>
      <w:r w:rsidR="00855A77">
        <w:rPr>
          <w:noProof/>
          <w:sz w:val="24"/>
          <w:szCs w:val="24"/>
          <w:lang w:eastAsia="hr-HR"/>
        </w:rPr>
        <w:t xml:space="preserve">mpira u BiH, koji se </w:t>
      </w:r>
      <w:r w:rsidRPr="00CA6553">
        <w:rPr>
          <w:noProof/>
          <w:sz w:val="24"/>
          <w:szCs w:val="24"/>
          <w:lang w:eastAsia="hr-HR"/>
        </w:rPr>
        <w:t>desio u 2014. godini.</w:t>
      </w:r>
    </w:p>
    <w:p w:rsidR="008C2BEC" w:rsidRPr="00CA6553" w:rsidRDefault="008C2BEC" w:rsidP="00CA6553">
      <w:pPr>
        <w:jc w:val="both"/>
        <w:rPr>
          <w:noProof/>
          <w:sz w:val="24"/>
          <w:szCs w:val="24"/>
          <w:lang w:eastAsia="hr-HR"/>
        </w:rPr>
      </w:pPr>
      <w:r w:rsidRPr="00CA6553">
        <w:rPr>
          <w:noProof/>
          <w:sz w:val="24"/>
          <w:szCs w:val="24"/>
          <w:lang w:eastAsia="hr-HR"/>
        </w:rPr>
        <w:t>U 2014. godini održano je 30</w:t>
      </w:r>
      <w:r w:rsidRPr="00CA6553">
        <w:rPr>
          <w:noProof/>
          <w:color w:val="FF0000"/>
          <w:sz w:val="24"/>
          <w:szCs w:val="24"/>
          <w:lang w:eastAsia="hr-HR"/>
        </w:rPr>
        <w:t xml:space="preserve"> </w:t>
      </w:r>
      <w:r w:rsidRPr="00CA6553">
        <w:rPr>
          <w:noProof/>
          <w:sz w:val="24"/>
          <w:szCs w:val="24"/>
          <w:lang w:eastAsia="hr-HR"/>
        </w:rPr>
        <w:t>radionica, seminara, predavanja i</w:t>
      </w:r>
      <w:r w:rsidR="00855A77">
        <w:rPr>
          <w:noProof/>
          <w:sz w:val="24"/>
          <w:szCs w:val="24"/>
          <w:lang w:eastAsia="hr-HR"/>
        </w:rPr>
        <w:t xml:space="preserve"> slično u organizaciji Uprave, na kojim je bilo 468</w:t>
      </w:r>
      <w:r w:rsidRPr="00CA6553">
        <w:rPr>
          <w:noProof/>
          <w:sz w:val="24"/>
          <w:szCs w:val="24"/>
          <w:lang w:eastAsia="hr-HR"/>
        </w:rPr>
        <w:t xml:space="preserve"> sudionika, od kojih je oko 80% iz nadležnih tijela i institucija entiteta i Brčko Distrikta BiH (službenici entitetskih ministarstava i Brčko Distrikta BiH, službenici inspektorata entiteta i Brčko Distrikta BiH, osoblje entitetskih laboratorija). Predstavnici Uprave su prisustv</w:t>
      </w:r>
      <w:r w:rsidR="00855A77">
        <w:rPr>
          <w:noProof/>
          <w:sz w:val="24"/>
          <w:szCs w:val="24"/>
          <w:lang w:eastAsia="hr-HR"/>
        </w:rPr>
        <w:t>ovali na 38 radionica, seminara i</w:t>
      </w:r>
      <w:r w:rsidRPr="00CA6553">
        <w:rPr>
          <w:noProof/>
          <w:sz w:val="24"/>
          <w:szCs w:val="24"/>
          <w:lang w:eastAsia="hr-HR"/>
        </w:rPr>
        <w:t xml:space="preserve"> pred</w:t>
      </w:r>
      <w:r w:rsidR="00855A77">
        <w:rPr>
          <w:noProof/>
          <w:sz w:val="24"/>
          <w:szCs w:val="24"/>
          <w:lang w:eastAsia="hr-HR"/>
        </w:rPr>
        <w:t xml:space="preserve">avanja </w:t>
      </w:r>
      <w:r w:rsidRPr="00CA6553">
        <w:rPr>
          <w:noProof/>
          <w:sz w:val="24"/>
          <w:szCs w:val="24"/>
          <w:lang w:eastAsia="hr-HR"/>
        </w:rPr>
        <w:t xml:space="preserve">u organizaciji drugih institucija. </w:t>
      </w:r>
    </w:p>
    <w:p w:rsidR="008C2BEC" w:rsidRPr="00CA6553" w:rsidRDefault="008C2BEC" w:rsidP="00CA6553">
      <w:pPr>
        <w:jc w:val="both"/>
        <w:rPr>
          <w:noProof/>
          <w:color w:val="FF0000"/>
          <w:sz w:val="24"/>
          <w:szCs w:val="24"/>
          <w:lang w:eastAsia="hr-HR"/>
        </w:rPr>
      </w:pPr>
      <w:r w:rsidRPr="00CA6553">
        <w:rPr>
          <w:noProof/>
          <w:sz w:val="24"/>
          <w:szCs w:val="24"/>
          <w:lang w:eastAsia="hr-HR"/>
        </w:rPr>
        <w:t>U okviru projekta Svjetske banke „Poljo</w:t>
      </w:r>
      <w:r w:rsidR="00855A77">
        <w:rPr>
          <w:noProof/>
          <w:sz w:val="24"/>
          <w:szCs w:val="24"/>
          <w:lang w:eastAsia="hr-HR"/>
        </w:rPr>
        <w:t>privreda i ruralni razvoj“ ARDP</w:t>
      </w:r>
      <w:r w:rsidRPr="00CA6553">
        <w:rPr>
          <w:noProof/>
          <w:sz w:val="24"/>
          <w:szCs w:val="24"/>
          <w:lang w:eastAsia="hr-HR"/>
        </w:rPr>
        <w:t xml:space="preserve"> (Agricultural and Rural Development Project) uspješno su realizirane sve predviđene aktivnosti. Jedna od najznačajnijih aktivnosti Uprave uopće realizirana u okviru projekta ARDP je nabava softvera za fitosani</w:t>
      </w:r>
      <w:r w:rsidR="00855A77">
        <w:rPr>
          <w:noProof/>
          <w:sz w:val="24"/>
          <w:szCs w:val="24"/>
          <w:lang w:eastAsia="hr-HR"/>
        </w:rPr>
        <w:t xml:space="preserve">tarni registar (fitoregistar). </w:t>
      </w:r>
      <w:r w:rsidRPr="00CA6553">
        <w:rPr>
          <w:noProof/>
          <w:sz w:val="24"/>
          <w:szCs w:val="24"/>
          <w:lang w:eastAsia="hr-HR"/>
        </w:rPr>
        <w:t xml:space="preserve">Fitoregistar je operativan i u uporabi, što znači da se vrši upis u fitoregistar. </w:t>
      </w:r>
    </w:p>
    <w:p w:rsidR="008C2BEC" w:rsidRPr="00CA6553" w:rsidRDefault="008C2BEC" w:rsidP="00CA6553">
      <w:pPr>
        <w:jc w:val="both"/>
        <w:rPr>
          <w:noProof/>
          <w:sz w:val="24"/>
          <w:szCs w:val="24"/>
          <w:lang w:eastAsia="hr-HR"/>
        </w:rPr>
      </w:pPr>
      <w:r w:rsidRPr="00CA6553">
        <w:rPr>
          <w:noProof/>
          <w:sz w:val="24"/>
          <w:szCs w:val="24"/>
          <w:lang w:eastAsia="hr-HR"/>
        </w:rPr>
        <w:t xml:space="preserve">Ostvarena je i značajna suradnja na međunarodnom planu, stalna u okviru aktivnosti vezanih za IPPC (International Plant Protection Convention) i EPPO (European and Mediterranean Plant Protection Organization, kao i sa CPVO (Community Plant Variety Office) i fitosanitarnim službama susjednih država nastalih od republika bivše Jugoslavije. </w:t>
      </w:r>
    </w:p>
    <w:p w:rsidR="008C2BEC" w:rsidRPr="00CA6553" w:rsidRDefault="008C2BEC" w:rsidP="00CA6553">
      <w:pPr>
        <w:jc w:val="both"/>
        <w:rPr>
          <w:noProof/>
          <w:sz w:val="24"/>
          <w:szCs w:val="24"/>
          <w:lang w:eastAsia="hr-HR"/>
        </w:rPr>
      </w:pPr>
      <w:r w:rsidRPr="00CA6553">
        <w:rPr>
          <w:noProof/>
          <w:sz w:val="24"/>
          <w:szCs w:val="24"/>
          <w:lang w:eastAsia="hr-HR"/>
        </w:rPr>
        <w:t xml:space="preserve">Predstavnici Uprave, kroz rad u podkomisijama, aktivno su sudjelovali u implementaciji Sporazuma o međusobnoj suradnji između institucija uključenih u proces integriranog upravljanja granicom u BiH. </w:t>
      </w:r>
    </w:p>
    <w:p w:rsidR="008C2BEC" w:rsidRPr="00CA6553" w:rsidRDefault="008C2BEC" w:rsidP="00CA6553">
      <w:pPr>
        <w:jc w:val="both"/>
        <w:rPr>
          <w:noProof/>
          <w:sz w:val="24"/>
          <w:szCs w:val="24"/>
          <w:lang w:eastAsia="hr-HR"/>
        </w:rPr>
      </w:pPr>
    </w:p>
    <w:p w:rsidR="008C2BEC" w:rsidRPr="00855A77" w:rsidRDefault="00855A77" w:rsidP="00CA6553">
      <w:pPr>
        <w:jc w:val="both"/>
        <w:rPr>
          <w:bCs/>
          <w:noProof/>
          <w:kern w:val="32"/>
          <w:sz w:val="22"/>
          <w:szCs w:val="22"/>
          <w:lang w:eastAsia="hr-HR"/>
        </w:rPr>
      </w:pPr>
      <w:bookmarkStart w:id="12" w:name="_Toc378331120"/>
      <w:r>
        <w:rPr>
          <w:bCs/>
          <w:noProof/>
          <w:kern w:val="32"/>
          <w:sz w:val="22"/>
          <w:szCs w:val="22"/>
          <w:lang w:eastAsia="hr-HR"/>
        </w:rPr>
        <w:t xml:space="preserve">NAJVAŽNIJE  </w:t>
      </w:r>
      <w:r w:rsidR="008C2BEC" w:rsidRPr="00855A77">
        <w:rPr>
          <w:bCs/>
          <w:noProof/>
          <w:kern w:val="32"/>
          <w:sz w:val="22"/>
          <w:szCs w:val="22"/>
          <w:lang w:eastAsia="hr-HR"/>
        </w:rPr>
        <w:t xml:space="preserve">AKTIVNOSTI </w:t>
      </w:r>
      <w:bookmarkEnd w:id="12"/>
      <w:r>
        <w:rPr>
          <w:bCs/>
          <w:noProof/>
          <w:kern w:val="32"/>
          <w:sz w:val="22"/>
          <w:szCs w:val="22"/>
          <w:lang w:eastAsia="hr-HR"/>
        </w:rPr>
        <w:t xml:space="preserve"> I  STANJE U  OBLASTI</w:t>
      </w:r>
    </w:p>
    <w:p w:rsidR="008C2BEC" w:rsidRPr="00CA6553" w:rsidRDefault="008C2BEC" w:rsidP="00CA6553">
      <w:pPr>
        <w:jc w:val="both"/>
        <w:rPr>
          <w:noProof/>
          <w:sz w:val="24"/>
          <w:szCs w:val="24"/>
          <w:lang w:eastAsia="hr-HR"/>
        </w:rPr>
      </w:pPr>
    </w:p>
    <w:p w:rsidR="008C2BEC" w:rsidRPr="00855A77" w:rsidRDefault="008C2BEC" w:rsidP="00CA6553">
      <w:pPr>
        <w:jc w:val="both"/>
        <w:rPr>
          <w:b/>
          <w:bCs/>
          <w:i/>
          <w:iCs/>
          <w:noProof/>
          <w:sz w:val="24"/>
          <w:szCs w:val="24"/>
          <w:lang w:eastAsia="hr-HR"/>
        </w:rPr>
      </w:pPr>
      <w:bookmarkStart w:id="13" w:name="_Toc378331121"/>
      <w:r w:rsidRPr="00CA6553">
        <w:rPr>
          <w:b/>
          <w:bCs/>
          <w:i/>
          <w:iCs/>
          <w:noProof/>
          <w:sz w:val="24"/>
          <w:szCs w:val="24"/>
          <w:lang w:eastAsia="hr-HR"/>
        </w:rPr>
        <w:t>Odjel za zdravlje bilja</w:t>
      </w:r>
      <w:bookmarkEnd w:id="13"/>
    </w:p>
    <w:p w:rsidR="008C2BEC" w:rsidRPr="00855A77" w:rsidRDefault="008C2BEC" w:rsidP="00CA6553">
      <w:pPr>
        <w:jc w:val="both"/>
        <w:rPr>
          <w:bCs/>
          <w:i/>
          <w:noProof/>
          <w:sz w:val="22"/>
          <w:szCs w:val="22"/>
          <w:lang w:eastAsia="hr-HR"/>
        </w:rPr>
      </w:pPr>
      <w:bookmarkStart w:id="14" w:name="_Toc378331122"/>
      <w:r w:rsidRPr="00855A77">
        <w:rPr>
          <w:bCs/>
          <w:i/>
          <w:noProof/>
          <w:sz w:val="22"/>
          <w:szCs w:val="22"/>
          <w:lang w:eastAsia="hr-HR"/>
        </w:rPr>
        <w:t>Zakonodavne aktivnosti</w:t>
      </w:r>
      <w:bookmarkEnd w:id="14"/>
      <w:r w:rsidRPr="00855A77">
        <w:rPr>
          <w:bCs/>
          <w:i/>
          <w:noProof/>
          <w:sz w:val="22"/>
          <w:szCs w:val="22"/>
          <w:lang w:eastAsia="hr-HR"/>
        </w:rPr>
        <w:t xml:space="preserve"> </w:t>
      </w:r>
    </w:p>
    <w:p w:rsidR="008C2BEC" w:rsidRDefault="008C2BEC" w:rsidP="00855A77">
      <w:pPr>
        <w:pStyle w:val="ListParagraph"/>
        <w:numPr>
          <w:ilvl w:val="0"/>
          <w:numId w:val="86"/>
        </w:numPr>
        <w:jc w:val="both"/>
        <w:rPr>
          <w:bCs/>
          <w:noProof/>
          <w:sz w:val="24"/>
          <w:szCs w:val="24"/>
          <w:lang w:eastAsia="bs-Cyrl-BA"/>
        </w:rPr>
      </w:pPr>
      <w:r w:rsidRPr="00855A77">
        <w:rPr>
          <w:bCs/>
          <w:noProof/>
          <w:sz w:val="24"/>
          <w:szCs w:val="24"/>
          <w:lang w:eastAsia="bs-Cyrl-BA"/>
        </w:rPr>
        <w:t xml:space="preserve">Izvješće o provođenju Programa posebnog nadzora (sistemske kontrole) karantinskih štetnih organizama na krumpiru za 2013. godinu. Izvješće je usvojeno na 89. sjednici Vijeća ministara BiH </w:t>
      </w:r>
      <w:r w:rsidRPr="00855A77">
        <w:rPr>
          <w:bCs/>
          <w:noProof/>
          <w:sz w:val="24"/>
          <w:szCs w:val="24"/>
          <w:lang w:eastAsia="hr-HR"/>
        </w:rPr>
        <w:t>4.4.2014. godine.</w:t>
      </w:r>
    </w:p>
    <w:p w:rsidR="008C2BEC" w:rsidRPr="00855A77" w:rsidRDefault="008C2BEC" w:rsidP="00CA6553">
      <w:pPr>
        <w:pStyle w:val="ListParagraph"/>
        <w:numPr>
          <w:ilvl w:val="0"/>
          <w:numId w:val="86"/>
        </w:numPr>
        <w:jc w:val="both"/>
        <w:rPr>
          <w:bCs/>
          <w:noProof/>
          <w:sz w:val="24"/>
          <w:szCs w:val="24"/>
          <w:lang w:eastAsia="bs-Cyrl-BA"/>
        </w:rPr>
      </w:pPr>
      <w:r w:rsidRPr="00855A77">
        <w:rPr>
          <w:noProof/>
          <w:sz w:val="24"/>
          <w:szCs w:val="24"/>
        </w:rPr>
        <w:t>Program posebnog nadzora (sistemske kontrole) karantinskih štetnih organizama na krumpiru za 2014. godinu (</w:t>
      </w:r>
      <w:r w:rsidRPr="00855A77">
        <w:rPr>
          <w:noProof/>
          <w:sz w:val="24"/>
          <w:szCs w:val="24"/>
          <w:lang w:eastAsia="hr-HR"/>
        </w:rPr>
        <w:t>Službeni glasnik BiH, broj 26/14).</w:t>
      </w:r>
    </w:p>
    <w:p w:rsidR="008C2BEC" w:rsidRPr="00855A77" w:rsidRDefault="008C2BEC" w:rsidP="00CA6553">
      <w:pPr>
        <w:pStyle w:val="ListParagraph"/>
        <w:numPr>
          <w:ilvl w:val="0"/>
          <w:numId w:val="86"/>
        </w:numPr>
        <w:jc w:val="both"/>
        <w:rPr>
          <w:bCs/>
          <w:noProof/>
          <w:sz w:val="24"/>
          <w:szCs w:val="24"/>
          <w:lang w:eastAsia="bs-Cyrl-BA"/>
        </w:rPr>
      </w:pPr>
      <w:r w:rsidRPr="00855A77">
        <w:rPr>
          <w:noProof/>
          <w:sz w:val="24"/>
          <w:szCs w:val="24"/>
          <w:lang w:eastAsia="hr-HR"/>
        </w:rPr>
        <w:t xml:space="preserve">Plan hitnih mjera za postupanje u slučaju pojave prstenaste truleži krumpira </w:t>
      </w:r>
      <w:r w:rsidRPr="00855A77">
        <w:rPr>
          <w:i/>
          <w:iCs/>
          <w:noProof/>
          <w:sz w:val="24"/>
          <w:szCs w:val="24"/>
          <w:lang w:eastAsia="hr-HR"/>
        </w:rPr>
        <w:t>Clavibacter michiganensis</w:t>
      </w:r>
      <w:r w:rsidRPr="00855A77">
        <w:rPr>
          <w:noProof/>
          <w:sz w:val="24"/>
          <w:szCs w:val="24"/>
          <w:lang w:eastAsia="hr-HR"/>
        </w:rPr>
        <w:t xml:space="preserve"> subs.sepedonicus (Službeni glasnik BiH, broj 27/14).</w:t>
      </w:r>
    </w:p>
    <w:p w:rsidR="008C2BEC" w:rsidRPr="00855A77" w:rsidRDefault="008C2BEC" w:rsidP="00CA6553">
      <w:pPr>
        <w:pStyle w:val="ListParagraph"/>
        <w:numPr>
          <w:ilvl w:val="0"/>
          <w:numId w:val="86"/>
        </w:numPr>
        <w:jc w:val="both"/>
        <w:rPr>
          <w:bCs/>
          <w:noProof/>
          <w:sz w:val="24"/>
          <w:szCs w:val="24"/>
          <w:lang w:eastAsia="bs-Cyrl-BA"/>
        </w:rPr>
      </w:pPr>
      <w:r w:rsidRPr="00855A77">
        <w:rPr>
          <w:noProof/>
          <w:sz w:val="24"/>
          <w:szCs w:val="24"/>
          <w:lang w:eastAsia="hr-HR"/>
        </w:rPr>
        <w:t xml:space="preserve">Plan hitnih mjera za postupanje u slučaju pojave smeđe truleži krumpira </w:t>
      </w:r>
      <w:r w:rsidRPr="00855A77">
        <w:rPr>
          <w:i/>
          <w:noProof/>
          <w:sz w:val="24"/>
          <w:szCs w:val="24"/>
          <w:lang w:eastAsia="hr-HR"/>
        </w:rPr>
        <w:t>Ralstonia solanacearum</w:t>
      </w:r>
      <w:r w:rsidRPr="00855A77">
        <w:rPr>
          <w:noProof/>
          <w:sz w:val="24"/>
          <w:szCs w:val="24"/>
          <w:lang w:eastAsia="hr-HR"/>
        </w:rPr>
        <w:t xml:space="preserve"> (Smith) Yabuuchi </w:t>
      </w:r>
      <w:r w:rsidRPr="00855A77">
        <w:rPr>
          <w:i/>
          <w:noProof/>
          <w:sz w:val="24"/>
          <w:szCs w:val="24"/>
          <w:lang w:eastAsia="hr-HR"/>
        </w:rPr>
        <w:t xml:space="preserve">et al. </w:t>
      </w:r>
      <w:r w:rsidRPr="00855A77">
        <w:rPr>
          <w:noProof/>
          <w:sz w:val="24"/>
          <w:szCs w:val="24"/>
          <w:lang w:eastAsia="hr-HR"/>
        </w:rPr>
        <w:t>(Službeni glasnik BiH, broj 28/14).</w:t>
      </w:r>
    </w:p>
    <w:p w:rsidR="008C2BEC" w:rsidRPr="00855A77" w:rsidRDefault="008C2BEC" w:rsidP="00CA6553">
      <w:pPr>
        <w:pStyle w:val="ListParagraph"/>
        <w:numPr>
          <w:ilvl w:val="0"/>
          <w:numId w:val="86"/>
        </w:numPr>
        <w:jc w:val="both"/>
        <w:rPr>
          <w:bCs/>
          <w:noProof/>
          <w:sz w:val="24"/>
          <w:szCs w:val="24"/>
          <w:lang w:eastAsia="bs-Cyrl-BA"/>
        </w:rPr>
      </w:pPr>
      <w:r w:rsidRPr="00855A77">
        <w:rPr>
          <w:noProof/>
          <w:sz w:val="24"/>
          <w:szCs w:val="24"/>
          <w:lang w:eastAsia="hr-HR"/>
        </w:rPr>
        <w:t>Pravilnik o uvjetima i načinu unošenja određenog bilja i biljnih proizvoda iz susjednih zemalja u pogranično područje BiH (Službeni glasnik BiH, broj 31/14).</w:t>
      </w:r>
    </w:p>
    <w:p w:rsidR="008C2BEC" w:rsidRPr="00855A77" w:rsidRDefault="008C2BEC" w:rsidP="00CA6553">
      <w:pPr>
        <w:pStyle w:val="ListParagraph"/>
        <w:numPr>
          <w:ilvl w:val="0"/>
          <w:numId w:val="86"/>
        </w:numPr>
        <w:jc w:val="both"/>
        <w:rPr>
          <w:bCs/>
          <w:noProof/>
          <w:sz w:val="24"/>
          <w:szCs w:val="24"/>
          <w:lang w:eastAsia="bs-Cyrl-BA"/>
        </w:rPr>
      </w:pPr>
      <w:r w:rsidRPr="00855A77">
        <w:rPr>
          <w:noProof/>
          <w:sz w:val="24"/>
          <w:szCs w:val="24"/>
          <w:lang w:eastAsia="hr-HR"/>
        </w:rPr>
        <w:t>Program o izmjenama i dopuni Programa posebnog nadzora (sistemske kontrole) karantinskih štetnih organizama na krumpir</w:t>
      </w:r>
      <w:r w:rsidR="00855A77">
        <w:rPr>
          <w:noProof/>
          <w:sz w:val="24"/>
          <w:szCs w:val="24"/>
          <w:lang w:eastAsia="hr-HR"/>
        </w:rPr>
        <w:t>u u BiH za 2014. g. (Sl.</w:t>
      </w:r>
      <w:r w:rsidRPr="00855A77">
        <w:rPr>
          <w:noProof/>
          <w:sz w:val="24"/>
          <w:szCs w:val="24"/>
          <w:lang w:eastAsia="hr-HR"/>
        </w:rPr>
        <w:t xml:space="preserve"> glasnik BiH, broj 54/14).</w:t>
      </w:r>
    </w:p>
    <w:p w:rsidR="008C2BEC" w:rsidRPr="00855A77" w:rsidRDefault="008C2BEC" w:rsidP="00CA6553">
      <w:pPr>
        <w:pStyle w:val="ListParagraph"/>
        <w:numPr>
          <w:ilvl w:val="0"/>
          <w:numId w:val="86"/>
        </w:numPr>
        <w:jc w:val="both"/>
        <w:rPr>
          <w:bCs/>
          <w:noProof/>
          <w:sz w:val="24"/>
          <w:szCs w:val="24"/>
          <w:lang w:eastAsia="bs-Cyrl-BA"/>
        </w:rPr>
      </w:pPr>
      <w:r w:rsidRPr="00855A77">
        <w:rPr>
          <w:noProof/>
          <w:sz w:val="24"/>
          <w:szCs w:val="24"/>
          <w:lang w:eastAsia="hr-HR"/>
        </w:rPr>
        <w:t xml:space="preserve">Pravilnik o fitosanitarnim mjerama za sprječavanje unošenja, širenja i suzbijanja štetnog organizma kineska strižibuba - </w:t>
      </w:r>
      <w:r w:rsidRPr="00855A77">
        <w:rPr>
          <w:i/>
          <w:noProof/>
          <w:sz w:val="24"/>
          <w:szCs w:val="24"/>
          <w:lang w:eastAsia="hr-HR"/>
        </w:rPr>
        <w:t>Anoplophora chienensis</w:t>
      </w:r>
      <w:r w:rsidRPr="00855A77">
        <w:rPr>
          <w:noProof/>
          <w:sz w:val="24"/>
          <w:szCs w:val="24"/>
          <w:lang w:eastAsia="hr-HR"/>
        </w:rPr>
        <w:t xml:space="preserve"> (Forster) (Službeni glasnik BiH, broj 68/14).</w:t>
      </w:r>
    </w:p>
    <w:p w:rsidR="008C2BEC" w:rsidRPr="00855A77" w:rsidRDefault="008C2BEC" w:rsidP="00CA6553">
      <w:pPr>
        <w:pStyle w:val="ListParagraph"/>
        <w:numPr>
          <w:ilvl w:val="0"/>
          <w:numId w:val="86"/>
        </w:numPr>
        <w:jc w:val="both"/>
        <w:rPr>
          <w:bCs/>
          <w:noProof/>
          <w:sz w:val="24"/>
          <w:szCs w:val="24"/>
          <w:lang w:eastAsia="bs-Cyrl-BA"/>
        </w:rPr>
      </w:pPr>
      <w:r w:rsidRPr="00855A77">
        <w:rPr>
          <w:noProof/>
          <w:sz w:val="24"/>
          <w:szCs w:val="24"/>
          <w:lang w:eastAsia="hr-HR"/>
        </w:rPr>
        <w:t>Instrukcija o označavanju i deklariranju merkantilnog krumpira (Službeni glasnik BiH, broj 83/14). Donošenjem ove instrukcije ispunjena je jedna od preporuka FVO-a.</w:t>
      </w:r>
    </w:p>
    <w:p w:rsidR="008C2BEC" w:rsidRPr="00855A77" w:rsidRDefault="008C2BEC" w:rsidP="00CA6553">
      <w:pPr>
        <w:jc w:val="both"/>
        <w:rPr>
          <w:bCs/>
          <w:i/>
          <w:noProof/>
          <w:sz w:val="24"/>
          <w:szCs w:val="24"/>
          <w:lang w:eastAsia="hr-HR"/>
        </w:rPr>
      </w:pPr>
      <w:bookmarkStart w:id="15" w:name="_Toc378331123"/>
      <w:r w:rsidRPr="00855A77">
        <w:rPr>
          <w:bCs/>
          <w:i/>
          <w:noProof/>
          <w:sz w:val="24"/>
          <w:szCs w:val="24"/>
          <w:lang w:eastAsia="hr-HR"/>
        </w:rPr>
        <w:t>Ostale aktivnosti</w:t>
      </w:r>
      <w:bookmarkEnd w:id="15"/>
    </w:p>
    <w:p w:rsidR="008C2BEC" w:rsidRPr="00CA6553" w:rsidRDefault="008C2BEC" w:rsidP="00CA6553">
      <w:pPr>
        <w:jc w:val="both"/>
        <w:rPr>
          <w:noProof/>
          <w:sz w:val="24"/>
          <w:szCs w:val="24"/>
          <w:lang w:eastAsia="hr-HR"/>
        </w:rPr>
      </w:pPr>
      <w:r w:rsidRPr="00CA6553">
        <w:rPr>
          <w:noProof/>
          <w:sz w:val="24"/>
          <w:szCs w:val="24"/>
          <w:lang w:eastAsia="hr-HR"/>
        </w:rPr>
        <w:t>Jedna od najznačajnijih aktivnosti odjela je FVO revizija u s</w:t>
      </w:r>
      <w:r w:rsidR="00855A77">
        <w:rPr>
          <w:noProof/>
          <w:sz w:val="24"/>
          <w:szCs w:val="24"/>
          <w:lang w:eastAsia="hr-HR"/>
        </w:rPr>
        <w:t>ektoru krumpira održana</w:t>
      </w:r>
      <w:r w:rsidRPr="00CA6553">
        <w:rPr>
          <w:noProof/>
          <w:sz w:val="24"/>
          <w:szCs w:val="24"/>
          <w:lang w:eastAsia="hr-HR"/>
        </w:rPr>
        <w:t xml:space="preserve"> u razdoblju 24.3 - 4.4.2014. godine. Nakon obavljene FVO revizije, Upravi</w:t>
      </w:r>
      <w:r w:rsidR="00855A77">
        <w:rPr>
          <w:noProof/>
          <w:sz w:val="24"/>
          <w:szCs w:val="24"/>
          <w:lang w:eastAsia="hr-HR"/>
        </w:rPr>
        <w:t xml:space="preserve"> je dostavljen </w:t>
      </w:r>
      <w:r w:rsidRPr="00CA6553">
        <w:rPr>
          <w:noProof/>
          <w:sz w:val="24"/>
          <w:szCs w:val="24"/>
          <w:lang w:eastAsia="hr-HR"/>
        </w:rPr>
        <w:t>nacrt izvješća s preporukama i traženo je da se napravi akcijski plan za realizaciju preporuka. Uprava je uradila akcijski pla</w:t>
      </w:r>
      <w:r w:rsidR="00855A77">
        <w:rPr>
          <w:noProof/>
          <w:sz w:val="24"/>
          <w:szCs w:val="24"/>
          <w:lang w:eastAsia="hr-HR"/>
        </w:rPr>
        <w:t xml:space="preserve">n, </w:t>
      </w:r>
      <w:r w:rsidRPr="00CA6553">
        <w:rPr>
          <w:noProof/>
          <w:sz w:val="24"/>
          <w:szCs w:val="24"/>
          <w:lang w:eastAsia="hr-HR"/>
        </w:rPr>
        <w:t>zajedno s nadležnim tijelima</w:t>
      </w:r>
      <w:r w:rsidR="00855A77">
        <w:rPr>
          <w:noProof/>
          <w:sz w:val="24"/>
          <w:szCs w:val="24"/>
          <w:lang w:eastAsia="hr-HR"/>
        </w:rPr>
        <w:t xml:space="preserve"> i</w:t>
      </w:r>
      <w:r w:rsidRPr="00CA6553">
        <w:rPr>
          <w:noProof/>
          <w:sz w:val="24"/>
          <w:szCs w:val="24"/>
          <w:lang w:eastAsia="hr-HR"/>
        </w:rPr>
        <w:t xml:space="preserve"> institucijama entiteta i Brčko Distrikta BiH, i isti dostavila FVO 24.6.2014. godine. Upravi, kao središnjem odgovornom tijelu za zaštitu zdravlja bilja u BiH, je od strane Europske komisije DG SANCO - FVO dostavljeno Finalno izvješće revizije u sektoru kru</w:t>
      </w:r>
      <w:r w:rsidR="00855A77">
        <w:rPr>
          <w:noProof/>
          <w:sz w:val="24"/>
          <w:szCs w:val="24"/>
          <w:lang w:eastAsia="hr-HR"/>
        </w:rPr>
        <w:t>mpira</w:t>
      </w:r>
      <w:r w:rsidRPr="00CA6553">
        <w:rPr>
          <w:noProof/>
          <w:sz w:val="24"/>
          <w:szCs w:val="24"/>
          <w:lang w:eastAsia="hr-HR"/>
        </w:rPr>
        <w:t xml:space="preserve"> zajedno s preporukama i prihvaćenim akcijskim planom 10.7.2014. godine. U popratnom pismu je navedeno da je situacija vezana za službene kontrole na glavnim štetnim organizmima za kru</w:t>
      </w:r>
      <w:r w:rsidR="00855A77">
        <w:rPr>
          <w:noProof/>
          <w:sz w:val="24"/>
          <w:szCs w:val="24"/>
          <w:lang w:eastAsia="hr-HR"/>
        </w:rPr>
        <w:t>mpir</w:t>
      </w:r>
      <w:r w:rsidRPr="00CA6553">
        <w:rPr>
          <w:noProof/>
          <w:sz w:val="24"/>
          <w:szCs w:val="24"/>
          <w:lang w:eastAsia="hr-HR"/>
        </w:rPr>
        <w:t xml:space="preserve"> u BiH pozitivna, te da su povratne informacije u dostavljenom akcijskom planu zadovoljavajuće za če</w:t>
      </w:r>
      <w:r w:rsidR="00855A77">
        <w:rPr>
          <w:noProof/>
          <w:sz w:val="24"/>
          <w:szCs w:val="24"/>
          <w:lang w:eastAsia="hr-HR"/>
        </w:rPr>
        <w:t>tiri od pet preporuka. Međutim,</w:t>
      </w:r>
      <w:r w:rsidRPr="00CA6553">
        <w:rPr>
          <w:noProof/>
          <w:sz w:val="24"/>
          <w:szCs w:val="24"/>
          <w:lang w:eastAsia="hr-HR"/>
        </w:rPr>
        <w:t xml:space="preserve"> naglašeno je da prema preporuci br. 2, koja se odnosi na broj uzoraka, nije u pot</w:t>
      </w:r>
      <w:r w:rsidR="00855A77">
        <w:rPr>
          <w:noProof/>
          <w:sz w:val="24"/>
          <w:szCs w:val="24"/>
          <w:lang w:eastAsia="hr-HR"/>
        </w:rPr>
        <w:t xml:space="preserve">punosti zadovoljavajuća i da se </w:t>
      </w:r>
      <w:r w:rsidRPr="00CA6553">
        <w:rPr>
          <w:noProof/>
          <w:sz w:val="24"/>
          <w:szCs w:val="24"/>
          <w:lang w:eastAsia="hr-HR"/>
        </w:rPr>
        <w:t xml:space="preserve">broj uzoraka za ispitivanje na </w:t>
      </w:r>
      <w:r w:rsidRPr="00CA6553">
        <w:rPr>
          <w:i/>
          <w:iCs/>
          <w:noProof/>
          <w:sz w:val="24"/>
          <w:szCs w:val="24"/>
          <w:lang w:eastAsia="bs-Latn-BA"/>
        </w:rPr>
        <w:t>Clavibacter michiganensis</w:t>
      </w:r>
      <w:r w:rsidRPr="00CA6553">
        <w:rPr>
          <w:noProof/>
          <w:sz w:val="24"/>
          <w:szCs w:val="24"/>
          <w:lang w:eastAsia="bs-Latn-BA"/>
        </w:rPr>
        <w:t xml:space="preserve"> (Smith) Davis </w:t>
      </w:r>
      <w:r w:rsidRPr="00CA6553">
        <w:rPr>
          <w:i/>
          <w:iCs/>
          <w:noProof/>
          <w:sz w:val="24"/>
          <w:szCs w:val="24"/>
          <w:lang w:eastAsia="bs-Latn-BA"/>
        </w:rPr>
        <w:t xml:space="preserve">et al. </w:t>
      </w:r>
      <w:r w:rsidRPr="00CA6553">
        <w:rPr>
          <w:noProof/>
          <w:sz w:val="24"/>
          <w:szCs w:val="24"/>
          <w:lang w:eastAsia="bs-Latn-BA"/>
        </w:rPr>
        <w:t>ssp</w:t>
      </w:r>
      <w:r w:rsidRPr="00CA6553">
        <w:rPr>
          <w:i/>
          <w:iCs/>
          <w:noProof/>
          <w:sz w:val="24"/>
          <w:szCs w:val="24"/>
          <w:lang w:eastAsia="bs-Latn-BA"/>
        </w:rPr>
        <w:t>. sepedonicus i</w:t>
      </w:r>
      <w:r w:rsidRPr="00CA6553">
        <w:rPr>
          <w:i/>
          <w:iCs/>
          <w:noProof/>
          <w:sz w:val="24"/>
          <w:szCs w:val="24"/>
          <w:lang w:eastAsia="hr-HR"/>
        </w:rPr>
        <w:t xml:space="preserve"> </w:t>
      </w:r>
      <w:r w:rsidRPr="00CA6553">
        <w:rPr>
          <w:i/>
          <w:iCs/>
          <w:noProof/>
          <w:sz w:val="24"/>
          <w:szCs w:val="24"/>
          <w:lang w:eastAsia="bs-Latn-BA"/>
        </w:rPr>
        <w:t>Ralstonia solanacearum</w:t>
      </w:r>
      <w:r w:rsidRPr="00CA6553">
        <w:rPr>
          <w:noProof/>
          <w:sz w:val="24"/>
          <w:szCs w:val="24"/>
          <w:lang w:eastAsia="bs-Latn-BA"/>
        </w:rPr>
        <w:t xml:space="preserve"> (Smith) Yabuuchi </w:t>
      </w:r>
      <w:r w:rsidRPr="00CA6553">
        <w:rPr>
          <w:i/>
          <w:iCs/>
          <w:noProof/>
          <w:sz w:val="24"/>
          <w:szCs w:val="24"/>
          <w:lang w:eastAsia="bs-Latn-BA"/>
        </w:rPr>
        <w:t>et al.</w:t>
      </w:r>
      <w:r w:rsidR="00855A77">
        <w:rPr>
          <w:noProof/>
          <w:sz w:val="24"/>
          <w:szCs w:val="24"/>
          <w:lang w:eastAsia="hr-HR"/>
        </w:rPr>
        <w:t xml:space="preserve"> treba</w:t>
      </w:r>
      <w:r w:rsidRPr="00CA6553">
        <w:rPr>
          <w:noProof/>
          <w:sz w:val="24"/>
          <w:szCs w:val="24"/>
          <w:lang w:eastAsia="hr-HR"/>
        </w:rPr>
        <w:t xml:space="preserve"> znatnije povećati. Preporučeno je da se to planira za 2015. godinu.</w:t>
      </w:r>
    </w:p>
    <w:p w:rsidR="008C2BEC" w:rsidRPr="00CA6553" w:rsidRDefault="008C2BEC" w:rsidP="00CA6553">
      <w:pPr>
        <w:jc w:val="both"/>
        <w:rPr>
          <w:noProof/>
          <w:sz w:val="24"/>
          <w:szCs w:val="24"/>
          <w:lang w:eastAsia="hr-HR"/>
        </w:rPr>
      </w:pPr>
      <w:r w:rsidRPr="00CA6553">
        <w:rPr>
          <w:noProof/>
          <w:sz w:val="24"/>
          <w:szCs w:val="24"/>
          <w:lang w:eastAsia="hr-HR"/>
        </w:rPr>
        <w:t>Prilikom izrade akcijskog</w:t>
      </w:r>
      <w:r w:rsidR="00DB2440">
        <w:rPr>
          <w:noProof/>
          <w:sz w:val="24"/>
          <w:szCs w:val="24"/>
          <w:lang w:eastAsia="hr-HR"/>
        </w:rPr>
        <w:t xml:space="preserve"> plana na preporuk</w:t>
      </w:r>
      <w:r w:rsidRPr="00CA6553">
        <w:rPr>
          <w:noProof/>
          <w:sz w:val="24"/>
          <w:szCs w:val="24"/>
          <w:lang w:eastAsia="hr-HR"/>
        </w:rPr>
        <w:t xml:space="preserve"> FVO revizije Uprava je predlagala da se broj uzoraka poveća za četiri puta. Međutim, zbog nedostajućih financ</w:t>
      </w:r>
      <w:r w:rsidR="00DB2440">
        <w:rPr>
          <w:noProof/>
          <w:sz w:val="24"/>
          <w:szCs w:val="24"/>
          <w:lang w:eastAsia="hr-HR"/>
        </w:rPr>
        <w:t>ijskih sredstava, broj uzoraka</w:t>
      </w:r>
      <w:r w:rsidRPr="00CA6553">
        <w:rPr>
          <w:noProof/>
          <w:sz w:val="24"/>
          <w:szCs w:val="24"/>
          <w:lang w:eastAsia="hr-HR"/>
        </w:rPr>
        <w:t xml:space="preserve"> je povećan dva odnosno tri pu</w:t>
      </w:r>
      <w:r w:rsidR="00DB2440">
        <w:rPr>
          <w:noProof/>
          <w:sz w:val="24"/>
          <w:szCs w:val="24"/>
          <w:lang w:eastAsia="hr-HR"/>
        </w:rPr>
        <w:t>ta, a u Programu za 2015. god.</w:t>
      </w:r>
      <w:r w:rsidRPr="00CA6553">
        <w:rPr>
          <w:noProof/>
          <w:sz w:val="24"/>
          <w:szCs w:val="24"/>
          <w:lang w:eastAsia="hr-HR"/>
        </w:rPr>
        <w:t xml:space="preserve"> planirano je još povećanje broja uzoraka. </w:t>
      </w:r>
    </w:p>
    <w:p w:rsidR="008C2BEC" w:rsidRPr="00CA6553" w:rsidRDefault="008C2BEC" w:rsidP="00CA6553">
      <w:pPr>
        <w:jc w:val="both"/>
        <w:rPr>
          <w:noProof/>
          <w:sz w:val="24"/>
          <w:szCs w:val="24"/>
          <w:lang w:eastAsia="hr-HR"/>
        </w:rPr>
      </w:pPr>
      <w:r w:rsidRPr="00CA6553">
        <w:rPr>
          <w:noProof/>
          <w:sz w:val="24"/>
          <w:szCs w:val="24"/>
          <w:lang w:eastAsia="hr-HR"/>
        </w:rPr>
        <w:t>U skladu s pismom Stalnog komiteta za zdravlje b</w:t>
      </w:r>
      <w:r w:rsidR="00DB2440">
        <w:rPr>
          <w:noProof/>
          <w:sz w:val="24"/>
          <w:szCs w:val="24"/>
          <w:lang w:eastAsia="hr-HR"/>
        </w:rPr>
        <w:t>ilja DG SANCO koje je stiglo</w:t>
      </w:r>
      <w:r w:rsidRPr="00CA6553">
        <w:rPr>
          <w:noProof/>
          <w:sz w:val="24"/>
          <w:szCs w:val="24"/>
          <w:lang w:eastAsia="hr-HR"/>
        </w:rPr>
        <w:t xml:space="preserve"> direktoru Uprave 28.8.</w:t>
      </w:r>
      <w:r w:rsidR="00DB2440">
        <w:rPr>
          <w:noProof/>
          <w:sz w:val="24"/>
          <w:szCs w:val="24"/>
          <w:lang w:eastAsia="hr-HR"/>
        </w:rPr>
        <w:t xml:space="preserve">2014.godine u </w:t>
      </w:r>
      <w:r w:rsidRPr="00CA6553">
        <w:rPr>
          <w:noProof/>
          <w:sz w:val="24"/>
          <w:szCs w:val="24"/>
          <w:lang w:eastAsia="hr-HR"/>
        </w:rPr>
        <w:t xml:space="preserve">kojem se traži da dostavimo ažurirane podatke o ispitivanjima za posljednju proizvodnu sezonu </w:t>
      </w:r>
      <w:r w:rsidR="00DB2440">
        <w:rPr>
          <w:noProof/>
          <w:sz w:val="24"/>
          <w:szCs w:val="24"/>
          <w:lang w:eastAsia="hr-HR"/>
        </w:rPr>
        <w:t xml:space="preserve">(2014. godinu), Uprava je </w:t>
      </w:r>
      <w:r w:rsidRPr="00CA6553">
        <w:rPr>
          <w:noProof/>
          <w:sz w:val="24"/>
          <w:szCs w:val="24"/>
          <w:lang w:eastAsia="hr-HR"/>
        </w:rPr>
        <w:t>25.12.2</w:t>
      </w:r>
      <w:r w:rsidR="00DB2440">
        <w:rPr>
          <w:noProof/>
          <w:sz w:val="24"/>
          <w:szCs w:val="24"/>
          <w:lang w:eastAsia="hr-HR"/>
        </w:rPr>
        <w:t xml:space="preserve">014. godine dostavila </w:t>
      </w:r>
      <w:r w:rsidRPr="00CA6553">
        <w:rPr>
          <w:noProof/>
          <w:sz w:val="24"/>
          <w:szCs w:val="24"/>
          <w:lang w:eastAsia="hr-HR"/>
        </w:rPr>
        <w:t>Izvješće o provođenju programa posebnog nadzora za 2014. godinu.</w:t>
      </w:r>
    </w:p>
    <w:p w:rsidR="008C2BEC" w:rsidRPr="00CA6553" w:rsidRDefault="008C2BEC" w:rsidP="00CA6553">
      <w:pPr>
        <w:jc w:val="both"/>
        <w:rPr>
          <w:noProof/>
          <w:sz w:val="24"/>
          <w:szCs w:val="24"/>
          <w:lang w:eastAsia="hr-HR"/>
        </w:rPr>
      </w:pPr>
      <w:r w:rsidRPr="00CA6553">
        <w:rPr>
          <w:noProof/>
          <w:sz w:val="24"/>
          <w:szCs w:val="24"/>
          <w:lang w:eastAsia="hr-HR"/>
        </w:rPr>
        <w:t>Održan je značajan broj obuka, radionica, pre</w:t>
      </w:r>
      <w:r w:rsidR="00DB2440">
        <w:rPr>
          <w:noProof/>
          <w:sz w:val="24"/>
          <w:szCs w:val="24"/>
          <w:lang w:eastAsia="hr-HR"/>
        </w:rPr>
        <w:t xml:space="preserve">davanja, sastanaka </w:t>
      </w:r>
      <w:r w:rsidRPr="00CA6553">
        <w:rPr>
          <w:noProof/>
          <w:sz w:val="24"/>
          <w:szCs w:val="24"/>
          <w:lang w:eastAsia="hr-HR"/>
        </w:rPr>
        <w:t xml:space="preserve">radnih skupina, seminara i dr. </w:t>
      </w:r>
    </w:p>
    <w:p w:rsidR="008C2BEC" w:rsidRPr="00DB2440" w:rsidRDefault="008C2BEC" w:rsidP="00CA6553">
      <w:pPr>
        <w:jc w:val="both"/>
        <w:rPr>
          <w:i/>
          <w:noProof/>
          <w:sz w:val="24"/>
          <w:szCs w:val="24"/>
          <w:lang w:eastAsia="hr-HR"/>
        </w:rPr>
      </w:pPr>
      <w:r w:rsidRPr="00CA6553">
        <w:rPr>
          <w:noProof/>
          <w:sz w:val="24"/>
          <w:szCs w:val="24"/>
          <w:lang w:eastAsia="hr-HR"/>
        </w:rPr>
        <w:t xml:space="preserve">Urađen je i tiskan priručnik – Postupak inspekcijskog pregleda karantinskih štetnih organizama </w:t>
      </w:r>
      <w:r w:rsidRPr="00CA6553">
        <w:rPr>
          <w:i/>
          <w:noProof/>
          <w:sz w:val="24"/>
          <w:szCs w:val="24"/>
          <w:lang w:eastAsia="hr-HR"/>
        </w:rPr>
        <w:t xml:space="preserve">Anoplophora glabripennis, Anoplophora chinensis, Bursaphelencuhs </w:t>
      </w:r>
      <w:r w:rsidR="00DB2440">
        <w:rPr>
          <w:i/>
          <w:noProof/>
          <w:sz w:val="24"/>
          <w:szCs w:val="24"/>
          <w:lang w:eastAsia="hr-HR"/>
        </w:rPr>
        <w:t>xylophilus, Erwinia amylovora i</w:t>
      </w:r>
      <w:r w:rsidRPr="00CA6553">
        <w:rPr>
          <w:i/>
          <w:noProof/>
          <w:sz w:val="24"/>
          <w:szCs w:val="24"/>
          <w:lang w:eastAsia="hr-HR"/>
        </w:rPr>
        <w:t xml:space="preserve"> Plum pox virus.</w:t>
      </w:r>
    </w:p>
    <w:p w:rsidR="008C2BEC" w:rsidRPr="00DB2440" w:rsidRDefault="008C2BEC" w:rsidP="00CA6553">
      <w:pPr>
        <w:jc w:val="both"/>
        <w:rPr>
          <w:bCs/>
          <w:i/>
          <w:iCs/>
          <w:noProof/>
          <w:sz w:val="24"/>
          <w:szCs w:val="24"/>
          <w:lang w:eastAsia="hr-HR"/>
        </w:rPr>
      </w:pPr>
      <w:bookmarkStart w:id="16" w:name="_Toc378331125"/>
      <w:r w:rsidRPr="00DB2440">
        <w:rPr>
          <w:bCs/>
          <w:i/>
          <w:iCs/>
          <w:noProof/>
          <w:sz w:val="24"/>
          <w:szCs w:val="24"/>
          <w:lang w:eastAsia="hr-HR"/>
        </w:rPr>
        <w:t xml:space="preserve">Odjel za fitofarmaceutska sredstva i mineralna </w:t>
      </w:r>
      <w:bookmarkEnd w:id="16"/>
      <w:r w:rsidRPr="00DB2440">
        <w:rPr>
          <w:bCs/>
          <w:i/>
          <w:iCs/>
          <w:noProof/>
          <w:sz w:val="24"/>
          <w:szCs w:val="24"/>
          <w:lang w:eastAsia="hr-HR"/>
        </w:rPr>
        <w:t>gnojiva</w:t>
      </w:r>
    </w:p>
    <w:p w:rsidR="008C2BEC" w:rsidRPr="00DB2440" w:rsidRDefault="008C2BEC" w:rsidP="00CA6553">
      <w:pPr>
        <w:jc w:val="both"/>
        <w:rPr>
          <w:bCs/>
          <w:i/>
          <w:noProof/>
          <w:sz w:val="24"/>
          <w:szCs w:val="24"/>
          <w:lang w:eastAsia="hr-HR"/>
        </w:rPr>
      </w:pPr>
      <w:bookmarkStart w:id="17" w:name="_Toc378331126"/>
      <w:r w:rsidRPr="00DB2440">
        <w:rPr>
          <w:bCs/>
          <w:i/>
          <w:noProof/>
          <w:sz w:val="24"/>
          <w:szCs w:val="24"/>
          <w:lang w:eastAsia="hr-HR"/>
        </w:rPr>
        <w:t>Zakonodavne aktivnosti</w:t>
      </w:r>
      <w:bookmarkEnd w:id="17"/>
    </w:p>
    <w:p w:rsidR="008C2BEC" w:rsidRPr="00DB2440" w:rsidRDefault="008C2BEC" w:rsidP="00DB2440">
      <w:pPr>
        <w:pStyle w:val="ListParagraph"/>
        <w:numPr>
          <w:ilvl w:val="0"/>
          <w:numId w:val="86"/>
        </w:numPr>
        <w:jc w:val="both"/>
        <w:rPr>
          <w:bCs/>
          <w:i/>
          <w:noProof/>
          <w:sz w:val="24"/>
          <w:szCs w:val="24"/>
          <w:lang w:eastAsia="hr-HR"/>
        </w:rPr>
      </w:pPr>
      <w:r w:rsidRPr="00DB2440">
        <w:rPr>
          <w:bCs/>
          <w:i/>
          <w:noProof/>
          <w:sz w:val="24"/>
          <w:szCs w:val="24"/>
          <w:lang w:eastAsia="hr-HR"/>
        </w:rPr>
        <w:t xml:space="preserve">Doneseni podzakonski akti: </w:t>
      </w:r>
    </w:p>
    <w:p w:rsidR="008C2BEC" w:rsidRDefault="008A445A" w:rsidP="00DB2440">
      <w:pPr>
        <w:pStyle w:val="ListParagraph"/>
        <w:numPr>
          <w:ilvl w:val="0"/>
          <w:numId w:val="86"/>
        </w:numPr>
        <w:jc w:val="both"/>
        <w:rPr>
          <w:noProof/>
          <w:sz w:val="24"/>
          <w:szCs w:val="24"/>
          <w:lang w:eastAsia="hr-HR"/>
        </w:rPr>
      </w:pPr>
      <w:hyperlink r:id="rId11" w:history="1">
        <w:r w:rsidR="008C2BEC" w:rsidRPr="00DB2440">
          <w:rPr>
            <w:noProof/>
            <w:sz w:val="24"/>
            <w:szCs w:val="24"/>
            <w:lang w:eastAsia="hr-HR"/>
          </w:rPr>
          <w:t>Pravilnik o uvjetima koje moraju ispunjavati ovlašteni laboratoriji za ispitivanje kvalitete mineralnih gnojiva (Službeni glasnik BiH, broj 28/14</w:t>
        </w:r>
      </w:hyperlink>
      <w:r w:rsidR="00DB2440" w:rsidRPr="00DB2440">
        <w:rPr>
          <w:noProof/>
          <w:sz w:val="24"/>
          <w:szCs w:val="24"/>
          <w:lang w:eastAsia="hr-HR"/>
        </w:rPr>
        <w:t>).</w:t>
      </w:r>
    </w:p>
    <w:p w:rsidR="008C2BEC" w:rsidRPr="00DB2440" w:rsidRDefault="008C2BEC" w:rsidP="00CA6553">
      <w:pPr>
        <w:pStyle w:val="ListParagraph"/>
        <w:numPr>
          <w:ilvl w:val="0"/>
          <w:numId w:val="86"/>
        </w:numPr>
        <w:jc w:val="both"/>
        <w:rPr>
          <w:noProof/>
          <w:sz w:val="24"/>
          <w:szCs w:val="24"/>
          <w:lang w:eastAsia="hr-HR"/>
        </w:rPr>
      </w:pPr>
      <w:r w:rsidRPr="00DB2440">
        <w:rPr>
          <w:noProof/>
          <w:sz w:val="24"/>
          <w:szCs w:val="24"/>
          <w:lang w:eastAsia="hr-HR"/>
        </w:rPr>
        <w:t xml:space="preserve">Popis aktivnih materija dopuštenih za uporabu u fitofarmaceutskim sredstvima u BiH (Službeni glasnik BiH, broj 70/14). </w:t>
      </w:r>
    </w:p>
    <w:p w:rsidR="008C2BEC" w:rsidRPr="00DB2440" w:rsidRDefault="008C2BEC" w:rsidP="00DB2440">
      <w:pPr>
        <w:jc w:val="both"/>
        <w:rPr>
          <w:noProof/>
          <w:sz w:val="24"/>
          <w:szCs w:val="24"/>
          <w:lang w:eastAsia="hr-HR"/>
        </w:rPr>
      </w:pPr>
      <w:bookmarkStart w:id="18" w:name="_Toc378331127"/>
      <w:r w:rsidRPr="00DB2440">
        <w:rPr>
          <w:bCs/>
          <w:noProof/>
          <w:sz w:val="24"/>
          <w:szCs w:val="24"/>
          <w:lang w:eastAsia="hr-HR"/>
        </w:rPr>
        <w:t xml:space="preserve">Pravilnici koji su u procesu čekanja mišljenja od strane </w:t>
      </w:r>
      <w:r w:rsidRPr="00DB2440">
        <w:rPr>
          <w:noProof/>
          <w:sz w:val="24"/>
          <w:szCs w:val="24"/>
          <w:lang w:eastAsia="hr-HR"/>
        </w:rPr>
        <w:t>Ministarstva poljopriv</w:t>
      </w:r>
      <w:r w:rsidR="00DB2440">
        <w:rPr>
          <w:noProof/>
          <w:sz w:val="24"/>
          <w:szCs w:val="24"/>
          <w:lang w:eastAsia="hr-HR"/>
        </w:rPr>
        <w:t xml:space="preserve">rede, šumarstva i vodoprivrede </w:t>
      </w:r>
      <w:r w:rsidRPr="00DB2440">
        <w:rPr>
          <w:noProof/>
          <w:sz w:val="24"/>
          <w:szCs w:val="24"/>
          <w:lang w:eastAsia="hr-HR"/>
        </w:rPr>
        <w:t xml:space="preserve">Republike Srpske: </w:t>
      </w:r>
    </w:p>
    <w:p w:rsidR="008C2BEC" w:rsidRPr="00DB2440" w:rsidRDefault="008C2BEC" w:rsidP="00DB2440">
      <w:pPr>
        <w:pStyle w:val="ListParagraph"/>
        <w:numPr>
          <w:ilvl w:val="0"/>
          <w:numId w:val="86"/>
        </w:numPr>
        <w:jc w:val="both"/>
        <w:rPr>
          <w:b/>
          <w:bCs/>
          <w:noProof/>
          <w:sz w:val="24"/>
          <w:szCs w:val="24"/>
          <w:lang w:eastAsia="hr-HR"/>
        </w:rPr>
      </w:pPr>
      <w:r w:rsidRPr="00DB2440">
        <w:rPr>
          <w:noProof/>
          <w:sz w:val="24"/>
          <w:szCs w:val="24"/>
          <w:lang w:eastAsia="hr-HR"/>
        </w:rPr>
        <w:t>Pravilnik o potrebnoj dokumentaciji za ocjenu fitofarmaceutskih sredstava,</w:t>
      </w:r>
    </w:p>
    <w:p w:rsidR="008C2BEC" w:rsidRPr="00DB2440" w:rsidRDefault="008C2BEC" w:rsidP="00CA6553">
      <w:pPr>
        <w:pStyle w:val="ListParagraph"/>
        <w:numPr>
          <w:ilvl w:val="0"/>
          <w:numId w:val="86"/>
        </w:numPr>
        <w:jc w:val="both"/>
        <w:rPr>
          <w:b/>
          <w:bCs/>
          <w:noProof/>
          <w:sz w:val="24"/>
          <w:szCs w:val="24"/>
          <w:lang w:eastAsia="hr-HR"/>
        </w:rPr>
      </w:pPr>
      <w:r w:rsidRPr="00DB2440">
        <w:rPr>
          <w:noProof/>
          <w:sz w:val="24"/>
          <w:szCs w:val="24"/>
          <w:lang w:eastAsia="hr-HR"/>
        </w:rPr>
        <w:t xml:space="preserve">Pravilnik o jedinstvenim principima za ocjenu fitofarmaceutskih sredstava, </w:t>
      </w:r>
    </w:p>
    <w:p w:rsidR="008C2BEC" w:rsidRPr="00DB2440" w:rsidRDefault="008C2BEC" w:rsidP="00CA6553">
      <w:pPr>
        <w:pStyle w:val="ListParagraph"/>
        <w:numPr>
          <w:ilvl w:val="0"/>
          <w:numId w:val="86"/>
        </w:numPr>
        <w:jc w:val="both"/>
        <w:rPr>
          <w:b/>
          <w:bCs/>
          <w:noProof/>
          <w:sz w:val="24"/>
          <w:szCs w:val="24"/>
          <w:lang w:eastAsia="hr-HR"/>
        </w:rPr>
      </w:pPr>
      <w:r w:rsidRPr="00DB2440">
        <w:rPr>
          <w:noProof/>
          <w:sz w:val="24"/>
          <w:szCs w:val="24"/>
          <w:lang w:eastAsia="hr-HR"/>
        </w:rPr>
        <w:t>Pravilnik o razvrstavanju, pakovanju, obilježavanju i opremanju fitofarmaceutskih sredstava uputstvom za primjenu.</w:t>
      </w:r>
    </w:p>
    <w:p w:rsidR="008C2BEC" w:rsidRPr="00CA6553" w:rsidRDefault="008C2BEC" w:rsidP="00CA6553">
      <w:pPr>
        <w:jc w:val="both"/>
        <w:rPr>
          <w:noProof/>
          <w:sz w:val="24"/>
          <w:szCs w:val="24"/>
          <w:lang w:eastAsia="hr-HR"/>
        </w:rPr>
      </w:pPr>
      <w:r w:rsidRPr="00CA6553">
        <w:rPr>
          <w:noProof/>
          <w:sz w:val="24"/>
          <w:szCs w:val="24"/>
          <w:lang w:eastAsia="hr-HR"/>
        </w:rPr>
        <w:t>Prethodno navedeni pravilnici su upućeni na mišljenje 22.11.</w:t>
      </w:r>
      <w:r w:rsidR="00DB2440">
        <w:rPr>
          <w:noProof/>
          <w:sz w:val="24"/>
          <w:szCs w:val="24"/>
          <w:lang w:eastAsia="hr-HR"/>
        </w:rPr>
        <w:t>2013. god.</w:t>
      </w:r>
      <w:r w:rsidRPr="00CA6553">
        <w:rPr>
          <w:noProof/>
          <w:sz w:val="24"/>
          <w:szCs w:val="24"/>
          <w:lang w:eastAsia="hr-HR"/>
        </w:rPr>
        <w:t xml:space="preserve"> i u dva navrata su pisane urgencije, 15.4.2014. i 16.10.2014. godine.</w:t>
      </w:r>
    </w:p>
    <w:p w:rsidR="008C2BEC" w:rsidRPr="00CA6553" w:rsidRDefault="00DB2440" w:rsidP="00CA6553">
      <w:pPr>
        <w:jc w:val="both"/>
        <w:rPr>
          <w:b/>
          <w:noProof/>
          <w:sz w:val="24"/>
          <w:szCs w:val="24"/>
          <w:lang w:eastAsia="hr-HR"/>
        </w:rPr>
      </w:pPr>
      <w:r w:rsidRPr="00DB2440">
        <w:rPr>
          <w:noProof/>
          <w:sz w:val="24"/>
          <w:szCs w:val="24"/>
          <w:lang w:eastAsia="hr-HR"/>
        </w:rPr>
        <w:t xml:space="preserve">Pored navedenih, </w:t>
      </w:r>
      <w:r w:rsidR="008C2BEC" w:rsidRPr="00DB2440">
        <w:rPr>
          <w:noProof/>
          <w:sz w:val="24"/>
          <w:szCs w:val="24"/>
          <w:lang w:eastAsia="hr-HR"/>
        </w:rPr>
        <w:t>u procesu čekanja mišljenja od strane Ministarstva poljoprivrede, šu</w:t>
      </w:r>
      <w:r w:rsidRPr="00DB2440">
        <w:rPr>
          <w:noProof/>
          <w:sz w:val="24"/>
          <w:szCs w:val="24"/>
          <w:lang w:eastAsia="hr-HR"/>
        </w:rPr>
        <w:t>marstva i vodoprivrede R.</w:t>
      </w:r>
      <w:r w:rsidR="008C2BEC" w:rsidRPr="00DB2440">
        <w:rPr>
          <w:noProof/>
          <w:sz w:val="24"/>
          <w:szCs w:val="24"/>
          <w:lang w:eastAsia="hr-HR"/>
        </w:rPr>
        <w:t xml:space="preserve"> Srpske je</w:t>
      </w:r>
      <w:r w:rsidR="008C2BEC" w:rsidRPr="00CA6553">
        <w:rPr>
          <w:b/>
          <w:noProof/>
          <w:sz w:val="24"/>
          <w:szCs w:val="24"/>
          <w:lang w:eastAsia="hr-HR"/>
        </w:rPr>
        <w:t xml:space="preserve"> </w:t>
      </w:r>
      <w:r w:rsidR="008C2BEC" w:rsidRPr="00CA6553">
        <w:rPr>
          <w:noProof/>
          <w:sz w:val="24"/>
          <w:szCs w:val="24"/>
          <w:lang w:eastAsia="hr-HR"/>
        </w:rPr>
        <w:t>i</w:t>
      </w:r>
      <w:r w:rsidR="008C2BEC" w:rsidRPr="00CA6553">
        <w:rPr>
          <w:b/>
          <w:noProof/>
          <w:sz w:val="24"/>
          <w:szCs w:val="24"/>
          <w:lang w:eastAsia="hr-HR"/>
        </w:rPr>
        <w:t xml:space="preserve"> </w:t>
      </w:r>
      <w:r w:rsidR="008C2BEC" w:rsidRPr="00CA6553">
        <w:rPr>
          <w:noProof/>
          <w:sz w:val="24"/>
          <w:szCs w:val="24"/>
          <w:lang w:eastAsia="hr-HR"/>
        </w:rPr>
        <w:t>Pravilnik o potrebnoj dokumentaciji za ocjenu aktivnih materija.</w:t>
      </w:r>
    </w:p>
    <w:p w:rsidR="008C2BEC" w:rsidRPr="00CA6553" w:rsidRDefault="00DB2440" w:rsidP="00CA6553">
      <w:pPr>
        <w:jc w:val="both"/>
        <w:rPr>
          <w:noProof/>
          <w:sz w:val="24"/>
          <w:szCs w:val="24"/>
          <w:lang w:eastAsia="hr-HR"/>
        </w:rPr>
      </w:pPr>
      <w:r>
        <w:rPr>
          <w:noProof/>
          <w:sz w:val="24"/>
          <w:szCs w:val="24"/>
          <w:lang w:eastAsia="hr-HR"/>
        </w:rPr>
        <w:t xml:space="preserve">Pravilnik je upućen na </w:t>
      </w:r>
      <w:r w:rsidR="008C2BEC" w:rsidRPr="00CA6553">
        <w:rPr>
          <w:noProof/>
          <w:sz w:val="24"/>
          <w:szCs w:val="24"/>
          <w:lang w:eastAsia="hr-HR"/>
        </w:rPr>
        <w:t>mišljenje 30.6.</w:t>
      </w:r>
      <w:r>
        <w:rPr>
          <w:noProof/>
          <w:sz w:val="24"/>
          <w:szCs w:val="24"/>
          <w:lang w:eastAsia="hr-HR"/>
        </w:rPr>
        <w:t xml:space="preserve">2014. god. i pisana je </w:t>
      </w:r>
      <w:r w:rsidR="008C2BEC" w:rsidRPr="00CA6553">
        <w:rPr>
          <w:noProof/>
          <w:sz w:val="24"/>
          <w:szCs w:val="24"/>
          <w:lang w:eastAsia="hr-HR"/>
        </w:rPr>
        <w:t>urgencija 16.10.2014. godine.</w:t>
      </w:r>
    </w:p>
    <w:p w:rsidR="008C2BEC" w:rsidRPr="00CA6553" w:rsidRDefault="008C2BEC" w:rsidP="00CA6553">
      <w:pPr>
        <w:jc w:val="both"/>
        <w:rPr>
          <w:noProof/>
          <w:sz w:val="24"/>
          <w:szCs w:val="24"/>
          <w:lang w:eastAsia="hr-HR"/>
        </w:rPr>
      </w:pPr>
      <w:r w:rsidRPr="00CA6553">
        <w:rPr>
          <w:noProof/>
          <w:sz w:val="24"/>
          <w:szCs w:val="24"/>
          <w:lang w:eastAsia="hr-HR"/>
        </w:rPr>
        <w:t>Prijedlog odluke o zabrani uvoza, proizvodnje i prometa određenih opasnih industrijskih k</w:t>
      </w:r>
      <w:r w:rsidR="00DB2440">
        <w:rPr>
          <w:noProof/>
          <w:sz w:val="24"/>
          <w:szCs w:val="24"/>
          <w:lang w:eastAsia="hr-HR"/>
        </w:rPr>
        <w:t>emikalija u Bi</w:t>
      </w:r>
      <w:r w:rsidRPr="00CA6553">
        <w:rPr>
          <w:noProof/>
          <w:sz w:val="24"/>
          <w:szCs w:val="24"/>
          <w:lang w:eastAsia="hr-HR"/>
        </w:rPr>
        <w:t>H je u fazi usuglašavanja s nadležnim tijelima entiteta i Brčko Distrikta BiH.</w:t>
      </w:r>
    </w:p>
    <w:p w:rsidR="008C2BEC" w:rsidRPr="00E31B1F" w:rsidRDefault="008C2BEC" w:rsidP="00CA6553">
      <w:pPr>
        <w:jc w:val="both"/>
        <w:rPr>
          <w:bCs/>
          <w:i/>
          <w:noProof/>
          <w:sz w:val="24"/>
          <w:szCs w:val="24"/>
          <w:lang w:eastAsia="hr-HR"/>
        </w:rPr>
      </w:pPr>
      <w:r w:rsidRPr="00E31B1F">
        <w:rPr>
          <w:bCs/>
          <w:i/>
          <w:noProof/>
          <w:sz w:val="24"/>
          <w:szCs w:val="24"/>
          <w:lang w:eastAsia="hr-HR"/>
        </w:rPr>
        <w:t>Ostale aktivnosti</w:t>
      </w:r>
      <w:bookmarkEnd w:id="18"/>
    </w:p>
    <w:p w:rsidR="008C2BEC" w:rsidRPr="00CA6553" w:rsidRDefault="008C2BEC" w:rsidP="00CA6553">
      <w:pPr>
        <w:jc w:val="both"/>
        <w:rPr>
          <w:noProof/>
          <w:sz w:val="24"/>
          <w:szCs w:val="24"/>
          <w:lang w:eastAsia="hr-HR"/>
        </w:rPr>
      </w:pPr>
      <w:r w:rsidRPr="00CA6553">
        <w:rPr>
          <w:noProof/>
          <w:sz w:val="24"/>
          <w:szCs w:val="24"/>
          <w:lang w:eastAsia="hr-HR"/>
        </w:rPr>
        <w:t>U oblasti fitofaramaceutskih sredstva, u skladu s odredbama Pravilnika o uvjetima koje moraju ispunjavati pravne i fizičke osobe za promet fitofa</w:t>
      </w:r>
      <w:r w:rsidR="00E31B1F">
        <w:rPr>
          <w:noProof/>
          <w:sz w:val="24"/>
          <w:szCs w:val="24"/>
          <w:lang w:eastAsia="hr-HR"/>
        </w:rPr>
        <w:t>rmaceutskim sredstvima (Sl.</w:t>
      </w:r>
      <w:r w:rsidRPr="00CA6553">
        <w:rPr>
          <w:noProof/>
          <w:sz w:val="24"/>
          <w:szCs w:val="24"/>
          <w:lang w:eastAsia="hr-HR"/>
        </w:rPr>
        <w:t xml:space="preserve"> glasnik BiH, br 51/11 i 79/13), u suradnji s nadležnim tijelima entiteta i Brčko Distrikta BiH, održani su sastanci komisije za ovlaštenje vršitelja obuke odgovornih osoba za promet fitofarmaceutskim sredstvima po javnom pozivu objavljenom od strane entitetskih ministarstava. </w:t>
      </w:r>
    </w:p>
    <w:p w:rsidR="008C2BEC" w:rsidRPr="00CA6553" w:rsidRDefault="00E31B1F" w:rsidP="00CA6553">
      <w:pPr>
        <w:jc w:val="both"/>
        <w:rPr>
          <w:noProof/>
          <w:sz w:val="24"/>
          <w:szCs w:val="24"/>
          <w:lang w:eastAsia="hr-HR"/>
        </w:rPr>
      </w:pPr>
      <w:r>
        <w:rPr>
          <w:noProof/>
          <w:sz w:val="24"/>
          <w:szCs w:val="24"/>
          <w:lang w:eastAsia="hr-HR"/>
        </w:rPr>
        <w:t>Održan je</w:t>
      </w:r>
      <w:r w:rsidR="008C2BEC" w:rsidRPr="00CA6553">
        <w:rPr>
          <w:noProof/>
          <w:sz w:val="24"/>
          <w:szCs w:val="24"/>
          <w:lang w:eastAsia="hr-HR"/>
        </w:rPr>
        <w:t xml:space="preserve"> i sastanak Komisije u svrhu ovlaštenja vršitelja pregleda uređaja za primjenu fitofarmaceutskih sredstava u skladu s odredbama Pravilnika o uređajima za aplikaciju fitofarma</w:t>
      </w:r>
      <w:r>
        <w:rPr>
          <w:noProof/>
          <w:sz w:val="24"/>
          <w:szCs w:val="24"/>
          <w:lang w:eastAsia="hr-HR"/>
        </w:rPr>
        <w:t>ceutskih sredstava (Sl.</w:t>
      </w:r>
      <w:r w:rsidR="008C2BEC" w:rsidRPr="00CA6553">
        <w:rPr>
          <w:noProof/>
          <w:sz w:val="24"/>
          <w:szCs w:val="24"/>
          <w:lang w:eastAsia="hr-HR"/>
        </w:rPr>
        <w:t xml:space="preserve"> glasnik BiH, broj 84/13), a u skladu s javnim pozivom objavljenim od strane nadležnog entitetskog ministarstva.</w:t>
      </w:r>
    </w:p>
    <w:p w:rsidR="008C2BEC" w:rsidRPr="00CA6553" w:rsidRDefault="008C2BEC" w:rsidP="00CA6553">
      <w:pPr>
        <w:jc w:val="both"/>
        <w:rPr>
          <w:noProof/>
          <w:sz w:val="24"/>
          <w:szCs w:val="24"/>
          <w:lang w:eastAsia="hr-HR"/>
        </w:rPr>
      </w:pPr>
      <w:r w:rsidRPr="00CA6553">
        <w:rPr>
          <w:noProof/>
          <w:sz w:val="24"/>
          <w:szCs w:val="24"/>
          <w:lang w:eastAsia="hr-HR"/>
        </w:rPr>
        <w:t>Pored navedenog, održane su i taiex aktivnosti pre</w:t>
      </w:r>
      <w:r w:rsidR="00E31B1F">
        <w:rPr>
          <w:noProof/>
          <w:sz w:val="24"/>
          <w:szCs w:val="24"/>
          <w:lang w:eastAsia="hr-HR"/>
        </w:rPr>
        <w:t xml:space="preserve">dviđene mapom za 2014. godinu, </w:t>
      </w:r>
      <w:r w:rsidRPr="00CA6553">
        <w:rPr>
          <w:noProof/>
          <w:sz w:val="24"/>
          <w:szCs w:val="24"/>
          <w:lang w:eastAsia="hr-HR"/>
        </w:rPr>
        <w:t>a na temu integralne zaštite bilja.</w:t>
      </w:r>
    </w:p>
    <w:p w:rsidR="008C2BEC" w:rsidRPr="00E31B1F" w:rsidRDefault="008C2BEC" w:rsidP="00CA6553">
      <w:pPr>
        <w:jc w:val="both"/>
        <w:rPr>
          <w:bCs/>
          <w:i/>
          <w:iCs/>
          <w:noProof/>
          <w:sz w:val="24"/>
          <w:szCs w:val="24"/>
          <w:lang w:eastAsia="hr-HR"/>
        </w:rPr>
      </w:pPr>
      <w:bookmarkStart w:id="19" w:name="_Toc378331129"/>
      <w:r w:rsidRPr="00E31B1F">
        <w:rPr>
          <w:bCs/>
          <w:i/>
          <w:iCs/>
          <w:noProof/>
          <w:sz w:val="24"/>
          <w:szCs w:val="24"/>
          <w:lang w:eastAsia="hr-HR"/>
        </w:rPr>
        <w:t>Odjel za sjeme, sadni materijal i zaštitu novih sorti</w:t>
      </w:r>
      <w:bookmarkEnd w:id="19"/>
    </w:p>
    <w:p w:rsidR="008C2BEC" w:rsidRPr="00E31B1F" w:rsidRDefault="008C2BEC" w:rsidP="00CA6553">
      <w:pPr>
        <w:jc w:val="both"/>
        <w:rPr>
          <w:bCs/>
          <w:i/>
          <w:noProof/>
          <w:sz w:val="24"/>
          <w:szCs w:val="24"/>
          <w:lang w:eastAsia="hr-HR"/>
        </w:rPr>
      </w:pPr>
      <w:bookmarkStart w:id="20" w:name="_Toc378331130"/>
      <w:r w:rsidRPr="00E31B1F">
        <w:rPr>
          <w:bCs/>
          <w:i/>
          <w:noProof/>
          <w:sz w:val="24"/>
          <w:szCs w:val="24"/>
          <w:lang w:eastAsia="hr-HR"/>
        </w:rPr>
        <w:t>Zakonodavne aktivnosti</w:t>
      </w:r>
      <w:bookmarkStart w:id="21" w:name="_Toc378331131"/>
      <w:bookmarkEnd w:id="20"/>
    </w:p>
    <w:p w:rsidR="008C2BEC" w:rsidRPr="00CA6553" w:rsidRDefault="008C2BEC" w:rsidP="00CA6553">
      <w:pPr>
        <w:jc w:val="both"/>
        <w:rPr>
          <w:noProof/>
          <w:sz w:val="24"/>
          <w:szCs w:val="24"/>
          <w:lang w:eastAsia="hr-HR"/>
        </w:rPr>
      </w:pPr>
      <w:r w:rsidRPr="00CA6553">
        <w:rPr>
          <w:noProof/>
          <w:sz w:val="24"/>
          <w:szCs w:val="24"/>
          <w:lang w:eastAsia="hr-HR"/>
        </w:rPr>
        <w:t>Pravilnici, usklađeni s relevantnim direktivama EU, a koji su urađeni u suradnji s nadležnim tijelima entiteta i Brčko D</w:t>
      </w:r>
      <w:r w:rsidR="00E31B1F">
        <w:rPr>
          <w:noProof/>
          <w:sz w:val="24"/>
          <w:szCs w:val="24"/>
          <w:lang w:eastAsia="hr-HR"/>
        </w:rPr>
        <w:t xml:space="preserve">istrikta BiH </w:t>
      </w:r>
      <w:r w:rsidRPr="00CA6553">
        <w:rPr>
          <w:noProof/>
          <w:sz w:val="24"/>
          <w:szCs w:val="24"/>
          <w:lang w:eastAsia="hr-HR"/>
        </w:rPr>
        <w:t xml:space="preserve">i za koja su dobivena sva potrebna </w:t>
      </w:r>
      <w:r w:rsidR="00E31B1F">
        <w:rPr>
          <w:noProof/>
          <w:sz w:val="24"/>
          <w:szCs w:val="24"/>
          <w:lang w:eastAsia="hr-HR"/>
        </w:rPr>
        <w:t xml:space="preserve">mišljenja </w:t>
      </w:r>
      <w:r w:rsidRPr="00CA6553">
        <w:rPr>
          <w:noProof/>
          <w:sz w:val="24"/>
          <w:szCs w:val="24"/>
          <w:lang w:eastAsia="hr-HR"/>
        </w:rPr>
        <w:t xml:space="preserve">proslijeđeni su Ministarstvu vanjske trgovine i ekonomskih odnosa BiH radi dostavljanja na objavu u Službeni glasnik BiH, i to: </w:t>
      </w:r>
    </w:p>
    <w:p w:rsidR="008C2BEC" w:rsidRDefault="008C2BEC" w:rsidP="00E31B1F">
      <w:pPr>
        <w:pStyle w:val="ListParagraph"/>
        <w:numPr>
          <w:ilvl w:val="0"/>
          <w:numId w:val="86"/>
        </w:numPr>
        <w:jc w:val="both"/>
        <w:rPr>
          <w:noProof/>
          <w:sz w:val="24"/>
          <w:szCs w:val="24"/>
          <w:lang w:eastAsia="hr-HR"/>
        </w:rPr>
      </w:pPr>
      <w:r w:rsidRPr="00E31B1F">
        <w:rPr>
          <w:noProof/>
          <w:sz w:val="24"/>
          <w:szCs w:val="24"/>
          <w:lang w:eastAsia="hr-HR"/>
        </w:rPr>
        <w:t>Pravilnik o službenom nadzoru sjemenskih usjeva poljoprivrednog bilja u BiH, 24.1.2014. godine,</w:t>
      </w:r>
    </w:p>
    <w:p w:rsidR="008C2BEC" w:rsidRPr="00E31B1F" w:rsidRDefault="008C2BEC" w:rsidP="00CA6553">
      <w:pPr>
        <w:pStyle w:val="ListParagraph"/>
        <w:numPr>
          <w:ilvl w:val="0"/>
          <w:numId w:val="86"/>
        </w:numPr>
        <w:jc w:val="both"/>
        <w:rPr>
          <w:noProof/>
          <w:sz w:val="24"/>
          <w:szCs w:val="24"/>
          <w:lang w:eastAsia="hr-HR"/>
        </w:rPr>
      </w:pPr>
      <w:r w:rsidRPr="00E31B1F">
        <w:rPr>
          <w:noProof/>
          <w:sz w:val="24"/>
          <w:szCs w:val="24"/>
          <w:lang w:eastAsia="hr-HR"/>
        </w:rPr>
        <w:t>Pravilnik o službenom nadzoru sadnog materijala poljoprivrednog bilja u BiH, 31.12.2013. godine.</w:t>
      </w:r>
    </w:p>
    <w:p w:rsidR="008C2BEC" w:rsidRPr="00CA6553" w:rsidRDefault="008C2BEC" w:rsidP="00CA6553">
      <w:pPr>
        <w:jc w:val="both"/>
        <w:rPr>
          <w:noProof/>
          <w:sz w:val="24"/>
          <w:szCs w:val="24"/>
          <w:lang w:eastAsia="hr-HR"/>
        </w:rPr>
      </w:pPr>
      <w:r w:rsidRPr="00CA6553">
        <w:rPr>
          <w:noProof/>
          <w:sz w:val="24"/>
          <w:szCs w:val="24"/>
          <w:lang w:eastAsia="hr-HR"/>
        </w:rPr>
        <w:t>Ovi pravilnici do 15.1.2015. godine nisu objavljeni u Službenom glasniku BiH.</w:t>
      </w:r>
    </w:p>
    <w:p w:rsidR="008C2BEC" w:rsidRPr="00CA6553" w:rsidRDefault="008C2BEC" w:rsidP="00CA6553">
      <w:pPr>
        <w:jc w:val="both"/>
        <w:rPr>
          <w:noProof/>
          <w:sz w:val="24"/>
          <w:szCs w:val="24"/>
          <w:lang w:eastAsia="hr-HR"/>
        </w:rPr>
      </w:pPr>
      <w:r w:rsidRPr="00CA6553">
        <w:rPr>
          <w:noProof/>
          <w:sz w:val="24"/>
          <w:szCs w:val="24"/>
          <w:lang w:eastAsia="hr-HR"/>
        </w:rPr>
        <w:t xml:space="preserve">Pravilnicu koji su poslati na mišljenje entitetskim ministarstvima poljoprivrede i Odjelu za poljoprivredu Vlade Brčko Distrikta BiH: </w:t>
      </w:r>
    </w:p>
    <w:p w:rsidR="008C2BEC" w:rsidRDefault="008C2BEC" w:rsidP="00E7791D">
      <w:pPr>
        <w:pStyle w:val="ListParagraph"/>
        <w:numPr>
          <w:ilvl w:val="0"/>
          <w:numId w:val="86"/>
        </w:numPr>
        <w:jc w:val="both"/>
        <w:rPr>
          <w:noProof/>
          <w:sz w:val="24"/>
          <w:szCs w:val="24"/>
          <w:lang w:eastAsia="hr-HR"/>
        </w:rPr>
      </w:pPr>
      <w:r w:rsidRPr="00E7791D">
        <w:rPr>
          <w:noProof/>
          <w:sz w:val="24"/>
          <w:szCs w:val="24"/>
          <w:lang w:eastAsia="hr-HR"/>
        </w:rPr>
        <w:t>Pravilnik o uzorkovanju i ispitivanju kvalitete sjemena poljoprivrednog bilja u BiH, poslan na mišljenje 6.11.2013.godine, urgencija poslana 15.10.2014. godine,</w:t>
      </w:r>
    </w:p>
    <w:p w:rsidR="008C2BEC" w:rsidRDefault="008C2BEC" w:rsidP="00CA6553">
      <w:pPr>
        <w:pStyle w:val="ListParagraph"/>
        <w:numPr>
          <w:ilvl w:val="0"/>
          <w:numId w:val="86"/>
        </w:numPr>
        <w:jc w:val="both"/>
        <w:rPr>
          <w:noProof/>
          <w:sz w:val="24"/>
          <w:szCs w:val="24"/>
          <w:lang w:eastAsia="hr-HR"/>
        </w:rPr>
      </w:pPr>
      <w:r w:rsidRPr="00E7791D">
        <w:rPr>
          <w:noProof/>
          <w:sz w:val="24"/>
          <w:szCs w:val="24"/>
          <w:lang w:eastAsia="hr-HR"/>
        </w:rPr>
        <w:t>Pravilnik o upisu sorti u Sortnu listu BiH, poslan na mišljenje 6.11.2013. godine,</w:t>
      </w:r>
    </w:p>
    <w:p w:rsidR="008C2BEC" w:rsidRPr="00E7791D" w:rsidRDefault="008C2BEC" w:rsidP="00CA6553">
      <w:pPr>
        <w:pStyle w:val="ListParagraph"/>
        <w:numPr>
          <w:ilvl w:val="0"/>
          <w:numId w:val="86"/>
        </w:numPr>
        <w:jc w:val="both"/>
        <w:rPr>
          <w:noProof/>
          <w:sz w:val="24"/>
          <w:szCs w:val="24"/>
          <w:lang w:eastAsia="hr-HR"/>
        </w:rPr>
      </w:pPr>
      <w:r w:rsidRPr="00E7791D">
        <w:rPr>
          <w:noProof/>
          <w:sz w:val="24"/>
          <w:szCs w:val="24"/>
          <w:lang w:eastAsia="hr-HR"/>
        </w:rPr>
        <w:t>Pravilnik o priznavanju sorti poljoprivrednog bilja u BiH, poslan na mišljenje 6.11.2013. godine.</w:t>
      </w:r>
    </w:p>
    <w:p w:rsidR="008C2BEC" w:rsidRPr="00E7791D" w:rsidRDefault="008C2BEC" w:rsidP="00CA6553">
      <w:pPr>
        <w:jc w:val="both"/>
        <w:rPr>
          <w:noProof/>
          <w:sz w:val="24"/>
          <w:szCs w:val="24"/>
          <w:u w:val="single"/>
          <w:lang w:eastAsia="hr-HR"/>
        </w:rPr>
      </w:pPr>
      <w:r w:rsidRPr="00CA6553">
        <w:rPr>
          <w:noProof/>
          <w:sz w:val="24"/>
          <w:szCs w:val="24"/>
          <w:lang w:eastAsia="hr-HR"/>
        </w:rPr>
        <w:t>Poslovnik o radu zajedničke komisije za sorte, poslan na mišljenje entitetskim ministarstvima poljoprivrede i Odjelu za poljoprivredu Brčko Distrikta BiH, 26.11.2013. godine. Na ovaj poslovnik dobivena su pozitivna mišljenja od strane Federalnog ministarstva poljoprivrede, vodoprivrede i šumarstva i Odjela za poljoprivredu Vlade Brčko Distrikta BiH. Od strane Ministarstva poljoprivrede, šumarstva i vodopriv</w:t>
      </w:r>
      <w:r w:rsidR="00E7791D">
        <w:rPr>
          <w:noProof/>
          <w:sz w:val="24"/>
          <w:szCs w:val="24"/>
          <w:lang w:eastAsia="hr-HR"/>
        </w:rPr>
        <w:t xml:space="preserve">rede R. </w:t>
      </w:r>
      <w:r w:rsidRPr="00CA6553">
        <w:rPr>
          <w:noProof/>
          <w:sz w:val="24"/>
          <w:szCs w:val="24"/>
          <w:lang w:eastAsia="hr-HR"/>
        </w:rPr>
        <w:t xml:space="preserve">Srpske nije dobiveno nikakvo mišenje do 22.1.2015. godine. </w:t>
      </w:r>
      <w:r w:rsidRPr="00CA6553">
        <w:rPr>
          <w:noProof/>
          <w:sz w:val="24"/>
          <w:szCs w:val="24"/>
          <w:u w:val="single"/>
          <w:lang w:eastAsia="hr-HR"/>
        </w:rPr>
        <w:t>Veoma je važno naglasiti da bez ovog doku</w:t>
      </w:r>
      <w:r w:rsidR="00E7791D">
        <w:rPr>
          <w:noProof/>
          <w:sz w:val="24"/>
          <w:szCs w:val="24"/>
          <w:u w:val="single"/>
          <w:lang w:eastAsia="hr-HR"/>
        </w:rPr>
        <w:t xml:space="preserve">menta ne može početi s </w:t>
      </w:r>
      <w:r w:rsidRPr="00CA6553">
        <w:rPr>
          <w:noProof/>
          <w:sz w:val="24"/>
          <w:szCs w:val="24"/>
          <w:u w:val="single"/>
          <w:lang w:eastAsia="hr-HR"/>
        </w:rPr>
        <w:t>radom Zajednička komisija za sorte poljoprivrednog bilja u BiH. Ovim je potpuno blokiran postupak ispitivanja sorti radi upisa u Sortnu listu BiH čime su, pored ostalog, distributeri sjemena onemogućeni u trgovini, a farmeri uskraćeni za novu genetiku kojom se postižu veći prinosi.</w:t>
      </w:r>
    </w:p>
    <w:p w:rsidR="008C2BEC" w:rsidRPr="00CA6553" w:rsidRDefault="008C2BEC" w:rsidP="00CA6553">
      <w:pPr>
        <w:jc w:val="both"/>
        <w:rPr>
          <w:noProof/>
          <w:sz w:val="24"/>
          <w:szCs w:val="24"/>
          <w:lang w:eastAsia="hr-HR"/>
        </w:rPr>
      </w:pPr>
      <w:r w:rsidRPr="00CA6553">
        <w:rPr>
          <w:noProof/>
          <w:sz w:val="24"/>
          <w:szCs w:val="24"/>
          <w:lang w:eastAsia="hr-HR"/>
        </w:rPr>
        <w:t>Završeni nacrti pravilnika pripremljeni za slanje na mišljenja:</w:t>
      </w:r>
    </w:p>
    <w:p w:rsidR="008C2BEC" w:rsidRDefault="008C2BEC" w:rsidP="00E7791D">
      <w:pPr>
        <w:pStyle w:val="ListParagraph"/>
        <w:numPr>
          <w:ilvl w:val="0"/>
          <w:numId w:val="86"/>
        </w:numPr>
        <w:jc w:val="both"/>
        <w:rPr>
          <w:noProof/>
          <w:sz w:val="24"/>
          <w:szCs w:val="24"/>
          <w:lang w:eastAsia="hr-HR"/>
        </w:rPr>
      </w:pPr>
      <w:r w:rsidRPr="00E7791D">
        <w:rPr>
          <w:noProof/>
          <w:sz w:val="24"/>
          <w:szCs w:val="24"/>
          <w:lang w:eastAsia="hr-HR"/>
        </w:rPr>
        <w:t>Pravilnik o korištenju farmerovog sjemena s poljoprivrednog posjeda malih proizvođača u svrhu izuzeća od oplemenjivačkog prava,</w:t>
      </w:r>
    </w:p>
    <w:p w:rsidR="008C2BEC" w:rsidRDefault="008C2BEC" w:rsidP="00CA6553">
      <w:pPr>
        <w:pStyle w:val="ListParagraph"/>
        <w:numPr>
          <w:ilvl w:val="0"/>
          <w:numId w:val="86"/>
        </w:numPr>
        <w:jc w:val="both"/>
        <w:rPr>
          <w:noProof/>
          <w:sz w:val="24"/>
          <w:szCs w:val="24"/>
          <w:lang w:eastAsia="hr-HR"/>
        </w:rPr>
      </w:pPr>
      <w:r w:rsidRPr="00E7791D">
        <w:rPr>
          <w:noProof/>
          <w:sz w:val="24"/>
          <w:szCs w:val="24"/>
          <w:lang w:eastAsia="hr-HR"/>
        </w:rPr>
        <w:t>Pravilnik o upisu u registar dobavljača poljoprivrednog bilja,</w:t>
      </w:r>
    </w:p>
    <w:p w:rsidR="008C2BEC" w:rsidRDefault="008C2BEC" w:rsidP="00CA6553">
      <w:pPr>
        <w:pStyle w:val="ListParagraph"/>
        <w:numPr>
          <w:ilvl w:val="0"/>
          <w:numId w:val="86"/>
        </w:numPr>
        <w:jc w:val="both"/>
        <w:rPr>
          <w:noProof/>
          <w:sz w:val="24"/>
          <w:szCs w:val="24"/>
          <w:lang w:eastAsia="hr-HR"/>
        </w:rPr>
      </w:pPr>
      <w:r w:rsidRPr="00E7791D">
        <w:rPr>
          <w:noProof/>
          <w:sz w:val="24"/>
          <w:szCs w:val="24"/>
          <w:lang w:eastAsia="hr-HR"/>
        </w:rPr>
        <w:t>Pravilnik o stručnoj prostornoj i tehničkoj osposobljenosti tijela za potvrđivanje za sjeme i sadni materijal poljoprivrednih biljaka,</w:t>
      </w:r>
    </w:p>
    <w:p w:rsidR="008C2BEC" w:rsidRPr="002D47D9" w:rsidRDefault="008C2BEC" w:rsidP="00CA6553">
      <w:pPr>
        <w:pStyle w:val="ListParagraph"/>
        <w:numPr>
          <w:ilvl w:val="0"/>
          <w:numId w:val="86"/>
        </w:numPr>
        <w:jc w:val="both"/>
        <w:rPr>
          <w:noProof/>
          <w:sz w:val="24"/>
          <w:szCs w:val="24"/>
          <w:lang w:eastAsia="hr-HR"/>
        </w:rPr>
      </w:pPr>
      <w:r w:rsidRPr="00E7791D">
        <w:rPr>
          <w:noProof/>
          <w:sz w:val="24"/>
          <w:szCs w:val="24"/>
          <w:lang w:eastAsia="hr-HR"/>
        </w:rPr>
        <w:t>Pravilnik o uvjetima za ovlaštenja i upis u registre laboratorija za sjeme i sadni materijal poljoprivrednog bilja u BiH.</w:t>
      </w:r>
    </w:p>
    <w:p w:rsidR="008C2BEC" w:rsidRPr="00E7791D" w:rsidRDefault="008C2BEC" w:rsidP="00CA6553">
      <w:pPr>
        <w:jc w:val="both"/>
        <w:rPr>
          <w:bCs/>
          <w:i/>
          <w:noProof/>
          <w:sz w:val="24"/>
          <w:szCs w:val="24"/>
          <w:lang w:eastAsia="hr-HR"/>
        </w:rPr>
      </w:pPr>
      <w:r w:rsidRPr="00E7791D">
        <w:rPr>
          <w:bCs/>
          <w:i/>
          <w:noProof/>
          <w:sz w:val="24"/>
          <w:szCs w:val="24"/>
          <w:lang w:eastAsia="hr-HR"/>
        </w:rPr>
        <w:t>Ostale aktivnosti</w:t>
      </w:r>
      <w:bookmarkEnd w:id="21"/>
    </w:p>
    <w:p w:rsidR="008C2BEC" w:rsidRPr="00CA6553" w:rsidRDefault="008C2BEC" w:rsidP="00CA6553">
      <w:pPr>
        <w:jc w:val="both"/>
        <w:rPr>
          <w:noProof/>
          <w:sz w:val="24"/>
          <w:szCs w:val="24"/>
          <w:lang w:eastAsia="hr-HR"/>
        </w:rPr>
      </w:pPr>
      <w:r w:rsidRPr="00CA6553">
        <w:rPr>
          <w:noProof/>
          <w:sz w:val="24"/>
          <w:szCs w:val="24"/>
          <w:lang w:eastAsia="hr-HR"/>
        </w:rPr>
        <w:t>Održan je značajan broj obuka, radionica, pre</w:t>
      </w:r>
      <w:r w:rsidR="00E7791D">
        <w:rPr>
          <w:noProof/>
          <w:sz w:val="24"/>
          <w:szCs w:val="24"/>
          <w:lang w:eastAsia="hr-HR"/>
        </w:rPr>
        <w:t xml:space="preserve">davanja, sastanaka </w:t>
      </w:r>
      <w:r w:rsidRPr="00CA6553">
        <w:rPr>
          <w:noProof/>
          <w:sz w:val="24"/>
          <w:szCs w:val="24"/>
          <w:lang w:eastAsia="hr-HR"/>
        </w:rPr>
        <w:t xml:space="preserve">radnih skupina, seminara i dr. </w:t>
      </w:r>
    </w:p>
    <w:p w:rsidR="008C2BEC" w:rsidRPr="00CA6553" w:rsidRDefault="008C2BEC" w:rsidP="00CA6553">
      <w:pPr>
        <w:jc w:val="both"/>
        <w:rPr>
          <w:noProof/>
          <w:sz w:val="24"/>
          <w:szCs w:val="24"/>
          <w:lang w:eastAsia="hr-HR"/>
        </w:rPr>
      </w:pPr>
      <w:r w:rsidRPr="00CA6553">
        <w:rPr>
          <w:noProof/>
          <w:sz w:val="24"/>
          <w:szCs w:val="24"/>
          <w:lang w:eastAsia="hr-HR"/>
        </w:rPr>
        <w:t>U suradnji s Vijećem za GMO i Agencijom za sigurnost hrane BiH urađena monografija „Genetički modificirani organizmi (GMO) i biosigurnost“ koju je tiskala Uprava.</w:t>
      </w:r>
    </w:p>
    <w:p w:rsidR="008C2BEC" w:rsidRPr="00CA6553" w:rsidRDefault="008C2BEC" w:rsidP="00CA6553">
      <w:pPr>
        <w:jc w:val="both"/>
        <w:rPr>
          <w:noProof/>
          <w:sz w:val="24"/>
          <w:szCs w:val="24"/>
          <w:lang w:eastAsia="hr-HR"/>
        </w:rPr>
      </w:pPr>
      <w:r w:rsidRPr="00CA6553">
        <w:rPr>
          <w:noProof/>
          <w:sz w:val="24"/>
          <w:szCs w:val="24"/>
          <w:lang w:eastAsia="hr-HR"/>
        </w:rPr>
        <w:t>U suradnji s Vijećem za GMO i Agencijom za sigurnost hrane BiH urađen je priručnik „Priručnik za uzorkovanje reprodukcijskog materijala bilja i proizvoda koji sadrže i/ili se sastoje ili potiču od genetički modificiranih organizama“, koji je tiskala Agencija za sigurnost hrane BiH.</w:t>
      </w:r>
    </w:p>
    <w:p w:rsidR="008C2BEC" w:rsidRPr="00E7791D" w:rsidRDefault="008C2BEC" w:rsidP="00CA6553">
      <w:pPr>
        <w:jc w:val="both"/>
        <w:rPr>
          <w:b/>
          <w:bCs/>
          <w:i/>
          <w:iCs/>
          <w:noProof/>
          <w:sz w:val="24"/>
          <w:szCs w:val="24"/>
          <w:lang w:eastAsia="hr-HR"/>
        </w:rPr>
      </w:pPr>
      <w:bookmarkStart w:id="22" w:name="_Toc378331133"/>
      <w:r w:rsidRPr="00CA6553">
        <w:rPr>
          <w:b/>
          <w:bCs/>
          <w:i/>
          <w:iCs/>
          <w:noProof/>
          <w:sz w:val="24"/>
          <w:szCs w:val="24"/>
          <w:lang w:eastAsia="hr-HR"/>
        </w:rPr>
        <w:t>Služba za pravne, kadrovske i financijske poslove</w:t>
      </w:r>
    </w:p>
    <w:p w:rsidR="008C2BEC" w:rsidRPr="00CA6553" w:rsidRDefault="008C2BEC" w:rsidP="00CA6553">
      <w:pPr>
        <w:jc w:val="both"/>
        <w:rPr>
          <w:noProof/>
          <w:sz w:val="24"/>
          <w:szCs w:val="24"/>
          <w:lang w:eastAsia="hr-HR"/>
        </w:rPr>
      </w:pPr>
      <w:r w:rsidRPr="00CA6553">
        <w:rPr>
          <w:noProof/>
          <w:sz w:val="24"/>
          <w:szCs w:val="24"/>
          <w:lang w:eastAsia="hr-HR"/>
        </w:rPr>
        <w:t>U tijeku 2014. godine Služba za pravne, kadrovske i financijske poslove (u daljnjem tekstu: Služba) je, pored redovitih aktivnosti i obveza koje su zaposleni u ovoj Službi obavljali u skladu s poslovima i zadacima utvrđenim u Pravilniku o unutarnjoj organizaciji i siste</w:t>
      </w:r>
      <w:r w:rsidR="00E7791D">
        <w:rPr>
          <w:noProof/>
          <w:sz w:val="24"/>
          <w:szCs w:val="24"/>
          <w:lang w:eastAsia="hr-HR"/>
        </w:rPr>
        <w:t>matizaciji Uprave BiH</w:t>
      </w:r>
      <w:r w:rsidRPr="00CA6553">
        <w:rPr>
          <w:noProof/>
          <w:sz w:val="24"/>
          <w:szCs w:val="24"/>
          <w:lang w:eastAsia="hr-HR"/>
        </w:rPr>
        <w:t xml:space="preserve"> za zaštitu zdravlja bilja, obavljala i druge poslove.</w:t>
      </w:r>
    </w:p>
    <w:p w:rsidR="008C2BEC" w:rsidRPr="00CA6553" w:rsidRDefault="008C2BEC" w:rsidP="00CA6553">
      <w:pPr>
        <w:jc w:val="both"/>
        <w:rPr>
          <w:noProof/>
          <w:sz w:val="24"/>
          <w:szCs w:val="24"/>
          <w:lang w:eastAsia="hr-HR"/>
        </w:rPr>
      </w:pPr>
      <w:r w:rsidRPr="00CA6553">
        <w:rPr>
          <w:noProof/>
          <w:sz w:val="24"/>
          <w:szCs w:val="24"/>
          <w:lang w:eastAsia="hr-HR"/>
        </w:rPr>
        <w:t>U suradnji s rukovodstvom Uprave, Služba je pripremila niz internih akata, i to:</w:t>
      </w:r>
    </w:p>
    <w:p w:rsidR="008C2BEC" w:rsidRPr="000A3462" w:rsidRDefault="008C2BEC" w:rsidP="003E1EF1">
      <w:pPr>
        <w:pStyle w:val="ListParagraph"/>
        <w:numPr>
          <w:ilvl w:val="0"/>
          <w:numId w:val="125"/>
        </w:numPr>
        <w:jc w:val="both"/>
        <w:rPr>
          <w:noProof/>
          <w:sz w:val="24"/>
          <w:szCs w:val="24"/>
        </w:rPr>
      </w:pPr>
      <w:r w:rsidRPr="000A3462">
        <w:rPr>
          <w:noProof/>
          <w:sz w:val="24"/>
          <w:szCs w:val="24"/>
        </w:rPr>
        <w:t>Plan integriteta Uprave Bosne i Hercegovine za zaštitu zdravlja bilja,</w:t>
      </w:r>
    </w:p>
    <w:p w:rsidR="008C2BEC" w:rsidRPr="000A3462" w:rsidRDefault="008C2BEC" w:rsidP="003E1EF1">
      <w:pPr>
        <w:pStyle w:val="ListParagraph"/>
        <w:numPr>
          <w:ilvl w:val="0"/>
          <w:numId w:val="125"/>
        </w:numPr>
        <w:jc w:val="both"/>
        <w:rPr>
          <w:b/>
          <w:noProof/>
          <w:sz w:val="24"/>
          <w:szCs w:val="24"/>
          <w:u w:val="single"/>
        </w:rPr>
      </w:pPr>
      <w:r w:rsidRPr="000A3462">
        <w:rPr>
          <w:noProof/>
          <w:sz w:val="24"/>
          <w:szCs w:val="24"/>
        </w:rPr>
        <w:t>Pravilnik o internom prijavljivanju korupcije i zaštiti osobe koja prijavi korupciju u Upravi Bosne i Hercegovine za zaštitu zdravlja bilja,</w:t>
      </w:r>
    </w:p>
    <w:p w:rsidR="008C2BEC" w:rsidRPr="000A3462" w:rsidRDefault="008C2BEC" w:rsidP="003E1EF1">
      <w:pPr>
        <w:pStyle w:val="ListParagraph"/>
        <w:numPr>
          <w:ilvl w:val="0"/>
          <w:numId w:val="125"/>
        </w:numPr>
        <w:jc w:val="both"/>
        <w:rPr>
          <w:b/>
          <w:noProof/>
          <w:sz w:val="24"/>
          <w:szCs w:val="24"/>
          <w:u w:val="single"/>
        </w:rPr>
      </w:pPr>
      <w:r w:rsidRPr="000A3462">
        <w:rPr>
          <w:noProof/>
          <w:sz w:val="24"/>
          <w:szCs w:val="24"/>
        </w:rPr>
        <w:t>Plan borbe protiv korupcije u Upravi Bosne i Hercegovine za zaštitu zdravlja bilja,</w:t>
      </w:r>
    </w:p>
    <w:p w:rsidR="008C2BEC" w:rsidRPr="000A3462" w:rsidRDefault="008C2BEC" w:rsidP="003E1EF1">
      <w:pPr>
        <w:pStyle w:val="ListParagraph"/>
        <w:numPr>
          <w:ilvl w:val="0"/>
          <w:numId w:val="125"/>
        </w:numPr>
        <w:jc w:val="both"/>
        <w:rPr>
          <w:b/>
          <w:noProof/>
          <w:sz w:val="24"/>
          <w:szCs w:val="24"/>
          <w:u w:val="single"/>
        </w:rPr>
      </w:pPr>
      <w:r w:rsidRPr="000A3462">
        <w:rPr>
          <w:noProof/>
          <w:sz w:val="24"/>
          <w:szCs w:val="24"/>
        </w:rPr>
        <w:t>Okvirni plan ugovora o djelu Uprave Bosne i Hercegovine za zaštitu zdravlja bilja,</w:t>
      </w:r>
    </w:p>
    <w:p w:rsidR="008C2BEC" w:rsidRPr="000A3462" w:rsidRDefault="008C2BEC" w:rsidP="003E1EF1">
      <w:pPr>
        <w:pStyle w:val="ListParagraph"/>
        <w:numPr>
          <w:ilvl w:val="0"/>
          <w:numId w:val="125"/>
        </w:numPr>
        <w:jc w:val="both"/>
        <w:rPr>
          <w:noProof/>
          <w:sz w:val="24"/>
          <w:szCs w:val="24"/>
        </w:rPr>
      </w:pPr>
      <w:r w:rsidRPr="000A3462">
        <w:rPr>
          <w:noProof/>
          <w:sz w:val="24"/>
          <w:szCs w:val="24"/>
        </w:rPr>
        <w:t>Plan nabava Uprave Bosne i Hercegovine za zaštitu zdravlja bilja,</w:t>
      </w:r>
    </w:p>
    <w:p w:rsidR="008C2BEC" w:rsidRPr="000A3462" w:rsidRDefault="008C2BEC" w:rsidP="003E1EF1">
      <w:pPr>
        <w:pStyle w:val="ListParagraph"/>
        <w:numPr>
          <w:ilvl w:val="0"/>
          <w:numId w:val="125"/>
        </w:numPr>
        <w:jc w:val="both"/>
        <w:rPr>
          <w:noProof/>
          <w:sz w:val="24"/>
          <w:szCs w:val="24"/>
        </w:rPr>
      </w:pPr>
      <w:r w:rsidRPr="000A3462">
        <w:rPr>
          <w:noProof/>
          <w:sz w:val="24"/>
          <w:szCs w:val="24"/>
        </w:rPr>
        <w:t>Pravilnik o korištenju reprezentacije,</w:t>
      </w:r>
    </w:p>
    <w:p w:rsidR="008C2BEC" w:rsidRPr="000A3462" w:rsidRDefault="008C2BEC" w:rsidP="003E1EF1">
      <w:pPr>
        <w:pStyle w:val="ListParagraph"/>
        <w:numPr>
          <w:ilvl w:val="0"/>
          <w:numId w:val="125"/>
        </w:numPr>
        <w:jc w:val="both"/>
        <w:rPr>
          <w:noProof/>
          <w:sz w:val="24"/>
          <w:szCs w:val="24"/>
        </w:rPr>
      </w:pPr>
      <w:r w:rsidRPr="000A3462">
        <w:rPr>
          <w:noProof/>
          <w:sz w:val="24"/>
          <w:szCs w:val="24"/>
        </w:rPr>
        <w:t>Pravilnik o korištenju mobilnih i fiksnih telefona,</w:t>
      </w:r>
    </w:p>
    <w:p w:rsidR="008C2BEC" w:rsidRPr="000A3462" w:rsidRDefault="008C2BEC" w:rsidP="003E1EF1">
      <w:pPr>
        <w:pStyle w:val="ListParagraph"/>
        <w:numPr>
          <w:ilvl w:val="0"/>
          <w:numId w:val="125"/>
        </w:numPr>
        <w:jc w:val="both"/>
        <w:rPr>
          <w:noProof/>
          <w:sz w:val="24"/>
          <w:szCs w:val="24"/>
        </w:rPr>
      </w:pPr>
      <w:r w:rsidRPr="000A3462">
        <w:rPr>
          <w:noProof/>
          <w:sz w:val="24"/>
          <w:szCs w:val="24"/>
        </w:rPr>
        <w:t>Pravilnik o uvjetima nabave i načinu korištenja službenih vozila,</w:t>
      </w:r>
    </w:p>
    <w:p w:rsidR="008C2BEC" w:rsidRPr="000A3462" w:rsidRDefault="008C2BEC" w:rsidP="003E1EF1">
      <w:pPr>
        <w:pStyle w:val="ListParagraph"/>
        <w:numPr>
          <w:ilvl w:val="0"/>
          <w:numId w:val="125"/>
        </w:numPr>
        <w:jc w:val="both"/>
        <w:rPr>
          <w:noProof/>
          <w:sz w:val="24"/>
          <w:szCs w:val="24"/>
        </w:rPr>
      </w:pPr>
      <w:r w:rsidRPr="000A3462">
        <w:rPr>
          <w:noProof/>
          <w:sz w:val="24"/>
          <w:szCs w:val="24"/>
        </w:rPr>
        <w:t>Pravilnik o postupku direktnog sporazuma,</w:t>
      </w:r>
    </w:p>
    <w:p w:rsidR="008C2BEC" w:rsidRPr="000A3462" w:rsidRDefault="008C2BEC" w:rsidP="003E1EF1">
      <w:pPr>
        <w:pStyle w:val="ListParagraph"/>
        <w:numPr>
          <w:ilvl w:val="0"/>
          <w:numId w:val="125"/>
        </w:numPr>
        <w:jc w:val="both"/>
        <w:rPr>
          <w:noProof/>
          <w:sz w:val="24"/>
          <w:szCs w:val="24"/>
        </w:rPr>
      </w:pPr>
      <w:r w:rsidRPr="000A3462">
        <w:rPr>
          <w:noProof/>
          <w:sz w:val="24"/>
          <w:szCs w:val="24"/>
        </w:rPr>
        <w:t>Pravilnik o sigurnosnim procedurama.</w:t>
      </w:r>
    </w:p>
    <w:p w:rsidR="008C2BEC" w:rsidRPr="00CA6553" w:rsidRDefault="008C2BEC" w:rsidP="00CA6553">
      <w:pPr>
        <w:jc w:val="both"/>
        <w:rPr>
          <w:noProof/>
          <w:color w:val="FF0000"/>
          <w:sz w:val="24"/>
          <w:szCs w:val="24"/>
          <w:lang w:eastAsia="hr-HR"/>
        </w:rPr>
      </w:pPr>
      <w:r w:rsidRPr="00CA6553">
        <w:rPr>
          <w:noProof/>
          <w:sz w:val="24"/>
          <w:szCs w:val="24"/>
          <w:lang w:eastAsia="hr-HR"/>
        </w:rPr>
        <w:t>Sačinjen je popis za uništavanje arhivske građe kojoj je istekao rok čuvanja od 2005. do 2010. godin</w:t>
      </w:r>
      <w:r w:rsidR="000A3462">
        <w:rPr>
          <w:noProof/>
          <w:sz w:val="24"/>
          <w:szCs w:val="24"/>
          <w:lang w:eastAsia="hr-HR"/>
        </w:rPr>
        <w:t>e i isti je poslan Arhivu BiH</w:t>
      </w:r>
      <w:r w:rsidRPr="00CA6553">
        <w:rPr>
          <w:noProof/>
          <w:sz w:val="24"/>
          <w:szCs w:val="24"/>
          <w:lang w:eastAsia="hr-HR"/>
        </w:rPr>
        <w:t xml:space="preserve"> na odobrenje, odnosno suglasnost. Nakon što je prijedlog za uništenje dobio su</w:t>
      </w:r>
      <w:r w:rsidR="000A3462">
        <w:rPr>
          <w:noProof/>
          <w:sz w:val="24"/>
          <w:szCs w:val="24"/>
          <w:lang w:eastAsia="hr-HR"/>
        </w:rPr>
        <w:t>glasnost od strane Arhiva BiH</w:t>
      </w:r>
      <w:r w:rsidRPr="00CA6553">
        <w:rPr>
          <w:noProof/>
          <w:sz w:val="24"/>
          <w:szCs w:val="24"/>
          <w:lang w:eastAsia="hr-HR"/>
        </w:rPr>
        <w:t xml:space="preserve">, pristupljeno je uništavanju. </w:t>
      </w:r>
    </w:p>
    <w:p w:rsidR="008C2BEC" w:rsidRPr="00CA6553" w:rsidRDefault="008C2BEC" w:rsidP="00CA6553">
      <w:pPr>
        <w:jc w:val="both"/>
        <w:rPr>
          <w:noProof/>
          <w:color w:val="FF0000"/>
          <w:sz w:val="24"/>
          <w:szCs w:val="24"/>
          <w:lang w:eastAsia="hr-HR"/>
        </w:rPr>
      </w:pPr>
      <w:r w:rsidRPr="00CA6553">
        <w:rPr>
          <w:noProof/>
          <w:sz w:val="24"/>
          <w:szCs w:val="24"/>
          <w:lang w:eastAsia="hr-HR"/>
        </w:rPr>
        <w:t>Zaposleni iz Službe su redovno sudjelovali na seminarima i obukama u organizaciji Agencije za državnu službu BiH, Agencije za javne nabave BiH, Direkcije za europske integracije i drugih institucija i organizacija.</w:t>
      </w:r>
    </w:p>
    <w:p w:rsidR="008C2BEC" w:rsidRPr="00CA6553" w:rsidRDefault="008C2BEC" w:rsidP="00CA6553">
      <w:pPr>
        <w:jc w:val="both"/>
        <w:rPr>
          <w:noProof/>
          <w:color w:val="FF0000"/>
          <w:sz w:val="24"/>
          <w:szCs w:val="24"/>
          <w:lang w:eastAsia="hr-HR"/>
        </w:rPr>
      </w:pPr>
      <w:r w:rsidRPr="00CA6553">
        <w:rPr>
          <w:noProof/>
          <w:sz w:val="24"/>
          <w:szCs w:val="24"/>
          <w:lang w:eastAsia="hr-HR"/>
        </w:rPr>
        <w:t xml:space="preserve">U pogledu javnih nabava Služba je doprinijela uspješnoj realizaciji Plana nabava Uprave Bosne i Hercegovine za zaštitu zdravlja bilja za 2014. godinu. </w:t>
      </w:r>
    </w:p>
    <w:p w:rsidR="008C2BEC" w:rsidRPr="00CA6553" w:rsidRDefault="008C2BEC" w:rsidP="00CA6553">
      <w:pPr>
        <w:jc w:val="both"/>
        <w:rPr>
          <w:noProof/>
          <w:sz w:val="24"/>
          <w:szCs w:val="24"/>
          <w:lang w:eastAsia="hr-HR"/>
        </w:rPr>
      </w:pPr>
      <w:r w:rsidRPr="00CA6553">
        <w:rPr>
          <w:noProof/>
          <w:sz w:val="24"/>
          <w:szCs w:val="24"/>
          <w:lang w:eastAsia="hr-HR"/>
        </w:rPr>
        <w:t>U tijeku 2014. godine provedeni su sljedeći postupci:</w:t>
      </w:r>
    </w:p>
    <w:p w:rsidR="008C2BEC" w:rsidRDefault="008C2BEC" w:rsidP="003E1EF1">
      <w:pPr>
        <w:pStyle w:val="ListParagraph"/>
        <w:numPr>
          <w:ilvl w:val="0"/>
          <w:numId w:val="125"/>
        </w:numPr>
        <w:jc w:val="both"/>
        <w:rPr>
          <w:noProof/>
          <w:sz w:val="24"/>
          <w:szCs w:val="24"/>
          <w:lang w:eastAsia="hr-HR"/>
        </w:rPr>
      </w:pPr>
      <w:r w:rsidRPr="004911A0">
        <w:rPr>
          <w:noProof/>
          <w:sz w:val="24"/>
          <w:szCs w:val="24"/>
          <w:lang w:eastAsia="hr-HR"/>
        </w:rPr>
        <w:t>5 konkurentskih postupaka (za uredski materijal, materijal za čišćenje, motorno gorivo, tiskanje brošure i registraciju i osiguranje motornih vozila),</w:t>
      </w:r>
    </w:p>
    <w:p w:rsidR="008C2BEC" w:rsidRDefault="008C2BEC" w:rsidP="003E1EF1">
      <w:pPr>
        <w:pStyle w:val="ListParagraph"/>
        <w:numPr>
          <w:ilvl w:val="0"/>
          <w:numId w:val="125"/>
        </w:numPr>
        <w:jc w:val="both"/>
        <w:rPr>
          <w:noProof/>
          <w:sz w:val="24"/>
          <w:szCs w:val="24"/>
          <w:lang w:eastAsia="hr-HR"/>
        </w:rPr>
      </w:pPr>
      <w:r w:rsidRPr="004911A0">
        <w:rPr>
          <w:noProof/>
          <w:sz w:val="24"/>
          <w:szCs w:val="24"/>
          <w:lang w:eastAsia="hr-HR"/>
        </w:rPr>
        <w:t>1 pregovarački postupak (za usluge održavanje DMS-a - Document Menagment System),</w:t>
      </w:r>
    </w:p>
    <w:p w:rsidR="008C2BEC" w:rsidRPr="004911A0" w:rsidRDefault="008C2BEC" w:rsidP="003E1EF1">
      <w:pPr>
        <w:pStyle w:val="ListParagraph"/>
        <w:numPr>
          <w:ilvl w:val="0"/>
          <w:numId w:val="125"/>
        </w:numPr>
        <w:jc w:val="both"/>
        <w:rPr>
          <w:noProof/>
          <w:sz w:val="24"/>
          <w:szCs w:val="24"/>
          <w:lang w:eastAsia="hr-HR"/>
        </w:rPr>
      </w:pPr>
      <w:r w:rsidRPr="004911A0">
        <w:rPr>
          <w:noProof/>
          <w:sz w:val="24"/>
          <w:szCs w:val="24"/>
          <w:lang w:eastAsia="hr-HR"/>
        </w:rPr>
        <w:t xml:space="preserve">13 postupaka putem direktnog sporazuma. </w:t>
      </w:r>
    </w:p>
    <w:p w:rsidR="008C2BEC" w:rsidRPr="00CA6553" w:rsidRDefault="008C2BEC" w:rsidP="00CA6553">
      <w:pPr>
        <w:jc w:val="both"/>
        <w:rPr>
          <w:noProof/>
          <w:sz w:val="24"/>
          <w:szCs w:val="24"/>
          <w:lang w:eastAsia="hr-HR"/>
        </w:rPr>
      </w:pPr>
      <w:r w:rsidRPr="00CA6553">
        <w:rPr>
          <w:noProof/>
          <w:sz w:val="24"/>
          <w:szCs w:val="24"/>
          <w:lang w:eastAsia="hr-HR"/>
        </w:rPr>
        <w:t>Uspješno su nastavljene aktivnosti u pogledu nadogradnje i prilagođavanja DMS sustava u skladu s potrebama Uprave, kao i nadogradnja fitoregistra.</w:t>
      </w:r>
    </w:p>
    <w:p w:rsidR="008C2BEC" w:rsidRPr="00CA6553" w:rsidRDefault="008C2BEC" w:rsidP="00CA6553">
      <w:pPr>
        <w:jc w:val="both"/>
        <w:rPr>
          <w:noProof/>
          <w:sz w:val="24"/>
          <w:szCs w:val="24"/>
          <w:lang w:eastAsia="hr-HR"/>
        </w:rPr>
      </w:pPr>
      <w:r w:rsidRPr="00CA6553">
        <w:rPr>
          <w:noProof/>
          <w:sz w:val="24"/>
          <w:szCs w:val="24"/>
          <w:lang w:eastAsia="hr-HR"/>
        </w:rPr>
        <w:t>U cilju izrade novog pravilnika o unutarnjoj organizaciji Uprave, u skladu s Odlukom o razvrstavanju radnih mjesta i kriterijima za opis poslova radn</w:t>
      </w:r>
      <w:r w:rsidR="004911A0">
        <w:rPr>
          <w:noProof/>
          <w:sz w:val="24"/>
          <w:szCs w:val="24"/>
          <w:lang w:eastAsia="hr-HR"/>
        </w:rPr>
        <w:t>ih mjesta u institucijama BiH</w:t>
      </w:r>
      <w:r w:rsidRPr="00CA6553">
        <w:rPr>
          <w:noProof/>
          <w:sz w:val="24"/>
          <w:szCs w:val="24"/>
          <w:lang w:eastAsia="hr-HR"/>
        </w:rPr>
        <w:t xml:space="preserve"> i Odlukom o načelima za utvrđivanje unutarnje organizacije tijela</w:t>
      </w:r>
      <w:r w:rsidR="004911A0">
        <w:rPr>
          <w:noProof/>
          <w:sz w:val="24"/>
          <w:szCs w:val="24"/>
          <w:lang w:eastAsia="hr-HR"/>
        </w:rPr>
        <w:t xml:space="preserve"> uprave BiH</w:t>
      </w:r>
      <w:r w:rsidRPr="00CA6553">
        <w:rPr>
          <w:noProof/>
          <w:sz w:val="24"/>
          <w:szCs w:val="24"/>
          <w:lang w:eastAsia="hr-HR"/>
        </w:rPr>
        <w:t>, pribavljeno je pozitivno mišljenje Ministarstva pravde BiH na sve opise poslova radnih mjesta.</w:t>
      </w:r>
    </w:p>
    <w:p w:rsidR="008C2BEC" w:rsidRPr="00CA6553" w:rsidRDefault="008C2BEC" w:rsidP="00CA6553">
      <w:pPr>
        <w:jc w:val="both"/>
        <w:rPr>
          <w:noProof/>
          <w:color w:val="000000" w:themeColor="text1"/>
          <w:sz w:val="24"/>
          <w:szCs w:val="24"/>
          <w:lang w:eastAsia="hr-HR"/>
        </w:rPr>
      </w:pPr>
      <w:r w:rsidRPr="00CA6553">
        <w:rPr>
          <w:noProof/>
          <w:color w:val="000000" w:themeColor="text1"/>
          <w:sz w:val="24"/>
          <w:szCs w:val="24"/>
          <w:lang w:eastAsia="hr-HR"/>
        </w:rPr>
        <w:t>S 19 različitih izvršitelja su zaključivani ugovori o djelu za obavljenje različitih poslova. Od navedenog broja 7 izvršitelja je obavljalo poslove koji su se odnosili na simultano prevođenje na engleski jezik prilikom održavanja poslovnih sastanaka, prevođenje tekstova s engleskog jezika i na engleski jezik, lektoriranje nacrta i prijedloga podzakonskih akata Uprave i prevođenje na jezike koji su u službenoj uporabi u BiH. Kao članovi Komisije za drveni materijal za pakovanje angažirano je 5 izvršitelja (u skladu s rješenjem o imenovanju Komisije). Ostali izvršitelji su obavljali stručno-ekspertske, pomoćne, tehničke, programersko-informatičke, te ostale poslove vezane za ispunjavanje redovitih ob</w:t>
      </w:r>
      <w:r w:rsidR="004911A0">
        <w:rPr>
          <w:noProof/>
          <w:color w:val="000000" w:themeColor="text1"/>
          <w:sz w:val="24"/>
          <w:szCs w:val="24"/>
          <w:lang w:eastAsia="hr-HR"/>
        </w:rPr>
        <w:t xml:space="preserve">veza Uprave. </w:t>
      </w:r>
    </w:p>
    <w:p w:rsidR="008C2BEC" w:rsidRPr="004911A0" w:rsidRDefault="008C2BEC" w:rsidP="00CA6553">
      <w:pPr>
        <w:jc w:val="both"/>
        <w:rPr>
          <w:i/>
          <w:noProof/>
          <w:sz w:val="24"/>
          <w:szCs w:val="24"/>
        </w:rPr>
      </w:pPr>
      <w:r w:rsidRPr="004911A0">
        <w:rPr>
          <w:i/>
          <w:noProof/>
          <w:color w:val="000000" w:themeColor="text1"/>
          <w:sz w:val="24"/>
          <w:szCs w:val="24"/>
          <w:lang w:eastAsia="hr-HR"/>
        </w:rPr>
        <w:t xml:space="preserve">U tijeku 2014. godine </w:t>
      </w:r>
      <w:r w:rsidRPr="004911A0">
        <w:rPr>
          <w:i/>
          <w:noProof/>
          <w:sz w:val="24"/>
          <w:szCs w:val="24"/>
        </w:rPr>
        <w:t>Sud Bosne i Hercegovine je u korist Uprave donio dvije presude:</w:t>
      </w:r>
    </w:p>
    <w:p w:rsidR="008C2BEC" w:rsidRPr="004911A0" w:rsidRDefault="008C2BEC" w:rsidP="003E1EF1">
      <w:pPr>
        <w:pStyle w:val="ListParagraph"/>
        <w:numPr>
          <w:ilvl w:val="0"/>
          <w:numId w:val="125"/>
        </w:numPr>
        <w:jc w:val="both"/>
        <w:rPr>
          <w:noProof/>
          <w:color w:val="000000" w:themeColor="text1"/>
          <w:sz w:val="24"/>
          <w:szCs w:val="24"/>
          <w:lang w:eastAsia="hr-HR"/>
        </w:rPr>
      </w:pPr>
      <w:r w:rsidRPr="004911A0">
        <w:rPr>
          <w:noProof/>
          <w:sz w:val="24"/>
          <w:szCs w:val="24"/>
        </w:rPr>
        <w:t>pravomoćna presuda kojom je odbijen tužbeni zahtjev Milada Zekovića</w:t>
      </w:r>
      <w:r w:rsidRPr="004911A0">
        <w:rPr>
          <w:noProof/>
          <w:sz w:val="24"/>
          <w:szCs w:val="24"/>
          <w:lang w:eastAsia="hr-HR"/>
        </w:rPr>
        <w:t xml:space="preserve"> za utvrđenje i isplatu naknade za vrijeme produženog radnopravnog statusa</w:t>
      </w:r>
      <w:r w:rsidRPr="004911A0">
        <w:rPr>
          <w:noProof/>
          <w:sz w:val="24"/>
          <w:szCs w:val="24"/>
        </w:rPr>
        <w:t>,</w:t>
      </w:r>
    </w:p>
    <w:p w:rsidR="008C2BEC" w:rsidRPr="004911A0" w:rsidRDefault="008C2BEC" w:rsidP="003E1EF1">
      <w:pPr>
        <w:pStyle w:val="ListParagraph"/>
        <w:numPr>
          <w:ilvl w:val="0"/>
          <w:numId w:val="125"/>
        </w:numPr>
        <w:jc w:val="both"/>
        <w:rPr>
          <w:noProof/>
          <w:color w:val="000000" w:themeColor="text1"/>
          <w:sz w:val="24"/>
          <w:szCs w:val="24"/>
          <w:lang w:eastAsia="hr-HR"/>
        </w:rPr>
      </w:pPr>
      <w:r w:rsidRPr="004911A0">
        <w:rPr>
          <w:noProof/>
          <w:sz w:val="24"/>
          <w:szCs w:val="24"/>
        </w:rPr>
        <w:t>prvostupanjska presuda kojom je odbijen tužbeni zahtjev Milada Zekovića</w:t>
      </w:r>
      <w:r w:rsidRPr="004911A0">
        <w:rPr>
          <w:noProof/>
          <w:sz w:val="24"/>
          <w:szCs w:val="24"/>
          <w:lang w:eastAsia="hr-HR"/>
        </w:rPr>
        <w:t xml:space="preserve"> radi isplate materijalne štete zbog neprijavljivanja na biro, te uspostave radnopravnog statusa.</w:t>
      </w:r>
    </w:p>
    <w:p w:rsidR="008C2BEC" w:rsidRPr="00CA6553" w:rsidRDefault="008C2BEC" w:rsidP="00CA6553">
      <w:pPr>
        <w:jc w:val="both"/>
        <w:rPr>
          <w:noProof/>
          <w:color w:val="000000" w:themeColor="text1"/>
          <w:sz w:val="24"/>
          <w:szCs w:val="24"/>
          <w:lang w:eastAsia="hr-HR"/>
        </w:rPr>
      </w:pPr>
      <w:r w:rsidRPr="00CA6553">
        <w:rPr>
          <w:noProof/>
          <w:sz w:val="24"/>
          <w:szCs w:val="24"/>
          <w:lang w:eastAsia="hr-HR"/>
        </w:rPr>
        <w:t>Služba trenutačno ne raspolaže informacijama o daljnjem tijeku postupka po tužbi „BH Telekom“ – Direkcija Sarajevo protiv Up</w:t>
      </w:r>
      <w:r w:rsidR="004911A0">
        <w:rPr>
          <w:noProof/>
          <w:sz w:val="24"/>
          <w:szCs w:val="24"/>
          <w:lang w:eastAsia="hr-HR"/>
        </w:rPr>
        <w:t>rave (radi isplate 31.739,90 KM+</w:t>
      </w:r>
      <w:r w:rsidRPr="00CA6553">
        <w:rPr>
          <w:noProof/>
          <w:sz w:val="24"/>
          <w:szCs w:val="24"/>
          <w:lang w:eastAsia="hr-HR"/>
        </w:rPr>
        <w:t>pripadajuće zakonske kamate za mobilni interent).</w:t>
      </w:r>
    </w:p>
    <w:p w:rsidR="008C2BEC" w:rsidRPr="00CA6553" w:rsidRDefault="008C2BEC" w:rsidP="00CA6553">
      <w:pPr>
        <w:jc w:val="both"/>
        <w:rPr>
          <w:noProof/>
          <w:color w:val="000000"/>
          <w:sz w:val="24"/>
          <w:szCs w:val="24"/>
        </w:rPr>
      </w:pPr>
      <w:r w:rsidRPr="00CA6553">
        <w:rPr>
          <w:noProof/>
          <w:color w:val="000000"/>
          <w:sz w:val="24"/>
          <w:szCs w:val="24"/>
        </w:rPr>
        <w:t>Provedena je i okončana kompletna natječajna procedura za prijem državnog službenika na radno mjesto stručnog suradnika za analizu rizika.</w:t>
      </w:r>
    </w:p>
    <w:p w:rsidR="008C2BEC" w:rsidRPr="00A74310" w:rsidRDefault="00A74310" w:rsidP="00CA6553">
      <w:pPr>
        <w:jc w:val="both"/>
        <w:rPr>
          <w:bCs/>
          <w:i/>
          <w:noProof/>
          <w:kern w:val="32"/>
          <w:sz w:val="24"/>
          <w:szCs w:val="24"/>
          <w:lang w:eastAsia="hr-HR"/>
        </w:rPr>
      </w:pPr>
      <w:r w:rsidRPr="00A74310">
        <w:rPr>
          <w:bCs/>
          <w:i/>
          <w:noProof/>
          <w:kern w:val="32"/>
          <w:sz w:val="24"/>
          <w:szCs w:val="24"/>
          <w:lang w:eastAsia="hr-HR"/>
        </w:rPr>
        <w:t>Ostale aktivnosti uprave</w:t>
      </w:r>
      <w:bookmarkEnd w:id="22"/>
      <w:r w:rsidRPr="00A74310">
        <w:rPr>
          <w:bCs/>
          <w:i/>
          <w:noProof/>
          <w:kern w:val="32"/>
          <w:sz w:val="24"/>
          <w:szCs w:val="24"/>
          <w:lang w:eastAsia="hr-HR"/>
        </w:rPr>
        <w:t xml:space="preserve"> </w:t>
      </w:r>
    </w:p>
    <w:p w:rsidR="008C2BEC" w:rsidRPr="00CA6553" w:rsidRDefault="008C2BEC" w:rsidP="00CA6553">
      <w:pPr>
        <w:jc w:val="both"/>
        <w:rPr>
          <w:noProof/>
          <w:sz w:val="24"/>
          <w:szCs w:val="24"/>
        </w:rPr>
      </w:pPr>
      <w:r w:rsidRPr="00CA6553">
        <w:rPr>
          <w:noProof/>
          <w:sz w:val="24"/>
          <w:szCs w:val="24"/>
        </w:rPr>
        <w:t>Uprava BiH za zaštitu zdravlja bilja, zajedno s drugim državnim institucijama BiH, aktivno je surađivala s Ministarstvom sigurnosti BiH na donošenju „Plana zaštite i spašavanja od prirodnih ili drugih nesreća institucija i tijela</w:t>
      </w:r>
      <w:r w:rsidR="00A74310">
        <w:rPr>
          <w:noProof/>
          <w:sz w:val="24"/>
          <w:szCs w:val="24"/>
        </w:rPr>
        <w:t xml:space="preserve"> BiH</w:t>
      </w:r>
      <w:r w:rsidRPr="00CA6553">
        <w:rPr>
          <w:noProof/>
          <w:sz w:val="24"/>
          <w:szCs w:val="24"/>
        </w:rPr>
        <w:t>“ (Službeni glasnik BiH, broj 27/14).</w:t>
      </w:r>
    </w:p>
    <w:p w:rsidR="008C2BEC" w:rsidRPr="00CA6553" w:rsidRDefault="008C2BEC" w:rsidP="00CA6553">
      <w:pPr>
        <w:jc w:val="both"/>
        <w:rPr>
          <w:noProof/>
          <w:sz w:val="24"/>
          <w:szCs w:val="24"/>
        </w:rPr>
      </w:pPr>
      <w:r w:rsidRPr="00CA6553">
        <w:rPr>
          <w:noProof/>
          <w:sz w:val="24"/>
          <w:szCs w:val="24"/>
        </w:rPr>
        <w:t>U skladu s izmjenama zakonske legislative izvršene su izmjene i dopune Protokola o suradnji u procesu razmjene podataka, potpisanim između Uprave BiH za zaštitu zdravlja bilja s Republičkom upravom za inspekcijske poslove Republike Srpske, Federalnom upravo</w:t>
      </w:r>
      <w:r w:rsidR="00A74310">
        <w:rPr>
          <w:noProof/>
          <w:sz w:val="24"/>
          <w:szCs w:val="24"/>
        </w:rPr>
        <w:t>m za inspekcijske poslove BiH i</w:t>
      </w:r>
      <w:r w:rsidRPr="00CA6553">
        <w:rPr>
          <w:noProof/>
          <w:sz w:val="24"/>
          <w:szCs w:val="24"/>
        </w:rPr>
        <w:t xml:space="preserve"> Inspektoratom Brčko Distrikta BiH, na osnovi kojih su izrađena objedinjena godišnja izvješća o radu inspektorata na graničnim prijelazima u BiH.</w:t>
      </w:r>
    </w:p>
    <w:p w:rsidR="008C2BEC" w:rsidRPr="00CA6553" w:rsidRDefault="008C2BEC" w:rsidP="00CA6553">
      <w:pPr>
        <w:jc w:val="both"/>
        <w:rPr>
          <w:noProof/>
          <w:sz w:val="24"/>
          <w:szCs w:val="24"/>
        </w:rPr>
      </w:pPr>
      <w:r w:rsidRPr="00CA6553">
        <w:rPr>
          <w:noProof/>
          <w:sz w:val="24"/>
          <w:szCs w:val="24"/>
        </w:rPr>
        <w:t>Predstavnici Uprave su aktivno sudjelovali u radu potkomisija i Zajedničkog radnog tijela, kao i u donošenju pravnih propisa, u cilju implementacije Sporazuma o međusobnoj suradnji između institucija uključenih u proces integriranog upravljanja granicom u BiH.</w:t>
      </w:r>
    </w:p>
    <w:p w:rsidR="008C2BEC" w:rsidRPr="00CA6553" w:rsidRDefault="008C2BEC" w:rsidP="00CA6553">
      <w:pPr>
        <w:jc w:val="both"/>
        <w:rPr>
          <w:noProof/>
          <w:color w:val="000000"/>
          <w:sz w:val="24"/>
          <w:szCs w:val="24"/>
          <w:shd w:val="clear" w:color="auto" w:fill="FFFFFF"/>
        </w:rPr>
      </w:pPr>
      <w:r w:rsidRPr="00CA6553">
        <w:rPr>
          <w:noProof/>
          <w:color w:val="000000"/>
          <w:sz w:val="24"/>
          <w:szCs w:val="24"/>
          <w:shd w:val="clear" w:color="auto" w:fill="FFFFFF"/>
        </w:rPr>
        <w:t xml:space="preserve">U cilju smanjenja nivoa rizika ilegalnog prometa </w:t>
      </w:r>
      <w:r w:rsidRPr="00CA6553">
        <w:rPr>
          <w:noProof/>
          <w:sz w:val="24"/>
          <w:szCs w:val="24"/>
        </w:rPr>
        <w:t xml:space="preserve">bilja i biljnih proizvoda Uprava je, putem Koordinacijskog tijela za analizu rizika, pokrenula aktivnosti vezane za provođenje pojačane suradnje i kontrole agencija uključenih u radu na državnoj granici BiH prilikom pregleda pošiljaka bilja i biljnih proizvoda. </w:t>
      </w:r>
    </w:p>
    <w:p w:rsidR="008C2BEC" w:rsidRPr="00CA6553" w:rsidRDefault="008C2BEC" w:rsidP="00CA6553">
      <w:pPr>
        <w:jc w:val="both"/>
        <w:rPr>
          <w:noProof/>
          <w:sz w:val="24"/>
          <w:szCs w:val="24"/>
        </w:rPr>
      </w:pPr>
      <w:r w:rsidRPr="00CA6553">
        <w:rPr>
          <w:noProof/>
          <w:sz w:val="24"/>
          <w:szCs w:val="24"/>
        </w:rPr>
        <w:t>Predstavnik Uprave u zajedničkom Centru za analizu rizika je sudjelovao u radu prilikom izrade strateške i drugih analiza rizika vezanih za sigurnost državne granice u BiH.</w:t>
      </w:r>
    </w:p>
    <w:p w:rsidR="008C2BEC" w:rsidRPr="00CA6553" w:rsidRDefault="008C2BEC" w:rsidP="00CA6553">
      <w:pPr>
        <w:jc w:val="both"/>
        <w:rPr>
          <w:noProof/>
          <w:sz w:val="24"/>
          <w:szCs w:val="24"/>
          <w:lang w:eastAsia="hr-HR"/>
        </w:rPr>
      </w:pPr>
      <w:r w:rsidRPr="00CA6553">
        <w:rPr>
          <w:noProof/>
          <w:sz w:val="24"/>
          <w:szCs w:val="24"/>
          <w:lang w:eastAsia="hr-HR"/>
        </w:rPr>
        <w:t xml:space="preserve">Direktor Uprave je član Državne komisije za integrirano upravljanje granicom u BiH u okviru koje je sudjelovao u različitim aktivnostima vezanim za državnu granicu i integrirano upravljanje granicom BiH. </w:t>
      </w:r>
    </w:p>
    <w:p w:rsidR="008C2BEC" w:rsidRPr="00CA6553" w:rsidRDefault="008C2BEC" w:rsidP="00CA6553">
      <w:pPr>
        <w:jc w:val="both"/>
        <w:rPr>
          <w:noProof/>
          <w:sz w:val="24"/>
          <w:szCs w:val="24"/>
          <w:lang w:eastAsia="hr-HR"/>
        </w:rPr>
      </w:pPr>
      <w:r w:rsidRPr="00CA6553">
        <w:rPr>
          <w:noProof/>
          <w:sz w:val="24"/>
          <w:szCs w:val="24"/>
          <w:lang w:eastAsia="hr-HR"/>
        </w:rPr>
        <w:t>Zamjenik direktora Uprave je član Vijeća za zaštitu potrošača BiH i u okviru svoje nadležnosti aktivno sudjeluje u realizaciji Državnog godišnjeg plana za zaštitu potrošača.</w:t>
      </w:r>
    </w:p>
    <w:p w:rsidR="008C2BEC" w:rsidRPr="00CA6553" w:rsidRDefault="008C2BEC" w:rsidP="00CA6553">
      <w:pPr>
        <w:jc w:val="both"/>
        <w:rPr>
          <w:noProof/>
          <w:sz w:val="24"/>
          <w:szCs w:val="24"/>
          <w:lang w:eastAsia="hr-HR"/>
        </w:rPr>
      </w:pPr>
    </w:p>
    <w:p w:rsidR="008C2BEC" w:rsidRPr="009E1F9A" w:rsidRDefault="008C2BEC" w:rsidP="00CA6553">
      <w:pPr>
        <w:jc w:val="both"/>
        <w:rPr>
          <w:bCs/>
          <w:noProof/>
          <w:kern w:val="32"/>
          <w:sz w:val="22"/>
          <w:szCs w:val="22"/>
          <w:lang w:eastAsia="hr-HR"/>
        </w:rPr>
      </w:pPr>
      <w:bookmarkStart w:id="23" w:name="_Toc378331134"/>
      <w:r w:rsidRPr="009E1F9A">
        <w:rPr>
          <w:bCs/>
          <w:noProof/>
          <w:kern w:val="32"/>
          <w:sz w:val="22"/>
          <w:szCs w:val="22"/>
          <w:lang w:eastAsia="hr-HR"/>
        </w:rPr>
        <w:t xml:space="preserve">AKTIVNOSTI  NA </w:t>
      </w:r>
      <w:r w:rsidR="009E1F9A">
        <w:rPr>
          <w:bCs/>
          <w:noProof/>
          <w:kern w:val="32"/>
          <w:sz w:val="22"/>
          <w:szCs w:val="22"/>
          <w:lang w:eastAsia="hr-HR"/>
        </w:rPr>
        <w:t xml:space="preserve"> </w:t>
      </w:r>
      <w:r w:rsidRPr="009E1F9A">
        <w:rPr>
          <w:bCs/>
          <w:noProof/>
          <w:kern w:val="32"/>
          <w:sz w:val="22"/>
          <w:szCs w:val="22"/>
          <w:lang w:eastAsia="hr-HR"/>
        </w:rPr>
        <w:t xml:space="preserve">MEĐUNARODNOJ </w:t>
      </w:r>
      <w:bookmarkEnd w:id="23"/>
      <w:r w:rsidR="009E1F9A">
        <w:rPr>
          <w:bCs/>
          <w:noProof/>
          <w:kern w:val="32"/>
          <w:sz w:val="22"/>
          <w:szCs w:val="22"/>
          <w:lang w:eastAsia="hr-HR"/>
        </w:rPr>
        <w:t xml:space="preserve"> </w:t>
      </w:r>
      <w:r w:rsidRPr="009E1F9A">
        <w:rPr>
          <w:bCs/>
          <w:noProof/>
          <w:kern w:val="32"/>
          <w:sz w:val="22"/>
          <w:szCs w:val="22"/>
          <w:lang w:eastAsia="hr-HR"/>
        </w:rPr>
        <w:t>RAZINI</w:t>
      </w:r>
    </w:p>
    <w:p w:rsidR="008C2BEC" w:rsidRPr="00CA6553" w:rsidRDefault="008C2BEC" w:rsidP="00CA6553">
      <w:pPr>
        <w:jc w:val="both"/>
        <w:rPr>
          <w:noProof/>
          <w:sz w:val="24"/>
          <w:szCs w:val="24"/>
          <w:lang w:eastAsia="hr-HR"/>
        </w:rPr>
      </w:pPr>
    </w:p>
    <w:p w:rsidR="008C2BEC" w:rsidRPr="00CA6553" w:rsidRDefault="008C2BEC" w:rsidP="00CA6553">
      <w:pPr>
        <w:jc w:val="both"/>
        <w:rPr>
          <w:noProof/>
          <w:sz w:val="24"/>
          <w:szCs w:val="24"/>
          <w:lang w:eastAsia="hr-HR"/>
        </w:rPr>
      </w:pPr>
      <w:r w:rsidRPr="00CA6553">
        <w:rPr>
          <w:noProof/>
          <w:sz w:val="24"/>
          <w:szCs w:val="24"/>
          <w:lang w:eastAsia="hr-HR"/>
        </w:rPr>
        <w:t xml:space="preserve">Predstavnici Uprave su sudjelovali u radu Vijeća EPPO u rujnu 2014. godine. </w:t>
      </w:r>
    </w:p>
    <w:p w:rsidR="008C2BEC" w:rsidRPr="00CA6553" w:rsidRDefault="008C2BEC" w:rsidP="00CA6553">
      <w:pPr>
        <w:jc w:val="both"/>
        <w:rPr>
          <w:noProof/>
          <w:sz w:val="24"/>
          <w:szCs w:val="24"/>
          <w:lang w:eastAsia="hr-HR"/>
        </w:rPr>
      </w:pPr>
      <w:r w:rsidRPr="00CA6553">
        <w:rPr>
          <w:noProof/>
          <w:sz w:val="24"/>
          <w:szCs w:val="24"/>
          <w:lang w:eastAsia="hr-HR"/>
        </w:rPr>
        <w:t xml:space="preserve">Predstavnik Uprave je sudjelovao na naprednom internacionalnom trening programu švedske SIDA-e na temu „Upravljanje kemikalijama“, u razdoblju 15.9 - 7.10.2014. godine. </w:t>
      </w:r>
    </w:p>
    <w:p w:rsidR="008C2BEC" w:rsidRPr="009E1F9A" w:rsidRDefault="008C2BEC" w:rsidP="00CA6553">
      <w:pPr>
        <w:jc w:val="both"/>
        <w:rPr>
          <w:bCs/>
          <w:i/>
          <w:iCs/>
          <w:noProof/>
          <w:sz w:val="24"/>
          <w:szCs w:val="24"/>
          <w:lang w:eastAsia="hr-HR"/>
        </w:rPr>
      </w:pPr>
      <w:r w:rsidRPr="009E1F9A">
        <w:rPr>
          <w:bCs/>
          <w:i/>
          <w:iCs/>
          <w:noProof/>
          <w:sz w:val="24"/>
          <w:szCs w:val="24"/>
          <w:lang w:eastAsia="hr-HR"/>
        </w:rPr>
        <w:t>Roterdamska konvencija</w:t>
      </w:r>
    </w:p>
    <w:p w:rsidR="008C2BEC" w:rsidRPr="00CA6553" w:rsidRDefault="008C2BEC" w:rsidP="00CA6553">
      <w:pPr>
        <w:jc w:val="both"/>
        <w:rPr>
          <w:noProof/>
          <w:sz w:val="24"/>
          <w:szCs w:val="24"/>
          <w:lang w:eastAsia="hr-HR"/>
        </w:rPr>
      </w:pPr>
      <w:r w:rsidRPr="00CA6553">
        <w:rPr>
          <w:noProof/>
          <w:sz w:val="24"/>
          <w:szCs w:val="24"/>
          <w:lang w:eastAsia="hr-HR"/>
        </w:rPr>
        <w:t>U skladu s člankom 10. stavkom (2) Roterdamske konvencije blagovremeno su podneseni odgovori u vezi uvoza pesticida koji su uključeni u Aneksu III na Šestoj konferenciji st</w:t>
      </w:r>
      <w:r w:rsidR="009E1F9A">
        <w:rPr>
          <w:noProof/>
          <w:sz w:val="24"/>
          <w:szCs w:val="24"/>
          <w:lang w:eastAsia="hr-HR"/>
        </w:rPr>
        <w:t xml:space="preserve">ranaka Roterdamske konvencije. </w:t>
      </w:r>
    </w:p>
    <w:p w:rsidR="008C2BEC" w:rsidRPr="00CA6553" w:rsidRDefault="008C2BEC" w:rsidP="00CA6553">
      <w:pPr>
        <w:jc w:val="both"/>
        <w:rPr>
          <w:noProof/>
          <w:sz w:val="24"/>
          <w:szCs w:val="24"/>
          <w:lang w:eastAsia="hr-HR"/>
        </w:rPr>
      </w:pPr>
      <w:r w:rsidRPr="00CA6553">
        <w:rPr>
          <w:noProof/>
          <w:sz w:val="24"/>
          <w:szCs w:val="24"/>
          <w:lang w:eastAsia="hr-HR"/>
        </w:rPr>
        <w:t xml:space="preserve">Uprava je, u skladu s člankom 4. Stav (2) Odluke o imenovanju državnog tijela za koordinaciju implementacije Roterdamske konvencije o postupku prethodne obavijesti o suglasnosti za promet nekih opasnih kemikalija i pesticida </w:t>
      </w:r>
      <w:r w:rsidR="009E1F9A">
        <w:rPr>
          <w:noProof/>
          <w:sz w:val="24"/>
          <w:szCs w:val="24"/>
          <w:lang w:eastAsia="hr-HR"/>
        </w:rPr>
        <w:t>u međunarodnoj trgovini (Sl.</w:t>
      </w:r>
      <w:r w:rsidRPr="00CA6553">
        <w:rPr>
          <w:noProof/>
          <w:sz w:val="24"/>
          <w:szCs w:val="24"/>
          <w:lang w:eastAsia="hr-HR"/>
        </w:rPr>
        <w:t xml:space="preserve"> glasnik BiH, broj 15/10), u suradnji s nadležnim tijelima entiteta i Brčko Distrikta BiH, izradila izvješće o provođenju Roterdamske konvencije koje je upućeno Vijeću ministara Bosne i Hercegovine na razmatranje.</w:t>
      </w:r>
    </w:p>
    <w:p w:rsidR="008C2BEC" w:rsidRPr="00CA6553" w:rsidRDefault="008C2BEC" w:rsidP="00CA6553">
      <w:pPr>
        <w:jc w:val="both"/>
        <w:rPr>
          <w:noProof/>
          <w:sz w:val="24"/>
          <w:szCs w:val="24"/>
          <w:lang w:eastAsia="hr-HR"/>
        </w:rPr>
      </w:pPr>
      <w:r w:rsidRPr="00CA6553">
        <w:rPr>
          <w:noProof/>
          <w:sz w:val="24"/>
          <w:szCs w:val="24"/>
          <w:lang w:eastAsia="hr-HR"/>
        </w:rPr>
        <w:t>U tijeku 2014. godine Uprava je zaprimila ukupno 13 obavijesti o izvozu iz zemalja Europske unije. Uprava kao DNA (Designated National Authority) zemlje uvoznice, u skladu s odredbama Konvencije, blagovremeno šalje potvrdu o prijemu obavijesti o izvozu te redovito prosljeđuje primljena obavijesti o izvozu nadležnim tijelima e</w:t>
      </w:r>
      <w:r w:rsidR="00A17795">
        <w:rPr>
          <w:noProof/>
          <w:sz w:val="24"/>
          <w:szCs w:val="24"/>
          <w:lang w:eastAsia="hr-HR"/>
        </w:rPr>
        <w:t>ntiteta i Brčko Distrikta BiH</w:t>
      </w:r>
      <w:r w:rsidRPr="00CA6553">
        <w:rPr>
          <w:noProof/>
          <w:sz w:val="24"/>
          <w:szCs w:val="24"/>
          <w:lang w:eastAsia="hr-HR"/>
        </w:rPr>
        <w:t>.</w:t>
      </w:r>
    </w:p>
    <w:p w:rsidR="008C2BEC" w:rsidRPr="00CA6553" w:rsidRDefault="008C2BEC" w:rsidP="00CA6553">
      <w:pPr>
        <w:jc w:val="both"/>
        <w:rPr>
          <w:noProof/>
          <w:sz w:val="24"/>
          <w:szCs w:val="24"/>
          <w:lang w:eastAsia="hr-HR"/>
        </w:rPr>
      </w:pPr>
      <w:r w:rsidRPr="00CA6553">
        <w:rPr>
          <w:noProof/>
          <w:sz w:val="24"/>
          <w:szCs w:val="24"/>
          <w:lang w:eastAsia="hr-HR"/>
        </w:rPr>
        <w:t>S ciljem sinergijskog djelovanja Roterdamske, Štokholmske i Bazelske konvencije u BiH, što je u obvezi od 6. konferencije ugovorenih strana održane 2013. godine u Ženevi, predstavnik Uprave je imenovan za člana odbora za izradu nacionalnog implementacijskog plana za provođenje Štokholmske konvencije u BiH za koju je imenovano državno tijelo u BiH Ministarstvo vanjske trgovine i ekonomskih odnosa.</w:t>
      </w:r>
    </w:p>
    <w:p w:rsidR="008C2BEC" w:rsidRDefault="008C2BEC" w:rsidP="00CA6553">
      <w:pPr>
        <w:jc w:val="both"/>
        <w:rPr>
          <w:noProof/>
          <w:sz w:val="24"/>
          <w:szCs w:val="24"/>
          <w:lang w:eastAsia="hr-HR"/>
        </w:rPr>
      </w:pPr>
    </w:p>
    <w:p w:rsidR="005668DB" w:rsidRDefault="005668DB" w:rsidP="00CA6553">
      <w:pPr>
        <w:jc w:val="both"/>
        <w:rPr>
          <w:noProof/>
          <w:sz w:val="24"/>
          <w:szCs w:val="24"/>
          <w:lang w:eastAsia="hr-HR"/>
        </w:rPr>
      </w:pPr>
    </w:p>
    <w:p w:rsidR="005668DB" w:rsidRPr="00CA6553" w:rsidRDefault="005668DB" w:rsidP="00CA6553">
      <w:pPr>
        <w:jc w:val="both"/>
        <w:rPr>
          <w:noProof/>
          <w:sz w:val="24"/>
          <w:szCs w:val="24"/>
          <w:lang w:eastAsia="hr-HR"/>
        </w:rPr>
      </w:pPr>
    </w:p>
    <w:p w:rsidR="008C2BEC" w:rsidRPr="00A17795" w:rsidRDefault="008C2BEC" w:rsidP="00CA6553">
      <w:pPr>
        <w:jc w:val="both"/>
        <w:rPr>
          <w:bCs/>
          <w:noProof/>
          <w:kern w:val="32"/>
          <w:sz w:val="22"/>
          <w:szCs w:val="22"/>
          <w:lang w:eastAsia="hr-HR"/>
        </w:rPr>
      </w:pPr>
      <w:bookmarkStart w:id="24" w:name="_Toc378331136"/>
      <w:r w:rsidRPr="00A17795">
        <w:rPr>
          <w:bCs/>
          <w:noProof/>
          <w:kern w:val="32"/>
          <w:sz w:val="22"/>
          <w:szCs w:val="22"/>
          <w:lang w:eastAsia="hr-HR"/>
        </w:rPr>
        <w:t>ZAKLJUČNE</w:t>
      </w:r>
      <w:r w:rsidR="00A17795">
        <w:rPr>
          <w:bCs/>
          <w:noProof/>
          <w:kern w:val="32"/>
          <w:sz w:val="22"/>
          <w:szCs w:val="22"/>
          <w:lang w:eastAsia="hr-HR"/>
        </w:rPr>
        <w:t xml:space="preserve"> </w:t>
      </w:r>
      <w:r w:rsidRPr="00A17795">
        <w:rPr>
          <w:bCs/>
          <w:noProof/>
          <w:kern w:val="32"/>
          <w:sz w:val="22"/>
          <w:szCs w:val="22"/>
          <w:lang w:eastAsia="hr-HR"/>
        </w:rPr>
        <w:t xml:space="preserve"> NAPOMENE</w:t>
      </w:r>
      <w:bookmarkEnd w:id="24"/>
    </w:p>
    <w:p w:rsidR="00A17795" w:rsidRPr="00A17795" w:rsidRDefault="00A17795" w:rsidP="00CA6553">
      <w:pPr>
        <w:jc w:val="both"/>
        <w:rPr>
          <w:bCs/>
          <w:noProof/>
          <w:kern w:val="32"/>
          <w:sz w:val="24"/>
          <w:szCs w:val="24"/>
          <w:lang w:eastAsia="hr-HR"/>
        </w:rPr>
      </w:pPr>
    </w:p>
    <w:p w:rsidR="008C2BEC" w:rsidRPr="00A17795" w:rsidRDefault="008C2BEC" w:rsidP="00CA6553">
      <w:pPr>
        <w:jc w:val="both"/>
        <w:rPr>
          <w:bCs/>
          <w:i/>
          <w:iCs/>
          <w:noProof/>
          <w:sz w:val="24"/>
          <w:szCs w:val="24"/>
          <w:lang w:eastAsia="hr-HR"/>
        </w:rPr>
      </w:pPr>
      <w:bookmarkStart w:id="25" w:name="_Toc378331137"/>
      <w:r w:rsidRPr="00A17795">
        <w:rPr>
          <w:bCs/>
          <w:i/>
          <w:iCs/>
          <w:noProof/>
          <w:sz w:val="24"/>
          <w:szCs w:val="24"/>
          <w:lang w:eastAsia="hr-HR"/>
        </w:rPr>
        <w:t>Ocjena stanja u oblastima</w:t>
      </w:r>
      <w:bookmarkEnd w:id="25"/>
    </w:p>
    <w:p w:rsidR="008C2BEC" w:rsidRPr="00CA6553" w:rsidRDefault="008C2BEC" w:rsidP="00CA6553">
      <w:pPr>
        <w:jc w:val="both"/>
        <w:rPr>
          <w:noProof/>
          <w:sz w:val="24"/>
          <w:szCs w:val="24"/>
          <w:lang w:eastAsia="hr-HR"/>
        </w:rPr>
      </w:pPr>
      <w:r w:rsidRPr="00CA6553">
        <w:rPr>
          <w:noProof/>
          <w:sz w:val="24"/>
          <w:szCs w:val="24"/>
          <w:lang w:eastAsia="hr-HR"/>
        </w:rPr>
        <w:t>U odnosu na prethodnu godinu/godine, kada je stanje u fitosanitarnoj oblasti značajno napredovalo, u 2014. godini došlo je do značajnog zastoja u realizaciji zadataka koji prostječu iz nadležnosti i ovlasti Uprave utvrđenih materijalnim propisima. Glavni razlog za ovaj zastoj jest nedostavljanje mišljenja od strane Ministarstva poljoprivrede, šu</w:t>
      </w:r>
      <w:r w:rsidR="00A17795">
        <w:rPr>
          <w:noProof/>
          <w:sz w:val="24"/>
          <w:szCs w:val="24"/>
          <w:lang w:eastAsia="hr-HR"/>
        </w:rPr>
        <w:t>marstva i vodoprivrede R.</w:t>
      </w:r>
      <w:r w:rsidRPr="00CA6553">
        <w:rPr>
          <w:noProof/>
          <w:sz w:val="24"/>
          <w:szCs w:val="24"/>
          <w:lang w:eastAsia="hr-HR"/>
        </w:rPr>
        <w:t xml:space="preserve"> Srpske na pripremljene podzakonske akte, čime je zapravo blokiran daljnji rad na istim. Posebno je značajno da su svi akti pripremljeni u suradnji s nadležnim tijelima entiteta i Brčko Distrikta BiH. </w:t>
      </w:r>
    </w:p>
    <w:p w:rsidR="008C2BEC" w:rsidRPr="00CA6553" w:rsidRDefault="008C2BEC" w:rsidP="00CA6553">
      <w:pPr>
        <w:jc w:val="both"/>
        <w:rPr>
          <w:noProof/>
          <w:sz w:val="24"/>
          <w:szCs w:val="24"/>
          <w:lang w:eastAsia="hr-HR"/>
        </w:rPr>
      </w:pPr>
      <w:r w:rsidRPr="00CA6553">
        <w:rPr>
          <w:noProof/>
          <w:sz w:val="24"/>
          <w:szCs w:val="24"/>
          <w:lang w:eastAsia="hr-HR"/>
        </w:rPr>
        <w:t>Posebno veliki problem predstavlja blokada početka rada Zajedničke komisije za sorte poljoprivrednog bilja u BiH. Po ovom pitanju Uprava je učinila sve što je u njenoj nadležnosti i ne može preuzeti odgovornost za posledice koje će sigurno uslijediti.</w:t>
      </w:r>
    </w:p>
    <w:p w:rsidR="008C2BEC" w:rsidRPr="00CA6553" w:rsidRDefault="008C2BEC" w:rsidP="00CA6553">
      <w:pPr>
        <w:jc w:val="both"/>
        <w:rPr>
          <w:noProof/>
          <w:sz w:val="24"/>
          <w:szCs w:val="24"/>
          <w:lang w:eastAsia="hr-HR"/>
        </w:rPr>
      </w:pPr>
      <w:r w:rsidRPr="00CA6553">
        <w:rPr>
          <w:noProof/>
          <w:sz w:val="24"/>
          <w:szCs w:val="24"/>
          <w:lang w:eastAsia="hr-HR"/>
        </w:rPr>
        <w:t>Druga vrlo važna tema, koja je na dobrom putu da postane problem, jest registracija sredstava za zaštitu bilja, odnosno fitofarmaceutskih sredstava koja se ne odvija na jedinstven način na teritoriju BiH u skladu sa Zakonom o fitofarmaceutskim sredstvima BiH.</w:t>
      </w:r>
    </w:p>
    <w:p w:rsidR="008C2BEC" w:rsidRPr="00CA6553" w:rsidRDefault="008C2BEC" w:rsidP="00CA6553">
      <w:pPr>
        <w:jc w:val="both"/>
        <w:rPr>
          <w:noProof/>
          <w:sz w:val="24"/>
          <w:szCs w:val="24"/>
          <w:lang w:eastAsia="hr-HR"/>
        </w:rPr>
      </w:pPr>
      <w:r w:rsidRPr="00CA6553">
        <w:rPr>
          <w:noProof/>
          <w:sz w:val="24"/>
          <w:szCs w:val="24"/>
          <w:lang w:eastAsia="hr-HR"/>
        </w:rPr>
        <w:t>Veoma je upitno da li se i u kojoj mjeri na razini entiteta i Brčko Distrikta BiH primjenjuju propisi koji su doneseni na razini BiH bilo od strane Vijeća ministara BiH ili od strane Uprave.</w:t>
      </w:r>
    </w:p>
    <w:p w:rsidR="008C2BEC" w:rsidRPr="00CA6553" w:rsidRDefault="008C2BEC" w:rsidP="00CA6553">
      <w:pPr>
        <w:jc w:val="both"/>
        <w:rPr>
          <w:noProof/>
          <w:sz w:val="24"/>
          <w:szCs w:val="24"/>
          <w:lang w:eastAsia="hr-HR"/>
        </w:rPr>
      </w:pPr>
      <w:r w:rsidRPr="00CA6553">
        <w:rPr>
          <w:noProof/>
          <w:sz w:val="24"/>
          <w:szCs w:val="24"/>
          <w:u w:val="single"/>
          <w:lang w:eastAsia="hr-HR"/>
        </w:rPr>
        <w:t>Pokazatelj napretka u fitosanitarnoj ob</w:t>
      </w:r>
      <w:r w:rsidR="00A17795">
        <w:rPr>
          <w:noProof/>
          <w:sz w:val="24"/>
          <w:szCs w:val="24"/>
          <w:u w:val="single"/>
          <w:lang w:eastAsia="hr-HR"/>
        </w:rPr>
        <w:t>lasti je vidljiv u</w:t>
      </w:r>
      <w:r w:rsidRPr="00CA6553">
        <w:rPr>
          <w:noProof/>
          <w:sz w:val="24"/>
          <w:szCs w:val="24"/>
          <w:u w:val="single"/>
          <w:lang w:eastAsia="hr-HR"/>
        </w:rPr>
        <w:t xml:space="preserve"> Izvješću o</w:t>
      </w:r>
      <w:r w:rsidR="00A17795">
        <w:rPr>
          <w:noProof/>
          <w:sz w:val="24"/>
          <w:szCs w:val="24"/>
          <w:u w:val="single"/>
          <w:lang w:eastAsia="hr-HR"/>
        </w:rPr>
        <w:t xml:space="preserve"> napretku BiH za 2014. godinu, </w:t>
      </w:r>
      <w:r w:rsidRPr="00CA6553">
        <w:rPr>
          <w:noProof/>
          <w:sz w:val="24"/>
          <w:szCs w:val="24"/>
          <w:u w:val="single"/>
          <w:lang w:eastAsia="hr-HR"/>
        </w:rPr>
        <w:t xml:space="preserve">gdje se EK pozitivno izjasnila o fitosanitarnom sektoru. </w:t>
      </w:r>
    </w:p>
    <w:p w:rsidR="008C2BEC" w:rsidRPr="00A17795" w:rsidRDefault="008C2BEC" w:rsidP="00CA6553">
      <w:pPr>
        <w:jc w:val="both"/>
        <w:rPr>
          <w:bCs/>
          <w:i/>
          <w:iCs/>
          <w:noProof/>
          <w:sz w:val="24"/>
          <w:szCs w:val="24"/>
          <w:lang w:eastAsia="hr-HR"/>
        </w:rPr>
      </w:pPr>
      <w:r w:rsidRPr="00A17795">
        <w:rPr>
          <w:bCs/>
          <w:i/>
          <w:iCs/>
          <w:noProof/>
          <w:sz w:val="24"/>
          <w:szCs w:val="24"/>
          <w:lang w:eastAsia="hr-HR"/>
        </w:rPr>
        <w:t>Problemi koji utječu na realizaciju planiranih aktivnosti</w:t>
      </w:r>
    </w:p>
    <w:p w:rsidR="008C2BEC" w:rsidRPr="00CA6553" w:rsidRDefault="008C2BEC" w:rsidP="00CA6553">
      <w:pPr>
        <w:jc w:val="both"/>
        <w:rPr>
          <w:noProof/>
          <w:sz w:val="24"/>
          <w:szCs w:val="24"/>
          <w:lang w:eastAsia="hr-HR"/>
        </w:rPr>
      </w:pPr>
      <w:r w:rsidRPr="00CA6553">
        <w:rPr>
          <w:noProof/>
          <w:sz w:val="24"/>
          <w:szCs w:val="24"/>
          <w:lang w:eastAsia="hr-HR"/>
        </w:rPr>
        <w:t>Najznačajniji problem je pozitivan sukob nadležnosti između tijela i zakona BiH i entiteta, posebno Republike Srpske.</w:t>
      </w:r>
    </w:p>
    <w:p w:rsidR="008C2BEC" w:rsidRPr="00CA6553" w:rsidRDefault="008C2BEC" w:rsidP="00CA6553">
      <w:pPr>
        <w:jc w:val="both"/>
        <w:rPr>
          <w:b/>
          <w:noProof/>
          <w:sz w:val="24"/>
          <w:szCs w:val="24"/>
          <w:lang w:eastAsia="hr-HR"/>
        </w:rPr>
      </w:pPr>
      <w:r w:rsidRPr="00CA6553">
        <w:rPr>
          <w:noProof/>
          <w:sz w:val="24"/>
          <w:szCs w:val="24"/>
          <w:lang w:eastAsia="hr-HR"/>
        </w:rPr>
        <w:t xml:space="preserve">Izuzimajući Program posebnog nadzora karantinskih štetnih organizama na krumpiru u BiH za 2014. godinu, u proračunima na odgovarajućim razinama vlasti nisu osigurana nikakva ili su osigurana nedovoljna sredstva za provođenje različitih programa posebnog nadzora za druge štetne organizme, kako na poljoprivrednom tako i na šumskom bilju. Ovo potencijalno može biti vrlo opasno zbog toga što nema mogućnosti da se organizirano dolazi do podataka s terena o pojavi i statusu pojedinih štetnih organizama koji mogu prouzrokovati velike materijalne štete. </w:t>
      </w:r>
      <w:r w:rsidRPr="00CA6553">
        <w:rPr>
          <w:b/>
          <w:noProof/>
          <w:sz w:val="24"/>
          <w:szCs w:val="24"/>
          <w:lang w:eastAsia="hr-HR"/>
        </w:rPr>
        <w:t xml:space="preserve">Poseban problem može biti ako se zbog nedostatka novca za provođenja programa na terenu pojave karantinski štetni organizmi čije prisustvo nikada nije utvrđeno u BiH, što može izazavati nesagledive posljedice. </w:t>
      </w:r>
    </w:p>
    <w:p w:rsidR="008C2BEC" w:rsidRPr="00CA6553" w:rsidRDefault="008C2BEC" w:rsidP="00CA6553">
      <w:pPr>
        <w:jc w:val="both"/>
        <w:rPr>
          <w:noProof/>
          <w:sz w:val="24"/>
          <w:szCs w:val="24"/>
          <w:u w:val="single"/>
          <w:lang w:eastAsia="hr-HR"/>
        </w:rPr>
      </w:pPr>
      <w:r w:rsidRPr="00CA6553">
        <w:rPr>
          <w:noProof/>
          <w:sz w:val="24"/>
          <w:szCs w:val="24"/>
          <w:lang w:eastAsia="hr-HR"/>
        </w:rPr>
        <w:t xml:space="preserve">Potrebno je da inspektorati entiteta i Brčko Distrikta BiH dodatno zaposle i imenuju unutarnje fitosanitarne inspektore koji će uspostaviti unutarnju fitosanitarnu kontrolu koja je od izuzetne važnosti za kontrolu zdravlja bilja u državi, a samim tim i za izvoz određenih proizvoda biljnog podrijetla. </w:t>
      </w:r>
      <w:r w:rsidRPr="00CA6553">
        <w:rPr>
          <w:noProof/>
          <w:sz w:val="24"/>
          <w:szCs w:val="24"/>
          <w:u w:val="single"/>
          <w:lang w:eastAsia="hr-HR"/>
        </w:rPr>
        <w:t>Bez unutarnje fitosanitarne inspekcije, u punom kapacitetu, neće biti moguće uspostaviti efikasan fitosanitarani sustav u BiH.</w:t>
      </w:r>
    </w:p>
    <w:p w:rsidR="00CC13CE" w:rsidRPr="00152523" w:rsidRDefault="008C2BEC" w:rsidP="00152523">
      <w:pPr>
        <w:jc w:val="both"/>
        <w:rPr>
          <w:noProof/>
          <w:sz w:val="24"/>
          <w:szCs w:val="24"/>
          <w:lang w:eastAsia="hr-HR"/>
        </w:rPr>
      </w:pPr>
      <w:r w:rsidRPr="00CA6553">
        <w:rPr>
          <w:noProof/>
          <w:sz w:val="24"/>
          <w:szCs w:val="24"/>
          <w:lang w:eastAsia="hr-HR"/>
        </w:rPr>
        <w:t>Nedostatak ili neadekvatna organiziranost prognozno-izvještajne i savjetodavne službe u BiH jest ozbiljan nedostatak koji je značajan, kako za druge oblasti poljoprivrede, tako i za fitosanitarnu oblast, a posebno za zdravlje bilja.</w:t>
      </w:r>
    </w:p>
    <w:p w:rsidR="00CC13CE" w:rsidRDefault="00CC13CE"/>
    <w:p w:rsidR="008A48D8" w:rsidRPr="003E0C1D" w:rsidRDefault="008A48D8" w:rsidP="00D31EC6">
      <w:pPr>
        <w:pStyle w:val="Davorka3"/>
      </w:pPr>
      <w:bookmarkStart w:id="26" w:name="_Toc412718708"/>
      <w:r w:rsidRPr="003E0C1D">
        <w:t xml:space="preserve">URED </w:t>
      </w:r>
      <w:r w:rsidR="00C21C82">
        <w:t xml:space="preserve"> </w:t>
      </w:r>
      <w:r w:rsidRPr="003E0C1D">
        <w:t>ZA</w:t>
      </w:r>
      <w:r w:rsidR="00C21C82">
        <w:t xml:space="preserve"> </w:t>
      </w:r>
      <w:r w:rsidRPr="003E0C1D">
        <w:t xml:space="preserve"> HARM</w:t>
      </w:r>
      <w:r>
        <w:t>ONIZACIJU</w:t>
      </w:r>
      <w:r w:rsidR="00C21C82">
        <w:t xml:space="preserve"> </w:t>
      </w:r>
      <w:r>
        <w:t xml:space="preserve"> I </w:t>
      </w:r>
      <w:r w:rsidR="00C21C82">
        <w:t xml:space="preserve"> </w:t>
      </w:r>
      <w:r>
        <w:t>KOORDINACIJU</w:t>
      </w:r>
      <w:r w:rsidR="00C21C82">
        <w:t xml:space="preserve"> </w:t>
      </w:r>
      <w:r>
        <w:t xml:space="preserve"> SUSTAVA</w:t>
      </w:r>
      <w:r w:rsidRPr="003E0C1D">
        <w:t xml:space="preserve"> </w:t>
      </w:r>
      <w:r w:rsidR="00C21C82">
        <w:t xml:space="preserve"> </w:t>
      </w:r>
      <w:r w:rsidRPr="003E0C1D">
        <w:t xml:space="preserve">PLAĆANJA </w:t>
      </w:r>
      <w:r w:rsidR="00C21C82">
        <w:t xml:space="preserve"> </w:t>
      </w:r>
      <w:r w:rsidRPr="003E0C1D">
        <w:t xml:space="preserve">U </w:t>
      </w:r>
      <w:r w:rsidR="00C21C82">
        <w:t xml:space="preserve"> </w:t>
      </w:r>
      <w:r w:rsidRPr="003E0C1D">
        <w:t xml:space="preserve">POLJOPRIVREDI, PREHRANI </w:t>
      </w:r>
      <w:r w:rsidR="00C21C82">
        <w:t xml:space="preserve"> </w:t>
      </w:r>
      <w:r w:rsidRPr="003E0C1D">
        <w:t xml:space="preserve">I </w:t>
      </w:r>
      <w:r w:rsidR="00C21C82">
        <w:t xml:space="preserve"> </w:t>
      </w:r>
      <w:r w:rsidRPr="003E0C1D">
        <w:t>RURALNOM</w:t>
      </w:r>
      <w:r w:rsidR="00C21C82">
        <w:t xml:space="preserve"> </w:t>
      </w:r>
      <w:r w:rsidRPr="003E0C1D">
        <w:t xml:space="preserve"> RAZVOJU</w:t>
      </w:r>
      <w:r w:rsidR="00C21C82">
        <w:t xml:space="preserve"> </w:t>
      </w:r>
      <w:r w:rsidRPr="003E0C1D">
        <w:t xml:space="preserve"> </w:t>
      </w:r>
      <w:r w:rsidR="00715F9E">
        <w:t>BIH</w:t>
      </w:r>
      <w:bookmarkEnd w:id="26"/>
    </w:p>
    <w:p w:rsidR="008A48D8" w:rsidRPr="00715F9E" w:rsidRDefault="008A48D8" w:rsidP="008A48D8">
      <w:pPr>
        <w:jc w:val="center"/>
        <w:rPr>
          <w:sz w:val="24"/>
          <w:szCs w:val="24"/>
        </w:rPr>
      </w:pPr>
    </w:p>
    <w:p w:rsidR="008A48D8" w:rsidRPr="00715F9E" w:rsidRDefault="008A48D8" w:rsidP="008A48D8">
      <w:pPr>
        <w:jc w:val="both"/>
        <w:rPr>
          <w:sz w:val="22"/>
          <w:szCs w:val="22"/>
        </w:rPr>
      </w:pPr>
      <w:proofErr w:type="gramStart"/>
      <w:r w:rsidRPr="00715F9E">
        <w:rPr>
          <w:sz w:val="22"/>
          <w:szCs w:val="22"/>
        </w:rPr>
        <w:t xml:space="preserve">NAJVAŽNIJE </w:t>
      </w:r>
      <w:r w:rsidR="00A17795">
        <w:rPr>
          <w:sz w:val="22"/>
          <w:szCs w:val="22"/>
        </w:rPr>
        <w:t xml:space="preserve"> </w:t>
      </w:r>
      <w:r w:rsidRPr="00715F9E">
        <w:rPr>
          <w:sz w:val="22"/>
          <w:szCs w:val="22"/>
        </w:rPr>
        <w:t>AKTIVNOSTI</w:t>
      </w:r>
      <w:proofErr w:type="gramEnd"/>
      <w:r w:rsidRPr="00715F9E">
        <w:rPr>
          <w:sz w:val="22"/>
          <w:szCs w:val="22"/>
        </w:rPr>
        <w:t xml:space="preserve"> </w:t>
      </w:r>
      <w:r w:rsidR="00A17795">
        <w:rPr>
          <w:sz w:val="22"/>
          <w:szCs w:val="22"/>
        </w:rPr>
        <w:t xml:space="preserve"> </w:t>
      </w:r>
      <w:r w:rsidRPr="00715F9E">
        <w:rPr>
          <w:sz w:val="22"/>
          <w:szCs w:val="22"/>
        </w:rPr>
        <w:t xml:space="preserve">I </w:t>
      </w:r>
      <w:r w:rsidR="00A17795">
        <w:rPr>
          <w:sz w:val="22"/>
          <w:szCs w:val="22"/>
        </w:rPr>
        <w:t xml:space="preserve"> </w:t>
      </w:r>
      <w:r w:rsidRPr="00715F9E">
        <w:rPr>
          <w:sz w:val="22"/>
          <w:szCs w:val="22"/>
        </w:rPr>
        <w:t xml:space="preserve">STANJE </w:t>
      </w:r>
      <w:r w:rsidR="00A17795">
        <w:rPr>
          <w:sz w:val="22"/>
          <w:szCs w:val="22"/>
        </w:rPr>
        <w:t xml:space="preserve"> </w:t>
      </w:r>
      <w:r w:rsidRPr="00715F9E">
        <w:rPr>
          <w:sz w:val="22"/>
          <w:szCs w:val="22"/>
        </w:rPr>
        <w:t>U</w:t>
      </w:r>
      <w:r w:rsidR="00A17795">
        <w:rPr>
          <w:sz w:val="22"/>
          <w:szCs w:val="22"/>
        </w:rPr>
        <w:t xml:space="preserve"> </w:t>
      </w:r>
      <w:r w:rsidRPr="00715F9E">
        <w:rPr>
          <w:sz w:val="22"/>
          <w:szCs w:val="22"/>
        </w:rPr>
        <w:t xml:space="preserve"> OBLASTI</w:t>
      </w:r>
    </w:p>
    <w:p w:rsidR="008A48D8" w:rsidRPr="00715F9E" w:rsidRDefault="008A48D8" w:rsidP="00715F9E">
      <w:pPr>
        <w:tabs>
          <w:tab w:val="left" w:pos="0"/>
        </w:tabs>
        <w:jc w:val="both"/>
        <w:rPr>
          <w:sz w:val="24"/>
          <w:szCs w:val="24"/>
        </w:rPr>
      </w:pPr>
    </w:p>
    <w:p w:rsidR="008A48D8" w:rsidRPr="00715F9E" w:rsidRDefault="008A48D8" w:rsidP="00715F9E">
      <w:pPr>
        <w:jc w:val="both"/>
        <w:rPr>
          <w:sz w:val="24"/>
          <w:szCs w:val="24"/>
        </w:rPr>
      </w:pPr>
      <w:proofErr w:type="gramStart"/>
      <w:r w:rsidRPr="00715F9E">
        <w:rPr>
          <w:sz w:val="24"/>
          <w:szCs w:val="24"/>
        </w:rPr>
        <w:t>U 2014.</w:t>
      </w:r>
      <w:proofErr w:type="gramEnd"/>
      <w:r w:rsidRPr="00715F9E">
        <w:rPr>
          <w:sz w:val="24"/>
          <w:szCs w:val="24"/>
        </w:rPr>
        <w:t xml:space="preserve"> godini Ured za harmonizaciju i koordinaciju sustava plaćanja u poljoprivredi, pr</w:t>
      </w:r>
      <w:r w:rsidR="00D77AE0">
        <w:rPr>
          <w:sz w:val="24"/>
          <w:szCs w:val="24"/>
        </w:rPr>
        <w:t>ehrani i ruralnom razvoju BiH</w:t>
      </w:r>
      <w:r w:rsidRPr="00715F9E">
        <w:rPr>
          <w:sz w:val="24"/>
          <w:szCs w:val="24"/>
        </w:rPr>
        <w:t xml:space="preserve"> je obavljao poslove i zadatke koje se odnose na prikupljanje i obradu podataka o poljoprivrednim potporama koje provode entiteti i Brčko Distrikt</w:t>
      </w:r>
      <w:r w:rsidR="00686EBD">
        <w:rPr>
          <w:sz w:val="24"/>
          <w:szCs w:val="24"/>
        </w:rPr>
        <w:t xml:space="preserve"> BiH, </w:t>
      </w:r>
      <w:r w:rsidRPr="00715F9E">
        <w:rPr>
          <w:sz w:val="24"/>
          <w:szCs w:val="24"/>
        </w:rPr>
        <w:t xml:space="preserve">harmonizaciju mjera poljoprivrednih potpora te poslove koji su za cilj imali stvaranje preduvjeta za privlačenje sredstava Europske unije i sredstava iz drugih međunarodnih fondova. </w:t>
      </w:r>
      <w:proofErr w:type="gramStart"/>
      <w:r w:rsidRPr="00715F9E">
        <w:rPr>
          <w:sz w:val="24"/>
          <w:szCs w:val="24"/>
        </w:rPr>
        <w:t xml:space="preserve">U skladu s navedenim, prikupljeni su i obrađeni podaci o poljoprivrednim potporama u entitetima </w:t>
      </w:r>
      <w:r w:rsidR="00EC1CB6">
        <w:rPr>
          <w:sz w:val="24"/>
          <w:szCs w:val="24"/>
        </w:rPr>
        <w:t>i Brčko Distriktu u 2014.</w:t>
      </w:r>
      <w:proofErr w:type="gramEnd"/>
      <w:r w:rsidR="00EC1CB6">
        <w:rPr>
          <w:sz w:val="24"/>
          <w:szCs w:val="24"/>
        </w:rPr>
        <w:t xml:space="preserve"> </w:t>
      </w:r>
      <w:proofErr w:type="gramStart"/>
      <w:r w:rsidR="00EC1CB6">
        <w:rPr>
          <w:sz w:val="24"/>
          <w:szCs w:val="24"/>
        </w:rPr>
        <w:t>g</w:t>
      </w:r>
      <w:proofErr w:type="gramEnd"/>
      <w:r w:rsidR="00EC1CB6">
        <w:rPr>
          <w:sz w:val="24"/>
          <w:szCs w:val="24"/>
        </w:rPr>
        <w:t>.</w:t>
      </w:r>
      <w:r w:rsidRPr="00715F9E">
        <w:rPr>
          <w:sz w:val="24"/>
          <w:szCs w:val="24"/>
        </w:rPr>
        <w:t xml:space="preserve"> te su isti prikazani u Izvješću o realizaciji potpora u poljoprivredi, prehrani i ruralnom razvoju BiH. Ovim izvješćem prikazano je trenutno stanje izdvajanja za potpore u poljoprivredi i ruralnom razvoju u BiH, visina i struktura izdvajanja po entitetima kao i usporedba izdvajanja u BiH </w:t>
      </w:r>
      <w:proofErr w:type="gramStart"/>
      <w:r w:rsidRPr="00715F9E">
        <w:rPr>
          <w:sz w:val="24"/>
          <w:szCs w:val="24"/>
        </w:rPr>
        <w:t>sa</w:t>
      </w:r>
      <w:proofErr w:type="gramEnd"/>
      <w:r w:rsidRPr="00715F9E">
        <w:rPr>
          <w:sz w:val="24"/>
          <w:szCs w:val="24"/>
        </w:rPr>
        <w:t xml:space="preserve"> zemljama u regiji. Prijedlog izvješća je proslijeđen Ministarstvu vanjske trgovine i ekonomskih odnosa BiH radi upućivanja Vijeću ministara BiH </w:t>
      </w:r>
      <w:proofErr w:type="gramStart"/>
      <w:r w:rsidRPr="00715F9E">
        <w:rPr>
          <w:sz w:val="24"/>
          <w:szCs w:val="24"/>
        </w:rPr>
        <w:t>na</w:t>
      </w:r>
      <w:proofErr w:type="gramEnd"/>
      <w:r w:rsidRPr="00715F9E">
        <w:rPr>
          <w:sz w:val="24"/>
          <w:szCs w:val="24"/>
        </w:rPr>
        <w:t xml:space="preserve"> razmatranje.</w:t>
      </w:r>
    </w:p>
    <w:p w:rsidR="008A48D8" w:rsidRPr="00715F9E" w:rsidRDefault="00EC1CB6" w:rsidP="00715F9E">
      <w:pPr>
        <w:jc w:val="both"/>
        <w:rPr>
          <w:sz w:val="24"/>
          <w:szCs w:val="24"/>
        </w:rPr>
      </w:pPr>
      <w:proofErr w:type="gramStart"/>
      <w:r>
        <w:rPr>
          <w:sz w:val="24"/>
          <w:szCs w:val="24"/>
        </w:rPr>
        <w:t xml:space="preserve">U oblasti </w:t>
      </w:r>
      <w:r w:rsidR="008A48D8" w:rsidRPr="00715F9E">
        <w:rPr>
          <w:sz w:val="24"/>
          <w:szCs w:val="24"/>
        </w:rPr>
        <w:t>harmonizacije poljoprivrednih potpora u 2014.</w:t>
      </w:r>
      <w:proofErr w:type="gramEnd"/>
      <w:r w:rsidR="008A48D8" w:rsidRPr="00715F9E">
        <w:rPr>
          <w:sz w:val="24"/>
          <w:szCs w:val="24"/>
        </w:rPr>
        <w:t xml:space="preserve"> </w:t>
      </w:r>
      <w:proofErr w:type="gramStart"/>
      <w:r w:rsidR="008A48D8" w:rsidRPr="00715F9E">
        <w:rPr>
          <w:sz w:val="24"/>
          <w:szCs w:val="24"/>
        </w:rPr>
        <w:t>godini</w:t>
      </w:r>
      <w:proofErr w:type="gramEnd"/>
      <w:r w:rsidR="008A48D8" w:rsidRPr="00715F9E">
        <w:rPr>
          <w:sz w:val="24"/>
          <w:szCs w:val="24"/>
        </w:rPr>
        <w:t xml:space="preserve"> aktivnosti su bile usmjerene na izradu Plana harmonizacije direktnih potpora poljoprivredi i ruralnom razvoju BiH (2014. </w:t>
      </w:r>
      <w:proofErr w:type="gramStart"/>
      <w:r w:rsidR="008A48D8" w:rsidRPr="00715F9E">
        <w:rPr>
          <w:sz w:val="24"/>
          <w:szCs w:val="24"/>
        </w:rPr>
        <w:t>– 2016.)</w:t>
      </w:r>
      <w:proofErr w:type="gramEnd"/>
      <w:r w:rsidR="008A48D8" w:rsidRPr="00715F9E">
        <w:rPr>
          <w:sz w:val="24"/>
          <w:szCs w:val="24"/>
        </w:rPr>
        <w:t xml:space="preserve"> </w:t>
      </w:r>
      <w:proofErr w:type="gramStart"/>
      <w:r w:rsidR="008A48D8" w:rsidRPr="00715F9E">
        <w:rPr>
          <w:sz w:val="24"/>
          <w:szCs w:val="24"/>
        </w:rPr>
        <w:t>i</w:t>
      </w:r>
      <w:proofErr w:type="gramEnd"/>
      <w:r w:rsidR="008A48D8" w:rsidRPr="00715F9E">
        <w:rPr>
          <w:sz w:val="24"/>
          <w:szCs w:val="24"/>
        </w:rPr>
        <w:t xml:space="preserve"> Plana harmonizacije mjera tržišno-cjenovne politike u BiH. U skladu s planom rada Ured je izradio nacrte ovih dokumenata </w:t>
      </w:r>
      <w:proofErr w:type="gramStart"/>
      <w:r w:rsidR="008A48D8" w:rsidRPr="00715F9E">
        <w:rPr>
          <w:sz w:val="24"/>
          <w:szCs w:val="24"/>
        </w:rPr>
        <w:t>te</w:t>
      </w:r>
      <w:proofErr w:type="gramEnd"/>
      <w:r w:rsidR="008A48D8" w:rsidRPr="00715F9E">
        <w:rPr>
          <w:sz w:val="24"/>
          <w:szCs w:val="24"/>
        </w:rPr>
        <w:t xml:space="preserve"> pokrenuo proces provođenja konzultacija s nadležnim tijelima entiteta i Brčko Distrikta BiH. I pored nastojanja da se ova aktivnost iskoordinira i dokument završi do kraja 2014. </w:t>
      </w:r>
      <w:proofErr w:type="gramStart"/>
      <w:r w:rsidR="008A48D8" w:rsidRPr="00715F9E">
        <w:rPr>
          <w:sz w:val="24"/>
          <w:szCs w:val="24"/>
        </w:rPr>
        <w:t>godine</w:t>
      </w:r>
      <w:proofErr w:type="gramEnd"/>
      <w:r w:rsidR="008A48D8" w:rsidRPr="00715F9E">
        <w:rPr>
          <w:sz w:val="24"/>
          <w:szCs w:val="24"/>
        </w:rPr>
        <w:t xml:space="preserve">, nažalost zbog nedovoljne spremnosti u procesu koordinacije to nije bilo moguće postići, te je ovu aktivnost potrebno nastaviti u 2015. </w:t>
      </w:r>
      <w:proofErr w:type="gramStart"/>
      <w:r w:rsidR="008A48D8" w:rsidRPr="00715F9E">
        <w:rPr>
          <w:sz w:val="24"/>
          <w:szCs w:val="24"/>
        </w:rPr>
        <w:t>godini</w:t>
      </w:r>
      <w:proofErr w:type="gramEnd"/>
      <w:r w:rsidR="008A48D8" w:rsidRPr="00715F9E">
        <w:rPr>
          <w:sz w:val="24"/>
          <w:szCs w:val="24"/>
        </w:rPr>
        <w:t>.</w:t>
      </w:r>
    </w:p>
    <w:p w:rsidR="008A48D8" w:rsidRPr="00715F9E" w:rsidRDefault="008A48D8" w:rsidP="00715F9E">
      <w:pPr>
        <w:jc w:val="both"/>
        <w:rPr>
          <w:sz w:val="24"/>
          <w:szCs w:val="24"/>
        </w:rPr>
      </w:pPr>
      <w:proofErr w:type="gramStart"/>
      <w:r w:rsidRPr="00715F9E">
        <w:rPr>
          <w:sz w:val="24"/>
          <w:szCs w:val="24"/>
        </w:rPr>
        <w:t>Najvažnija aktivnost u 2014.</w:t>
      </w:r>
      <w:proofErr w:type="gramEnd"/>
      <w:r w:rsidRPr="00715F9E">
        <w:rPr>
          <w:sz w:val="24"/>
          <w:szCs w:val="24"/>
        </w:rPr>
        <w:t xml:space="preserve"> </w:t>
      </w:r>
      <w:proofErr w:type="gramStart"/>
      <w:r w:rsidRPr="00715F9E">
        <w:rPr>
          <w:sz w:val="24"/>
          <w:szCs w:val="24"/>
        </w:rPr>
        <w:t>godini</w:t>
      </w:r>
      <w:proofErr w:type="gramEnd"/>
      <w:r w:rsidRPr="00715F9E">
        <w:rPr>
          <w:sz w:val="24"/>
          <w:szCs w:val="24"/>
        </w:rPr>
        <w:t xml:space="preserve"> se odnosila na stvaranje preduvjeta za privlačenje pretpristupnih sredstava Europske unije namijenjenih za poljoprivredu i ruralni razvoj. </w:t>
      </w:r>
      <w:proofErr w:type="gramStart"/>
      <w:r w:rsidRPr="00715F9E">
        <w:rPr>
          <w:sz w:val="24"/>
          <w:szCs w:val="24"/>
        </w:rPr>
        <w:t>U tom cilju Ured je izradio nacrt Operativnog plana za uspostavu IPARD platne agencije u BiH koja predstavlja osnovni preduvjet za prihvat pretpistupnih sredstava za poljoprivredu i ruralni razvoj.</w:t>
      </w:r>
      <w:proofErr w:type="gramEnd"/>
      <w:r w:rsidRPr="00715F9E">
        <w:rPr>
          <w:sz w:val="24"/>
          <w:szCs w:val="24"/>
        </w:rPr>
        <w:t xml:space="preserve"> </w:t>
      </w:r>
      <w:proofErr w:type="gramStart"/>
      <w:r w:rsidRPr="00715F9E">
        <w:rPr>
          <w:sz w:val="24"/>
          <w:szCs w:val="24"/>
        </w:rPr>
        <w:t>U nacrt plana uvaženi su zahtjevi Europske unije uz maksimalno moguće uvažavanje trenutnih nadležnosti u oblasti poljoprivrede.</w:t>
      </w:r>
      <w:proofErr w:type="gramEnd"/>
      <w:r w:rsidRPr="00715F9E">
        <w:rPr>
          <w:sz w:val="24"/>
          <w:szCs w:val="24"/>
        </w:rPr>
        <w:t xml:space="preserve"> Prilikom izrade Operativnog plana Ured je organizirao sastanke s predstavnicima Agencije za p</w:t>
      </w:r>
      <w:r w:rsidR="00686EBD">
        <w:rPr>
          <w:sz w:val="24"/>
          <w:szCs w:val="24"/>
        </w:rPr>
        <w:t>oljoprivredna plaćanja R. Hrvatske i R.</w:t>
      </w:r>
      <w:r w:rsidRPr="00715F9E">
        <w:rPr>
          <w:sz w:val="24"/>
          <w:szCs w:val="24"/>
        </w:rPr>
        <w:t xml:space="preserve"> Makedonije koji su </w:t>
      </w:r>
      <w:proofErr w:type="gramStart"/>
      <w:r w:rsidRPr="00715F9E">
        <w:rPr>
          <w:sz w:val="24"/>
          <w:szCs w:val="24"/>
        </w:rPr>
        <w:t>dali</w:t>
      </w:r>
      <w:proofErr w:type="gramEnd"/>
      <w:r w:rsidRPr="00715F9E">
        <w:rPr>
          <w:sz w:val="24"/>
          <w:szCs w:val="24"/>
        </w:rPr>
        <w:t xml:space="preserve"> svoj doprinos u pojedinim rješenjima, a naročito kod opisa funkcija organizacijskih cjelin</w:t>
      </w:r>
      <w:r w:rsidR="00686EBD">
        <w:rPr>
          <w:sz w:val="24"/>
          <w:szCs w:val="24"/>
        </w:rPr>
        <w:t xml:space="preserve">a. </w:t>
      </w:r>
      <w:proofErr w:type="gramStart"/>
      <w:r w:rsidR="00686EBD">
        <w:rPr>
          <w:sz w:val="24"/>
          <w:szCs w:val="24"/>
        </w:rPr>
        <w:t>Budući da se BiH</w:t>
      </w:r>
      <w:r w:rsidRPr="00715F9E">
        <w:rPr>
          <w:sz w:val="24"/>
          <w:szCs w:val="24"/>
        </w:rPr>
        <w:t xml:space="preserve"> u novom sedmogodišnjem programskom razdoblju otvara mogućnost korištenja pretpristupnih sredstava Europske unije namijenjenih poljoprivredi i ruralnom razvoju, veoma je bitno da se što hitnije uspostave neophodne strukture za provođenje programa kako bi se iste mogle blagovremeno akreditirati.</w:t>
      </w:r>
      <w:proofErr w:type="gramEnd"/>
      <w:r w:rsidRPr="00715F9E">
        <w:rPr>
          <w:sz w:val="24"/>
          <w:szCs w:val="24"/>
        </w:rPr>
        <w:t xml:space="preserve"> Ured je prijedlog Operativnog plana dostavio Ministarstvu vanjske trgovine i ekonomskih odnosa BiH radi upućivanja Vijeću ministara BiH </w:t>
      </w:r>
      <w:proofErr w:type="gramStart"/>
      <w:r w:rsidRPr="00715F9E">
        <w:rPr>
          <w:sz w:val="24"/>
          <w:szCs w:val="24"/>
        </w:rPr>
        <w:t>na</w:t>
      </w:r>
      <w:proofErr w:type="gramEnd"/>
      <w:r w:rsidRPr="00715F9E">
        <w:rPr>
          <w:sz w:val="24"/>
          <w:szCs w:val="24"/>
        </w:rPr>
        <w:t xml:space="preserve"> razmatranje.</w:t>
      </w:r>
    </w:p>
    <w:p w:rsidR="008A48D8" w:rsidRPr="00715F9E" w:rsidRDefault="008A48D8" w:rsidP="00715F9E">
      <w:pPr>
        <w:jc w:val="both"/>
        <w:rPr>
          <w:sz w:val="24"/>
          <w:szCs w:val="24"/>
        </w:rPr>
      </w:pPr>
    </w:p>
    <w:p w:rsidR="008A48D8" w:rsidRPr="00686EBD" w:rsidRDefault="008A48D8" w:rsidP="00715F9E">
      <w:pPr>
        <w:jc w:val="both"/>
        <w:rPr>
          <w:sz w:val="22"/>
          <w:szCs w:val="22"/>
        </w:rPr>
      </w:pPr>
      <w:proofErr w:type="gramStart"/>
      <w:r w:rsidRPr="00686EBD">
        <w:rPr>
          <w:sz w:val="22"/>
          <w:szCs w:val="22"/>
        </w:rPr>
        <w:t xml:space="preserve">ZAKONODAVNE </w:t>
      </w:r>
      <w:r w:rsidR="00CF791D">
        <w:rPr>
          <w:sz w:val="22"/>
          <w:szCs w:val="22"/>
        </w:rPr>
        <w:t xml:space="preserve"> </w:t>
      </w:r>
      <w:r w:rsidRPr="00686EBD">
        <w:rPr>
          <w:sz w:val="22"/>
          <w:szCs w:val="22"/>
        </w:rPr>
        <w:t>AKTIVNOSTI</w:t>
      </w:r>
      <w:proofErr w:type="gramEnd"/>
    </w:p>
    <w:p w:rsidR="008A48D8" w:rsidRPr="00715F9E" w:rsidRDefault="008A48D8" w:rsidP="00715F9E">
      <w:pPr>
        <w:jc w:val="both"/>
        <w:rPr>
          <w:sz w:val="24"/>
          <w:szCs w:val="24"/>
        </w:rPr>
      </w:pPr>
    </w:p>
    <w:p w:rsidR="008A48D8" w:rsidRPr="00715F9E" w:rsidRDefault="008A48D8" w:rsidP="00715F9E">
      <w:pPr>
        <w:jc w:val="both"/>
        <w:rPr>
          <w:sz w:val="24"/>
          <w:szCs w:val="24"/>
        </w:rPr>
      </w:pPr>
      <w:proofErr w:type="gramStart"/>
      <w:r w:rsidRPr="00715F9E">
        <w:rPr>
          <w:sz w:val="24"/>
          <w:szCs w:val="24"/>
        </w:rPr>
        <w:t>Tijekom 2014.</w:t>
      </w:r>
      <w:proofErr w:type="gramEnd"/>
      <w:r w:rsidRPr="00715F9E">
        <w:rPr>
          <w:sz w:val="24"/>
          <w:szCs w:val="24"/>
        </w:rPr>
        <w:t xml:space="preserve"> </w:t>
      </w:r>
      <w:proofErr w:type="gramStart"/>
      <w:r w:rsidRPr="00715F9E">
        <w:rPr>
          <w:sz w:val="24"/>
          <w:szCs w:val="24"/>
        </w:rPr>
        <w:t>godine</w:t>
      </w:r>
      <w:proofErr w:type="gramEnd"/>
      <w:r w:rsidRPr="00715F9E">
        <w:rPr>
          <w:sz w:val="24"/>
          <w:szCs w:val="24"/>
        </w:rPr>
        <w:t xml:space="preserve"> nije bilo realizacije zakonodavnih aktivnosti. </w:t>
      </w:r>
      <w:proofErr w:type="gramStart"/>
      <w:r w:rsidRPr="00715F9E">
        <w:rPr>
          <w:sz w:val="24"/>
          <w:szCs w:val="24"/>
        </w:rPr>
        <w:t>Obveza izmjene i dopune Zakona o poljoprivredi, pr</w:t>
      </w:r>
      <w:r w:rsidR="00CF791D">
        <w:rPr>
          <w:sz w:val="24"/>
          <w:szCs w:val="24"/>
        </w:rPr>
        <w:t>ehrani i ruralnom razvoju BiH</w:t>
      </w:r>
      <w:r w:rsidRPr="00715F9E">
        <w:rPr>
          <w:sz w:val="24"/>
          <w:szCs w:val="24"/>
        </w:rPr>
        <w:t xml:space="preserve"> koje je Ured planirao poslati u proceduru tijekom 2014.</w:t>
      </w:r>
      <w:proofErr w:type="gramEnd"/>
      <w:r w:rsidRPr="00715F9E">
        <w:rPr>
          <w:sz w:val="24"/>
          <w:szCs w:val="24"/>
        </w:rPr>
        <w:t xml:space="preserve"> </w:t>
      </w:r>
      <w:proofErr w:type="gramStart"/>
      <w:r w:rsidRPr="00715F9E">
        <w:rPr>
          <w:sz w:val="24"/>
          <w:szCs w:val="24"/>
        </w:rPr>
        <w:t>godine</w:t>
      </w:r>
      <w:proofErr w:type="gramEnd"/>
      <w:r w:rsidRPr="00715F9E">
        <w:rPr>
          <w:sz w:val="24"/>
          <w:szCs w:val="24"/>
        </w:rPr>
        <w:t xml:space="preserve"> je zaključkom Kolegija Ministarstva prebačena kao obaveza Sektoru za poljoprivredu MVTEO. </w:t>
      </w:r>
    </w:p>
    <w:p w:rsidR="008A48D8" w:rsidRPr="00715F9E" w:rsidRDefault="008A48D8" w:rsidP="00715F9E">
      <w:pPr>
        <w:jc w:val="both"/>
        <w:rPr>
          <w:sz w:val="24"/>
          <w:szCs w:val="24"/>
        </w:rPr>
      </w:pPr>
    </w:p>
    <w:p w:rsidR="008A48D8" w:rsidRPr="00686EBD" w:rsidRDefault="008A48D8" w:rsidP="00715F9E">
      <w:pPr>
        <w:jc w:val="both"/>
        <w:rPr>
          <w:sz w:val="22"/>
          <w:szCs w:val="22"/>
        </w:rPr>
      </w:pPr>
      <w:r w:rsidRPr="00686EBD">
        <w:rPr>
          <w:sz w:val="22"/>
          <w:szCs w:val="22"/>
        </w:rPr>
        <w:t>ZAKLJUČIVANJE</w:t>
      </w:r>
      <w:r w:rsidR="00CF791D">
        <w:rPr>
          <w:sz w:val="22"/>
          <w:szCs w:val="22"/>
        </w:rPr>
        <w:t xml:space="preserve"> </w:t>
      </w:r>
      <w:proofErr w:type="gramStart"/>
      <w:r w:rsidRPr="00686EBD">
        <w:rPr>
          <w:sz w:val="22"/>
          <w:szCs w:val="22"/>
        </w:rPr>
        <w:t xml:space="preserve">MEĐUNARODNIH </w:t>
      </w:r>
      <w:r w:rsidR="00CF791D">
        <w:rPr>
          <w:sz w:val="22"/>
          <w:szCs w:val="22"/>
        </w:rPr>
        <w:t xml:space="preserve"> </w:t>
      </w:r>
      <w:r w:rsidRPr="00686EBD">
        <w:rPr>
          <w:sz w:val="22"/>
          <w:szCs w:val="22"/>
        </w:rPr>
        <w:t>UGOVORA</w:t>
      </w:r>
      <w:proofErr w:type="gramEnd"/>
    </w:p>
    <w:p w:rsidR="008A48D8" w:rsidRPr="00715F9E" w:rsidRDefault="008A48D8" w:rsidP="00715F9E">
      <w:pPr>
        <w:jc w:val="both"/>
        <w:rPr>
          <w:sz w:val="24"/>
          <w:szCs w:val="24"/>
        </w:rPr>
      </w:pPr>
    </w:p>
    <w:p w:rsidR="008A48D8" w:rsidRPr="00715F9E" w:rsidRDefault="008A48D8" w:rsidP="00715F9E">
      <w:pPr>
        <w:jc w:val="both"/>
        <w:rPr>
          <w:sz w:val="24"/>
          <w:szCs w:val="24"/>
        </w:rPr>
      </w:pPr>
      <w:proofErr w:type="gramStart"/>
      <w:r w:rsidRPr="00715F9E">
        <w:rPr>
          <w:sz w:val="24"/>
          <w:szCs w:val="24"/>
        </w:rPr>
        <w:t>Obnovljen Sporazum o suradnji između Ureda za harmonizaciju i koordinaciju sustava plaćanja u poljoprivredi, i</w:t>
      </w:r>
      <w:r w:rsidR="00CF791D">
        <w:rPr>
          <w:sz w:val="24"/>
          <w:szCs w:val="24"/>
        </w:rPr>
        <w:t>shrani i ruralnom razvoju BiH</w:t>
      </w:r>
      <w:r w:rsidRPr="00715F9E">
        <w:rPr>
          <w:sz w:val="24"/>
          <w:szCs w:val="24"/>
        </w:rPr>
        <w:t xml:space="preserve"> i Agencije za plaćanja u poljoprivredi, ribarstvu i ruralnom razvoju Republike Hrvatske.</w:t>
      </w:r>
      <w:proofErr w:type="gramEnd"/>
      <w:r w:rsidRPr="00715F9E">
        <w:rPr>
          <w:sz w:val="24"/>
          <w:szCs w:val="24"/>
        </w:rPr>
        <w:t xml:space="preserve"> </w:t>
      </w:r>
    </w:p>
    <w:p w:rsidR="008A48D8" w:rsidRPr="00715F9E" w:rsidRDefault="008A48D8" w:rsidP="00715F9E">
      <w:pPr>
        <w:jc w:val="both"/>
        <w:rPr>
          <w:sz w:val="24"/>
          <w:szCs w:val="24"/>
        </w:rPr>
      </w:pPr>
    </w:p>
    <w:p w:rsidR="008A48D8" w:rsidRPr="00686EBD" w:rsidRDefault="008A48D8" w:rsidP="00715F9E">
      <w:pPr>
        <w:jc w:val="both"/>
        <w:rPr>
          <w:sz w:val="22"/>
          <w:szCs w:val="22"/>
        </w:rPr>
      </w:pPr>
      <w:proofErr w:type="gramStart"/>
      <w:r w:rsidRPr="00686EBD">
        <w:rPr>
          <w:sz w:val="22"/>
          <w:szCs w:val="22"/>
        </w:rPr>
        <w:t xml:space="preserve">EUROPSKE </w:t>
      </w:r>
      <w:r w:rsidR="00CF791D">
        <w:rPr>
          <w:sz w:val="22"/>
          <w:szCs w:val="22"/>
        </w:rPr>
        <w:t xml:space="preserve"> </w:t>
      </w:r>
      <w:r w:rsidRPr="00686EBD">
        <w:rPr>
          <w:sz w:val="22"/>
          <w:szCs w:val="22"/>
        </w:rPr>
        <w:t>INTEGRACIJE</w:t>
      </w:r>
      <w:proofErr w:type="gramEnd"/>
    </w:p>
    <w:p w:rsidR="008A48D8" w:rsidRPr="00715F9E" w:rsidRDefault="008A48D8" w:rsidP="00715F9E">
      <w:pPr>
        <w:jc w:val="both"/>
        <w:rPr>
          <w:sz w:val="24"/>
          <w:szCs w:val="24"/>
        </w:rPr>
      </w:pPr>
    </w:p>
    <w:p w:rsidR="008A48D8" w:rsidRPr="00715F9E" w:rsidRDefault="008A48D8" w:rsidP="00715F9E">
      <w:pPr>
        <w:jc w:val="both"/>
        <w:rPr>
          <w:sz w:val="24"/>
          <w:szCs w:val="24"/>
        </w:rPr>
      </w:pPr>
      <w:proofErr w:type="gramStart"/>
      <w:r w:rsidRPr="00715F9E">
        <w:rPr>
          <w:sz w:val="24"/>
          <w:szCs w:val="24"/>
        </w:rPr>
        <w:t>Urađen Operativni plan za uspostavi IPARD platne agencije u Bosni i Hercegovini.</w:t>
      </w:r>
      <w:proofErr w:type="gramEnd"/>
    </w:p>
    <w:p w:rsidR="008A48D8" w:rsidRPr="00715F9E" w:rsidRDefault="008A48D8" w:rsidP="00715F9E">
      <w:pPr>
        <w:jc w:val="both"/>
        <w:rPr>
          <w:sz w:val="24"/>
          <w:szCs w:val="24"/>
        </w:rPr>
      </w:pPr>
      <w:proofErr w:type="gramStart"/>
      <w:r w:rsidRPr="00715F9E">
        <w:rPr>
          <w:sz w:val="24"/>
          <w:szCs w:val="24"/>
        </w:rPr>
        <w:t>Realizirana TAIEX radionica pod nazivom „Harmonizacija domaće poljoprivredne politike s CAP EU“.</w:t>
      </w:r>
      <w:proofErr w:type="gramEnd"/>
      <w:r w:rsidRPr="00715F9E">
        <w:rPr>
          <w:sz w:val="24"/>
          <w:szCs w:val="24"/>
        </w:rPr>
        <w:t xml:space="preserve"> </w:t>
      </w:r>
    </w:p>
    <w:p w:rsidR="005668DB" w:rsidRDefault="005668DB" w:rsidP="00715F9E">
      <w:pPr>
        <w:jc w:val="both"/>
        <w:rPr>
          <w:sz w:val="24"/>
          <w:szCs w:val="24"/>
        </w:rPr>
      </w:pPr>
    </w:p>
    <w:p w:rsidR="008039EE" w:rsidRDefault="008039EE" w:rsidP="00715F9E">
      <w:pPr>
        <w:jc w:val="both"/>
        <w:rPr>
          <w:sz w:val="22"/>
          <w:szCs w:val="22"/>
        </w:rPr>
      </w:pPr>
    </w:p>
    <w:p w:rsidR="008A48D8" w:rsidRPr="00686EBD" w:rsidRDefault="008A48D8" w:rsidP="00715F9E">
      <w:pPr>
        <w:jc w:val="both"/>
        <w:rPr>
          <w:sz w:val="22"/>
          <w:szCs w:val="22"/>
        </w:rPr>
      </w:pPr>
      <w:proofErr w:type="gramStart"/>
      <w:r w:rsidRPr="00686EBD">
        <w:rPr>
          <w:sz w:val="22"/>
          <w:szCs w:val="22"/>
        </w:rPr>
        <w:t xml:space="preserve">PLANIRANI </w:t>
      </w:r>
      <w:r w:rsidR="00CF791D">
        <w:rPr>
          <w:sz w:val="22"/>
          <w:szCs w:val="22"/>
        </w:rPr>
        <w:t xml:space="preserve"> </w:t>
      </w:r>
      <w:r w:rsidRPr="00686EBD">
        <w:rPr>
          <w:sz w:val="22"/>
          <w:szCs w:val="22"/>
        </w:rPr>
        <w:t>I</w:t>
      </w:r>
      <w:proofErr w:type="gramEnd"/>
      <w:r w:rsidR="00CF791D">
        <w:rPr>
          <w:sz w:val="22"/>
          <w:szCs w:val="22"/>
        </w:rPr>
        <w:t xml:space="preserve"> </w:t>
      </w:r>
      <w:r w:rsidRPr="00686EBD">
        <w:rPr>
          <w:sz w:val="22"/>
          <w:szCs w:val="22"/>
        </w:rPr>
        <w:t xml:space="preserve"> REALIZIRANI </w:t>
      </w:r>
      <w:r w:rsidR="00CF791D">
        <w:rPr>
          <w:sz w:val="22"/>
          <w:szCs w:val="22"/>
        </w:rPr>
        <w:t xml:space="preserve"> </w:t>
      </w:r>
      <w:r w:rsidRPr="00686EBD">
        <w:rPr>
          <w:sz w:val="22"/>
          <w:szCs w:val="22"/>
        </w:rPr>
        <w:t xml:space="preserve">PROGRAMSKI </w:t>
      </w:r>
      <w:r w:rsidR="00CF791D">
        <w:rPr>
          <w:sz w:val="22"/>
          <w:szCs w:val="22"/>
        </w:rPr>
        <w:t xml:space="preserve"> </w:t>
      </w:r>
      <w:r w:rsidRPr="00686EBD">
        <w:rPr>
          <w:sz w:val="22"/>
          <w:szCs w:val="22"/>
        </w:rPr>
        <w:t>ZADACI</w:t>
      </w:r>
    </w:p>
    <w:p w:rsidR="008A48D8" w:rsidRPr="00715F9E" w:rsidRDefault="008A48D8" w:rsidP="00715F9E">
      <w:pPr>
        <w:jc w:val="both"/>
        <w:rPr>
          <w:sz w:val="24"/>
          <w:szCs w:val="24"/>
        </w:rPr>
      </w:pPr>
    </w:p>
    <w:p w:rsidR="008A48D8" w:rsidRPr="00715F9E" w:rsidRDefault="008A48D8" w:rsidP="00715F9E">
      <w:pPr>
        <w:jc w:val="both"/>
        <w:rPr>
          <w:sz w:val="24"/>
          <w:szCs w:val="24"/>
        </w:rPr>
      </w:pPr>
      <w:proofErr w:type="gramStart"/>
      <w:r w:rsidRPr="00715F9E">
        <w:rPr>
          <w:sz w:val="24"/>
          <w:szCs w:val="24"/>
        </w:rPr>
        <w:t>Tijekom 2014.</w:t>
      </w:r>
      <w:proofErr w:type="gramEnd"/>
      <w:r w:rsidRPr="00715F9E">
        <w:rPr>
          <w:sz w:val="24"/>
          <w:szCs w:val="24"/>
        </w:rPr>
        <w:t xml:space="preserve"> godine realizirani su sljedeći zadaci: Izvješće o realizaciji potpora u poljoprivredi, prehrani i ruralnom razvoju BiH, Izvješće o poticajima </w:t>
      </w:r>
      <w:r w:rsidR="00CF791D">
        <w:rPr>
          <w:sz w:val="24"/>
          <w:szCs w:val="24"/>
        </w:rPr>
        <w:t>za Agenciju za statistiku BiH</w:t>
      </w:r>
      <w:r w:rsidRPr="00715F9E">
        <w:rPr>
          <w:sz w:val="24"/>
          <w:szCs w:val="24"/>
        </w:rPr>
        <w:t>, Operativni plan za uspostavu</w:t>
      </w:r>
      <w:r w:rsidR="00686EBD">
        <w:rPr>
          <w:sz w:val="24"/>
          <w:szCs w:val="24"/>
        </w:rPr>
        <w:t xml:space="preserve"> IPARD platne agencije u BiH</w:t>
      </w:r>
      <w:r w:rsidRPr="00715F9E">
        <w:rPr>
          <w:sz w:val="24"/>
          <w:szCs w:val="24"/>
        </w:rPr>
        <w:t xml:space="preserve">, Plan harmonizacije direktnih potpora poljoprivredi i ruralnom razvoju BiH, Plan harmonizacije mjera tržišno-cjenovne politike u BiH, pripremljen je Plan za uspostavu mehanizma notifikacije i izvještavanja za WTO o poljoprivrednim subvencijama. </w:t>
      </w:r>
    </w:p>
    <w:p w:rsidR="008A48D8" w:rsidRPr="00715F9E" w:rsidRDefault="008A48D8" w:rsidP="00715F9E">
      <w:pPr>
        <w:jc w:val="both"/>
        <w:rPr>
          <w:sz w:val="24"/>
          <w:szCs w:val="24"/>
        </w:rPr>
      </w:pPr>
      <w:r w:rsidRPr="00715F9E">
        <w:rPr>
          <w:sz w:val="24"/>
          <w:szCs w:val="24"/>
        </w:rPr>
        <w:t xml:space="preserve">U domenu planiranja i izvještavanja urađeni su: Plan rada Ureda za 2015. </w:t>
      </w:r>
      <w:proofErr w:type="gramStart"/>
      <w:r w:rsidRPr="00715F9E">
        <w:rPr>
          <w:sz w:val="24"/>
          <w:szCs w:val="24"/>
        </w:rPr>
        <w:t>godinu</w:t>
      </w:r>
      <w:proofErr w:type="gramEnd"/>
      <w:r w:rsidRPr="00715F9E">
        <w:rPr>
          <w:sz w:val="24"/>
          <w:szCs w:val="24"/>
        </w:rPr>
        <w:t xml:space="preserve">, izrađen je strateški plan aktivnosti Ureda za 2015. </w:t>
      </w:r>
      <w:proofErr w:type="gramStart"/>
      <w:r w:rsidRPr="00715F9E">
        <w:rPr>
          <w:sz w:val="24"/>
          <w:szCs w:val="24"/>
        </w:rPr>
        <w:t>godinu</w:t>
      </w:r>
      <w:proofErr w:type="gramEnd"/>
      <w:r w:rsidRPr="00715F9E">
        <w:rPr>
          <w:sz w:val="24"/>
          <w:szCs w:val="24"/>
        </w:rPr>
        <w:t xml:space="preserve">. </w:t>
      </w:r>
      <w:proofErr w:type="gramStart"/>
      <w:r w:rsidRPr="00715F9E">
        <w:rPr>
          <w:sz w:val="24"/>
          <w:szCs w:val="24"/>
        </w:rPr>
        <w:t>Zatim je urađeno Izvješće o radu Ureda za 2014.</w:t>
      </w:r>
      <w:proofErr w:type="gramEnd"/>
      <w:r w:rsidRPr="00715F9E">
        <w:rPr>
          <w:sz w:val="24"/>
          <w:szCs w:val="24"/>
        </w:rPr>
        <w:t xml:space="preserve"> </w:t>
      </w:r>
      <w:proofErr w:type="gramStart"/>
      <w:r w:rsidRPr="00715F9E">
        <w:rPr>
          <w:sz w:val="24"/>
          <w:szCs w:val="24"/>
        </w:rPr>
        <w:t>godinu</w:t>
      </w:r>
      <w:proofErr w:type="gramEnd"/>
    </w:p>
    <w:p w:rsidR="008A48D8" w:rsidRPr="00715F9E" w:rsidRDefault="008A48D8" w:rsidP="00715F9E">
      <w:pPr>
        <w:jc w:val="both"/>
        <w:rPr>
          <w:sz w:val="24"/>
          <w:szCs w:val="24"/>
        </w:rPr>
      </w:pPr>
      <w:r w:rsidRPr="00715F9E">
        <w:rPr>
          <w:sz w:val="24"/>
          <w:szCs w:val="24"/>
        </w:rPr>
        <w:t xml:space="preserve">Pored nabrojanih aktivnosti, Ured je u 2014. </w:t>
      </w:r>
      <w:proofErr w:type="gramStart"/>
      <w:r w:rsidRPr="00715F9E">
        <w:rPr>
          <w:sz w:val="24"/>
          <w:szCs w:val="24"/>
        </w:rPr>
        <w:t>godini</w:t>
      </w:r>
      <w:proofErr w:type="gramEnd"/>
      <w:r w:rsidRPr="00715F9E">
        <w:rPr>
          <w:sz w:val="24"/>
          <w:szCs w:val="24"/>
        </w:rPr>
        <w:t xml:space="preserve"> ispunio obveze predviđene Akcijskim planom za provedbu Strategije za borbu protiv korupcije (2009. </w:t>
      </w:r>
      <w:proofErr w:type="gramStart"/>
      <w:r w:rsidRPr="00715F9E">
        <w:rPr>
          <w:sz w:val="24"/>
          <w:szCs w:val="24"/>
        </w:rPr>
        <w:t>- 2014.)</w:t>
      </w:r>
      <w:proofErr w:type="gramEnd"/>
      <w:r w:rsidRPr="00715F9E">
        <w:rPr>
          <w:sz w:val="24"/>
          <w:szCs w:val="24"/>
        </w:rPr>
        <w:t xml:space="preserve"> </w:t>
      </w:r>
      <w:proofErr w:type="gramStart"/>
      <w:r w:rsidRPr="00715F9E">
        <w:rPr>
          <w:sz w:val="24"/>
          <w:szCs w:val="24"/>
        </w:rPr>
        <w:t>koje</w:t>
      </w:r>
      <w:proofErr w:type="gramEnd"/>
      <w:r w:rsidRPr="00715F9E">
        <w:rPr>
          <w:sz w:val="24"/>
          <w:szCs w:val="24"/>
        </w:rPr>
        <w:t xml:space="preserve"> se odnose na donošenje Akcijskog plana za borbu protiv korupcije (2013. </w:t>
      </w:r>
      <w:proofErr w:type="gramStart"/>
      <w:r w:rsidRPr="00715F9E">
        <w:rPr>
          <w:sz w:val="24"/>
          <w:szCs w:val="24"/>
        </w:rPr>
        <w:t>- 2014.), Pravilnika o internom prijavljivanju korupcije i zaštiti osoba koje prijavi korupciju i Plana integriteta.</w:t>
      </w:r>
      <w:proofErr w:type="gramEnd"/>
      <w:r w:rsidRPr="00715F9E">
        <w:rPr>
          <w:sz w:val="24"/>
          <w:szCs w:val="24"/>
        </w:rPr>
        <w:t xml:space="preserve"> Također je izrađen i </w:t>
      </w:r>
      <w:proofErr w:type="gramStart"/>
      <w:r w:rsidRPr="00715F9E">
        <w:rPr>
          <w:sz w:val="24"/>
          <w:szCs w:val="24"/>
        </w:rPr>
        <w:t>novi</w:t>
      </w:r>
      <w:proofErr w:type="gramEnd"/>
      <w:r w:rsidRPr="00715F9E">
        <w:rPr>
          <w:sz w:val="24"/>
          <w:szCs w:val="24"/>
        </w:rPr>
        <w:t xml:space="preserve"> Pravilnik o unutarnjoj organizaciji Ureda u skladu s Odlukom o razvrstavanju radnih mjesta i kriterijima za opis poslova radnih mjesta u institucijam</w:t>
      </w:r>
      <w:r w:rsidR="00686EBD">
        <w:rPr>
          <w:sz w:val="24"/>
          <w:szCs w:val="24"/>
        </w:rPr>
        <w:t>a BiH („Sl.</w:t>
      </w:r>
      <w:r w:rsidRPr="00715F9E">
        <w:rPr>
          <w:sz w:val="24"/>
          <w:szCs w:val="24"/>
        </w:rPr>
        <w:t xml:space="preserve"> glasnik BiH“, br. 30/13) i Odlukom o načelima za utvrđivanje unutarnje organizacije tijela uprave </w:t>
      </w:r>
      <w:r w:rsidR="00686EBD">
        <w:rPr>
          <w:sz w:val="24"/>
          <w:szCs w:val="24"/>
        </w:rPr>
        <w:t>BiH („Sl.</w:t>
      </w:r>
      <w:r w:rsidRPr="00715F9E">
        <w:rPr>
          <w:sz w:val="24"/>
          <w:szCs w:val="24"/>
        </w:rPr>
        <w:t xml:space="preserve"> glasnik BiH“, br. 30/13). </w:t>
      </w:r>
      <w:proofErr w:type="gramStart"/>
      <w:r w:rsidRPr="00715F9E">
        <w:rPr>
          <w:sz w:val="24"/>
          <w:szCs w:val="24"/>
        </w:rPr>
        <w:t>Pravilnik je trenutno u fazi prikupljanja potrebnih mišljenja.</w:t>
      </w:r>
      <w:proofErr w:type="gramEnd"/>
    </w:p>
    <w:p w:rsidR="008A48D8" w:rsidRPr="00715F9E" w:rsidRDefault="008A48D8" w:rsidP="00715F9E">
      <w:pPr>
        <w:jc w:val="both"/>
        <w:rPr>
          <w:sz w:val="24"/>
          <w:szCs w:val="24"/>
        </w:rPr>
      </w:pPr>
    </w:p>
    <w:p w:rsidR="008A48D8" w:rsidRPr="00686EBD" w:rsidRDefault="008A48D8" w:rsidP="00715F9E">
      <w:pPr>
        <w:jc w:val="both"/>
        <w:rPr>
          <w:sz w:val="22"/>
          <w:szCs w:val="22"/>
        </w:rPr>
      </w:pPr>
      <w:proofErr w:type="gramStart"/>
      <w:r w:rsidRPr="00686EBD">
        <w:rPr>
          <w:sz w:val="22"/>
          <w:szCs w:val="22"/>
        </w:rPr>
        <w:t xml:space="preserve">PRORAČUNSKA </w:t>
      </w:r>
      <w:r w:rsidR="00CF791D">
        <w:rPr>
          <w:sz w:val="22"/>
          <w:szCs w:val="22"/>
        </w:rPr>
        <w:t xml:space="preserve"> </w:t>
      </w:r>
      <w:r w:rsidRPr="00686EBD">
        <w:rPr>
          <w:sz w:val="22"/>
          <w:szCs w:val="22"/>
        </w:rPr>
        <w:t>SREDSTVA</w:t>
      </w:r>
      <w:proofErr w:type="gramEnd"/>
    </w:p>
    <w:p w:rsidR="008A48D8" w:rsidRPr="00715F9E" w:rsidRDefault="008A48D8" w:rsidP="00715F9E">
      <w:pPr>
        <w:jc w:val="both"/>
        <w:rPr>
          <w:rFonts w:cs="Calibri"/>
          <w:sz w:val="24"/>
          <w:szCs w:val="24"/>
        </w:rPr>
      </w:pPr>
    </w:p>
    <w:p w:rsidR="008A48D8" w:rsidRPr="00715F9E" w:rsidRDefault="008A48D8" w:rsidP="00715F9E">
      <w:pPr>
        <w:jc w:val="both"/>
        <w:rPr>
          <w:rFonts w:cs="Calibri"/>
          <w:sz w:val="24"/>
          <w:szCs w:val="24"/>
        </w:rPr>
      </w:pPr>
      <w:proofErr w:type="gramStart"/>
      <w:r w:rsidRPr="00715F9E">
        <w:rPr>
          <w:rFonts w:cs="Calibri"/>
          <w:sz w:val="24"/>
          <w:szCs w:val="24"/>
        </w:rPr>
        <w:t>Proračun Ureda za harmonizaciju i koordinaciju sustava plaćanja u poljoprivredi</w:t>
      </w:r>
      <w:r w:rsidR="00686EBD">
        <w:rPr>
          <w:rFonts w:cs="Calibri"/>
          <w:sz w:val="24"/>
          <w:szCs w:val="24"/>
        </w:rPr>
        <w:t>, ishrani i ruralnom razvoju BiH</w:t>
      </w:r>
      <w:r w:rsidRPr="00715F9E">
        <w:rPr>
          <w:rFonts w:cs="Calibri"/>
          <w:sz w:val="24"/>
          <w:szCs w:val="24"/>
        </w:rPr>
        <w:t xml:space="preserve"> za 2014.</w:t>
      </w:r>
      <w:proofErr w:type="gramEnd"/>
      <w:r w:rsidRPr="00715F9E">
        <w:rPr>
          <w:rFonts w:cs="Calibri"/>
          <w:sz w:val="24"/>
          <w:szCs w:val="24"/>
        </w:rPr>
        <w:t xml:space="preserve"> </w:t>
      </w:r>
      <w:proofErr w:type="gramStart"/>
      <w:r w:rsidRPr="00715F9E">
        <w:rPr>
          <w:rFonts w:cs="Calibri"/>
          <w:sz w:val="24"/>
          <w:szCs w:val="24"/>
        </w:rPr>
        <w:t>godinu</w:t>
      </w:r>
      <w:proofErr w:type="gramEnd"/>
      <w:r w:rsidR="00686EBD">
        <w:rPr>
          <w:rFonts w:cs="Calibri"/>
          <w:sz w:val="24"/>
          <w:szCs w:val="24"/>
        </w:rPr>
        <w:t xml:space="preserve"> odobren je </w:t>
      </w:r>
      <w:r w:rsidR="00CF791D">
        <w:rPr>
          <w:rFonts w:cs="Calibri"/>
          <w:sz w:val="24"/>
          <w:szCs w:val="24"/>
        </w:rPr>
        <w:t xml:space="preserve">u iznosu od </w:t>
      </w:r>
      <w:r w:rsidRPr="00715F9E">
        <w:rPr>
          <w:rFonts w:cs="Calibri"/>
          <w:sz w:val="24"/>
          <w:szCs w:val="24"/>
        </w:rPr>
        <w:t>536.000,00 KM. Proračun je p</w:t>
      </w:r>
      <w:r w:rsidR="00CF791D">
        <w:rPr>
          <w:rFonts w:cs="Calibri"/>
          <w:sz w:val="24"/>
          <w:szCs w:val="24"/>
        </w:rPr>
        <w:t xml:space="preserve">laniran za 12 zaposlenih. </w:t>
      </w:r>
      <w:proofErr w:type="gramStart"/>
      <w:r w:rsidR="00CF791D">
        <w:rPr>
          <w:rFonts w:cs="Calibri"/>
          <w:sz w:val="24"/>
          <w:szCs w:val="24"/>
        </w:rPr>
        <w:t>S 30.6.</w:t>
      </w:r>
      <w:r w:rsidRPr="00715F9E">
        <w:rPr>
          <w:rFonts w:cs="Calibri"/>
          <w:sz w:val="24"/>
          <w:szCs w:val="24"/>
        </w:rPr>
        <w:t>2014.</w:t>
      </w:r>
      <w:proofErr w:type="gramEnd"/>
      <w:r w:rsidRPr="00715F9E">
        <w:rPr>
          <w:rFonts w:cs="Calibri"/>
          <w:sz w:val="24"/>
          <w:szCs w:val="24"/>
        </w:rPr>
        <w:t xml:space="preserve"> </w:t>
      </w:r>
      <w:proofErr w:type="gramStart"/>
      <w:r w:rsidRPr="00715F9E">
        <w:rPr>
          <w:rFonts w:cs="Calibri"/>
          <w:sz w:val="24"/>
          <w:szCs w:val="24"/>
        </w:rPr>
        <w:t>godine</w:t>
      </w:r>
      <w:proofErr w:type="gramEnd"/>
      <w:r w:rsidRPr="00715F9E">
        <w:rPr>
          <w:rFonts w:cs="Calibri"/>
          <w:sz w:val="24"/>
          <w:szCs w:val="24"/>
        </w:rPr>
        <w:t xml:space="preserve"> u Uredu je bilo zaposleno 10 državnih službenika i jedan referent. U rujnu mjesecu je pokrenuta natječajna procedura za zapošljavanje jednog državnog službenika - stručn</w:t>
      </w:r>
      <w:r w:rsidR="00CF791D">
        <w:rPr>
          <w:rFonts w:cs="Calibri"/>
          <w:sz w:val="24"/>
          <w:szCs w:val="24"/>
        </w:rPr>
        <w:t xml:space="preserve">og suradnika, tako da je </w:t>
      </w:r>
      <w:proofErr w:type="gramStart"/>
      <w:r w:rsidR="00CF791D">
        <w:rPr>
          <w:rFonts w:cs="Calibri"/>
          <w:sz w:val="24"/>
          <w:szCs w:val="24"/>
        </w:rPr>
        <w:t>sa</w:t>
      </w:r>
      <w:proofErr w:type="gramEnd"/>
      <w:r w:rsidR="00CF791D">
        <w:rPr>
          <w:rFonts w:cs="Calibri"/>
          <w:sz w:val="24"/>
          <w:szCs w:val="24"/>
        </w:rPr>
        <w:t xml:space="preserve"> 31.12.</w:t>
      </w:r>
      <w:r w:rsidRPr="00715F9E">
        <w:rPr>
          <w:rFonts w:cs="Calibri"/>
          <w:sz w:val="24"/>
          <w:szCs w:val="24"/>
        </w:rPr>
        <w:t xml:space="preserve">2014. </w:t>
      </w:r>
      <w:proofErr w:type="gramStart"/>
      <w:r w:rsidRPr="00715F9E">
        <w:rPr>
          <w:rFonts w:cs="Calibri"/>
          <w:sz w:val="24"/>
          <w:szCs w:val="24"/>
        </w:rPr>
        <w:t>godine</w:t>
      </w:r>
      <w:proofErr w:type="gramEnd"/>
      <w:r w:rsidRPr="00715F9E">
        <w:rPr>
          <w:rFonts w:cs="Calibri"/>
          <w:sz w:val="24"/>
          <w:szCs w:val="24"/>
        </w:rPr>
        <w:t xml:space="preserve"> u Uredu ukupno </w:t>
      </w:r>
      <w:r w:rsidR="00686EBD">
        <w:rPr>
          <w:rFonts w:cs="Calibri"/>
          <w:sz w:val="24"/>
          <w:szCs w:val="24"/>
        </w:rPr>
        <w:t xml:space="preserve">12 zaposlenih. </w:t>
      </w:r>
      <w:r w:rsidRPr="00715F9E">
        <w:rPr>
          <w:rFonts w:cs="Calibri"/>
          <w:sz w:val="24"/>
          <w:szCs w:val="24"/>
        </w:rPr>
        <w:t>Obračun plaća se temeljio na osnovici od 475</w:t>
      </w:r>
      <w:proofErr w:type="gramStart"/>
      <w:r w:rsidRPr="00715F9E">
        <w:rPr>
          <w:rFonts w:cs="Calibri"/>
          <w:sz w:val="24"/>
          <w:szCs w:val="24"/>
        </w:rPr>
        <w:t>,69</w:t>
      </w:r>
      <w:proofErr w:type="gramEnd"/>
      <w:r w:rsidRPr="00715F9E">
        <w:rPr>
          <w:rFonts w:cs="Calibri"/>
          <w:sz w:val="24"/>
          <w:szCs w:val="24"/>
        </w:rPr>
        <w:t xml:space="preserve"> KM, u skladu s Odlukom o visini osnovice za obračun plać</w:t>
      </w:r>
      <w:r w:rsidR="00686EBD">
        <w:rPr>
          <w:rFonts w:cs="Calibri"/>
          <w:sz w:val="24"/>
          <w:szCs w:val="24"/>
        </w:rPr>
        <w:t>e („Sl.</w:t>
      </w:r>
      <w:r w:rsidRPr="00715F9E">
        <w:rPr>
          <w:rFonts w:cs="Calibri"/>
          <w:sz w:val="24"/>
          <w:szCs w:val="24"/>
        </w:rPr>
        <w:t xml:space="preserve"> glasnik BiH“, br. 58/09, dok su stope poreza i doprinosa na plaće obračunate u skladu s važećim propisima u entitetima BiH. </w:t>
      </w:r>
    </w:p>
    <w:p w:rsidR="008A48D8" w:rsidRPr="00715F9E" w:rsidRDefault="008A48D8" w:rsidP="00715F9E">
      <w:pPr>
        <w:jc w:val="both"/>
        <w:rPr>
          <w:rFonts w:cs="Calibri"/>
          <w:sz w:val="24"/>
          <w:szCs w:val="24"/>
        </w:rPr>
      </w:pPr>
      <w:r w:rsidRPr="00715F9E">
        <w:rPr>
          <w:rFonts w:cs="Calibri"/>
          <w:sz w:val="24"/>
          <w:szCs w:val="24"/>
        </w:rPr>
        <w:t xml:space="preserve">Nadalje, u skladu </w:t>
      </w:r>
      <w:proofErr w:type="gramStart"/>
      <w:r w:rsidRPr="00715F9E">
        <w:rPr>
          <w:rFonts w:cs="Calibri"/>
          <w:sz w:val="24"/>
          <w:szCs w:val="24"/>
        </w:rPr>
        <w:t>sa</w:t>
      </w:r>
      <w:proofErr w:type="gramEnd"/>
      <w:r w:rsidRPr="00715F9E">
        <w:rPr>
          <w:rFonts w:cs="Calibri"/>
          <w:sz w:val="24"/>
          <w:szCs w:val="24"/>
        </w:rPr>
        <w:t xml:space="preserve"> Zahtjevom za postupanje po Zaključku Vijeća ministara BiH, broj 01-02-6-521</w:t>
      </w:r>
      <w:r w:rsidR="00CF791D">
        <w:rPr>
          <w:rFonts w:cs="Calibri"/>
          <w:sz w:val="24"/>
          <w:szCs w:val="24"/>
        </w:rPr>
        <w:t>0-2/14 od 25.6.</w:t>
      </w:r>
      <w:r w:rsidRPr="00715F9E">
        <w:rPr>
          <w:rFonts w:cs="Calibri"/>
          <w:sz w:val="24"/>
          <w:szCs w:val="24"/>
        </w:rPr>
        <w:t xml:space="preserve">2014. </w:t>
      </w:r>
      <w:proofErr w:type="gramStart"/>
      <w:r w:rsidRPr="00715F9E">
        <w:rPr>
          <w:rFonts w:cs="Calibri"/>
          <w:sz w:val="24"/>
          <w:szCs w:val="24"/>
        </w:rPr>
        <w:t>godine</w:t>
      </w:r>
      <w:proofErr w:type="gramEnd"/>
      <w:r w:rsidRPr="00715F9E">
        <w:rPr>
          <w:rFonts w:cs="Calibri"/>
          <w:sz w:val="24"/>
          <w:szCs w:val="24"/>
        </w:rPr>
        <w:t>, Ured za harmonizaciju i koordinaciju sustava plaćanja u poljoprivredi, ishrani i ruralnom razvoju BiH je izvršio analizu vlastitog proračuna te dostavio prijedlog smanjenja istog za 1% kako bi se osigurala sredstva u proračunu za pomoć stanovništvu na područjima ugrožen</w:t>
      </w:r>
      <w:r w:rsidR="00686EBD">
        <w:rPr>
          <w:rFonts w:cs="Calibri"/>
          <w:sz w:val="24"/>
          <w:szCs w:val="24"/>
        </w:rPr>
        <w:t xml:space="preserve">im poplavama. </w:t>
      </w:r>
      <w:r w:rsidRPr="00715F9E">
        <w:rPr>
          <w:rFonts w:cs="Calibri"/>
          <w:sz w:val="24"/>
          <w:szCs w:val="24"/>
        </w:rPr>
        <w:t xml:space="preserve">Iznos </w:t>
      </w:r>
      <w:proofErr w:type="gramStart"/>
      <w:r w:rsidRPr="00715F9E">
        <w:rPr>
          <w:rFonts w:cs="Calibri"/>
          <w:sz w:val="24"/>
          <w:szCs w:val="24"/>
        </w:rPr>
        <w:t>od</w:t>
      </w:r>
      <w:proofErr w:type="gramEnd"/>
      <w:r w:rsidRPr="00715F9E">
        <w:rPr>
          <w:rFonts w:cs="Calibri"/>
          <w:sz w:val="24"/>
          <w:szCs w:val="24"/>
        </w:rPr>
        <w:t xml:space="preserve"> 6.000,00 KM je umanjen na kontu 611111- Bruto plaće i naknade. Troškovi bruto plaća ostvareni su sa 95</w:t>
      </w:r>
      <w:proofErr w:type="gramStart"/>
      <w:r w:rsidRPr="00715F9E">
        <w:rPr>
          <w:rFonts w:cs="Calibri"/>
          <w:sz w:val="24"/>
          <w:szCs w:val="24"/>
        </w:rPr>
        <w:t>,77</w:t>
      </w:r>
      <w:proofErr w:type="gramEnd"/>
      <w:r w:rsidRPr="00715F9E">
        <w:rPr>
          <w:rFonts w:cs="Calibri"/>
          <w:sz w:val="24"/>
          <w:szCs w:val="24"/>
        </w:rPr>
        <w:t>%, u odnosu na planirane.</w:t>
      </w:r>
    </w:p>
    <w:p w:rsidR="008A48D8" w:rsidRPr="00CF791D" w:rsidRDefault="008A48D8" w:rsidP="00715F9E">
      <w:pPr>
        <w:jc w:val="both"/>
        <w:rPr>
          <w:rFonts w:cs="Calibri"/>
          <w:sz w:val="24"/>
          <w:szCs w:val="24"/>
        </w:rPr>
      </w:pPr>
      <w:proofErr w:type="gramStart"/>
      <w:r w:rsidRPr="00715F9E">
        <w:rPr>
          <w:rFonts w:cs="Calibri"/>
          <w:sz w:val="24"/>
          <w:szCs w:val="24"/>
        </w:rPr>
        <w:t>Uredu su u 2014.</w:t>
      </w:r>
      <w:proofErr w:type="gramEnd"/>
      <w:r w:rsidRPr="00715F9E">
        <w:rPr>
          <w:rFonts w:cs="Calibri"/>
          <w:sz w:val="24"/>
          <w:szCs w:val="24"/>
        </w:rPr>
        <w:t xml:space="preserve"> </w:t>
      </w:r>
      <w:proofErr w:type="gramStart"/>
      <w:r w:rsidRPr="00715F9E">
        <w:rPr>
          <w:rFonts w:cs="Calibri"/>
          <w:sz w:val="24"/>
          <w:szCs w:val="24"/>
        </w:rPr>
        <w:t>godini</w:t>
      </w:r>
      <w:proofErr w:type="gramEnd"/>
      <w:r w:rsidRPr="00715F9E">
        <w:rPr>
          <w:rFonts w:cs="Calibri"/>
          <w:sz w:val="24"/>
          <w:szCs w:val="24"/>
        </w:rPr>
        <w:t xml:space="preserve"> odobrena  kapitalna sredstva u ukupnom iznosu od 4.000,00 KM. Od strane Ministarstva financija i</w:t>
      </w:r>
      <w:r w:rsidR="00686EBD">
        <w:rPr>
          <w:rFonts w:cs="Calibri"/>
          <w:sz w:val="24"/>
          <w:szCs w:val="24"/>
        </w:rPr>
        <w:t xml:space="preserve"> trezora BiH</w:t>
      </w:r>
      <w:r w:rsidRPr="00715F9E">
        <w:rPr>
          <w:rFonts w:cs="Calibri"/>
          <w:sz w:val="24"/>
          <w:szCs w:val="24"/>
        </w:rPr>
        <w:t xml:space="preserve"> dana je suglasnost na namjensku strukturu kapitalnih ulaganja, broj 05-16-1-514-3/14 od 22.01.2014. </w:t>
      </w:r>
      <w:proofErr w:type="gramStart"/>
      <w:r w:rsidRPr="00715F9E">
        <w:rPr>
          <w:rFonts w:cs="Calibri"/>
          <w:sz w:val="24"/>
          <w:szCs w:val="24"/>
        </w:rPr>
        <w:t>godine</w:t>
      </w:r>
      <w:proofErr w:type="gramEnd"/>
      <w:r w:rsidRPr="00715F9E">
        <w:rPr>
          <w:rFonts w:cs="Calibri"/>
          <w:sz w:val="24"/>
          <w:szCs w:val="24"/>
        </w:rPr>
        <w:t xml:space="preserve">. Nakon provedenih postupaka javne nabave putem direktnog i konkurentskog postupka sredstva su nabavljena u ukupnom iznosu </w:t>
      </w:r>
      <w:proofErr w:type="gramStart"/>
      <w:r w:rsidRPr="00715F9E">
        <w:rPr>
          <w:rFonts w:cs="Calibri"/>
          <w:sz w:val="24"/>
          <w:szCs w:val="24"/>
        </w:rPr>
        <w:t>od</w:t>
      </w:r>
      <w:proofErr w:type="gramEnd"/>
      <w:r w:rsidRPr="00715F9E">
        <w:rPr>
          <w:rFonts w:cs="Calibri"/>
          <w:sz w:val="24"/>
          <w:szCs w:val="24"/>
        </w:rPr>
        <w:t xml:space="preserve"> 3.368,33 KM.</w:t>
      </w:r>
    </w:p>
    <w:p w:rsidR="005668DB" w:rsidRDefault="005668DB" w:rsidP="00715F9E">
      <w:pPr>
        <w:jc w:val="both"/>
        <w:rPr>
          <w:sz w:val="24"/>
          <w:szCs w:val="24"/>
        </w:rPr>
      </w:pPr>
    </w:p>
    <w:p w:rsidR="0053533D" w:rsidRPr="002778E6" w:rsidRDefault="0053533D" w:rsidP="00D31EC6">
      <w:pPr>
        <w:pStyle w:val="Davorka2"/>
      </w:pPr>
      <w:bookmarkStart w:id="27" w:name="_Toc412718709"/>
      <w:r w:rsidRPr="002778E6">
        <w:t xml:space="preserve">MINISTARSTVO </w:t>
      </w:r>
      <w:r w:rsidR="00CF791D">
        <w:t xml:space="preserve"> </w:t>
      </w:r>
      <w:r w:rsidRPr="002778E6">
        <w:t xml:space="preserve">FINANCIJA </w:t>
      </w:r>
      <w:r w:rsidR="00CF791D">
        <w:t xml:space="preserve"> </w:t>
      </w:r>
      <w:r w:rsidRPr="002778E6">
        <w:t xml:space="preserve">I </w:t>
      </w:r>
      <w:r w:rsidR="00CF791D">
        <w:t xml:space="preserve"> </w:t>
      </w:r>
      <w:r w:rsidRPr="002778E6">
        <w:t>TREZORA</w:t>
      </w:r>
      <w:bookmarkEnd w:id="27"/>
    </w:p>
    <w:p w:rsidR="0053533D" w:rsidRPr="00170CFA" w:rsidRDefault="0053533D" w:rsidP="0053533D">
      <w:pPr>
        <w:jc w:val="center"/>
        <w:rPr>
          <w:b/>
          <w:sz w:val="24"/>
        </w:rPr>
      </w:pPr>
    </w:p>
    <w:p w:rsidR="0053533D" w:rsidRPr="00046276" w:rsidRDefault="0053533D" w:rsidP="001F62E2">
      <w:pPr>
        <w:jc w:val="both"/>
        <w:rPr>
          <w:sz w:val="22"/>
          <w:szCs w:val="22"/>
        </w:rPr>
      </w:pPr>
      <w:proofErr w:type="gramStart"/>
      <w:r w:rsidRPr="00046276">
        <w:rPr>
          <w:sz w:val="22"/>
          <w:szCs w:val="22"/>
        </w:rPr>
        <w:t xml:space="preserve">NAJVAŽNIJE </w:t>
      </w:r>
      <w:r w:rsidR="00046276">
        <w:rPr>
          <w:sz w:val="22"/>
          <w:szCs w:val="22"/>
        </w:rPr>
        <w:t xml:space="preserve"> </w:t>
      </w:r>
      <w:r w:rsidRPr="00046276">
        <w:rPr>
          <w:sz w:val="22"/>
          <w:szCs w:val="22"/>
        </w:rPr>
        <w:t>AKTIVNOSTI</w:t>
      </w:r>
      <w:proofErr w:type="gramEnd"/>
      <w:r w:rsidRPr="00046276">
        <w:rPr>
          <w:sz w:val="22"/>
          <w:szCs w:val="22"/>
        </w:rPr>
        <w:t xml:space="preserve"> </w:t>
      </w:r>
      <w:r w:rsidR="00046276">
        <w:rPr>
          <w:sz w:val="22"/>
          <w:szCs w:val="22"/>
        </w:rPr>
        <w:t xml:space="preserve"> </w:t>
      </w:r>
      <w:r w:rsidRPr="00046276">
        <w:rPr>
          <w:sz w:val="22"/>
          <w:szCs w:val="22"/>
        </w:rPr>
        <w:t>I</w:t>
      </w:r>
      <w:r w:rsidR="00046276">
        <w:rPr>
          <w:sz w:val="22"/>
          <w:szCs w:val="22"/>
        </w:rPr>
        <w:t xml:space="preserve"> </w:t>
      </w:r>
      <w:r w:rsidRPr="00046276">
        <w:rPr>
          <w:sz w:val="22"/>
          <w:szCs w:val="22"/>
        </w:rPr>
        <w:t xml:space="preserve"> STANJE</w:t>
      </w:r>
      <w:r w:rsidR="00046276">
        <w:rPr>
          <w:sz w:val="22"/>
          <w:szCs w:val="22"/>
        </w:rPr>
        <w:t xml:space="preserve"> </w:t>
      </w:r>
      <w:r w:rsidRPr="00046276">
        <w:rPr>
          <w:sz w:val="22"/>
          <w:szCs w:val="22"/>
        </w:rPr>
        <w:t xml:space="preserve"> U</w:t>
      </w:r>
      <w:r w:rsidR="00046276">
        <w:rPr>
          <w:sz w:val="22"/>
          <w:szCs w:val="22"/>
        </w:rPr>
        <w:t xml:space="preserve"> </w:t>
      </w:r>
      <w:r w:rsidRPr="00046276">
        <w:rPr>
          <w:sz w:val="22"/>
          <w:szCs w:val="22"/>
        </w:rPr>
        <w:t xml:space="preserve"> OBLASTI</w:t>
      </w:r>
    </w:p>
    <w:p w:rsidR="0053533D" w:rsidRPr="001F62E2" w:rsidRDefault="0053533D" w:rsidP="001F62E2">
      <w:pPr>
        <w:jc w:val="both"/>
        <w:rPr>
          <w:sz w:val="24"/>
          <w:szCs w:val="24"/>
        </w:rPr>
      </w:pPr>
    </w:p>
    <w:p w:rsidR="0053533D" w:rsidRPr="001F62E2" w:rsidRDefault="0053533D" w:rsidP="001F62E2">
      <w:pPr>
        <w:jc w:val="both"/>
        <w:rPr>
          <w:sz w:val="24"/>
          <w:szCs w:val="24"/>
        </w:rPr>
      </w:pPr>
      <w:proofErr w:type="gramStart"/>
      <w:r w:rsidRPr="001F62E2">
        <w:rPr>
          <w:sz w:val="24"/>
          <w:szCs w:val="24"/>
        </w:rPr>
        <w:t>U 2014.</w:t>
      </w:r>
      <w:proofErr w:type="gramEnd"/>
      <w:r w:rsidRPr="001F62E2">
        <w:rPr>
          <w:sz w:val="24"/>
          <w:szCs w:val="24"/>
        </w:rPr>
        <w:t xml:space="preserve"> </w:t>
      </w:r>
      <w:proofErr w:type="gramStart"/>
      <w:r w:rsidRPr="001F62E2">
        <w:rPr>
          <w:sz w:val="24"/>
          <w:szCs w:val="24"/>
        </w:rPr>
        <w:t>godini</w:t>
      </w:r>
      <w:proofErr w:type="gramEnd"/>
      <w:r w:rsidRPr="001F62E2">
        <w:rPr>
          <w:sz w:val="24"/>
          <w:szCs w:val="24"/>
        </w:rPr>
        <w:t xml:space="preserve"> aktivnosti Ministarstva financija i trezora, kao i mnogih drugih institucija Bosne i Hercegovine, ali i institucija nižih razina vlasti, bile su usmjerene na poduzimanje mjera u cilju saniranja posljedica od poplava. U okviru svojih zakonskih nadležnosti Ministarstvo je predložilo niz zakonskih i podzakonskih akata, čije donošen</w:t>
      </w:r>
      <w:r w:rsidR="00046276">
        <w:rPr>
          <w:sz w:val="24"/>
          <w:szCs w:val="24"/>
        </w:rPr>
        <w:t xml:space="preserve">je je rezultiralo </w:t>
      </w:r>
      <w:r w:rsidRPr="001F62E2">
        <w:rPr>
          <w:sz w:val="24"/>
          <w:szCs w:val="24"/>
        </w:rPr>
        <w:t xml:space="preserve">osiguranjem financijskih sredstava za ublažavanje posljedica </w:t>
      </w:r>
      <w:proofErr w:type="gramStart"/>
      <w:r w:rsidRPr="001F62E2">
        <w:rPr>
          <w:sz w:val="24"/>
          <w:szCs w:val="24"/>
        </w:rPr>
        <w:t>od</w:t>
      </w:r>
      <w:proofErr w:type="gramEnd"/>
      <w:r w:rsidRPr="001F62E2">
        <w:rPr>
          <w:sz w:val="24"/>
          <w:szCs w:val="24"/>
        </w:rPr>
        <w:t xml:space="preserve"> poplava. </w:t>
      </w:r>
    </w:p>
    <w:p w:rsidR="0053533D" w:rsidRPr="001F62E2" w:rsidRDefault="0053533D" w:rsidP="001F62E2">
      <w:pPr>
        <w:jc w:val="both"/>
        <w:rPr>
          <w:sz w:val="24"/>
          <w:szCs w:val="24"/>
        </w:rPr>
      </w:pPr>
      <w:r w:rsidRPr="001F62E2">
        <w:rPr>
          <w:sz w:val="24"/>
          <w:szCs w:val="24"/>
        </w:rPr>
        <w:t xml:space="preserve">Na razini institucija </w:t>
      </w:r>
      <w:r w:rsidR="00046276">
        <w:rPr>
          <w:sz w:val="24"/>
          <w:szCs w:val="24"/>
        </w:rPr>
        <w:t>BiH</w:t>
      </w:r>
      <w:r w:rsidRPr="001F62E2">
        <w:rPr>
          <w:sz w:val="24"/>
          <w:szCs w:val="24"/>
        </w:rPr>
        <w:t xml:space="preserve"> za pomoć poplavljenim područjima ukupno je osigurano 10</w:t>
      </w:r>
      <w:proofErr w:type="gramStart"/>
      <w:r w:rsidRPr="001F62E2">
        <w:rPr>
          <w:sz w:val="24"/>
          <w:szCs w:val="24"/>
        </w:rPr>
        <w:t>,2</w:t>
      </w:r>
      <w:proofErr w:type="gramEnd"/>
      <w:r w:rsidRPr="001F62E2">
        <w:rPr>
          <w:sz w:val="24"/>
          <w:szCs w:val="24"/>
        </w:rPr>
        <w:t xml:space="preserve"> milijuna KM. Ministarstvo financija i trezora predložilo je Zakon o izmjenama i dopunama Zakona o proračunu institucija BiH čijim donošenjem su ostvarene uštede u iznosu od 7.139.000 KМ. Također, </w:t>
      </w:r>
      <w:proofErr w:type="gramStart"/>
      <w:r w:rsidRPr="001F62E2">
        <w:rPr>
          <w:sz w:val="24"/>
          <w:szCs w:val="24"/>
        </w:rPr>
        <w:t>na</w:t>
      </w:r>
      <w:proofErr w:type="gramEnd"/>
      <w:r w:rsidRPr="001F62E2">
        <w:rPr>
          <w:sz w:val="24"/>
          <w:szCs w:val="24"/>
        </w:rPr>
        <w:t xml:space="preserve"> prijedlog Ministarstva financija i trezora Vijeće ministara BiH donijelo je Odluku o prikupljanju sredstava po osnovu uplate jednodnevne zarade zaposlenih u institu</w:t>
      </w:r>
      <w:r w:rsidR="00046276">
        <w:rPr>
          <w:sz w:val="24"/>
          <w:szCs w:val="24"/>
        </w:rPr>
        <w:t>cijama BiH</w:t>
      </w:r>
      <w:r w:rsidRPr="001F62E2">
        <w:rPr>
          <w:sz w:val="24"/>
          <w:szCs w:val="24"/>
        </w:rPr>
        <w:t xml:space="preserve"> za pruž</w:t>
      </w:r>
      <w:r w:rsidR="003D36B9">
        <w:rPr>
          <w:sz w:val="24"/>
          <w:szCs w:val="24"/>
        </w:rPr>
        <w:t>anje pomoći na teritoriju BiH</w:t>
      </w:r>
      <w:r w:rsidRPr="001F62E2">
        <w:rPr>
          <w:sz w:val="24"/>
          <w:szCs w:val="24"/>
        </w:rPr>
        <w:t xml:space="preserve"> zahvaćenom poplavama u svibnju 2014. </w:t>
      </w:r>
      <w:proofErr w:type="gramStart"/>
      <w:r w:rsidRPr="001F62E2">
        <w:rPr>
          <w:sz w:val="24"/>
          <w:szCs w:val="24"/>
        </w:rPr>
        <w:t>godine</w:t>
      </w:r>
      <w:proofErr w:type="gramEnd"/>
      <w:r w:rsidRPr="001F62E2">
        <w:rPr>
          <w:sz w:val="24"/>
          <w:szCs w:val="24"/>
        </w:rPr>
        <w:t xml:space="preserve">. U skladu s odredbama Zakona o radu institucija BiH prikupljanje sredstava </w:t>
      </w:r>
      <w:proofErr w:type="gramStart"/>
      <w:r w:rsidRPr="001F62E2">
        <w:rPr>
          <w:sz w:val="24"/>
          <w:szCs w:val="24"/>
        </w:rPr>
        <w:t>na</w:t>
      </w:r>
      <w:proofErr w:type="gramEnd"/>
      <w:r w:rsidRPr="001F62E2">
        <w:rPr>
          <w:sz w:val="24"/>
          <w:szCs w:val="24"/>
        </w:rPr>
        <w:t xml:space="preserve"> po ovoj osnovi vršeno je na dobrovoljnoj bazi, te je prikupljanje dodatnih sredstava za saniranje posljedica od poplava bilo značajno niže od procijene. </w:t>
      </w:r>
      <w:proofErr w:type="gramStart"/>
      <w:r w:rsidRPr="001F62E2">
        <w:rPr>
          <w:sz w:val="24"/>
          <w:szCs w:val="24"/>
        </w:rPr>
        <w:t>Na prijedlog Ministarstva, Vijeće ministara BiH donijelo je i Zaključak o otvaranju deviznog računa i računa u KM valuti za uplate donatorskih sredstava za prikupljanje pomoći područjima zahvaćenim poplavama u svibnju 2014.</w:t>
      </w:r>
      <w:proofErr w:type="gramEnd"/>
      <w:r w:rsidRPr="001F62E2">
        <w:rPr>
          <w:sz w:val="24"/>
          <w:szCs w:val="24"/>
        </w:rPr>
        <w:t xml:space="preserve"> </w:t>
      </w:r>
      <w:proofErr w:type="gramStart"/>
      <w:r w:rsidRPr="001F62E2">
        <w:rPr>
          <w:sz w:val="24"/>
          <w:szCs w:val="24"/>
        </w:rPr>
        <w:t>godine</w:t>
      </w:r>
      <w:proofErr w:type="gramEnd"/>
      <w:r w:rsidRPr="001F62E2">
        <w:rPr>
          <w:sz w:val="24"/>
          <w:szCs w:val="24"/>
        </w:rPr>
        <w:t>. Sva prikupljena sredstva na računima kojima upravlja Ministarstvo financija i trezora, osigurana navedenim aktivnostima, u skladu s odlukom Vijeća ministara BiH prenesena su vladama entiteta i Brčko Distrikta u svrhu saniranja posljedica od popl</w:t>
      </w:r>
      <w:r w:rsidR="005668DB">
        <w:rPr>
          <w:sz w:val="24"/>
          <w:szCs w:val="24"/>
        </w:rPr>
        <w:t>ava u omjeru 49% Vladi R.</w:t>
      </w:r>
      <w:r w:rsidRPr="001F62E2">
        <w:rPr>
          <w:sz w:val="24"/>
          <w:szCs w:val="24"/>
        </w:rPr>
        <w:t xml:space="preserve"> Srp</w:t>
      </w:r>
      <w:r w:rsidR="005668DB">
        <w:rPr>
          <w:sz w:val="24"/>
          <w:szCs w:val="24"/>
        </w:rPr>
        <w:t>ske, 49% Vladi Federacije BiH</w:t>
      </w:r>
      <w:r w:rsidRPr="001F62E2">
        <w:rPr>
          <w:sz w:val="24"/>
          <w:szCs w:val="24"/>
        </w:rPr>
        <w:t xml:space="preserve"> i 2% Brčko Distriktu Bosne i Hercegovine.</w:t>
      </w:r>
    </w:p>
    <w:p w:rsidR="0053533D" w:rsidRPr="001F62E2" w:rsidRDefault="0053533D" w:rsidP="001F62E2">
      <w:pPr>
        <w:jc w:val="both"/>
        <w:rPr>
          <w:color w:val="000000"/>
          <w:sz w:val="24"/>
          <w:szCs w:val="24"/>
          <w:shd w:val="clear" w:color="auto" w:fill="FFFFFF"/>
        </w:rPr>
      </w:pPr>
      <w:r w:rsidRPr="001F62E2">
        <w:rPr>
          <w:sz w:val="24"/>
          <w:szCs w:val="24"/>
        </w:rPr>
        <w:t xml:space="preserve">Ministarstvo financija i trezora provelo je i proceduru zaključivanja ugovora sa </w:t>
      </w:r>
      <w:r w:rsidR="00046276">
        <w:rPr>
          <w:sz w:val="24"/>
          <w:szCs w:val="24"/>
        </w:rPr>
        <w:t>Svjetskom bankom kojim su BiH</w:t>
      </w:r>
      <w:r w:rsidRPr="001F62E2">
        <w:rPr>
          <w:sz w:val="24"/>
          <w:szCs w:val="24"/>
        </w:rPr>
        <w:t xml:space="preserve"> odobrena kreditna sredstva za saniranje posljedica od poplava u iznosu od cca 100 milijuna USD, što odgovara iznosu od 65 milijuna SDR. Ova kreditna sredstva osigurana su pod IDA uvjetima (povoljni uvjeti za kreditiranje od strane Svjetske banke) koji podrazumijevaju rok otplate 25 godina, uključuj</w:t>
      </w:r>
      <w:r w:rsidR="00CF791D">
        <w:rPr>
          <w:sz w:val="24"/>
          <w:szCs w:val="24"/>
        </w:rPr>
        <w:t xml:space="preserve">ući grejs period od 5 godina i </w:t>
      </w:r>
      <w:r w:rsidRPr="001F62E2">
        <w:rPr>
          <w:sz w:val="24"/>
          <w:szCs w:val="24"/>
        </w:rPr>
        <w:t>fiksnu kamatnu stopu od 1</w:t>
      </w:r>
      <w:proofErr w:type="gramStart"/>
      <w:r w:rsidRPr="001F62E2">
        <w:rPr>
          <w:sz w:val="24"/>
          <w:szCs w:val="24"/>
        </w:rPr>
        <w:t>,25</w:t>
      </w:r>
      <w:proofErr w:type="gramEnd"/>
      <w:r w:rsidRPr="001F62E2">
        <w:rPr>
          <w:sz w:val="24"/>
          <w:szCs w:val="24"/>
        </w:rPr>
        <w:t>%. Sredstva su raspoređena u omjeru 47</w:t>
      </w:r>
      <w:proofErr w:type="gramStart"/>
      <w:r w:rsidR="00046276">
        <w:rPr>
          <w:sz w:val="24"/>
          <w:szCs w:val="24"/>
        </w:rPr>
        <w:t>,5</w:t>
      </w:r>
      <w:proofErr w:type="gramEnd"/>
      <w:r w:rsidR="00046276">
        <w:rPr>
          <w:sz w:val="24"/>
          <w:szCs w:val="24"/>
        </w:rPr>
        <w:t>% Vladi R.</w:t>
      </w:r>
      <w:r w:rsidRPr="001F62E2">
        <w:rPr>
          <w:sz w:val="24"/>
          <w:szCs w:val="24"/>
        </w:rPr>
        <w:t xml:space="preserve"> Srpske, 47,5% Vladi Fede</w:t>
      </w:r>
      <w:r w:rsidR="00046276">
        <w:rPr>
          <w:sz w:val="24"/>
          <w:szCs w:val="24"/>
        </w:rPr>
        <w:t>racije BiH</w:t>
      </w:r>
      <w:r w:rsidRPr="001F62E2">
        <w:rPr>
          <w:sz w:val="24"/>
          <w:szCs w:val="24"/>
        </w:rPr>
        <w:t xml:space="preserve"> i 5</w:t>
      </w:r>
      <w:r w:rsidR="00046276">
        <w:rPr>
          <w:sz w:val="24"/>
          <w:szCs w:val="24"/>
        </w:rPr>
        <w:t>% Brčko Distriktu BiH</w:t>
      </w:r>
      <w:r w:rsidRPr="001F62E2">
        <w:rPr>
          <w:sz w:val="24"/>
          <w:szCs w:val="24"/>
        </w:rPr>
        <w:t xml:space="preserve">. Također, osigurana su i sredstva Međunarodnog monetarnog fonda za saniranje posljedica od poplava u iznosu od cca 90 milijuna eura, odnosno 84.550.000,00 SDR. </w:t>
      </w:r>
      <w:proofErr w:type="gramStart"/>
      <w:r w:rsidRPr="001F62E2">
        <w:rPr>
          <w:sz w:val="24"/>
          <w:szCs w:val="24"/>
        </w:rPr>
        <w:t>Sredstva su raspodijelj</w:t>
      </w:r>
      <w:r w:rsidR="00CF791D">
        <w:rPr>
          <w:sz w:val="24"/>
          <w:szCs w:val="24"/>
        </w:rPr>
        <w:t>ena u omjeru 49% Vladi R.</w:t>
      </w:r>
      <w:r w:rsidRPr="001F62E2">
        <w:rPr>
          <w:sz w:val="24"/>
          <w:szCs w:val="24"/>
        </w:rPr>
        <w:t xml:space="preserve"> Srpske, 49% </w:t>
      </w:r>
      <w:r w:rsidR="00046276">
        <w:rPr>
          <w:sz w:val="24"/>
          <w:szCs w:val="24"/>
        </w:rPr>
        <w:t>Vladi Federacije BiH</w:t>
      </w:r>
      <w:r w:rsidR="00CF791D">
        <w:rPr>
          <w:sz w:val="24"/>
          <w:szCs w:val="24"/>
        </w:rPr>
        <w:t xml:space="preserve"> i 2% Brčko Distriktu BiH</w:t>
      </w:r>
      <w:r w:rsidRPr="001F62E2">
        <w:rPr>
          <w:sz w:val="24"/>
          <w:szCs w:val="24"/>
        </w:rPr>
        <w:t>.</w:t>
      </w:r>
      <w:proofErr w:type="gramEnd"/>
      <w:r w:rsidRPr="001F62E2">
        <w:rPr>
          <w:sz w:val="24"/>
          <w:szCs w:val="24"/>
        </w:rPr>
        <w:t xml:space="preserve"> </w:t>
      </w:r>
      <w:proofErr w:type="gramStart"/>
      <w:r w:rsidRPr="001F62E2">
        <w:rPr>
          <w:sz w:val="24"/>
          <w:szCs w:val="24"/>
        </w:rPr>
        <w:t xml:space="preserve">Izmjenama IPA sporazuma s Europskom unijom </w:t>
      </w:r>
      <w:r w:rsidRPr="001F62E2">
        <w:rPr>
          <w:color w:val="000000"/>
          <w:sz w:val="24"/>
          <w:szCs w:val="24"/>
          <w:shd w:val="clear" w:color="auto" w:fill="FFFFFF"/>
        </w:rPr>
        <w:t>osigurano je dodatnih 42 milijuna eura za obnovu oštećenih objekata uslijed poplava u svibnju 2014.</w:t>
      </w:r>
      <w:proofErr w:type="gramEnd"/>
      <w:r w:rsidRPr="001F62E2">
        <w:rPr>
          <w:color w:val="000000"/>
          <w:sz w:val="24"/>
          <w:szCs w:val="24"/>
          <w:shd w:val="clear" w:color="auto" w:fill="FFFFFF"/>
        </w:rPr>
        <w:t xml:space="preserve"> </w:t>
      </w:r>
      <w:proofErr w:type="gramStart"/>
      <w:r w:rsidRPr="001F62E2">
        <w:rPr>
          <w:color w:val="000000"/>
          <w:sz w:val="24"/>
          <w:szCs w:val="24"/>
          <w:shd w:val="clear" w:color="auto" w:fill="FFFFFF"/>
        </w:rPr>
        <w:t>godine</w:t>
      </w:r>
      <w:proofErr w:type="gramEnd"/>
      <w:r w:rsidRPr="001F62E2">
        <w:rPr>
          <w:color w:val="000000"/>
          <w:sz w:val="24"/>
          <w:szCs w:val="24"/>
          <w:shd w:val="clear" w:color="auto" w:fill="FFFFFF"/>
        </w:rPr>
        <w:t>.</w:t>
      </w:r>
    </w:p>
    <w:p w:rsidR="0053533D" w:rsidRPr="001F62E2" w:rsidRDefault="0053533D" w:rsidP="001F62E2">
      <w:pPr>
        <w:jc w:val="both"/>
        <w:rPr>
          <w:sz w:val="24"/>
          <w:szCs w:val="24"/>
        </w:rPr>
      </w:pPr>
      <w:r w:rsidRPr="001F62E2">
        <w:rPr>
          <w:color w:val="000000"/>
          <w:sz w:val="24"/>
          <w:szCs w:val="24"/>
          <w:shd w:val="clear" w:color="auto" w:fill="FFFFFF"/>
        </w:rPr>
        <w:t xml:space="preserve">Osim navedenih aktivnosti Ministarstva, koje su vezane za sanaciju šteta </w:t>
      </w:r>
      <w:proofErr w:type="gramStart"/>
      <w:r w:rsidRPr="001F62E2">
        <w:rPr>
          <w:color w:val="000000"/>
          <w:sz w:val="24"/>
          <w:szCs w:val="24"/>
          <w:shd w:val="clear" w:color="auto" w:fill="FFFFFF"/>
        </w:rPr>
        <w:t>od</w:t>
      </w:r>
      <w:proofErr w:type="gramEnd"/>
      <w:r w:rsidRPr="001F62E2">
        <w:rPr>
          <w:color w:val="000000"/>
          <w:sz w:val="24"/>
          <w:szCs w:val="24"/>
          <w:shd w:val="clear" w:color="auto" w:fill="FFFFFF"/>
        </w:rPr>
        <w:t xml:space="preserve"> poplava, u izvještajnom razdoblju Ministarstvo je poduzelo još nekoliko aktivnosti koje nisu bile planirane Programom rada Vijeća ministara BiH. </w:t>
      </w:r>
      <w:proofErr w:type="gramStart"/>
      <w:r w:rsidRPr="001F62E2">
        <w:rPr>
          <w:color w:val="000000"/>
          <w:sz w:val="24"/>
          <w:szCs w:val="24"/>
          <w:shd w:val="clear" w:color="auto" w:fill="FFFFFF"/>
        </w:rPr>
        <w:t>Kao najznačajniju, izdvojili bismo usvajanje Odluke o о postupku srednjoročnog plаnirаn</w:t>
      </w:r>
      <w:r w:rsidR="00CF791D">
        <w:rPr>
          <w:color w:val="000000"/>
          <w:sz w:val="24"/>
          <w:szCs w:val="24"/>
          <w:shd w:val="clear" w:color="auto" w:fill="FFFFFF"/>
        </w:rPr>
        <w:t xml:space="preserve">jа, praćenja i izvјеštаvаnjа u </w:t>
      </w:r>
      <w:r w:rsidRPr="001F62E2">
        <w:rPr>
          <w:color w:val="000000"/>
          <w:sz w:val="24"/>
          <w:szCs w:val="24"/>
          <w:shd w:val="clear" w:color="auto" w:fill="FFFFFF"/>
        </w:rPr>
        <w:t>institucijama Bosne i Hercegovine.</w:t>
      </w:r>
      <w:proofErr w:type="gramEnd"/>
      <w:r w:rsidRPr="001F62E2">
        <w:rPr>
          <w:color w:val="000000"/>
          <w:sz w:val="24"/>
          <w:szCs w:val="24"/>
          <w:shd w:val="clear" w:color="auto" w:fill="FFFFFF"/>
        </w:rPr>
        <w:t xml:space="preserve"> Na predmetnu aktivnost Ministarstvo se odlučilo uvažavajući preporuke Ureda za reviziju koje su </w:t>
      </w:r>
      <w:proofErr w:type="gramStart"/>
      <w:r w:rsidRPr="001F62E2">
        <w:rPr>
          <w:color w:val="000000"/>
          <w:sz w:val="24"/>
          <w:szCs w:val="24"/>
          <w:shd w:val="clear" w:color="auto" w:fill="FFFFFF"/>
        </w:rPr>
        <w:t>dane</w:t>
      </w:r>
      <w:proofErr w:type="gramEnd"/>
      <w:r w:rsidRPr="001F62E2">
        <w:rPr>
          <w:color w:val="000000"/>
          <w:sz w:val="24"/>
          <w:szCs w:val="24"/>
          <w:shd w:val="clear" w:color="auto" w:fill="FFFFFF"/>
        </w:rPr>
        <w:t xml:space="preserve"> većini institucija BiH u revizorskim nalazima za 2013. </w:t>
      </w:r>
      <w:proofErr w:type="gramStart"/>
      <w:r w:rsidRPr="001F62E2">
        <w:rPr>
          <w:color w:val="000000"/>
          <w:sz w:val="24"/>
          <w:szCs w:val="24"/>
          <w:shd w:val="clear" w:color="auto" w:fill="FFFFFF"/>
        </w:rPr>
        <w:t>godinu</w:t>
      </w:r>
      <w:proofErr w:type="gramEnd"/>
      <w:r w:rsidRPr="001F62E2">
        <w:rPr>
          <w:color w:val="000000"/>
          <w:sz w:val="24"/>
          <w:szCs w:val="24"/>
          <w:shd w:val="clear" w:color="auto" w:fill="FFFFFF"/>
        </w:rPr>
        <w:t>, a odnose se na donošenje strateških planova institucija BiH. Jasno je da b</w:t>
      </w:r>
      <w:r w:rsidRPr="001F62E2">
        <w:rPr>
          <w:sz w:val="24"/>
          <w:szCs w:val="24"/>
        </w:rPr>
        <w:t xml:space="preserve">ez uspostavljenog sustava srednjoročnog i godišnjeg planiranja rada nije moguće </w:t>
      </w:r>
      <w:proofErr w:type="gramStart"/>
      <w:r w:rsidRPr="001F62E2">
        <w:rPr>
          <w:sz w:val="24"/>
          <w:szCs w:val="24"/>
        </w:rPr>
        <w:t>na</w:t>
      </w:r>
      <w:proofErr w:type="gramEnd"/>
      <w:r w:rsidRPr="001F62E2">
        <w:rPr>
          <w:sz w:val="24"/>
          <w:szCs w:val="24"/>
        </w:rPr>
        <w:t xml:space="preserve"> odgovarajući način definirati prioritete, usmjeriti investicije i stvoriti osnovu za raspodjelu javnih resursa. Takav sustav je potreban i za povlačenje sredstava iz fondova EU i drugih razvojnih partnera, </w:t>
      </w:r>
      <w:proofErr w:type="gramStart"/>
      <w:r w:rsidRPr="001F62E2">
        <w:rPr>
          <w:sz w:val="24"/>
          <w:szCs w:val="24"/>
        </w:rPr>
        <w:t>ali</w:t>
      </w:r>
      <w:proofErr w:type="gramEnd"/>
      <w:r w:rsidRPr="001F62E2">
        <w:rPr>
          <w:sz w:val="24"/>
          <w:szCs w:val="24"/>
        </w:rPr>
        <w:t xml:space="preserve"> i za osiguranje okvira za druge oblike međunarodne suradnje. Nepostojanje mehanizama praćenja i sveobuhvatnog izvještavanja dovodi do nemogućnosti blagovremenog prilagođavanja postojeće javne politike i oblikovanja nove, kako bi se odgovorilo </w:t>
      </w:r>
      <w:proofErr w:type="gramStart"/>
      <w:r w:rsidRPr="001F62E2">
        <w:rPr>
          <w:sz w:val="24"/>
          <w:szCs w:val="24"/>
        </w:rPr>
        <w:t>na</w:t>
      </w:r>
      <w:proofErr w:type="gramEnd"/>
      <w:r w:rsidRPr="001F62E2">
        <w:rPr>
          <w:sz w:val="24"/>
          <w:szCs w:val="24"/>
        </w:rPr>
        <w:t xml:space="preserve"> izazove dinamičnog okruženja. Drugim riječima, bez objedinjenog sustava planiranja, praćenja i izvještavanja ne postoje dovoljni preduvjeti da institucije BiH </w:t>
      </w:r>
      <w:proofErr w:type="gramStart"/>
      <w:r w:rsidRPr="001F62E2">
        <w:rPr>
          <w:sz w:val="24"/>
          <w:szCs w:val="24"/>
        </w:rPr>
        <w:t>na</w:t>
      </w:r>
      <w:proofErr w:type="gramEnd"/>
      <w:r w:rsidRPr="001F62E2">
        <w:rPr>
          <w:sz w:val="24"/>
          <w:szCs w:val="24"/>
        </w:rPr>
        <w:t xml:space="preserve"> kvalitetan način obavljaju svoje nadležnosti i osiguravaju održivi ekonomski i društveni razvoj. </w:t>
      </w:r>
      <w:proofErr w:type="gramStart"/>
      <w:r w:rsidRPr="001F62E2">
        <w:rPr>
          <w:sz w:val="24"/>
          <w:szCs w:val="24"/>
        </w:rPr>
        <w:t>Ova aktivnost realizirana je u suradnji s Direkcijom za ekonomsko planiranje i Švedskom razvojnom agencijom koja je pružila tehničku pomoć.</w:t>
      </w:r>
      <w:proofErr w:type="gramEnd"/>
      <w:r w:rsidRPr="001F62E2">
        <w:rPr>
          <w:sz w:val="24"/>
          <w:szCs w:val="24"/>
        </w:rPr>
        <w:t xml:space="preserve"> Provođenjem Odluke o srednjoročnom planiranju povezat </w:t>
      </w:r>
      <w:proofErr w:type="gramStart"/>
      <w:r w:rsidRPr="001F62E2">
        <w:rPr>
          <w:sz w:val="24"/>
          <w:szCs w:val="24"/>
        </w:rPr>
        <w:t>će</w:t>
      </w:r>
      <w:proofErr w:type="gramEnd"/>
      <w:r w:rsidRPr="001F62E2">
        <w:rPr>
          <w:sz w:val="24"/>
          <w:szCs w:val="24"/>
        </w:rPr>
        <w:t xml:space="preserve"> se proces planiranja sa srednjoročnim i godišnjim budžetiranjem, što će predstavljati značajan napredak i u jednom i u drugom procesu.</w:t>
      </w:r>
    </w:p>
    <w:p w:rsidR="0053533D" w:rsidRPr="001F62E2" w:rsidRDefault="0053533D" w:rsidP="001F62E2">
      <w:pPr>
        <w:jc w:val="both"/>
        <w:rPr>
          <w:sz w:val="24"/>
          <w:szCs w:val="24"/>
        </w:rPr>
      </w:pPr>
      <w:r w:rsidRPr="001F62E2">
        <w:rPr>
          <w:sz w:val="24"/>
          <w:szCs w:val="24"/>
        </w:rPr>
        <w:t xml:space="preserve">Ostale aktivnosti Ministarstva odnosile su se </w:t>
      </w:r>
      <w:proofErr w:type="gramStart"/>
      <w:r w:rsidRPr="001F62E2">
        <w:rPr>
          <w:sz w:val="24"/>
          <w:szCs w:val="24"/>
        </w:rPr>
        <w:t>na</w:t>
      </w:r>
      <w:proofErr w:type="gramEnd"/>
      <w:r w:rsidRPr="001F62E2">
        <w:rPr>
          <w:sz w:val="24"/>
          <w:szCs w:val="24"/>
        </w:rPr>
        <w:t xml:space="preserve"> provođenje planiranih zadataka iz Programa rada Vijeća ministara za 2014. </w:t>
      </w:r>
      <w:proofErr w:type="gramStart"/>
      <w:r w:rsidRPr="001F62E2">
        <w:rPr>
          <w:sz w:val="24"/>
          <w:szCs w:val="24"/>
        </w:rPr>
        <w:t>godinu</w:t>
      </w:r>
      <w:proofErr w:type="gramEnd"/>
      <w:r w:rsidRPr="001F62E2">
        <w:rPr>
          <w:sz w:val="24"/>
          <w:szCs w:val="24"/>
        </w:rPr>
        <w:t>.</w:t>
      </w:r>
    </w:p>
    <w:p w:rsidR="0053533D" w:rsidRPr="001F62E2" w:rsidRDefault="0053533D" w:rsidP="001F62E2">
      <w:pPr>
        <w:jc w:val="both"/>
        <w:rPr>
          <w:sz w:val="24"/>
          <w:szCs w:val="24"/>
        </w:rPr>
      </w:pPr>
      <w:proofErr w:type="gramStart"/>
      <w:r w:rsidRPr="001F62E2">
        <w:rPr>
          <w:sz w:val="24"/>
          <w:szCs w:val="24"/>
        </w:rPr>
        <w:t>Generalno promatrano, pror</w:t>
      </w:r>
      <w:r w:rsidR="00CF791D">
        <w:rPr>
          <w:sz w:val="24"/>
          <w:szCs w:val="24"/>
        </w:rPr>
        <w:t>ačunska sredstva za 2014.</w:t>
      </w:r>
      <w:proofErr w:type="gramEnd"/>
      <w:r w:rsidR="00CF791D">
        <w:rPr>
          <w:sz w:val="24"/>
          <w:szCs w:val="24"/>
        </w:rPr>
        <w:t xml:space="preserve"> </w:t>
      </w:r>
      <w:proofErr w:type="gramStart"/>
      <w:r w:rsidR="00CF791D">
        <w:rPr>
          <w:sz w:val="24"/>
          <w:szCs w:val="24"/>
        </w:rPr>
        <w:t>g</w:t>
      </w:r>
      <w:proofErr w:type="gramEnd"/>
      <w:r w:rsidR="00CF791D">
        <w:rPr>
          <w:sz w:val="24"/>
          <w:szCs w:val="24"/>
        </w:rPr>
        <w:t>.</w:t>
      </w:r>
      <w:r w:rsidRPr="001F62E2">
        <w:rPr>
          <w:sz w:val="24"/>
          <w:szCs w:val="24"/>
        </w:rPr>
        <w:t xml:space="preserve"> realizirana su u skladu s odredbama Zakona o Proračunu za 2014. </w:t>
      </w:r>
      <w:proofErr w:type="gramStart"/>
      <w:r w:rsidRPr="001F62E2">
        <w:rPr>
          <w:sz w:val="24"/>
          <w:szCs w:val="24"/>
        </w:rPr>
        <w:t>godinu</w:t>
      </w:r>
      <w:proofErr w:type="gramEnd"/>
      <w:r w:rsidRPr="001F62E2">
        <w:rPr>
          <w:sz w:val="24"/>
          <w:szCs w:val="24"/>
        </w:rPr>
        <w:t xml:space="preserve"> i Zakona o financiranju institucija BiH, te možemo konstatirati da ne postoje neizmirene obaveze. </w:t>
      </w:r>
      <w:proofErr w:type="gramStart"/>
      <w:r w:rsidRPr="001F62E2">
        <w:rPr>
          <w:sz w:val="24"/>
          <w:szCs w:val="24"/>
        </w:rPr>
        <w:t>Također, u izvještajnom razdoblju sve dospjele obveze po vanjskom dugu, a po koj</w:t>
      </w:r>
      <w:r w:rsidR="00432AAF">
        <w:rPr>
          <w:sz w:val="24"/>
          <w:szCs w:val="24"/>
        </w:rPr>
        <w:t>ima je BiH</w:t>
      </w:r>
      <w:r w:rsidRPr="001F62E2">
        <w:rPr>
          <w:sz w:val="24"/>
          <w:szCs w:val="24"/>
        </w:rPr>
        <w:t xml:space="preserve"> nositelj obveza, izmirene su u cijelosti.</w:t>
      </w:r>
      <w:proofErr w:type="gramEnd"/>
    </w:p>
    <w:p w:rsidR="0053533D" w:rsidRPr="001F62E2" w:rsidRDefault="0053533D" w:rsidP="001F62E2">
      <w:pPr>
        <w:jc w:val="both"/>
        <w:rPr>
          <w:sz w:val="24"/>
          <w:szCs w:val="24"/>
        </w:rPr>
      </w:pPr>
    </w:p>
    <w:p w:rsidR="0053533D" w:rsidRPr="00432AAF" w:rsidRDefault="0053533D" w:rsidP="001F62E2">
      <w:pPr>
        <w:jc w:val="both"/>
        <w:rPr>
          <w:sz w:val="22"/>
          <w:szCs w:val="22"/>
        </w:rPr>
      </w:pPr>
      <w:proofErr w:type="gramStart"/>
      <w:r w:rsidRPr="00432AAF">
        <w:rPr>
          <w:sz w:val="22"/>
          <w:szCs w:val="22"/>
        </w:rPr>
        <w:t xml:space="preserve">ZAKONODAVNE </w:t>
      </w:r>
      <w:r w:rsidR="00432AAF">
        <w:rPr>
          <w:sz w:val="22"/>
          <w:szCs w:val="22"/>
        </w:rPr>
        <w:t xml:space="preserve"> </w:t>
      </w:r>
      <w:r w:rsidRPr="00432AAF">
        <w:rPr>
          <w:sz w:val="22"/>
          <w:szCs w:val="22"/>
        </w:rPr>
        <w:t>AKTIVNOSTI</w:t>
      </w:r>
      <w:proofErr w:type="gramEnd"/>
    </w:p>
    <w:p w:rsidR="0053533D" w:rsidRPr="001F62E2" w:rsidRDefault="0053533D" w:rsidP="001F62E2">
      <w:pPr>
        <w:jc w:val="both"/>
        <w:rPr>
          <w:sz w:val="24"/>
          <w:szCs w:val="24"/>
        </w:rPr>
      </w:pPr>
    </w:p>
    <w:p w:rsidR="0053533D" w:rsidRPr="001F62E2" w:rsidRDefault="0053533D" w:rsidP="001F62E2">
      <w:pPr>
        <w:jc w:val="both"/>
        <w:rPr>
          <w:sz w:val="24"/>
          <w:szCs w:val="24"/>
        </w:rPr>
      </w:pPr>
      <w:proofErr w:type="gramStart"/>
      <w:r w:rsidRPr="001F62E2">
        <w:rPr>
          <w:sz w:val="24"/>
          <w:szCs w:val="24"/>
        </w:rPr>
        <w:t>Programom rada Vijeća ministara BiH za 2014.</w:t>
      </w:r>
      <w:proofErr w:type="gramEnd"/>
      <w:r w:rsidRPr="001F62E2">
        <w:rPr>
          <w:sz w:val="24"/>
          <w:szCs w:val="24"/>
        </w:rPr>
        <w:t xml:space="preserve"> </w:t>
      </w:r>
      <w:proofErr w:type="gramStart"/>
      <w:r w:rsidRPr="001F62E2">
        <w:rPr>
          <w:sz w:val="24"/>
          <w:szCs w:val="24"/>
        </w:rPr>
        <w:t>godinu</w:t>
      </w:r>
      <w:proofErr w:type="gramEnd"/>
      <w:r w:rsidRPr="001F62E2">
        <w:rPr>
          <w:sz w:val="24"/>
          <w:szCs w:val="24"/>
        </w:rPr>
        <w:t xml:space="preserve"> iz nadležnosti Ministarstva financija i trezora planiran je rad na četiri zakona, i to: Zakon o izmjenama i dopunama Zakona o financiranju institucija BiH, Zakon o izmjenama i dopunama Zakona o plaćama i naknadama u institucijama BiH, Zakon o Proračunu institucija BiH i međunarodnih obveza BiH za 2015. </w:t>
      </w:r>
      <w:proofErr w:type="gramStart"/>
      <w:r w:rsidRPr="001F62E2">
        <w:rPr>
          <w:sz w:val="24"/>
          <w:szCs w:val="24"/>
        </w:rPr>
        <w:t>godinu</w:t>
      </w:r>
      <w:proofErr w:type="gramEnd"/>
      <w:r w:rsidRPr="001F62E2">
        <w:rPr>
          <w:sz w:val="24"/>
          <w:szCs w:val="24"/>
        </w:rPr>
        <w:t xml:space="preserve"> i Zakon o izmjenama i dopunama Zakona o zaduživanju dugu i jamstvima BiH. </w:t>
      </w:r>
    </w:p>
    <w:p w:rsidR="0053533D" w:rsidRPr="001F62E2" w:rsidRDefault="0053533D" w:rsidP="001F62E2">
      <w:pPr>
        <w:jc w:val="both"/>
        <w:rPr>
          <w:sz w:val="24"/>
          <w:szCs w:val="24"/>
        </w:rPr>
      </w:pPr>
      <w:proofErr w:type="gramStart"/>
      <w:r w:rsidRPr="001F62E2">
        <w:rPr>
          <w:sz w:val="24"/>
          <w:szCs w:val="24"/>
        </w:rPr>
        <w:t>Ministarstvo je pripremilo i u daljnju proceduru uputilo Zakon o izmjenama i dopunama Zakona o financiranju institucija BiH kojim je bilo predviđeno uspostavljanje Financijskog inspektorata u okviru Ministarstva.</w:t>
      </w:r>
      <w:proofErr w:type="gramEnd"/>
      <w:r w:rsidRPr="001F62E2">
        <w:rPr>
          <w:sz w:val="24"/>
          <w:szCs w:val="24"/>
        </w:rPr>
        <w:t xml:space="preserve"> Ovaj zakon je podržan </w:t>
      </w:r>
      <w:proofErr w:type="gramStart"/>
      <w:r w:rsidRPr="001F62E2">
        <w:rPr>
          <w:sz w:val="24"/>
          <w:szCs w:val="24"/>
        </w:rPr>
        <w:t>od</w:t>
      </w:r>
      <w:proofErr w:type="gramEnd"/>
      <w:r w:rsidRPr="001F62E2">
        <w:rPr>
          <w:sz w:val="24"/>
          <w:szCs w:val="24"/>
        </w:rPr>
        <w:t xml:space="preserve"> strane Vijeća ministara BiH i upućen u parlamentarnu proceduru, ali nažalost zakon nije dobio potrebnu većinu u Parlamentarnoj skupštini BiH. </w:t>
      </w:r>
    </w:p>
    <w:p w:rsidR="0053533D" w:rsidRPr="001F62E2" w:rsidRDefault="0053533D" w:rsidP="001F62E2">
      <w:pPr>
        <w:jc w:val="both"/>
        <w:rPr>
          <w:sz w:val="24"/>
          <w:szCs w:val="24"/>
        </w:rPr>
      </w:pPr>
      <w:proofErr w:type="gramStart"/>
      <w:r w:rsidRPr="001F62E2">
        <w:rPr>
          <w:sz w:val="24"/>
          <w:szCs w:val="24"/>
        </w:rPr>
        <w:t>Što se tiče Zakona o Proračunu institucija BiH i međunarodnih obveza BiH za 2015.</w:t>
      </w:r>
      <w:proofErr w:type="gramEnd"/>
      <w:r w:rsidRPr="001F62E2">
        <w:rPr>
          <w:sz w:val="24"/>
          <w:szCs w:val="24"/>
        </w:rPr>
        <w:t xml:space="preserve"> </w:t>
      </w:r>
      <w:proofErr w:type="gramStart"/>
      <w:r w:rsidRPr="001F62E2">
        <w:rPr>
          <w:sz w:val="24"/>
          <w:szCs w:val="24"/>
        </w:rPr>
        <w:t>godinu</w:t>
      </w:r>
      <w:proofErr w:type="gramEnd"/>
      <w:r w:rsidRPr="001F62E2">
        <w:rPr>
          <w:sz w:val="24"/>
          <w:szCs w:val="24"/>
        </w:rPr>
        <w:t xml:space="preserve">, isti je pripremljen i upućen Vijeću ministara BiH u daljnju proceduru, ali još uvijek nije razmatran niti upućen Predsjedništvu BiH u daljnju proceduru. </w:t>
      </w:r>
    </w:p>
    <w:p w:rsidR="0053533D" w:rsidRPr="001F62E2" w:rsidRDefault="0053533D" w:rsidP="001F62E2">
      <w:pPr>
        <w:jc w:val="both"/>
        <w:rPr>
          <w:sz w:val="24"/>
          <w:szCs w:val="24"/>
        </w:rPr>
      </w:pPr>
      <w:r w:rsidRPr="001F62E2">
        <w:rPr>
          <w:sz w:val="24"/>
          <w:szCs w:val="24"/>
        </w:rPr>
        <w:t xml:space="preserve">Zakon o izmjenama i dopunama Zakona o plaćama i naknadama u institucijama BiH Ministarstvo nije uputilo prema Vijeću ministara BiH zbog činjenice da je u parlamentarnoj proceduri već bio predložen zakon od strane zastupnika iz Zastupničkog doma PS BiH koji se odnosio na oblast plaća i naknada, a isti je bio zasnovan na potpuno drugačijim principima od važećeg Zakona o plaćama i naknadama u institucijama BiH. Predmetni zakon je usvojen u Zastupničkom domu i trenutačno je u proceduri </w:t>
      </w:r>
      <w:proofErr w:type="gramStart"/>
      <w:r w:rsidRPr="001F62E2">
        <w:rPr>
          <w:sz w:val="24"/>
          <w:szCs w:val="24"/>
        </w:rPr>
        <w:t>na</w:t>
      </w:r>
      <w:proofErr w:type="gramEnd"/>
      <w:r w:rsidRPr="001F62E2">
        <w:rPr>
          <w:sz w:val="24"/>
          <w:szCs w:val="24"/>
        </w:rPr>
        <w:t xml:space="preserve"> Domu naroda.  </w:t>
      </w:r>
    </w:p>
    <w:p w:rsidR="0053533D" w:rsidRPr="001F62E2" w:rsidRDefault="0053533D" w:rsidP="001F62E2">
      <w:pPr>
        <w:jc w:val="both"/>
        <w:rPr>
          <w:sz w:val="24"/>
          <w:szCs w:val="24"/>
        </w:rPr>
      </w:pPr>
      <w:proofErr w:type="gramStart"/>
      <w:r w:rsidRPr="001F62E2">
        <w:rPr>
          <w:sz w:val="24"/>
          <w:szCs w:val="24"/>
        </w:rPr>
        <w:t>Zakon o izmjenama i dopunama Zakona o zaduživanju duga i jamstvima BiH Ministarstvo nije bilo u mogućnosti uputiti u proceduru, jer nije postignuta suglasnost s entitetskim ministarstvima financija u vezi s većinom zakonskih rješenja.</w:t>
      </w:r>
      <w:proofErr w:type="gramEnd"/>
    </w:p>
    <w:p w:rsidR="0053533D" w:rsidRPr="001F62E2" w:rsidRDefault="0053533D" w:rsidP="001F62E2">
      <w:pPr>
        <w:jc w:val="both"/>
        <w:rPr>
          <w:sz w:val="24"/>
          <w:szCs w:val="24"/>
        </w:rPr>
      </w:pPr>
      <w:r w:rsidRPr="001F62E2">
        <w:rPr>
          <w:sz w:val="24"/>
          <w:szCs w:val="24"/>
        </w:rPr>
        <w:t xml:space="preserve">Na prijedlog Ministarstva financija i trezora donesen je i niz podzakonskih akata koje u skladu </w:t>
      </w:r>
      <w:proofErr w:type="gramStart"/>
      <w:r w:rsidRPr="001F62E2">
        <w:rPr>
          <w:sz w:val="24"/>
          <w:szCs w:val="24"/>
        </w:rPr>
        <w:t>sa</w:t>
      </w:r>
      <w:proofErr w:type="gramEnd"/>
      <w:r w:rsidRPr="001F62E2">
        <w:rPr>
          <w:sz w:val="24"/>
          <w:szCs w:val="24"/>
        </w:rPr>
        <w:t xml:space="preserve"> zakonima usvaja Vijeće ministara. Izdvojili bismo podzakonske akte donesene </w:t>
      </w:r>
      <w:proofErr w:type="gramStart"/>
      <w:r w:rsidRPr="001F62E2">
        <w:rPr>
          <w:sz w:val="24"/>
          <w:szCs w:val="24"/>
        </w:rPr>
        <w:t>od</w:t>
      </w:r>
      <w:proofErr w:type="gramEnd"/>
      <w:r w:rsidRPr="001F62E2">
        <w:rPr>
          <w:sz w:val="24"/>
          <w:szCs w:val="24"/>
        </w:rPr>
        <w:t xml:space="preserve"> Središnje harmonizacijske jedinice Ministarstva financija i trezora koji se odnose na oblast financijske kontrole i upravljanja i uspostave funkcije interne revizije. </w:t>
      </w:r>
    </w:p>
    <w:p w:rsidR="0053533D" w:rsidRPr="001F62E2" w:rsidRDefault="0053533D" w:rsidP="001F62E2">
      <w:pPr>
        <w:jc w:val="both"/>
        <w:rPr>
          <w:sz w:val="24"/>
          <w:szCs w:val="24"/>
        </w:rPr>
      </w:pPr>
      <w:r w:rsidRPr="001F62E2">
        <w:rPr>
          <w:sz w:val="24"/>
          <w:szCs w:val="24"/>
        </w:rPr>
        <w:t xml:space="preserve">Dana </w:t>
      </w:r>
      <w:r w:rsidR="00CF791D">
        <w:rPr>
          <w:sz w:val="24"/>
          <w:szCs w:val="24"/>
        </w:rPr>
        <w:t xml:space="preserve">23. 12. 2014. </w:t>
      </w:r>
      <w:proofErr w:type="gramStart"/>
      <w:r w:rsidR="00CF791D">
        <w:rPr>
          <w:sz w:val="24"/>
          <w:szCs w:val="24"/>
        </w:rPr>
        <w:t>godine</w:t>
      </w:r>
      <w:proofErr w:type="gramEnd"/>
      <w:r w:rsidR="00CF791D">
        <w:rPr>
          <w:sz w:val="24"/>
          <w:szCs w:val="24"/>
        </w:rPr>
        <w:t xml:space="preserve"> u Sl.</w:t>
      </w:r>
      <w:r w:rsidRPr="001F62E2">
        <w:rPr>
          <w:sz w:val="24"/>
          <w:szCs w:val="24"/>
        </w:rPr>
        <w:t xml:space="preserve"> glasniku BiH, broj 99/14, objavljen je Pravilnik o izmjenama Pravilnika o zapošljavanju internih revizora u institucijama BiH. Pravilnikom o izmjenama Pravilnika o zapošljavanju internih revizora u institucijama BiH je omogućeno da osobe koje posjeduju certifikat ovlaštenog internog revizora izdan od strane nekog od strukovnih udruženja ili jedne od entitetskih središnjih harmon</w:t>
      </w:r>
      <w:r w:rsidR="00CF791D">
        <w:rPr>
          <w:sz w:val="24"/>
          <w:szCs w:val="24"/>
        </w:rPr>
        <w:t xml:space="preserve">izacijskih jedinica i nakon 31.12.2014. </w:t>
      </w:r>
      <w:proofErr w:type="gramStart"/>
      <w:r w:rsidR="00CF791D">
        <w:rPr>
          <w:sz w:val="24"/>
          <w:szCs w:val="24"/>
        </w:rPr>
        <w:t>g</w:t>
      </w:r>
      <w:proofErr w:type="gramEnd"/>
      <w:r w:rsidR="00CF791D">
        <w:rPr>
          <w:sz w:val="24"/>
          <w:szCs w:val="24"/>
        </w:rPr>
        <w:t>.</w:t>
      </w:r>
      <w:r w:rsidRPr="001F62E2">
        <w:rPr>
          <w:sz w:val="24"/>
          <w:szCs w:val="24"/>
        </w:rPr>
        <w:t xml:space="preserve"> podnose zahtjev SHJ kako bi dobili mišljenje o prihvatljivosti certifikata u smislu kvalificiranosti za obavljanje poslova iz oblasti interne revizije u skladu sa Zakonom o internoj reviziji.</w:t>
      </w:r>
    </w:p>
    <w:p w:rsidR="0053533D" w:rsidRPr="001F62E2" w:rsidRDefault="0053533D" w:rsidP="001F62E2">
      <w:pPr>
        <w:jc w:val="both"/>
        <w:rPr>
          <w:sz w:val="24"/>
          <w:szCs w:val="24"/>
        </w:rPr>
      </w:pPr>
      <w:proofErr w:type="gramStart"/>
      <w:r w:rsidRPr="001F62E2">
        <w:rPr>
          <w:sz w:val="24"/>
          <w:szCs w:val="24"/>
        </w:rPr>
        <w:t>Usvojen je Program obuke i certificiranja internih revizora u institucijama BiH.</w:t>
      </w:r>
      <w:proofErr w:type="gramEnd"/>
      <w:r w:rsidRPr="001F62E2">
        <w:rPr>
          <w:sz w:val="24"/>
          <w:szCs w:val="24"/>
        </w:rPr>
        <w:t xml:space="preserve"> </w:t>
      </w:r>
      <w:proofErr w:type="gramStart"/>
      <w:r w:rsidRPr="001F62E2">
        <w:rPr>
          <w:sz w:val="24"/>
          <w:szCs w:val="24"/>
        </w:rPr>
        <w:t>Program je objavljen u Službenom glasniku BiH, broj 7/15.</w:t>
      </w:r>
      <w:proofErr w:type="gramEnd"/>
      <w:r w:rsidRPr="001F62E2">
        <w:rPr>
          <w:sz w:val="24"/>
          <w:szCs w:val="24"/>
        </w:rPr>
        <w:t xml:space="preserve"> </w:t>
      </w:r>
      <w:proofErr w:type="gramStart"/>
      <w:r w:rsidRPr="001F62E2">
        <w:rPr>
          <w:sz w:val="24"/>
          <w:szCs w:val="24"/>
        </w:rPr>
        <w:t>SHJ je ovim dokumentom nastavila s daljnjim razvojem profesije i funkcije interne revizije u institucijama BiH.</w:t>
      </w:r>
      <w:proofErr w:type="gramEnd"/>
      <w:r w:rsidRPr="001F62E2">
        <w:rPr>
          <w:sz w:val="24"/>
          <w:szCs w:val="24"/>
        </w:rPr>
        <w:t xml:space="preserve"> Programom obuke i certificiranja internih revizora u institucijama BiH definira se program obuke i certificiranja internih revizora u skladu </w:t>
      </w:r>
      <w:proofErr w:type="gramStart"/>
      <w:r w:rsidRPr="001F62E2">
        <w:rPr>
          <w:sz w:val="24"/>
          <w:szCs w:val="24"/>
        </w:rPr>
        <w:t>sa</w:t>
      </w:r>
      <w:proofErr w:type="gramEnd"/>
      <w:r w:rsidRPr="001F62E2">
        <w:rPr>
          <w:sz w:val="24"/>
          <w:szCs w:val="24"/>
        </w:rPr>
        <w:t xml:space="preserve"> Zakonom o internoj reviziji.</w:t>
      </w:r>
    </w:p>
    <w:p w:rsidR="0053533D" w:rsidRPr="001F62E2" w:rsidRDefault="0053533D" w:rsidP="001F62E2">
      <w:pPr>
        <w:jc w:val="both"/>
        <w:rPr>
          <w:sz w:val="24"/>
          <w:szCs w:val="24"/>
        </w:rPr>
      </w:pPr>
      <w:proofErr w:type="gramStart"/>
      <w:r w:rsidRPr="001F62E2">
        <w:rPr>
          <w:sz w:val="24"/>
          <w:szCs w:val="24"/>
        </w:rPr>
        <w:t>Također, usvojeni su i objavljeni Standardi interne kontrole u institucijama Bosne i Hercegovine.</w:t>
      </w:r>
      <w:proofErr w:type="gramEnd"/>
      <w:r w:rsidRPr="001F62E2">
        <w:rPr>
          <w:sz w:val="24"/>
          <w:szCs w:val="24"/>
        </w:rPr>
        <w:t xml:space="preserve"> Standardi su izrađeni uz podršku projekta EU „Jačanje upravljanja javnim financijama u BiH</w:t>
      </w:r>
      <w:proofErr w:type="gramStart"/>
      <w:r w:rsidRPr="001F62E2">
        <w:rPr>
          <w:sz w:val="24"/>
          <w:szCs w:val="24"/>
        </w:rPr>
        <w:t>“ i</w:t>
      </w:r>
      <w:proofErr w:type="gramEnd"/>
      <w:r w:rsidRPr="001F62E2">
        <w:rPr>
          <w:sz w:val="24"/>
          <w:szCs w:val="24"/>
        </w:rPr>
        <w:t xml:space="preserve"> predstavljaju polazni element razrade komponenti interne kontrole i njihove primjene za uspostavljanje sustava financijskog upravljanja i kontrola. Standardi interne</w:t>
      </w:r>
      <w:r w:rsidR="00432AAF">
        <w:rPr>
          <w:sz w:val="24"/>
          <w:szCs w:val="24"/>
        </w:rPr>
        <w:t xml:space="preserve"> kontrole u institucijama BiH</w:t>
      </w:r>
      <w:r w:rsidRPr="001F62E2">
        <w:rPr>
          <w:sz w:val="24"/>
          <w:szCs w:val="24"/>
        </w:rPr>
        <w:t xml:space="preserve"> zasnivaju se </w:t>
      </w:r>
      <w:proofErr w:type="gramStart"/>
      <w:r w:rsidRPr="001F62E2">
        <w:rPr>
          <w:sz w:val="24"/>
          <w:szCs w:val="24"/>
        </w:rPr>
        <w:t>na</w:t>
      </w:r>
      <w:proofErr w:type="gramEnd"/>
      <w:r w:rsidRPr="001F62E2">
        <w:rPr>
          <w:sz w:val="24"/>
          <w:szCs w:val="24"/>
        </w:rPr>
        <w:t xml:space="preserve"> Zakonu o financiranju institucija BiH, Smjernicama za internu kontrolu u javnom sektoru Međunarodne organizacije vrhovnih revizorskih institucija (INTOSAI) i Standardima interne kontrole Europske komisije. </w:t>
      </w:r>
      <w:proofErr w:type="gramStart"/>
      <w:r w:rsidRPr="001F62E2">
        <w:rPr>
          <w:sz w:val="24"/>
          <w:szCs w:val="24"/>
        </w:rPr>
        <w:t>Standardi interne kontrole su obvezna osnova institucijama za izradu podzakonskog okvira radi ostvarivanja njihovih ciljeva i stvaranja uvjeta za etički uređeno, ekonomično, efikasno i efektivno poslovanje.</w:t>
      </w:r>
      <w:proofErr w:type="gramEnd"/>
    </w:p>
    <w:p w:rsidR="0053533D" w:rsidRPr="001F62E2" w:rsidRDefault="0053533D" w:rsidP="001F62E2">
      <w:pPr>
        <w:jc w:val="both"/>
        <w:rPr>
          <w:sz w:val="24"/>
          <w:szCs w:val="24"/>
        </w:rPr>
      </w:pPr>
      <w:proofErr w:type="gramStart"/>
      <w:r w:rsidRPr="001F62E2">
        <w:rPr>
          <w:sz w:val="24"/>
          <w:szCs w:val="24"/>
        </w:rPr>
        <w:t>Donesena je i Odluka o objavljivanju Priručnika o financijskom upravljanju i kontrol</w:t>
      </w:r>
      <w:r w:rsidR="00432AAF">
        <w:rPr>
          <w:sz w:val="24"/>
          <w:szCs w:val="24"/>
        </w:rPr>
        <w:t>i u institucijama BiH ("Sl.</w:t>
      </w:r>
      <w:r w:rsidRPr="001F62E2">
        <w:rPr>
          <w:sz w:val="24"/>
          <w:szCs w:val="24"/>
        </w:rPr>
        <w:t xml:space="preserve"> glasnik BiH", broj 98/14) kojom je donesen Priručnik o financijskom upravljanju i kontroli u institucijama BiH.</w:t>
      </w:r>
      <w:proofErr w:type="gramEnd"/>
      <w:r w:rsidRPr="001F62E2">
        <w:rPr>
          <w:sz w:val="24"/>
          <w:szCs w:val="24"/>
        </w:rPr>
        <w:t xml:space="preserve"> Donošenjem ovog priručnika Središnja harmonizacijska jedinica Ministarstva financija i trezora (SHJ) realizirala je jednu </w:t>
      </w:r>
      <w:proofErr w:type="gramStart"/>
      <w:r w:rsidRPr="001F62E2">
        <w:rPr>
          <w:sz w:val="24"/>
          <w:szCs w:val="24"/>
        </w:rPr>
        <w:t>od</w:t>
      </w:r>
      <w:proofErr w:type="gramEnd"/>
      <w:r w:rsidRPr="001F62E2">
        <w:rPr>
          <w:sz w:val="24"/>
          <w:szCs w:val="24"/>
        </w:rPr>
        <w:t xml:space="preserve"> najznačajnijih obveza shodno članku 33.b Zakona o financiranju institucija BiH. </w:t>
      </w:r>
      <w:proofErr w:type="gramStart"/>
      <w:r w:rsidRPr="001F62E2">
        <w:rPr>
          <w:sz w:val="24"/>
          <w:szCs w:val="24"/>
        </w:rPr>
        <w:t>Svrha Priručnika za financijsko upravljanje i kontrolu jest da rukovoditeljima institucija i osobama zaduženim za financijsko upravljanje i kontrolu pomogne u osmišljavanju i provođenju financijskog upravljanja i kontrole u svrhu efikasnog izvršavanja aktivnosti, projekata i programa.</w:t>
      </w:r>
      <w:proofErr w:type="gramEnd"/>
      <w:r w:rsidRPr="001F62E2">
        <w:rPr>
          <w:sz w:val="24"/>
          <w:szCs w:val="24"/>
        </w:rPr>
        <w:t xml:space="preserve"> Pored toga, cilj Priručnika je i davanje smjernica za postojanje adekvatnih internih kontrola u instituciji, </w:t>
      </w:r>
      <w:proofErr w:type="gramStart"/>
      <w:r w:rsidRPr="001F62E2">
        <w:rPr>
          <w:sz w:val="24"/>
          <w:szCs w:val="24"/>
        </w:rPr>
        <w:t>te</w:t>
      </w:r>
      <w:proofErr w:type="gramEnd"/>
      <w:r w:rsidRPr="001F62E2">
        <w:rPr>
          <w:sz w:val="24"/>
          <w:szCs w:val="24"/>
        </w:rPr>
        <w:t xml:space="preserve"> definiranje odgovornosti za efikasno upravljanje proračunskim sredstvima i sredstvima Europske unije i drugih međunarodnih institucija. </w:t>
      </w:r>
      <w:proofErr w:type="gramStart"/>
      <w:r w:rsidRPr="001F62E2">
        <w:rPr>
          <w:sz w:val="24"/>
          <w:szCs w:val="24"/>
        </w:rPr>
        <w:t>Priručnik za financijsko upravljanje i kontrolu definira okvir za internu kontrolu u institucijama BiH.</w:t>
      </w:r>
      <w:proofErr w:type="gramEnd"/>
      <w:r w:rsidRPr="001F62E2">
        <w:rPr>
          <w:sz w:val="24"/>
          <w:szCs w:val="24"/>
        </w:rPr>
        <w:t xml:space="preserve"> Osim toga, Priručnik uz Standarde interne kontrole pruža i osnovu u odnosu </w:t>
      </w:r>
      <w:proofErr w:type="gramStart"/>
      <w:r w:rsidRPr="001F62E2">
        <w:rPr>
          <w:sz w:val="24"/>
          <w:szCs w:val="24"/>
        </w:rPr>
        <w:t>na</w:t>
      </w:r>
      <w:proofErr w:type="gramEnd"/>
      <w:r w:rsidRPr="001F62E2">
        <w:rPr>
          <w:sz w:val="24"/>
          <w:szCs w:val="24"/>
        </w:rPr>
        <w:t xml:space="preserve"> koju se mogu ocjenjivati pojedini elementi uspostavljenog sustava internih kontrola u instituciji.</w:t>
      </w:r>
    </w:p>
    <w:p w:rsidR="0053533D" w:rsidRPr="001F62E2" w:rsidRDefault="00CF791D" w:rsidP="001F62E2">
      <w:pPr>
        <w:jc w:val="both"/>
        <w:rPr>
          <w:sz w:val="24"/>
          <w:szCs w:val="24"/>
        </w:rPr>
      </w:pPr>
      <w:r>
        <w:rPr>
          <w:sz w:val="24"/>
          <w:szCs w:val="24"/>
        </w:rPr>
        <w:t>Dana 31.3.</w:t>
      </w:r>
      <w:r w:rsidR="0053533D" w:rsidRPr="001F62E2">
        <w:rPr>
          <w:sz w:val="24"/>
          <w:szCs w:val="24"/>
        </w:rPr>
        <w:t xml:space="preserve">2014. </w:t>
      </w:r>
      <w:proofErr w:type="gramStart"/>
      <w:r w:rsidR="0053533D" w:rsidRPr="001F62E2">
        <w:rPr>
          <w:sz w:val="24"/>
          <w:szCs w:val="24"/>
        </w:rPr>
        <w:t>godine</w:t>
      </w:r>
      <w:proofErr w:type="gramEnd"/>
      <w:r w:rsidR="0053533D" w:rsidRPr="001F62E2">
        <w:rPr>
          <w:sz w:val="24"/>
          <w:szCs w:val="24"/>
        </w:rPr>
        <w:t xml:space="preserve"> objavljeno je Godišnje konsolidirano izvješće interne revizije za 2013. </w:t>
      </w:r>
      <w:proofErr w:type="gramStart"/>
      <w:r w:rsidR="0053533D" w:rsidRPr="001F62E2">
        <w:rPr>
          <w:sz w:val="24"/>
          <w:szCs w:val="24"/>
        </w:rPr>
        <w:t>godinu</w:t>
      </w:r>
      <w:proofErr w:type="gramEnd"/>
      <w:r w:rsidR="0053533D" w:rsidRPr="001F62E2">
        <w:rPr>
          <w:sz w:val="24"/>
          <w:szCs w:val="24"/>
        </w:rPr>
        <w:t xml:space="preserve">, što predstavlja obvezu SHJ u skladu sa Zakonom o internoj reviziji institucija BiH. Godišnje konsolidirano izvješće interne revizije daje osnovne podatke o sustavu interne revizije u institucijama BiH i podatke o obavljenim internim revizijama jedinica za internu reviziju u institucijama BiH. Sustav interne revizije je dio sustava javne interne financijske kontrole (PIFC – Public Internal Financial Control) koji je razvila Europska komisija i koji ima za cilj da zemljama u procesu pridruživanja EU pruži pomoć u razumijevanju i primjeni </w:t>
      </w:r>
      <w:proofErr w:type="gramStart"/>
      <w:r w:rsidR="0053533D" w:rsidRPr="001F62E2">
        <w:rPr>
          <w:sz w:val="24"/>
          <w:szCs w:val="24"/>
        </w:rPr>
        <w:t>dobro</w:t>
      </w:r>
      <w:proofErr w:type="gramEnd"/>
      <w:r w:rsidR="0053533D" w:rsidRPr="001F62E2">
        <w:rPr>
          <w:sz w:val="24"/>
          <w:szCs w:val="24"/>
        </w:rPr>
        <w:t xml:space="preserve"> razvijenih i efektivnih sustava interne kontrole. Sustav interne revizi</w:t>
      </w:r>
      <w:r w:rsidR="00432AAF">
        <w:rPr>
          <w:sz w:val="24"/>
          <w:szCs w:val="24"/>
        </w:rPr>
        <w:t xml:space="preserve">je u institucijama BiH, pored </w:t>
      </w:r>
      <w:r w:rsidR="0053533D" w:rsidRPr="001F62E2">
        <w:rPr>
          <w:sz w:val="24"/>
          <w:szCs w:val="24"/>
        </w:rPr>
        <w:t>Zakona o inte</w:t>
      </w:r>
      <w:r>
        <w:rPr>
          <w:sz w:val="24"/>
          <w:szCs w:val="24"/>
        </w:rPr>
        <w:t>rnoj reviziji institucija BiH</w:t>
      </w:r>
      <w:r w:rsidR="0053533D" w:rsidRPr="001F62E2">
        <w:rPr>
          <w:sz w:val="24"/>
          <w:szCs w:val="24"/>
        </w:rPr>
        <w:t>, definira</w:t>
      </w:r>
      <w:r w:rsidR="00432AAF">
        <w:rPr>
          <w:sz w:val="24"/>
          <w:szCs w:val="24"/>
        </w:rPr>
        <w:t xml:space="preserve"> i Strategija</w:t>
      </w:r>
      <w:r w:rsidR="0053533D" w:rsidRPr="001F62E2">
        <w:rPr>
          <w:sz w:val="24"/>
          <w:szCs w:val="24"/>
        </w:rPr>
        <w:t xml:space="preserve"> za provođenje javne interne financijske</w:t>
      </w:r>
      <w:r>
        <w:rPr>
          <w:sz w:val="24"/>
          <w:szCs w:val="24"/>
        </w:rPr>
        <w:t xml:space="preserve"> kontrole u institucijama BiH</w:t>
      </w:r>
      <w:r w:rsidR="0053533D" w:rsidRPr="001F62E2">
        <w:rPr>
          <w:sz w:val="24"/>
          <w:szCs w:val="24"/>
        </w:rPr>
        <w:t xml:space="preserve"> koju je Vijeće</w:t>
      </w:r>
      <w:r w:rsidR="00432AAF">
        <w:rPr>
          <w:sz w:val="24"/>
          <w:szCs w:val="24"/>
        </w:rPr>
        <w:t xml:space="preserve"> ministara BiH</w:t>
      </w:r>
      <w:r w:rsidR="0053533D" w:rsidRPr="001F62E2">
        <w:rPr>
          <w:sz w:val="24"/>
          <w:szCs w:val="24"/>
        </w:rPr>
        <w:t xml:space="preserve">, </w:t>
      </w:r>
      <w:proofErr w:type="gramStart"/>
      <w:r w:rsidR="0053533D" w:rsidRPr="001F62E2">
        <w:rPr>
          <w:sz w:val="24"/>
          <w:szCs w:val="24"/>
        </w:rPr>
        <w:t>na</w:t>
      </w:r>
      <w:proofErr w:type="gramEnd"/>
      <w:r w:rsidR="0053533D" w:rsidRPr="001F62E2">
        <w:rPr>
          <w:sz w:val="24"/>
          <w:szCs w:val="24"/>
        </w:rPr>
        <w:t xml:space="preserve"> sv</w:t>
      </w:r>
      <w:r>
        <w:rPr>
          <w:sz w:val="24"/>
          <w:szCs w:val="24"/>
        </w:rPr>
        <w:t xml:space="preserve">ojoj 110. </w:t>
      </w:r>
      <w:proofErr w:type="gramStart"/>
      <w:r>
        <w:rPr>
          <w:sz w:val="24"/>
          <w:szCs w:val="24"/>
        </w:rPr>
        <w:t>sjednici</w:t>
      </w:r>
      <w:proofErr w:type="gramEnd"/>
      <w:r>
        <w:rPr>
          <w:sz w:val="24"/>
          <w:szCs w:val="24"/>
        </w:rPr>
        <w:t xml:space="preserve"> održanoj 30.</w:t>
      </w:r>
      <w:r w:rsidR="0053533D" w:rsidRPr="001F62E2">
        <w:rPr>
          <w:sz w:val="24"/>
          <w:szCs w:val="24"/>
        </w:rPr>
        <w:t xml:space="preserve">12. 2009. </w:t>
      </w:r>
      <w:proofErr w:type="gramStart"/>
      <w:r w:rsidR="0053533D" w:rsidRPr="001F62E2">
        <w:rPr>
          <w:sz w:val="24"/>
          <w:szCs w:val="24"/>
        </w:rPr>
        <w:t>godine</w:t>
      </w:r>
      <w:proofErr w:type="gramEnd"/>
      <w:r w:rsidR="0053533D" w:rsidRPr="001F62E2">
        <w:rPr>
          <w:sz w:val="24"/>
          <w:szCs w:val="24"/>
        </w:rPr>
        <w:t xml:space="preserve">, usvojilo, a koja između ostalog, predviđa razvoj decentralizirane interne revizije u institucijama BiH. Izvješće sadrži najbitnije preporuke i zaključke godišnjih izvješće svih jedinica za internu reviziju institucija BiH i prijedloge zaključaka u vezi </w:t>
      </w:r>
      <w:proofErr w:type="gramStart"/>
      <w:r w:rsidR="0053533D" w:rsidRPr="001F62E2">
        <w:rPr>
          <w:sz w:val="24"/>
          <w:szCs w:val="24"/>
        </w:rPr>
        <w:t>sa</w:t>
      </w:r>
      <w:proofErr w:type="gramEnd"/>
      <w:r w:rsidR="0053533D" w:rsidRPr="001F62E2">
        <w:rPr>
          <w:sz w:val="24"/>
          <w:szCs w:val="24"/>
        </w:rPr>
        <w:t xml:space="preserve"> nastavkom aktivnosti za formiranje strukture funkcionalno nezavisne interne revizije u institucijama BiH. </w:t>
      </w:r>
    </w:p>
    <w:p w:rsidR="0053533D" w:rsidRPr="001F62E2" w:rsidRDefault="0053533D" w:rsidP="001F62E2">
      <w:pPr>
        <w:jc w:val="both"/>
        <w:rPr>
          <w:sz w:val="24"/>
          <w:szCs w:val="24"/>
        </w:rPr>
      </w:pPr>
      <w:r w:rsidRPr="001F62E2">
        <w:rPr>
          <w:sz w:val="24"/>
          <w:szCs w:val="24"/>
        </w:rPr>
        <w:t>U okviru redovitih aktivnosti, a u skladu sa zakonskim nadležnostima, SHJ je davala suglasnosti na pravilnike o organizaciji i sistematizaciji za institucije koje uspostavljaju jedinice interne revizije u dijelu koji se odnosi na internu reviziju, vršila certifikaciju i verifikaciju certifikata kandidata za prijem na poslove interne revizije u institucijama BiH, davala suglasnosti na izbor rukovoditelja jedinice za internu reviziju, te uspostavila Registar internih revizora u skladu standardima interne revizije.</w:t>
      </w:r>
    </w:p>
    <w:p w:rsidR="0053533D" w:rsidRPr="001F62E2" w:rsidRDefault="0053533D" w:rsidP="001F62E2">
      <w:pPr>
        <w:jc w:val="both"/>
        <w:rPr>
          <w:sz w:val="24"/>
          <w:szCs w:val="24"/>
        </w:rPr>
      </w:pPr>
      <w:r w:rsidRPr="001F62E2">
        <w:rPr>
          <w:sz w:val="24"/>
          <w:szCs w:val="24"/>
        </w:rPr>
        <w:t xml:space="preserve">Također, </w:t>
      </w:r>
      <w:proofErr w:type="gramStart"/>
      <w:r w:rsidRPr="001F62E2">
        <w:rPr>
          <w:sz w:val="24"/>
          <w:szCs w:val="24"/>
        </w:rPr>
        <w:t>na</w:t>
      </w:r>
      <w:proofErr w:type="gramEnd"/>
      <w:r w:rsidRPr="001F62E2">
        <w:rPr>
          <w:sz w:val="24"/>
          <w:szCs w:val="24"/>
        </w:rPr>
        <w:t xml:space="preserve"> prijedlog Ministarstva usvojeni su pravilnici o korištenju službenih vozila, telefona i reprezentacije, čime je na jedinstven način regulirana potrošnja po ovima osnovama u svim institucijama BiH, utvrđen način planiranja sredstava za ove namjene, te kontrole i praćenja izvršenja. Primjenom ovih pravilnika postići </w:t>
      </w:r>
      <w:proofErr w:type="gramStart"/>
      <w:r w:rsidRPr="001F62E2">
        <w:rPr>
          <w:sz w:val="24"/>
          <w:szCs w:val="24"/>
        </w:rPr>
        <w:t>će</w:t>
      </w:r>
      <w:proofErr w:type="gramEnd"/>
      <w:r w:rsidRPr="001F62E2">
        <w:rPr>
          <w:sz w:val="24"/>
          <w:szCs w:val="24"/>
        </w:rPr>
        <w:t xml:space="preserve"> se značajne uštede u proračunu institucija BiH.</w:t>
      </w:r>
    </w:p>
    <w:p w:rsidR="0053533D" w:rsidRPr="001F62E2" w:rsidRDefault="0053533D" w:rsidP="001F62E2">
      <w:pPr>
        <w:jc w:val="both"/>
        <w:rPr>
          <w:sz w:val="24"/>
          <w:szCs w:val="24"/>
        </w:rPr>
      </w:pPr>
      <w:proofErr w:type="gramStart"/>
      <w:r w:rsidRPr="001F62E2">
        <w:rPr>
          <w:sz w:val="24"/>
          <w:szCs w:val="24"/>
        </w:rPr>
        <w:t>Ministarstvo je također pripremilo Dokument okvirnog proračuna 2015.</w:t>
      </w:r>
      <w:proofErr w:type="gramEnd"/>
      <w:r w:rsidRPr="001F62E2">
        <w:rPr>
          <w:sz w:val="24"/>
          <w:szCs w:val="24"/>
        </w:rPr>
        <w:t xml:space="preserve"> – 2017. </w:t>
      </w:r>
      <w:proofErr w:type="gramStart"/>
      <w:r w:rsidRPr="001F62E2">
        <w:rPr>
          <w:sz w:val="24"/>
          <w:szCs w:val="24"/>
        </w:rPr>
        <w:t>godine</w:t>
      </w:r>
      <w:proofErr w:type="gramEnd"/>
      <w:r w:rsidRPr="001F62E2">
        <w:rPr>
          <w:sz w:val="24"/>
          <w:szCs w:val="24"/>
        </w:rPr>
        <w:t xml:space="preserve">, i Politiku plaća i naknada u institucijama BiH za razdoblje 2015. – 2018. </w:t>
      </w:r>
      <w:proofErr w:type="gramStart"/>
      <w:r w:rsidRPr="001F62E2">
        <w:rPr>
          <w:sz w:val="24"/>
          <w:szCs w:val="24"/>
        </w:rPr>
        <w:t>godine</w:t>
      </w:r>
      <w:proofErr w:type="gramEnd"/>
      <w:r w:rsidRPr="001F62E2">
        <w:rPr>
          <w:sz w:val="24"/>
          <w:szCs w:val="24"/>
        </w:rPr>
        <w:t>, ali predmetni dokumenti nisu razmatrani od strane Vijeća ministara.</w:t>
      </w:r>
    </w:p>
    <w:p w:rsidR="0053533D" w:rsidRPr="001F62E2" w:rsidRDefault="0053533D" w:rsidP="001F62E2">
      <w:pPr>
        <w:jc w:val="both"/>
        <w:rPr>
          <w:sz w:val="24"/>
          <w:szCs w:val="24"/>
        </w:rPr>
      </w:pPr>
    </w:p>
    <w:p w:rsidR="0053533D" w:rsidRPr="00432AAF" w:rsidRDefault="0053533D" w:rsidP="001F62E2">
      <w:pPr>
        <w:jc w:val="both"/>
        <w:rPr>
          <w:sz w:val="22"/>
          <w:szCs w:val="22"/>
        </w:rPr>
      </w:pPr>
      <w:proofErr w:type="gramStart"/>
      <w:r w:rsidRPr="00432AAF">
        <w:rPr>
          <w:sz w:val="22"/>
          <w:szCs w:val="22"/>
        </w:rPr>
        <w:t xml:space="preserve">ZAKLJUČIVANJE </w:t>
      </w:r>
      <w:r w:rsidR="00432AAF">
        <w:rPr>
          <w:sz w:val="22"/>
          <w:szCs w:val="22"/>
        </w:rPr>
        <w:t xml:space="preserve"> </w:t>
      </w:r>
      <w:r w:rsidRPr="00432AAF">
        <w:rPr>
          <w:sz w:val="22"/>
          <w:szCs w:val="22"/>
        </w:rPr>
        <w:t>MEĐUNARODNIH</w:t>
      </w:r>
      <w:proofErr w:type="gramEnd"/>
      <w:r w:rsidRPr="00432AAF">
        <w:rPr>
          <w:sz w:val="22"/>
          <w:szCs w:val="22"/>
        </w:rPr>
        <w:t xml:space="preserve"> </w:t>
      </w:r>
      <w:r w:rsidR="00432AAF">
        <w:rPr>
          <w:sz w:val="22"/>
          <w:szCs w:val="22"/>
        </w:rPr>
        <w:t xml:space="preserve"> </w:t>
      </w:r>
      <w:r w:rsidRPr="00432AAF">
        <w:rPr>
          <w:sz w:val="22"/>
          <w:szCs w:val="22"/>
        </w:rPr>
        <w:t>UGOVORA</w:t>
      </w:r>
    </w:p>
    <w:p w:rsidR="0053533D" w:rsidRPr="001F62E2" w:rsidRDefault="0053533D" w:rsidP="001F62E2">
      <w:pPr>
        <w:jc w:val="both"/>
        <w:rPr>
          <w:sz w:val="24"/>
          <w:szCs w:val="24"/>
        </w:rPr>
      </w:pPr>
    </w:p>
    <w:p w:rsidR="0053533D" w:rsidRPr="001F62E2" w:rsidRDefault="0053533D" w:rsidP="001F62E2">
      <w:pPr>
        <w:jc w:val="both"/>
        <w:rPr>
          <w:sz w:val="24"/>
          <w:szCs w:val="24"/>
        </w:rPr>
      </w:pPr>
      <w:proofErr w:type="gramStart"/>
      <w:r w:rsidRPr="001F62E2">
        <w:rPr>
          <w:sz w:val="24"/>
          <w:szCs w:val="24"/>
        </w:rPr>
        <w:t>U promatranom razdoblju Ministarstvo financija i trezora planiralo zaključivanje velikog broja ugovora koji su svrstani u 38 programskih zadataka.</w:t>
      </w:r>
      <w:proofErr w:type="gramEnd"/>
      <w:r w:rsidRPr="001F62E2">
        <w:rPr>
          <w:sz w:val="24"/>
          <w:szCs w:val="24"/>
        </w:rPr>
        <w:t xml:space="preserve"> </w:t>
      </w:r>
      <w:proofErr w:type="gramStart"/>
      <w:r w:rsidRPr="001F62E2">
        <w:rPr>
          <w:sz w:val="24"/>
          <w:szCs w:val="24"/>
        </w:rPr>
        <w:t>Podsjećamo da je zaključivanje sporazuma s Europskom komisijom u vezi s programima pomoći IPA planirano kao zbirna aktivnost, a u tijeku 2014.</w:t>
      </w:r>
      <w:proofErr w:type="gramEnd"/>
      <w:r w:rsidRPr="001F62E2">
        <w:rPr>
          <w:sz w:val="24"/>
          <w:szCs w:val="24"/>
        </w:rPr>
        <w:t xml:space="preserve"> </w:t>
      </w:r>
      <w:proofErr w:type="gramStart"/>
      <w:r w:rsidRPr="001F62E2">
        <w:rPr>
          <w:sz w:val="24"/>
          <w:szCs w:val="24"/>
        </w:rPr>
        <w:t>godine</w:t>
      </w:r>
      <w:proofErr w:type="gramEnd"/>
      <w:r w:rsidRPr="001F62E2">
        <w:rPr>
          <w:sz w:val="24"/>
          <w:szCs w:val="24"/>
        </w:rPr>
        <w:t xml:space="preserve"> potpisano je i ratificirano 12 sporazuma. </w:t>
      </w:r>
      <w:proofErr w:type="gramStart"/>
      <w:r w:rsidRPr="001F62E2">
        <w:rPr>
          <w:sz w:val="24"/>
          <w:szCs w:val="24"/>
        </w:rPr>
        <w:t>Od</w:t>
      </w:r>
      <w:proofErr w:type="gramEnd"/>
      <w:r w:rsidRPr="001F62E2">
        <w:rPr>
          <w:sz w:val="24"/>
          <w:szCs w:val="24"/>
        </w:rPr>
        <w:t xml:space="preserve"> toga se dva sporazuma odnose na višekorisničke i horizontalne programe, šest na nove sporazume, te četiri predstavljaju amandmane na ratificirane financijske sporazume.</w:t>
      </w:r>
    </w:p>
    <w:p w:rsidR="0053533D" w:rsidRPr="001F62E2" w:rsidRDefault="0053533D" w:rsidP="001F62E2">
      <w:pPr>
        <w:jc w:val="both"/>
        <w:rPr>
          <w:sz w:val="24"/>
          <w:szCs w:val="24"/>
        </w:rPr>
      </w:pPr>
      <w:r w:rsidRPr="001F62E2">
        <w:rPr>
          <w:sz w:val="24"/>
          <w:szCs w:val="24"/>
        </w:rPr>
        <w:t xml:space="preserve">U oblasti zaključivanja međunarodnih ugovora koji se odnose </w:t>
      </w:r>
      <w:proofErr w:type="gramStart"/>
      <w:r w:rsidRPr="001F62E2">
        <w:rPr>
          <w:sz w:val="24"/>
          <w:szCs w:val="24"/>
        </w:rPr>
        <w:t>na</w:t>
      </w:r>
      <w:proofErr w:type="gramEnd"/>
      <w:r w:rsidRPr="001F62E2">
        <w:rPr>
          <w:sz w:val="24"/>
          <w:szCs w:val="24"/>
        </w:rPr>
        <w:t xml:space="preserve"> kreditna zaduženja vlada entiteta, Ministarstvo financija i trezora procesiralo je 22 sporazuma. </w:t>
      </w:r>
      <w:proofErr w:type="gramStart"/>
      <w:r w:rsidRPr="001F62E2">
        <w:rPr>
          <w:sz w:val="24"/>
          <w:szCs w:val="24"/>
        </w:rPr>
        <w:t>Najveći kreditori u 2014.</w:t>
      </w:r>
      <w:proofErr w:type="gramEnd"/>
      <w:r w:rsidRPr="001F62E2">
        <w:rPr>
          <w:sz w:val="24"/>
          <w:szCs w:val="24"/>
        </w:rPr>
        <w:t xml:space="preserve"> </w:t>
      </w:r>
      <w:proofErr w:type="gramStart"/>
      <w:r w:rsidRPr="001F62E2">
        <w:rPr>
          <w:sz w:val="24"/>
          <w:szCs w:val="24"/>
        </w:rPr>
        <w:t>godini</w:t>
      </w:r>
      <w:proofErr w:type="gramEnd"/>
      <w:r w:rsidRPr="001F62E2">
        <w:rPr>
          <w:sz w:val="24"/>
          <w:szCs w:val="24"/>
        </w:rPr>
        <w:t xml:space="preserve"> bili su: Svjetska banka, Europska banka za obnovu i razvoj, Razvojna banka Vijeća Europe, KfW, te Europska investicijska banka i Saudijski fond za razvoj. Procedura zaključivanja tri međunarodna sporazuma je započela u </w:t>
      </w:r>
      <w:proofErr w:type="gramStart"/>
      <w:r w:rsidRPr="001F62E2">
        <w:rPr>
          <w:sz w:val="24"/>
          <w:szCs w:val="24"/>
        </w:rPr>
        <w:t>2014.,</w:t>
      </w:r>
      <w:proofErr w:type="gramEnd"/>
      <w:r w:rsidRPr="001F62E2">
        <w:rPr>
          <w:sz w:val="24"/>
          <w:szCs w:val="24"/>
        </w:rPr>
        <w:t xml:space="preserve"> a okončana u 2015. </w:t>
      </w:r>
      <w:proofErr w:type="gramStart"/>
      <w:r w:rsidRPr="001F62E2">
        <w:rPr>
          <w:sz w:val="24"/>
          <w:szCs w:val="24"/>
        </w:rPr>
        <w:t>godini</w:t>
      </w:r>
      <w:proofErr w:type="gramEnd"/>
      <w:r w:rsidRPr="001F62E2">
        <w:rPr>
          <w:sz w:val="24"/>
          <w:szCs w:val="24"/>
        </w:rPr>
        <w:t xml:space="preserve">. </w:t>
      </w:r>
      <w:proofErr w:type="gramStart"/>
      <w:r w:rsidRPr="001F62E2">
        <w:rPr>
          <w:sz w:val="24"/>
          <w:szCs w:val="24"/>
        </w:rPr>
        <w:t>Svi sporazumi koji je procesiralo ovo ministarstvo prošli su zakonsku proceduru i objavljeni su u Službenom glasniku BiH.</w:t>
      </w:r>
      <w:proofErr w:type="gramEnd"/>
      <w:r w:rsidRPr="001F62E2">
        <w:rPr>
          <w:sz w:val="24"/>
          <w:szCs w:val="24"/>
        </w:rPr>
        <w:t xml:space="preserve"> </w:t>
      </w:r>
      <w:proofErr w:type="gramStart"/>
      <w:r w:rsidRPr="001F62E2">
        <w:rPr>
          <w:sz w:val="24"/>
          <w:szCs w:val="24"/>
        </w:rPr>
        <w:t>Iznos kreditnih zaduženja po kreditorima dostavljaju se Parlamentarnoj skupštini svake godine u vidu informacije o stanju javne zaduženosti.</w:t>
      </w:r>
      <w:proofErr w:type="gramEnd"/>
    </w:p>
    <w:p w:rsidR="0053533D" w:rsidRPr="001F62E2" w:rsidRDefault="0053533D" w:rsidP="001F62E2">
      <w:pPr>
        <w:jc w:val="both"/>
        <w:rPr>
          <w:sz w:val="24"/>
          <w:szCs w:val="24"/>
        </w:rPr>
      </w:pPr>
      <w:r w:rsidRPr="001F62E2">
        <w:rPr>
          <w:sz w:val="24"/>
          <w:szCs w:val="24"/>
        </w:rPr>
        <w:t xml:space="preserve">U pogledu planiranih, a nerealiziranih programskih zadataka kada su u pitanju međunarodni kreditni aranžmani, uzroci za nerealiziranje uglavnom su bili odustanak </w:t>
      </w:r>
      <w:proofErr w:type="gramStart"/>
      <w:r w:rsidRPr="001F62E2">
        <w:rPr>
          <w:sz w:val="24"/>
          <w:szCs w:val="24"/>
        </w:rPr>
        <w:t>od</w:t>
      </w:r>
      <w:proofErr w:type="gramEnd"/>
      <w:r w:rsidRPr="001F62E2">
        <w:rPr>
          <w:sz w:val="24"/>
          <w:szCs w:val="24"/>
        </w:rPr>
        <w:t xml:space="preserve"> financiranja pojedinih projekta od strane vlada entiteta. </w:t>
      </w:r>
    </w:p>
    <w:p w:rsidR="0053533D" w:rsidRPr="001F62E2" w:rsidRDefault="0053533D" w:rsidP="001F62E2">
      <w:pPr>
        <w:jc w:val="both"/>
        <w:rPr>
          <w:sz w:val="24"/>
          <w:szCs w:val="24"/>
        </w:rPr>
      </w:pPr>
      <w:proofErr w:type="gramStart"/>
      <w:r w:rsidRPr="001F62E2">
        <w:rPr>
          <w:sz w:val="24"/>
          <w:szCs w:val="24"/>
        </w:rPr>
        <w:t>U tijeku 2014.</w:t>
      </w:r>
      <w:proofErr w:type="gramEnd"/>
      <w:r w:rsidRPr="001F62E2">
        <w:rPr>
          <w:sz w:val="24"/>
          <w:szCs w:val="24"/>
        </w:rPr>
        <w:t xml:space="preserve"> </w:t>
      </w:r>
      <w:proofErr w:type="gramStart"/>
      <w:r w:rsidRPr="001F62E2">
        <w:rPr>
          <w:sz w:val="24"/>
          <w:szCs w:val="24"/>
        </w:rPr>
        <w:t>godine</w:t>
      </w:r>
      <w:proofErr w:type="gramEnd"/>
      <w:r w:rsidRPr="001F62E2">
        <w:rPr>
          <w:sz w:val="24"/>
          <w:szCs w:val="24"/>
        </w:rPr>
        <w:t xml:space="preserve"> potpisan je Sporazum o izbjegavanju dvostrukog oporezivanja u odnosu na poreze na dohodak i imovinu s Poljskom, dok je započeta procedura za zaključivanje sporazuma iz ove oblasti s Italijom, Estonijom, Maltom, Mađarskom i Saudijskom Arabijom.</w:t>
      </w:r>
    </w:p>
    <w:p w:rsidR="0053533D" w:rsidRPr="001F62E2" w:rsidRDefault="0053533D" w:rsidP="001F62E2">
      <w:pPr>
        <w:jc w:val="both"/>
        <w:rPr>
          <w:sz w:val="24"/>
          <w:szCs w:val="24"/>
        </w:rPr>
      </w:pPr>
    </w:p>
    <w:p w:rsidR="0053533D" w:rsidRPr="00432AAF" w:rsidRDefault="0053533D" w:rsidP="001F62E2">
      <w:pPr>
        <w:jc w:val="both"/>
        <w:rPr>
          <w:sz w:val="22"/>
          <w:szCs w:val="22"/>
        </w:rPr>
      </w:pPr>
      <w:proofErr w:type="gramStart"/>
      <w:r w:rsidRPr="00432AAF">
        <w:rPr>
          <w:sz w:val="22"/>
          <w:szCs w:val="22"/>
        </w:rPr>
        <w:t>EUROPSKE</w:t>
      </w:r>
      <w:r w:rsidR="00432AAF">
        <w:rPr>
          <w:sz w:val="22"/>
          <w:szCs w:val="22"/>
        </w:rPr>
        <w:t xml:space="preserve"> </w:t>
      </w:r>
      <w:r w:rsidRPr="00432AAF">
        <w:rPr>
          <w:sz w:val="22"/>
          <w:szCs w:val="22"/>
        </w:rPr>
        <w:t xml:space="preserve"> INTEGRACIJE</w:t>
      </w:r>
      <w:proofErr w:type="gramEnd"/>
    </w:p>
    <w:p w:rsidR="0053533D" w:rsidRPr="001F62E2" w:rsidRDefault="0053533D" w:rsidP="001F62E2">
      <w:pPr>
        <w:jc w:val="both"/>
        <w:rPr>
          <w:sz w:val="24"/>
          <w:szCs w:val="24"/>
        </w:rPr>
      </w:pPr>
    </w:p>
    <w:p w:rsidR="0053533D" w:rsidRPr="001F62E2" w:rsidRDefault="0053533D" w:rsidP="001F62E2">
      <w:pPr>
        <w:jc w:val="both"/>
        <w:rPr>
          <w:sz w:val="24"/>
          <w:szCs w:val="24"/>
        </w:rPr>
      </w:pPr>
      <w:r w:rsidRPr="001F62E2">
        <w:rPr>
          <w:sz w:val="24"/>
          <w:szCs w:val="24"/>
        </w:rPr>
        <w:t xml:space="preserve">Ministarstvo je planiralo u </w:t>
      </w:r>
      <w:proofErr w:type="gramStart"/>
      <w:r w:rsidRPr="001F62E2">
        <w:rPr>
          <w:sz w:val="24"/>
          <w:szCs w:val="24"/>
        </w:rPr>
        <w:t>2014.,</w:t>
      </w:r>
      <w:proofErr w:type="gramEnd"/>
      <w:r w:rsidRPr="001F62E2">
        <w:rPr>
          <w:sz w:val="24"/>
          <w:szCs w:val="24"/>
        </w:rPr>
        <w:t xml:space="preserve"> kao i ranijih nekoliko godina, rad na pripremi za usvajanju potrebnih podzakonskih akata vezanih za uspostavu decentraliziranog sustava upravljanja IPA programima, što je obveza</w:t>
      </w:r>
      <w:r w:rsidR="00432AAF">
        <w:rPr>
          <w:sz w:val="24"/>
          <w:szCs w:val="24"/>
        </w:rPr>
        <w:t xml:space="preserve"> BiH</w:t>
      </w:r>
      <w:r w:rsidRPr="001F62E2">
        <w:rPr>
          <w:sz w:val="24"/>
          <w:szCs w:val="24"/>
        </w:rPr>
        <w:t xml:space="preserve"> u skladu s Okvirnim sporazumom o pravilima IPA-e iz 2008. </w:t>
      </w:r>
      <w:proofErr w:type="gramStart"/>
      <w:r w:rsidRPr="001F62E2">
        <w:rPr>
          <w:sz w:val="24"/>
          <w:szCs w:val="24"/>
        </w:rPr>
        <w:t>godine</w:t>
      </w:r>
      <w:proofErr w:type="gramEnd"/>
      <w:r w:rsidRPr="001F62E2">
        <w:rPr>
          <w:sz w:val="24"/>
          <w:szCs w:val="24"/>
        </w:rPr>
        <w:t xml:space="preserve">. </w:t>
      </w:r>
      <w:proofErr w:type="gramStart"/>
      <w:r w:rsidRPr="001F62E2">
        <w:rPr>
          <w:sz w:val="24"/>
          <w:szCs w:val="24"/>
        </w:rPr>
        <w:t>Usvajanjem mehanizma koordinacije za europske integracije stvorili bi se uvjeti da se rješenja iz toga mehanizma iskoriste kao prihvatljiva i za institucionalizaciju procesa programiranja IPA-e, kao i uspostave operativnih struktura za decentralizirano upravljanje.</w:t>
      </w:r>
      <w:proofErr w:type="gramEnd"/>
      <w:r w:rsidRPr="001F62E2">
        <w:rPr>
          <w:sz w:val="24"/>
          <w:szCs w:val="24"/>
        </w:rPr>
        <w:t xml:space="preserve"> Kako nije došlo do usvajanja mehanizma koordinacije za europske integracije u protekloj godini, a u međuvremenu su </w:t>
      </w:r>
      <w:proofErr w:type="gramStart"/>
      <w:r w:rsidRPr="001F62E2">
        <w:rPr>
          <w:sz w:val="24"/>
          <w:szCs w:val="24"/>
        </w:rPr>
        <w:t>od</w:t>
      </w:r>
      <w:proofErr w:type="gramEnd"/>
      <w:r w:rsidRPr="001F62E2">
        <w:rPr>
          <w:sz w:val="24"/>
          <w:szCs w:val="24"/>
        </w:rPr>
        <w:t xml:space="preserve"> strane Europske komisije donesene nove regulative za IPA-u II, koje će biti na snazi do 2020. </w:t>
      </w:r>
      <w:proofErr w:type="gramStart"/>
      <w:r w:rsidRPr="001F62E2">
        <w:rPr>
          <w:sz w:val="24"/>
          <w:szCs w:val="24"/>
        </w:rPr>
        <w:t>godine</w:t>
      </w:r>
      <w:proofErr w:type="gramEnd"/>
      <w:r w:rsidRPr="001F62E2">
        <w:rPr>
          <w:sz w:val="24"/>
          <w:szCs w:val="24"/>
        </w:rPr>
        <w:t>, a kojima su utvrđena nova pravila za decentralizaciju (neizravno upravljanje) IPA programima, ovaj proces je postao veoma neizvjestan za implementaciju u BiH.</w:t>
      </w:r>
    </w:p>
    <w:p w:rsidR="0053533D" w:rsidRPr="001F62E2" w:rsidRDefault="0053533D" w:rsidP="001F62E2">
      <w:pPr>
        <w:jc w:val="both"/>
        <w:rPr>
          <w:sz w:val="24"/>
          <w:szCs w:val="24"/>
        </w:rPr>
      </w:pPr>
      <w:proofErr w:type="gramStart"/>
      <w:r w:rsidRPr="001F62E2">
        <w:rPr>
          <w:sz w:val="24"/>
          <w:szCs w:val="24"/>
        </w:rPr>
        <w:t>Ministarstvo je u 2014.</w:t>
      </w:r>
      <w:proofErr w:type="gramEnd"/>
      <w:r w:rsidRPr="001F62E2">
        <w:rPr>
          <w:sz w:val="24"/>
          <w:szCs w:val="24"/>
        </w:rPr>
        <w:t xml:space="preserve"> godini kontinuirano vršilo kontrolu</w:t>
      </w:r>
      <w:r w:rsidR="00432AAF">
        <w:rPr>
          <w:sz w:val="24"/>
          <w:szCs w:val="24"/>
        </w:rPr>
        <w:t xml:space="preserve"> troškova 92 korisnika iz BiH</w:t>
      </w:r>
      <w:r w:rsidRPr="001F62E2">
        <w:rPr>
          <w:sz w:val="24"/>
          <w:szCs w:val="24"/>
        </w:rPr>
        <w:t xml:space="preserve"> u CBC programima Adriatic, Jugoistočna Europa i Mediteran i izdavao ovjerene potvrde korisnicima o ispravnosti utrošenih sredstava na osnovi kojih će refundirati i dalje povlačiti sredstva, te vršilo i kontrole projekata na licu mjesta.</w:t>
      </w:r>
    </w:p>
    <w:p w:rsidR="0053533D" w:rsidRPr="001F62E2" w:rsidRDefault="0053533D" w:rsidP="001F62E2">
      <w:pPr>
        <w:jc w:val="both"/>
        <w:rPr>
          <w:sz w:val="24"/>
          <w:szCs w:val="24"/>
        </w:rPr>
      </w:pPr>
      <w:proofErr w:type="gramStart"/>
      <w:r w:rsidRPr="001F62E2">
        <w:rPr>
          <w:sz w:val="24"/>
          <w:szCs w:val="24"/>
        </w:rPr>
        <w:t>U 2014.</w:t>
      </w:r>
      <w:proofErr w:type="gramEnd"/>
      <w:r w:rsidRPr="001F62E2">
        <w:rPr>
          <w:sz w:val="24"/>
          <w:szCs w:val="24"/>
        </w:rPr>
        <w:t xml:space="preserve"> </w:t>
      </w:r>
      <w:proofErr w:type="gramStart"/>
      <w:r w:rsidRPr="001F62E2">
        <w:rPr>
          <w:sz w:val="24"/>
          <w:szCs w:val="24"/>
        </w:rPr>
        <w:t>godini</w:t>
      </w:r>
      <w:proofErr w:type="gramEnd"/>
      <w:r w:rsidRPr="001F62E2">
        <w:rPr>
          <w:sz w:val="24"/>
          <w:szCs w:val="24"/>
        </w:rPr>
        <w:t xml:space="preserve"> Ministarstvo je procesiralo veći broj financijskih sporazuma za IPA-u u skladu sa zakonom, vodeći maksimalno računa o racionalizaciji potrebnog vremena za pojedine korak</w:t>
      </w:r>
      <w:r w:rsidR="00432AAF">
        <w:rPr>
          <w:sz w:val="24"/>
          <w:szCs w:val="24"/>
        </w:rPr>
        <w:t xml:space="preserve">e s ciljem skraćivanja roka za </w:t>
      </w:r>
      <w:r w:rsidRPr="001F62E2">
        <w:rPr>
          <w:sz w:val="24"/>
          <w:szCs w:val="24"/>
        </w:rPr>
        <w:t>stupanje sporazuma na snagu.</w:t>
      </w:r>
    </w:p>
    <w:p w:rsidR="0053533D" w:rsidRPr="00C8184E" w:rsidRDefault="0053533D" w:rsidP="001F62E2">
      <w:pPr>
        <w:jc w:val="both"/>
        <w:rPr>
          <w:sz w:val="24"/>
          <w:szCs w:val="24"/>
        </w:rPr>
      </w:pPr>
      <w:proofErr w:type="gramStart"/>
      <w:r w:rsidRPr="001F62E2">
        <w:rPr>
          <w:sz w:val="24"/>
          <w:szCs w:val="24"/>
        </w:rPr>
        <w:t>Po pitanju problematike europskih integracija, Ministarstvo je pripremio prilog Ekonomskom i fiskalnom programu BiH za 2014.</w:t>
      </w:r>
      <w:proofErr w:type="gramEnd"/>
      <w:r w:rsidRPr="001F62E2">
        <w:rPr>
          <w:sz w:val="24"/>
          <w:szCs w:val="24"/>
        </w:rPr>
        <w:t xml:space="preserve"> </w:t>
      </w:r>
      <w:proofErr w:type="gramStart"/>
      <w:r w:rsidRPr="001F62E2">
        <w:rPr>
          <w:sz w:val="24"/>
          <w:szCs w:val="24"/>
        </w:rPr>
        <w:t>godinu</w:t>
      </w:r>
      <w:proofErr w:type="gramEnd"/>
      <w:r w:rsidRPr="001F62E2">
        <w:rPr>
          <w:sz w:val="24"/>
          <w:szCs w:val="24"/>
        </w:rPr>
        <w:t xml:space="preserve"> u dijelu javnih financija i osiguralo materijale i organizaciju sastanaka Pododbora za ekonomska i financijska pitanja i statistiku.</w:t>
      </w:r>
    </w:p>
    <w:p w:rsidR="0053533D" w:rsidRPr="00432AAF" w:rsidRDefault="0053533D" w:rsidP="001F62E2">
      <w:pPr>
        <w:jc w:val="both"/>
        <w:rPr>
          <w:sz w:val="22"/>
          <w:szCs w:val="22"/>
        </w:rPr>
      </w:pPr>
      <w:proofErr w:type="gramStart"/>
      <w:r w:rsidRPr="00432AAF">
        <w:rPr>
          <w:sz w:val="22"/>
          <w:szCs w:val="22"/>
        </w:rPr>
        <w:t xml:space="preserve">PLANIRANI </w:t>
      </w:r>
      <w:r w:rsidR="00432AAF">
        <w:rPr>
          <w:sz w:val="22"/>
          <w:szCs w:val="22"/>
        </w:rPr>
        <w:t xml:space="preserve"> </w:t>
      </w:r>
      <w:r w:rsidRPr="00432AAF">
        <w:rPr>
          <w:sz w:val="22"/>
          <w:szCs w:val="22"/>
        </w:rPr>
        <w:t>I</w:t>
      </w:r>
      <w:proofErr w:type="gramEnd"/>
      <w:r w:rsidR="00432AAF">
        <w:rPr>
          <w:sz w:val="22"/>
          <w:szCs w:val="22"/>
        </w:rPr>
        <w:t xml:space="preserve"> </w:t>
      </w:r>
      <w:r w:rsidRPr="00432AAF">
        <w:rPr>
          <w:sz w:val="22"/>
          <w:szCs w:val="22"/>
        </w:rPr>
        <w:t xml:space="preserve"> REALIZIRANI </w:t>
      </w:r>
      <w:r w:rsidR="00432AAF">
        <w:rPr>
          <w:sz w:val="22"/>
          <w:szCs w:val="22"/>
        </w:rPr>
        <w:t xml:space="preserve"> </w:t>
      </w:r>
      <w:r w:rsidRPr="00432AAF">
        <w:rPr>
          <w:sz w:val="22"/>
          <w:szCs w:val="22"/>
        </w:rPr>
        <w:t xml:space="preserve">PROGRAMSKI </w:t>
      </w:r>
      <w:r w:rsidR="00432AAF">
        <w:rPr>
          <w:sz w:val="22"/>
          <w:szCs w:val="22"/>
        </w:rPr>
        <w:t xml:space="preserve"> </w:t>
      </w:r>
      <w:r w:rsidRPr="00432AAF">
        <w:rPr>
          <w:sz w:val="22"/>
          <w:szCs w:val="22"/>
        </w:rPr>
        <w:t>ZADACI</w:t>
      </w:r>
    </w:p>
    <w:p w:rsidR="0053533D" w:rsidRPr="001F62E2" w:rsidRDefault="0053533D" w:rsidP="001F62E2">
      <w:pPr>
        <w:jc w:val="both"/>
        <w:rPr>
          <w:sz w:val="24"/>
          <w:szCs w:val="24"/>
        </w:rPr>
      </w:pPr>
    </w:p>
    <w:p w:rsidR="00432AAF" w:rsidRDefault="0053533D" w:rsidP="001F62E2">
      <w:pPr>
        <w:jc w:val="both"/>
        <w:rPr>
          <w:sz w:val="24"/>
          <w:szCs w:val="24"/>
        </w:rPr>
      </w:pPr>
      <w:proofErr w:type="gramStart"/>
      <w:r w:rsidRPr="001F62E2">
        <w:rPr>
          <w:sz w:val="24"/>
          <w:szCs w:val="24"/>
        </w:rPr>
        <w:t>Ministarstvo financija i trezora u 2014.</w:t>
      </w:r>
      <w:proofErr w:type="gramEnd"/>
      <w:r w:rsidRPr="001F62E2">
        <w:rPr>
          <w:sz w:val="24"/>
          <w:szCs w:val="24"/>
        </w:rPr>
        <w:t xml:space="preserve"> </w:t>
      </w:r>
      <w:proofErr w:type="gramStart"/>
      <w:r w:rsidRPr="001F62E2">
        <w:rPr>
          <w:sz w:val="24"/>
          <w:szCs w:val="24"/>
        </w:rPr>
        <w:t>godini</w:t>
      </w:r>
      <w:proofErr w:type="gramEnd"/>
      <w:r w:rsidRPr="001F62E2">
        <w:rPr>
          <w:sz w:val="24"/>
          <w:szCs w:val="24"/>
        </w:rPr>
        <w:t xml:space="preserve"> planiralo je 94 programska zadatka u Programu rada Vijeća ministara BiH. Od toga je realizirano 69 programskih zadataka, što predstavlja 73</w:t>
      </w:r>
      <w:proofErr w:type="gramStart"/>
      <w:r w:rsidRPr="001F62E2">
        <w:rPr>
          <w:sz w:val="24"/>
          <w:szCs w:val="24"/>
        </w:rPr>
        <w:t>,4</w:t>
      </w:r>
      <w:proofErr w:type="gramEnd"/>
      <w:r w:rsidRPr="001F62E2">
        <w:rPr>
          <w:sz w:val="24"/>
          <w:szCs w:val="24"/>
        </w:rPr>
        <w:t xml:space="preserve"> % ukupno ostvarenog plana. </w:t>
      </w:r>
      <w:proofErr w:type="gramStart"/>
      <w:r w:rsidRPr="001F62E2">
        <w:rPr>
          <w:sz w:val="24"/>
          <w:szCs w:val="24"/>
        </w:rPr>
        <w:t>U tabeli 1 prikazana je realizacija programskih aktivnosti po oblastima.</w:t>
      </w:r>
      <w:proofErr w:type="gramEnd"/>
      <w:r w:rsidRPr="001F62E2">
        <w:rPr>
          <w:sz w:val="24"/>
          <w:szCs w:val="24"/>
        </w:rPr>
        <w:tab/>
      </w:r>
    </w:p>
    <w:p w:rsidR="00432AAF" w:rsidRDefault="00432AAF" w:rsidP="001F62E2">
      <w:pPr>
        <w:jc w:val="both"/>
        <w:rPr>
          <w:sz w:val="24"/>
          <w:szCs w:val="24"/>
        </w:rPr>
      </w:pPr>
    </w:p>
    <w:p w:rsidR="0053533D" w:rsidRPr="00432AAF" w:rsidRDefault="0053533D" w:rsidP="001F62E2">
      <w:pPr>
        <w:jc w:val="both"/>
        <w:rPr>
          <w:sz w:val="24"/>
          <w:szCs w:val="24"/>
        </w:rPr>
      </w:pPr>
      <w:r w:rsidRPr="00170CFA">
        <w:t xml:space="preserve">      </w:t>
      </w:r>
      <w:proofErr w:type="gramStart"/>
      <w:r w:rsidRPr="00170CFA">
        <w:t>Tabela 1.</w:t>
      </w:r>
      <w:proofErr w:type="gramEnd"/>
    </w:p>
    <w:tbl>
      <w:tblPr>
        <w:tblStyle w:val="TableGrid"/>
        <w:tblW w:w="0" w:type="auto"/>
        <w:tblLook w:val="04A0"/>
      </w:tblPr>
      <w:tblGrid>
        <w:gridCol w:w="790"/>
        <w:gridCol w:w="3069"/>
        <w:gridCol w:w="1810"/>
        <w:gridCol w:w="1822"/>
        <w:gridCol w:w="1797"/>
      </w:tblGrid>
      <w:tr w:rsidR="0053533D" w:rsidRPr="00170CFA" w:rsidTr="00846912">
        <w:tc>
          <w:tcPr>
            <w:tcW w:w="534" w:type="dxa"/>
            <w:shd w:val="clear" w:color="auto" w:fill="FFFF00"/>
          </w:tcPr>
          <w:p w:rsidR="0053533D" w:rsidRPr="00170CFA" w:rsidRDefault="0053533D" w:rsidP="00846912">
            <w:pPr>
              <w:jc w:val="center"/>
              <w:rPr>
                <w:sz w:val="24"/>
              </w:rPr>
            </w:pPr>
            <w:r w:rsidRPr="00170CFA">
              <w:rPr>
                <w:sz w:val="24"/>
              </w:rPr>
              <w:t>Redni broj</w:t>
            </w:r>
          </w:p>
        </w:tc>
        <w:tc>
          <w:tcPr>
            <w:tcW w:w="3180" w:type="dxa"/>
            <w:shd w:val="clear" w:color="auto" w:fill="FFFF00"/>
          </w:tcPr>
          <w:p w:rsidR="0053533D" w:rsidRPr="00170CFA" w:rsidRDefault="0053533D" w:rsidP="00846912">
            <w:pPr>
              <w:jc w:val="center"/>
              <w:rPr>
                <w:sz w:val="24"/>
              </w:rPr>
            </w:pPr>
            <w:r w:rsidRPr="00170CFA">
              <w:rPr>
                <w:sz w:val="24"/>
              </w:rPr>
              <w:t>Programska oblast</w:t>
            </w:r>
          </w:p>
        </w:tc>
        <w:tc>
          <w:tcPr>
            <w:tcW w:w="1858" w:type="dxa"/>
            <w:shd w:val="clear" w:color="auto" w:fill="FFFF00"/>
          </w:tcPr>
          <w:p w:rsidR="0053533D" w:rsidRPr="00170CFA" w:rsidRDefault="0053533D" w:rsidP="00846912">
            <w:pPr>
              <w:jc w:val="center"/>
              <w:rPr>
                <w:sz w:val="24"/>
              </w:rPr>
            </w:pPr>
            <w:r w:rsidRPr="00170CFA">
              <w:rPr>
                <w:sz w:val="24"/>
              </w:rPr>
              <w:t>Planirano</w:t>
            </w:r>
          </w:p>
        </w:tc>
        <w:tc>
          <w:tcPr>
            <w:tcW w:w="1858" w:type="dxa"/>
            <w:shd w:val="clear" w:color="auto" w:fill="FFFF00"/>
          </w:tcPr>
          <w:p w:rsidR="0053533D" w:rsidRPr="00170CFA" w:rsidRDefault="0053533D" w:rsidP="00846912">
            <w:pPr>
              <w:jc w:val="center"/>
              <w:rPr>
                <w:sz w:val="24"/>
              </w:rPr>
            </w:pPr>
            <w:r w:rsidRPr="00170CFA">
              <w:rPr>
                <w:sz w:val="24"/>
              </w:rPr>
              <w:t>Realizirano</w:t>
            </w:r>
          </w:p>
        </w:tc>
        <w:tc>
          <w:tcPr>
            <w:tcW w:w="1858" w:type="dxa"/>
            <w:shd w:val="clear" w:color="auto" w:fill="FFFF00"/>
          </w:tcPr>
          <w:p w:rsidR="0053533D" w:rsidRPr="00170CFA" w:rsidRDefault="0053533D" w:rsidP="00846912">
            <w:pPr>
              <w:jc w:val="center"/>
              <w:rPr>
                <w:sz w:val="24"/>
              </w:rPr>
            </w:pPr>
            <w:r>
              <w:rPr>
                <w:sz w:val="24"/>
              </w:rPr>
              <w:t>Procen</w:t>
            </w:r>
            <w:r w:rsidRPr="00170CFA">
              <w:rPr>
                <w:sz w:val="24"/>
              </w:rPr>
              <w:t>t</w:t>
            </w:r>
          </w:p>
        </w:tc>
      </w:tr>
      <w:tr w:rsidR="0053533D" w:rsidRPr="00170CFA" w:rsidTr="00846912">
        <w:tc>
          <w:tcPr>
            <w:tcW w:w="534" w:type="dxa"/>
          </w:tcPr>
          <w:p w:rsidR="0053533D" w:rsidRPr="00170CFA" w:rsidRDefault="0053533D" w:rsidP="0053533D">
            <w:pPr>
              <w:pStyle w:val="ListParagraph"/>
              <w:numPr>
                <w:ilvl w:val="0"/>
                <w:numId w:val="94"/>
              </w:numPr>
              <w:overflowPunct/>
              <w:autoSpaceDE/>
              <w:autoSpaceDN/>
              <w:adjustRightInd/>
              <w:jc w:val="both"/>
              <w:textAlignment w:val="auto"/>
              <w:rPr>
                <w:sz w:val="24"/>
              </w:rPr>
            </w:pPr>
          </w:p>
        </w:tc>
        <w:tc>
          <w:tcPr>
            <w:tcW w:w="3180" w:type="dxa"/>
          </w:tcPr>
          <w:p w:rsidR="0053533D" w:rsidRPr="00170CFA" w:rsidRDefault="0053533D" w:rsidP="00846912">
            <w:pPr>
              <w:jc w:val="both"/>
              <w:rPr>
                <w:sz w:val="24"/>
              </w:rPr>
            </w:pPr>
            <w:r w:rsidRPr="00170CFA">
              <w:rPr>
                <w:sz w:val="24"/>
              </w:rPr>
              <w:t>Zakonodavne aktivnosti</w:t>
            </w:r>
          </w:p>
        </w:tc>
        <w:tc>
          <w:tcPr>
            <w:tcW w:w="1858" w:type="dxa"/>
          </w:tcPr>
          <w:p w:rsidR="0053533D" w:rsidRPr="00170CFA" w:rsidRDefault="0053533D" w:rsidP="00846912">
            <w:pPr>
              <w:jc w:val="center"/>
              <w:rPr>
                <w:sz w:val="24"/>
              </w:rPr>
            </w:pPr>
            <w:r w:rsidRPr="00170CFA">
              <w:rPr>
                <w:sz w:val="24"/>
              </w:rPr>
              <w:t>17</w:t>
            </w:r>
          </w:p>
        </w:tc>
        <w:tc>
          <w:tcPr>
            <w:tcW w:w="1858" w:type="dxa"/>
          </w:tcPr>
          <w:p w:rsidR="0053533D" w:rsidRPr="00170CFA" w:rsidRDefault="0053533D" w:rsidP="00846912">
            <w:pPr>
              <w:jc w:val="center"/>
              <w:rPr>
                <w:sz w:val="24"/>
              </w:rPr>
            </w:pPr>
            <w:r w:rsidRPr="00170CFA">
              <w:rPr>
                <w:sz w:val="24"/>
              </w:rPr>
              <w:t>9</w:t>
            </w:r>
          </w:p>
        </w:tc>
        <w:tc>
          <w:tcPr>
            <w:tcW w:w="1858" w:type="dxa"/>
          </w:tcPr>
          <w:p w:rsidR="0053533D" w:rsidRPr="00170CFA" w:rsidRDefault="0053533D" w:rsidP="00846912">
            <w:pPr>
              <w:jc w:val="right"/>
              <w:rPr>
                <w:sz w:val="24"/>
              </w:rPr>
            </w:pPr>
            <w:r w:rsidRPr="00170CFA">
              <w:rPr>
                <w:sz w:val="24"/>
              </w:rPr>
              <w:t>52,9 %</w:t>
            </w:r>
          </w:p>
        </w:tc>
      </w:tr>
      <w:tr w:rsidR="0053533D" w:rsidRPr="00170CFA" w:rsidTr="00846912">
        <w:tc>
          <w:tcPr>
            <w:tcW w:w="534" w:type="dxa"/>
          </w:tcPr>
          <w:p w:rsidR="0053533D" w:rsidRPr="00170CFA" w:rsidRDefault="0053533D" w:rsidP="0053533D">
            <w:pPr>
              <w:pStyle w:val="ListParagraph"/>
              <w:numPr>
                <w:ilvl w:val="0"/>
                <w:numId w:val="94"/>
              </w:numPr>
              <w:overflowPunct/>
              <w:autoSpaceDE/>
              <w:autoSpaceDN/>
              <w:adjustRightInd/>
              <w:jc w:val="both"/>
              <w:textAlignment w:val="auto"/>
              <w:rPr>
                <w:sz w:val="24"/>
              </w:rPr>
            </w:pPr>
          </w:p>
        </w:tc>
        <w:tc>
          <w:tcPr>
            <w:tcW w:w="3180" w:type="dxa"/>
          </w:tcPr>
          <w:p w:rsidR="0053533D" w:rsidRPr="00170CFA" w:rsidRDefault="0053533D" w:rsidP="00846912">
            <w:pPr>
              <w:jc w:val="both"/>
              <w:rPr>
                <w:sz w:val="24"/>
              </w:rPr>
            </w:pPr>
            <w:r w:rsidRPr="00170CFA">
              <w:rPr>
                <w:sz w:val="24"/>
              </w:rPr>
              <w:t>Međunarodni ugovori</w:t>
            </w:r>
          </w:p>
        </w:tc>
        <w:tc>
          <w:tcPr>
            <w:tcW w:w="1858" w:type="dxa"/>
          </w:tcPr>
          <w:p w:rsidR="0053533D" w:rsidRPr="00170CFA" w:rsidRDefault="0053533D" w:rsidP="00846912">
            <w:pPr>
              <w:jc w:val="center"/>
              <w:rPr>
                <w:sz w:val="24"/>
              </w:rPr>
            </w:pPr>
            <w:r w:rsidRPr="00170CFA">
              <w:rPr>
                <w:sz w:val="24"/>
              </w:rPr>
              <w:t>38</w:t>
            </w:r>
          </w:p>
        </w:tc>
        <w:tc>
          <w:tcPr>
            <w:tcW w:w="1858" w:type="dxa"/>
          </w:tcPr>
          <w:p w:rsidR="0053533D" w:rsidRPr="00170CFA" w:rsidRDefault="0053533D" w:rsidP="00846912">
            <w:pPr>
              <w:jc w:val="center"/>
              <w:rPr>
                <w:sz w:val="24"/>
              </w:rPr>
            </w:pPr>
            <w:r w:rsidRPr="00170CFA">
              <w:rPr>
                <w:sz w:val="24"/>
              </w:rPr>
              <w:t>26</w:t>
            </w:r>
          </w:p>
        </w:tc>
        <w:tc>
          <w:tcPr>
            <w:tcW w:w="1858" w:type="dxa"/>
          </w:tcPr>
          <w:p w:rsidR="0053533D" w:rsidRPr="00170CFA" w:rsidRDefault="0053533D" w:rsidP="00846912">
            <w:pPr>
              <w:jc w:val="right"/>
              <w:rPr>
                <w:sz w:val="24"/>
              </w:rPr>
            </w:pPr>
            <w:r w:rsidRPr="00170CFA">
              <w:rPr>
                <w:sz w:val="24"/>
              </w:rPr>
              <w:t>58,4 %</w:t>
            </w:r>
          </w:p>
        </w:tc>
      </w:tr>
      <w:tr w:rsidR="0053533D" w:rsidRPr="00170CFA" w:rsidTr="00846912">
        <w:tc>
          <w:tcPr>
            <w:tcW w:w="534" w:type="dxa"/>
          </w:tcPr>
          <w:p w:rsidR="0053533D" w:rsidRPr="00170CFA" w:rsidRDefault="0053533D" w:rsidP="0053533D">
            <w:pPr>
              <w:pStyle w:val="ListParagraph"/>
              <w:numPr>
                <w:ilvl w:val="0"/>
                <w:numId w:val="94"/>
              </w:numPr>
              <w:overflowPunct/>
              <w:autoSpaceDE/>
              <w:autoSpaceDN/>
              <w:adjustRightInd/>
              <w:jc w:val="both"/>
              <w:textAlignment w:val="auto"/>
              <w:rPr>
                <w:sz w:val="24"/>
              </w:rPr>
            </w:pPr>
          </w:p>
        </w:tc>
        <w:tc>
          <w:tcPr>
            <w:tcW w:w="3180" w:type="dxa"/>
          </w:tcPr>
          <w:p w:rsidR="0053533D" w:rsidRPr="00170CFA" w:rsidRDefault="0053533D" w:rsidP="00846912">
            <w:pPr>
              <w:jc w:val="both"/>
              <w:rPr>
                <w:sz w:val="24"/>
              </w:rPr>
            </w:pPr>
            <w:r>
              <w:rPr>
                <w:sz w:val="24"/>
              </w:rPr>
              <w:t>Eu</w:t>
            </w:r>
            <w:r w:rsidRPr="00170CFA">
              <w:rPr>
                <w:sz w:val="24"/>
              </w:rPr>
              <w:t>ropske integracije</w:t>
            </w:r>
          </w:p>
        </w:tc>
        <w:tc>
          <w:tcPr>
            <w:tcW w:w="1858" w:type="dxa"/>
          </w:tcPr>
          <w:p w:rsidR="0053533D" w:rsidRPr="00170CFA" w:rsidRDefault="0053533D" w:rsidP="00846912">
            <w:pPr>
              <w:jc w:val="center"/>
              <w:rPr>
                <w:sz w:val="24"/>
              </w:rPr>
            </w:pPr>
            <w:r w:rsidRPr="00170CFA">
              <w:rPr>
                <w:sz w:val="24"/>
              </w:rPr>
              <w:t>5</w:t>
            </w:r>
          </w:p>
        </w:tc>
        <w:tc>
          <w:tcPr>
            <w:tcW w:w="1858" w:type="dxa"/>
          </w:tcPr>
          <w:p w:rsidR="0053533D" w:rsidRPr="00170CFA" w:rsidRDefault="0053533D" w:rsidP="00846912">
            <w:pPr>
              <w:jc w:val="center"/>
              <w:rPr>
                <w:sz w:val="24"/>
              </w:rPr>
            </w:pPr>
            <w:r w:rsidRPr="00170CFA">
              <w:rPr>
                <w:sz w:val="24"/>
              </w:rPr>
              <w:t>5</w:t>
            </w:r>
          </w:p>
        </w:tc>
        <w:tc>
          <w:tcPr>
            <w:tcW w:w="1858" w:type="dxa"/>
          </w:tcPr>
          <w:p w:rsidR="0053533D" w:rsidRPr="00170CFA" w:rsidRDefault="0053533D" w:rsidP="00846912">
            <w:pPr>
              <w:jc w:val="center"/>
              <w:rPr>
                <w:sz w:val="24"/>
              </w:rPr>
            </w:pPr>
            <w:r w:rsidRPr="00170CFA">
              <w:rPr>
                <w:sz w:val="24"/>
              </w:rPr>
              <w:t xml:space="preserve">              100%</w:t>
            </w:r>
          </w:p>
        </w:tc>
      </w:tr>
      <w:tr w:rsidR="0053533D" w:rsidRPr="00170CFA" w:rsidTr="00846912">
        <w:tc>
          <w:tcPr>
            <w:tcW w:w="534" w:type="dxa"/>
          </w:tcPr>
          <w:p w:rsidR="0053533D" w:rsidRPr="00170CFA" w:rsidRDefault="0053533D" w:rsidP="0053533D">
            <w:pPr>
              <w:pStyle w:val="ListParagraph"/>
              <w:numPr>
                <w:ilvl w:val="0"/>
                <w:numId w:val="94"/>
              </w:numPr>
              <w:overflowPunct/>
              <w:autoSpaceDE/>
              <w:autoSpaceDN/>
              <w:adjustRightInd/>
              <w:jc w:val="both"/>
              <w:textAlignment w:val="auto"/>
              <w:rPr>
                <w:sz w:val="24"/>
              </w:rPr>
            </w:pPr>
          </w:p>
        </w:tc>
        <w:tc>
          <w:tcPr>
            <w:tcW w:w="3180" w:type="dxa"/>
          </w:tcPr>
          <w:p w:rsidR="0053533D" w:rsidRPr="00170CFA" w:rsidRDefault="0053533D" w:rsidP="00846912">
            <w:pPr>
              <w:jc w:val="both"/>
              <w:rPr>
                <w:sz w:val="24"/>
              </w:rPr>
            </w:pPr>
            <w:r w:rsidRPr="00170CFA">
              <w:rPr>
                <w:sz w:val="24"/>
              </w:rPr>
              <w:t xml:space="preserve">Tematski dio </w:t>
            </w:r>
          </w:p>
        </w:tc>
        <w:tc>
          <w:tcPr>
            <w:tcW w:w="1858" w:type="dxa"/>
          </w:tcPr>
          <w:p w:rsidR="0053533D" w:rsidRPr="00170CFA" w:rsidRDefault="0053533D" w:rsidP="00846912">
            <w:pPr>
              <w:jc w:val="center"/>
              <w:rPr>
                <w:sz w:val="24"/>
              </w:rPr>
            </w:pPr>
            <w:r w:rsidRPr="00170CFA">
              <w:rPr>
                <w:sz w:val="24"/>
              </w:rPr>
              <w:t>34</w:t>
            </w:r>
          </w:p>
        </w:tc>
        <w:tc>
          <w:tcPr>
            <w:tcW w:w="1858" w:type="dxa"/>
          </w:tcPr>
          <w:p w:rsidR="0053533D" w:rsidRPr="00170CFA" w:rsidRDefault="0053533D" w:rsidP="00846912">
            <w:pPr>
              <w:jc w:val="center"/>
              <w:rPr>
                <w:sz w:val="24"/>
              </w:rPr>
            </w:pPr>
            <w:r w:rsidRPr="00170CFA">
              <w:rPr>
                <w:sz w:val="24"/>
              </w:rPr>
              <w:t>29</w:t>
            </w:r>
          </w:p>
        </w:tc>
        <w:tc>
          <w:tcPr>
            <w:tcW w:w="1858" w:type="dxa"/>
          </w:tcPr>
          <w:p w:rsidR="0053533D" w:rsidRPr="00170CFA" w:rsidRDefault="0053533D" w:rsidP="00846912">
            <w:pPr>
              <w:jc w:val="right"/>
              <w:rPr>
                <w:sz w:val="24"/>
              </w:rPr>
            </w:pPr>
            <w:r w:rsidRPr="00170CFA">
              <w:rPr>
                <w:sz w:val="24"/>
              </w:rPr>
              <w:t>85,2 %</w:t>
            </w:r>
          </w:p>
        </w:tc>
      </w:tr>
      <w:tr w:rsidR="0053533D" w:rsidRPr="00170CFA" w:rsidTr="00846912">
        <w:tc>
          <w:tcPr>
            <w:tcW w:w="534" w:type="dxa"/>
            <w:shd w:val="clear" w:color="auto" w:fill="FFFF00"/>
          </w:tcPr>
          <w:p w:rsidR="0053533D" w:rsidRPr="00170CFA" w:rsidRDefault="0053533D" w:rsidP="0053533D">
            <w:pPr>
              <w:pStyle w:val="ListParagraph"/>
              <w:numPr>
                <w:ilvl w:val="0"/>
                <w:numId w:val="94"/>
              </w:numPr>
              <w:overflowPunct/>
              <w:autoSpaceDE/>
              <w:autoSpaceDN/>
              <w:adjustRightInd/>
              <w:jc w:val="both"/>
              <w:textAlignment w:val="auto"/>
              <w:rPr>
                <w:b/>
                <w:sz w:val="24"/>
              </w:rPr>
            </w:pPr>
          </w:p>
        </w:tc>
        <w:tc>
          <w:tcPr>
            <w:tcW w:w="3180" w:type="dxa"/>
            <w:shd w:val="clear" w:color="auto" w:fill="FFFF00"/>
          </w:tcPr>
          <w:p w:rsidR="0053533D" w:rsidRPr="00170CFA" w:rsidRDefault="0053533D" w:rsidP="00846912">
            <w:pPr>
              <w:jc w:val="both"/>
              <w:rPr>
                <w:b/>
                <w:sz w:val="24"/>
                <w:highlight w:val="yellow"/>
              </w:rPr>
            </w:pPr>
            <w:r w:rsidRPr="00170CFA">
              <w:rPr>
                <w:b/>
                <w:sz w:val="24"/>
                <w:highlight w:val="yellow"/>
              </w:rPr>
              <w:t xml:space="preserve">Ukupno </w:t>
            </w:r>
          </w:p>
        </w:tc>
        <w:tc>
          <w:tcPr>
            <w:tcW w:w="1858" w:type="dxa"/>
            <w:shd w:val="clear" w:color="auto" w:fill="FFFF00"/>
          </w:tcPr>
          <w:p w:rsidR="0053533D" w:rsidRPr="00170CFA" w:rsidRDefault="0053533D" w:rsidP="00846912">
            <w:pPr>
              <w:jc w:val="center"/>
              <w:rPr>
                <w:b/>
                <w:sz w:val="24"/>
                <w:highlight w:val="yellow"/>
              </w:rPr>
            </w:pPr>
            <w:r w:rsidRPr="00170CFA">
              <w:rPr>
                <w:b/>
                <w:sz w:val="24"/>
                <w:highlight w:val="yellow"/>
              </w:rPr>
              <w:t>94</w:t>
            </w:r>
          </w:p>
        </w:tc>
        <w:tc>
          <w:tcPr>
            <w:tcW w:w="1858" w:type="dxa"/>
            <w:shd w:val="clear" w:color="auto" w:fill="FFFF00"/>
          </w:tcPr>
          <w:p w:rsidR="0053533D" w:rsidRPr="00170CFA" w:rsidRDefault="0053533D" w:rsidP="00846912">
            <w:pPr>
              <w:jc w:val="center"/>
              <w:rPr>
                <w:b/>
                <w:sz w:val="24"/>
                <w:highlight w:val="yellow"/>
              </w:rPr>
            </w:pPr>
            <w:r w:rsidRPr="00170CFA">
              <w:rPr>
                <w:b/>
                <w:sz w:val="24"/>
                <w:highlight w:val="yellow"/>
              </w:rPr>
              <w:t>69</w:t>
            </w:r>
          </w:p>
        </w:tc>
        <w:tc>
          <w:tcPr>
            <w:tcW w:w="1858" w:type="dxa"/>
            <w:shd w:val="clear" w:color="auto" w:fill="FFFF00"/>
          </w:tcPr>
          <w:p w:rsidR="0053533D" w:rsidRPr="00170CFA" w:rsidRDefault="0053533D" w:rsidP="00846912">
            <w:pPr>
              <w:jc w:val="right"/>
              <w:rPr>
                <w:b/>
                <w:sz w:val="24"/>
              </w:rPr>
            </w:pPr>
            <w:r w:rsidRPr="00170CFA">
              <w:rPr>
                <w:b/>
                <w:sz w:val="24"/>
                <w:highlight w:val="yellow"/>
              </w:rPr>
              <w:t>73,4 %</w:t>
            </w:r>
          </w:p>
        </w:tc>
      </w:tr>
    </w:tbl>
    <w:p w:rsidR="0053533D" w:rsidRPr="002D47D9" w:rsidRDefault="0053533D" w:rsidP="002D47D9">
      <w:pPr>
        <w:jc w:val="both"/>
        <w:rPr>
          <w:sz w:val="24"/>
          <w:szCs w:val="24"/>
        </w:rPr>
      </w:pPr>
    </w:p>
    <w:p w:rsidR="0053533D" w:rsidRPr="00432AAF" w:rsidRDefault="0053533D" w:rsidP="0053533D">
      <w:pPr>
        <w:rPr>
          <w:sz w:val="22"/>
          <w:szCs w:val="22"/>
        </w:rPr>
      </w:pPr>
      <w:proofErr w:type="gramStart"/>
      <w:r w:rsidRPr="00432AAF">
        <w:rPr>
          <w:sz w:val="22"/>
          <w:szCs w:val="22"/>
        </w:rPr>
        <w:t xml:space="preserve">PRORAČUNSKA </w:t>
      </w:r>
      <w:r w:rsidR="00432AAF">
        <w:rPr>
          <w:sz w:val="22"/>
          <w:szCs w:val="22"/>
        </w:rPr>
        <w:t xml:space="preserve"> </w:t>
      </w:r>
      <w:r w:rsidRPr="00432AAF">
        <w:rPr>
          <w:sz w:val="22"/>
          <w:szCs w:val="22"/>
        </w:rPr>
        <w:t>SREDSTVA</w:t>
      </w:r>
      <w:proofErr w:type="gramEnd"/>
    </w:p>
    <w:p w:rsidR="00432AAF" w:rsidRPr="00170CFA" w:rsidRDefault="00432AAF" w:rsidP="0053533D">
      <w:pPr>
        <w:rPr>
          <w:b/>
          <w:sz w:val="24"/>
        </w:rPr>
      </w:pPr>
    </w:p>
    <w:p w:rsidR="00432AAF" w:rsidRDefault="0053533D" w:rsidP="0053533D">
      <w:pPr>
        <w:jc w:val="both"/>
        <w:rPr>
          <w:sz w:val="24"/>
        </w:rPr>
      </w:pPr>
      <w:proofErr w:type="gramStart"/>
      <w:r w:rsidRPr="00170CFA">
        <w:rPr>
          <w:sz w:val="24"/>
        </w:rPr>
        <w:t>Sre</w:t>
      </w:r>
      <w:r>
        <w:rPr>
          <w:sz w:val="24"/>
        </w:rPr>
        <w:t>dstva za rad Ministarstva financ</w:t>
      </w:r>
      <w:r w:rsidRPr="00170CFA">
        <w:rPr>
          <w:sz w:val="24"/>
        </w:rPr>
        <w:t>ija i tr</w:t>
      </w:r>
      <w:r>
        <w:rPr>
          <w:sz w:val="24"/>
        </w:rPr>
        <w:t>ezora u 2014.</w:t>
      </w:r>
      <w:proofErr w:type="gramEnd"/>
      <w:r>
        <w:rPr>
          <w:sz w:val="24"/>
        </w:rPr>
        <w:t xml:space="preserve"> </w:t>
      </w:r>
      <w:proofErr w:type="gramStart"/>
      <w:r>
        <w:rPr>
          <w:sz w:val="24"/>
        </w:rPr>
        <w:t>godini</w:t>
      </w:r>
      <w:proofErr w:type="gramEnd"/>
      <w:r>
        <w:rPr>
          <w:sz w:val="24"/>
        </w:rPr>
        <w:t xml:space="preserve"> osigurana su u skladu sa Zakonom o Proračunu</w:t>
      </w:r>
      <w:r w:rsidRPr="00170CFA">
        <w:rPr>
          <w:sz w:val="24"/>
        </w:rPr>
        <w:t xml:space="preserve"> institucija Bosne i Hercegovine i međunarodnih</w:t>
      </w:r>
      <w:r>
        <w:rPr>
          <w:sz w:val="24"/>
        </w:rPr>
        <w:t xml:space="preserve"> ob</w:t>
      </w:r>
      <w:r w:rsidR="00432AAF">
        <w:rPr>
          <w:sz w:val="24"/>
        </w:rPr>
        <w:t>veza BiH</w:t>
      </w:r>
      <w:r w:rsidRPr="00170CFA">
        <w:rPr>
          <w:sz w:val="24"/>
        </w:rPr>
        <w:t xml:space="preserve"> za 2014. </w:t>
      </w:r>
      <w:proofErr w:type="gramStart"/>
      <w:r w:rsidRPr="00170CFA">
        <w:rPr>
          <w:sz w:val="24"/>
        </w:rPr>
        <w:t>godinu</w:t>
      </w:r>
      <w:proofErr w:type="gramEnd"/>
      <w:r w:rsidRPr="00170CFA">
        <w:rPr>
          <w:sz w:val="24"/>
        </w:rPr>
        <w:t xml:space="preserve">. </w:t>
      </w:r>
      <w:proofErr w:type="gramStart"/>
      <w:r w:rsidRPr="00170CFA">
        <w:rPr>
          <w:sz w:val="24"/>
        </w:rPr>
        <w:t>Pregled p</w:t>
      </w:r>
      <w:r>
        <w:rPr>
          <w:sz w:val="24"/>
        </w:rPr>
        <w:t>laniranih i izvršenih proračunskih</w:t>
      </w:r>
      <w:r w:rsidRPr="00170CFA">
        <w:rPr>
          <w:sz w:val="24"/>
        </w:rPr>
        <w:t xml:space="preserve"> sredst</w:t>
      </w:r>
      <w:r>
        <w:rPr>
          <w:sz w:val="24"/>
        </w:rPr>
        <w:t>a</w:t>
      </w:r>
      <w:r w:rsidR="00CF791D">
        <w:rPr>
          <w:sz w:val="24"/>
        </w:rPr>
        <w:t>va predstavljen je u tabeli 2.</w:t>
      </w:r>
      <w:proofErr w:type="gramEnd"/>
    </w:p>
    <w:p w:rsidR="00432AAF" w:rsidRDefault="00432AAF" w:rsidP="0053533D">
      <w:pPr>
        <w:jc w:val="both"/>
        <w:rPr>
          <w:sz w:val="24"/>
        </w:rPr>
      </w:pPr>
    </w:p>
    <w:p w:rsidR="0053533D" w:rsidRPr="00170CFA" w:rsidRDefault="0053533D" w:rsidP="0053533D">
      <w:pPr>
        <w:jc w:val="both"/>
      </w:pPr>
      <w:proofErr w:type="gramStart"/>
      <w:r w:rsidRPr="00170CFA">
        <w:rPr>
          <w:b/>
          <w:sz w:val="24"/>
        </w:rPr>
        <w:t>Tabela 2.</w:t>
      </w:r>
      <w:proofErr w:type="gramEnd"/>
    </w:p>
    <w:p w:rsidR="0053533D" w:rsidRDefault="0053533D" w:rsidP="00715F9E">
      <w:pPr>
        <w:jc w:val="both"/>
        <w:rPr>
          <w:sz w:val="24"/>
          <w:szCs w:val="24"/>
        </w:rPr>
      </w:pPr>
    </w:p>
    <w:p w:rsidR="00C8485E" w:rsidRDefault="0053533D" w:rsidP="006F2FF0">
      <w:pPr>
        <w:jc w:val="both"/>
        <w:rPr>
          <w:sz w:val="24"/>
          <w:szCs w:val="24"/>
        </w:rPr>
      </w:pPr>
      <w:r w:rsidRPr="0053533D">
        <w:rPr>
          <w:noProof/>
          <w:sz w:val="24"/>
          <w:szCs w:val="24"/>
          <w:lang w:val="bs-Latn-BA" w:eastAsia="bs-Latn-BA"/>
        </w:rPr>
        <w:drawing>
          <wp:inline distT="0" distB="0" distL="0" distR="0">
            <wp:extent cx="5760720" cy="3369149"/>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60720" cy="3369149"/>
                    </a:xfrm>
                    <a:prstGeom prst="rect">
                      <a:avLst/>
                    </a:prstGeom>
                    <a:noFill/>
                    <a:ln>
                      <a:noFill/>
                    </a:ln>
                  </pic:spPr>
                </pic:pic>
              </a:graphicData>
            </a:graphic>
          </wp:inline>
        </w:drawing>
      </w:r>
    </w:p>
    <w:p w:rsidR="00C8184E" w:rsidRDefault="00C8184E" w:rsidP="006F2FF0">
      <w:pPr>
        <w:jc w:val="both"/>
        <w:rPr>
          <w:sz w:val="24"/>
          <w:szCs w:val="24"/>
        </w:rPr>
      </w:pPr>
    </w:p>
    <w:p w:rsidR="00C8184E" w:rsidRDefault="00C8184E" w:rsidP="006F2FF0">
      <w:pPr>
        <w:jc w:val="both"/>
        <w:rPr>
          <w:sz w:val="24"/>
          <w:szCs w:val="24"/>
        </w:rPr>
      </w:pPr>
    </w:p>
    <w:p w:rsidR="00C8184E" w:rsidRDefault="00C8184E" w:rsidP="006F2FF0">
      <w:pPr>
        <w:jc w:val="both"/>
        <w:rPr>
          <w:sz w:val="24"/>
          <w:szCs w:val="24"/>
        </w:rPr>
      </w:pPr>
    </w:p>
    <w:p w:rsidR="00C8184E" w:rsidRDefault="00C8184E" w:rsidP="006F2FF0">
      <w:pPr>
        <w:jc w:val="both"/>
        <w:rPr>
          <w:sz w:val="24"/>
          <w:szCs w:val="24"/>
        </w:rPr>
      </w:pPr>
    </w:p>
    <w:p w:rsidR="00C8184E" w:rsidRPr="006F2FF0" w:rsidRDefault="00C8184E" w:rsidP="006F2FF0">
      <w:pPr>
        <w:jc w:val="both"/>
        <w:rPr>
          <w:sz w:val="24"/>
          <w:szCs w:val="24"/>
        </w:rPr>
      </w:pPr>
    </w:p>
    <w:p w:rsidR="00720E36" w:rsidRPr="00C8485E" w:rsidRDefault="00720E36" w:rsidP="00D31EC6">
      <w:pPr>
        <w:pStyle w:val="Davorka2"/>
      </w:pPr>
      <w:bookmarkStart w:id="28" w:name="_Toc412718710"/>
      <w:r w:rsidRPr="00C8485E">
        <w:t>MINISTARSTVO</w:t>
      </w:r>
      <w:r w:rsidR="00C8485E">
        <w:t xml:space="preserve"> </w:t>
      </w:r>
      <w:r w:rsidRPr="00C8485E">
        <w:t xml:space="preserve"> KOMUNIKACIJA </w:t>
      </w:r>
      <w:r w:rsidR="00C8485E">
        <w:t xml:space="preserve"> </w:t>
      </w:r>
      <w:r w:rsidRPr="00C8485E">
        <w:t xml:space="preserve">I </w:t>
      </w:r>
      <w:r w:rsidR="00C8485E">
        <w:t xml:space="preserve"> </w:t>
      </w:r>
      <w:r w:rsidRPr="00C8485E">
        <w:t>PROMETA</w:t>
      </w:r>
      <w:r w:rsidR="00C8485E">
        <w:t xml:space="preserve"> BIH</w:t>
      </w:r>
      <w:bookmarkEnd w:id="28"/>
    </w:p>
    <w:p w:rsidR="00720E36" w:rsidRPr="00C8485E" w:rsidRDefault="00720E36" w:rsidP="00C8485E">
      <w:pPr>
        <w:jc w:val="both"/>
        <w:rPr>
          <w:sz w:val="24"/>
          <w:szCs w:val="24"/>
        </w:rPr>
      </w:pPr>
    </w:p>
    <w:p w:rsidR="00720E36" w:rsidRPr="00C8485E" w:rsidRDefault="00720E36" w:rsidP="00C8485E">
      <w:pPr>
        <w:jc w:val="both"/>
        <w:rPr>
          <w:sz w:val="22"/>
          <w:szCs w:val="22"/>
        </w:rPr>
      </w:pPr>
      <w:proofErr w:type="gramStart"/>
      <w:r w:rsidRPr="00C8485E">
        <w:rPr>
          <w:sz w:val="22"/>
          <w:szCs w:val="22"/>
        </w:rPr>
        <w:t xml:space="preserve">NAJVAŽNIJE </w:t>
      </w:r>
      <w:r w:rsidR="00C8485E">
        <w:rPr>
          <w:sz w:val="22"/>
          <w:szCs w:val="22"/>
        </w:rPr>
        <w:t xml:space="preserve"> </w:t>
      </w:r>
      <w:r w:rsidRPr="00C8485E">
        <w:rPr>
          <w:sz w:val="22"/>
          <w:szCs w:val="22"/>
        </w:rPr>
        <w:t>AKTIVNOSTI</w:t>
      </w:r>
      <w:proofErr w:type="gramEnd"/>
      <w:r w:rsidRPr="00C8485E">
        <w:rPr>
          <w:sz w:val="22"/>
          <w:szCs w:val="22"/>
        </w:rPr>
        <w:t xml:space="preserve"> </w:t>
      </w:r>
      <w:r w:rsidR="00C8485E">
        <w:rPr>
          <w:sz w:val="22"/>
          <w:szCs w:val="22"/>
        </w:rPr>
        <w:t xml:space="preserve"> </w:t>
      </w:r>
      <w:r w:rsidRPr="00C8485E">
        <w:rPr>
          <w:sz w:val="22"/>
          <w:szCs w:val="22"/>
        </w:rPr>
        <w:t>I</w:t>
      </w:r>
      <w:r w:rsidR="00C8485E">
        <w:rPr>
          <w:sz w:val="22"/>
          <w:szCs w:val="22"/>
        </w:rPr>
        <w:t xml:space="preserve"> </w:t>
      </w:r>
      <w:r w:rsidRPr="00C8485E">
        <w:rPr>
          <w:sz w:val="22"/>
          <w:szCs w:val="22"/>
        </w:rPr>
        <w:t xml:space="preserve"> STANJE</w:t>
      </w:r>
      <w:r w:rsidR="00C8485E">
        <w:rPr>
          <w:sz w:val="22"/>
          <w:szCs w:val="22"/>
        </w:rPr>
        <w:t xml:space="preserve"> </w:t>
      </w:r>
      <w:r w:rsidRPr="00C8485E">
        <w:rPr>
          <w:sz w:val="22"/>
          <w:szCs w:val="22"/>
        </w:rPr>
        <w:t xml:space="preserve"> U</w:t>
      </w:r>
      <w:r w:rsidR="00C8485E">
        <w:rPr>
          <w:sz w:val="22"/>
          <w:szCs w:val="22"/>
        </w:rPr>
        <w:t xml:space="preserve"> </w:t>
      </w:r>
      <w:r w:rsidRPr="00C8485E">
        <w:rPr>
          <w:sz w:val="22"/>
          <w:szCs w:val="22"/>
        </w:rPr>
        <w:t xml:space="preserve"> OBLASTIMA</w:t>
      </w:r>
    </w:p>
    <w:p w:rsidR="00720E36" w:rsidRPr="00C8485E" w:rsidRDefault="00720E36" w:rsidP="00C8485E">
      <w:pPr>
        <w:jc w:val="both"/>
        <w:rPr>
          <w:sz w:val="24"/>
          <w:szCs w:val="24"/>
        </w:rPr>
      </w:pPr>
    </w:p>
    <w:p w:rsidR="00720E36" w:rsidRPr="00C8485E" w:rsidRDefault="00720E36" w:rsidP="00C8485E">
      <w:pPr>
        <w:jc w:val="both"/>
        <w:rPr>
          <w:i/>
          <w:sz w:val="24"/>
          <w:szCs w:val="24"/>
        </w:rPr>
      </w:pPr>
      <w:r w:rsidRPr="00C8485E">
        <w:rPr>
          <w:i/>
          <w:sz w:val="24"/>
          <w:szCs w:val="24"/>
        </w:rPr>
        <w:t>Promet</w:t>
      </w:r>
    </w:p>
    <w:p w:rsidR="00720E36" w:rsidRPr="00C8485E" w:rsidRDefault="00720E36" w:rsidP="00C8485E">
      <w:pPr>
        <w:jc w:val="both"/>
        <w:rPr>
          <w:sz w:val="24"/>
          <w:szCs w:val="24"/>
        </w:rPr>
      </w:pPr>
      <w:r w:rsidRPr="00C8485E">
        <w:rPr>
          <w:sz w:val="24"/>
          <w:szCs w:val="24"/>
        </w:rPr>
        <w:t xml:space="preserve">S obzirom </w:t>
      </w:r>
      <w:proofErr w:type="gramStart"/>
      <w:r w:rsidRPr="00C8485E">
        <w:rPr>
          <w:sz w:val="24"/>
          <w:szCs w:val="24"/>
        </w:rPr>
        <w:t>na</w:t>
      </w:r>
      <w:proofErr w:type="gramEnd"/>
      <w:r w:rsidRPr="00C8485E">
        <w:rPr>
          <w:sz w:val="24"/>
          <w:szCs w:val="24"/>
        </w:rPr>
        <w:t xml:space="preserve"> mjesto i značaj oblasti prometa za Bosnu i Hercegovinu (u daljnjem tekstu: BiH) u procesu europskih integracija</w:t>
      </w:r>
      <w:smartTag w:uri="urn:schemas-microsoft-com:office:smarttags" w:element="PersonName">
        <w:r w:rsidRPr="00C8485E">
          <w:rPr>
            <w:sz w:val="24"/>
            <w:szCs w:val="24"/>
          </w:rPr>
          <w:t>,</w:t>
        </w:r>
      </w:smartTag>
      <w:r w:rsidRPr="00C8485E">
        <w:rPr>
          <w:sz w:val="24"/>
          <w:szCs w:val="24"/>
        </w:rPr>
        <w:t xml:space="preserve"> u 2014. </w:t>
      </w:r>
      <w:proofErr w:type="gramStart"/>
      <w:r w:rsidRPr="00C8485E">
        <w:rPr>
          <w:sz w:val="24"/>
          <w:szCs w:val="24"/>
        </w:rPr>
        <w:t>godini</w:t>
      </w:r>
      <w:proofErr w:type="gramEnd"/>
      <w:r w:rsidRPr="00C8485E">
        <w:rPr>
          <w:sz w:val="24"/>
          <w:szCs w:val="24"/>
        </w:rPr>
        <w:t xml:space="preserve"> su poduzete opsežne i značajne aktivnosti na usvajanju odgovarajućih pravnih propisa</w:t>
      </w:r>
      <w:smartTag w:uri="urn:schemas-microsoft-com:office:smarttags" w:element="PersonName">
        <w:r w:rsidRPr="00C8485E">
          <w:rPr>
            <w:sz w:val="24"/>
            <w:szCs w:val="24"/>
          </w:rPr>
          <w:t>,</w:t>
        </w:r>
      </w:smartTag>
      <w:r w:rsidRPr="00C8485E">
        <w:rPr>
          <w:sz w:val="24"/>
          <w:szCs w:val="24"/>
        </w:rPr>
        <w:t xml:space="preserve"> standarda</w:t>
      </w:r>
      <w:smartTag w:uri="urn:schemas-microsoft-com:office:smarttags" w:element="PersonName">
        <w:r w:rsidRPr="00C8485E">
          <w:rPr>
            <w:sz w:val="24"/>
            <w:szCs w:val="24"/>
          </w:rPr>
          <w:t>,</w:t>
        </w:r>
      </w:smartTag>
      <w:r w:rsidRPr="00C8485E">
        <w:rPr>
          <w:sz w:val="24"/>
          <w:szCs w:val="24"/>
        </w:rPr>
        <w:t xml:space="preserve"> procesa i sl. Najznačajnije aktivnosti su se provodile u oblasti cestovnog prometa, koji je daleko najzastupljeniji u BiH. U tom pogledu, izuzetno je značajna suradnja s međunarodnim organizacijama: Međunarodnim prometnim forumom (ITF), UNECE za oblast sigurnosti cestovnog prometa, OTIF i TER za željeznički i IMO za vodni promet. Također, u protekloj godini se </w:t>
      </w:r>
      <w:proofErr w:type="gramStart"/>
      <w:r w:rsidRPr="00C8485E">
        <w:rPr>
          <w:sz w:val="24"/>
          <w:szCs w:val="24"/>
        </w:rPr>
        <w:t>od</w:t>
      </w:r>
      <w:proofErr w:type="gramEnd"/>
      <w:r w:rsidRPr="00C8485E">
        <w:rPr>
          <w:sz w:val="24"/>
          <w:szCs w:val="24"/>
        </w:rPr>
        <w:t xml:space="preserve"> aktivnosti u oblasti prometa</w:t>
      </w:r>
      <w:smartTag w:uri="urn:schemas-microsoft-com:office:smarttags" w:element="PersonName">
        <w:r w:rsidRPr="00C8485E">
          <w:rPr>
            <w:sz w:val="24"/>
            <w:szCs w:val="24"/>
          </w:rPr>
          <w:t>,</w:t>
        </w:r>
      </w:smartTag>
      <w:r w:rsidRPr="00C8485E">
        <w:rPr>
          <w:sz w:val="24"/>
          <w:szCs w:val="24"/>
        </w:rPr>
        <w:t xml:space="preserve"> kao neke od najznačajnijih ističu i aktivnosti koje se odnose na nastavak provođenja procesa licenciranja prijevoznika u oblasti cestovnog prijevoza tereta</w:t>
      </w:r>
      <w:smartTag w:uri="urn:schemas-microsoft-com:office:smarttags" w:element="PersonName">
        <w:r w:rsidRPr="00C8485E">
          <w:rPr>
            <w:sz w:val="24"/>
            <w:szCs w:val="24"/>
          </w:rPr>
          <w:t>,</w:t>
        </w:r>
      </w:smartTag>
      <w:r w:rsidRPr="00C8485E">
        <w:rPr>
          <w:sz w:val="24"/>
          <w:szCs w:val="24"/>
        </w:rPr>
        <w:t xml:space="preserve"> te općenito na dalje unaprjeđenje oblasti cestovnog prometa. Najveći napori uloženi su u podizanje razine bilateralne suradnje </w:t>
      </w:r>
      <w:proofErr w:type="gramStart"/>
      <w:r w:rsidRPr="00C8485E">
        <w:rPr>
          <w:sz w:val="24"/>
          <w:szCs w:val="24"/>
        </w:rPr>
        <w:t>sa</w:t>
      </w:r>
      <w:proofErr w:type="gramEnd"/>
      <w:r w:rsidRPr="00C8485E">
        <w:rPr>
          <w:sz w:val="24"/>
          <w:szCs w:val="24"/>
        </w:rPr>
        <w:t xml:space="preserve"> zemljama u okruženju, kao i zemljama Europske unije u oblasti cestovnog prometa i otklanjanje administrativnih barijera za obavljanje prometa prijevoznicima registriranim u BiH. Aktivnosti su se provodile u tri pravca, kroz unaprjeđenje zakonodavnog okvira kojim se regulira međunarodni promet, kroz liberalizaciju </w:t>
      </w:r>
      <w:proofErr w:type="gramStart"/>
      <w:r w:rsidRPr="00C8485E">
        <w:rPr>
          <w:sz w:val="24"/>
          <w:szCs w:val="24"/>
        </w:rPr>
        <w:t>ili</w:t>
      </w:r>
      <w:proofErr w:type="gramEnd"/>
      <w:r w:rsidRPr="00C8485E">
        <w:rPr>
          <w:sz w:val="24"/>
          <w:szCs w:val="24"/>
        </w:rPr>
        <w:t xml:space="preserve"> povećanje broja dozvola na raspolaganju prometnim kompanijama i treće, ali ne i manje važno, kroz pozitivno predstavljanje i aktivnu suradnju na međunarodnom planu kroz međunarodne organizacije, jačajući poziciju prometa BiH. </w:t>
      </w:r>
      <w:proofErr w:type="gramStart"/>
      <w:r w:rsidRPr="00C8485E">
        <w:rPr>
          <w:sz w:val="24"/>
          <w:szCs w:val="24"/>
        </w:rPr>
        <w:t>Danas raspolažemo ažurnim podacima o prijevoznicima, vozačima, upraviteljima prijevoza, izdanim dozvolama i sl., što u velikoj mjeri olakšava posao unaprjeđenja stanja u oblasti cestovnog prometa.</w:t>
      </w:r>
      <w:proofErr w:type="gramEnd"/>
      <w:r w:rsidRPr="00C8485E">
        <w:rPr>
          <w:sz w:val="24"/>
          <w:szCs w:val="24"/>
        </w:rPr>
        <w:t xml:space="preserve"> U BiH </w:t>
      </w:r>
      <w:proofErr w:type="gramStart"/>
      <w:r w:rsidRPr="00C8485E">
        <w:rPr>
          <w:sz w:val="24"/>
          <w:szCs w:val="24"/>
        </w:rPr>
        <w:t>danas</w:t>
      </w:r>
      <w:proofErr w:type="gramEnd"/>
      <w:r w:rsidRPr="00C8485E">
        <w:rPr>
          <w:sz w:val="24"/>
          <w:szCs w:val="24"/>
        </w:rPr>
        <w:t xml:space="preserve"> su ispunjeni svi preduvjeti da, prijevoznici registrirani u BiH koji posjeduju važeću licenciju, mogu u punom kapacitetu pristupati tržištu prijevozničkih usluga u svim zemljama regije, Europske unije, i šire. </w:t>
      </w:r>
      <w:proofErr w:type="gramStart"/>
      <w:r w:rsidRPr="00C8485E">
        <w:rPr>
          <w:sz w:val="24"/>
          <w:szCs w:val="24"/>
        </w:rPr>
        <w:t>Uvjeti koji su propisani u BiH jamstvo su drug</w:t>
      </w:r>
      <w:r w:rsidR="00C8485E">
        <w:rPr>
          <w:sz w:val="24"/>
          <w:szCs w:val="24"/>
        </w:rPr>
        <w:t>im državama da</w:t>
      </w:r>
      <w:r w:rsidRPr="00C8485E">
        <w:rPr>
          <w:sz w:val="24"/>
          <w:szCs w:val="24"/>
        </w:rPr>
        <w:t xml:space="preserve"> su prijevoznici BiH adekvatno osposobljeni, financijski sposobni, imaju dobar ugled i da su tehnički opremljeni.</w:t>
      </w:r>
      <w:proofErr w:type="gramEnd"/>
      <w:r w:rsidRPr="00C8485E">
        <w:rPr>
          <w:sz w:val="24"/>
          <w:szCs w:val="24"/>
        </w:rPr>
        <w:t xml:space="preserve"> </w:t>
      </w:r>
      <w:proofErr w:type="gramStart"/>
      <w:r w:rsidRPr="00C8485E">
        <w:rPr>
          <w:sz w:val="24"/>
          <w:szCs w:val="24"/>
        </w:rPr>
        <w:t>Problemi s kojima se suočavamo su prije svega nedovoljan broj dozvola za obavljanje prijevoza, čemu i posvećujemo najviše pažnje.</w:t>
      </w:r>
      <w:proofErr w:type="gramEnd"/>
    </w:p>
    <w:p w:rsidR="00720E36" w:rsidRPr="00C8485E" w:rsidRDefault="00720E36" w:rsidP="00C8485E">
      <w:pPr>
        <w:jc w:val="both"/>
        <w:rPr>
          <w:i/>
          <w:sz w:val="24"/>
          <w:szCs w:val="24"/>
        </w:rPr>
      </w:pPr>
      <w:r w:rsidRPr="00C8485E">
        <w:rPr>
          <w:i/>
          <w:sz w:val="24"/>
          <w:szCs w:val="24"/>
        </w:rPr>
        <w:t>Prometna infrastruktura</w:t>
      </w:r>
    </w:p>
    <w:p w:rsidR="00720E36" w:rsidRPr="00C8485E" w:rsidRDefault="00720E36" w:rsidP="00C8485E">
      <w:pPr>
        <w:jc w:val="both"/>
        <w:rPr>
          <w:sz w:val="24"/>
          <w:szCs w:val="24"/>
        </w:rPr>
      </w:pPr>
      <w:r w:rsidRPr="00C8485E">
        <w:rPr>
          <w:sz w:val="24"/>
          <w:szCs w:val="24"/>
        </w:rPr>
        <w:t>S obzirom na podijeljenu nadležnost između različitih razina vlasti BiH u oblasti prometne infrastrukture</w:t>
      </w:r>
      <w:smartTag w:uri="urn:schemas-microsoft-com:office:smarttags" w:element="PersonName">
        <w:r w:rsidRPr="00C8485E">
          <w:rPr>
            <w:sz w:val="24"/>
            <w:szCs w:val="24"/>
          </w:rPr>
          <w:t>,</w:t>
        </w:r>
      </w:smartTag>
      <w:r w:rsidRPr="00C8485E">
        <w:rPr>
          <w:sz w:val="24"/>
          <w:szCs w:val="24"/>
        </w:rPr>
        <w:t xml:space="preserve"> najvažnije aktivnosti u ovoj oblasti su se odvijale na općoj razini, kao aktivnosti na započinjanju projekata od međudržavnog interesa</w:t>
      </w:r>
      <w:smartTag w:uri="urn:schemas-microsoft-com:office:smarttags" w:element="PersonName">
        <w:r w:rsidRPr="00C8485E">
          <w:rPr>
            <w:sz w:val="24"/>
            <w:szCs w:val="24"/>
          </w:rPr>
          <w:t>,</w:t>
        </w:r>
      </w:smartTag>
      <w:r w:rsidRPr="00C8485E">
        <w:rPr>
          <w:sz w:val="24"/>
          <w:szCs w:val="24"/>
        </w:rPr>
        <w:t xml:space="preserve"> te aktivnosti na realizaciji već započetih projekata ovakvog tipa. Ove se aktivnosti po svom karakteru mogu podijeliti na aktivnosti koje spadaju u djelokrug zaključivanja međunarodnih ugovora i njihovoj realizaciji, provođenje postupka nabava radova i usluga iz oblasti prometne infrastrukture i aktivnosti u vezi procesa europskih integracija. Kao najvažnije od ovih aktivnosti, ističemo sljedeće:</w:t>
      </w:r>
    </w:p>
    <w:p w:rsidR="00720E36" w:rsidRPr="00C8485E" w:rsidRDefault="00720E36" w:rsidP="00C8485E">
      <w:pPr>
        <w:jc w:val="both"/>
        <w:rPr>
          <w:bCs/>
          <w:color w:val="000000"/>
          <w:sz w:val="24"/>
          <w:szCs w:val="24"/>
        </w:rPr>
      </w:pPr>
      <w:r w:rsidRPr="00C8485E">
        <w:rPr>
          <w:sz w:val="24"/>
          <w:szCs w:val="24"/>
        </w:rPr>
        <w:t xml:space="preserve">aktivnosti koje se odnose na provođenje Sporazuma </w:t>
      </w:r>
      <w:r w:rsidRPr="00C8485E">
        <w:rPr>
          <w:bCs/>
          <w:color w:val="000000"/>
          <w:sz w:val="24"/>
          <w:szCs w:val="24"/>
        </w:rPr>
        <w:t xml:space="preserve">između </w:t>
      </w:r>
      <w:r w:rsidRPr="00C8485E">
        <w:rPr>
          <w:rFonts w:eastAsia="Calibri"/>
          <w:sz w:val="24"/>
          <w:szCs w:val="24"/>
        </w:rPr>
        <w:t>Vijeća ministara BiH (u daljnjem tekstu: VMBIH)</w:t>
      </w:r>
      <w:r w:rsidRPr="00C8485E">
        <w:rPr>
          <w:bCs/>
          <w:color w:val="000000"/>
          <w:sz w:val="24"/>
          <w:szCs w:val="24"/>
        </w:rPr>
        <w:t xml:space="preserve"> i Vlade R</w:t>
      </w:r>
      <w:r w:rsidR="00C8485E">
        <w:rPr>
          <w:bCs/>
          <w:color w:val="000000"/>
          <w:sz w:val="24"/>
          <w:szCs w:val="24"/>
        </w:rPr>
        <w:t>.</w:t>
      </w:r>
      <w:r w:rsidRPr="00C8485E">
        <w:rPr>
          <w:bCs/>
          <w:color w:val="000000"/>
          <w:sz w:val="24"/>
          <w:szCs w:val="24"/>
        </w:rPr>
        <w:t xml:space="preserve"> Hrvatske o izgradnji međudržavnog mosta preko rijeke Save kod Svilaja i priključnih graničnih dionica autoceste, a sastoje se u radu Zajedničkog tijela na pripremi osnova natječajne dokumentacije za izgradnju mosta;</w:t>
      </w:r>
    </w:p>
    <w:p w:rsidR="00720E36" w:rsidRPr="00C8485E" w:rsidRDefault="00720E36" w:rsidP="00C8485E">
      <w:pPr>
        <w:jc w:val="both"/>
        <w:rPr>
          <w:bCs/>
          <w:color w:val="000000"/>
          <w:sz w:val="24"/>
          <w:szCs w:val="24"/>
        </w:rPr>
      </w:pPr>
      <w:r w:rsidRPr="00C8485E">
        <w:rPr>
          <w:sz w:val="24"/>
          <w:szCs w:val="24"/>
        </w:rPr>
        <w:t xml:space="preserve">aktivnosti koje se odnose na provođenje Sporazuma </w:t>
      </w:r>
      <w:r w:rsidRPr="00C8485E">
        <w:rPr>
          <w:bCs/>
          <w:color w:val="000000"/>
          <w:sz w:val="24"/>
          <w:szCs w:val="24"/>
        </w:rPr>
        <w:t>između VMBiH i Vlade Republike Hrvatske o izgradnji međudržavnog mosta preko rijeke Save kod Gradiške, pri čemu je urađen modificirani Glavni projekt međudržavnog mosta kod Gradiške od strane Građevinskog fakulteta u Zagrebu, te se vode aktivnosti na njegovoj nostrifikaciji.</w:t>
      </w:r>
    </w:p>
    <w:p w:rsidR="00720E36" w:rsidRPr="00C8485E" w:rsidRDefault="00720E36" w:rsidP="00C8485E">
      <w:pPr>
        <w:jc w:val="both"/>
        <w:rPr>
          <w:sz w:val="24"/>
          <w:szCs w:val="24"/>
        </w:rPr>
      </w:pPr>
      <w:r w:rsidRPr="00C8485E">
        <w:rPr>
          <w:sz w:val="24"/>
          <w:szCs w:val="24"/>
        </w:rPr>
        <w:t>Obzirom na svoj sadržaj</w:t>
      </w:r>
      <w:smartTag w:uri="urn:schemas-microsoft-com:office:smarttags" w:element="PersonName">
        <w:r w:rsidRPr="00C8485E">
          <w:rPr>
            <w:sz w:val="24"/>
            <w:szCs w:val="24"/>
          </w:rPr>
          <w:t>,</w:t>
        </w:r>
      </w:smartTag>
      <w:r w:rsidRPr="00C8485E">
        <w:rPr>
          <w:sz w:val="24"/>
          <w:szCs w:val="24"/>
        </w:rPr>
        <w:t xml:space="preserve"> ove aktivnosti predstavljaju osnovu, ne samo unaprjeđenja razvoja prometne infrastrukture</w:t>
      </w:r>
      <w:smartTag w:uri="urn:schemas-microsoft-com:office:smarttags" w:element="PersonName">
        <w:r w:rsidRPr="00C8485E">
          <w:rPr>
            <w:sz w:val="24"/>
            <w:szCs w:val="24"/>
          </w:rPr>
          <w:t>,</w:t>
        </w:r>
      </w:smartTag>
      <w:r w:rsidRPr="00C8485E">
        <w:rPr>
          <w:sz w:val="24"/>
          <w:szCs w:val="24"/>
        </w:rPr>
        <w:t xml:space="preserve"> već općenito</w:t>
      </w:r>
      <w:smartTag w:uri="urn:schemas-microsoft-com:office:smarttags" w:element="PersonName">
        <w:r w:rsidRPr="00C8485E">
          <w:rPr>
            <w:sz w:val="24"/>
            <w:szCs w:val="24"/>
          </w:rPr>
          <w:t>,</w:t>
        </w:r>
      </w:smartTag>
      <w:r w:rsidRPr="00C8485E">
        <w:rPr>
          <w:sz w:val="24"/>
          <w:szCs w:val="24"/>
        </w:rPr>
        <w:t xml:space="preserve"> njihov nastavak i realizacija su od bitnog značaja za cjelokupan gospodarski i društveni razvoj BiH. </w:t>
      </w:r>
    </w:p>
    <w:p w:rsidR="00C8184E" w:rsidRDefault="00C8184E" w:rsidP="00C8485E">
      <w:pPr>
        <w:jc w:val="both"/>
        <w:rPr>
          <w:i/>
          <w:iCs/>
          <w:sz w:val="22"/>
          <w:szCs w:val="22"/>
        </w:rPr>
      </w:pPr>
    </w:p>
    <w:p w:rsidR="00720E36" w:rsidRPr="00846912" w:rsidRDefault="00720E36" w:rsidP="00C8485E">
      <w:pPr>
        <w:jc w:val="both"/>
        <w:rPr>
          <w:i/>
          <w:sz w:val="22"/>
          <w:szCs w:val="22"/>
        </w:rPr>
      </w:pPr>
      <w:r w:rsidRPr="00846912">
        <w:rPr>
          <w:i/>
          <w:iCs/>
          <w:sz w:val="22"/>
          <w:szCs w:val="22"/>
        </w:rPr>
        <w:t xml:space="preserve">Elektroničke komunikacije </w:t>
      </w:r>
    </w:p>
    <w:p w:rsidR="00720E36" w:rsidRPr="00846912" w:rsidRDefault="00720E36" w:rsidP="00C8485E">
      <w:pPr>
        <w:jc w:val="both"/>
        <w:rPr>
          <w:sz w:val="24"/>
          <w:szCs w:val="24"/>
        </w:rPr>
      </w:pPr>
      <w:r w:rsidRPr="00C8485E">
        <w:rPr>
          <w:sz w:val="24"/>
          <w:szCs w:val="24"/>
        </w:rPr>
        <w:t>U oblasti elektroničkih komunikacija, u 2014. godini se, kao posebno značajna aktivnost, ističe rad na pripremi Nacrta zakona o elektroničkim komunikacijama, što je obuhvaćalo kompleksan proces analize, pripreme, konzultacija i izrade cijelog niza stručnih pravnih rješenja (nacrt je dostavljen u GT</w:t>
      </w:r>
      <w:r w:rsidRPr="00C8485E">
        <w:rPr>
          <w:bCs/>
          <w:color w:val="000000"/>
          <w:sz w:val="24"/>
          <w:szCs w:val="24"/>
        </w:rPr>
        <w:t>VMBiH</w:t>
      </w:r>
      <w:r w:rsidRPr="00C8485E">
        <w:rPr>
          <w:sz w:val="24"/>
          <w:szCs w:val="24"/>
        </w:rPr>
        <w:t xml:space="preserve"> 22. 8. 2014. godine). Određen zastoj je evidentan u oblasti implementacije Projekta digitalizacije JRTV servisa u BiH jer je nakon provedene javne nabave mikrovalnih linkova na relaciji Sarajevo - Banja Luka</w:t>
      </w:r>
      <w:smartTag w:uri="urn:schemas-microsoft-com:office:smarttags" w:element="PersonName">
        <w:r w:rsidRPr="00C8485E">
          <w:rPr>
            <w:sz w:val="24"/>
            <w:szCs w:val="24"/>
          </w:rPr>
          <w:t>,</w:t>
        </w:r>
      </w:smartTag>
      <w:r w:rsidRPr="00C8485E">
        <w:rPr>
          <w:sz w:val="24"/>
          <w:szCs w:val="24"/>
        </w:rPr>
        <w:t xml:space="preserve"> Sarajevo - Mostar i odašiljača za pokrivanje digitalnim signalom područja Sarajeva</w:t>
      </w:r>
      <w:smartTag w:uri="urn:schemas-microsoft-com:office:smarttags" w:element="PersonName">
        <w:r w:rsidRPr="00C8485E">
          <w:rPr>
            <w:sz w:val="24"/>
            <w:szCs w:val="24"/>
          </w:rPr>
          <w:t>,</w:t>
        </w:r>
      </w:smartTag>
      <w:r w:rsidRPr="00C8485E">
        <w:rPr>
          <w:sz w:val="24"/>
          <w:szCs w:val="24"/>
        </w:rPr>
        <w:t xml:space="preserve"> Banja Luke i Mostara i digitalnih linkova za uvezivanje pet informacijsko-tehničkih centara u sustav digitalnih veza i odašiljača, od pojedinih strana osporeno postavljanje opreme, dok se ne riješi njezin imovinskopravni status. Ipak, s obzirom da su usvojeni svi projekti iz ove oblasti i osigurana sva potrebna financijska sredstva, može se konstatirati da su stvoreni preduvjeti za daljnji brz napredak u ovoj oblasti.</w:t>
      </w:r>
    </w:p>
    <w:p w:rsidR="00720E36" w:rsidRPr="00846912" w:rsidRDefault="00720E36" w:rsidP="00C8485E">
      <w:pPr>
        <w:jc w:val="both"/>
        <w:rPr>
          <w:bCs/>
          <w:i/>
          <w:sz w:val="24"/>
          <w:szCs w:val="24"/>
        </w:rPr>
      </w:pPr>
      <w:r w:rsidRPr="00846912">
        <w:rPr>
          <w:bCs/>
          <w:i/>
          <w:sz w:val="24"/>
          <w:szCs w:val="24"/>
        </w:rPr>
        <w:t>Informatizacija</w:t>
      </w:r>
    </w:p>
    <w:p w:rsidR="00720E36" w:rsidRPr="00846912" w:rsidRDefault="00720E36" w:rsidP="00C8485E">
      <w:pPr>
        <w:jc w:val="both"/>
        <w:rPr>
          <w:rFonts w:eastAsia="Calibri"/>
          <w:sz w:val="24"/>
          <w:szCs w:val="24"/>
        </w:rPr>
      </w:pPr>
      <w:r w:rsidRPr="00C8485E">
        <w:rPr>
          <w:bCs/>
          <w:sz w:val="24"/>
          <w:szCs w:val="24"/>
        </w:rPr>
        <w:t>U 2014. godini</w:t>
      </w:r>
      <w:smartTag w:uri="urn:schemas-microsoft-com:office:smarttags" w:element="PersonName">
        <w:r w:rsidRPr="00C8485E">
          <w:rPr>
            <w:bCs/>
            <w:sz w:val="24"/>
            <w:szCs w:val="24"/>
          </w:rPr>
          <w:t>,</w:t>
        </w:r>
      </w:smartTag>
      <w:r w:rsidRPr="00C8485E">
        <w:rPr>
          <w:bCs/>
          <w:sz w:val="24"/>
          <w:szCs w:val="24"/>
        </w:rPr>
        <w:t xml:space="preserve"> u oblasti informatizacije je postignut značajan pomak na uspostavljanju pravnog okvira kojim se osigurava razvoj i unapređenje procesa informatizacije, prije svega u institucijama BiH, a zatim i u širem društvenom kontekstu. U tom smislu se ističe donošenje sljedećih dokumenata: </w:t>
      </w:r>
      <w:r w:rsidRPr="00C8485E">
        <w:rPr>
          <w:rFonts w:eastAsia="Calibri"/>
          <w:sz w:val="24"/>
          <w:szCs w:val="24"/>
        </w:rPr>
        <w:t xml:space="preserve">Dokument o tehničko-tehnološkom i softverskom standardu za radnu stanicu u institucijama BiH (“Sl. gl. BiH”, br. 27/14), Dokument o korištenju elektroničkih komunikacijskih mreža u institucijama BiH (“Sl. gl. BiH”, br. 27/14), Dokument o modalitetima planiranja, razvoja i implementacije programskih rješenja u institucijama BiH (“Sl. gl. BiH”, br. 85/14). Također, se ističu značajne aktivnosti na pripremi strateškog dokumenta Politike razvoja informacijskog društva Bosne i Hercegovine, u vezi koje je obavljena javna rasprava te se radi na njenoj finalizaciji. </w:t>
      </w:r>
      <w:r w:rsidRPr="00C8485E">
        <w:rPr>
          <w:bCs/>
          <w:sz w:val="24"/>
          <w:szCs w:val="24"/>
        </w:rPr>
        <w:t>Nastavljene su aktivnosti na provođenju okvirnih sporazuma za nabavu microsoft licencija i usluga podrške od strane Microsofta. S</w:t>
      </w:r>
      <w:r w:rsidRPr="00C8485E">
        <w:rPr>
          <w:rFonts w:eastAsia="Calibri"/>
          <w:sz w:val="24"/>
          <w:szCs w:val="24"/>
        </w:rPr>
        <w:t>tvoreni su preduvjeti za implementaciju pravnog okvira i uređenje oblasti licenciranja, n</w:t>
      </w:r>
      <w:r w:rsidRPr="00C8485E">
        <w:rPr>
          <w:bCs/>
          <w:sz w:val="24"/>
          <w:szCs w:val="24"/>
        </w:rPr>
        <w:t xml:space="preserve">a osnovu Odluke o standardizaciji korisničkog softvera u institucijama Vijeća ministara BiH (u daljnjem tekstu: VMBiH) i Odluke o upravljanju softverskom imovinom u upotrebi u institucijama VMBiH </w:t>
      </w:r>
      <w:r w:rsidRPr="00C8485E">
        <w:rPr>
          <w:rFonts w:eastAsia="Calibri"/>
          <w:sz w:val="24"/>
          <w:szCs w:val="24"/>
        </w:rPr>
        <w:t>(“Sl. gl. BiH”, br. 47/13).</w:t>
      </w:r>
    </w:p>
    <w:p w:rsidR="00720E36" w:rsidRPr="00846912" w:rsidRDefault="00720E36" w:rsidP="00C8485E">
      <w:pPr>
        <w:jc w:val="both"/>
        <w:rPr>
          <w:bCs/>
          <w:i/>
          <w:sz w:val="24"/>
          <w:szCs w:val="24"/>
        </w:rPr>
      </w:pPr>
      <w:r w:rsidRPr="00846912">
        <w:rPr>
          <w:bCs/>
          <w:i/>
          <w:sz w:val="24"/>
          <w:szCs w:val="24"/>
        </w:rPr>
        <w:t>Inspekcijski nadzor</w:t>
      </w:r>
    </w:p>
    <w:p w:rsidR="00720E36" w:rsidRPr="00846912" w:rsidRDefault="00720E36" w:rsidP="00C8485E">
      <w:pPr>
        <w:jc w:val="both"/>
        <w:rPr>
          <w:rFonts w:eastAsia="Calibri"/>
          <w:sz w:val="24"/>
          <w:szCs w:val="24"/>
        </w:rPr>
      </w:pPr>
      <w:r w:rsidRPr="00C8485E">
        <w:rPr>
          <w:sz w:val="24"/>
          <w:szCs w:val="24"/>
        </w:rPr>
        <w:t>U tijeku 2014</w:t>
      </w:r>
      <w:r w:rsidR="00846912">
        <w:rPr>
          <w:sz w:val="24"/>
          <w:szCs w:val="24"/>
        </w:rPr>
        <w:t xml:space="preserve">. godine </w:t>
      </w:r>
      <w:r w:rsidRPr="00C8485E">
        <w:rPr>
          <w:rFonts w:eastAsia="Calibri"/>
          <w:sz w:val="24"/>
          <w:szCs w:val="24"/>
        </w:rPr>
        <w:t>obavljeno je cca 500 kontrola prijevoznika koji obavljaju međunarodni i međuentitetski</w:t>
      </w:r>
      <w:r w:rsidR="00846912">
        <w:rPr>
          <w:rFonts w:eastAsia="Calibri"/>
          <w:sz w:val="24"/>
          <w:szCs w:val="24"/>
        </w:rPr>
        <w:t xml:space="preserve"> cestovni prijevoz, izrečeno je</w:t>
      </w:r>
      <w:r w:rsidRPr="00C8485E">
        <w:rPr>
          <w:rFonts w:eastAsia="Calibri"/>
          <w:sz w:val="24"/>
          <w:szCs w:val="24"/>
        </w:rPr>
        <w:t xml:space="preserve"> 69 prekršajnih naloga, od kojih je 60 prijevoznika prihvatilo odgovornost za počinjeni prekršaj, a devet prijevoznika je zatražilo sudsko odlučivanje. Putem javne nabav</w:t>
      </w:r>
      <w:r w:rsidR="00846912">
        <w:rPr>
          <w:rFonts w:eastAsia="Calibri"/>
          <w:sz w:val="24"/>
          <w:szCs w:val="24"/>
        </w:rPr>
        <w:t>e osigurana je</w:t>
      </w:r>
      <w:r w:rsidRPr="00C8485E">
        <w:rPr>
          <w:rFonts w:eastAsia="Calibri"/>
          <w:sz w:val="24"/>
          <w:szCs w:val="24"/>
        </w:rPr>
        <w:t xml:space="preserve"> oprema za kontrolu digitalnih tahografa (software: tachospeed), kao i čitač kartica (tachodrive), čime je inspektorima cestovnog prometa Ministarstva omogućeno provođenje potpune kontrole nad primjenom Zakona o radnom vremenu, obaveznim odmorima mobilnih radnika i uređajima za evidentiranje u cestovnom </w:t>
      </w:r>
      <w:r w:rsidR="00846912">
        <w:rPr>
          <w:rFonts w:eastAsia="Calibri"/>
          <w:sz w:val="24"/>
          <w:szCs w:val="24"/>
        </w:rPr>
        <w:t xml:space="preserve">prijevozu (“Sl. gl. BiH”, </w:t>
      </w:r>
      <w:r w:rsidRPr="00C8485E">
        <w:rPr>
          <w:rFonts w:eastAsia="Calibri"/>
          <w:sz w:val="24"/>
          <w:szCs w:val="24"/>
        </w:rPr>
        <w:t>broj 48/10), a u skladu s direktivama EU, što će osigurati razmjenu podataka s drugim državama i slanje izvješća preko zajedničke mreže TACHONET.</w:t>
      </w:r>
    </w:p>
    <w:p w:rsidR="00720E36" w:rsidRPr="00846912" w:rsidRDefault="00720E36" w:rsidP="00C8485E">
      <w:pPr>
        <w:jc w:val="both"/>
        <w:rPr>
          <w:bCs/>
          <w:i/>
          <w:sz w:val="24"/>
          <w:szCs w:val="24"/>
        </w:rPr>
      </w:pPr>
      <w:r w:rsidRPr="00846912">
        <w:rPr>
          <w:bCs/>
          <w:i/>
          <w:sz w:val="24"/>
          <w:szCs w:val="24"/>
        </w:rPr>
        <w:t>Regulatorni odbor željeznica BiH</w:t>
      </w:r>
    </w:p>
    <w:p w:rsidR="00720E36" w:rsidRPr="00846912" w:rsidRDefault="00720E36" w:rsidP="00C8485E">
      <w:pPr>
        <w:jc w:val="both"/>
        <w:rPr>
          <w:rFonts w:eastAsia="Calibri"/>
          <w:sz w:val="24"/>
          <w:szCs w:val="24"/>
        </w:rPr>
      </w:pPr>
      <w:r w:rsidRPr="00C8485E">
        <w:rPr>
          <w:rFonts w:eastAsia="Calibri"/>
          <w:sz w:val="24"/>
          <w:szCs w:val="24"/>
        </w:rPr>
        <w:t>U oblasti željezničkog prometa nastavljen je proces izdavanja dozvola, i to: dozvola za korištenje željezničkih vozila, dijelova i opreme za željeznička vozila i uređaje, dijelova i opreme za željezničku infrastrukturu (izdano 78 dozvola). Proveden je postupak izdavanja licencije za ŽFBIH d.o.o. Sarajevo. Izvršena je provjera sistema upravljanja kvalitetom u vezi certifikata koji Regulatorni odbor željeznica BiH ( u daljnjem tekstu ROŽBiH), posjeduje za standard ISO 9001:2008. Predmet provjere je bio postojanje zakonskih i podzakonskih akata, i donošenje drugih akata i standarda iz oblasti željezničkog prometa, monitoring nad primjenom zakonskih, podzakonskih akata i propisa, izdavanje dozvola za željeznički sustav i podsustave, te vođenje sigurnosnih istraga u željezničkom prometu. U skladu s COTIF-om i ATMF-om certificiran je sustav za održavanje teretnih vagona u okviru željezničkog poduzeća čija se funkcija izvršava putem tijela za održavanje teretnih vagona (ECM) te izdani certifikati entitetskim željezničkim poduzećima i nastavljeno provođenje postupka sustava nadzora i inspekcije certificiranih tijela nadležnih za održavanje. U cilju implementiranja nacionalnog registra vozila (NVR) vrši se konstantno ažuriranje podataka o voznim sredstvima u skladu s COTIF-om. Također se posebno ističe i donošenje cijelog niza pravilnika od strane ROŽBiH.</w:t>
      </w:r>
      <w:r w:rsidRPr="00C8485E">
        <w:rPr>
          <w:rStyle w:val="FootnoteReference"/>
          <w:rFonts w:eastAsia="Calibri"/>
          <w:sz w:val="24"/>
          <w:szCs w:val="24"/>
        </w:rPr>
        <w:footnoteReference w:id="1"/>
      </w:r>
      <w:r w:rsidRPr="00C8485E">
        <w:rPr>
          <w:rFonts w:eastAsia="Calibri"/>
          <w:sz w:val="24"/>
          <w:szCs w:val="24"/>
        </w:rPr>
        <w:t xml:space="preserve"> </w:t>
      </w:r>
    </w:p>
    <w:p w:rsidR="00720E36" w:rsidRPr="00846912" w:rsidRDefault="00720E36" w:rsidP="00C8485E">
      <w:pPr>
        <w:jc w:val="both"/>
        <w:rPr>
          <w:bCs/>
          <w:i/>
          <w:sz w:val="24"/>
          <w:szCs w:val="24"/>
        </w:rPr>
      </w:pPr>
      <w:r w:rsidRPr="00846912">
        <w:rPr>
          <w:bCs/>
          <w:i/>
          <w:sz w:val="24"/>
          <w:szCs w:val="24"/>
        </w:rPr>
        <w:t>Direkcija za civilno zrakoplovstvo BiH</w:t>
      </w:r>
    </w:p>
    <w:p w:rsidR="00720E36" w:rsidRPr="00C8485E" w:rsidRDefault="00720E36" w:rsidP="00C8485E">
      <w:pPr>
        <w:jc w:val="both"/>
        <w:rPr>
          <w:rFonts w:eastAsia="Calibri"/>
          <w:sz w:val="24"/>
          <w:szCs w:val="24"/>
        </w:rPr>
      </w:pPr>
      <w:r w:rsidRPr="00C8485E">
        <w:rPr>
          <w:bCs/>
          <w:sz w:val="24"/>
          <w:szCs w:val="24"/>
        </w:rPr>
        <w:t xml:space="preserve">U oblasti civilnog zrakoplovstva je postignut značajan napredak u oblasti usklađivanja zakonodavstva i uspostavljanja pravnog okvira kojim se uređuje ova oblast. </w:t>
      </w:r>
      <w:r w:rsidRPr="00C8485E">
        <w:rPr>
          <w:rFonts w:eastAsia="Calibri"/>
          <w:sz w:val="24"/>
          <w:szCs w:val="24"/>
        </w:rPr>
        <w:t>U registar zrakoplovnih subjekata su upisana: 4 međunarodna aerodroma, 11 letjelišta, 2 heliodroma, 1 teren za slobodno letenje, 3 nositelja potvrde zračnog operatora, 4 jedinice prilazne i aerodromske kontrole letenja, 1 spasilačko-koordinacijski centar, 9 organizacija za održavanje zrakoplova, 2 centra za obuku zrakoplovno-stručnog osoblja, 12 škola letenja, 1 ovlašteni medicinski centar,</w:t>
      </w:r>
      <w:r w:rsidRPr="00C8485E">
        <w:rPr>
          <w:rFonts w:eastAsia="Calibri"/>
          <w:color w:val="FF0000"/>
          <w:sz w:val="24"/>
          <w:szCs w:val="24"/>
        </w:rPr>
        <w:t xml:space="preserve"> </w:t>
      </w:r>
      <w:r w:rsidRPr="00C8485E">
        <w:rPr>
          <w:rFonts w:eastAsia="Calibri"/>
          <w:sz w:val="24"/>
          <w:szCs w:val="24"/>
        </w:rPr>
        <w:t>7</w:t>
      </w:r>
      <w:r w:rsidRPr="00C8485E">
        <w:rPr>
          <w:rFonts w:eastAsia="Calibri"/>
          <w:color w:val="FF0000"/>
          <w:sz w:val="24"/>
          <w:szCs w:val="24"/>
        </w:rPr>
        <w:t xml:space="preserve"> </w:t>
      </w:r>
      <w:r w:rsidRPr="00C8485E">
        <w:rPr>
          <w:rFonts w:eastAsia="Calibri"/>
          <w:sz w:val="24"/>
          <w:szCs w:val="24"/>
        </w:rPr>
        <w:t xml:space="preserve">ovlaštenih liječnika. Provedeno je 118 nadzora nad registriranim zrakoplovnim subjektima i SAFA inspekcija. Realizirano je 38 internih i eksternih obuka s ciljem specijalističkog osposobljavanja ili usavršavanja 11 inspektora </w:t>
      </w:r>
      <w:r w:rsidRPr="00C8485E">
        <w:rPr>
          <w:bCs/>
          <w:sz w:val="24"/>
          <w:szCs w:val="24"/>
        </w:rPr>
        <w:t>Direkcije za civilno zrakoplovstvo BiH (u daljnjem tekstu: B</w:t>
      </w:r>
      <w:r w:rsidRPr="00C8485E">
        <w:rPr>
          <w:rFonts w:eastAsia="Calibri"/>
          <w:sz w:val="24"/>
          <w:szCs w:val="24"/>
        </w:rPr>
        <w:t>HDCA) i 12 zaposlenih koji se nalaze u postupku obuke za inspektore BHDCA. Pored toga, doneseno je 17 pravilnika i instrukcija iz oblasti civilnog zrakoplovstva koji su od iznimnog značaja za civilni zrakoplovni promet.</w:t>
      </w:r>
      <w:r w:rsidRPr="00C8485E">
        <w:rPr>
          <w:rStyle w:val="FootnoteReference"/>
          <w:rFonts w:eastAsia="Calibri"/>
          <w:sz w:val="24"/>
          <w:szCs w:val="24"/>
        </w:rPr>
        <w:footnoteReference w:id="2"/>
      </w:r>
    </w:p>
    <w:p w:rsidR="00720E36" w:rsidRPr="00C8485E" w:rsidRDefault="00720E36" w:rsidP="00C8485E">
      <w:pPr>
        <w:jc w:val="both"/>
        <w:rPr>
          <w:sz w:val="24"/>
          <w:szCs w:val="24"/>
        </w:rPr>
      </w:pPr>
      <w:r w:rsidRPr="00C8485E">
        <w:rPr>
          <w:rFonts w:eastAsia="Calibri"/>
          <w:sz w:val="24"/>
          <w:szCs w:val="24"/>
        </w:rPr>
        <w:t xml:space="preserve">Europska agencija za zrakoplovnu sigurnost (EASA) izvršila je inspekcijski nadzor inicijalne i kontinualne plovidbenosti i provjeru provođenja funkcije nadzora koji sprovodi BHDCA te je konstatiran vidljiv napredak u odnosu na prethodnu standardizacijsku inspekciju. Plan korektivnih akcija je dostavljen EASI u predviđenom roku. </w:t>
      </w:r>
      <w:r w:rsidRPr="00C8485E">
        <w:rPr>
          <w:sz w:val="24"/>
          <w:szCs w:val="24"/>
        </w:rPr>
        <w:t>Europska konferencija civi</w:t>
      </w:r>
      <w:r w:rsidR="00846912">
        <w:rPr>
          <w:sz w:val="24"/>
          <w:szCs w:val="24"/>
        </w:rPr>
        <w:t xml:space="preserve">lnog zrakoplovstva (ICAO/ECAC) </w:t>
      </w:r>
      <w:r w:rsidRPr="00C8485E">
        <w:rPr>
          <w:sz w:val="24"/>
          <w:szCs w:val="24"/>
        </w:rPr>
        <w:t xml:space="preserve">izvršila je reviziju i provjeru usklađenosti domaćih propisa s europskim propisima i standardima u oblasti zrakoplovne sigurnosti, kontrolu provođenja inspekcijskog i stručnog nadzora zrakoplovnih subjekata od strane BHDCA i dr. Finalno izvješće očekuje se u narednom razdoblju. </w:t>
      </w:r>
    </w:p>
    <w:p w:rsidR="00720E36" w:rsidRPr="00C8485E" w:rsidRDefault="00720E36" w:rsidP="00C8485E">
      <w:pPr>
        <w:jc w:val="both"/>
        <w:rPr>
          <w:sz w:val="24"/>
          <w:szCs w:val="24"/>
        </w:rPr>
      </w:pPr>
      <w:r w:rsidRPr="00C8485E">
        <w:rPr>
          <w:sz w:val="24"/>
          <w:szCs w:val="24"/>
          <w:lang w:eastAsia="hr-HR"/>
        </w:rPr>
        <w:t>U cilju preuzimanja kontrole zračnog prostora BiH, od strane BHANSA, obavljene su značajne aktivnost</w:t>
      </w:r>
      <w:r w:rsidR="00846912">
        <w:rPr>
          <w:sz w:val="24"/>
          <w:szCs w:val="24"/>
          <w:lang w:eastAsia="hr-HR"/>
        </w:rPr>
        <w:t xml:space="preserve">i u cilju certificiranja iste, </w:t>
      </w:r>
      <w:r w:rsidRPr="00C8485E">
        <w:rPr>
          <w:sz w:val="24"/>
          <w:szCs w:val="24"/>
        </w:rPr>
        <w:t>priznavanja dozvola kontrolora zračnog prometa, koji su završili odgovarajuću obuku te u suradnji s EUROCONTROL-om</w:t>
      </w:r>
      <w:r w:rsidRPr="00C8485E">
        <w:rPr>
          <w:i/>
          <w:sz w:val="24"/>
          <w:szCs w:val="24"/>
        </w:rPr>
        <w:t xml:space="preserve">, </w:t>
      </w:r>
      <w:r w:rsidRPr="00C8485E">
        <w:rPr>
          <w:sz w:val="24"/>
          <w:szCs w:val="24"/>
        </w:rPr>
        <w:t xml:space="preserve">održan je workshop za predstavnike BHANSA i BHDCA. </w:t>
      </w:r>
    </w:p>
    <w:p w:rsidR="00720E36" w:rsidRDefault="00720E36" w:rsidP="00C8485E">
      <w:pPr>
        <w:jc w:val="both"/>
        <w:rPr>
          <w:sz w:val="24"/>
          <w:szCs w:val="24"/>
        </w:rPr>
      </w:pPr>
      <w:r w:rsidRPr="00C8485E">
        <w:rPr>
          <w:rFonts w:eastAsia="Calibri"/>
          <w:sz w:val="24"/>
          <w:szCs w:val="24"/>
        </w:rPr>
        <w:t>U tom cilju donesen je</w:t>
      </w:r>
      <w:r w:rsidRPr="00C8485E">
        <w:rPr>
          <w:sz w:val="24"/>
          <w:szCs w:val="24"/>
        </w:rPr>
        <w:t xml:space="preserve"> Pravilnik o dopuni Pravilnika o uvjetima i načinu izdavanja i važenja certifikata BHANSA i formiran Tim za početnu certifikaciju BHANSA. Daljnje aktivnosti u procesu certifikacije bit će obavljene u skladu s dogovorenom dinamikom tranzicije BHATM sustava i preuzimanjem kontrole zračnog prostora BiH od strane BHANSA.</w:t>
      </w:r>
    </w:p>
    <w:p w:rsidR="00C725FF" w:rsidRPr="00C8485E" w:rsidRDefault="00C725FF" w:rsidP="00C8485E">
      <w:pPr>
        <w:jc w:val="both"/>
        <w:rPr>
          <w:sz w:val="24"/>
          <w:szCs w:val="24"/>
        </w:rPr>
      </w:pPr>
    </w:p>
    <w:p w:rsidR="00720E36" w:rsidRPr="00EC4B53" w:rsidRDefault="00720E36" w:rsidP="00C8485E">
      <w:pPr>
        <w:jc w:val="both"/>
        <w:rPr>
          <w:rFonts w:eastAsia="Calibri"/>
          <w:sz w:val="22"/>
          <w:szCs w:val="22"/>
        </w:rPr>
      </w:pPr>
      <w:r w:rsidRPr="00EC4B53">
        <w:rPr>
          <w:bCs/>
          <w:sz w:val="22"/>
          <w:szCs w:val="22"/>
        </w:rPr>
        <w:t xml:space="preserve">ZAKONODAVNE </w:t>
      </w:r>
      <w:r w:rsidR="00EC4B53">
        <w:rPr>
          <w:bCs/>
          <w:sz w:val="22"/>
          <w:szCs w:val="22"/>
        </w:rPr>
        <w:t xml:space="preserve"> </w:t>
      </w:r>
      <w:r w:rsidRPr="00EC4B53">
        <w:rPr>
          <w:bCs/>
          <w:sz w:val="22"/>
          <w:szCs w:val="22"/>
        </w:rPr>
        <w:t>AKTIVNOSTI</w:t>
      </w:r>
    </w:p>
    <w:p w:rsidR="00720E36" w:rsidRPr="00C8485E" w:rsidRDefault="00720E36" w:rsidP="00C8485E">
      <w:pPr>
        <w:jc w:val="both"/>
        <w:rPr>
          <w:bCs/>
          <w:sz w:val="24"/>
          <w:szCs w:val="24"/>
        </w:rPr>
      </w:pPr>
    </w:p>
    <w:p w:rsidR="00720E36" w:rsidRPr="00EC4B53" w:rsidRDefault="00720E36" w:rsidP="00C8485E">
      <w:pPr>
        <w:jc w:val="both"/>
        <w:rPr>
          <w:bCs/>
          <w:i/>
          <w:sz w:val="24"/>
          <w:szCs w:val="24"/>
        </w:rPr>
      </w:pPr>
      <w:r w:rsidRPr="00EC4B53">
        <w:rPr>
          <w:bCs/>
          <w:i/>
          <w:sz w:val="24"/>
          <w:szCs w:val="24"/>
        </w:rPr>
        <w:t xml:space="preserve">Zakoni </w:t>
      </w:r>
    </w:p>
    <w:p w:rsidR="00720E36" w:rsidRPr="00C8485E" w:rsidRDefault="00720E36" w:rsidP="00C8485E">
      <w:pPr>
        <w:jc w:val="both"/>
        <w:rPr>
          <w:sz w:val="24"/>
          <w:szCs w:val="24"/>
        </w:rPr>
      </w:pPr>
      <w:r w:rsidRPr="00C8485E">
        <w:rPr>
          <w:bCs/>
          <w:sz w:val="24"/>
          <w:szCs w:val="24"/>
        </w:rPr>
        <w:t xml:space="preserve">U 2014. godini, u VMBiH su upućeni: </w:t>
      </w:r>
    </w:p>
    <w:p w:rsidR="00720E36" w:rsidRPr="00EC4B53" w:rsidRDefault="00720E36" w:rsidP="003E1EF1">
      <w:pPr>
        <w:pStyle w:val="ListParagraph"/>
        <w:numPr>
          <w:ilvl w:val="0"/>
          <w:numId w:val="102"/>
        </w:numPr>
        <w:jc w:val="both"/>
        <w:rPr>
          <w:rFonts w:eastAsia="Calibri"/>
          <w:bCs/>
          <w:sz w:val="24"/>
          <w:szCs w:val="24"/>
        </w:rPr>
      </w:pPr>
      <w:r w:rsidRPr="00EC4B53">
        <w:rPr>
          <w:rFonts w:eastAsia="Calibri"/>
          <w:bCs/>
          <w:sz w:val="24"/>
          <w:szCs w:val="24"/>
        </w:rPr>
        <w:t>Nacrt zakona o poštanskim uslugama BiH (</w:t>
      </w:r>
      <w:r w:rsidRPr="00EC4B53">
        <w:rPr>
          <w:rFonts w:eastAsia="Calibri"/>
          <w:sz w:val="24"/>
          <w:szCs w:val="24"/>
        </w:rPr>
        <w:t>u skladu sa zaključkom VMBiH s 95. sjednice, održane 20. 5. 2014. godine, u Generalno tajništvo VMBiH (u daljnjem tekstu: GTVMBiH) dostavljeno 3. 6. 2014. godine dodatno obrazloženje o provedenom procesu konzultacija, ali ovaj materijal još uvijek nije razmatran.</w:t>
      </w:r>
      <w:r w:rsidRPr="00EC4B53">
        <w:rPr>
          <w:rFonts w:eastAsia="Calibri"/>
          <w:bCs/>
          <w:sz w:val="24"/>
          <w:szCs w:val="24"/>
        </w:rPr>
        <w:t xml:space="preserve"> </w:t>
      </w:r>
    </w:p>
    <w:p w:rsidR="00720E36" w:rsidRPr="00EC4B53" w:rsidRDefault="00720E36" w:rsidP="003E1EF1">
      <w:pPr>
        <w:pStyle w:val="ListParagraph"/>
        <w:numPr>
          <w:ilvl w:val="0"/>
          <w:numId w:val="102"/>
        </w:numPr>
        <w:jc w:val="both"/>
        <w:rPr>
          <w:rFonts w:eastAsia="Calibri"/>
          <w:bCs/>
          <w:sz w:val="24"/>
          <w:szCs w:val="24"/>
        </w:rPr>
      </w:pPr>
      <w:r w:rsidRPr="00EC4B53">
        <w:rPr>
          <w:rFonts w:eastAsia="Calibri"/>
          <w:bCs/>
          <w:sz w:val="24"/>
          <w:szCs w:val="24"/>
        </w:rPr>
        <w:t>Nacrt zakona o elektroničkim komunikacijama (</w:t>
      </w:r>
      <w:r w:rsidRPr="00EC4B53">
        <w:rPr>
          <w:rFonts w:eastAsia="Calibri"/>
          <w:sz w:val="24"/>
          <w:szCs w:val="24"/>
        </w:rPr>
        <w:t>nacrt zakona, s obrazloženjem i mišljenjima i usporednim prikazom usklađenosti i izjavom DEI o us</w:t>
      </w:r>
      <w:r w:rsidR="00A03352">
        <w:rPr>
          <w:rFonts w:eastAsia="Calibri"/>
          <w:sz w:val="24"/>
          <w:szCs w:val="24"/>
        </w:rPr>
        <w:t xml:space="preserve">klađenosti s EU zakonodavstvom </w:t>
      </w:r>
      <w:r w:rsidRPr="00EC4B53">
        <w:rPr>
          <w:rFonts w:eastAsia="Calibri"/>
          <w:sz w:val="24"/>
          <w:szCs w:val="24"/>
        </w:rPr>
        <w:t>dostavljen 22. 8. 2014. godine u GTVMBiH, ali još uvijek nije bio na dnevnom redu sjednice).</w:t>
      </w:r>
    </w:p>
    <w:p w:rsidR="00720E36" w:rsidRPr="00EC4B53" w:rsidRDefault="00720E36" w:rsidP="00C8485E">
      <w:pPr>
        <w:jc w:val="both"/>
        <w:rPr>
          <w:rFonts w:eastAsia="Calibri"/>
          <w:i/>
          <w:sz w:val="24"/>
          <w:szCs w:val="24"/>
        </w:rPr>
      </w:pPr>
      <w:r w:rsidRPr="00EC4B53">
        <w:rPr>
          <w:rFonts w:eastAsia="Calibri"/>
          <w:i/>
          <w:sz w:val="24"/>
          <w:szCs w:val="24"/>
        </w:rPr>
        <w:t>U pripremi za upućivanje u VMBiH su:</w:t>
      </w:r>
    </w:p>
    <w:p w:rsidR="00720E36" w:rsidRPr="00EC4B53" w:rsidRDefault="00720E36" w:rsidP="003E1EF1">
      <w:pPr>
        <w:pStyle w:val="ListParagraph"/>
        <w:numPr>
          <w:ilvl w:val="0"/>
          <w:numId w:val="102"/>
        </w:numPr>
        <w:jc w:val="both"/>
        <w:rPr>
          <w:sz w:val="24"/>
          <w:szCs w:val="24"/>
        </w:rPr>
      </w:pPr>
      <w:r w:rsidRPr="00EC4B53">
        <w:rPr>
          <w:sz w:val="24"/>
          <w:szCs w:val="24"/>
        </w:rPr>
        <w:t>Zakon o izmjenama i dopunama Zakona o međunarodno</w:t>
      </w:r>
      <w:r w:rsidR="00EC4B53" w:rsidRPr="00EC4B53">
        <w:rPr>
          <w:sz w:val="24"/>
          <w:szCs w:val="24"/>
        </w:rPr>
        <w:t xml:space="preserve">m i međuentitetskom </w:t>
      </w:r>
      <w:r w:rsidR="00A03352">
        <w:rPr>
          <w:sz w:val="24"/>
          <w:szCs w:val="24"/>
        </w:rPr>
        <w:t>cestovnom prijevozu</w:t>
      </w:r>
      <w:r w:rsidRPr="00EC4B53">
        <w:rPr>
          <w:sz w:val="24"/>
          <w:szCs w:val="24"/>
        </w:rPr>
        <w:t xml:space="preserve"> (bio u Programu rada VMBiH).</w:t>
      </w:r>
    </w:p>
    <w:p w:rsidR="00720E36" w:rsidRPr="00C8485E" w:rsidRDefault="00720E36" w:rsidP="00C8485E">
      <w:pPr>
        <w:jc w:val="both"/>
        <w:rPr>
          <w:sz w:val="24"/>
          <w:szCs w:val="24"/>
        </w:rPr>
      </w:pPr>
      <w:r w:rsidRPr="00C8485E">
        <w:rPr>
          <w:sz w:val="24"/>
          <w:szCs w:val="24"/>
        </w:rPr>
        <w:t xml:space="preserve">Nakon provedenog postupka konzultacija pripremljen je tekst nacrta zakona, koji će u skladu s Poslovnikom o radu VMBiH, biti upućen nadležnim institucijama BiH, na mišljenje. </w:t>
      </w:r>
    </w:p>
    <w:p w:rsidR="00720E36" w:rsidRPr="00EC4B53" w:rsidRDefault="00720E36" w:rsidP="003E1EF1">
      <w:pPr>
        <w:pStyle w:val="ListParagraph"/>
        <w:numPr>
          <w:ilvl w:val="0"/>
          <w:numId w:val="102"/>
        </w:numPr>
        <w:jc w:val="both"/>
        <w:rPr>
          <w:sz w:val="24"/>
          <w:szCs w:val="24"/>
        </w:rPr>
      </w:pPr>
      <w:r w:rsidRPr="00EC4B53">
        <w:rPr>
          <w:sz w:val="24"/>
          <w:szCs w:val="24"/>
        </w:rPr>
        <w:t>Zakon o izmjenama i dopunama Zakona o osnovama sigurnosti prometa na cestama u BiH (nije bio u Programu rada VMBiH).</w:t>
      </w:r>
    </w:p>
    <w:p w:rsidR="00720E36" w:rsidRPr="00C8485E" w:rsidRDefault="00720E36" w:rsidP="00C8485E">
      <w:pPr>
        <w:jc w:val="both"/>
        <w:rPr>
          <w:sz w:val="24"/>
          <w:szCs w:val="24"/>
        </w:rPr>
      </w:pPr>
      <w:r w:rsidRPr="00C8485E">
        <w:rPr>
          <w:sz w:val="24"/>
          <w:szCs w:val="24"/>
        </w:rPr>
        <w:t>Nacrt zakona, u skladu s Poslovnikom o radu VMBiH, upućen inst</w:t>
      </w:r>
      <w:r w:rsidR="00EC4B53">
        <w:rPr>
          <w:sz w:val="24"/>
          <w:szCs w:val="24"/>
        </w:rPr>
        <w:t>itucijama BiH, na mišljenje.</w:t>
      </w:r>
      <w:r w:rsidRPr="00C8485E">
        <w:rPr>
          <w:sz w:val="24"/>
          <w:szCs w:val="24"/>
        </w:rPr>
        <w:t xml:space="preserve"> </w:t>
      </w:r>
    </w:p>
    <w:p w:rsidR="00720E36" w:rsidRPr="00EC4B53" w:rsidRDefault="00720E36" w:rsidP="00C8485E">
      <w:pPr>
        <w:jc w:val="both"/>
        <w:rPr>
          <w:bCs/>
          <w:i/>
          <w:sz w:val="24"/>
          <w:szCs w:val="24"/>
        </w:rPr>
      </w:pPr>
      <w:r w:rsidRPr="00EC4B53">
        <w:rPr>
          <w:bCs/>
          <w:i/>
          <w:sz w:val="24"/>
          <w:szCs w:val="24"/>
        </w:rPr>
        <w:t>Podzakonski akti</w:t>
      </w:r>
    </w:p>
    <w:p w:rsidR="00720E36" w:rsidRPr="00C8485E" w:rsidRDefault="00720E36" w:rsidP="00C8485E">
      <w:pPr>
        <w:jc w:val="both"/>
        <w:rPr>
          <w:bCs/>
          <w:sz w:val="24"/>
          <w:szCs w:val="24"/>
        </w:rPr>
      </w:pPr>
      <w:r w:rsidRPr="00C8485E">
        <w:rPr>
          <w:sz w:val="24"/>
          <w:szCs w:val="24"/>
        </w:rPr>
        <w:t>U 2014. godini</w:t>
      </w:r>
      <w:smartTag w:uri="urn:schemas-microsoft-com:office:smarttags" w:element="PersonName">
        <w:r w:rsidRPr="00C8485E">
          <w:rPr>
            <w:sz w:val="24"/>
            <w:szCs w:val="24"/>
          </w:rPr>
          <w:t>,</w:t>
        </w:r>
      </w:smartTag>
      <w:r w:rsidRPr="00C8485E">
        <w:rPr>
          <w:sz w:val="24"/>
          <w:szCs w:val="24"/>
        </w:rPr>
        <w:t xml:space="preserve"> VMBiH na prijedlog Ministarstva donijelo je slijedeće podzakonske akte:</w:t>
      </w:r>
      <w:r w:rsidRPr="00C8485E">
        <w:rPr>
          <w:bCs/>
          <w:sz w:val="24"/>
          <w:szCs w:val="24"/>
        </w:rPr>
        <w:t xml:space="preserve"> </w:t>
      </w:r>
    </w:p>
    <w:p w:rsidR="00720E36" w:rsidRPr="00EC4B53" w:rsidRDefault="00720E36" w:rsidP="003E1EF1">
      <w:pPr>
        <w:pStyle w:val="ListParagraph"/>
        <w:numPr>
          <w:ilvl w:val="0"/>
          <w:numId w:val="103"/>
        </w:numPr>
        <w:jc w:val="both"/>
        <w:rPr>
          <w:rFonts w:eastAsia="Calibri"/>
          <w:sz w:val="24"/>
          <w:szCs w:val="24"/>
        </w:rPr>
      </w:pPr>
      <w:r w:rsidRPr="00EC4B53">
        <w:rPr>
          <w:rFonts w:eastAsia="Calibri"/>
          <w:sz w:val="24"/>
          <w:szCs w:val="24"/>
        </w:rPr>
        <w:t xml:space="preserve">Odluka o naknadi za korištenje </w:t>
      </w:r>
      <w:r w:rsidR="00EC4B53" w:rsidRPr="00EC4B53">
        <w:rPr>
          <w:rFonts w:eastAsia="Calibri"/>
          <w:sz w:val="24"/>
          <w:szCs w:val="24"/>
        </w:rPr>
        <w:t xml:space="preserve">radiofrekventnog spektra u BiH </w:t>
      </w:r>
      <w:r w:rsidRPr="00EC4B53">
        <w:rPr>
          <w:rFonts w:eastAsia="Calibri"/>
          <w:sz w:val="24"/>
          <w:szCs w:val="24"/>
        </w:rPr>
        <w:t>(„Sl. gl. BiH“, br. 15/14),</w:t>
      </w:r>
    </w:p>
    <w:p w:rsidR="00720E36" w:rsidRPr="00EC4B53" w:rsidRDefault="00720E36" w:rsidP="003E1EF1">
      <w:pPr>
        <w:pStyle w:val="ListParagraph"/>
        <w:numPr>
          <w:ilvl w:val="0"/>
          <w:numId w:val="103"/>
        </w:numPr>
        <w:jc w:val="both"/>
        <w:rPr>
          <w:rFonts w:eastAsia="Calibri"/>
          <w:sz w:val="24"/>
          <w:szCs w:val="24"/>
        </w:rPr>
      </w:pPr>
      <w:r w:rsidRPr="00EC4B53">
        <w:rPr>
          <w:rFonts w:eastAsia="Calibri"/>
          <w:sz w:val="24"/>
          <w:szCs w:val="24"/>
        </w:rPr>
        <w:t xml:space="preserve">Odluka o usvajanju Dokumenta o korištenju elektronskih komunikacionih mreža u institucijama BiH („Sl. gl. BiH“, br. 27/14), </w:t>
      </w:r>
    </w:p>
    <w:p w:rsidR="00720E36" w:rsidRPr="00EC4B53" w:rsidRDefault="00720E36" w:rsidP="003E1EF1">
      <w:pPr>
        <w:pStyle w:val="ListParagraph"/>
        <w:numPr>
          <w:ilvl w:val="0"/>
          <w:numId w:val="103"/>
        </w:numPr>
        <w:jc w:val="both"/>
        <w:rPr>
          <w:rFonts w:eastAsia="Calibri"/>
          <w:sz w:val="24"/>
          <w:szCs w:val="24"/>
        </w:rPr>
      </w:pPr>
      <w:r w:rsidRPr="00EC4B53">
        <w:rPr>
          <w:rFonts w:eastAsia="Calibri"/>
          <w:sz w:val="24"/>
          <w:szCs w:val="24"/>
        </w:rPr>
        <w:t xml:space="preserve">Odluka o usvajanju Dokumenta o tehničko tehnološkom i softverskom standardu za radnu stanicu u institucijama BiH („Sl. gl. BiH“, br. 27/14), </w:t>
      </w:r>
    </w:p>
    <w:p w:rsidR="00720E36" w:rsidRPr="00EC4B53" w:rsidRDefault="00720E36" w:rsidP="003E1EF1">
      <w:pPr>
        <w:pStyle w:val="ListParagraph"/>
        <w:numPr>
          <w:ilvl w:val="0"/>
          <w:numId w:val="103"/>
        </w:numPr>
        <w:jc w:val="both"/>
        <w:rPr>
          <w:rFonts w:eastAsia="Calibri"/>
          <w:sz w:val="24"/>
          <w:szCs w:val="24"/>
        </w:rPr>
      </w:pPr>
      <w:r w:rsidRPr="00EC4B53">
        <w:rPr>
          <w:rFonts w:eastAsia="Calibri"/>
          <w:sz w:val="24"/>
          <w:szCs w:val="24"/>
        </w:rPr>
        <w:t>Odluka o izmjeni i dopuni Odluke o imenovanju Radne grupe za utvrđivanje i kompletiranje svih podataka i dokumenata o pravosnažno oduzetim vozilima Uprave za indirektno oporezivanje BiH („Sl. gl. BiH“, br. 28/14),</w:t>
      </w:r>
    </w:p>
    <w:p w:rsidR="00720E36" w:rsidRPr="00EC4B53" w:rsidRDefault="00720E36" w:rsidP="003E1EF1">
      <w:pPr>
        <w:pStyle w:val="ListParagraph"/>
        <w:numPr>
          <w:ilvl w:val="0"/>
          <w:numId w:val="103"/>
        </w:numPr>
        <w:jc w:val="both"/>
        <w:rPr>
          <w:rFonts w:eastAsia="Calibri"/>
          <w:sz w:val="24"/>
          <w:szCs w:val="24"/>
        </w:rPr>
      </w:pPr>
      <w:r w:rsidRPr="00EC4B53">
        <w:rPr>
          <w:rFonts w:eastAsia="Calibri"/>
          <w:sz w:val="24"/>
          <w:szCs w:val="24"/>
        </w:rPr>
        <w:t>Odluka o izmjenama Tarife administrativnih taksi („Sl. gl. BiH“, br. 78/14),</w:t>
      </w:r>
    </w:p>
    <w:p w:rsidR="00720E36" w:rsidRPr="00EC4B53" w:rsidRDefault="00720E36" w:rsidP="003E1EF1">
      <w:pPr>
        <w:pStyle w:val="ListParagraph"/>
        <w:numPr>
          <w:ilvl w:val="0"/>
          <w:numId w:val="103"/>
        </w:numPr>
        <w:jc w:val="both"/>
        <w:rPr>
          <w:rFonts w:eastAsia="Calibri"/>
          <w:sz w:val="24"/>
          <w:szCs w:val="24"/>
        </w:rPr>
      </w:pPr>
      <w:r w:rsidRPr="00EC4B53">
        <w:rPr>
          <w:rFonts w:eastAsia="Calibri"/>
          <w:sz w:val="24"/>
          <w:szCs w:val="24"/>
        </w:rPr>
        <w:t>Odluka o usvajanju Dokumenta o modalitetima planiranja, razvoja i implementacije programskih rješenja u institu</w:t>
      </w:r>
      <w:r w:rsidR="00A03352">
        <w:rPr>
          <w:rFonts w:eastAsia="Calibri"/>
          <w:sz w:val="24"/>
          <w:szCs w:val="24"/>
        </w:rPr>
        <w:t xml:space="preserve">cijama BiH („Sl. gl. BiH“, br. </w:t>
      </w:r>
      <w:r w:rsidRPr="00EC4B53">
        <w:rPr>
          <w:rFonts w:eastAsia="Calibri"/>
          <w:sz w:val="24"/>
          <w:szCs w:val="24"/>
        </w:rPr>
        <w:t>85/14),</w:t>
      </w:r>
    </w:p>
    <w:p w:rsidR="00720E36" w:rsidRPr="00C8485E" w:rsidRDefault="00720E36" w:rsidP="00C8485E">
      <w:pPr>
        <w:jc w:val="both"/>
        <w:rPr>
          <w:rFonts w:eastAsia="Calibri"/>
          <w:sz w:val="24"/>
          <w:szCs w:val="24"/>
        </w:rPr>
      </w:pPr>
      <w:r w:rsidRPr="00C8485E">
        <w:rPr>
          <w:rFonts w:eastAsia="Calibri"/>
          <w:sz w:val="24"/>
          <w:szCs w:val="24"/>
        </w:rPr>
        <w:t>Pored navedenih podzakonskih akata, u 2014. godini na prijedlog Ministarstva VMBiH je donijelo i slijedeće opće akte:</w:t>
      </w:r>
    </w:p>
    <w:p w:rsidR="00720E36" w:rsidRPr="00EC4B53" w:rsidRDefault="00720E36" w:rsidP="003E1EF1">
      <w:pPr>
        <w:pStyle w:val="ListParagraph"/>
        <w:numPr>
          <w:ilvl w:val="0"/>
          <w:numId w:val="104"/>
        </w:numPr>
        <w:jc w:val="both"/>
        <w:rPr>
          <w:rFonts w:eastAsia="Calibri"/>
          <w:sz w:val="24"/>
          <w:szCs w:val="24"/>
        </w:rPr>
      </w:pPr>
      <w:r w:rsidRPr="00EC4B53">
        <w:rPr>
          <w:rFonts w:eastAsia="Calibri"/>
          <w:sz w:val="24"/>
          <w:szCs w:val="24"/>
        </w:rPr>
        <w:t>Odluka o imenovanju Zajedničkog tima za pregovore sa RHrvatskom o primjeni Konvencije Ujedinjenih naroda o pravu mora i razgraničenja na moru („Sl. gl. BiH“, br. 31/14),</w:t>
      </w:r>
    </w:p>
    <w:p w:rsidR="00720E36" w:rsidRPr="00EC4B53" w:rsidRDefault="00720E36" w:rsidP="003E1EF1">
      <w:pPr>
        <w:pStyle w:val="ListParagraph"/>
        <w:numPr>
          <w:ilvl w:val="0"/>
          <w:numId w:val="104"/>
        </w:numPr>
        <w:jc w:val="both"/>
        <w:rPr>
          <w:rFonts w:eastAsia="Calibri"/>
          <w:sz w:val="24"/>
          <w:szCs w:val="24"/>
        </w:rPr>
      </w:pPr>
      <w:r w:rsidRPr="00EC4B53">
        <w:rPr>
          <w:rFonts w:eastAsia="Calibri"/>
          <w:sz w:val="24"/>
          <w:szCs w:val="24"/>
        </w:rPr>
        <w:t>Odluka o odobravanju sredstava budžetske rezerve Budžeta institucija BiH i međunarodnih obaveza BiH za 2014. godinu, u iznosu od 31.000,00 KM („Sl. gl BiH“, br. 68/14),</w:t>
      </w:r>
    </w:p>
    <w:p w:rsidR="00720E36" w:rsidRPr="00EC4B53" w:rsidRDefault="00720E36" w:rsidP="003E1EF1">
      <w:pPr>
        <w:pStyle w:val="ListParagraph"/>
        <w:numPr>
          <w:ilvl w:val="0"/>
          <w:numId w:val="104"/>
        </w:numPr>
        <w:jc w:val="both"/>
        <w:rPr>
          <w:rFonts w:eastAsia="Calibri"/>
          <w:sz w:val="24"/>
          <w:szCs w:val="24"/>
        </w:rPr>
      </w:pPr>
      <w:r w:rsidRPr="00EC4B53">
        <w:rPr>
          <w:rFonts w:eastAsia="Calibri"/>
          <w:sz w:val="24"/>
          <w:szCs w:val="24"/>
        </w:rPr>
        <w:t>Odluka o davanju ovlaštenja Pravobranilaštvu BiH za zastupanje BiH u predmetu pred Stalnim arbitražnim sudom u Hagu: PCA CASE N° AA524 - STRABAG AG (AUSTRIA) protiv Ministarstva („Sl. gl. BiH“, br. 75/14),</w:t>
      </w:r>
    </w:p>
    <w:p w:rsidR="00720E36" w:rsidRPr="00EC4B53" w:rsidRDefault="00EC4B53" w:rsidP="003E1EF1">
      <w:pPr>
        <w:pStyle w:val="ListParagraph"/>
        <w:numPr>
          <w:ilvl w:val="0"/>
          <w:numId w:val="104"/>
        </w:numPr>
        <w:jc w:val="both"/>
        <w:rPr>
          <w:rFonts w:eastAsia="Calibri"/>
          <w:sz w:val="24"/>
          <w:szCs w:val="24"/>
        </w:rPr>
      </w:pPr>
      <w:r>
        <w:rPr>
          <w:rFonts w:eastAsia="Calibri"/>
          <w:sz w:val="24"/>
          <w:szCs w:val="24"/>
        </w:rPr>
        <w:t xml:space="preserve">Odluka </w:t>
      </w:r>
      <w:r w:rsidR="00720E36" w:rsidRPr="00EC4B53">
        <w:rPr>
          <w:rFonts w:eastAsia="Calibri"/>
          <w:sz w:val="24"/>
          <w:szCs w:val="24"/>
        </w:rPr>
        <w:t>o izmjeni i dopunama Odluke o upotrebi dijela sredstava akumuliranog viška prihoda nad rashodima RAK BiH („Sl.gl. BiH“, br. 83/14),</w:t>
      </w:r>
    </w:p>
    <w:p w:rsidR="00720E36" w:rsidRPr="00EC4B53" w:rsidRDefault="00720E36" w:rsidP="003E1EF1">
      <w:pPr>
        <w:pStyle w:val="ListParagraph"/>
        <w:numPr>
          <w:ilvl w:val="0"/>
          <w:numId w:val="104"/>
        </w:numPr>
        <w:jc w:val="both"/>
        <w:rPr>
          <w:rFonts w:eastAsia="Calibri"/>
          <w:sz w:val="24"/>
          <w:szCs w:val="24"/>
        </w:rPr>
      </w:pPr>
      <w:r w:rsidRPr="00EC4B53">
        <w:rPr>
          <w:rFonts w:eastAsia="Calibri"/>
          <w:sz w:val="24"/>
          <w:szCs w:val="24"/>
        </w:rPr>
        <w:t>Odluka o utvrđivanju visine pojedinačne jednokratne novčane naknade za rad u komisijama za istraživanje zrakoplovnih nesreća u Livnu, naselju Moštre kod Visokog, Rudanci kod Doboja i Banja Luci („Sl. gl. BiH“, br. 83/14 i 92/14),</w:t>
      </w:r>
    </w:p>
    <w:p w:rsidR="00720E36" w:rsidRPr="00EC4B53" w:rsidRDefault="00720E36" w:rsidP="003E1EF1">
      <w:pPr>
        <w:pStyle w:val="ListParagraph"/>
        <w:numPr>
          <w:ilvl w:val="0"/>
          <w:numId w:val="104"/>
        </w:numPr>
        <w:jc w:val="both"/>
        <w:rPr>
          <w:rFonts w:eastAsia="Calibri"/>
          <w:sz w:val="24"/>
          <w:szCs w:val="24"/>
        </w:rPr>
      </w:pPr>
      <w:r w:rsidRPr="00EC4B53">
        <w:rPr>
          <w:rFonts w:eastAsia="Calibri"/>
          <w:bCs/>
          <w:sz w:val="24"/>
          <w:szCs w:val="24"/>
        </w:rPr>
        <w:t>Odluka o načinu korištenja namjenskih sredstava uplaćenih na ime dodijeljene dozvole za Univerzalne mo</w:t>
      </w:r>
      <w:r w:rsidR="00EC4B53">
        <w:rPr>
          <w:rFonts w:eastAsia="Calibri"/>
          <w:bCs/>
          <w:sz w:val="24"/>
          <w:szCs w:val="24"/>
        </w:rPr>
        <w:t>bilne telekomunikacione sisteme</w:t>
      </w:r>
      <w:r w:rsidRPr="00EC4B53">
        <w:rPr>
          <w:rFonts w:eastAsia="Calibri"/>
          <w:bCs/>
          <w:sz w:val="24"/>
          <w:szCs w:val="24"/>
        </w:rPr>
        <w:t xml:space="preserve"> u 2014. godini </w:t>
      </w:r>
      <w:r w:rsidRPr="00EC4B53">
        <w:rPr>
          <w:rFonts w:eastAsia="Calibri"/>
          <w:sz w:val="24"/>
          <w:szCs w:val="24"/>
        </w:rPr>
        <w:t>(„Sl. gl. BiH“, br. 85/14),</w:t>
      </w:r>
    </w:p>
    <w:p w:rsidR="00720E36" w:rsidRPr="00EC4B53" w:rsidRDefault="00EC4B53" w:rsidP="003E1EF1">
      <w:pPr>
        <w:pStyle w:val="ListParagraph"/>
        <w:numPr>
          <w:ilvl w:val="0"/>
          <w:numId w:val="104"/>
        </w:numPr>
        <w:jc w:val="both"/>
        <w:rPr>
          <w:rFonts w:eastAsia="Calibri"/>
          <w:sz w:val="24"/>
          <w:szCs w:val="24"/>
        </w:rPr>
      </w:pPr>
      <w:r>
        <w:rPr>
          <w:rFonts w:eastAsia="Calibri"/>
          <w:sz w:val="24"/>
          <w:szCs w:val="24"/>
        </w:rPr>
        <w:t xml:space="preserve">Odluka </w:t>
      </w:r>
      <w:r w:rsidR="00720E36" w:rsidRPr="00EC4B53">
        <w:rPr>
          <w:rFonts w:eastAsia="Calibri"/>
          <w:sz w:val="24"/>
          <w:szCs w:val="24"/>
        </w:rPr>
        <w:t xml:space="preserve">o formiranju Interresorne radne grupe za analizu efekata uplovljavanja stranih brodova u obalni dio Jadranskog mora u BiH („Sl. gl. BiH“, br. 89/14).  </w:t>
      </w:r>
    </w:p>
    <w:p w:rsidR="00720E36" w:rsidRPr="00EC4B53" w:rsidRDefault="00720E36" w:rsidP="00C8485E">
      <w:pPr>
        <w:jc w:val="both"/>
        <w:rPr>
          <w:i/>
          <w:sz w:val="24"/>
          <w:szCs w:val="24"/>
          <w:lang w:val="hr-HR"/>
        </w:rPr>
      </w:pPr>
      <w:r w:rsidRPr="00EC4B53">
        <w:rPr>
          <w:i/>
          <w:sz w:val="24"/>
          <w:szCs w:val="24"/>
          <w:lang w:val="hr-HR"/>
        </w:rPr>
        <w:t>Podzakonski akti, uz saglasnost VMBiH:</w:t>
      </w:r>
    </w:p>
    <w:p w:rsidR="00720E36" w:rsidRPr="00EC4B53" w:rsidRDefault="00720E36" w:rsidP="003E1EF1">
      <w:pPr>
        <w:pStyle w:val="ListParagraph"/>
        <w:numPr>
          <w:ilvl w:val="0"/>
          <w:numId w:val="104"/>
        </w:numPr>
        <w:jc w:val="both"/>
        <w:rPr>
          <w:sz w:val="24"/>
          <w:szCs w:val="24"/>
          <w:lang w:val="hr-HR"/>
        </w:rPr>
      </w:pPr>
      <w:r w:rsidRPr="00EC4B53">
        <w:rPr>
          <w:sz w:val="24"/>
          <w:szCs w:val="24"/>
          <w:lang w:val="hr-HR"/>
        </w:rPr>
        <w:t xml:space="preserve">Pravilnik o unutrašnjoj organizaciji i sistematizaciji radnih mjesta </w:t>
      </w:r>
    </w:p>
    <w:p w:rsidR="00720E36" w:rsidRPr="00C8485E" w:rsidRDefault="00720E36" w:rsidP="00C8485E">
      <w:pPr>
        <w:jc w:val="both"/>
        <w:rPr>
          <w:sz w:val="24"/>
          <w:szCs w:val="24"/>
        </w:rPr>
      </w:pPr>
      <w:r w:rsidRPr="00C8485E">
        <w:rPr>
          <w:sz w:val="24"/>
          <w:szCs w:val="24"/>
        </w:rPr>
        <w:t xml:space="preserve">Pravilnik o unutrašnjoj organizaciji Ministarstva (dio koji se odnosi na Jedinicu interne revizije) dostavljen je 26. 11. 2014. godine u GSVMBiH ali nije razmatran. </w:t>
      </w:r>
    </w:p>
    <w:p w:rsidR="00720E36" w:rsidRDefault="00720E36" w:rsidP="00C8485E">
      <w:pPr>
        <w:jc w:val="both"/>
        <w:rPr>
          <w:sz w:val="24"/>
          <w:szCs w:val="24"/>
        </w:rPr>
      </w:pPr>
      <w:r w:rsidRPr="00C8485E">
        <w:rPr>
          <w:sz w:val="24"/>
          <w:szCs w:val="24"/>
        </w:rPr>
        <w:t xml:space="preserve">Imenovana Radna grupa radi na izradi Pravilnika, u cilju usklađivanja sa donesenim odlukama VMBIH, koje se odnose na načela utvrđivanja unutrašnje organizacije organa uprave i razvrstavanje radnih mjesta. </w:t>
      </w:r>
    </w:p>
    <w:p w:rsidR="00EC4B53" w:rsidRPr="00C8485E" w:rsidRDefault="00EC4B53" w:rsidP="00C8485E">
      <w:pPr>
        <w:jc w:val="both"/>
        <w:rPr>
          <w:sz w:val="24"/>
          <w:szCs w:val="24"/>
        </w:rPr>
      </w:pPr>
    </w:p>
    <w:p w:rsidR="00720E36" w:rsidRPr="00EC4B53" w:rsidRDefault="00720E36" w:rsidP="00C8485E">
      <w:pPr>
        <w:jc w:val="both"/>
        <w:rPr>
          <w:bCs/>
          <w:sz w:val="22"/>
          <w:szCs w:val="22"/>
        </w:rPr>
      </w:pPr>
      <w:r w:rsidRPr="00EC4B53">
        <w:rPr>
          <w:bCs/>
          <w:sz w:val="22"/>
          <w:szCs w:val="22"/>
        </w:rPr>
        <w:t>ZAKLJUČIVANJE</w:t>
      </w:r>
      <w:r w:rsidR="00EC4B53">
        <w:rPr>
          <w:bCs/>
          <w:sz w:val="22"/>
          <w:szCs w:val="22"/>
        </w:rPr>
        <w:t xml:space="preserve"> </w:t>
      </w:r>
      <w:r w:rsidRPr="00EC4B53">
        <w:rPr>
          <w:bCs/>
          <w:sz w:val="22"/>
          <w:szCs w:val="22"/>
        </w:rPr>
        <w:t xml:space="preserve"> MEĐUNARODNIH </w:t>
      </w:r>
      <w:r w:rsidR="00EC4B53">
        <w:rPr>
          <w:bCs/>
          <w:sz w:val="22"/>
          <w:szCs w:val="22"/>
        </w:rPr>
        <w:t xml:space="preserve"> </w:t>
      </w:r>
      <w:r w:rsidRPr="00EC4B53">
        <w:rPr>
          <w:bCs/>
          <w:sz w:val="22"/>
          <w:szCs w:val="22"/>
        </w:rPr>
        <w:t>UGOVORA</w:t>
      </w:r>
    </w:p>
    <w:p w:rsidR="00720E36" w:rsidRPr="00C8485E" w:rsidRDefault="00720E36" w:rsidP="00C8485E">
      <w:pPr>
        <w:jc w:val="both"/>
        <w:rPr>
          <w:bCs/>
          <w:sz w:val="24"/>
          <w:szCs w:val="24"/>
        </w:rPr>
      </w:pPr>
    </w:p>
    <w:p w:rsidR="00720E36" w:rsidRPr="00C8485E" w:rsidRDefault="00EC4B53" w:rsidP="00C8485E">
      <w:pPr>
        <w:jc w:val="both"/>
        <w:rPr>
          <w:color w:val="000000"/>
          <w:sz w:val="24"/>
          <w:szCs w:val="24"/>
        </w:rPr>
      </w:pPr>
      <w:r>
        <w:rPr>
          <w:color w:val="000000"/>
          <w:sz w:val="24"/>
          <w:szCs w:val="24"/>
        </w:rPr>
        <w:t xml:space="preserve">Na prijedlog Ministarstva, </w:t>
      </w:r>
      <w:r w:rsidR="00720E36" w:rsidRPr="00C8485E">
        <w:rPr>
          <w:color w:val="000000"/>
          <w:sz w:val="24"/>
          <w:szCs w:val="24"/>
        </w:rPr>
        <w:t>VMBiH je u 2014. godini utvrdilo prijedloge osnova za vođenje pregovora za zaključivanje bilateralnih i multilateralnih sporazuma u oblastima prometa i komunikacija, i to:</w:t>
      </w:r>
    </w:p>
    <w:p w:rsidR="00720E36" w:rsidRPr="00EC4B53" w:rsidRDefault="00720E36" w:rsidP="003E1EF1">
      <w:pPr>
        <w:pStyle w:val="ListParagraph"/>
        <w:numPr>
          <w:ilvl w:val="0"/>
          <w:numId w:val="105"/>
        </w:numPr>
        <w:jc w:val="both"/>
        <w:rPr>
          <w:color w:val="000000"/>
          <w:sz w:val="24"/>
          <w:szCs w:val="24"/>
        </w:rPr>
      </w:pPr>
      <w:r w:rsidRPr="00EC4B53">
        <w:rPr>
          <w:color w:val="000000"/>
          <w:sz w:val="24"/>
          <w:szCs w:val="24"/>
        </w:rPr>
        <w:t>Sporazuma o recipročnom priznavanju vozačkih dozvola između BiH i Republike Turske, Kraljevine Španjolske i Albanije,</w:t>
      </w:r>
    </w:p>
    <w:p w:rsidR="00720E36" w:rsidRPr="00EC4B53" w:rsidRDefault="00720E36" w:rsidP="003E1EF1">
      <w:pPr>
        <w:pStyle w:val="ListParagraph"/>
        <w:numPr>
          <w:ilvl w:val="0"/>
          <w:numId w:val="105"/>
        </w:numPr>
        <w:jc w:val="both"/>
        <w:rPr>
          <w:color w:val="000000"/>
          <w:sz w:val="24"/>
          <w:szCs w:val="24"/>
        </w:rPr>
      </w:pPr>
      <w:r w:rsidRPr="00EC4B53">
        <w:rPr>
          <w:color w:val="000000"/>
          <w:sz w:val="24"/>
          <w:szCs w:val="24"/>
        </w:rPr>
        <w:t xml:space="preserve">Sporazuma o međunarodnom cestovnom prijevozu putnika i tereta između VMBiH i Vlade Republike Turske, Vlade Velikog Vojvodstva Luksemburg, </w:t>
      </w:r>
    </w:p>
    <w:p w:rsidR="00720E36" w:rsidRPr="00EC4B53" w:rsidRDefault="00720E36" w:rsidP="003E1EF1">
      <w:pPr>
        <w:pStyle w:val="ListParagraph"/>
        <w:numPr>
          <w:ilvl w:val="0"/>
          <w:numId w:val="105"/>
        </w:numPr>
        <w:jc w:val="both"/>
        <w:rPr>
          <w:color w:val="000000"/>
          <w:sz w:val="24"/>
          <w:szCs w:val="24"/>
        </w:rPr>
      </w:pPr>
      <w:r w:rsidRPr="00EC4B53">
        <w:rPr>
          <w:color w:val="000000"/>
          <w:sz w:val="24"/>
          <w:szCs w:val="24"/>
        </w:rPr>
        <w:t>Sporazuma između VMBiH i Vlade Republike Srbije o izgradnji mosta preko rijeke Drine na lokaciji Bratunac – Ljubovija,</w:t>
      </w:r>
    </w:p>
    <w:p w:rsidR="00720E36" w:rsidRPr="00EC4B53" w:rsidRDefault="00720E36" w:rsidP="003E1EF1">
      <w:pPr>
        <w:pStyle w:val="ListParagraph"/>
        <w:numPr>
          <w:ilvl w:val="0"/>
          <w:numId w:val="105"/>
        </w:numPr>
        <w:jc w:val="both"/>
        <w:rPr>
          <w:color w:val="000000"/>
          <w:sz w:val="24"/>
          <w:szCs w:val="24"/>
        </w:rPr>
      </w:pPr>
      <w:r w:rsidRPr="00EC4B53">
        <w:rPr>
          <w:color w:val="000000"/>
          <w:sz w:val="24"/>
          <w:szCs w:val="24"/>
        </w:rPr>
        <w:t xml:space="preserve">Memoranduma o razumijevanju između BiH, Albanije, Crne Gore i Republike Hrvatske u vezi s podrškom i suradnjom u realizaciji Jadransko-jonske autoceste, </w:t>
      </w:r>
    </w:p>
    <w:p w:rsidR="00720E36" w:rsidRPr="00EC4B53" w:rsidRDefault="00720E36" w:rsidP="003E1EF1">
      <w:pPr>
        <w:pStyle w:val="ListParagraph"/>
        <w:numPr>
          <w:ilvl w:val="0"/>
          <w:numId w:val="105"/>
        </w:numPr>
        <w:jc w:val="both"/>
        <w:rPr>
          <w:color w:val="000000"/>
          <w:sz w:val="24"/>
          <w:szCs w:val="24"/>
        </w:rPr>
      </w:pPr>
      <w:r w:rsidRPr="00EC4B53">
        <w:rPr>
          <w:color w:val="000000"/>
          <w:sz w:val="24"/>
          <w:szCs w:val="24"/>
        </w:rPr>
        <w:t xml:space="preserve">Sporazuma između VMBiH i Vlade Republike Hrvatske o korištenju i održavanju cestovnih graničnih mostova na zajedničkog državnoj granici dviju država, </w:t>
      </w:r>
    </w:p>
    <w:p w:rsidR="00720E36" w:rsidRPr="00EC4B53" w:rsidRDefault="00720E36" w:rsidP="003E1EF1">
      <w:pPr>
        <w:pStyle w:val="ListParagraph"/>
        <w:numPr>
          <w:ilvl w:val="0"/>
          <w:numId w:val="105"/>
        </w:numPr>
        <w:jc w:val="both"/>
        <w:rPr>
          <w:color w:val="000000"/>
          <w:sz w:val="24"/>
          <w:szCs w:val="24"/>
        </w:rPr>
      </w:pPr>
      <w:r w:rsidRPr="00EC4B53">
        <w:rPr>
          <w:color w:val="000000"/>
          <w:sz w:val="24"/>
          <w:szCs w:val="24"/>
        </w:rPr>
        <w:t>Sporazuma između VMBiH i Vlade Republike Srbije o suradnji na području informacijskog društva i elektroničkih komunikacija.</w:t>
      </w:r>
    </w:p>
    <w:p w:rsidR="00720E36" w:rsidRPr="00EC4B53" w:rsidRDefault="00720E36" w:rsidP="003E1EF1">
      <w:pPr>
        <w:pStyle w:val="ListParagraph"/>
        <w:numPr>
          <w:ilvl w:val="0"/>
          <w:numId w:val="105"/>
        </w:numPr>
        <w:jc w:val="both"/>
        <w:rPr>
          <w:color w:val="000000"/>
          <w:sz w:val="24"/>
          <w:szCs w:val="24"/>
        </w:rPr>
      </w:pPr>
      <w:r w:rsidRPr="00EC4B53">
        <w:rPr>
          <w:color w:val="000000"/>
          <w:sz w:val="24"/>
          <w:szCs w:val="24"/>
        </w:rPr>
        <w:t>Utvrđeni su prijedlozi:</w:t>
      </w:r>
    </w:p>
    <w:p w:rsidR="00720E36" w:rsidRPr="00EC4B53" w:rsidRDefault="00720E36" w:rsidP="003E1EF1">
      <w:pPr>
        <w:pStyle w:val="ListParagraph"/>
        <w:numPr>
          <w:ilvl w:val="0"/>
          <w:numId w:val="105"/>
        </w:numPr>
        <w:jc w:val="both"/>
        <w:rPr>
          <w:color w:val="000000"/>
          <w:sz w:val="24"/>
          <w:szCs w:val="24"/>
        </w:rPr>
      </w:pPr>
      <w:r w:rsidRPr="00EC4B53">
        <w:rPr>
          <w:color w:val="000000"/>
          <w:sz w:val="24"/>
          <w:szCs w:val="24"/>
        </w:rPr>
        <w:t>Sporazuma iz</w:t>
      </w:r>
      <w:r w:rsidR="00EC4B53">
        <w:rPr>
          <w:color w:val="000000"/>
          <w:sz w:val="24"/>
          <w:szCs w:val="24"/>
        </w:rPr>
        <w:t xml:space="preserve">među BiH i Republike Italije o </w:t>
      </w:r>
      <w:r w:rsidRPr="00EC4B53">
        <w:rPr>
          <w:color w:val="000000"/>
          <w:sz w:val="24"/>
          <w:szCs w:val="24"/>
        </w:rPr>
        <w:t xml:space="preserve">uzajamnom priznavanju u oblasti zamjene vozačkih dozvola, s Izvješćem o aktivnostima u postupku zaključivanja, </w:t>
      </w:r>
    </w:p>
    <w:p w:rsidR="00720E36" w:rsidRPr="00EC4B53" w:rsidRDefault="00720E36" w:rsidP="003E1EF1">
      <w:pPr>
        <w:pStyle w:val="ListParagraph"/>
        <w:numPr>
          <w:ilvl w:val="0"/>
          <w:numId w:val="105"/>
        </w:numPr>
        <w:jc w:val="both"/>
        <w:rPr>
          <w:color w:val="000000"/>
          <w:sz w:val="24"/>
          <w:szCs w:val="24"/>
        </w:rPr>
      </w:pPr>
      <w:r w:rsidRPr="00EC4B53">
        <w:rPr>
          <w:color w:val="000000"/>
          <w:sz w:val="24"/>
          <w:szCs w:val="24"/>
        </w:rPr>
        <w:t>Sporazuma između VMBiH i Vijeća ministara Republike Albanije o pomorskom trgovačkom brodarstvu</w:t>
      </w:r>
    </w:p>
    <w:p w:rsidR="00720E36" w:rsidRPr="00EC4B53" w:rsidRDefault="00720E36" w:rsidP="003E1EF1">
      <w:pPr>
        <w:pStyle w:val="ListParagraph"/>
        <w:numPr>
          <w:ilvl w:val="0"/>
          <w:numId w:val="105"/>
        </w:numPr>
        <w:jc w:val="both"/>
        <w:rPr>
          <w:color w:val="000000"/>
          <w:sz w:val="24"/>
          <w:szCs w:val="24"/>
        </w:rPr>
      </w:pPr>
      <w:r w:rsidRPr="00EC4B53">
        <w:rPr>
          <w:color w:val="000000"/>
          <w:sz w:val="24"/>
          <w:szCs w:val="24"/>
        </w:rPr>
        <w:t>Sporazuma o delegiranju odgovornosti za pružanje usluga u zračnom promet</w:t>
      </w:r>
      <w:r w:rsidR="00A03352">
        <w:rPr>
          <w:color w:val="000000"/>
          <w:sz w:val="24"/>
          <w:szCs w:val="24"/>
        </w:rPr>
        <w:t>u između VMBiH i Vlade R. Hrvatske, Vlade R.</w:t>
      </w:r>
      <w:r w:rsidR="000861BD">
        <w:rPr>
          <w:color w:val="000000"/>
          <w:sz w:val="24"/>
          <w:szCs w:val="24"/>
        </w:rPr>
        <w:t xml:space="preserve"> Srbije i Vlade Crne Gore, s </w:t>
      </w:r>
      <w:r w:rsidRPr="00EC4B53">
        <w:rPr>
          <w:color w:val="000000"/>
          <w:sz w:val="24"/>
          <w:szCs w:val="24"/>
        </w:rPr>
        <w:t>izvješćima o obavljenim pregovorima,</w:t>
      </w:r>
    </w:p>
    <w:p w:rsidR="00720E36" w:rsidRPr="00EC4B53" w:rsidRDefault="00720E36" w:rsidP="003E1EF1">
      <w:pPr>
        <w:pStyle w:val="ListParagraph"/>
        <w:numPr>
          <w:ilvl w:val="0"/>
          <w:numId w:val="105"/>
        </w:numPr>
        <w:jc w:val="both"/>
        <w:rPr>
          <w:color w:val="000000"/>
          <w:sz w:val="24"/>
          <w:szCs w:val="24"/>
        </w:rPr>
      </w:pPr>
      <w:r w:rsidRPr="00EC4B53">
        <w:rPr>
          <w:color w:val="000000"/>
          <w:sz w:val="24"/>
          <w:szCs w:val="24"/>
        </w:rPr>
        <w:t xml:space="preserve">Sporazuma o međunarodnom cestovnom prometu putnika i tereta između BiH i Vlade Republike Kazahstan, Vlade Republike Turske i Vlade Republike Poljske.  </w:t>
      </w:r>
    </w:p>
    <w:p w:rsidR="00720E36" w:rsidRPr="00EC4B53" w:rsidRDefault="00720E36" w:rsidP="003E1EF1">
      <w:pPr>
        <w:pStyle w:val="ListParagraph"/>
        <w:numPr>
          <w:ilvl w:val="0"/>
          <w:numId w:val="105"/>
        </w:numPr>
        <w:jc w:val="both"/>
        <w:rPr>
          <w:sz w:val="24"/>
          <w:szCs w:val="24"/>
        </w:rPr>
      </w:pPr>
      <w:r w:rsidRPr="00EC4B53">
        <w:rPr>
          <w:color w:val="000000"/>
          <w:sz w:val="24"/>
          <w:szCs w:val="24"/>
        </w:rPr>
        <w:t>U 2014. godini Bosna i Hercegovina je zaključila Sporazum o sniženju cijena usluga rominga u javnim mobilnim komunikacijskim mrežama između ministarstava nadležnih za oblast e</w:t>
      </w:r>
      <w:r w:rsidR="00EC4B53">
        <w:rPr>
          <w:color w:val="000000"/>
          <w:sz w:val="24"/>
          <w:szCs w:val="24"/>
        </w:rPr>
        <w:t xml:space="preserve">lektroničkih komunikacija BiH, </w:t>
      </w:r>
      <w:r w:rsidRPr="00EC4B53">
        <w:rPr>
          <w:color w:val="000000"/>
          <w:sz w:val="24"/>
          <w:szCs w:val="24"/>
        </w:rPr>
        <w:t>Crne Gore, Makedonije i Srbije.</w:t>
      </w:r>
    </w:p>
    <w:p w:rsidR="00720E36" w:rsidRPr="00C8485E" w:rsidRDefault="00720E36" w:rsidP="00C8485E">
      <w:pPr>
        <w:jc w:val="both"/>
        <w:rPr>
          <w:sz w:val="24"/>
          <w:szCs w:val="24"/>
        </w:rPr>
      </w:pPr>
    </w:p>
    <w:p w:rsidR="00720E36" w:rsidRPr="00EC4B53" w:rsidRDefault="00720E36" w:rsidP="00C8485E">
      <w:pPr>
        <w:jc w:val="both"/>
        <w:rPr>
          <w:sz w:val="22"/>
          <w:szCs w:val="22"/>
        </w:rPr>
      </w:pPr>
      <w:r w:rsidRPr="00EC4B53">
        <w:rPr>
          <w:sz w:val="22"/>
          <w:szCs w:val="22"/>
        </w:rPr>
        <w:t xml:space="preserve">EUROPSKE </w:t>
      </w:r>
      <w:r w:rsidR="00EC4B53">
        <w:rPr>
          <w:sz w:val="22"/>
          <w:szCs w:val="22"/>
        </w:rPr>
        <w:t xml:space="preserve"> </w:t>
      </w:r>
      <w:r w:rsidRPr="00EC4B53">
        <w:rPr>
          <w:sz w:val="22"/>
          <w:szCs w:val="22"/>
        </w:rPr>
        <w:t>INTEGRACIJE</w:t>
      </w:r>
    </w:p>
    <w:p w:rsidR="00720E36" w:rsidRPr="00C8485E" w:rsidRDefault="00720E36" w:rsidP="00C8485E">
      <w:pPr>
        <w:jc w:val="both"/>
        <w:rPr>
          <w:sz w:val="24"/>
          <w:szCs w:val="24"/>
        </w:rPr>
      </w:pPr>
    </w:p>
    <w:p w:rsidR="00720E36" w:rsidRPr="00C8485E" w:rsidRDefault="00720E36" w:rsidP="00C8485E">
      <w:pPr>
        <w:jc w:val="both"/>
        <w:rPr>
          <w:sz w:val="24"/>
          <w:szCs w:val="24"/>
        </w:rPr>
      </w:pPr>
      <w:r w:rsidRPr="00C8485E">
        <w:rPr>
          <w:sz w:val="24"/>
          <w:szCs w:val="24"/>
        </w:rPr>
        <w:t>U vezi procesa europskih integracija, kao najznačajnije ističu se sljedeće aktivnosti:</w:t>
      </w:r>
    </w:p>
    <w:p w:rsidR="00720E36" w:rsidRPr="00EC4B53" w:rsidRDefault="00720E36" w:rsidP="003E1EF1">
      <w:pPr>
        <w:pStyle w:val="ListParagraph"/>
        <w:numPr>
          <w:ilvl w:val="0"/>
          <w:numId w:val="106"/>
        </w:numPr>
        <w:jc w:val="both"/>
        <w:rPr>
          <w:sz w:val="24"/>
          <w:szCs w:val="24"/>
        </w:rPr>
      </w:pPr>
      <w:r w:rsidRPr="00EC4B53">
        <w:rPr>
          <w:sz w:val="24"/>
          <w:szCs w:val="24"/>
        </w:rPr>
        <w:t>priprema odgovora na pitanje Europske komisije iz oblasti djelokruga rada;</w:t>
      </w:r>
    </w:p>
    <w:p w:rsidR="00720E36" w:rsidRPr="00EC4B53" w:rsidRDefault="00720E36" w:rsidP="003E1EF1">
      <w:pPr>
        <w:pStyle w:val="ListParagraph"/>
        <w:numPr>
          <w:ilvl w:val="0"/>
          <w:numId w:val="106"/>
        </w:numPr>
        <w:jc w:val="both"/>
        <w:rPr>
          <w:sz w:val="24"/>
          <w:szCs w:val="24"/>
        </w:rPr>
      </w:pPr>
      <w:r w:rsidRPr="00EC4B53">
        <w:rPr>
          <w:sz w:val="24"/>
          <w:szCs w:val="24"/>
        </w:rPr>
        <w:t xml:space="preserve">sudjelovanje na pripremnim i planiranim sastancima tijela </w:t>
      </w:r>
      <w:r w:rsidR="00EC4B53" w:rsidRPr="00EC4B53">
        <w:rPr>
          <w:sz w:val="24"/>
          <w:szCs w:val="24"/>
        </w:rPr>
        <w:t xml:space="preserve">Reform Process Monitoring </w:t>
      </w:r>
      <w:r w:rsidRPr="00EC4B53">
        <w:rPr>
          <w:sz w:val="24"/>
          <w:szCs w:val="24"/>
        </w:rPr>
        <w:t xml:space="preserve">(RPM), privremenih pododbora i Privremenog odbora iz djelokruga Ministarstva; </w:t>
      </w:r>
    </w:p>
    <w:p w:rsidR="00720E36" w:rsidRPr="00EC4B53" w:rsidRDefault="00720E36" w:rsidP="003E1EF1">
      <w:pPr>
        <w:pStyle w:val="ListParagraph"/>
        <w:numPr>
          <w:ilvl w:val="0"/>
          <w:numId w:val="106"/>
        </w:numPr>
        <w:jc w:val="both"/>
        <w:rPr>
          <w:sz w:val="24"/>
          <w:szCs w:val="24"/>
        </w:rPr>
      </w:pPr>
      <w:r w:rsidRPr="00EC4B53">
        <w:rPr>
          <w:sz w:val="24"/>
          <w:szCs w:val="24"/>
        </w:rPr>
        <w:t xml:space="preserve">redovno dostavljanje podataka iz oblasti djelokruga rada Ministarstva, za izradu Priloga institucija BiH za godišnje izvješće o napretku; </w:t>
      </w:r>
    </w:p>
    <w:p w:rsidR="00720E36" w:rsidRPr="00EC4B53" w:rsidRDefault="00720E36" w:rsidP="003E1EF1">
      <w:pPr>
        <w:pStyle w:val="ListParagraph"/>
        <w:numPr>
          <w:ilvl w:val="0"/>
          <w:numId w:val="106"/>
        </w:numPr>
        <w:jc w:val="both"/>
        <w:rPr>
          <w:sz w:val="24"/>
          <w:szCs w:val="24"/>
        </w:rPr>
      </w:pPr>
      <w:r w:rsidRPr="00EC4B53">
        <w:rPr>
          <w:sz w:val="24"/>
          <w:szCs w:val="24"/>
        </w:rPr>
        <w:t>dostavljanje prijedloga mjera za izradu akcijskog plana za razradu prioriteta iz Europskog partnerstva;</w:t>
      </w:r>
    </w:p>
    <w:p w:rsidR="00720E36" w:rsidRPr="00EC4B53" w:rsidRDefault="00720E36" w:rsidP="003E1EF1">
      <w:pPr>
        <w:pStyle w:val="ListParagraph"/>
        <w:numPr>
          <w:ilvl w:val="0"/>
          <w:numId w:val="106"/>
        </w:numPr>
        <w:jc w:val="both"/>
        <w:rPr>
          <w:sz w:val="24"/>
          <w:szCs w:val="24"/>
        </w:rPr>
      </w:pPr>
      <w:r w:rsidRPr="00EC4B53">
        <w:rPr>
          <w:sz w:val="24"/>
          <w:szCs w:val="24"/>
        </w:rPr>
        <w:t>polugodišnji i godišnji pregledi realiziranja Akcijskog plana za razradu prioriteta iz Europskog partnerstva;</w:t>
      </w:r>
    </w:p>
    <w:p w:rsidR="00720E36" w:rsidRPr="00EC4B53" w:rsidRDefault="00720E36" w:rsidP="003E1EF1">
      <w:pPr>
        <w:pStyle w:val="ListParagraph"/>
        <w:numPr>
          <w:ilvl w:val="0"/>
          <w:numId w:val="106"/>
        </w:numPr>
        <w:jc w:val="both"/>
        <w:rPr>
          <w:sz w:val="24"/>
          <w:szCs w:val="24"/>
        </w:rPr>
      </w:pPr>
      <w:r w:rsidRPr="00EC4B53">
        <w:rPr>
          <w:sz w:val="24"/>
          <w:szCs w:val="24"/>
        </w:rPr>
        <w:t>polugodišnji i godišnji pregledi realiziranja obaveza iz PS/SSP.</w:t>
      </w:r>
    </w:p>
    <w:p w:rsidR="00720E36" w:rsidRPr="00EC4B53" w:rsidRDefault="00720E36" w:rsidP="00EC4B53">
      <w:pPr>
        <w:jc w:val="both"/>
        <w:rPr>
          <w:sz w:val="24"/>
          <w:szCs w:val="24"/>
        </w:rPr>
      </w:pPr>
      <w:r w:rsidRPr="00EC4B53">
        <w:rPr>
          <w:sz w:val="24"/>
          <w:szCs w:val="24"/>
        </w:rPr>
        <w:t xml:space="preserve">Značajno je istaknuti i donošenje Akcijskog plana prevladavanja posljedica pristupanja </w:t>
      </w:r>
      <w:r w:rsidRPr="00EC4B53">
        <w:rPr>
          <w:color w:val="000000"/>
          <w:sz w:val="24"/>
          <w:szCs w:val="24"/>
        </w:rPr>
        <w:t xml:space="preserve">Republike </w:t>
      </w:r>
      <w:r w:rsidRPr="00EC4B53">
        <w:rPr>
          <w:sz w:val="24"/>
          <w:szCs w:val="24"/>
        </w:rPr>
        <w:t>Hrvatske Europskoj uniji</w:t>
      </w:r>
      <w:r w:rsidRPr="00EC4B53">
        <w:rPr>
          <w:rFonts w:eastAsia="Calibri"/>
          <w:bCs/>
          <w:color w:val="7030A0"/>
          <w:sz w:val="24"/>
          <w:szCs w:val="24"/>
        </w:rPr>
        <w:t xml:space="preserve"> (k</w:t>
      </w:r>
      <w:r w:rsidRPr="00EC4B53">
        <w:rPr>
          <w:sz w:val="24"/>
          <w:szCs w:val="24"/>
        </w:rPr>
        <w:t xml:space="preserve">vartalno  izvještavanje). U cilju realiziranja usvojenog Akcijskog plana, imenovan je </w:t>
      </w:r>
      <w:r w:rsidRPr="00EC4B53">
        <w:rPr>
          <w:rFonts w:eastAsia="Calibri"/>
          <w:bCs/>
          <w:sz w:val="24"/>
          <w:szCs w:val="24"/>
        </w:rPr>
        <w:t xml:space="preserve">tim za pregovore s </w:t>
      </w:r>
      <w:r w:rsidR="00EC4B53">
        <w:rPr>
          <w:color w:val="000000"/>
          <w:sz w:val="24"/>
          <w:szCs w:val="24"/>
        </w:rPr>
        <w:t>R.</w:t>
      </w:r>
      <w:r w:rsidRPr="00EC4B53">
        <w:rPr>
          <w:color w:val="000000"/>
          <w:sz w:val="24"/>
          <w:szCs w:val="24"/>
        </w:rPr>
        <w:t xml:space="preserve"> </w:t>
      </w:r>
      <w:r w:rsidRPr="00EC4B53">
        <w:rPr>
          <w:rFonts w:eastAsia="Calibri"/>
          <w:bCs/>
          <w:sz w:val="24"/>
          <w:szCs w:val="24"/>
        </w:rPr>
        <w:t xml:space="preserve">Hrvatskom o primjeni Konvencije Ujedinjenih naroda o pravu mora i </w:t>
      </w:r>
      <w:r w:rsidR="00EC4B53">
        <w:rPr>
          <w:rFonts w:eastAsia="Calibri"/>
          <w:bCs/>
          <w:sz w:val="24"/>
          <w:szCs w:val="24"/>
        </w:rPr>
        <w:t>razgraničenja na moru („Sl.</w:t>
      </w:r>
      <w:r w:rsidR="000861BD">
        <w:rPr>
          <w:rFonts w:eastAsia="Calibri"/>
          <w:bCs/>
          <w:sz w:val="24"/>
          <w:szCs w:val="24"/>
        </w:rPr>
        <w:t xml:space="preserve"> glasnik BiH“, broj 31/14, 22.</w:t>
      </w:r>
      <w:r w:rsidRPr="00EC4B53">
        <w:rPr>
          <w:rFonts w:eastAsia="Calibri"/>
          <w:bCs/>
          <w:sz w:val="24"/>
          <w:szCs w:val="24"/>
        </w:rPr>
        <w:t>4. 2014. godine).</w:t>
      </w:r>
    </w:p>
    <w:p w:rsidR="00720E36" w:rsidRPr="00C8485E" w:rsidRDefault="00720E36" w:rsidP="00C8485E">
      <w:pPr>
        <w:jc w:val="both"/>
        <w:rPr>
          <w:sz w:val="24"/>
          <w:szCs w:val="24"/>
        </w:rPr>
      </w:pPr>
    </w:p>
    <w:p w:rsidR="00720E36" w:rsidRPr="00EC4B53" w:rsidRDefault="00720E36" w:rsidP="00C8485E">
      <w:pPr>
        <w:jc w:val="both"/>
        <w:rPr>
          <w:sz w:val="22"/>
          <w:szCs w:val="22"/>
        </w:rPr>
      </w:pPr>
      <w:r w:rsidRPr="00EC4B53">
        <w:rPr>
          <w:sz w:val="22"/>
          <w:szCs w:val="22"/>
        </w:rPr>
        <w:t>PLANIRANI</w:t>
      </w:r>
      <w:r w:rsidR="00EC4B53">
        <w:rPr>
          <w:sz w:val="22"/>
          <w:szCs w:val="22"/>
        </w:rPr>
        <w:t xml:space="preserve"> </w:t>
      </w:r>
      <w:r w:rsidRPr="00EC4B53">
        <w:rPr>
          <w:sz w:val="22"/>
          <w:szCs w:val="22"/>
        </w:rPr>
        <w:t xml:space="preserve"> I </w:t>
      </w:r>
      <w:r w:rsidR="00EC4B53">
        <w:rPr>
          <w:sz w:val="22"/>
          <w:szCs w:val="22"/>
        </w:rPr>
        <w:t xml:space="preserve"> </w:t>
      </w:r>
      <w:r w:rsidRPr="00EC4B53">
        <w:rPr>
          <w:sz w:val="22"/>
          <w:szCs w:val="22"/>
        </w:rPr>
        <w:t xml:space="preserve">REALIZIRANI </w:t>
      </w:r>
      <w:r w:rsidR="00EC4B53">
        <w:rPr>
          <w:sz w:val="22"/>
          <w:szCs w:val="22"/>
        </w:rPr>
        <w:t xml:space="preserve"> </w:t>
      </w:r>
      <w:r w:rsidRPr="00EC4B53">
        <w:rPr>
          <w:sz w:val="22"/>
          <w:szCs w:val="22"/>
        </w:rPr>
        <w:t>PROGRAMSKI</w:t>
      </w:r>
      <w:r w:rsidR="00EC4B53">
        <w:rPr>
          <w:sz w:val="22"/>
          <w:szCs w:val="22"/>
        </w:rPr>
        <w:t xml:space="preserve"> </w:t>
      </w:r>
      <w:r w:rsidRPr="00EC4B53">
        <w:rPr>
          <w:sz w:val="22"/>
          <w:szCs w:val="22"/>
        </w:rPr>
        <w:t xml:space="preserve"> ZADACI</w:t>
      </w:r>
    </w:p>
    <w:p w:rsidR="00720E36" w:rsidRPr="00C8485E" w:rsidRDefault="00720E36" w:rsidP="00C8485E">
      <w:pPr>
        <w:jc w:val="both"/>
        <w:rPr>
          <w:sz w:val="24"/>
          <w:szCs w:val="24"/>
        </w:rPr>
      </w:pPr>
    </w:p>
    <w:p w:rsidR="00720E36" w:rsidRPr="00C8485E" w:rsidRDefault="00720E36" w:rsidP="00C8485E">
      <w:pPr>
        <w:jc w:val="both"/>
        <w:rPr>
          <w:color w:val="FF0000"/>
          <w:sz w:val="24"/>
          <w:szCs w:val="24"/>
        </w:rPr>
      </w:pPr>
      <w:r w:rsidRPr="00C8485E">
        <w:rPr>
          <w:sz w:val="24"/>
          <w:szCs w:val="24"/>
        </w:rPr>
        <w:t>Kao značajni realizirani zadaci ističe se prije svega donošenje pravnih propisa iz oblasti elektroničkih komunikacija: donesen je Zako</w:t>
      </w:r>
      <w:r w:rsidR="00EC4B53">
        <w:rPr>
          <w:sz w:val="24"/>
          <w:szCs w:val="24"/>
        </w:rPr>
        <w:t>n o elektroničkom dokumentu, te</w:t>
      </w:r>
      <w:r w:rsidRPr="00C8485E">
        <w:rPr>
          <w:sz w:val="24"/>
          <w:szCs w:val="24"/>
        </w:rPr>
        <w:t xml:space="preserve"> Dokument o tehničko-tehnološkom i softverskom standardu za radnu stanicu u institucijama BiH (“Sl. gl. BiH”, br. 27/14), Dokument o korištenju elektroničkih komunikacijskih mreža u institucijama BiH (“Sl. gl. BiH”, br. 27/14), i Dokument o modalitetima planiranja, razvoja i implementacije programskih rješenja u institucijama BiH (“Sl. gl. BiH”, br. 85/14).</w:t>
      </w:r>
    </w:p>
    <w:p w:rsidR="00720E36" w:rsidRPr="00C8485E" w:rsidRDefault="00720E36" w:rsidP="00C8485E">
      <w:pPr>
        <w:jc w:val="both"/>
        <w:rPr>
          <w:sz w:val="24"/>
          <w:szCs w:val="24"/>
        </w:rPr>
      </w:pPr>
      <w:r w:rsidRPr="00C8485E">
        <w:rPr>
          <w:sz w:val="24"/>
          <w:szCs w:val="24"/>
        </w:rPr>
        <w:t xml:space="preserve">U cilju izrade Politike </w:t>
      </w:r>
      <w:r w:rsidR="00EC4B53">
        <w:rPr>
          <w:sz w:val="24"/>
          <w:szCs w:val="24"/>
        </w:rPr>
        <w:t>razvoja TL domena (ba.) u BiH</w:t>
      </w:r>
      <w:r w:rsidRPr="00C8485E">
        <w:rPr>
          <w:sz w:val="24"/>
          <w:szCs w:val="24"/>
        </w:rPr>
        <w:t xml:space="preserve">, u GTVMBiH dostavljena je 5. 11. 2014. godine Odluka o uporabi dijela sredstava uplaćenih na ime dodijeljene dozvole za Univerzalne mobilne telekomunikacijske sustave za financiranje javne nabave usluga izrade strateškog dokumenta Politika razvoja TL domene (ba.), ali još uvijek nije razmatrana.  </w:t>
      </w:r>
    </w:p>
    <w:p w:rsidR="00720E36" w:rsidRPr="00C8485E" w:rsidRDefault="00720E36" w:rsidP="00C8485E">
      <w:pPr>
        <w:jc w:val="both"/>
        <w:rPr>
          <w:sz w:val="24"/>
          <w:szCs w:val="24"/>
        </w:rPr>
      </w:pPr>
    </w:p>
    <w:p w:rsidR="00720E36" w:rsidRPr="00EC4B53" w:rsidRDefault="00720E36" w:rsidP="00C8485E">
      <w:pPr>
        <w:jc w:val="both"/>
        <w:rPr>
          <w:iCs/>
          <w:sz w:val="22"/>
          <w:szCs w:val="22"/>
        </w:rPr>
      </w:pPr>
      <w:r w:rsidRPr="00EC4B53">
        <w:rPr>
          <w:sz w:val="22"/>
          <w:szCs w:val="22"/>
        </w:rPr>
        <w:t xml:space="preserve">PRORAČUNSKA </w:t>
      </w:r>
      <w:r w:rsidR="00EC4B53">
        <w:rPr>
          <w:sz w:val="22"/>
          <w:szCs w:val="22"/>
        </w:rPr>
        <w:t xml:space="preserve"> </w:t>
      </w:r>
      <w:r w:rsidRPr="00EC4B53">
        <w:rPr>
          <w:sz w:val="22"/>
          <w:szCs w:val="22"/>
        </w:rPr>
        <w:t>SREDSTVA</w:t>
      </w:r>
    </w:p>
    <w:p w:rsidR="00720E36" w:rsidRPr="00C8485E" w:rsidRDefault="00720E36" w:rsidP="00C8485E">
      <w:pPr>
        <w:jc w:val="both"/>
        <w:rPr>
          <w:iCs/>
          <w:sz w:val="24"/>
          <w:szCs w:val="24"/>
          <w:u w:val="single"/>
        </w:rPr>
      </w:pPr>
    </w:p>
    <w:p w:rsidR="00720E36" w:rsidRPr="00C8485E" w:rsidRDefault="00720E36" w:rsidP="00C8485E">
      <w:pPr>
        <w:jc w:val="both"/>
        <w:rPr>
          <w:sz w:val="24"/>
          <w:szCs w:val="24"/>
        </w:rPr>
      </w:pPr>
      <w:r w:rsidRPr="00C8485E">
        <w:rPr>
          <w:sz w:val="24"/>
          <w:szCs w:val="24"/>
        </w:rPr>
        <w:t>Zakonom o Proračunu institucija Bosne i Hercegov</w:t>
      </w:r>
      <w:r w:rsidR="00EC4B53">
        <w:rPr>
          <w:sz w:val="24"/>
          <w:szCs w:val="24"/>
        </w:rPr>
        <w:t>ine i međunarodnih obveza BiH za 2014. godinu ("Sl.</w:t>
      </w:r>
      <w:r w:rsidRPr="00C8485E">
        <w:rPr>
          <w:sz w:val="24"/>
          <w:szCs w:val="24"/>
        </w:rPr>
        <w:t xml:space="preserve"> glasnik BiH", br. 104/13 i 60/14) odobrena su sredstva za financiranje Ministars</w:t>
      </w:r>
      <w:r w:rsidR="00EC4B53">
        <w:rPr>
          <w:sz w:val="24"/>
          <w:szCs w:val="24"/>
        </w:rPr>
        <w:t xml:space="preserve">tva u 2014. godini u iznosu od </w:t>
      </w:r>
      <w:r w:rsidRPr="00C8485E">
        <w:rPr>
          <w:sz w:val="24"/>
          <w:szCs w:val="24"/>
        </w:rPr>
        <w:t xml:space="preserve">11.271.000 KM. </w:t>
      </w:r>
    </w:p>
    <w:p w:rsidR="00720E36" w:rsidRPr="00C8485E" w:rsidRDefault="00720E36" w:rsidP="00C8485E">
      <w:pPr>
        <w:jc w:val="both"/>
        <w:rPr>
          <w:sz w:val="24"/>
          <w:szCs w:val="24"/>
        </w:rPr>
      </w:pPr>
      <w:r w:rsidRPr="00C8485E">
        <w:rPr>
          <w:sz w:val="24"/>
          <w:szCs w:val="24"/>
        </w:rPr>
        <w:t>Odlukom o odobravanju sredstava proračunske prič</w:t>
      </w:r>
      <w:r w:rsidR="00EC4B53">
        <w:rPr>
          <w:sz w:val="24"/>
          <w:szCs w:val="24"/>
        </w:rPr>
        <w:t>uve Proračuna institucija BiH</w:t>
      </w:r>
      <w:r w:rsidRPr="00C8485E">
        <w:rPr>
          <w:sz w:val="24"/>
          <w:szCs w:val="24"/>
        </w:rPr>
        <w:t xml:space="preserve"> i međunarodnih obveza Bosne i Herceg</w:t>
      </w:r>
      <w:r w:rsidR="00EC4B53">
        <w:rPr>
          <w:sz w:val="24"/>
          <w:szCs w:val="24"/>
        </w:rPr>
        <w:t>ovine za 2014. godinu („Sl.</w:t>
      </w:r>
      <w:r w:rsidRPr="00C8485E">
        <w:rPr>
          <w:sz w:val="24"/>
          <w:szCs w:val="24"/>
        </w:rPr>
        <w:t xml:space="preserve"> glasnik BiH“, broj 68/14) Vijeće </w:t>
      </w:r>
      <w:r w:rsidR="00EC4B53">
        <w:rPr>
          <w:sz w:val="24"/>
          <w:szCs w:val="24"/>
        </w:rPr>
        <w:t>ministara BiH</w:t>
      </w:r>
      <w:r w:rsidRPr="00C8485E">
        <w:rPr>
          <w:sz w:val="24"/>
          <w:szCs w:val="24"/>
        </w:rPr>
        <w:t xml:space="preserve"> odobrilo je Ministarstvu sredstva iz proračunske pričuve u iznosu od 31.000 KM. Sredstva su odobrena za isplatu novčanih naknada za rad u komisijama za istraživanje zrakoplovne nesreće u Livnu, Moštrama kod Visokog, Rudanci kod Doboja i Banjaluci. Operativni proračun Ministarstva za 2014. godinu, korigiran za navedena sredstva iz proračunske pričuve, iznosi 11.302.000 KM.</w:t>
      </w:r>
    </w:p>
    <w:p w:rsidR="00720E36" w:rsidRPr="00C8485E" w:rsidRDefault="00720E36" w:rsidP="00C8485E">
      <w:pPr>
        <w:jc w:val="both"/>
        <w:rPr>
          <w:sz w:val="24"/>
          <w:szCs w:val="24"/>
        </w:rPr>
      </w:pPr>
      <w:r w:rsidRPr="00C8485E">
        <w:rPr>
          <w:sz w:val="24"/>
          <w:szCs w:val="24"/>
        </w:rPr>
        <w:t>Odobreni proračun Ministarstva za 2014. godinu sadrži sredstva za Projekt digitalizacije u iznosu od 1.000.000 KM (projekt se vodi kao program posebne namjene).</w:t>
      </w:r>
    </w:p>
    <w:p w:rsidR="00720E36" w:rsidRPr="00C8485E" w:rsidRDefault="00EC4B53" w:rsidP="00C8485E">
      <w:pPr>
        <w:jc w:val="both"/>
        <w:rPr>
          <w:sz w:val="24"/>
          <w:szCs w:val="24"/>
        </w:rPr>
      </w:pPr>
      <w:r>
        <w:rPr>
          <w:sz w:val="24"/>
          <w:szCs w:val="24"/>
        </w:rPr>
        <w:t xml:space="preserve">U 2014. godini </w:t>
      </w:r>
      <w:r w:rsidR="00720E36" w:rsidRPr="00C8485E">
        <w:rPr>
          <w:sz w:val="24"/>
          <w:szCs w:val="24"/>
        </w:rPr>
        <w:t>Ministarstvo je imalo otvoreno šest Programa posebne namjene, i to:</w:t>
      </w:r>
    </w:p>
    <w:p w:rsidR="00720E36" w:rsidRPr="00EC4B53" w:rsidRDefault="00720E36" w:rsidP="003E1EF1">
      <w:pPr>
        <w:pStyle w:val="ListParagraph"/>
        <w:numPr>
          <w:ilvl w:val="0"/>
          <w:numId w:val="107"/>
        </w:numPr>
        <w:jc w:val="both"/>
        <w:rPr>
          <w:sz w:val="24"/>
          <w:szCs w:val="24"/>
        </w:rPr>
      </w:pPr>
      <w:r w:rsidRPr="00EC4B53">
        <w:rPr>
          <w:sz w:val="24"/>
          <w:szCs w:val="24"/>
        </w:rPr>
        <w:t>0902 180 za projekt digitalizacije,</w:t>
      </w:r>
    </w:p>
    <w:p w:rsidR="00720E36" w:rsidRPr="00EC4B53" w:rsidRDefault="00720E36" w:rsidP="003E1EF1">
      <w:pPr>
        <w:pStyle w:val="ListParagraph"/>
        <w:numPr>
          <w:ilvl w:val="0"/>
          <w:numId w:val="107"/>
        </w:numPr>
        <w:jc w:val="both"/>
        <w:rPr>
          <w:sz w:val="24"/>
          <w:szCs w:val="24"/>
        </w:rPr>
      </w:pPr>
      <w:r w:rsidRPr="00EC4B53">
        <w:rPr>
          <w:sz w:val="24"/>
          <w:szCs w:val="24"/>
        </w:rPr>
        <w:t>0902 190 za projekt „Izgradnja i nadzor međudržavnog mosta Gradiška,</w:t>
      </w:r>
    </w:p>
    <w:p w:rsidR="00720E36" w:rsidRPr="00EC4B53" w:rsidRDefault="00720E36" w:rsidP="003E1EF1">
      <w:pPr>
        <w:pStyle w:val="ListParagraph"/>
        <w:numPr>
          <w:ilvl w:val="0"/>
          <w:numId w:val="107"/>
        </w:numPr>
        <w:jc w:val="both"/>
        <w:rPr>
          <w:sz w:val="24"/>
          <w:szCs w:val="24"/>
        </w:rPr>
      </w:pPr>
      <w:r w:rsidRPr="00EC4B53">
        <w:rPr>
          <w:sz w:val="24"/>
          <w:szCs w:val="24"/>
        </w:rPr>
        <w:t>0902 200 za projekt „Izgradnja i nadzor međudržavnog mosta Svilaj,</w:t>
      </w:r>
    </w:p>
    <w:p w:rsidR="00720E36" w:rsidRPr="00EC4B53" w:rsidRDefault="00720E36" w:rsidP="003E1EF1">
      <w:pPr>
        <w:pStyle w:val="ListParagraph"/>
        <w:numPr>
          <w:ilvl w:val="0"/>
          <w:numId w:val="107"/>
        </w:numPr>
        <w:jc w:val="both"/>
        <w:rPr>
          <w:sz w:val="24"/>
          <w:szCs w:val="24"/>
        </w:rPr>
      </w:pPr>
      <w:r w:rsidRPr="00EC4B53">
        <w:rPr>
          <w:sz w:val="24"/>
          <w:szCs w:val="24"/>
        </w:rPr>
        <w:t>0902 210 za projekt „Izrada planersko-studijske dokumentacije za Jadransko-jonsku autocestu,</w:t>
      </w:r>
    </w:p>
    <w:p w:rsidR="00720E36" w:rsidRPr="00EC4B53" w:rsidRDefault="00720E36" w:rsidP="003E1EF1">
      <w:pPr>
        <w:pStyle w:val="ListParagraph"/>
        <w:numPr>
          <w:ilvl w:val="0"/>
          <w:numId w:val="107"/>
        </w:numPr>
        <w:jc w:val="both"/>
        <w:rPr>
          <w:sz w:val="24"/>
          <w:szCs w:val="24"/>
        </w:rPr>
      </w:pPr>
      <w:r w:rsidRPr="00EC4B53">
        <w:rPr>
          <w:sz w:val="24"/>
          <w:szCs w:val="24"/>
        </w:rPr>
        <w:t xml:space="preserve">0902 220 za projekt „Rehabilitacija plovnog puta rijeke Save i </w:t>
      </w:r>
    </w:p>
    <w:p w:rsidR="00720E36" w:rsidRPr="00EC4B53" w:rsidRDefault="00720E36" w:rsidP="003E1EF1">
      <w:pPr>
        <w:pStyle w:val="ListParagraph"/>
        <w:numPr>
          <w:ilvl w:val="0"/>
          <w:numId w:val="107"/>
        </w:numPr>
        <w:jc w:val="both"/>
        <w:rPr>
          <w:sz w:val="24"/>
          <w:szCs w:val="24"/>
        </w:rPr>
      </w:pPr>
      <w:r w:rsidRPr="00EC4B53">
        <w:rPr>
          <w:sz w:val="24"/>
          <w:szCs w:val="24"/>
        </w:rPr>
        <w:t xml:space="preserve">0902 230 za projekt „Granični prijelaz Gradiška“. </w:t>
      </w:r>
    </w:p>
    <w:p w:rsidR="00720E36" w:rsidRDefault="00720E36" w:rsidP="00720E36">
      <w:pPr>
        <w:jc w:val="both"/>
        <w:rPr>
          <w:sz w:val="24"/>
          <w:szCs w:val="24"/>
        </w:rPr>
      </w:pPr>
      <w:r w:rsidRPr="00C8485E">
        <w:rPr>
          <w:sz w:val="24"/>
          <w:szCs w:val="24"/>
        </w:rPr>
        <w:t>Procijenjeno izvršenje proračuna za 2014. godinu iznosi 9.572.246 KM za neposrednu potrošnju, što iznosi 93% odobrenog proračuna. Na Projektu digitalizacije realiziran je iznos od 6.657.300 KM, a što je 43% odobrenih sredstava za ovaj projekt (izvršeno je plaćanje 60% vrijednosti isporučene opreme). Na projektu "Rehabilitacija plovnog puta rijeke Save" - IPA grant realiziran je iznos od 1.245.197 KM. Svjetska banka kao administrator za IPA grant suspendirala je Sporazum o grantu na zahtjev EK zbog otkazivanja kredita Svjetske banke, tako da je ovaj projekt zatvoren. Na ostalim programima posebne namjene nije bilo realizacije odobrenih sredstava .Pregled odobrenog proračuna i procjene izvršenja proračuna Ministarstva za 2014. godinu dan je u narednoj tabeli.</w:t>
      </w:r>
    </w:p>
    <w:p w:rsidR="00EC4B53" w:rsidRPr="00EC4B53" w:rsidRDefault="00EC4B53" w:rsidP="00720E36">
      <w:pPr>
        <w:jc w:val="both"/>
        <w:rPr>
          <w:sz w:val="24"/>
          <w:szCs w:val="24"/>
        </w:rPr>
      </w:pPr>
    </w:p>
    <w:tbl>
      <w:tblPr>
        <w:tblW w:w="8854" w:type="dxa"/>
        <w:tblInd w:w="85" w:type="dxa"/>
        <w:tblLook w:val="04A0"/>
      </w:tblPr>
      <w:tblGrid>
        <w:gridCol w:w="640"/>
        <w:gridCol w:w="3660"/>
        <w:gridCol w:w="960"/>
        <w:gridCol w:w="1180"/>
        <w:gridCol w:w="1180"/>
        <w:gridCol w:w="1234"/>
      </w:tblGrid>
      <w:tr w:rsidR="00720E36" w:rsidRPr="00D8537F" w:rsidTr="00846912">
        <w:trPr>
          <w:trHeight w:val="636"/>
        </w:trPr>
        <w:tc>
          <w:tcPr>
            <w:tcW w:w="640" w:type="dxa"/>
            <w:tcBorders>
              <w:top w:val="double" w:sz="6" w:space="0" w:color="auto"/>
              <w:left w:val="double" w:sz="6" w:space="0" w:color="auto"/>
              <w:bottom w:val="double" w:sz="6" w:space="0" w:color="auto"/>
              <w:right w:val="single" w:sz="4" w:space="0" w:color="auto"/>
            </w:tcBorders>
            <w:shd w:val="clear" w:color="000000" w:fill="FFFFCC"/>
            <w:vAlign w:val="center"/>
            <w:hideMark/>
          </w:tcPr>
          <w:p w:rsidR="00720E36" w:rsidRPr="00D8537F" w:rsidRDefault="00720E36" w:rsidP="00846912">
            <w:pPr>
              <w:jc w:val="both"/>
              <w:rPr>
                <w:b/>
                <w:bCs/>
                <w:i/>
                <w:iCs/>
              </w:rPr>
            </w:pPr>
            <w:r w:rsidRPr="00D8537F">
              <w:rPr>
                <w:b/>
                <w:bCs/>
                <w:i/>
                <w:iCs/>
              </w:rPr>
              <w:t>Red.        br.</w:t>
            </w:r>
          </w:p>
        </w:tc>
        <w:tc>
          <w:tcPr>
            <w:tcW w:w="3660" w:type="dxa"/>
            <w:tcBorders>
              <w:top w:val="double" w:sz="6" w:space="0" w:color="auto"/>
              <w:left w:val="nil"/>
              <w:bottom w:val="double" w:sz="6" w:space="0" w:color="auto"/>
              <w:right w:val="single" w:sz="4" w:space="0" w:color="auto"/>
            </w:tcBorders>
            <w:shd w:val="clear" w:color="000000" w:fill="FFFFCC"/>
            <w:vAlign w:val="center"/>
            <w:hideMark/>
          </w:tcPr>
          <w:p w:rsidR="00720E36" w:rsidRPr="00D8537F" w:rsidRDefault="00720E36" w:rsidP="00846912">
            <w:pPr>
              <w:jc w:val="both"/>
              <w:rPr>
                <w:b/>
                <w:bCs/>
                <w:i/>
                <w:iCs/>
              </w:rPr>
            </w:pPr>
            <w:r w:rsidRPr="00D8537F">
              <w:rPr>
                <w:b/>
                <w:bCs/>
                <w:i/>
                <w:iCs/>
              </w:rPr>
              <w:t>Vrsta rashoda</w:t>
            </w:r>
          </w:p>
        </w:tc>
        <w:tc>
          <w:tcPr>
            <w:tcW w:w="960" w:type="dxa"/>
            <w:tcBorders>
              <w:top w:val="double" w:sz="6" w:space="0" w:color="auto"/>
              <w:left w:val="nil"/>
              <w:bottom w:val="double" w:sz="6" w:space="0" w:color="auto"/>
              <w:right w:val="single" w:sz="4" w:space="0" w:color="auto"/>
            </w:tcBorders>
            <w:shd w:val="clear" w:color="000000" w:fill="FFFFCC"/>
            <w:vAlign w:val="center"/>
            <w:hideMark/>
          </w:tcPr>
          <w:p w:rsidR="00720E36" w:rsidRPr="00D8537F" w:rsidRDefault="00720E36" w:rsidP="00846912">
            <w:pPr>
              <w:jc w:val="both"/>
              <w:rPr>
                <w:b/>
                <w:bCs/>
                <w:i/>
                <w:iCs/>
              </w:rPr>
            </w:pPr>
            <w:r w:rsidRPr="00D8537F">
              <w:rPr>
                <w:b/>
                <w:bCs/>
                <w:i/>
                <w:iCs/>
              </w:rPr>
              <w:t>Ekon.        kod</w:t>
            </w:r>
          </w:p>
        </w:tc>
        <w:tc>
          <w:tcPr>
            <w:tcW w:w="1180" w:type="dxa"/>
            <w:tcBorders>
              <w:top w:val="double" w:sz="6" w:space="0" w:color="auto"/>
              <w:left w:val="nil"/>
              <w:bottom w:val="double" w:sz="6" w:space="0" w:color="auto"/>
              <w:right w:val="single" w:sz="4" w:space="0" w:color="auto"/>
            </w:tcBorders>
            <w:shd w:val="clear" w:color="000000" w:fill="FFFFCC"/>
            <w:vAlign w:val="center"/>
            <w:hideMark/>
          </w:tcPr>
          <w:p w:rsidR="00720E36" w:rsidRPr="00D8537F" w:rsidRDefault="00720E36" w:rsidP="00846912">
            <w:pPr>
              <w:jc w:val="both"/>
              <w:rPr>
                <w:b/>
                <w:bCs/>
                <w:i/>
                <w:iCs/>
              </w:rPr>
            </w:pPr>
            <w:r>
              <w:rPr>
                <w:b/>
                <w:bCs/>
                <w:i/>
                <w:iCs/>
              </w:rPr>
              <w:t>Operativni proračun</w:t>
            </w:r>
            <w:r w:rsidRPr="00D8537F">
              <w:rPr>
                <w:b/>
                <w:bCs/>
                <w:i/>
                <w:iCs/>
              </w:rPr>
              <w:t xml:space="preserve"> za 2014. godinu</w:t>
            </w:r>
          </w:p>
        </w:tc>
        <w:tc>
          <w:tcPr>
            <w:tcW w:w="1180" w:type="dxa"/>
            <w:tcBorders>
              <w:top w:val="double" w:sz="6" w:space="0" w:color="auto"/>
              <w:left w:val="nil"/>
              <w:bottom w:val="double" w:sz="6" w:space="0" w:color="auto"/>
              <w:right w:val="single" w:sz="4" w:space="0" w:color="auto"/>
            </w:tcBorders>
            <w:shd w:val="clear" w:color="000000" w:fill="FFFFCC"/>
            <w:vAlign w:val="center"/>
            <w:hideMark/>
          </w:tcPr>
          <w:p w:rsidR="00720E36" w:rsidRPr="00D8537F" w:rsidRDefault="00720E36" w:rsidP="00846912">
            <w:pPr>
              <w:jc w:val="both"/>
              <w:rPr>
                <w:b/>
                <w:bCs/>
                <w:i/>
                <w:iCs/>
              </w:rPr>
            </w:pPr>
            <w:r>
              <w:rPr>
                <w:b/>
                <w:bCs/>
                <w:i/>
                <w:iCs/>
              </w:rPr>
              <w:t>Izvršenje proračuna</w:t>
            </w:r>
            <w:r w:rsidRPr="00D8537F">
              <w:rPr>
                <w:b/>
                <w:bCs/>
                <w:i/>
                <w:iCs/>
              </w:rPr>
              <w:t xml:space="preserve"> za 2014. godinu</w:t>
            </w:r>
          </w:p>
        </w:tc>
        <w:tc>
          <w:tcPr>
            <w:tcW w:w="1234" w:type="dxa"/>
            <w:tcBorders>
              <w:top w:val="double" w:sz="6" w:space="0" w:color="auto"/>
              <w:left w:val="nil"/>
              <w:bottom w:val="double" w:sz="6" w:space="0" w:color="auto"/>
              <w:right w:val="double" w:sz="6" w:space="0" w:color="auto"/>
            </w:tcBorders>
            <w:shd w:val="clear" w:color="000000" w:fill="FFFFCC"/>
            <w:vAlign w:val="center"/>
            <w:hideMark/>
          </w:tcPr>
          <w:p w:rsidR="00720E36" w:rsidRPr="00D8537F" w:rsidRDefault="00720E36" w:rsidP="00846912">
            <w:pPr>
              <w:jc w:val="both"/>
              <w:rPr>
                <w:b/>
                <w:bCs/>
                <w:i/>
                <w:iCs/>
              </w:rPr>
            </w:pPr>
            <w:r w:rsidRPr="00D8537F">
              <w:rPr>
                <w:b/>
                <w:bCs/>
                <w:i/>
                <w:iCs/>
              </w:rPr>
              <w:t xml:space="preserve">Indeks </w:t>
            </w:r>
          </w:p>
        </w:tc>
      </w:tr>
      <w:tr w:rsidR="00720E36" w:rsidRPr="00D8537F" w:rsidTr="00846912">
        <w:trPr>
          <w:trHeight w:val="312"/>
        </w:trPr>
        <w:tc>
          <w:tcPr>
            <w:tcW w:w="640" w:type="dxa"/>
            <w:tcBorders>
              <w:top w:val="nil"/>
              <w:left w:val="double" w:sz="6" w:space="0" w:color="auto"/>
              <w:bottom w:val="double" w:sz="6" w:space="0" w:color="auto"/>
              <w:right w:val="single" w:sz="4" w:space="0" w:color="auto"/>
            </w:tcBorders>
            <w:shd w:val="clear" w:color="000000" w:fill="FFFFCC"/>
            <w:noWrap/>
            <w:vAlign w:val="center"/>
            <w:hideMark/>
          </w:tcPr>
          <w:p w:rsidR="00720E36" w:rsidRPr="00D8537F" w:rsidRDefault="00720E36" w:rsidP="00846912">
            <w:pPr>
              <w:jc w:val="both"/>
              <w:rPr>
                <w:b/>
                <w:bCs/>
              </w:rPr>
            </w:pPr>
            <w:r w:rsidRPr="00D8537F">
              <w:rPr>
                <w:b/>
                <w:bCs/>
              </w:rPr>
              <w:t>1</w:t>
            </w:r>
          </w:p>
        </w:tc>
        <w:tc>
          <w:tcPr>
            <w:tcW w:w="3660" w:type="dxa"/>
            <w:tcBorders>
              <w:top w:val="nil"/>
              <w:left w:val="nil"/>
              <w:bottom w:val="double" w:sz="6" w:space="0" w:color="auto"/>
              <w:right w:val="single" w:sz="4" w:space="0" w:color="auto"/>
            </w:tcBorders>
            <w:shd w:val="clear" w:color="000000" w:fill="FFFFCC"/>
            <w:noWrap/>
            <w:vAlign w:val="center"/>
            <w:hideMark/>
          </w:tcPr>
          <w:p w:rsidR="00720E36" w:rsidRPr="00D8537F" w:rsidRDefault="00720E36" w:rsidP="00846912">
            <w:pPr>
              <w:jc w:val="both"/>
              <w:rPr>
                <w:b/>
                <w:bCs/>
              </w:rPr>
            </w:pPr>
            <w:r w:rsidRPr="00D8537F">
              <w:rPr>
                <w:b/>
                <w:bCs/>
              </w:rPr>
              <w:t>2</w:t>
            </w:r>
          </w:p>
        </w:tc>
        <w:tc>
          <w:tcPr>
            <w:tcW w:w="960" w:type="dxa"/>
            <w:tcBorders>
              <w:top w:val="nil"/>
              <w:left w:val="nil"/>
              <w:bottom w:val="double" w:sz="6" w:space="0" w:color="auto"/>
              <w:right w:val="single" w:sz="4" w:space="0" w:color="auto"/>
            </w:tcBorders>
            <w:shd w:val="clear" w:color="000000" w:fill="FFFFCC"/>
            <w:noWrap/>
            <w:vAlign w:val="center"/>
            <w:hideMark/>
          </w:tcPr>
          <w:p w:rsidR="00720E36" w:rsidRPr="00D8537F" w:rsidRDefault="00720E36" w:rsidP="00846912">
            <w:pPr>
              <w:jc w:val="both"/>
              <w:rPr>
                <w:b/>
                <w:bCs/>
              </w:rPr>
            </w:pPr>
            <w:r w:rsidRPr="00D8537F">
              <w:rPr>
                <w:b/>
                <w:bCs/>
              </w:rPr>
              <w:t>3</w:t>
            </w:r>
          </w:p>
        </w:tc>
        <w:tc>
          <w:tcPr>
            <w:tcW w:w="1180" w:type="dxa"/>
            <w:tcBorders>
              <w:top w:val="nil"/>
              <w:left w:val="nil"/>
              <w:bottom w:val="double" w:sz="6" w:space="0" w:color="auto"/>
              <w:right w:val="single" w:sz="4" w:space="0" w:color="auto"/>
            </w:tcBorders>
            <w:shd w:val="clear" w:color="000000" w:fill="FFFFCC"/>
            <w:noWrap/>
            <w:vAlign w:val="center"/>
            <w:hideMark/>
          </w:tcPr>
          <w:p w:rsidR="00720E36" w:rsidRPr="00D8537F" w:rsidRDefault="00720E36" w:rsidP="00846912">
            <w:pPr>
              <w:jc w:val="both"/>
              <w:rPr>
                <w:b/>
                <w:bCs/>
              </w:rPr>
            </w:pPr>
            <w:r w:rsidRPr="00D8537F">
              <w:rPr>
                <w:b/>
                <w:bCs/>
              </w:rPr>
              <w:t>4</w:t>
            </w:r>
          </w:p>
        </w:tc>
        <w:tc>
          <w:tcPr>
            <w:tcW w:w="1180" w:type="dxa"/>
            <w:tcBorders>
              <w:top w:val="nil"/>
              <w:left w:val="nil"/>
              <w:bottom w:val="double" w:sz="6" w:space="0" w:color="auto"/>
              <w:right w:val="single" w:sz="4" w:space="0" w:color="auto"/>
            </w:tcBorders>
            <w:shd w:val="clear" w:color="000000" w:fill="FFFFCC"/>
            <w:noWrap/>
            <w:vAlign w:val="center"/>
            <w:hideMark/>
          </w:tcPr>
          <w:p w:rsidR="00720E36" w:rsidRPr="00D8537F" w:rsidRDefault="00720E36" w:rsidP="00846912">
            <w:pPr>
              <w:jc w:val="both"/>
              <w:rPr>
                <w:b/>
                <w:bCs/>
              </w:rPr>
            </w:pPr>
            <w:r w:rsidRPr="00D8537F">
              <w:rPr>
                <w:b/>
                <w:bCs/>
              </w:rPr>
              <w:t>5</w:t>
            </w:r>
          </w:p>
        </w:tc>
        <w:tc>
          <w:tcPr>
            <w:tcW w:w="1234" w:type="dxa"/>
            <w:tcBorders>
              <w:top w:val="nil"/>
              <w:left w:val="nil"/>
              <w:bottom w:val="double" w:sz="6" w:space="0" w:color="auto"/>
              <w:right w:val="double" w:sz="6" w:space="0" w:color="auto"/>
            </w:tcBorders>
            <w:shd w:val="clear" w:color="000000" w:fill="FFFFCC"/>
            <w:noWrap/>
            <w:vAlign w:val="center"/>
            <w:hideMark/>
          </w:tcPr>
          <w:p w:rsidR="00720E36" w:rsidRPr="00D8537F" w:rsidRDefault="00720E36" w:rsidP="00846912">
            <w:pPr>
              <w:jc w:val="both"/>
              <w:rPr>
                <w:b/>
                <w:bCs/>
              </w:rPr>
            </w:pPr>
            <w:r w:rsidRPr="00D8537F">
              <w:rPr>
                <w:b/>
                <w:bCs/>
              </w:rPr>
              <w:t>6=(5/4*100)</w:t>
            </w:r>
          </w:p>
        </w:tc>
      </w:tr>
      <w:tr w:rsidR="00720E36" w:rsidRPr="00D8537F" w:rsidTr="00846912">
        <w:trPr>
          <w:trHeight w:val="300"/>
        </w:trPr>
        <w:tc>
          <w:tcPr>
            <w:tcW w:w="640" w:type="dxa"/>
            <w:tcBorders>
              <w:top w:val="nil"/>
              <w:left w:val="double" w:sz="6" w:space="0" w:color="auto"/>
              <w:bottom w:val="single" w:sz="4" w:space="0" w:color="auto"/>
              <w:right w:val="single" w:sz="4" w:space="0" w:color="auto"/>
            </w:tcBorders>
            <w:shd w:val="clear" w:color="auto" w:fill="auto"/>
            <w:noWrap/>
            <w:vAlign w:val="center"/>
            <w:hideMark/>
          </w:tcPr>
          <w:p w:rsidR="00720E36" w:rsidRPr="00D8537F" w:rsidRDefault="00720E36" w:rsidP="00846912">
            <w:pPr>
              <w:jc w:val="both"/>
              <w:rPr>
                <w:b/>
                <w:bCs/>
              </w:rPr>
            </w:pPr>
            <w:r w:rsidRPr="00D8537F">
              <w:rPr>
                <w:b/>
                <w:bCs/>
              </w:rPr>
              <w:t>I</w:t>
            </w:r>
          </w:p>
        </w:tc>
        <w:tc>
          <w:tcPr>
            <w:tcW w:w="3660" w:type="dxa"/>
            <w:tcBorders>
              <w:top w:val="nil"/>
              <w:left w:val="nil"/>
              <w:bottom w:val="single" w:sz="4" w:space="0" w:color="auto"/>
              <w:right w:val="single" w:sz="4" w:space="0" w:color="auto"/>
            </w:tcBorders>
            <w:shd w:val="clear" w:color="auto" w:fill="auto"/>
            <w:vAlign w:val="center"/>
            <w:hideMark/>
          </w:tcPr>
          <w:p w:rsidR="00720E36" w:rsidRPr="00D8537F" w:rsidRDefault="00720E36" w:rsidP="00846912">
            <w:pPr>
              <w:jc w:val="both"/>
              <w:rPr>
                <w:b/>
                <w:bCs/>
              </w:rPr>
            </w:pPr>
            <w:r w:rsidRPr="00D8537F">
              <w:rPr>
                <w:b/>
                <w:bCs/>
              </w:rPr>
              <w:t>TEKUĆI IZDACI</w:t>
            </w:r>
          </w:p>
        </w:tc>
        <w:tc>
          <w:tcPr>
            <w:tcW w:w="960" w:type="dxa"/>
            <w:tcBorders>
              <w:top w:val="nil"/>
              <w:left w:val="nil"/>
              <w:bottom w:val="single" w:sz="4" w:space="0" w:color="auto"/>
              <w:right w:val="single" w:sz="4" w:space="0" w:color="auto"/>
            </w:tcBorders>
            <w:shd w:val="clear" w:color="auto" w:fill="auto"/>
            <w:vAlign w:val="center"/>
            <w:hideMark/>
          </w:tcPr>
          <w:p w:rsidR="00720E36" w:rsidRPr="00D8537F" w:rsidRDefault="00720E36" w:rsidP="00846912">
            <w:pPr>
              <w:jc w:val="both"/>
              <w:rPr>
                <w:b/>
                <w:bCs/>
              </w:rPr>
            </w:pPr>
            <w:r w:rsidRPr="00D8537F">
              <w:rPr>
                <w:b/>
                <w:bCs/>
              </w:rPr>
              <w:t> </w:t>
            </w:r>
          </w:p>
        </w:tc>
        <w:tc>
          <w:tcPr>
            <w:tcW w:w="1180" w:type="dxa"/>
            <w:tcBorders>
              <w:top w:val="nil"/>
              <w:left w:val="nil"/>
              <w:bottom w:val="single" w:sz="4" w:space="0" w:color="auto"/>
              <w:right w:val="single" w:sz="4" w:space="0" w:color="auto"/>
            </w:tcBorders>
            <w:shd w:val="clear" w:color="auto" w:fill="auto"/>
            <w:noWrap/>
            <w:vAlign w:val="center"/>
          </w:tcPr>
          <w:p w:rsidR="00720E36" w:rsidRPr="00D8537F" w:rsidRDefault="00720E36" w:rsidP="00846912">
            <w:pPr>
              <w:jc w:val="both"/>
              <w:rPr>
                <w:b/>
                <w:bCs/>
              </w:rPr>
            </w:pPr>
            <w:r w:rsidRPr="00D8537F">
              <w:rPr>
                <w:b/>
                <w:bCs/>
              </w:rPr>
              <w:t>4.933.900</w:t>
            </w:r>
          </w:p>
        </w:tc>
        <w:tc>
          <w:tcPr>
            <w:tcW w:w="1180" w:type="dxa"/>
            <w:tcBorders>
              <w:top w:val="nil"/>
              <w:left w:val="nil"/>
              <w:bottom w:val="single" w:sz="4" w:space="0" w:color="auto"/>
              <w:right w:val="single" w:sz="4" w:space="0" w:color="auto"/>
            </w:tcBorders>
            <w:shd w:val="clear" w:color="auto" w:fill="auto"/>
            <w:noWrap/>
            <w:vAlign w:val="center"/>
          </w:tcPr>
          <w:p w:rsidR="00720E36" w:rsidRPr="00D8537F" w:rsidRDefault="00720E36" w:rsidP="00846912">
            <w:pPr>
              <w:jc w:val="both"/>
              <w:rPr>
                <w:b/>
                <w:bCs/>
              </w:rPr>
            </w:pPr>
            <w:r w:rsidRPr="00D8537F">
              <w:rPr>
                <w:b/>
                <w:bCs/>
              </w:rPr>
              <w:t>4.668.608</w:t>
            </w:r>
          </w:p>
        </w:tc>
        <w:tc>
          <w:tcPr>
            <w:tcW w:w="1234" w:type="dxa"/>
            <w:tcBorders>
              <w:top w:val="nil"/>
              <w:left w:val="nil"/>
              <w:bottom w:val="single" w:sz="4" w:space="0" w:color="auto"/>
              <w:right w:val="double" w:sz="6" w:space="0" w:color="auto"/>
            </w:tcBorders>
            <w:shd w:val="clear" w:color="auto" w:fill="auto"/>
            <w:noWrap/>
            <w:vAlign w:val="center"/>
          </w:tcPr>
          <w:p w:rsidR="00720E36" w:rsidRPr="00D8537F" w:rsidRDefault="00720E36" w:rsidP="00846912">
            <w:pPr>
              <w:jc w:val="both"/>
              <w:rPr>
                <w:b/>
                <w:bCs/>
              </w:rPr>
            </w:pPr>
            <w:r w:rsidRPr="00D8537F">
              <w:rPr>
                <w:b/>
                <w:bCs/>
              </w:rPr>
              <w:t>95</w:t>
            </w:r>
          </w:p>
        </w:tc>
      </w:tr>
      <w:tr w:rsidR="00720E36" w:rsidRPr="00D8537F" w:rsidTr="00846912">
        <w:trPr>
          <w:trHeight w:val="288"/>
        </w:trPr>
        <w:tc>
          <w:tcPr>
            <w:tcW w:w="640" w:type="dxa"/>
            <w:tcBorders>
              <w:top w:val="nil"/>
              <w:left w:val="double" w:sz="6" w:space="0" w:color="auto"/>
              <w:bottom w:val="single" w:sz="4" w:space="0" w:color="auto"/>
              <w:right w:val="single" w:sz="4" w:space="0" w:color="auto"/>
            </w:tcBorders>
            <w:shd w:val="clear" w:color="auto" w:fill="auto"/>
            <w:noWrap/>
            <w:vAlign w:val="center"/>
            <w:hideMark/>
          </w:tcPr>
          <w:p w:rsidR="00720E36" w:rsidRPr="00D8537F" w:rsidRDefault="00720E36" w:rsidP="00846912">
            <w:pPr>
              <w:jc w:val="both"/>
            </w:pPr>
            <w:r w:rsidRPr="00D8537F">
              <w:t>1</w:t>
            </w:r>
          </w:p>
        </w:tc>
        <w:tc>
          <w:tcPr>
            <w:tcW w:w="3660" w:type="dxa"/>
            <w:tcBorders>
              <w:top w:val="nil"/>
              <w:left w:val="nil"/>
              <w:bottom w:val="single" w:sz="4" w:space="0" w:color="auto"/>
              <w:right w:val="single" w:sz="4" w:space="0" w:color="auto"/>
            </w:tcBorders>
            <w:shd w:val="clear" w:color="auto" w:fill="auto"/>
            <w:vAlign w:val="center"/>
            <w:hideMark/>
          </w:tcPr>
          <w:p w:rsidR="00720E36" w:rsidRPr="00D8537F" w:rsidRDefault="00720E36" w:rsidP="00846912">
            <w:pPr>
              <w:jc w:val="both"/>
            </w:pPr>
            <w:r w:rsidRPr="00D8537F">
              <w:t>Bruto plaće i naknade</w:t>
            </w:r>
          </w:p>
        </w:tc>
        <w:tc>
          <w:tcPr>
            <w:tcW w:w="960" w:type="dxa"/>
            <w:tcBorders>
              <w:top w:val="nil"/>
              <w:left w:val="nil"/>
              <w:bottom w:val="single" w:sz="4" w:space="0" w:color="auto"/>
              <w:right w:val="single" w:sz="4" w:space="0" w:color="auto"/>
            </w:tcBorders>
            <w:shd w:val="clear" w:color="auto" w:fill="auto"/>
            <w:vAlign w:val="center"/>
            <w:hideMark/>
          </w:tcPr>
          <w:p w:rsidR="00720E36" w:rsidRPr="00D8537F" w:rsidRDefault="00720E36" w:rsidP="00846912">
            <w:pPr>
              <w:jc w:val="both"/>
            </w:pPr>
            <w:r w:rsidRPr="00D8537F">
              <w:t>611100</w:t>
            </w:r>
          </w:p>
        </w:tc>
        <w:tc>
          <w:tcPr>
            <w:tcW w:w="1180" w:type="dxa"/>
            <w:tcBorders>
              <w:top w:val="nil"/>
              <w:left w:val="nil"/>
              <w:bottom w:val="single" w:sz="4" w:space="0" w:color="auto"/>
              <w:right w:val="single" w:sz="4" w:space="0" w:color="auto"/>
            </w:tcBorders>
            <w:shd w:val="clear" w:color="auto" w:fill="auto"/>
            <w:noWrap/>
            <w:vAlign w:val="center"/>
          </w:tcPr>
          <w:p w:rsidR="00720E36" w:rsidRPr="00D8537F" w:rsidRDefault="00720E36" w:rsidP="00846912">
            <w:pPr>
              <w:jc w:val="both"/>
            </w:pPr>
            <w:r w:rsidRPr="00D8537F">
              <w:t>3.043.000</w:t>
            </w:r>
          </w:p>
        </w:tc>
        <w:tc>
          <w:tcPr>
            <w:tcW w:w="1180" w:type="dxa"/>
            <w:tcBorders>
              <w:top w:val="nil"/>
              <w:left w:val="nil"/>
              <w:bottom w:val="single" w:sz="4" w:space="0" w:color="auto"/>
              <w:right w:val="single" w:sz="4" w:space="0" w:color="auto"/>
            </w:tcBorders>
            <w:shd w:val="clear" w:color="auto" w:fill="auto"/>
            <w:noWrap/>
            <w:vAlign w:val="center"/>
          </w:tcPr>
          <w:p w:rsidR="00720E36" w:rsidRPr="00D8537F" w:rsidRDefault="00720E36" w:rsidP="00846912">
            <w:pPr>
              <w:jc w:val="both"/>
            </w:pPr>
            <w:r w:rsidRPr="00D8537F">
              <w:t>2.953.625</w:t>
            </w:r>
          </w:p>
        </w:tc>
        <w:tc>
          <w:tcPr>
            <w:tcW w:w="1234" w:type="dxa"/>
            <w:tcBorders>
              <w:top w:val="nil"/>
              <w:left w:val="nil"/>
              <w:bottom w:val="single" w:sz="4" w:space="0" w:color="auto"/>
              <w:right w:val="double" w:sz="6" w:space="0" w:color="auto"/>
            </w:tcBorders>
            <w:shd w:val="clear" w:color="auto" w:fill="auto"/>
            <w:noWrap/>
            <w:vAlign w:val="center"/>
          </w:tcPr>
          <w:p w:rsidR="00720E36" w:rsidRPr="00D8537F" w:rsidRDefault="00720E36" w:rsidP="00846912">
            <w:pPr>
              <w:jc w:val="both"/>
            </w:pPr>
            <w:r w:rsidRPr="00D8537F">
              <w:t>97</w:t>
            </w:r>
          </w:p>
        </w:tc>
      </w:tr>
      <w:tr w:rsidR="00720E36" w:rsidRPr="00D8537F" w:rsidTr="00846912">
        <w:trPr>
          <w:trHeight w:val="288"/>
        </w:trPr>
        <w:tc>
          <w:tcPr>
            <w:tcW w:w="640" w:type="dxa"/>
            <w:tcBorders>
              <w:top w:val="nil"/>
              <w:left w:val="double" w:sz="6" w:space="0" w:color="auto"/>
              <w:bottom w:val="single" w:sz="4" w:space="0" w:color="auto"/>
              <w:right w:val="single" w:sz="4" w:space="0" w:color="auto"/>
            </w:tcBorders>
            <w:shd w:val="clear" w:color="auto" w:fill="auto"/>
            <w:noWrap/>
            <w:vAlign w:val="center"/>
            <w:hideMark/>
          </w:tcPr>
          <w:p w:rsidR="00720E36" w:rsidRPr="00D8537F" w:rsidRDefault="00720E36" w:rsidP="00846912">
            <w:pPr>
              <w:jc w:val="both"/>
            </w:pPr>
            <w:r w:rsidRPr="00D8537F">
              <w:t>2</w:t>
            </w:r>
          </w:p>
        </w:tc>
        <w:tc>
          <w:tcPr>
            <w:tcW w:w="3660" w:type="dxa"/>
            <w:tcBorders>
              <w:top w:val="nil"/>
              <w:left w:val="nil"/>
              <w:bottom w:val="single" w:sz="4" w:space="0" w:color="auto"/>
              <w:right w:val="single" w:sz="4" w:space="0" w:color="auto"/>
            </w:tcBorders>
            <w:shd w:val="clear" w:color="auto" w:fill="auto"/>
            <w:vAlign w:val="center"/>
            <w:hideMark/>
          </w:tcPr>
          <w:p w:rsidR="00720E36" w:rsidRPr="00D8537F" w:rsidRDefault="00720E36" w:rsidP="00846912">
            <w:pPr>
              <w:jc w:val="both"/>
            </w:pPr>
            <w:r w:rsidRPr="00D8537F">
              <w:t>Naknade troškova zaposlenih</w:t>
            </w:r>
          </w:p>
        </w:tc>
        <w:tc>
          <w:tcPr>
            <w:tcW w:w="960" w:type="dxa"/>
            <w:tcBorders>
              <w:top w:val="nil"/>
              <w:left w:val="nil"/>
              <w:bottom w:val="single" w:sz="4" w:space="0" w:color="auto"/>
              <w:right w:val="single" w:sz="4" w:space="0" w:color="auto"/>
            </w:tcBorders>
            <w:shd w:val="clear" w:color="auto" w:fill="auto"/>
            <w:vAlign w:val="center"/>
            <w:hideMark/>
          </w:tcPr>
          <w:p w:rsidR="00720E36" w:rsidRPr="00D8537F" w:rsidRDefault="00720E36" w:rsidP="00846912">
            <w:pPr>
              <w:jc w:val="both"/>
            </w:pPr>
            <w:r w:rsidRPr="00D8537F">
              <w:t>611200</w:t>
            </w:r>
          </w:p>
        </w:tc>
        <w:tc>
          <w:tcPr>
            <w:tcW w:w="1180" w:type="dxa"/>
            <w:tcBorders>
              <w:top w:val="nil"/>
              <w:left w:val="nil"/>
              <w:bottom w:val="single" w:sz="4" w:space="0" w:color="auto"/>
              <w:right w:val="single" w:sz="4" w:space="0" w:color="auto"/>
            </w:tcBorders>
            <w:shd w:val="clear" w:color="auto" w:fill="auto"/>
            <w:noWrap/>
            <w:vAlign w:val="center"/>
          </w:tcPr>
          <w:p w:rsidR="00720E36" w:rsidRPr="00D8537F" w:rsidRDefault="00720E36" w:rsidP="00846912">
            <w:pPr>
              <w:jc w:val="both"/>
            </w:pPr>
            <w:r w:rsidRPr="00D8537F">
              <w:t>387.075</w:t>
            </w:r>
          </w:p>
        </w:tc>
        <w:tc>
          <w:tcPr>
            <w:tcW w:w="1180" w:type="dxa"/>
            <w:tcBorders>
              <w:top w:val="nil"/>
              <w:left w:val="nil"/>
              <w:bottom w:val="single" w:sz="4" w:space="0" w:color="auto"/>
              <w:right w:val="single" w:sz="4" w:space="0" w:color="auto"/>
            </w:tcBorders>
            <w:shd w:val="clear" w:color="auto" w:fill="auto"/>
            <w:noWrap/>
            <w:vAlign w:val="center"/>
          </w:tcPr>
          <w:p w:rsidR="00720E36" w:rsidRPr="00D8537F" w:rsidRDefault="00720E36" w:rsidP="00846912">
            <w:pPr>
              <w:jc w:val="both"/>
            </w:pPr>
            <w:r w:rsidRPr="00D8537F">
              <w:t>355.457</w:t>
            </w:r>
          </w:p>
        </w:tc>
        <w:tc>
          <w:tcPr>
            <w:tcW w:w="1234" w:type="dxa"/>
            <w:tcBorders>
              <w:top w:val="nil"/>
              <w:left w:val="nil"/>
              <w:bottom w:val="single" w:sz="4" w:space="0" w:color="auto"/>
              <w:right w:val="double" w:sz="6" w:space="0" w:color="auto"/>
            </w:tcBorders>
            <w:shd w:val="clear" w:color="auto" w:fill="auto"/>
            <w:noWrap/>
            <w:vAlign w:val="center"/>
          </w:tcPr>
          <w:p w:rsidR="00720E36" w:rsidRPr="00D8537F" w:rsidRDefault="00720E36" w:rsidP="00846912">
            <w:pPr>
              <w:jc w:val="both"/>
            </w:pPr>
            <w:r w:rsidRPr="00D8537F">
              <w:t>92</w:t>
            </w:r>
          </w:p>
        </w:tc>
      </w:tr>
      <w:tr w:rsidR="00720E36" w:rsidRPr="00D8537F" w:rsidTr="00846912">
        <w:trPr>
          <w:trHeight w:val="288"/>
        </w:trPr>
        <w:tc>
          <w:tcPr>
            <w:tcW w:w="640" w:type="dxa"/>
            <w:tcBorders>
              <w:top w:val="nil"/>
              <w:left w:val="double" w:sz="6" w:space="0" w:color="auto"/>
              <w:bottom w:val="single" w:sz="4" w:space="0" w:color="auto"/>
              <w:right w:val="single" w:sz="4" w:space="0" w:color="auto"/>
            </w:tcBorders>
            <w:shd w:val="clear" w:color="auto" w:fill="auto"/>
            <w:noWrap/>
            <w:vAlign w:val="center"/>
            <w:hideMark/>
          </w:tcPr>
          <w:p w:rsidR="00720E36" w:rsidRPr="00D8537F" w:rsidRDefault="00720E36" w:rsidP="00846912">
            <w:pPr>
              <w:jc w:val="both"/>
            </w:pPr>
            <w:r w:rsidRPr="00D8537F">
              <w:t>3</w:t>
            </w:r>
          </w:p>
        </w:tc>
        <w:tc>
          <w:tcPr>
            <w:tcW w:w="3660" w:type="dxa"/>
            <w:tcBorders>
              <w:top w:val="nil"/>
              <w:left w:val="nil"/>
              <w:bottom w:val="single" w:sz="4" w:space="0" w:color="auto"/>
              <w:right w:val="single" w:sz="4" w:space="0" w:color="auto"/>
            </w:tcBorders>
            <w:shd w:val="clear" w:color="auto" w:fill="auto"/>
            <w:vAlign w:val="center"/>
            <w:hideMark/>
          </w:tcPr>
          <w:p w:rsidR="00720E36" w:rsidRPr="00D8537F" w:rsidRDefault="00720E36" w:rsidP="00846912">
            <w:pPr>
              <w:jc w:val="both"/>
            </w:pPr>
            <w:r w:rsidRPr="00D8537F">
              <w:t>Putni troškovi</w:t>
            </w:r>
          </w:p>
        </w:tc>
        <w:tc>
          <w:tcPr>
            <w:tcW w:w="960" w:type="dxa"/>
            <w:tcBorders>
              <w:top w:val="nil"/>
              <w:left w:val="nil"/>
              <w:bottom w:val="single" w:sz="4" w:space="0" w:color="auto"/>
              <w:right w:val="single" w:sz="4" w:space="0" w:color="auto"/>
            </w:tcBorders>
            <w:shd w:val="clear" w:color="auto" w:fill="auto"/>
            <w:vAlign w:val="center"/>
            <w:hideMark/>
          </w:tcPr>
          <w:p w:rsidR="00720E36" w:rsidRPr="00D8537F" w:rsidRDefault="00720E36" w:rsidP="00846912">
            <w:pPr>
              <w:jc w:val="both"/>
            </w:pPr>
            <w:r w:rsidRPr="00D8537F">
              <w:t>613100</w:t>
            </w:r>
          </w:p>
        </w:tc>
        <w:tc>
          <w:tcPr>
            <w:tcW w:w="1180" w:type="dxa"/>
            <w:tcBorders>
              <w:top w:val="nil"/>
              <w:left w:val="nil"/>
              <w:bottom w:val="single" w:sz="4" w:space="0" w:color="auto"/>
              <w:right w:val="single" w:sz="4" w:space="0" w:color="auto"/>
            </w:tcBorders>
            <w:shd w:val="clear" w:color="auto" w:fill="auto"/>
            <w:noWrap/>
            <w:vAlign w:val="center"/>
          </w:tcPr>
          <w:p w:rsidR="00720E36" w:rsidRPr="00D8537F" w:rsidRDefault="00720E36" w:rsidP="00846912">
            <w:pPr>
              <w:jc w:val="both"/>
            </w:pPr>
            <w:r w:rsidRPr="00D8537F">
              <w:t>181.000</w:t>
            </w:r>
          </w:p>
        </w:tc>
        <w:tc>
          <w:tcPr>
            <w:tcW w:w="1180" w:type="dxa"/>
            <w:tcBorders>
              <w:top w:val="nil"/>
              <w:left w:val="nil"/>
              <w:bottom w:val="single" w:sz="4" w:space="0" w:color="auto"/>
              <w:right w:val="single" w:sz="4" w:space="0" w:color="auto"/>
            </w:tcBorders>
            <w:shd w:val="clear" w:color="auto" w:fill="auto"/>
            <w:noWrap/>
            <w:vAlign w:val="center"/>
          </w:tcPr>
          <w:p w:rsidR="00720E36" w:rsidRPr="00D8537F" w:rsidRDefault="00720E36" w:rsidP="00846912">
            <w:pPr>
              <w:jc w:val="both"/>
            </w:pPr>
            <w:r w:rsidRPr="00D8537F">
              <w:t>126.742</w:t>
            </w:r>
          </w:p>
        </w:tc>
        <w:tc>
          <w:tcPr>
            <w:tcW w:w="1234" w:type="dxa"/>
            <w:tcBorders>
              <w:top w:val="nil"/>
              <w:left w:val="nil"/>
              <w:bottom w:val="single" w:sz="4" w:space="0" w:color="auto"/>
              <w:right w:val="double" w:sz="6" w:space="0" w:color="auto"/>
            </w:tcBorders>
            <w:shd w:val="clear" w:color="auto" w:fill="auto"/>
            <w:noWrap/>
            <w:vAlign w:val="center"/>
          </w:tcPr>
          <w:p w:rsidR="00720E36" w:rsidRPr="00D8537F" w:rsidRDefault="00720E36" w:rsidP="00846912">
            <w:pPr>
              <w:jc w:val="both"/>
            </w:pPr>
            <w:r w:rsidRPr="00D8537F">
              <w:t>70</w:t>
            </w:r>
          </w:p>
        </w:tc>
      </w:tr>
      <w:tr w:rsidR="00720E36" w:rsidRPr="00D8537F" w:rsidTr="00846912">
        <w:trPr>
          <w:trHeight w:val="288"/>
        </w:trPr>
        <w:tc>
          <w:tcPr>
            <w:tcW w:w="640" w:type="dxa"/>
            <w:tcBorders>
              <w:top w:val="nil"/>
              <w:left w:val="double" w:sz="6" w:space="0" w:color="auto"/>
              <w:bottom w:val="single" w:sz="4" w:space="0" w:color="auto"/>
              <w:right w:val="single" w:sz="4" w:space="0" w:color="auto"/>
            </w:tcBorders>
            <w:shd w:val="clear" w:color="auto" w:fill="auto"/>
            <w:noWrap/>
            <w:vAlign w:val="center"/>
            <w:hideMark/>
          </w:tcPr>
          <w:p w:rsidR="00720E36" w:rsidRPr="00D8537F" w:rsidRDefault="00720E36" w:rsidP="00846912">
            <w:pPr>
              <w:jc w:val="both"/>
            </w:pPr>
            <w:r w:rsidRPr="00D8537F">
              <w:t>4</w:t>
            </w:r>
          </w:p>
        </w:tc>
        <w:tc>
          <w:tcPr>
            <w:tcW w:w="3660" w:type="dxa"/>
            <w:tcBorders>
              <w:top w:val="nil"/>
              <w:left w:val="nil"/>
              <w:bottom w:val="single" w:sz="4" w:space="0" w:color="auto"/>
              <w:right w:val="single" w:sz="4" w:space="0" w:color="auto"/>
            </w:tcBorders>
            <w:shd w:val="clear" w:color="auto" w:fill="auto"/>
            <w:vAlign w:val="center"/>
            <w:hideMark/>
          </w:tcPr>
          <w:p w:rsidR="00720E36" w:rsidRPr="00D8537F" w:rsidRDefault="00720E36" w:rsidP="00846912">
            <w:pPr>
              <w:jc w:val="both"/>
            </w:pPr>
            <w:r w:rsidRPr="00D8537F">
              <w:t>Izdaci telefonskih i poštanskih usluga</w:t>
            </w:r>
          </w:p>
        </w:tc>
        <w:tc>
          <w:tcPr>
            <w:tcW w:w="960" w:type="dxa"/>
            <w:tcBorders>
              <w:top w:val="nil"/>
              <w:left w:val="nil"/>
              <w:bottom w:val="single" w:sz="4" w:space="0" w:color="auto"/>
              <w:right w:val="single" w:sz="4" w:space="0" w:color="auto"/>
            </w:tcBorders>
            <w:shd w:val="clear" w:color="auto" w:fill="auto"/>
            <w:vAlign w:val="center"/>
            <w:hideMark/>
          </w:tcPr>
          <w:p w:rsidR="00720E36" w:rsidRPr="00D8537F" w:rsidRDefault="00720E36" w:rsidP="00846912">
            <w:pPr>
              <w:jc w:val="both"/>
            </w:pPr>
            <w:r w:rsidRPr="00D8537F">
              <w:t>613200</w:t>
            </w:r>
          </w:p>
        </w:tc>
        <w:tc>
          <w:tcPr>
            <w:tcW w:w="1180" w:type="dxa"/>
            <w:tcBorders>
              <w:top w:val="nil"/>
              <w:left w:val="nil"/>
              <w:bottom w:val="single" w:sz="4" w:space="0" w:color="auto"/>
              <w:right w:val="single" w:sz="4" w:space="0" w:color="auto"/>
            </w:tcBorders>
            <w:shd w:val="clear" w:color="auto" w:fill="auto"/>
            <w:noWrap/>
            <w:vAlign w:val="center"/>
          </w:tcPr>
          <w:p w:rsidR="00720E36" w:rsidRPr="00D8537F" w:rsidRDefault="00720E36" w:rsidP="00846912">
            <w:pPr>
              <w:jc w:val="both"/>
            </w:pPr>
            <w:r w:rsidRPr="00D8537F">
              <w:t>139.000</w:t>
            </w:r>
          </w:p>
        </w:tc>
        <w:tc>
          <w:tcPr>
            <w:tcW w:w="1180" w:type="dxa"/>
            <w:tcBorders>
              <w:top w:val="nil"/>
              <w:left w:val="nil"/>
              <w:bottom w:val="single" w:sz="4" w:space="0" w:color="auto"/>
              <w:right w:val="single" w:sz="4" w:space="0" w:color="auto"/>
            </w:tcBorders>
            <w:shd w:val="clear" w:color="auto" w:fill="auto"/>
            <w:noWrap/>
            <w:vAlign w:val="center"/>
          </w:tcPr>
          <w:p w:rsidR="00720E36" w:rsidRPr="00D8537F" w:rsidRDefault="00720E36" w:rsidP="00846912">
            <w:pPr>
              <w:jc w:val="both"/>
            </w:pPr>
            <w:r w:rsidRPr="00D8537F">
              <w:t>129.434</w:t>
            </w:r>
          </w:p>
        </w:tc>
        <w:tc>
          <w:tcPr>
            <w:tcW w:w="1234" w:type="dxa"/>
            <w:tcBorders>
              <w:top w:val="nil"/>
              <w:left w:val="nil"/>
              <w:bottom w:val="single" w:sz="4" w:space="0" w:color="auto"/>
              <w:right w:val="double" w:sz="6" w:space="0" w:color="auto"/>
            </w:tcBorders>
            <w:shd w:val="clear" w:color="auto" w:fill="auto"/>
            <w:noWrap/>
            <w:vAlign w:val="center"/>
          </w:tcPr>
          <w:p w:rsidR="00720E36" w:rsidRPr="00D8537F" w:rsidRDefault="00720E36" w:rsidP="00846912">
            <w:pPr>
              <w:jc w:val="both"/>
            </w:pPr>
            <w:r w:rsidRPr="00D8537F">
              <w:t>93</w:t>
            </w:r>
          </w:p>
        </w:tc>
      </w:tr>
      <w:tr w:rsidR="00720E36" w:rsidRPr="00D8537F" w:rsidTr="00846912">
        <w:trPr>
          <w:trHeight w:val="288"/>
        </w:trPr>
        <w:tc>
          <w:tcPr>
            <w:tcW w:w="640" w:type="dxa"/>
            <w:tcBorders>
              <w:top w:val="nil"/>
              <w:left w:val="double" w:sz="6" w:space="0" w:color="auto"/>
              <w:bottom w:val="single" w:sz="4" w:space="0" w:color="auto"/>
              <w:right w:val="single" w:sz="4" w:space="0" w:color="auto"/>
            </w:tcBorders>
            <w:shd w:val="clear" w:color="auto" w:fill="auto"/>
            <w:noWrap/>
            <w:vAlign w:val="center"/>
            <w:hideMark/>
          </w:tcPr>
          <w:p w:rsidR="00720E36" w:rsidRPr="00D8537F" w:rsidRDefault="00720E36" w:rsidP="00846912">
            <w:pPr>
              <w:jc w:val="both"/>
            </w:pPr>
            <w:r w:rsidRPr="00D8537F">
              <w:t>5</w:t>
            </w:r>
          </w:p>
        </w:tc>
        <w:tc>
          <w:tcPr>
            <w:tcW w:w="3660" w:type="dxa"/>
            <w:tcBorders>
              <w:top w:val="nil"/>
              <w:left w:val="nil"/>
              <w:bottom w:val="single" w:sz="4" w:space="0" w:color="auto"/>
              <w:right w:val="single" w:sz="4" w:space="0" w:color="auto"/>
            </w:tcBorders>
            <w:shd w:val="clear" w:color="auto" w:fill="auto"/>
            <w:vAlign w:val="center"/>
            <w:hideMark/>
          </w:tcPr>
          <w:p w:rsidR="00720E36" w:rsidRPr="00D8537F" w:rsidRDefault="00720E36" w:rsidP="00846912">
            <w:pPr>
              <w:jc w:val="both"/>
            </w:pPr>
            <w:r w:rsidRPr="00D8537F">
              <w:t>Izdaci za energiju i komunalne usluge</w:t>
            </w:r>
          </w:p>
        </w:tc>
        <w:tc>
          <w:tcPr>
            <w:tcW w:w="960" w:type="dxa"/>
            <w:tcBorders>
              <w:top w:val="nil"/>
              <w:left w:val="nil"/>
              <w:bottom w:val="single" w:sz="4" w:space="0" w:color="auto"/>
              <w:right w:val="single" w:sz="4" w:space="0" w:color="auto"/>
            </w:tcBorders>
            <w:shd w:val="clear" w:color="auto" w:fill="auto"/>
            <w:vAlign w:val="center"/>
            <w:hideMark/>
          </w:tcPr>
          <w:p w:rsidR="00720E36" w:rsidRPr="00D8537F" w:rsidRDefault="00720E36" w:rsidP="00846912">
            <w:pPr>
              <w:jc w:val="both"/>
            </w:pPr>
            <w:r w:rsidRPr="00D8537F">
              <w:t>613300</w:t>
            </w:r>
          </w:p>
        </w:tc>
        <w:tc>
          <w:tcPr>
            <w:tcW w:w="1180" w:type="dxa"/>
            <w:tcBorders>
              <w:top w:val="nil"/>
              <w:left w:val="nil"/>
              <w:bottom w:val="single" w:sz="4" w:space="0" w:color="auto"/>
              <w:right w:val="single" w:sz="4" w:space="0" w:color="auto"/>
            </w:tcBorders>
            <w:shd w:val="clear" w:color="auto" w:fill="auto"/>
            <w:noWrap/>
            <w:vAlign w:val="center"/>
          </w:tcPr>
          <w:p w:rsidR="00720E36" w:rsidRPr="00D8537F" w:rsidRDefault="00720E36" w:rsidP="00846912">
            <w:pPr>
              <w:jc w:val="both"/>
            </w:pPr>
            <w:r w:rsidRPr="00D8537F">
              <w:t>13.000</w:t>
            </w:r>
          </w:p>
        </w:tc>
        <w:tc>
          <w:tcPr>
            <w:tcW w:w="1180" w:type="dxa"/>
            <w:tcBorders>
              <w:top w:val="nil"/>
              <w:left w:val="nil"/>
              <w:bottom w:val="single" w:sz="4" w:space="0" w:color="auto"/>
              <w:right w:val="single" w:sz="4" w:space="0" w:color="auto"/>
            </w:tcBorders>
            <w:shd w:val="clear" w:color="auto" w:fill="auto"/>
            <w:noWrap/>
            <w:vAlign w:val="center"/>
          </w:tcPr>
          <w:p w:rsidR="00720E36" w:rsidRPr="00D8537F" w:rsidRDefault="00720E36" w:rsidP="00846912">
            <w:pPr>
              <w:jc w:val="both"/>
            </w:pPr>
            <w:r w:rsidRPr="00D8537F">
              <w:t>11.187</w:t>
            </w:r>
          </w:p>
        </w:tc>
        <w:tc>
          <w:tcPr>
            <w:tcW w:w="1234" w:type="dxa"/>
            <w:tcBorders>
              <w:top w:val="nil"/>
              <w:left w:val="nil"/>
              <w:bottom w:val="single" w:sz="4" w:space="0" w:color="auto"/>
              <w:right w:val="double" w:sz="6" w:space="0" w:color="auto"/>
            </w:tcBorders>
            <w:shd w:val="clear" w:color="auto" w:fill="auto"/>
            <w:noWrap/>
            <w:vAlign w:val="center"/>
          </w:tcPr>
          <w:p w:rsidR="00720E36" w:rsidRPr="00D8537F" w:rsidRDefault="00720E36" w:rsidP="00846912">
            <w:pPr>
              <w:jc w:val="both"/>
            </w:pPr>
            <w:r w:rsidRPr="00D8537F">
              <w:t>86</w:t>
            </w:r>
          </w:p>
        </w:tc>
      </w:tr>
      <w:tr w:rsidR="00720E36" w:rsidRPr="00D8537F" w:rsidTr="00846912">
        <w:trPr>
          <w:trHeight w:val="288"/>
        </w:trPr>
        <w:tc>
          <w:tcPr>
            <w:tcW w:w="640" w:type="dxa"/>
            <w:tcBorders>
              <w:top w:val="nil"/>
              <w:left w:val="double" w:sz="6" w:space="0" w:color="auto"/>
              <w:bottom w:val="single" w:sz="4" w:space="0" w:color="auto"/>
              <w:right w:val="single" w:sz="4" w:space="0" w:color="auto"/>
            </w:tcBorders>
            <w:shd w:val="clear" w:color="auto" w:fill="auto"/>
            <w:noWrap/>
            <w:vAlign w:val="center"/>
            <w:hideMark/>
          </w:tcPr>
          <w:p w:rsidR="00720E36" w:rsidRPr="00D8537F" w:rsidRDefault="00720E36" w:rsidP="00846912">
            <w:pPr>
              <w:jc w:val="both"/>
            </w:pPr>
            <w:r w:rsidRPr="00D8537F">
              <w:t>6</w:t>
            </w:r>
          </w:p>
        </w:tc>
        <w:tc>
          <w:tcPr>
            <w:tcW w:w="3660" w:type="dxa"/>
            <w:tcBorders>
              <w:top w:val="nil"/>
              <w:left w:val="nil"/>
              <w:bottom w:val="single" w:sz="4" w:space="0" w:color="auto"/>
              <w:right w:val="single" w:sz="4" w:space="0" w:color="auto"/>
            </w:tcBorders>
            <w:shd w:val="clear" w:color="auto" w:fill="auto"/>
            <w:vAlign w:val="center"/>
            <w:hideMark/>
          </w:tcPr>
          <w:p w:rsidR="00720E36" w:rsidRPr="00D8537F" w:rsidRDefault="00720E36" w:rsidP="00846912">
            <w:pPr>
              <w:jc w:val="both"/>
            </w:pPr>
            <w:r>
              <w:t>Nabav</w:t>
            </w:r>
            <w:r w:rsidRPr="00D8537F">
              <w:t>a materijala</w:t>
            </w:r>
          </w:p>
        </w:tc>
        <w:tc>
          <w:tcPr>
            <w:tcW w:w="960" w:type="dxa"/>
            <w:tcBorders>
              <w:top w:val="nil"/>
              <w:left w:val="nil"/>
              <w:bottom w:val="single" w:sz="4" w:space="0" w:color="auto"/>
              <w:right w:val="single" w:sz="4" w:space="0" w:color="auto"/>
            </w:tcBorders>
            <w:shd w:val="clear" w:color="auto" w:fill="auto"/>
            <w:vAlign w:val="center"/>
            <w:hideMark/>
          </w:tcPr>
          <w:p w:rsidR="00720E36" w:rsidRPr="00D8537F" w:rsidRDefault="00720E36" w:rsidP="00846912">
            <w:pPr>
              <w:jc w:val="both"/>
            </w:pPr>
            <w:r w:rsidRPr="00D8537F">
              <w:t>613400</w:t>
            </w:r>
          </w:p>
        </w:tc>
        <w:tc>
          <w:tcPr>
            <w:tcW w:w="1180" w:type="dxa"/>
            <w:tcBorders>
              <w:top w:val="nil"/>
              <w:left w:val="nil"/>
              <w:bottom w:val="single" w:sz="4" w:space="0" w:color="auto"/>
              <w:right w:val="single" w:sz="4" w:space="0" w:color="auto"/>
            </w:tcBorders>
            <w:shd w:val="clear" w:color="auto" w:fill="auto"/>
            <w:noWrap/>
            <w:vAlign w:val="center"/>
          </w:tcPr>
          <w:p w:rsidR="00720E36" w:rsidRPr="00D8537F" w:rsidRDefault="00720E36" w:rsidP="00846912">
            <w:pPr>
              <w:jc w:val="both"/>
            </w:pPr>
            <w:r w:rsidRPr="00D8537F">
              <w:t>61.000</w:t>
            </w:r>
          </w:p>
        </w:tc>
        <w:tc>
          <w:tcPr>
            <w:tcW w:w="1180" w:type="dxa"/>
            <w:tcBorders>
              <w:top w:val="nil"/>
              <w:left w:val="nil"/>
              <w:bottom w:val="single" w:sz="4" w:space="0" w:color="auto"/>
              <w:right w:val="single" w:sz="4" w:space="0" w:color="auto"/>
            </w:tcBorders>
            <w:shd w:val="clear" w:color="auto" w:fill="auto"/>
            <w:noWrap/>
            <w:vAlign w:val="center"/>
          </w:tcPr>
          <w:p w:rsidR="00720E36" w:rsidRPr="00D8537F" w:rsidRDefault="00720E36" w:rsidP="00846912">
            <w:pPr>
              <w:jc w:val="both"/>
            </w:pPr>
            <w:r w:rsidRPr="00D8537F">
              <w:t>49.391</w:t>
            </w:r>
          </w:p>
        </w:tc>
        <w:tc>
          <w:tcPr>
            <w:tcW w:w="1234" w:type="dxa"/>
            <w:tcBorders>
              <w:top w:val="nil"/>
              <w:left w:val="nil"/>
              <w:bottom w:val="single" w:sz="4" w:space="0" w:color="auto"/>
              <w:right w:val="double" w:sz="6" w:space="0" w:color="auto"/>
            </w:tcBorders>
            <w:shd w:val="clear" w:color="auto" w:fill="auto"/>
            <w:noWrap/>
            <w:vAlign w:val="center"/>
          </w:tcPr>
          <w:p w:rsidR="00720E36" w:rsidRPr="00D8537F" w:rsidRDefault="00720E36" w:rsidP="00846912">
            <w:pPr>
              <w:jc w:val="both"/>
            </w:pPr>
            <w:r w:rsidRPr="00D8537F">
              <w:t>81</w:t>
            </w:r>
          </w:p>
        </w:tc>
      </w:tr>
      <w:tr w:rsidR="00720E36" w:rsidRPr="00D8537F" w:rsidTr="00846912">
        <w:trPr>
          <w:trHeight w:val="288"/>
        </w:trPr>
        <w:tc>
          <w:tcPr>
            <w:tcW w:w="640" w:type="dxa"/>
            <w:tcBorders>
              <w:top w:val="nil"/>
              <w:left w:val="double" w:sz="6" w:space="0" w:color="auto"/>
              <w:bottom w:val="single" w:sz="4" w:space="0" w:color="auto"/>
              <w:right w:val="single" w:sz="4" w:space="0" w:color="auto"/>
            </w:tcBorders>
            <w:shd w:val="clear" w:color="auto" w:fill="auto"/>
            <w:noWrap/>
            <w:vAlign w:val="center"/>
            <w:hideMark/>
          </w:tcPr>
          <w:p w:rsidR="00720E36" w:rsidRPr="00D8537F" w:rsidRDefault="00720E36" w:rsidP="00846912">
            <w:pPr>
              <w:jc w:val="both"/>
            </w:pPr>
            <w:r w:rsidRPr="00D8537F">
              <w:t>7</w:t>
            </w:r>
          </w:p>
        </w:tc>
        <w:tc>
          <w:tcPr>
            <w:tcW w:w="3660" w:type="dxa"/>
            <w:tcBorders>
              <w:top w:val="nil"/>
              <w:left w:val="nil"/>
              <w:bottom w:val="single" w:sz="4" w:space="0" w:color="auto"/>
              <w:right w:val="single" w:sz="4" w:space="0" w:color="auto"/>
            </w:tcBorders>
            <w:shd w:val="clear" w:color="auto" w:fill="auto"/>
            <w:vAlign w:val="center"/>
            <w:hideMark/>
          </w:tcPr>
          <w:p w:rsidR="00720E36" w:rsidRPr="00D8537F" w:rsidRDefault="00720E36" w:rsidP="00846912">
            <w:pPr>
              <w:jc w:val="both"/>
            </w:pPr>
            <w:r w:rsidRPr="00D8537F">
              <w:t>Izdaci za usluge prijevoza i goriva</w:t>
            </w:r>
          </w:p>
        </w:tc>
        <w:tc>
          <w:tcPr>
            <w:tcW w:w="960" w:type="dxa"/>
            <w:tcBorders>
              <w:top w:val="nil"/>
              <w:left w:val="nil"/>
              <w:bottom w:val="single" w:sz="4" w:space="0" w:color="auto"/>
              <w:right w:val="single" w:sz="4" w:space="0" w:color="auto"/>
            </w:tcBorders>
            <w:shd w:val="clear" w:color="auto" w:fill="auto"/>
            <w:vAlign w:val="center"/>
            <w:hideMark/>
          </w:tcPr>
          <w:p w:rsidR="00720E36" w:rsidRPr="00D8537F" w:rsidRDefault="00720E36" w:rsidP="00846912">
            <w:pPr>
              <w:jc w:val="both"/>
            </w:pPr>
            <w:r w:rsidRPr="00D8537F">
              <w:t>613500</w:t>
            </w:r>
          </w:p>
        </w:tc>
        <w:tc>
          <w:tcPr>
            <w:tcW w:w="1180" w:type="dxa"/>
            <w:tcBorders>
              <w:top w:val="nil"/>
              <w:left w:val="nil"/>
              <w:bottom w:val="single" w:sz="4" w:space="0" w:color="auto"/>
              <w:right w:val="single" w:sz="4" w:space="0" w:color="auto"/>
            </w:tcBorders>
            <w:shd w:val="clear" w:color="auto" w:fill="auto"/>
            <w:noWrap/>
            <w:vAlign w:val="center"/>
          </w:tcPr>
          <w:p w:rsidR="00720E36" w:rsidRPr="00D8537F" w:rsidRDefault="00720E36" w:rsidP="00846912">
            <w:pPr>
              <w:jc w:val="both"/>
            </w:pPr>
            <w:r w:rsidRPr="00D8537F">
              <w:t>64.000</w:t>
            </w:r>
          </w:p>
        </w:tc>
        <w:tc>
          <w:tcPr>
            <w:tcW w:w="1180" w:type="dxa"/>
            <w:tcBorders>
              <w:top w:val="nil"/>
              <w:left w:val="nil"/>
              <w:bottom w:val="single" w:sz="4" w:space="0" w:color="auto"/>
              <w:right w:val="single" w:sz="4" w:space="0" w:color="auto"/>
            </w:tcBorders>
            <w:shd w:val="clear" w:color="auto" w:fill="auto"/>
            <w:noWrap/>
            <w:vAlign w:val="center"/>
          </w:tcPr>
          <w:p w:rsidR="00720E36" w:rsidRPr="00D8537F" w:rsidRDefault="00720E36" w:rsidP="00846912">
            <w:pPr>
              <w:jc w:val="both"/>
            </w:pPr>
            <w:r w:rsidRPr="00D8537F">
              <w:t>49.191</w:t>
            </w:r>
          </w:p>
        </w:tc>
        <w:tc>
          <w:tcPr>
            <w:tcW w:w="1234" w:type="dxa"/>
            <w:tcBorders>
              <w:top w:val="nil"/>
              <w:left w:val="nil"/>
              <w:bottom w:val="single" w:sz="4" w:space="0" w:color="auto"/>
              <w:right w:val="double" w:sz="6" w:space="0" w:color="auto"/>
            </w:tcBorders>
            <w:shd w:val="clear" w:color="auto" w:fill="auto"/>
            <w:noWrap/>
            <w:vAlign w:val="center"/>
          </w:tcPr>
          <w:p w:rsidR="00720E36" w:rsidRPr="00D8537F" w:rsidRDefault="00720E36" w:rsidP="00846912">
            <w:pPr>
              <w:jc w:val="both"/>
            </w:pPr>
            <w:r w:rsidRPr="00D8537F">
              <w:t>77</w:t>
            </w:r>
          </w:p>
        </w:tc>
      </w:tr>
      <w:tr w:rsidR="00720E36" w:rsidRPr="00D8537F" w:rsidTr="00846912">
        <w:trPr>
          <w:trHeight w:val="288"/>
        </w:trPr>
        <w:tc>
          <w:tcPr>
            <w:tcW w:w="640" w:type="dxa"/>
            <w:tcBorders>
              <w:top w:val="nil"/>
              <w:left w:val="double" w:sz="6" w:space="0" w:color="auto"/>
              <w:bottom w:val="single" w:sz="4" w:space="0" w:color="auto"/>
              <w:right w:val="single" w:sz="4" w:space="0" w:color="auto"/>
            </w:tcBorders>
            <w:shd w:val="clear" w:color="auto" w:fill="auto"/>
            <w:noWrap/>
            <w:vAlign w:val="center"/>
            <w:hideMark/>
          </w:tcPr>
          <w:p w:rsidR="00720E36" w:rsidRPr="00D8537F" w:rsidRDefault="00720E36" w:rsidP="00846912">
            <w:pPr>
              <w:jc w:val="both"/>
            </w:pPr>
            <w:r w:rsidRPr="00D8537F">
              <w:t>8</w:t>
            </w:r>
          </w:p>
        </w:tc>
        <w:tc>
          <w:tcPr>
            <w:tcW w:w="3660" w:type="dxa"/>
            <w:tcBorders>
              <w:top w:val="nil"/>
              <w:left w:val="nil"/>
              <w:bottom w:val="single" w:sz="4" w:space="0" w:color="auto"/>
              <w:right w:val="single" w:sz="4" w:space="0" w:color="auto"/>
            </w:tcBorders>
            <w:shd w:val="clear" w:color="auto" w:fill="auto"/>
            <w:vAlign w:val="center"/>
            <w:hideMark/>
          </w:tcPr>
          <w:p w:rsidR="00720E36" w:rsidRPr="00D8537F" w:rsidRDefault="00720E36" w:rsidP="00846912">
            <w:pPr>
              <w:jc w:val="both"/>
            </w:pPr>
            <w:r w:rsidRPr="00D8537F">
              <w:t>Troškovi zakupa</w:t>
            </w:r>
          </w:p>
        </w:tc>
        <w:tc>
          <w:tcPr>
            <w:tcW w:w="960" w:type="dxa"/>
            <w:tcBorders>
              <w:top w:val="nil"/>
              <w:left w:val="nil"/>
              <w:bottom w:val="single" w:sz="4" w:space="0" w:color="auto"/>
              <w:right w:val="single" w:sz="4" w:space="0" w:color="auto"/>
            </w:tcBorders>
            <w:shd w:val="clear" w:color="auto" w:fill="auto"/>
            <w:vAlign w:val="center"/>
            <w:hideMark/>
          </w:tcPr>
          <w:p w:rsidR="00720E36" w:rsidRPr="00D8537F" w:rsidRDefault="00720E36" w:rsidP="00846912">
            <w:pPr>
              <w:jc w:val="both"/>
            </w:pPr>
            <w:r w:rsidRPr="00D8537F">
              <w:t>613600</w:t>
            </w:r>
          </w:p>
        </w:tc>
        <w:tc>
          <w:tcPr>
            <w:tcW w:w="1180" w:type="dxa"/>
            <w:tcBorders>
              <w:top w:val="nil"/>
              <w:left w:val="nil"/>
              <w:bottom w:val="single" w:sz="4" w:space="0" w:color="auto"/>
              <w:right w:val="single" w:sz="4" w:space="0" w:color="auto"/>
            </w:tcBorders>
            <w:shd w:val="clear" w:color="auto" w:fill="auto"/>
            <w:noWrap/>
            <w:vAlign w:val="center"/>
          </w:tcPr>
          <w:p w:rsidR="00720E36" w:rsidRPr="00D8537F" w:rsidRDefault="00720E36" w:rsidP="00846912">
            <w:pPr>
              <w:jc w:val="both"/>
            </w:pPr>
            <w:r w:rsidRPr="00D8537F">
              <w:t>30.700</w:t>
            </w:r>
          </w:p>
        </w:tc>
        <w:tc>
          <w:tcPr>
            <w:tcW w:w="1180" w:type="dxa"/>
            <w:tcBorders>
              <w:top w:val="nil"/>
              <w:left w:val="nil"/>
              <w:bottom w:val="single" w:sz="4" w:space="0" w:color="auto"/>
              <w:right w:val="single" w:sz="4" w:space="0" w:color="auto"/>
            </w:tcBorders>
            <w:shd w:val="clear" w:color="auto" w:fill="auto"/>
            <w:noWrap/>
            <w:vAlign w:val="center"/>
          </w:tcPr>
          <w:p w:rsidR="00720E36" w:rsidRPr="00D8537F" w:rsidRDefault="00720E36" w:rsidP="00846912">
            <w:pPr>
              <w:jc w:val="both"/>
            </w:pPr>
            <w:r w:rsidRPr="00D8537F">
              <w:t>28.501</w:t>
            </w:r>
          </w:p>
        </w:tc>
        <w:tc>
          <w:tcPr>
            <w:tcW w:w="1234" w:type="dxa"/>
            <w:tcBorders>
              <w:top w:val="nil"/>
              <w:left w:val="nil"/>
              <w:bottom w:val="single" w:sz="4" w:space="0" w:color="auto"/>
              <w:right w:val="double" w:sz="6" w:space="0" w:color="auto"/>
            </w:tcBorders>
            <w:shd w:val="clear" w:color="auto" w:fill="auto"/>
            <w:noWrap/>
            <w:vAlign w:val="center"/>
          </w:tcPr>
          <w:p w:rsidR="00720E36" w:rsidRPr="00D8537F" w:rsidRDefault="00720E36" w:rsidP="00846912">
            <w:pPr>
              <w:jc w:val="both"/>
            </w:pPr>
            <w:r w:rsidRPr="00D8537F">
              <w:t>93</w:t>
            </w:r>
          </w:p>
        </w:tc>
      </w:tr>
      <w:tr w:rsidR="00720E36" w:rsidRPr="00D8537F" w:rsidTr="00846912">
        <w:trPr>
          <w:trHeight w:val="288"/>
        </w:trPr>
        <w:tc>
          <w:tcPr>
            <w:tcW w:w="640" w:type="dxa"/>
            <w:tcBorders>
              <w:top w:val="nil"/>
              <w:left w:val="double" w:sz="6" w:space="0" w:color="auto"/>
              <w:bottom w:val="single" w:sz="4" w:space="0" w:color="auto"/>
              <w:right w:val="single" w:sz="4" w:space="0" w:color="auto"/>
            </w:tcBorders>
            <w:shd w:val="clear" w:color="auto" w:fill="auto"/>
            <w:noWrap/>
            <w:vAlign w:val="center"/>
            <w:hideMark/>
          </w:tcPr>
          <w:p w:rsidR="00720E36" w:rsidRPr="00D8537F" w:rsidRDefault="00720E36" w:rsidP="00846912">
            <w:pPr>
              <w:jc w:val="both"/>
            </w:pPr>
            <w:r w:rsidRPr="00D8537F">
              <w:t>9</w:t>
            </w:r>
          </w:p>
        </w:tc>
        <w:tc>
          <w:tcPr>
            <w:tcW w:w="3660" w:type="dxa"/>
            <w:tcBorders>
              <w:top w:val="nil"/>
              <w:left w:val="nil"/>
              <w:bottom w:val="single" w:sz="4" w:space="0" w:color="auto"/>
              <w:right w:val="single" w:sz="4" w:space="0" w:color="auto"/>
            </w:tcBorders>
            <w:shd w:val="clear" w:color="auto" w:fill="auto"/>
            <w:vAlign w:val="center"/>
            <w:hideMark/>
          </w:tcPr>
          <w:p w:rsidR="00720E36" w:rsidRPr="00D8537F" w:rsidRDefault="00720E36" w:rsidP="00846912">
            <w:pPr>
              <w:jc w:val="both"/>
            </w:pPr>
            <w:r w:rsidRPr="00D8537F">
              <w:t>Izdaci za tekuće održavanje</w:t>
            </w:r>
          </w:p>
        </w:tc>
        <w:tc>
          <w:tcPr>
            <w:tcW w:w="960" w:type="dxa"/>
            <w:tcBorders>
              <w:top w:val="nil"/>
              <w:left w:val="nil"/>
              <w:bottom w:val="single" w:sz="4" w:space="0" w:color="auto"/>
              <w:right w:val="single" w:sz="4" w:space="0" w:color="auto"/>
            </w:tcBorders>
            <w:shd w:val="clear" w:color="auto" w:fill="auto"/>
            <w:vAlign w:val="center"/>
            <w:hideMark/>
          </w:tcPr>
          <w:p w:rsidR="00720E36" w:rsidRPr="00D8537F" w:rsidRDefault="00720E36" w:rsidP="00846912">
            <w:pPr>
              <w:jc w:val="both"/>
            </w:pPr>
            <w:r w:rsidRPr="00D8537F">
              <w:t>613700</w:t>
            </w:r>
          </w:p>
        </w:tc>
        <w:tc>
          <w:tcPr>
            <w:tcW w:w="1180" w:type="dxa"/>
            <w:tcBorders>
              <w:top w:val="nil"/>
              <w:left w:val="nil"/>
              <w:bottom w:val="single" w:sz="4" w:space="0" w:color="auto"/>
              <w:right w:val="single" w:sz="4" w:space="0" w:color="auto"/>
            </w:tcBorders>
            <w:shd w:val="clear" w:color="auto" w:fill="auto"/>
            <w:noWrap/>
            <w:vAlign w:val="center"/>
          </w:tcPr>
          <w:p w:rsidR="00720E36" w:rsidRPr="00D8537F" w:rsidRDefault="00720E36" w:rsidP="00846912">
            <w:pPr>
              <w:jc w:val="both"/>
            </w:pPr>
            <w:r w:rsidRPr="00D8537F">
              <w:t>246.300</w:t>
            </w:r>
          </w:p>
        </w:tc>
        <w:tc>
          <w:tcPr>
            <w:tcW w:w="1180" w:type="dxa"/>
            <w:tcBorders>
              <w:top w:val="nil"/>
              <w:left w:val="nil"/>
              <w:bottom w:val="single" w:sz="4" w:space="0" w:color="auto"/>
              <w:right w:val="single" w:sz="4" w:space="0" w:color="auto"/>
            </w:tcBorders>
            <w:shd w:val="clear" w:color="auto" w:fill="auto"/>
            <w:noWrap/>
            <w:vAlign w:val="center"/>
          </w:tcPr>
          <w:p w:rsidR="00720E36" w:rsidRPr="00D8537F" w:rsidRDefault="00720E36" w:rsidP="00846912">
            <w:pPr>
              <w:jc w:val="both"/>
            </w:pPr>
            <w:r w:rsidRPr="00D8537F">
              <w:t>225.632</w:t>
            </w:r>
          </w:p>
        </w:tc>
        <w:tc>
          <w:tcPr>
            <w:tcW w:w="1234" w:type="dxa"/>
            <w:tcBorders>
              <w:top w:val="nil"/>
              <w:left w:val="nil"/>
              <w:bottom w:val="single" w:sz="4" w:space="0" w:color="auto"/>
              <w:right w:val="double" w:sz="6" w:space="0" w:color="auto"/>
            </w:tcBorders>
            <w:shd w:val="clear" w:color="auto" w:fill="auto"/>
            <w:noWrap/>
            <w:vAlign w:val="center"/>
          </w:tcPr>
          <w:p w:rsidR="00720E36" w:rsidRPr="00D8537F" w:rsidRDefault="00720E36" w:rsidP="00846912">
            <w:pPr>
              <w:jc w:val="both"/>
            </w:pPr>
            <w:r w:rsidRPr="00D8537F">
              <w:t>92</w:t>
            </w:r>
          </w:p>
        </w:tc>
      </w:tr>
      <w:tr w:rsidR="00720E36" w:rsidRPr="00D8537F" w:rsidTr="00846912">
        <w:trPr>
          <w:trHeight w:val="456"/>
        </w:trPr>
        <w:tc>
          <w:tcPr>
            <w:tcW w:w="640" w:type="dxa"/>
            <w:tcBorders>
              <w:top w:val="nil"/>
              <w:left w:val="double" w:sz="6" w:space="0" w:color="auto"/>
              <w:bottom w:val="single" w:sz="4" w:space="0" w:color="auto"/>
              <w:right w:val="single" w:sz="4" w:space="0" w:color="auto"/>
            </w:tcBorders>
            <w:shd w:val="clear" w:color="auto" w:fill="auto"/>
            <w:noWrap/>
            <w:vAlign w:val="center"/>
            <w:hideMark/>
          </w:tcPr>
          <w:p w:rsidR="00720E36" w:rsidRPr="00D8537F" w:rsidRDefault="00720E36" w:rsidP="00846912">
            <w:pPr>
              <w:jc w:val="both"/>
            </w:pPr>
            <w:r w:rsidRPr="00D8537F">
              <w:t>10</w:t>
            </w:r>
          </w:p>
        </w:tc>
        <w:tc>
          <w:tcPr>
            <w:tcW w:w="3660" w:type="dxa"/>
            <w:tcBorders>
              <w:top w:val="nil"/>
              <w:left w:val="nil"/>
              <w:bottom w:val="single" w:sz="4" w:space="0" w:color="auto"/>
              <w:right w:val="single" w:sz="4" w:space="0" w:color="auto"/>
            </w:tcBorders>
            <w:shd w:val="clear" w:color="auto" w:fill="auto"/>
            <w:vAlign w:val="center"/>
            <w:hideMark/>
          </w:tcPr>
          <w:p w:rsidR="00720E36" w:rsidRPr="00D8537F" w:rsidRDefault="00720E36" w:rsidP="00846912">
            <w:pPr>
              <w:jc w:val="both"/>
            </w:pPr>
            <w:r w:rsidRPr="00D8537F">
              <w:t>Izdaci za osiguranje i troškove platnog prometa</w:t>
            </w:r>
          </w:p>
        </w:tc>
        <w:tc>
          <w:tcPr>
            <w:tcW w:w="960" w:type="dxa"/>
            <w:tcBorders>
              <w:top w:val="nil"/>
              <w:left w:val="nil"/>
              <w:bottom w:val="single" w:sz="4" w:space="0" w:color="auto"/>
              <w:right w:val="single" w:sz="4" w:space="0" w:color="auto"/>
            </w:tcBorders>
            <w:shd w:val="clear" w:color="auto" w:fill="auto"/>
            <w:vAlign w:val="center"/>
            <w:hideMark/>
          </w:tcPr>
          <w:p w:rsidR="00720E36" w:rsidRPr="00D8537F" w:rsidRDefault="00720E36" w:rsidP="00846912">
            <w:pPr>
              <w:jc w:val="both"/>
            </w:pPr>
            <w:r w:rsidRPr="00D8537F">
              <w:t>613800</w:t>
            </w:r>
          </w:p>
        </w:tc>
        <w:tc>
          <w:tcPr>
            <w:tcW w:w="1180" w:type="dxa"/>
            <w:tcBorders>
              <w:top w:val="nil"/>
              <w:left w:val="nil"/>
              <w:bottom w:val="single" w:sz="4" w:space="0" w:color="auto"/>
              <w:right w:val="single" w:sz="4" w:space="0" w:color="auto"/>
            </w:tcBorders>
            <w:shd w:val="clear" w:color="auto" w:fill="auto"/>
            <w:noWrap/>
            <w:vAlign w:val="center"/>
          </w:tcPr>
          <w:p w:rsidR="00720E36" w:rsidRPr="00D8537F" w:rsidRDefault="00720E36" w:rsidP="00846912">
            <w:pPr>
              <w:jc w:val="both"/>
            </w:pPr>
            <w:r w:rsidRPr="00D8537F">
              <w:t>14.900</w:t>
            </w:r>
          </w:p>
        </w:tc>
        <w:tc>
          <w:tcPr>
            <w:tcW w:w="1180" w:type="dxa"/>
            <w:tcBorders>
              <w:top w:val="nil"/>
              <w:left w:val="nil"/>
              <w:bottom w:val="single" w:sz="4" w:space="0" w:color="auto"/>
              <w:right w:val="single" w:sz="4" w:space="0" w:color="auto"/>
            </w:tcBorders>
            <w:shd w:val="clear" w:color="auto" w:fill="auto"/>
            <w:noWrap/>
            <w:vAlign w:val="center"/>
          </w:tcPr>
          <w:p w:rsidR="00720E36" w:rsidRPr="00D8537F" w:rsidRDefault="00720E36" w:rsidP="00846912">
            <w:pPr>
              <w:jc w:val="both"/>
            </w:pPr>
            <w:r w:rsidRPr="00D8537F">
              <w:t>14.535</w:t>
            </w:r>
          </w:p>
        </w:tc>
        <w:tc>
          <w:tcPr>
            <w:tcW w:w="1234" w:type="dxa"/>
            <w:tcBorders>
              <w:top w:val="nil"/>
              <w:left w:val="nil"/>
              <w:bottom w:val="single" w:sz="4" w:space="0" w:color="auto"/>
              <w:right w:val="double" w:sz="6" w:space="0" w:color="auto"/>
            </w:tcBorders>
            <w:shd w:val="clear" w:color="auto" w:fill="auto"/>
            <w:noWrap/>
            <w:vAlign w:val="center"/>
          </w:tcPr>
          <w:p w:rsidR="00720E36" w:rsidRPr="00D8537F" w:rsidRDefault="00720E36" w:rsidP="00846912">
            <w:pPr>
              <w:jc w:val="both"/>
            </w:pPr>
            <w:r w:rsidRPr="00D8537F">
              <w:t>98</w:t>
            </w:r>
          </w:p>
        </w:tc>
      </w:tr>
      <w:tr w:rsidR="00720E36" w:rsidRPr="00D8537F" w:rsidTr="00846912">
        <w:trPr>
          <w:trHeight w:val="288"/>
        </w:trPr>
        <w:tc>
          <w:tcPr>
            <w:tcW w:w="640" w:type="dxa"/>
            <w:tcBorders>
              <w:top w:val="nil"/>
              <w:left w:val="double" w:sz="6" w:space="0" w:color="auto"/>
              <w:bottom w:val="single" w:sz="4" w:space="0" w:color="auto"/>
              <w:right w:val="single" w:sz="4" w:space="0" w:color="auto"/>
            </w:tcBorders>
            <w:shd w:val="clear" w:color="auto" w:fill="auto"/>
            <w:noWrap/>
            <w:vAlign w:val="center"/>
            <w:hideMark/>
          </w:tcPr>
          <w:p w:rsidR="00720E36" w:rsidRPr="00D8537F" w:rsidRDefault="00720E36" w:rsidP="00846912">
            <w:pPr>
              <w:jc w:val="both"/>
            </w:pPr>
            <w:r w:rsidRPr="00D8537F">
              <w:t>11</w:t>
            </w:r>
          </w:p>
        </w:tc>
        <w:tc>
          <w:tcPr>
            <w:tcW w:w="3660" w:type="dxa"/>
            <w:tcBorders>
              <w:top w:val="nil"/>
              <w:left w:val="nil"/>
              <w:bottom w:val="single" w:sz="4" w:space="0" w:color="auto"/>
              <w:right w:val="single" w:sz="4" w:space="0" w:color="auto"/>
            </w:tcBorders>
            <w:shd w:val="clear" w:color="auto" w:fill="auto"/>
            <w:vAlign w:val="center"/>
            <w:hideMark/>
          </w:tcPr>
          <w:p w:rsidR="00720E36" w:rsidRPr="00D8537F" w:rsidRDefault="00720E36" w:rsidP="00846912">
            <w:pPr>
              <w:jc w:val="both"/>
            </w:pPr>
            <w:r w:rsidRPr="00D8537F">
              <w:t>Ugovorene i druge posebne usluge</w:t>
            </w:r>
          </w:p>
        </w:tc>
        <w:tc>
          <w:tcPr>
            <w:tcW w:w="960" w:type="dxa"/>
            <w:tcBorders>
              <w:top w:val="nil"/>
              <w:left w:val="nil"/>
              <w:bottom w:val="single" w:sz="4" w:space="0" w:color="auto"/>
              <w:right w:val="single" w:sz="4" w:space="0" w:color="auto"/>
            </w:tcBorders>
            <w:shd w:val="clear" w:color="auto" w:fill="auto"/>
            <w:vAlign w:val="center"/>
            <w:hideMark/>
          </w:tcPr>
          <w:p w:rsidR="00720E36" w:rsidRPr="00D8537F" w:rsidRDefault="00720E36" w:rsidP="00846912">
            <w:pPr>
              <w:jc w:val="both"/>
            </w:pPr>
            <w:r w:rsidRPr="00D8537F">
              <w:t>613900</w:t>
            </w:r>
          </w:p>
        </w:tc>
        <w:tc>
          <w:tcPr>
            <w:tcW w:w="1180" w:type="dxa"/>
            <w:tcBorders>
              <w:top w:val="nil"/>
              <w:left w:val="nil"/>
              <w:bottom w:val="single" w:sz="4" w:space="0" w:color="auto"/>
              <w:right w:val="single" w:sz="4" w:space="0" w:color="auto"/>
            </w:tcBorders>
            <w:shd w:val="clear" w:color="auto" w:fill="auto"/>
            <w:noWrap/>
            <w:vAlign w:val="center"/>
          </w:tcPr>
          <w:p w:rsidR="00720E36" w:rsidRPr="00D8537F" w:rsidRDefault="00720E36" w:rsidP="00846912">
            <w:pPr>
              <w:jc w:val="both"/>
            </w:pPr>
            <w:r w:rsidRPr="00D8537F">
              <w:t>753.925</w:t>
            </w:r>
          </w:p>
        </w:tc>
        <w:tc>
          <w:tcPr>
            <w:tcW w:w="1180" w:type="dxa"/>
            <w:tcBorders>
              <w:top w:val="nil"/>
              <w:left w:val="nil"/>
              <w:bottom w:val="single" w:sz="4" w:space="0" w:color="auto"/>
              <w:right w:val="single" w:sz="4" w:space="0" w:color="auto"/>
            </w:tcBorders>
            <w:shd w:val="clear" w:color="auto" w:fill="auto"/>
            <w:noWrap/>
            <w:vAlign w:val="center"/>
          </w:tcPr>
          <w:p w:rsidR="00720E36" w:rsidRPr="00D8537F" w:rsidRDefault="00720E36" w:rsidP="00846912">
            <w:pPr>
              <w:jc w:val="both"/>
            </w:pPr>
            <w:r w:rsidRPr="00D8537F">
              <w:t>724.913</w:t>
            </w:r>
          </w:p>
        </w:tc>
        <w:tc>
          <w:tcPr>
            <w:tcW w:w="1234" w:type="dxa"/>
            <w:tcBorders>
              <w:top w:val="nil"/>
              <w:left w:val="nil"/>
              <w:bottom w:val="single" w:sz="4" w:space="0" w:color="auto"/>
              <w:right w:val="double" w:sz="6" w:space="0" w:color="auto"/>
            </w:tcBorders>
            <w:shd w:val="clear" w:color="auto" w:fill="auto"/>
            <w:noWrap/>
            <w:vAlign w:val="center"/>
          </w:tcPr>
          <w:p w:rsidR="00720E36" w:rsidRPr="00D8537F" w:rsidRDefault="00720E36" w:rsidP="00846912">
            <w:pPr>
              <w:jc w:val="both"/>
            </w:pPr>
            <w:r w:rsidRPr="00D8537F">
              <w:t>96</w:t>
            </w:r>
          </w:p>
        </w:tc>
      </w:tr>
      <w:tr w:rsidR="00720E36" w:rsidRPr="00D8537F" w:rsidTr="00846912">
        <w:trPr>
          <w:trHeight w:val="288"/>
        </w:trPr>
        <w:tc>
          <w:tcPr>
            <w:tcW w:w="640" w:type="dxa"/>
            <w:tcBorders>
              <w:top w:val="nil"/>
              <w:left w:val="double" w:sz="6" w:space="0" w:color="auto"/>
              <w:bottom w:val="single" w:sz="4" w:space="0" w:color="auto"/>
              <w:right w:val="single" w:sz="4" w:space="0" w:color="auto"/>
            </w:tcBorders>
            <w:shd w:val="clear" w:color="auto" w:fill="auto"/>
            <w:noWrap/>
            <w:vAlign w:val="center"/>
            <w:hideMark/>
          </w:tcPr>
          <w:p w:rsidR="00720E36" w:rsidRPr="00D8537F" w:rsidRDefault="00720E36" w:rsidP="00846912">
            <w:pPr>
              <w:jc w:val="both"/>
              <w:rPr>
                <w:b/>
                <w:bCs/>
              </w:rPr>
            </w:pPr>
            <w:r w:rsidRPr="00D8537F">
              <w:rPr>
                <w:b/>
                <w:bCs/>
              </w:rPr>
              <w:t>II</w:t>
            </w:r>
          </w:p>
        </w:tc>
        <w:tc>
          <w:tcPr>
            <w:tcW w:w="3660" w:type="dxa"/>
            <w:tcBorders>
              <w:top w:val="nil"/>
              <w:left w:val="nil"/>
              <w:bottom w:val="single" w:sz="4" w:space="0" w:color="auto"/>
              <w:right w:val="single" w:sz="4" w:space="0" w:color="auto"/>
            </w:tcBorders>
            <w:shd w:val="clear" w:color="auto" w:fill="auto"/>
            <w:vAlign w:val="center"/>
            <w:hideMark/>
          </w:tcPr>
          <w:p w:rsidR="00720E36" w:rsidRPr="00D8537F" w:rsidRDefault="00720E36" w:rsidP="00846912">
            <w:pPr>
              <w:jc w:val="both"/>
              <w:rPr>
                <w:b/>
                <w:bCs/>
              </w:rPr>
            </w:pPr>
            <w:r w:rsidRPr="00D8537F">
              <w:rPr>
                <w:b/>
                <w:bCs/>
              </w:rPr>
              <w:t>KAPITALNI IZDACI</w:t>
            </w:r>
          </w:p>
        </w:tc>
        <w:tc>
          <w:tcPr>
            <w:tcW w:w="960" w:type="dxa"/>
            <w:tcBorders>
              <w:top w:val="nil"/>
              <w:left w:val="nil"/>
              <w:bottom w:val="single" w:sz="4" w:space="0" w:color="auto"/>
              <w:right w:val="single" w:sz="4" w:space="0" w:color="auto"/>
            </w:tcBorders>
            <w:shd w:val="clear" w:color="auto" w:fill="auto"/>
            <w:vAlign w:val="center"/>
            <w:hideMark/>
          </w:tcPr>
          <w:p w:rsidR="00720E36" w:rsidRPr="00D8537F" w:rsidRDefault="00720E36" w:rsidP="00846912">
            <w:pPr>
              <w:jc w:val="both"/>
              <w:rPr>
                <w:b/>
                <w:bCs/>
              </w:rPr>
            </w:pPr>
            <w:r w:rsidRPr="00D8537F">
              <w:rPr>
                <w:b/>
                <w:bCs/>
              </w:rPr>
              <w:t> </w:t>
            </w:r>
          </w:p>
        </w:tc>
        <w:tc>
          <w:tcPr>
            <w:tcW w:w="1180" w:type="dxa"/>
            <w:tcBorders>
              <w:top w:val="nil"/>
              <w:left w:val="nil"/>
              <w:bottom w:val="single" w:sz="4" w:space="0" w:color="auto"/>
              <w:right w:val="single" w:sz="4" w:space="0" w:color="auto"/>
            </w:tcBorders>
            <w:shd w:val="clear" w:color="auto" w:fill="auto"/>
            <w:noWrap/>
            <w:vAlign w:val="center"/>
          </w:tcPr>
          <w:p w:rsidR="00720E36" w:rsidRPr="00D8537F" w:rsidRDefault="00720E36" w:rsidP="00846912">
            <w:pPr>
              <w:jc w:val="both"/>
              <w:rPr>
                <w:b/>
                <w:bCs/>
              </w:rPr>
            </w:pPr>
            <w:r w:rsidRPr="00D8537F">
              <w:rPr>
                <w:b/>
                <w:bCs/>
              </w:rPr>
              <w:t>5.009.100</w:t>
            </w:r>
          </w:p>
        </w:tc>
        <w:tc>
          <w:tcPr>
            <w:tcW w:w="1180" w:type="dxa"/>
            <w:tcBorders>
              <w:top w:val="nil"/>
              <w:left w:val="nil"/>
              <w:bottom w:val="single" w:sz="4" w:space="0" w:color="auto"/>
              <w:right w:val="single" w:sz="4" w:space="0" w:color="auto"/>
            </w:tcBorders>
            <w:shd w:val="clear" w:color="auto" w:fill="auto"/>
            <w:noWrap/>
            <w:vAlign w:val="center"/>
          </w:tcPr>
          <w:p w:rsidR="00720E36" w:rsidRPr="00D8537F" w:rsidRDefault="00720E36" w:rsidP="00846912">
            <w:pPr>
              <w:jc w:val="both"/>
              <w:rPr>
                <w:b/>
                <w:bCs/>
              </w:rPr>
            </w:pPr>
            <w:r w:rsidRPr="00D8537F">
              <w:rPr>
                <w:b/>
                <w:bCs/>
              </w:rPr>
              <w:t>4.551.113</w:t>
            </w:r>
          </w:p>
        </w:tc>
        <w:tc>
          <w:tcPr>
            <w:tcW w:w="1234" w:type="dxa"/>
            <w:tcBorders>
              <w:top w:val="nil"/>
              <w:left w:val="nil"/>
              <w:bottom w:val="single" w:sz="4" w:space="0" w:color="auto"/>
              <w:right w:val="double" w:sz="6" w:space="0" w:color="auto"/>
            </w:tcBorders>
            <w:shd w:val="clear" w:color="auto" w:fill="auto"/>
            <w:noWrap/>
            <w:vAlign w:val="center"/>
          </w:tcPr>
          <w:p w:rsidR="00720E36" w:rsidRPr="00D8537F" w:rsidRDefault="00720E36" w:rsidP="00846912">
            <w:pPr>
              <w:jc w:val="both"/>
              <w:rPr>
                <w:b/>
                <w:bCs/>
              </w:rPr>
            </w:pPr>
            <w:r w:rsidRPr="00D8537F">
              <w:rPr>
                <w:b/>
                <w:bCs/>
              </w:rPr>
              <w:t>91</w:t>
            </w:r>
          </w:p>
        </w:tc>
      </w:tr>
      <w:tr w:rsidR="00720E36" w:rsidRPr="00D8537F" w:rsidTr="00846912">
        <w:trPr>
          <w:trHeight w:val="288"/>
        </w:trPr>
        <w:tc>
          <w:tcPr>
            <w:tcW w:w="640" w:type="dxa"/>
            <w:tcBorders>
              <w:top w:val="nil"/>
              <w:left w:val="double" w:sz="6" w:space="0" w:color="auto"/>
              <w:bottom w:val="single" w:sz="4" w:space="0" w:color="auto"/>
              <w:right w:val="single" w:sz="4" w:space="0" w:color="auto"/>
            </w:tcBorders>
            <w:shd w:val="clear" w:color="auto" w:fill="auto"/>
            <w:noWrap/>
            <w:vAlign w:val="center"/>
            <w:hideMark/>
          </w:tcPr>
          <w:p w:rsidR="00720E36" w:rsidRPr="00D8537F" w:rsidRDefault="00720E36" w:rsidP="00846912">
            <w:pPr>
              <w:jc w:val="both"/>
            </w:pPr>
            <w:r w:rsidRPr="00D8537F">
              <w:t>1</w:t>
            </w:r>
          </w:p>
        </w:tc>
        <w:tc>
          <w:tcPr>
            <w:tcW w:w="3660" w:type="dxa"/>
            <w:tcBorders>
              <w:top w:val="nil"/>
              <w:left w:val="nil"/>
              <w:bottom w:val="single" w:sz="4" w:space="0" w:color="auto"/>
              <w:right w:val="single" w:sz="4" w:space="0" w:color="auto"/>
            </w:tcBorders>
            <w:shd w:val="clear" w:color="auto" w:fill="auto"/>
            <w:vAlign w:val="center"/>
            <w:hideMark/>
          </w:tcPr>
          <w:p w:rsidR="00720E36" w:rsidRPr="00D8537F" w:rsidRDefault="00720E36" w:rsidP="00846912">
            <w:pPr>
              <w:jc w:val="both"/>
            </w:pPr>
            <w:r>
              <w:t>Nabav</w:t>
            </w:r>
            <w:r w:rsidRPr="00D8537F">
              <w:t>a opreme</w:t>
            </w:r>
          </w:p>
        </w:tc>
        <w:tc>
          <w:tcPr>
            <w:tcW w:w="960" w:type="dxa"/>
            <w:tcBorders>
              <w:top w:val="nil"/>
              <w:left w:val="nil"/>
              <w:bottom w:val="single" w:sz="4" w:space="0" w:color="333333"/>
              <w:right w:val="single" w:sz="4" w:space="0" w:color="auto"/>
            </w:tcBorders>
            <w:shd w:val="clear" w:color="auto" w:fill="auto"/>
            <w:noWrap/>
            <w:vAlign w:val="center"/>
            <w:hideMark/>
          </w:tcPr>
          <w:p w:rsidR="00720E36" w:rsidRPr="00D8537F" w:rsidRDefault="00720E36" w:rsidP="00846912">
            <w:pPr>
              <w:jc w:val="both"/>
            </w:pPr>
            <w:r w:rsidRPr="00D8537F">
              <w:t>821300</w:t>
            </w:r>
          </w:p>
        </w:tc>
        <w:tc>
          <w:tcPr>
            <w:tcW w:w="1180" w:type="dxa"/>
            <w:tcBorders>
              <w:top w:val="nil"/>
              <w:left w:val="nil"/>
              <w:bottom w:val="single" w:sz="4" w:space="0" w:color="auto"/>
              <w:right w:val="single" w:sz="4" w:space="0" w:color="auto"/>
            </w:tcBorders>
            <w:shd w:val="clear" w:color="auto" w:fill="auto"/>
            <w:noWrap/>
            <w:vAlign w:val="center"/>
          </w:tcPr>
          <w:p w:rsidR="00720E36" w:rsidRPr="00D8537F" w:rsidRDefault="00720E36" w:rsidP="00846912">
            <w:pPr>
              <w:jc w:val="both"/>
            </w:pPr>
            <w:r w:rsidRPr="00D8537F">
              <w:t>37.000</w:t>
            </w:r>
          </w:p>
        </w:tc>
        <w:tc>
          <w:tcPr>
            <w:tcW w:w="1180" w:type="dxa"/>
            <w:tcBorders>
              <w:top w:val="nil"/>
              <w:left w:val="nil"/>
              <w:bottom w:val="single" w:sz="4" w:space="0" w:color="auto"/>
              <w:right w:val="single" w:sz="4" w:space="0" w:color="auto"/>
            </w:tcBorders>
            <w:shd w:val="clear" w:color="auto" w:fill="auto"/>
            <w:noWrap/>
            <w:vAlign w:val="center"/>
          </w:tcPr>
          <w:p w:rsidR="00720E36" w:rsidRPr="00D8537F" w:rsidRDefault="00720E36" w:rsidP="00846912">
            <w:pPr>
              <w:jc w:val="both"/>
            </w:pPr>
            <w:r w:rsidRPr="00D8537F">
              <w:t>36.640</w:t>
            </w:r>
          </w:p>
        </w:tc>
        <w:tc>
          <w:tcPr>
            <w:tcW w:w="1234" w:type="dxa"/>
            <w:tcBorders>
              <w:top w:val="nil"/>
              <w:left w:val="nil"/>
              <w:bottom w:val="single" w:sz="4" w:space="0" w:color="auto"/>
              <w:right w:val="double" w:sz="6" w:space="0" w:color="auto"/>
            </w:tcBorders>
            <w:shd w:val="clear" w:color="auto" w:fill="auto"/>
            <w:noWrap/>
            <w:vAlign w:val="center"/>
          </w:tcPr>
          <w:p w:rsidR="00720E36" w:rsidRPr="00D8537F" w:rsidRDefault="00720E36" w:rsidP="00846912">
            <w:pPr>
              <w:jc w:val="both"/>
            </w:pPr>
            <w:r w:rsidRPr="00D8537F">
              <w:t>99</w:t>
            </w:r>
          </w:p>
        </w:tc>
      </w:tr>
      <w:tr w:rsidR="00720E36" w:rsidRPr="00D8537F" w:rsidTr="00846912">
        <w:trPr>
          <w:trHeight w:val="288"/>
        </w:trPr>
        <w:tc>
          <w:tcPr>
            <w:tcW w:w="640" w:type="dxa"/>
            <w:tcBorders>
              <w:top w:val="nil"/>
              <w:left w:val="double" w:sz="6" w:space="0" w:color="auto"/>
              <w:bottom w:val="single" w:sz="4" w:space="0" w:color="auto"/>
              <w:right w:val="single" w:sz="4" w:space="0" w:color="auto"/>
            </w:tcBorders>
            <w:shd w:val="clear" w:color="auto" w:fill="auto"/>
            <w:noWrap/>
            <w:vAlign w:val="center"/>
            <w:hideMark/>
          </w:tcPr>
          <w:p w:rsidR="00720E36" w:rsidRPr="00D8537F" w:rsidRDefault="00720E36" w:rsidP="00846912">
            <w:pPr>
              <w:jc w:val="both"/>
            </w:pPr>
            <w:r w:rsidRPr="00D8537F">
              <w:t>2</w:t>
            </w:r>
          </w:p>
        </w:tc>
        <w:tc>
          <w:tcPr>
            <w:tcW w:w="3660" w:type="dxa"/>
            <w:tcBorders>
              <w:top w:val="nil"/>
              <w:left w:val="nil"/>
              <w:bottom w:val="single" w:sz="4" w:space="0" w:color="auto"/>
              <w:right w:val="single" w:sz="4" w:space="0" w:color="auto"/>
            </w:tcBorders>
            <w:shd w:val="clear" w:color="auto" w:fill="auto"/>
            <w:vAlign w:val="center"/>
            <w:hideMark/>
          </w:tcPr>
          <w:p w:rsidR="00720E36" w:rsidRPr="00D8537F" w:rsidRDefault="00720E36" w:rsidP="00846912">
            <w:pPr>
              <w:jc w:val="both"/>
            </w:pPr>
            <w:r>
              <w:t>Nabav</w:t>
            </w:r>
            <w:r w:rsidRPr="00D8537F">
              <w:t>a sredstava u obliku prava</w:t>
            </w:r>
          </w:p>
        </w:tc>
        <w:tc>
          <w:tcPr>
            <w:tcW w:w="960" w:type="dxa"/>
            <w:tcBorders>
              <w:top w:val="nil"/>
              <w:left w:val="nil"/>
              <w:bottom w:val="single" w:sz="4" w:space="0" w:color="auto"/>
              <w:right w:val="nil"/>
            </w:tcBorders>
            <w:shd w:val="clear" w:color="auto" w:fill="auto"/>
            <w:noWrap/>
            <w:vAlign w:val="center"/>
            <w:hideMark/>
          </w:tcPr>
          <w:p w:rsidR="00720E36" w:rsidRPr="00D8537F" w:rsidRDefault="00720E36" w:rsidP="00846912">
            <w:pPr>
              <w:jc w:val="both"/>
            </w:pPr>
            <w:r w:rsidRPr="00D8537F">
              <w:t>821500</w:t>
            </w:r>
          </w:p>
        </w:tc>
        <w:tc>
          <w:tcPr>
            <w:tcW w:w="1180" w:type="dxa"/>
            <w:tcBorders>
              <w:top w:val="nil"/>
              <w:left w:val="single" w:sz="4" w:space="0" w:color="auto"/>
              <w:bottom w:val="single" w:sz="4" w:space="0" w:color="auto"/>
              <w:right w:val="single" w:sz="4" w:space="0" w:color="auto"/>
            </w:tcBorders>
            <w:shd w:val="clear" w:color="auto" w:fill="auto"/>
            <w:noWrap/>
            <w:vAlign w:val="center"/>
          </w:tcPr>
          <w:p w:rsidR="00720E36" w:rsidRPr="00D8537F" w:rsidRDefault="00720E36" w:rsidP="00846912">
            <w:pPr>
              <w:jc w:val="both"/>
            </w:pPr>
            <w:r w:rsidRPr="00D8537F">
              <w:t>4.612.100</w:t>
            </w:r>
          </w:p>
        </w:tc>
        <w:tc>
          <w:tcPr>
            <w:tcW w:w="1180" w:type="dxa"/>
            <w:tcBorders>
              <w:top w:val="nil"/>
              <w:left w:val="nil"/>
              <w:bottom w:val="single" w:sz="4" w:space="0" w:color="auto"/>
              <w:right w:val="single" w:sz="4" w:space="0" w:color="auto"/>
            </w:tcBorders>
            <w:shd w:val="clear" w:color="auto" w:fill="auto"/>
            <w:noWrap/>
            <w:vAlign w:val="center"/>
          </w:tcPr>
          <w:p w:rsidR="00720E36" w:rsidRPr="00D8537F" w:rsidRDefault="00720E36" w:rsidP="00846912">
            <w:pPr>
              <w:jc w:val="both"/>
            </w:pPr>
            <w:r w:rsidRPr="00D8537F">
              <w:t>4.476.306</w:t>
            </w:r>
          </w:p>
        </w:tc>
        <w:tc>
          <w:tcPr>
            <w:tcW w:w="1234" w:type="dxa"/>
            <w:tcBorders>
              <w:top w:val="nil"/>
              <w:left w:val="nil"/>
              <w:bottom w:val="single" w:sz="4" w:space="0" w:color="auto"/>
              <w:right w:val="double" w:sz="6" w:space="0" w:color="auto"/>
            </w:tcBorders>
            <w:shd w:val="clear" w:color="auto" w:fill="auto"/>
            <w:noWrap/>
            <w:vAlign w:val="center"/>
          </w:tcPr>
          <w:p w:rsidR="00720E36" w:rsidRPr="00D8537F" w:rsidRDefault="00720E36" w:rsidP="00846912">
            <w:pPr>
              <w:jc w:val="both"/>
            </w:pPr>
            <w:r w:rsidRPr="00D8537F">
              <w:t>97</w:t>
            </w:r>
          </w:p>
        </w:tc>
      </w:tr>
      <w:tr w:rsidR="00720E36" w:rsidRPr="00D8537F" w:rsidTr="00846912">
        <w:trPr>
          <w:trHeight w:val="288"/>
        </w:trPr>
        <w:tc>
          <w:tcPr>
            <w:tcW w:w="640" w:type="dxa"/>
            <w:tcBorders>
              <w:top w:val="nil"/>
              <w:left w:val="double" w:sz="6" w:space="0" w:color="auto"/>
              <w:bottom w:val="single" w:sz="4" w:space="0" w:color="auto"/>
              <w:right w:val="single" w:sz="4" w:space="0" w:color="auto"/>
            </w:tcBorders>
            <w:shd w:val="clear" w:color="auto" w:fill="auto"/>
            <w:noWrap/>
            <w:vAlign w:val="center"/>
            <w:hideMark/>
          </w:tcPr>
          <w:p w:rsidR="00720E36" w:rsidRPr="00D8537F" w:rsidRDefault="00720E36" w:rsidP="00846912">
            <w:pPr>
              <w:jc w:val="both"/>
            </w:pPr>
            <w:r w:rsidRPr="00D8537F">
              <w:t>3</w:t>
            </w:r>
          </w:p>
        </w:tc>
        <w:tc>
          <w:tcPr>
            <w:tcW w:w="3660" w:type="dxa"/>
            <w:tcBorders>
              <w:top w:val="nil"/>
              <w:left w:val="nil"/>
              <w:bottom w:val="single" w:sz="4" w:space="0" w:color="auto"/>
              <w:right w:val="single" w:sz="4" w:space="0" w:color="auto"/>
            </w:tcBorders>
            <w:shd w:val="clear" w:color="auto" w:fill="auto"/>
            <w:vAlign w:val="center"/>
            <w:hideMark/>
          </w:tcPr>
          <w:p w:rsidR="00720E36" w:rsidRPr="00D8537F" w:rsidRDefault="00720E36" w:rsidP="00846912">
            <w:pPr>
              <w:jc w:val="both"/>
            </w:pPr>
            <w:r>
              <w:t>Rekonstrukcija i investicijsko</w:t>
            </w:r>
            <w:r w:rsidRPr="00D8537F">
              <w:t xml:space="preserve"> održavanje</w:t>
            </w:r>
          </w:p>
        </w:tc>
        <w:tc>
          <w:tcPr>
            <w:tcW w:w="960" w:type="dxa"/>
            <w:tcBorders>
              <w:top w:val="nil"/>
              <w:left w:val="single" w:sz="4" w:space="0" w:color="333333"/>
              <w:bottom w:val="nil"/>
              <w:right w:val="single" w:sz="4" w:space="0" w:color="333333"/>
            </w:tcBorders>
            <w:shd w:val="clear" w:color="auto" w:fill="auto"/>
            <w:noWrap/>
            <w:vAlign w:val="center"/>
            <w:hideMark/>
          </w:tcPr>
          <w:p w:rsidR="00720E36" w:rsidRPr="00D8537F" w:rsidRDefault="00720E36" w:rsidP="00846912">
            <w:pPr>
              <w:jc w:val="both"/>
            </w:pPr>
            <w:r w:rsidRPr="00D8537F">
              <w:t>821600</w:t>
            </w:r>
          </w:p>
        </w:tc>
        <w:tc>
          <w:tcPr>
            <w:tcW w:w="1180" w:type="dxa"/>
            <w:tcBorders>
              <w:top w:val="nil"/>
              <w:left w:val="single" w:sz="4" w:space="0" w:color="auto"/>
              <w:bottom w:val="single" w:sz="4" w:space="0" w:color="auto"/>
              <w:right w:val="single" w:sz="4" w:space="0" w:color="auto"/>
            </w:tcBorders>
            <w:shd w:val="clear" w:color="auto" w:fill="auto"/>
            <w:noWrap/>
            <w:vAlign w:val="center"/>
          </w:tcPr>
          <w:p w:rsidR="00720E36" w:rsidRPr="00D8537F" w:rsidRDefault="00720E36" w:rsidP="00846912">
            <w:pPr>
              <w:jc w:val="both"/>
            </w:pPr>
            <w:r w:rsidRPr="00D8537F">
              <w:t>360.000</w:t>
            </w:r>
          </w:p>
        </w:tc>
        <w:tc>
          <w:tcPr>
            <w:tcW w:w="1180" w:type="dxa"/>
            <w:tcBorders>
              <w:top w:val="nil"/>
              <w:left w:val="nil"/>
              <w:bottom w:val="single" w:sz="4" w:space="0" w:color="auto"/>
              <w:right w:val="single" w:sz="4" w:space="0" w:color="auto"/>
            </w:tcBorders>
            <w:shd w:val="clear" w:color="auto" w:fill="auto"/>
            <w:noWrap/>
            <w:vAlign w:val="center"/>
          </w:tcPr>
          <w:p w:rsidR="00720E36" w:rsidRPr="00D8537F" w:rsidRDefault="00720E36" w:rsidP="00846912">
            <w:pPr>
              <w:jc w:val="both"/>
            </w:pPr>
            <w:r w:rsidRPr="00D8537F">
              <w:t>38.167</w:t>
            </w:r>
          </w:p>
        </w:tc>
        <w:tc>
          <w:tcPr>
            <w:tcW w:w="1234" w:type="dxa"/>
            <w:tcBorders>
              <w:top w:val="nil"/>
              <w:left w:val="nil"/>
              <w:bottom w:val="single" w:sz="4" w:space="0" w:color="auto"/>
              <w:right w:val="double" w:sz="6" w:space="0" w:color="auto"/>
            </w:tcBorders>
            <w:shd w:val="clear" w:color="auto" w:fill="auto"/>
            <w:noWrap/>
            <w:vAlign w:val="center"/>
          </w:tcPr>
          <w:p w:rsidR="00720E36" w:rsidRPr="00D8537F" w:rsidRDefault="00720E36" w:rsidP="00846912">
            <w:pPr>
              <w:jc w:val="both"/>
            </w:pPr>
            <w:r w:rsidRPr="00D8537F">
              <w:t>11</w:t>
            </w:r>
          </w:p>
        </w:tc>
      </w:tr>
      <w:tr w:rsidR="00720E36" w:rsidRPr="00D8537F" w:rsidTr="00846912">
        <w:trPr>
          <w:trHeight w:val="300"/>
        </w:trPr>
        <w:tc>
          <w:tcPr>
            <w:tcW w:w="640" w:type="dxa"/>
            <w:tcBorders>
              <w:top w:val="nil"/>
              <w:left w:val="double" w:sz="6" w:space="0" w:color="auto"/>
              <w:bottom w:val="single" w:sz="4" w:space="0" w:color="auto"/>
              <w:right w:val="single" w:sz="4" w:space="0" w:color="auto"/>
            </w:tcBorders>
            <w:shd w:val="clear" w:color="auto" w:fill="auto"/>
            <w:noWrap/>
            <w:vAlign w:val="center"/>
            <w:hideMark/>
          </w:tcPr>
          <w:p w:rsidR="00720E36" w:rsidRPr="00D8537F" w:rsidRDefault="00720E36" w:rsidP="00846912">
            <w:pPr>
              <w:jc w:val="both"/>
              <w:rPr>
                <w:b/>
                <w:bCs/>
              </w:rPr>
            </w:pPr>
            <w:r w:rsidRPr="00D8537F">
              <w:rPr>
                <w:b/>
                <w:bCs/>
              </w:rPr>
              <w:t>III</w:t>
            </w:r>
          </w:p>
        </w:tc>
        <w:tc>
          <w:tcPr>
            <w:tcW w:w="3660" w:type="dxa"/>
            <w:tcBorders>
              <w:top w:val="nil"/>
              <w:left w:val="nil"/>
              <w:bottom w:val="single" w:sz="4" w:space="0" w:color="auto"/>
              <w:right w:val="single" w:sz="4" w:space="0" w:color="auto"/>
            </w:tcBorders>
            <w:shd w:val="clear" w:color="auto" w:fill="auto"/>
            <w:vAlign w:val="center"/>
            <w:hideMark/>
          </w:tcPr>
          <w:p w:rsidR="00720E36" w:rsidRPr="00D8537F" w:rsidRDefault="00720E36" w:rsidP="00846912">
            <w:pPr>
              <w:jc w:val="both"/>
              <w:rPr>
                <w:b/>
                <w:bCs/>
              </w:rPr>
            </w:pPr>
            <w:r w:rsidRPr="00D8537F">
              <w:rPr>
                <w:b/>
                <w:bCs/>
              </w:rPr>
              <w:t>TEKUĆI GRANTOVI</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720E36" w:rsidRPr="00D8537F" w:rsidRDefault="00720E36" w:rsidP="00846912">
            <w:pPr>
              <w:jc w:val="both"/>
              <w:rPr>
                <w:b/>
                <w:bCs/>
              </w:rPr>
            </w:pPr>
            <w:r w:rsidRPr="00D8537F">
              <w:rPr>
                <w:b/>
                <w:bCs/>
              </w:rPr>
              <w:t>614311</w:t>
            </w:r>
          </w:p>
        </w:tc>
        <w:tc>
          <w:tcPr>
            <w:tcW w:w="1180" w:type="dxa"/>
            <w:tcBorders>
              <w:top w:val="nil"/>
              <w:left w:val="nil"/>
              <w:bottom w:val="single" w:sz="4" w:space="0" w:color="auto"/>
              <w:right w:val="single" w:sz="4" w:space="0" w:color="auto"/>
            </w:tcBorders>
            <w:shd w:val="clear" w:color="auto" w:fill="auto"/>
            <w:noWrap/>
            <w:vAlign w:val="center"/>
          </w:tcPr>
          <w:p w:rsidR="00720E36" w:rsidRPr="00D8537F" w:rsidRDefault="00720E36" w:rsidP="00846912">
            <w:pPr>
              <w:jc w:val="both"/>
              <w:rPr>
                <w:b/>
                <w:bCs/>
              </w:rPr>
            </w:pPr>
            <w:r w:rsidRPr="00D8537F">
              <w:rPr>
                <w:b/>
                <w:bCs/>
              </w:rPr>
              <w:t>359.000</w:t>
            </w:r>
          </w:p>
        </w:tc>
        <w:tc>
          <w:tcPr>
            <w:tcW w:w="1180" w:type="dxa"/>
            <w:tcBorders>
              <w:top w:val="nil"/>
              <w:left w:val="nil"/>
              <w:bottom w:val="single" w:sz="4" w:space="0" w:color="auto"/>
              <w:right w:val="single" w:sz="4" w:space="0" w:color="auto"/>
            </w:tcBorders>
            <w:shd w:val="clear" w:color="auto" w:fill="auto"/>
            <w:noWrap/>
            <w:vAlign w:val="center"/>
          </w:tcPr>
          <w:p w:rsidR="00720E36" w:rsidRPr="00D8537F" w:rsidRDefault="00720E36" w:rsidP="00846912">
            <w:pPr>
              <w:jc w:val="both"/>
              <w:rPr>
                <w:b/>
                <w:bCs/>
              </w:rPr>
            </w:pPr>
            <w:r w:rsidRPr="00D8537F">
              <w:rPr>
                <w:b/>
                <w:bCs/>
              </w:rPr>
              <w:t>348.889</w:t>
            </w:r>
          </w:p>
        </w:tc>
        <w:tc>
          <w:tcPr>
            <w:tcW w:w="1234" w:type="dxa"/>
            <w:tcBorders>
              <w:top w:val="nil"/>
              <w:left w:val="nil"/>
              <w:bottom w:val="single" w:sz="4" w:space="0" w:color="auto"/>
              <w:right w:val="double" w:sz="6" w:space="0" w:color="auto"/>
            </w:tcBorders>
            <w:shd w:val="clear" w:color="auto" w:fill="auto"/>
            <w:noWrap/>
            <w:vAlign w:val="center"/>
          </w:tcPr>
          <w:p w:rsidR="00720E36" w:rsidRPr="00D8537F" w:rsidRDefault="00720E36" w:rsidP="00846912">
            <w:pPr>
              <w:jc w:val="both"/>
              <w:rPr>
                <w:b/>
                <w:bCs/>
              </w:rPr>
            </w:pPr>
            <w:r w:rsidRPr="00D8537F">
              <w:rPr>
                <w:b/>
                <w:bCs/>
              </w:rPr>
              <w:t>97</w:t>
            </w:r>
          </w:p>
        </w:tc>
      </w:tr>
      <w:tr w:rsidR="00720E36" w:rsidRPr="00D8537F" w:rsidTr="00846912">
        <w:trPr>
          <w:trHeight w:val="312"/>
        </w:trPr>
        <w:tc>
          <w:tcPr>
            <w:tcW w:w="640" w:type="dxa"/>
            <w:tcBorders>
              <w:top w:val="double" w:sz="6" w:space="0" w:color="auto"/>
              <w:left w:val="double" w:sz="6" w:space="0" w:color="auto"/>
              <w:bottom w:val="double" w:sz="6" w:space="0" w:color="auto"/>
              <w:right w:val="single" w:sz="4" w:space="0" w:color="auto"/>
            </w:tcBorders>
            <w:shd w:val="clear" w:color="000000" w:fill="FFFFCC"/>
            <w:noWrap/>
            <w:vAlign w:val="bottom"/>
            <w:hideMark/>
          </w:tcPr>
          <w:p w:rsidR="00720E36" w:rsidRPr="00D8537F" w:rsidRDefault="00720E36" w:rsidP="00846912">
            <w:pPr>
              <w:jc w:val="both"/>
              <w:rPr>
                <w:b/>
                <w:bCs/>
              </w:rPr>
            </w:pPr>
            <w:r w:rsidRPr="00D8537F">
              <w:rPr>
                <w:b/>
                <w:bCs/>
              </w:rPr>
              <w:t>IV</w:t>
            </w:r>
          </w:p>
        </w:tc>
        <w:tc>
          <w:tcPr>
            <w:tcW w:w="3660" w:type="dxa"/>
            <w:tcBorders>
              <w:top w:val="double" w:sz="6" w:space="0" w:color="auto"/>
              <w:left w:val="nil"/>
              <w:bottom w:val="double" w:sz="6" w:space="0" w:color="auto"/>
              <w:right w:val="single" w:sz="4" w:space="0" w:color="auto"/>
            </w:tcBorders>
            <w:shd w:val="clear" w:color="000000" w:fill="FFFFCC"/>
            <w:vAlign w:val="center"/>
            <w:hideMark/>
          </w:tcPr>
          <w:p w:rsidR="00720E36" w:rsidRPr="00D8537F" w:rsidRDefault="00720E36" w:rsidP="00846912">
            <w:pPr>
              <w:jc w:val="both"/>
              <w:rPr>
                <w:b/>
                <w:bCs/>
              </w:rPr>
            </w:pPr>
            <w:r w:rsidRPr="00D8537F">
              <w:rPr>
                <w:b/>
                <w:bCs/>
              </w:rPr>
              <w:t>UKUPNO (I+II+III)</w:t>
            </w:r>
          </w:p>
        </w:tc>
        <w:tc>
          <w:tcPr>
            <w:tcW w:w="960" w:type="dxa"/>
            <w:tcBorders>
              <w:top w:val="double" w:sz="6" w:space="0" w:color="auto"/>
              <w:left w:val="nil"/>
              <w:bottom w:val="double" w:sz="6" w:space="0" w:color="auto"/>
              <w:right w:val="single" w:sz="4" w:space="0" w:color="auto"/>
            </w:tcBorders>
            <w:shd w:val="clear" w:color="000000" w:fill="FFFFCC"/>
            <w:vAlign w:val="center"/>
            <w:hideMark/>
          </w:tcPr>
          <w:p w:rsidR="00720E36" w:rsidRPr="00D8537F" w:rsidRDefault="00720E36" w:rsidP="00846912">
            <w:pPr>
              <w:jc w:val="both"/>
              <w:rPr>
                <w:b/>
                <w:bCs/>
              </w:rPr>
            </w:pPr>
            <w:r w:rsidRPr="00D8537F">
              <w:rPr>
                <w:b/>
                <w:bCs/>
              </w:rPr>
              <w:t> </w:t>
            </w:r>
          </w:p>
        </w:tc>
        <w:tc>
          <w:tcPr>
            <w:tcW w:w="1180" w:type="dxa"/>
            <w:tcBorders>
              <w:top w:val="double" w:sz="6" w:space="0" w:color="auto"/>
              <w:left w:val="nil"/>
              <w:bottom w:val="double" w:sz="6" w:space="0" w:color="auto"/>
              <w:right w:val="single" w:sz="4" w:space="0" w:color="auto"/>
            </w:tcBorders>
            <w:shd w:val="clear" w:color="000000" w:fill="FFFFCC"/>
            <w:noWrap/>
            <w:vAlign w:val="center"/>
          </w:tcPr>
          <w:p w:rsidR="00720E36" w:rsidRPr="00D8537F" w:rsidRDefault="00720E36" w:rsidP="00846912">
            <w:pPr>
              <w:jc w:val="both"/>
              <w:rPr>
                <w:b/>
                <w:bCs/>
              </w:rPr>
            </w:pPr>
            <w:r w:rsidRPr="00D8537F">
              <w:rPr>
                <w:b/>
                <w:bCs/>
              </w:rPr>
              <w:t>10.302.000</w:t>
            </w:r>
          </w:p>
        </w:tc>
        <w:tc>
          <w:tcPr>
            <w:tcW w:w="1180" w:type="dxa"/>
            <w:tcBorders>
              <w:top w:val="double" w:sz="6" w:space="0" w:color="auto"/>
              <w:left w:val="nil"/>
              <w:bottom w:val="double" w:sz="6" w:space="0" w:color="auto"/>
              <w:right w:val="single" w:sz="4" w:space="0" w:color="auto"/>
            </w:tcBorders>
            <w:shd w:val="clear" w:color="000000" w:fill="FFFFCC"/>
            <w:noWrap/>
            <w:vAlign w:val="center"/>
          </w:tcPr>
          <w:p w:rsidR="00720E36" w:rsidRPr="00D8537F" w:rsidRDefault="00720E36" w:rsidP="00846912">
            <w:pPr>
              <w:jc w:val="both"/>
              <w:rPr>
                <w:b/>
                <w:bCs/>
              </w:rPr>
            </w:pPr>
            <w:r w:rsidRPr="00D8537F">
              <w:rPr>
                <w:b/>
                <w:bCs/>
              </w:rPr>
              <w:t>9.568.610</w:t>
            </w:r>
          </w:p>
        </w:tc>
        <w:tc>
          <w:tcPr>
            <w:tcW w:w="1234" w:type="dxa"/>
            <w:tcBorders>
              <w:top w:val="double" w:sz="6" w:space="0" w:color="auto"/>
              <w:left w:val="nil"/>
              <w:bottom w:val="double" w:sz="6" w:space="0" w:color="auto"/>
              <w:right w:val="double" w:sz="6" w:space="0" w:color="auto"/>
            </w:tcBorders>
            <w:shd w:val="clear" w:color="000000" w:fill="FFFFCC"/>
            <w:noWrap/>
            <w:vAlign w:val="center"/>
          </w:tcPr>
          <w:p w:rsidR="00720E36" w:rsidRPr="00D8537F" w:rsidRDefault="00720E36" w:rsidP="00846912">
            <w:pPr>
              <w:jc w:val="both"/>
              <w:rPr>
                <w:b/>
                <w:bCs/>
              </w:rPr>
            </w:pPr>
            <w:r w:rsidRPr="00D8537F">
              <w:rPr>
                <w:b/>
                <w:bCs/>
              </w:rPr>
              <w:t>93</w:t>
            </w:r>
          </w:p>
        </w:tc>
      </w:tr>
      <w:tr w:rsidR="00720E36" w:rsidRPr="00D8537F" w:rsidTr="00846912">
        <w:trPr>
          <w:trHeight w:val="330"/>
        </w:trPr>
        <w:tc>
          <w:tcPr>
            <w:tcW w:w="640" w:type="dxa"/>
            <w:tcBorders>
              <w:top w:val="nil"/>
              <w:left w:val="double" w:sz="6" w:space="0" w:color="auto"/>
              <w:bottom w:val="double" w:sz="6" w:space="0" w:color="auto"/>
              <w:right w:val="single" w:sz="4" w:space="0" w:color="auto"/>
            </w:tcBorders>
            <w:shd w:val="clear" w:color="000000" w:fill="FFFFCC"/>
            <w:vAlign w:val="bottom"/>
            <w:hideMark/>
          </w:tcPr>
          <w:p w:rsidR="00720E36" w:rsidRPr="00D8537F" w:rsidRDefault="00720E36" w:rsidP="00846912">
            <w:pPr>
              <w:jc w:val="both"/>
              <w:rPr>
                <w:b/>
                <w:bCs/>
              </w:rPr>
            </w:pPr>
            <w:r w:rsidRPr="00D8537F">
              <w:rPr>
                <w:b/>
                <w:bCs/>
              </w:rPr>
              <w:t>V</w:t>
            </w:r>
          </w:p>
        </w:tc>
        <w:tc>
          <w:tcPr>
            <w:tcW w:w="8214" w:type="dxa"/>
            <w:gridSpan w:val="5"/>
            <w:tcBorders>
              <w:top w:val="double" w:sz="6" w:space="0" w:color="auto"/>
              <w:left w:val="nil"/>
              <w:bottom w:val="double" w:sz="6" w:space="0" w:color="auto"/>
              <w:right w:val="double" w:sz="6" w:space="0" w:color="000000"/>
            </w:tcBorders>
            <w:shd w:val="clear" w:color="000000" w:fill="FFFFCC"/>
            <w:vAlign w:val="bottom"/>
            <w:hideMark/>
          </w:tcPr>
          <w:p w:rsidR="00720E36" w:rsidRPr="00D8537F" w:rsidRDefault="00720E36" w:rsidP="00846912">
            <w:pPr>
              <w:jc w:val="both"/>
              <w:rPr>
                <w:b/>
                <w:bCs/>
              </w:rPr>
            </w:pPr>
            <w:r>
              <w:rPr>
                <w:b/>
                <w:bCs/>
              </w:rPr>
              <w:t>Projek</w:t>
            </w:r>
            <w:r w:rsidRPr="00D8537F">
              <w:rPr>
                <w:b/>
                <w:bCs/>
              </w:rPr>
              <w:t>t digitalizacije</w:t>
            </w:r>
          </w:p>
        </w:tc>
      </w:tr>
      <w:tr w:rsidR="00720E36" w:rsidRPr="00D8537F" w:rsidTr="00846912">
        <w:trPr>
          <w:trHeight w:val="312"/>
        </w:trPr>
        <w:tc>
          <w:tcPr>
            <w:tcW w:w="640" w:type="dxa"/>
            <w:tcBorders>
              <w:top w:val="nil"/>
              <w:left w:val="double" w:sz="6" w:space="0" w:color="auto"/>
              <w:bottom w:val="nil"/>
              <w:right w:val="single" w:sz="4" w:space="0" w:color="auto"/>
            </w:tcBorders>
            <w:shd w:val="clear" w:color="auto" w:fill="auto"/>
            <w:noWrap/>
            <w:vAlign w:val="bottom"/>
            <w:hideMark/>
          </w:tcPr>
          <w:p w:rsidR="00720E36" w:rsidRPr="00D8537F" w:rsidRDefault="00720E36" w:rsidP="00846912">
            <w:pPr>
              <w:jc w:val="both"/>
            </w:pPr>
            <w:r w:rsidRPr="00D8537F">
              <w:t>1</w:t>
            </w:r>
          </w:p>
        </w:tc>
        <w:tc>
          <w:tcPr>
            <w:tcW w:w="3660" w:type="dxa"/>
            <w:tcBorders>
              <w:top w:val="single" w:sz="4" w:space="0" w:color="auto"/>
              <w:left w:val="nil"/>
              <w:bottom w:val="single" w:sz="4" w:space="0" w:color="auto"/>
              <w:right w:val="single" w:sz="4" w:space="0" w:color="auto"/>
            </w:tcBorders>
            <w:shd w:val="clear" w:color="auto" w:fill="auto"/>
            <w:vAlign w:val="center"/>
            <w:hideMark/>
          </w:tcPr>
          <w:p w:rsidR="00720E36" w:rsidRPr="00D8537F" w:rsidRDefault="00720E36" w:rsidP="00846912">
            <w:pPr>
              <w:jc w:val="both"/>
            </w:pPr>
            <w:r>
              <w:t>Nabav</w:t>
            </w:r>
            <w:r w:rsidRPr="00D8537F">
              <w:t>a opreme</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720E36" w:rsidRPr="00D8537F" w:rsidRDefault="00720E36" w:rsidP="00846912">
            <w:pPr>
              <w:jc w:val="both"/>
            </w:pPr>
            <w:r w:rsidRPr="00D8537F">
              <w:t>821300</w:t>
            </w:r>
          </w:p>
        </w:tc>
        <w:tc>
          <w:tcPr>
            <w:tcW w:w="1180" w:type="dxa"/>
            <w:tcBorders>
              <w:top w:val="nil"/>
              <w:left w:val="nil"/>
              <w:bottom w:val="nil"/>
              <w:right w:val="single" w:sz="4" w:space="0" w:color="auto"/>
            </w:tcBorders>
            <w:shd w:val="clear" w:color="auto" w:fill="auto"/>
            <w:noWrap/>
            <w:vAlign w:val="center"/>
            <w:hideMark/>
          </w:tcPr>
          <w:p w:rsidR="00720E36" w:rsidRPr="00D8537F" w:rsidRDefault="00720E36" w:rsidP="00846912">
            <w:pPr>
              <w:jc w:val="both"/>
            </w:pPr>
            <w:r w:rsidRPr="00D8537F">
              <w:t>15.784.000</w:t>
            </w:r>
          </w:p>
        </w:tc>
        <w:tc>
          <w:tcPr>
            <w:tcW w:w="1180" w:type="dxa"/>
            <w:tcBorders>
              <w:top w:val="nil"/>
              <w:left w:val="nil"/>
              <w:bottom w:val="nil"/>
              <w:right w:val="single" w:sz="4" w:space="0" w:color="auto"/>
            </w:tcBorders>
            <w:shd w:val="clear" w:color="auto" w:fill="auto"/>
            <w:noWrap/>
            <w:vAlign w:val="center"/>
          </w:tcPr>
          <w:p w:rsidR="00720E36" w:rsidRPr="00D8537F" w:rsidRDefault="00720E36" w:rsidP="00846912">
            <w:pPr>
              <w:jc w:val="both"/>
            </w:pPr>
            <w:r w:rsidRPr="00D8537F">
              <w:t>6.657.300</w:t>
            </w:r>
          </w:p>
        </w:tc>
        <w:tc>
          <w:tcPr>
            <w:tcW w:w="1234" w:type="dxa"/>
            <w:tcBorders>
              <w:top w:val="single" w:sz="4" w:space="0" w:color="auto"/>
              <w:left w:val="nil"/>
              <w:bottom w:val="single" w:sz="4" w:space="0" w:color="auto"/>
              <w:right w:val="double" w:sz="6" w:space="0" w:color="auto"/>
            </w:tcBorders>
            <w:shd w:val="clear" w:color="auto" w:fill="auto"/>
            <w:noWrap/>
            <w:vAlign w:val="bottom"/>
          </w:tcPr>
          <w:p w:rsidR="00720E36" w:rsidRPr="00D8537F" w:rsidRDefault="00720E36" w:rsidP="00846912">
            <w:pPr>
              <w:jc w:val="both"/>
            </w:pPr>
            <w:r w:rsidRPr="00D8537F">
              <w:t>43</w:t>
            </w:r>
          </w:p>
        </w:tc>
      </w:tr>
      <w:tr w:rsidR="00720E36" w:rsidRPr="00D8537F" w:rsidTr="00846912">
        <w:trPr>
          <w:trHeight w:val="330"/>
        </w:trPr>
        <w:tc>
          <w:tcPr>
            <w:tcW w:w="640" w:type="dxa"/>
            <w:tcBorders>
              <w:top w:val="double" w:sz="6" w:space="0" w:color="auto"/>
              <w:left w:val="double" w:sz="6" w:space="0" w:color="auto"/>
              <w:bottom w:val="double" w:sz="6" w:space="0" w:color="auto"/>
              <w:right w:val="single" w:sz="4" w:space="0" w:color="auto"/>
            </w:tcBorders>
            <w:shd w:val="clear" w:color="000000" w:fill="FFFFCC"/>
            <w:vAlign w:val="bottom"/>
            <w:hideMark/>
          </w:tcPr>
          <w:p w:rsidR="00720E36" w:rsidRPr="00D8537F" w:rsidRDefault="00720E36" w:rsidP="00846912">
            <w:pPr>
              <w:jc w:val="both"/>
              <w:rPr>
                <w:b/>
                <w:bCs/>
              </w:rPr>
            </w:pPr>
            <w:r w:rsidRPr="00D8537F">
              <w:rPr>
                <w:b/>
                <w:bCs/>
              </w:rPr>
              <w:t>VI</w:t>
            </w:r>
          </w:p>
        </w:tc>
        <w:tc>
          <w:tcPr>
            <w:tcW w:w="8214" w:type="dxa"/>
            <w:gridSpan w:val="5"/>
            <w:tcBorders>
              <w:top w:val="double" w:sz="6" w:space="0" w:color="auto"/>
              <w:left w:val="nil"/>
              <w:bottom w:val="double" w:sz="6" w:space="0" w:color="auto"/>
              <w:right w:val="double" w:sz="6" w:space="0" w:color="000000"/>
            </w:tcBorders>
            <w:shd w:val="clear" w:color="000000" w:fill="FFFFCC"/>
            <w:vAlign w:val="bottom"/>
          </w:tcPr>
          <w:p w:rsidR="00720E36" w:rsidRPr="00D8537F" w:rsidRDefault="00720E36" w:rsidP="00846912">
            <w:pPr>
              <w:jc w:val="both"/>
              <w:rPr>
                <w:b/>
                <w:bCs/>
              </w:rPr>
            </w:pPr>
            <w:r>
              <w:rPr>
                <w:b/>
                <w:bCs/>
              </w:rPr>
              <w:t>Projek</w:t>
            </w:r>
            <w:r w:rsidRPr="00D8537F">
              <w:rPr>
                <w:b/>
                <w:bCs/>
              </w:rPr>
              <w:t>t "Most Gradiška"</w:t>
            </w:r>
          </w:p>
        </w:tc>
      </w:tr>
      <w:tr w:rsidR="00720E36" w:rsidRPr="00D8537F" w:rsidTr="00846912">
        <w:trPr>
          <w:trHeight w:val="312"/>
        </w:trPr>
        <w:tc>
          <w:tcPr>
            <w:tcW w:w="640" w:type="dxa"/>
            <w:tcBorders>
              <w:top w:val="nil"/>
              <w:left w:val="double" w:sz="6" w:space="0" w:color="auto"/>
              <w:bottom w:val="nil"/>
              <w:right w:val="single" w:sz="4" w:space="0" w:color="auto"/>
            </w:tcBorders>
            <w:shd w:val="clear" w:color="auto" w:fill="auto"/>
            <w:noWrap/>
            <w:vAlign w:val="bottom"/>
            <w:hideMark/>
          </w:tcPr>
          <w:p w:rsidR="00720E36" w:rsidRPr="00D8537F" w:rsidRDefault="00720E36" w:rsidP="00846912">
            <w:pPr>
              <w:jc w:val="both"/>
            </w:pPr>
            <w:r w:rsidRPr="00D8537F">
              <w:t>1</w:t>
            </w:r>
          </w:p>
        </w:tc>
        <w:tc>
          <w:tcPr>
            <w:tcW w:w="3660" w:type="dxa"/>
            <w:tcBorders>
              <w:top w:val="single" w:sz="4" w:space="0" w:color="auto"/>
              <w:left w:val="nil"/>
              <w:bottom w:val="single" w:sz="4" w:space="0" w:color="auto"/>
              <w:right w:val="single" w:sz="4" w:space="0" w:color="auto"/>
            </w:tcBorders>
            <w:shd w:val="clear" w:color="auto" w:fill="auto"/>
            <w:vAlign w:val="center"/>
          </w:tcPr>
          <w:p w:rsidR="00720E36" w:rsidRPr="00D8537F" w:rsidRDefault="00720E36" w:rsidP="00846912">
            <w:pPr>
              <w:jc w:val="both"/>
            </w:pPr>
            <w:r>
              <w:t>Nabav</w:t>
            </w:r>
            <w:r w:rsidRPr="00D8537F">
              <w:t>a zgrada</w:t>
            </w:r>
          </w:p>
        </w:tc>
        <w:tc>
          <w:tcPr>
            <w:tcW w:w="960" w:type="dxa"/>
            <w:tcBorders>
              <w:top w:val="single" w:sz="4" w:space="0" w:color="auto"/>
              <w:left w:val="nil"/>
              <w:bottom w:val="single" w:sz="4" w:space="0" w:color="333333"/>
              <w:right w:val="single" w:sz="4" w:space="0" w:color="auto"/>
            </w:tcBorders>
            <w:shd w:val="clear" w:color="auto" w:fill="auto"/>
            <w:noWrap/>
            <w:vAlign w:val="center"/>
          </w:tcPr>
          <w:p w:rsidR="00720E36" w:rsidRPr="00D8537F" w:rsidRDefault="00720E36" w:rsidP="00846912">
            <w:pPr>
              <w:jc w:val="both"/>
            </w:pPr>
            <w:r w:rsidRPr="00D8537F">
              <w:t>821200</w:t>
            </w:r>
          </w:p>
        </w:tc>
        <w:tc>
          <w:tcPr>
            <w:tcW w:w="1180" w:type="dxa"/>
            <w:tcBorders>
              <w:top w:val="nil"/>
              <w:left w:val="nil"/>
              <w:bottom w:val="nil"/>
              <w:right w:val="single" w:sz="4" w:space="0" w:color="auto"/>
            </w:tcBorders>
            <w:shd w:val="clear" w:color="auto" w:fill="auto"/>
            <w:noWrap/>
            <w:vAlign w:val="center"/>
          </w:tcPr>
          <w:p w:rsidR="00720E36" w:rsidRPr="00D8537F" w:rsidRDefault="00720E36" w:rsidP="00846912">
            <w:pPr>
              <w:jc w:val="both"/>
            </w:pPr>
            <w:r w:rsidRPr="00D8537F">
              <w:t>15.988.534</w:t>
            </w:r>
          </w:p>
        </w:tc>
        <w:tc>
          <w:tcPr>
            <w:tcW w:w="1180" w:type="dxa"/>
            <w:tcBorders>
              <w:top w:val="nil"/>
              <w:left w:val="nil"/>
              <w:bottom w:val="nil"/>
              <w:right w:val="single" w:sz="4" w:space="0" w:color="auto"/>
            </w:tcBorders>
            <w:shd w:val="clear" w:color="auto" w:fill="auto"/>
            <w:noWrap/>
            <w:vAlign w:val="center"/>
          </w:tcPr>
          <w:p w:rsidR="00720E36" w:rsidRPr="00D8537F" w:rsidRDefault="00720E36" w:rsidP="00846912">
            <w:pPr>
              <w:jc w:val="both"/>
            </w:pPr>
            <w:r w:rsidRPr="00D8537F">
              <w:t>0</w:t>
            </w:r>
          </w:p>
        </w:tc>
        <w:tc>
          <w:tcPr>
            <w:tcW w:w="1234" w:type="dxa"/>
            <w:tcBorders>
              <w:top w:val="nil"/>
              <w:left w:val="nil"/>
              <w:bottom w:val="nil"/>
              <w:right w:val="double" w:sz="6" w:space="0" w:color="auto"/>
            </w:tcBorders>
            <w:shd w:val="clear" w:color="auto" w:fill="auto"/>
            <w:noWrap/>
            <w:vAlign w:val="bottom"/>
          </w:tcPr>
          <w:p w:rsidR="00720E36" w:rsidRPr="00D8537F" w:rsidRDefault="00720E36" w:rsidP="00846912">
            <w:pPr>
              <w:jc w:val="both"/>
            </w:pPr>
          </w:p>
        </w:tc>
      </w:tr>
      <w:tr w:rsidR="00720E36" w:rsidRPr="00D8537F" w:rsidTr="00846912">
        <w:trPr>
          <w:trHeight w:val="330"/>
        </w:trPr>
        <w:tc>
          <w:tcPr>
            <w:tcW w:w="640" w:type="dxa"/>
            <w:tcBorders>
              <w:top w:val="double" w:sz="6" w:space="0" w:color="auto"/>
              <w:left w:val="double" w:sz="6" w:space="0" w:color="auto"/>
              <w:bottom w:val="double" w:sz="6" w:space="0" w:color="auto"/>
              <w:right w:val="single" w:sz="4" w:space="0" w:color="auto"/>
            </w:tcBorders>
            <w:shd w:val="clear" w:color="000000" w:fill="FFFFCC"/>
            <w:vAlign w:val="bottom"/>
            <w:hideMark/>
          </w:tcPr>
          <w:p w:rsidR="00720E36" w:rsidRPr="00D8537F" w:rsidRDefault="00720E36" w:rsidP="00846912">
            <w:pPr>
              <w:jc w:val="both"/>
              <w:rPr>
                <w:b/>
                <w:bCs/>
              </w:rPr>
            </w:pPr>
            <w:r w:rsidRPr="00D8537F">
              <w:rPr>
                <w:b/>
                <w:bCs/>
              </w:rPr>
              <w:t>VII</w:t>
            </w:r>
          </w:p>
        </w:tc>
        <w:tc>
          <w:tcPr>
            <w:tcW w:w="8214" w:type="dxa"/>
            <w:gridSpan w:val="5"/>
            <w:tcBorders>
              <w:top w:val="double" w:sz="6" w:space="0" w:color="auto"/>
              <w:left w:val="nil"/>
              <w:bottom w:val="double" w:sz="6" w:space="0" w:color="auto"/>
              <w:right w:val="double" w:sz="6" w:space="0" w:color="000000"/>
            </w:tcBorders>
            <w:shd w:val="clear" w:color="000000" w:fill="FFFFCC"/>
            <w:vAlign w:val="bottom"/>
          </w:tcPr>
          <w:p w:rsidR="00720E36" w:rsidRPr="00D8537F" w:rsidRDefault="00720E36" w:rsidP="00846912">
            <w:pPr>
              <w:jc w:val="both"/>
              <w:rPr>
                <w:b/>
                <w:bCs/>
              </w:rPr>
            </w:pPr>
            <w:r>
              <w:rPr>
                <w:b/>
                <w:bCs/>
              </w:rPr>
              <w:t>Projek</w:t>
            </w:r>
            <w:r w:rsidRPr="00D8537F">
              <w:rPr>
                <w:b/>
                <w:bCs/>
              </w:rPr>
              <w:t>t "Most Svilaj"</w:t>
            </w:r>
          </w:p>
        </w:tc>
      </w:tr>
      <w:tr w:rsidR="00720E36" w:rsidRPr="00D8537F" w:rsidTr="00846912">
        <w:trPr>
          <w:trHeight w:val="312"/>
        </w:trPr>
        <w:tc>
          <w:tcPr>
            <w:tcW w:w="640" w:type="dxa"/>
            <w:tcBorders>
              <w:top w:val="nil"/>
              <w:left w:val="double" w:sz="6" w:space="0" w:color="auto"/>
              <w:bottom w:val="nil"/>
              <w:right w:val="single" w:sz="4" w:space="0" w:color="auto"/>
            </w:tcBorders>
            <w:shd w:val="clear" w:color="auto" w:fill="auto"/>
            <w:noWrap/>
            <w:vAlign w:val="bottom"/>
            <w:hideMark/>
          </w:tcPr>
          <w:p w:rsidR="00720E36" w:rsidRPr="00D8537F" w:rsidRDefault="00720E36" w:rsidP="00846912">
            <w:pPr>
              <w:jc w:val="both"/>
            </w:pPr>
            <w:r w:rsidRPr="00D8537F">
              <w:t>1</w:t>
            </w:r>
          </w:p>
        </w:tc>
        <w:tc>
          <w:tcPr>
            <w:tcW w:w="3660" w:type="dxa"/>
            <w:tcBorders>
              <w:top w:val="single" w:sz="4" w:space="0" w:color="auto"/>
              <w:left w:val="nil"/>
              <w:bottom w:val="single" w:sz="4" w:space="0" w:color="auto"/>
              <w:right w:val="single" w:sz="4" w:space="0" w:color="auto"/>
            </w:tcBorders>
            <w:shd w:val="clear" w:color="auto" w:fill="auto"/>
            <w:vAlign w:val="center"/>
          </w:tcPr>
          <w:p w:rsidR="00720E36" w:rsidRPr="00D8537F" w:rsidRDefault="00720E36" w:rsidP="00846912">
            <w:pPr>
              <w:jc w:val="both"/>
            </w:pPr>
            <w:r>
              <w:t>Nabav</w:t>
            </w:r>
            <w:r w:rsidRPr="00D8537F">
              <w:t>a zgrada</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720E36" w:rsidRPr="00D8537F" w:rsidRDefault="00720E36" w:rsidP="00846912">
            <w:pPr>
              <w:jc w:val="both"/>
            </w:pPr>
            <w:r w:rsidRPr="00D8537F">
              <w:t>821200</w:t>
            </w:r>
          </w:p>
        </w:tc>
        <w:tc>
          <w:tcPr>
            <w:tcW w:w="1180" w:type="dxa"/>
            <w:tcBorders>
              <w:top w:val="nil"/>
              <w:left w:val="nil"/>
              <w:bottom w:val="nil"/>
              <w:right w:val="single" w:sz="4" w:space="0" w:color="auto"/>
            </w:tcBorders>
            <w:shd w:val="clear" w:color="auto" w:fill="auto"/>
            <w:noWrap/>
            <w:vAlign w:val="center"/>
          </w:tcPr>
          <w:p w:rsidR="00720E36" w:rsidRPr="00D8537F" w:rsidRDefault="00720E36" w:rsidP="00846912">
            <w:pPr>
              <w:jc w:val="both"/>
            </w:pPr>
            <w:r w:rsidRPr="00D8537F">
              <w:t>24.398.292</w:t>
            </w:r>
          </w:p>
        </w:tc>
        <w:tc>
          <w:tcPr>
            <w:tcW w:w="1180" w:type="dxa"/>
            <w:tcBorders>
              <w:top w:val="nil"/>
              <w:left w:val="nil"/>
              <w:bottom w:val="nil"/>
              <w:right w:val="single" w:sz="4" w:space="0" w:color="auto"/>
            </w:tcBorders>
            <w:shd w:val="clear" w:color="auto" w:fill="auto"/>
            <w:noWrap/>
            <w:vAlign w:val="bottom"/>
          </w:tcPr>
          <w:p w:rsidR="00720E36" w:rsidRPr="00D8537F" w:rsidRDefault="00720E36" w:rsidP="00846912">
            <w:pPr>
              <w:jc w:val="both"/>
            </w:pPr>
            <w:r w:rsidRPr="00D8537F">
              <w:t>0</w:t>
            </w:r>
          </w:p>
        </w:tc>
        <w:tc>
          <w:tcPr>
            <w:tcW w:w="1234" w:type="dxa"/>
            <w:tcBorders>
              <w:top w:val="nil"/>
              <w:left w:val="nil"/>
              <w:bottom w:val="nil"/>
              <w:right w:val="double" w:sz="6" w:space="0" w:color="auto"/>
            </w:tcBorders>
            <w:shd w:val="clear" w:color="auto" w:fill="auto"/>
            <w:noWrap/>
            <w:vAlign w:val="bottom"/>
          </w:tcPr>
          <w:p w:rsidR="00720E36" w:rsidRPr="00D8537F" w:rsidRDefault="00720E36" w:rsidP="00846912">
            <w:pPr>
              <w:jc w:val="both"/>
            </w:pPr>
          </w:p>
        </w:tc>
      </w:tr>
      <w:tr w:rsidR="00720E36" w:rsidRPr="00D8537F" w:rsidTr="00846912">
        <w:trPr>
          <w:trHeight w:val="330"/>
        </w:trPr>
        <w:tc>
          <w:tcPr>
            <w:tcW w:w="640" w:type="dxa"/>
            <w:tcBorders>
              <w:top w:val="double" w:sz="6" w:space="0" w:color="auto"/>
              <w:left w:val="double" w:sz="6" w:space="0" w:color="auto"/>
              <w:bottom w:val="double" w:sz="6" w:space="0" w:color="auto"/>
              <w:right w:val="single" w:sz="4" w:space="0" w:color="auto"/>
            </w:tcBorders>
            <w:shd w:val="clear" w:color="000000" w:fill="FFFFCC"/>
            <w:vAlign w:val="bottom"/>
            <w:hideMark/>
          </w:tcPr>
          <w:p w:rsidR="00720E36" w:rsidRPr="00D8537F" w:rsidRDefault="00720E36" w:rsidP="00846912">
            <w:pPr>
              <w:jc w:val="both"/>
              <w:rPr>
                <w:b/>
                <w:bCs/>
              </w:rPr>
            </w:pPr>
            <w:r w:rsidRPr="00D8537F">
              <w:rPr>
                <w:b/>
                <w:bCs/>
              </w:rPr>
              <w:t>VIII</w:t>
            </w:r>
          </w:p>
        </w:tc>
        <w:tc>
          <w:tcPr>
            <w:tcW w:w="8214" w:type="dxa"/>
            <w:gridSpan w:val="5"/>
            <w:tcBorders>
              <w:top w:val="double" w:sz="6" w:space="0" w:color="auto"/>
              <w:left w:val="nil"/>
              <w:bottom w:val="double" w:sz="6" w:space="0" w:color="auto"/>
              <w:right w:val="double" w:sz="6" w:space="0" w:color="000000"/>
            </w:tcBorders>
            <w:shd w:val="clear" w:color="000000" w:fill="FFFFCC"/>
            <w:vAlign w:val="bottom"/>
          </w:tcPr>
          <w:p w:rsidR="00720E36" w:rsidRPr="00D8537F" w:rsidRDefault="00720E36" w:rsidP="00846912">
            <w:pPr>
              <w:jc w:val="both"/>
              <w:rPr>
                <w:b/>
                <w:bCs/>
              </w:rPr>
            </w:pPr>
            <w:r>
              <w:rPr>
                <w:b/>
                <w:bCs/>
              </w:rPr>
              <w:t>Projek</w:t>
            </w:r>
            <w:r w:rsidRPr="00D8537F">
              <w:rPr>
                <w:b/>
                <w:bCs/>
              </w:rPr>
              <w:t>t "Jadransko-jonska autocesta"</w:t>
            </w:r>
          </w:p>
        </w:tc>
      </w:tr>
      <w:tr w:rsidR="00720E36" w:rsidRPr="00D8537F" w:rsidTr="00846912">
        <w:trPr>
          <w:trHeight w:val="312"/>
        </w:trPr>
        <w:tc>
          <w:tcPr>
            <w:tcW w:w="640" w:type="dxa"/>
            <w:tcBorders>
              <w:top w:val="nil"/>
              <w:left w:val="double" w:sz="6" w:space="0" w:color="auto"/>
              <w:bottom w:val="nil"/>
              <w:right w:val="single" w:sz="4" w:space="0" w:color="auto"/>
            </w:tcBorders>
            <w:shd w:val="clear" w:color="auto" w:fill="auto"/>
            <w:noWrap/>
            <w:vAlign w:val="bottom"/>
            <w:hideMark/>
          </w:tcPr>
          <w:p w:rsidR="00720E36" w:rsidRPr="00D8537F" w:rsidRDefault="00720E36" w:rsidP="00846912">
            <w:pPr>
              <w:jc w:val="both"/>
            </w:pPr>
            <w:r w:rsidRPr="00D8537F">
              <w:t>1</w:t>
            </w:r>
          </w:p>
        </w:tc>
        <w:tc>
          <w:tcPr>
            <w:tcW w:w="3660" w:type="dxa"/>
            <w:tcBorders>
              <w:top w:val="single" w:sz="4" w:space="0" w:color="auto"/>
              <w:left w:val="nil"/>
              <w:bottom w:val="single" w:sz="4" w:space="0" w:color="auto"/>
              <w:right w:val="single" w:sz="4" w:space="0" w:color="auto"/>
            </w:tcBorders>
            <w:shd w:val="clear" w:color="auto" w:fill="auto"/>
            <w:vAlign w:val="bottom"/>
          </w:tcPr>
          <w:p w:rsidR="00720E36" w:rsidRPr="00D8537F" w:rsidRDefault="00720E36" w:rsidP="00846912">
            <w:pPr>
              <w:jc w:val="both"/>
            </w:pPr>
            <w:r>
              <w:t>Nabav</w:t>
            </w:r>
            <w:r w:rsidRPr="00D8537F">
              <w:t>a sredstava u obliku prava</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720E36" w:rsidRPr="00D8537F" w:rsidRDefault="00720E36" w:rsidP="00846912">
            <w:pPr>
              <w:jc w:val="both"/>
            </w:pPr>
            <w:r w:rsidRPr="00D8537F">
              <w:t>821500</w:t>
            </w:r>
          </w:p>
        </w:tc>
        <w:tc>
          <w:tcPr>
            <w:tcW w:w="1180" w:type="dxa"/>
            <w:tcBorders>
              <w:top w:val="nil"/>
              <w:left w:val="nil"/>
              <w:bottom w:val="nil"/>
              <w:right w:val="single" w:sz="4" w:space="0" w:color="auto"/>
            </w:tcBorders>
            <w:shd w:val="clear" w:color="auto" w:fill="auto"/>
            <w:noWrap/>
            <w:vAlign w:val="center"/>
          </w:tcPr>
          <w:p w:rsidR="00720E36" w:rsidRPr="00D8537F" w:rsidRDefault="00720E36" w:rsidP="00846912">
            <w:pPr>
              <w:jc w:val="both"/>
            </w:pPr>
            <w:r w:rsidRPr="00D8537F">
              <w:t>4.400.617</w:t>
            </w:r>
          </w:p>
        </w:tc>
        <w:tc>
          <w:tcPr>
            <w:tcW w:w="1180" w:type="dxa"/>
            <w:tcBorders>
              <w:top w:val="nil"/>
              <w:left w:val="nil"/>
              <w:bottom w:val="nil"/>
              <w:right w:val="single" w:sz="4" w:space="0" w:color="auto"/>
            </w:tcBorders>
            <w:shd w:val="clear" w:color="auto" w:fill="auto"/>
            <w:noWrap/>
            <w:vAlign w:val="bottom"/>
          </w:tcPr>
          <w:p w:rsidR="00720E36" w:rsidRPr="00D8537F" w:rsidRDefault="00720E36" w:rsidP="00846912">
            <w:pPr>
              <w:jc w:val="both"/>
            </w:pPr>
            <w:r w:rsidRPr="00D8537F">
              <w:t>0</w:t>
            </w:r>
          </w:p>
        </w:tc>
        <w:tc>
          <w:tcPr>
            <w:tcW w:w="1234" w:type="dxa"/>
            <w:tcBorders>
              <w:top w:val="nil"/>
              <w:left w:val="nil"/>
              <w:bottom w:val="nil"/>
              <w:right w:val="double" w:sz="6" w:space="0" w:color="auto"/>
            </w:tcBorders>
            <w:shd w:val="clear" w:color="auto" w:fill="auto"/>
            <w:noWrap/>
            <w:vAlign w:val="bottom"/>
          </w:tcPr>
          <w:p w:rsidR="00720E36" w:rsidRPr="00D8537F" w:rsidRDefault="00720E36" w:rsidP="00846912">
            <w:pPr>
              <w:jc w:val="both"/>
            </w:pPr>
          </w:p>
        </w:tc>
      </w:tr>
      <w:tr w:rsidR="00720E36" w:rsidRPr="00D8537F" w:rsidTr="00846912">
        <w:trPr>
          <w:trHeight w:val="330"/>
        </w:trPr>
        <w:tc>
          <w:tcPr>
            <w:tcW w:w="640" w:type="dxa"/>
            <w:tcBorders>
              <w:top w:val="double" w:sz="6" w:space="0" w:color="auto"/>
              <w:left w:val="double" w:sz="6" w:space="0" w:color="auto"/>
              <w:bottom w:val="double" w:sz="6" w:space="0" w:color="auto"/>
              <w:right w:val="single" w:sz="4" w:space="0" w:color="auto"/>
            </w:tcBorders>
            <w:shd w:val="clear" w:color="000000" w:fill="FFFFCC"/>
            <w:vAlign w:val="bottom"/>
            <w:hideMark/>
          </w:tcPr>
          <w:p w:rsidR="00720E36" w:rsidRPr="00D8537F" w:rsidRDefault="00720E36" w:rsidP="00846912">
            <w:pPr>
              <w:jc w:val="both"/>
              <w:rPr>
                <w:b/>
                <w:bCs/>
              </w:rPr>
            </w:pPr>
            <w:r w:rsidRPr="00D8537F">
              <w:rPr>
                <w:b/>
                <w:bCs/>
              </w:rPr>
              <w:t>IX</w:t>
            </w:r>
          </w:p>
        </w:tc>
        <w:tc>
          <w:tcPr>
            <w:tcW w:w="8214" w:type="dxa"/>
            <w:gridSpan w:val="5"/>
            <w:tcBorders>
              <w:top w:val="double" w:sz="6" w:space="0" w:color="auto"/>
              <w:left w:val="nil"/>
              <w:bottom w:val="double" w:sz="6" w:space="0" w:color="auto"/>
              <w:right w:val="double" w:sz="6" w:space="0" w:color="000000"/>
            </w:tcBorders>
            <w:shd w:val="clear" w:color="000000" w:fill="FFFFCC"/>
            <w:vAlign w:val="bottom"/>
          </w:tcPr>
          <w:p w:rsidR="00720E36" w:rsidRPr="00D8537F" w:rsidRDefault="00720E36" w:rsidP="00846912">
            <w:pPr>
              <w:jc w:val="both"/>
              <w:rPr>
                <w:b/>
                <w:bCs/>
              </w:rPr>
            </w:pPr>
            <w:r>
              <w:rPr>
                <w:b/>
                <w:bCs/>
              </w:rPr>
              <w:t>Projek</w:t>
            </w:r>
            <w:r w:rsidRPr="00D8537F">
              <w:rPr>
                <w:b/>
                <w:bCs/>
              </w:rPr>
              <w:t>t "Rehabilitacija plovnog puta rijeke Save" -IPA grant</w:t>
            </w:r>
          </w:p>
        </w:tc>
      </w:tr>
      <w:tr w:rsidR="00720E36" w:rsidRPr="00D8537F" w:rsidTr="00846912">
        <w:trPr>
          <w:trHeight w:val="312"/>
        </w:trPr>
        <w:tc>
          <w:tcPr>
            <w:tcW w:w="640"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rsidR="00720E36" w:rsidRPr="00D8537F" w:rsidRDefault="00720E36" w:rsidP="00846912">
            <w:pPr>
              <w:jc w:val="both"/>
            </w:pPr>
            <w:r w:rsidRPr="00D8537F">
              <w:t>1</w:t>
            </w:r>
          </w:p>
        </w:tc>
        <w:tc>
          <w:tcPr>
            <w:tcW w:w="3660" w:type="dxa"/>
            <w:tcBorders>
              <w:top w:val="double" w:sz="6" w:space="0" w:color="auto"/>
              <w:left w:val="nil"/>
              <w:bottom w:val="double" w:sz="6" w:space="0" w:color="auto"/>
              <w:right w:val="single" w:sz="4" w:space="0" w:color="auto"/>
            </w:tcBorders>
            <w:shd w:val="clear" w:color="auto" w:fill="auto"/>
            <w:noWrap/>
            <w:vAlign w:val="bottom"/>
          </w:tcPr>
          <w:p w:rsidR="00720E36" w:rsidRPr="00D8537F" w:rsidRDefault="00720E36" w:rsidP="00846912">
            <w:pPr>
              <w:jc w:val="both"/>
            </w:pPr>
            <w:r w:rsidRPr="00D8537F">
              <w:t>Rekonstru</w:t>
            </w:r>
            <w:r>
              <w:t>kcija i investicijsko</w:t>
            </w:r>
            <w:r w:rsidRPr="00D8537F">
              <w:t xml:space="preserve"> održavanje</w:t>
            </w:r>
          </w:p>
        </w:tc>
        <w:tc>
          <w:tcPr>
            <w:tcW w:w="960" w:type="dxa"/>
            <w:tcBorders>
              <w:top w:val="double" w:sz="6" w:space="0" w:color="auto"/>
              <w:left w:val="nil"/>
              <w:bottom w:val="double" w:sz="6" w:space="0" w:color="auto"/>
              <w:right w:val="single" w:sz="4" w:space="0" w:color="auto"/>
            </w:tcBorders>
            <w:shd w:val="clear" w:color="auto" w:fill="auto"/>
            <w:noWrap/>
            <w:vAlign w:val="bottom"/>
          </w:tcPr>
          <w:p w:rsidR="00720E36" w:rsidRPr="00D8537F" w:rsidRDefault="00720E36" w:rsidP="00846912">
            <w:pPr>
              <w:jc w:val="both"/>
            </w:pPr>
            <w:r w:rsidRPr="00D8537F">
              <w:t>821600</w:t>
            </w:r>
          </w:p>
        </w:tc>
        <w:tc>
          <w:tcPr>
            <w:tcW w:w="1180" w:type="dxa"/>
            <w:tcBorders>
              <w:top w:val="double" w:sz="6" w:space="0" w:color="auto"/>
              <w:left w:val="nil"/>
              <w:bottom w:val="double" w:sz="6" w:space="0" w:color="auto"/>
              <w:right w:val="single" w:sz="4" w:space="0" w:color="auto"/>
            </w:tcBorders>
            <w:shd w:val="clear" w:color="auto" w:fill="auto"/>
            <w:noWrap/>
            <w:vAlign w:val="center"/>
          </w:tcPr>
          <w:p w:rsidR="00720E36" w:rsidRPr="00D8537F" w:rsidRDefault="00720E36" w:rsidP="00846912">
            <w:pPr>
              <w:jc w:val="both"/>
            </w:pPr>
            <w:r w:rsidRPr="00D8537F">
              <w:t>1.245.197</w:t>
            </w:r>
          </w:p>
        </w:tc>
        <w:tc>
          <w:tcPr>
            <w:tcW w:w="1180" w:type="dxa"/>
            <w:tcBorders>
              <w:top w:val="double" w:sz="6" w:space="0" w:color="auto"/>
              <w:left w:val="nil"/>
              <w:bottom w:val="double" w:sz="6" w:space="0" w:color="auto"/>
              <w:right w:val="single" w:sz="4" w:space="0" w:color="auto"/>
            </w:tcBorders>
            <w:shd w:val="clear" w:color="auto" w:fill="auto"/>
            <w:noWrap/>
            <w:vAlign w:val="center"/>
          </w:tcPr>
          <w:p w:rsidR="00720E36" w:rsidRPr="00D8537F" w:rsidRDefault="00720E36" w:rsidP="00846912">
            <w:pPr>
              <w:jc w:val="both"/>
            </w:pPr>
            <w:r w:rsidRPr="00D8537F">
              <w:t>1.245.197</w:t>
            </w:r>
          </w:p>
        </w:tc>
        <w:tc>
          <w:tcPr>
            <w:tcW w:w="1234" w:type="dxa"/>
            <w:tcBorders>
              <w:top w:val="double" w:sz="6" w:space="0" w:color="auto"/>
              <w:left w:val="nil"/>
              <w:bottom w:val="double" w:sz="6" w:space="0" w:color="auto"/>
              <w:right w:val="double" w:sz="6" w:space="0" w:color="auto"/>
            </w:tcBorders>
            <w:shd w:val="clear" w:color="auto" w:fill="auto"/>
            <w:noWrap/>
            <w:vAlign w:val="center"/>
          </w:tcPr>
          <w:p w:rsidR="00720E36" w:rsidRPr="00D8537F" w:rsidRDefault="00720E36" w:rsidP="00846912">
            <w:pPr>
              <w:jc w:val="both"/>
            </w:pPr>
            <w:r w:rsidRPr="00D8537F">
              <w:t>100</w:t>
            </w:r>
          </w:p>
        </w:tc>
      </w:tr>
    </w:tbl>
    <w:p w:rsidR="00720E36" w:rsidRPr="00D8537F" w:rsidRDefault="00720E36" w:rsidP="00720E36">
      <w:pPr>
        <w:jc w:val="center"/>
        <w:outlineLvl w:val="0"/>
        <w:rPr>
          <w:b/>
        </w:rPr>
      </w:pPr>
    </w:p>
    <w:p w:rsidR="00720E36" w:rsidRPr="00D8537F" w:rsidRDefault="00720E36" w:rsidP="00720E36">
      <w:pPr>
        <w:jc w:val="center"/>
        <w:outlineLvl w:val="0"/>
        <w:rPr>
          <w:b/>
        </w:rPr>
      </w:pPr>
    </w:p>
    <w:p w:rsidR="00720E36" w:rsidRPr="00D8537F" w:rsidRDefault="00720E36" w:rsidP="00720E36">
      <w:pPr>
        <w:jc w:val="center"/>
        <w:outlineLvl w:val="0"/>
        <w:rPr>
          <w:b/>
        </w:rPr>
      </w:pPr>
      <w:r>
        <w:rPr>
          <w:b/>
        </w:rPr>
        <w:t>PRORAČUNSKA</w:t>
      </w:r>
      <w:r w:rsidRPr="00D8537F">
        <w:rPr>
          <w:b/>
        </w:rPr>
        <w:t xml:space="preserve"> SREDSTVA  BHDCA</w:t>
      </w:r>
    </w:p>
    <w:tbl>
      <w:tblPr>
        <w:tblW w:w="0" w:type="auto"/>
        <w:tblInd w:w="85" w:type="dxa"/>
        <w:tblLayout w:type="fixed"/>
        <w:tblCellMar>
          <w:left w:w="0" w:type="dxa"/>
          <w:right w:w="0" w:type="dxa"/>
        </w:tblCellMar>
        <w:tblLook w:val="04A0"/>
      </w:tblPr>
      <w:tblGrid>
        <w:gridCol w:w="549"/>
        <w:gridCol w:w="3018"/>
        <w:gridCol w:w="992"/>
        <w:gridCol w:w="1134"/>
        <w:gridCol w:w="1253"/>
        <w:gridCol w:w="1157"/>
        <w:gridCol w:w="1100"/>
      </w:tblGrid>
      <w:tr w:rsidR="00720E36" w:rsidRPr="00D8537F" w:rsidTr="00EC4B53">
        <w:trPr>
          <w:trHeight w:val="615"/>
        </w:trPr>
        <w:tc>
          <w:tcPr>
            <w:tcW w:w="549" w:type="dxa"/>
            <w:tcBorders>
              <w:top w:val="double" w:sz="6" w:space="0" w:color="auto"/>
              <w:left w:val="double" w:sz="6" w:space="0" w:color="auto"/>
              <w:bottom w:val="double" w:sz="6" w:space="0" w:color="auto"/>
              <w:right w:val="single" w:sz="8" w:space="0" w:color="auto"/>
            </w:tcBorders>
            <w:shd w:val="clear" w:color="auto" w:fill="D8D8D8"/>
            <w:tcMar>
              <w:top w:w="0" w:type="dxa"/>
              <w:left w:w="108" w:type="dxa"/>
              <w:bottom w:w="0" w:type="dxa"/>
              <w:right w:w="108" w:type="dxa"/>
            </w:tcMar>
            <w:vAlign w:val="center"/>
            <w:hideMark/>
          </w:tcPr>
          <w:p w:rsidR="00720E36" w:rsidRPr="00D8537F" w:rsidRDefault="00720E36" w:rsidP="00846912">
            <w:pPr>
              <w:spacing w:line="276" w:lineRule="auto"/>
              <w:jc w:val="center"/>
              <w:rPr>
                <w:rFonts w:ascii="Calibri" w:eastAsia="Calibri" w:hAnsi="Calibri"/>
              </w:rPr>
            </w:pPr>
            <w:r w:rsidRPr="00D8537F">
              <w:rPr>
                <w:rFonts w:eastAsia="Calibri"/>
                <w:b/>
                <w:bCs/>
                <w:color w:val="000000"/>
              </w:rPr>
              <w:t>R.B.</w:t>
            </w:r>
          </w:p>
        </w:tc>
        <w:tc>
          <w:tcPr>
            <w:tcW w:w="3018" w:type="dxa"/>
            <w:tcBorders>
              <w:top w:val="double" w:sz="6" w:space="0" w:color="auto"/>
              <w:left w:val="nil"/>
              <w:bottom w:val="double" w:sz="6" w:space="0" w:color="auto"/>
              <w:right w:val="single" w:sz="8" w:space="0" w:color="auto"/>
            </w:tcBorders>
            <w:shd w:val="clear" w:color="auto" w:fill="D8D8D8"/>
            <w:tcMar>
              <w:top w:w="0" w:type="dxa"/>
              <w:left w:w="108" w:type="dxa"/>
              <w:bottom w:w="0" w:type="dxa"/>
              <w:right w:w="108" w:type="dxa"/>
            </w:tcMar>
            <w:vAlign w:val="center"/>
            <w:hideMark/>
          </w:tcPr>
          <w:p w:rsidR="00720E36" w:rsidRPr="00D8537F" w:rsidRDefault="00720E36" w:rsidP="00846912">
            <w:pPr>
              <w:spacing w:line="276" w:lineRule="auto"/>
              <w:jc w:val="center"/>
              <w:rPr>
                <w:rFonts w:ascii="Calibri" w:eastAsia="Calibri" w:hAnsi="Calibri"/>
              </w:rPr>
            </w:pPr>
            <w:r w:rsidRPr="00D8537F">
              <w:rPr>
                <w:rFonts w:eastAsia="Calibri"/>
                <w:b/>
                <w:bCs/>
                <w:color w:val="000000"/>
              </w:rPr>
              <w:t>Vrsta rashoda</w:t>
            </w:r>
          </w:p>
        </w:tc>
        <w:tc>
          <w:tcPr>
            <w:tcW w:w="992" w:type="dxa"/>
            <w:tcBorders>
              <w:top w:val="double" w:sz="6" w:space="0" w:color="auto"/>
              <w:left w:val="nil"/>
              <w:bottom w:val="double" w:sz="6" w:space="0" w:color="auto"/>
              <w:right w:val="single" w:sz="8" w:space="0" w:color="auto"/>
            </w:tcBorders>
            <w:shd w:val="clear" w:color="auto" w:fill="D8D8D8"/>
            <w:tcMar>
              <w:top w:w="0" w:type="dxa"/>
              <w:left w:w="108" w:type="dxa"/>
              <w:bottom w:w="0" w:type="dxa"/>
              <w:right w:w="108" w:type="dxa"/>
            </w:tcMar>
            <w:vAlign w:val="center"/>
            <w:hideMark/>
          </w:tcPr>
          <w:p w:rsidR="00720E36" w:rsidRPr="00D8537F" w:rsidRDefault="00720E36" w:rsidP="00846912">
            <w:pPr>
              <w:spacing w:line="276" w:lineRule="auto"/>
              <w:jc w:val="center"/>
              <w:rPr>
                <w:rFonts w:ascii="Calibri" w:eastAsia="Calibri" w:hAnsi="Calibri"/>
              </w:rPr>
            </w:pPr>
            <w:r w:rsidRPr="00D8537F">
              <w:rPr>
                <w:rFonts w:eastAsia="Calibri"/>
                <w:b/>
                <w:bCs/>
                <w:color w:val="000000"/>
              </w:rPr>
              <w:t>Ekon.kod</w:t>
            </w:r>
          </w:p>
        </w:tc>
        <w:tc>
          <w:tcPr>
            <w:tcW w:w="1134" w:type="dxa"/>
            <w:tcBorders>
              <w:top w:val="double" w:sz="6" w:space="0" w:color="auto"/>
              <w:left w:val="nil"/>
              <w:bottom w:val="double" w:sz="6" w:space="0" w:color="auto"/>
              <w:right w:val="single" w:sz="8" w:space="0" w:color="auto"/>
            </w:tcBorders>
            <w:shd w:val="clear" w:color="auto" w:fill="D8D8D8"/>
            <w:tcMar>
              <w:top w:w="0" w:type="dxa"/>
              <w:left w:w="108" w:type="dxa"/>
              <w:bottom w:w="0" w:type="dxa"/>
              <w:right w:w="108" w:type="dxa"/>
            </w:tcMar>
            <w:vAlign w:val="center"/>
            <w:hideMark/>
          </w:tcPr>
          <w:p w:rsidR="00720E36" w:rsidRPr="00D8537F" w:rsidRDefault="00720E36" w:rsidP="00846912">
            <w:pPr>
              <w:spacing w:line="276" w:lineRule="auto"/>
              <w:jc w:val="center"/>
              <w:rPr>
                <w:rFonts w:ascii="Calibri" w:eastAsia="Calibri" w:hAnsi="Calibri"/>
              </w:rPr>
            </w:pPr>
            <w:r>
              <w:rPr>
                <w:rFonts w:eastAsia="Calibri"/>
                <w:b/>
                <w:bCs/>
                <w:color w:val="000000"/>
              </w:rPr>
              <w:t>Proračunska sredstva (n</w:t>
            </w:r>
            <w:r w:rsidRPr="00D8537F">
              <w:rPr>
                <w:rFonts w:eastAsia="Calibri"/>
                <w:b/>
                <w:bCs/>
                <w:color w:val="000000"/>
              </w:rPr>
              <w:t>eposredna potrošnja)</w:t>
            </w:r>
          </w:p>
        </w:tc>
        <w:tc>
          <w:tcPr>
            <w:tcW w:w="1253" w:type="dxa"/>
            <w:tcBorders>
              <w:top w:val="double" w:sz="6" w:space="0" w:color="auto"/>
              <w:left w:val="nil"/>
              <w:bottom w:val="double" w:sz="6" w:space="0" w:color="auto"/>
              <w:right w:val="single" w:sz="8" w:space="0" w:color="auto"/>
            </w:tcBorders>
            <w:shd w:val="clear" w:color="auto" w:fill="D8D8D8"/>
            <w:tcMar>
              <w:top w:w="0" w:type="dxa"/>
              <w:left w:w="108" w:type="dxa"/>
              <w:bottom w:w="0" w:type="dxa"/>
              <w:right w:w="108" w:type="dxa"/>
            </w:tcMar>
            <w:vAlign w:val="center"/>
            <w:hideMark/>
          </w:tcPr>
          <w:p w:rsidR="00720E36" w:rsidRPr="00D8537F" w:rsidRDefault="00720E36" w:rsidP="00846912">
            <w:pPr>
              <w:spacing w:line="276" w:lineRule="auto"/>
              <w:jc w:val="center"/>
              <w:rPr>
                <w:rFonts w:ascii="Calibri" w:eastAsia="Calibri" w:hAnsi="Calibri"/>
              </w:rPr>
            </w:pPr>
            <w:r w:rsidRPr="00D8537F">
              <w:rPr>
                <w:rFonts w:eastAsia="Calibri"/>
                <w:b/>
                <w:bCs/>
                <w:color w:val="000000"/>
              </w:rPr>
              <w:t>Namjenska sredstva od preleta</w:t>
            </w:r>
          </w:p>
        </w:tc>
        <w:tc>
          <w:tcPr>
            <w:tcW w:w="1157" w:type="dxa"/>
            <w:tcBorders>
              <w:top w:val="double" w:sz="6" w:space="0" w:color="auto"/>
              <w:left w:val="nil"/>
              <w:bottom w:val="double" w:sz="6" w:space="0" w:color="auto"/>
              <w:right w:val="single" w:sz="8" w:space="0" w:color="auto"/>
            </w:tcBorders>
            <w:shd w:val="clear" w:color="auto" w:fill="D8D8D8"/>
            <w:tcMar>
              <w:top w:w="0" w:type="dxa"/>
              <w:left w:w="108" w:type="dxa"/>
              <w:bottom w:w="0" w:type="dxa"/>
              <w:right w:w="108" w:type="dxa"/>
            </w:tcMar>
            <w:vAlign w:val="center"/>
            <w:hideMark/>
          </w:tcPr>
          <w:p w:rsidR="00720E36" w:rsidRPr="00D8537F" w:rsidRDefault="00720E36" w:rsidP="00846912">
            <w:pPr>
              <w:spacing w:line="276" w:lineRule="auto"/>
              <w:jc w:val="center"/>
              <w:rPr>
                <w:rFonts w:ascii="Calibri" w:eastAsia="Calibri" w:hAnsi="Calibri"/>
              </w:rPr>
            </w:pPr>
            <w:r>
              <w:rPr>
                <w:rFonts w:eastAsia="Calibri"/>
                <w:b/>
                <w:bCs/>
                <w:color w:val="000000"/>
              </w:rPr>
              <w:t>Naknade po osnovi</w:t>
            </w:r>
            <w:r w:rsidRPr="00D8537F">
              <w:rPr>
                <w:rFonts w:eastAsia="Calibri"/>
                <w:b/>
                <w:bCs/>
                <w:color w:val="000000"/>
              </w:rPr>
              <w:t xml:space="preserve"> član</w:t>
            </w:r>
            <w:r>
              <w:rPr>
                <w:rFonts w:eastAsia="Calibri"/>
                <w:b/>
                <w:bCs/>
                <w:color w:val="000000"/>
              </w:rPr>
              <w:t>ka 13. stavka (1) točke</w:t>
            </w:r>
            <w:r w:rsidRPr="00D8537F">
              <w:rPr>
                <w:rFonts w:eastAsia="Calibri"/>
                <w:b/>
                <w:bCs/>
                <w:color w:val="000000"/>
              </w:rPr>
              <w:t xml:space="preserve"> e)  Zakona o zrakoplovstvu BiH</w:t>
            </w:r>
          </w:p>
        </w:tc>
        <w:tc>
          <w:tcPr>
            <w:tcW w:w="1100" w:type="dxa"/>
            <w:tcBorders>
              <w:top w:val="double" w:sz="6" w:space="0" w:color="auto"/>
              <w:left w:val="nil"/>
              <w:bottom w:val="double" w:sz="6" w:space="0" w:color="auto"/>
              <w:right w:val="double" w:sz="6" w:space="0" w:color="auto"/>
            </w:tcBorders>
            <w:shd w:val="clear" w:color="auto" w:fill="D8D8D8"/>
            <w:tcMar>
              <w:top w:w="0" w:type="dxa"/>
              <w:left w:w="108" w:type="dxa"/>
              <w:bottom w:w="0" w:type="dxa"/>
              <w:right w:w="108" w:type="dxa"/>
            </w:tcMar>
            <w:vAlign w:val="center"/>
            <w:hideMark/>
          </w:tcPr>
          <w:p w:rsidR="00720E36" w:rsidRPr="00D8537F" w:rsidRDefault="00720E36" w:rsidP="00846912">
            <w:pPr>
              <w:spacing w:line="276" w:lineRule="auto"/>
              <w:jc w:val="center"/>
              <w:rPr>
                <w:rFonts w:ascii="Calibri" w:eastAsia="Calibri" w:hAnsi="Calibri"/>
              </w:rPr>
            </w:pPr>
            <w:r w:rsidRPr="00D8537F">
              <w:rPr>
                <w:rFonts w:eastAsia="Calibri"/>
                <w:b/>
                <w:bCs/>
                <w:color w:val="000000"/>
              </w:rPr>
              <w:t>UKUPNO (4+5+6)</w:t>
            </w:r>
          </w:p>
        </w:tc>
      </w:tr>
      <w:tr w:rsidR="00720E36" w:rsidRPr="00D8537F" w:rsidTr="00EC4B53">
        <w:trPr>
          <w:trHeight w:val="330"/>
        </w:trPr>
        <w:tc>
          <w:tcPr>
            <w:tcW w:w="549" w:type="dxa"/>
            <w:tcBorders>
              <w:top w:val="nil"/>
              <w:left w:val="double" w:sz="6" w:space="0" w:color="auto"/>
              <w:bottom w:val="nil"/>
              <w:right w:val="single" w:sz="8" w:space="0" w:color="auto"/>
            </w:tcBorders>
            <w:shd w:val="clear" w:color="auto" w:fill="D8D8D8"/>
            <w:tcMar>
              <w:top w:w="0" w:type="dxa"/>
              <w:left w:w="108" w:type="dxa"/>
              <w:bottom w:w="0" w:type="dxa"/>
              <w:right w:w="108" w:type="dxa"/>
            </w:tcMar>
            <w:vAlign w:val="center"/>
            <w:hideMark/>
          </w:tcPr>
          <w:p w:rsidR="00720E36" w:rsidRPr="00D8537F" w:rsidRDefault="00720E36" w:rsidP="00846912">
            <w:pPr>
              <w:spacing w:line="276" w:lineRule="auto"/>
              <w:jc w:val="center"/>
              <w:rPr>
                <w:rFonts w:ascii="Calibri" w:eastAsia="Calibri" w:hAnsi="Calibri"/>
              </w:rPr>
            </w:pPr>
            <w:r w:rsidRPr="00D8537F">
              <w:rPr>
                <w:rFonts w:eastAsia="Calibri"/>
                <w:b/>
                <w:bCs/>
                <w:color w:val="000000"/>
              </w:rPr>
              <w:t>1</w:t>
            </w:r>
          </w:p>
        </w:tc>
        <w:tc>
          <w:tcPr>
            <w:tcW w:w="3018" w:type="dxa"/>
            <w:tcBorders>
              <w:top w:val="nil"/>
              <w:left w:val="nil"/>
              <w:bottom w:val="double" w:sz="6" w:space="0" w:color="auto"/>
              <w:right w:val="single" w:sz="8" w:space="0" w:color="auto"/>
            </w:tcBorders>
            <w:shd w:val="clear" w:color="auto" w:fill="D8D8D8"/>
            <w:tcMar>
              <w:top w:w="0" w:type="dxa"/>
              <w:left w:w="108" w:type="dxa"/>
              <w:bottom w:w="0" w:type="dxa"/>
              <w:right w:w="108" w:type="dxa"/>
            </w:tcMar>
            <w:vAlign w:val="center"/>
            <w:hideMark/>
          </w:tcPr>
          <w:p w:rsidR="00720E36" w:rsidRPr="00D8537F" w:rsidRDefault="00720E36" w:rsidP="00846912">
            <w:pPr>
              <w:spacing w:line="276" w:lineRule="auto"/>
              <w:jc w:val="center"/>
              <w:rPr>
                <w:rFonts w:ascii="Calibri" w:eastAsia="Calibri" w:hAnsi="Calibri"/>
              </w:rPr>
            </w:pPr>
            <w:r w:rsidRPr="00D8537F">
              <w:rPr>
                <w:rFonts w:eastAsia="Calibri"/>
                <w:b/>
                <w:bCs/>
                <w:color w:val="000000"/>
              </w:rPr>
              <w:t>2</w:t>
            </w:r>
          </w:p>
        </w:tc>
        <w:tc>
          <w:tcPr>
            <w:tcW w:w="992" w:type="dxa"/>
            <w:tcBorders>
              <w:top w:val="nil"/>
              <w:left w:val="nil"/>
              <w:bottom w:val="double" w:sz="6" w:space="0" w:color="auto"/>
              <w:right w:val="single" w:sz="8" w:space="0" w:color="auto"/>
            </w:tcBorders>
            <w:shd w:val="clear" w:color="auto" w:fill="D8D8D8"/>
            <w:tcMar>
              <w:top w:w="0" w:type="dxa"/>
              <w:left w:w="108" w:type="dxa"/>
              <w:bottom w:w="0" w:type="dxa"/>
              <w:right w:w="108" w:type="dxa"/>
            </w:tcMar>
            <w:vAlign w:val="center"/>
            <w:hideMark/>
          </w:tcPr>
          <w:p w:rsidR="00720E36" w:rsidRPr="00D8537F" w:rsidRDefault="00720E36" w:rsidP="00846912">
            <w:pPr>
              <w:spacing w:line="276" w:lineRule="auto"/>
              <w:jc w:val="center"/>
              <w:rPr>
                <w:rFonts w:ascii="Calibri" w:eastAsia="Calibri" w:hAnsi="Calibri"/>
              </w:rPr>
            </w:pPr>
            <w:r w:rsidRPr="00D8537F">
              <w:rPr>
                <w:rFonts w:eastAsia="Calibri"/>
                <w:b/>
                <w:bCs/>
                <w:color w:val="000000"/>
              </w:rPr>
              <w:t>3</w:t>
            </w:r>
          </w:p>
        </w:tc>
        <w:tc>
          <w:tcPr>
            <w:tcW w:w="1134" w:type="dxa"/>
            <w:tcBorders>
              <w:top w:val="nil"/>
              <w:left w:val="nil"/>
              <w:bottom w:val="double" w:sz="6" w:space="0" w:color="auto"/>
              <w:right w:val="single" w:sz="8" w:space="0" w:color="auto"/>
            </w:tcBorders>
            <w:shd w:val="clear" w:color="auto" w:fill="D8D8D8"/>
            <w:tcMar>
              <w:top w:w="0" w:type="dxa"/>
              <w:left w:w="108" w:type="dxa"/>
              <w:bottom w:w="0" w:type="dxa"/>
              <w:right w:w="108" w:type="dxa"/>
            </w:tcMar>
            <w:vAlign w:val="center"/>
            <w:hideMark/>
          </w:tcPr>
          <w:p w:rsidR="00720E36" w:rsidRPr="00D8537F" w:rsidRDefault="00720E36" w:rsidP="00846912">
            <w:pPr>
              <w:spacing w:line="276" w:lineRule="auto"/>
              <w:jc w:val="center"/>
              <w:rPr>
                <w:rFonts w:ascii="Calibri" w:eastAsia="Calibri" w:hAnsi="Calibri"/>
              </w:rPr>
            </w:pPr>
            <w:r w:rsidRPr="00D8537F">
              <w:rPr>
                <w:rFonts w:eastAsia="Calibri"/>
                <w:b/>
                <w:bCs/>
                <w:color w:val="000000"/>
              </w:rPr>
              <w:t>4</w:t>
            </w:r>
          </w:p>
        </w:tc>
        <w:tc>
          <w:tcPr>
            <w:tcW w:w="1253" w:type="dxa"/>
            <w:tcBorders>
              <w:top w:val="nil"/>
              <w:left w:val="nil"/>
              <w:bottom w:val="double" w:sz="6" w:space="0" w:color="auto"/>
              <w:right w:val="single" w:sz="8" w:space="0" w:color="auto"/>
            </w:tcBorders>
            <w:shd w:val="clear" w:color="auto" w:fill="D8D8D8"/>
            <w:tcMar>
              <w:top w:w="0" w:type="dxa"/>
              <w:left w:w="108" w:type="dxa"/>
              <w:bottom w:w="0" w:type="dxa"/>
              <w:right w:w="108" w:type="dxa"/>
            </w:tcMar>
            <w:vAlign w:val="center"/>
            <w:hideMark/>
          </w:tcPr>
          <w:p w:rsidR="00720E36" w:rsidRPr="00D8537F" w:rsidRDefault="00720E36" w:rsidP="00846912">
            <w:pPr>
              <w:spacing w:line="276" w:lineRule="auto"/>
              <w:jc w:val="center"/>
              <w:rPr>
                <w:rFonts w:ascii="Calibri" w:eastAsia="Calibri" w:hAnsi="Calibri"/>
              </w:rPr>
            </w:pPr>
            <w:r w:rsidRPr="00D8537F">
              <w:rPr>
                <w:rFonts w:eastAsia="Calibri"/>
                <w:b/>
                <w:bCs/>
                <w:color w:val="000000"/>
              </w:rPr>
              <w:t>5</w:t>
            </w:r>
          </w:p>
        </w:tc>
        <w:tc>
          <w:tcPr>
            <w:tcW w:w="1157" w:type="dxa"/>
            <w:tcBorders>
              <w:top w:val="nil"/>
              <w:left w:val="nil"/>
              <w:bottom w:val="double" w:sz="6" w:space="0" w:color="auto"/>
              <w:right w:val="single" w:sz="8" w:space="0" w:color="auto"/>
            </w:tcBorders>
            <w:shd w:val="clear" w:color="auto" w:fill="D8D8D8"/>
            <w:tcMar>
              <w:top w:w="0" w:type="dxa"/>
              <w:left w:w="108" w:type="dxa"/>
              <w:bottom w:w="0" w:type="dxa"/>
              <w:right w:w="108" w:type="dxa"/>
            </w:tcMar>
            <w:vAlign w:val="center"/>
            <w:hideMark/>
          </w:tcPr>
          <w:p w:rsidR="00720E36" w:rsidRPr="00D8537F" w:rsidRDefault="00720E36" w:rsidP="00846912">
            <w:pPr>
              <w:spacing w:line="276" w:lineRule="auto"/>
              <w:jc w:val="center"/>
              <w:rPr>
                <w:rFonts w:ascii="Calibri" w:eastAsia="Calibri" w:hAnsi="Calibri"/>
              </w:rPr>
            </w:pPr>
            <w:r w:rsidRPr="00D8537F">
              <w:rPr>
                <w:rFonts w:eastAsia="Calibri"/>
                <w:b/>
                <w:bCs/>
                <w:color w:val="000000"/>
              </w:rPr>
              <w:t>6</w:t>
            </w:r>
          </w:p>
        </w:tc>
        <w:tc>
          <w:tcPr>
            <w:tcW w:w="1100" w:type="dxa"/>
            <w:tcBorders>
              <w:top w:val="nil"/>
              <w:left w:val="nil"/>
              <w:bottom w:val="double" w:sz="6" w:space="0" w:color="auto"/>
              <w:right w:val="double" w:sz="6" w:space="0" w:color="auto"/>
            </w:tcBorders>
            <w:shd w:val="clear" w:color="auto" w:fill="D8D8D8"/>
            <w:tcMar>
              <w:top w:w="0" w:type="dxa"/>
              <w:left w:w="108" w:type="dxa"/>
              <w:bottom w:w="0" w:type="dxa"/>
              <w:right w:w="108" w:type="dxa"/>
            </w:tcMar>
            <w:vAlign w:val="center"/>
            <w:hideMark/>
          </w:tcPr>
          <w:p w:rsidR="00720E36" w:rsidRPr="00D8537F" w:rsidRDefault="00720E36" w:rsidP="00846912">
            <w:pPr>
              <w:spacing w:line="276" w:lineRule="auto"/>
              <w:jc w:val="center"/>
              <w:rPr>
                <w:rFonts w:ascii="Calibri" w:eastAsia="Calibri" w:hAnsi="Calibri"/>
              </w:rPr>
            </w:pPr>
            <w:r w:rsidRPr="00D8537F">
              <w:rPr>
                <w:rFonts w:eastAsia="Calibri"/>
                <w:b/>
                <w:bCs/>
                <w:color w:val="1F497D"/>
              </w:rPr>
              <w:t>7</w:t>
            </w:r>
          </w:p>
        </w:tc>
      </w:tr>
      <w:tr w:rsidR="00720E36" w:rsidRPr="00D8537F" w:rsidTr="00EC4B53">
        <w:trPr>
          <w:trHeight w:val="315"/>
        </w:trPr>
        <w:tc>
          <w:tcPr>
            <w:tcW w:w="549" w:type="dxa"/>
            <w:tcBorders>
              <w:top w:val="double" w:sz="6" w:space="0" w:color="auto"/>
              <w:left w:val="double" w:sz="6"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720E36" w:rsidRPr="00D8537F" w:rsidRDefault="00720E36" w:rsidP="00846912">
            <w:pPr>
              <w:spacing w:line="276" w:lineRule="auto"/>
              <w:jc w:val="center"/>
              <w:rPr>
                <w:rFonts w:ascii="Calibri" w:eastAsia="Calibri" w:hAnsi="Calibri"/>
              </w:rPr>
            </w:pPr>
            <w:r w:rsidRPr="00D8537F">
              <w:rPr>
                <w:rFonts w:eastAsia="Calibri"/>
                <w:b/>
                <w:bCs/>
                <w:color w:val="000000"/>
              </w:rPr>
              <w:t>I</w:t>
            </w:r>
          </w:p>
        </w:tc>
        <w:tc>
          <w:tcPr>
            <w:tcW w:w="3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720E36" w:rsidRPr="00D8537F" w:rsidRDefault="00720E36" w:rsidP="00846912">
            <w:pPr>
              <w:spacing w:line="276" w:lineRule="auto"/>
              <w:rPr>
                <w:rFonts w:ascii="Calibri" w:eastAsia="Calibri" w:hAnsi="Calibri"/>
              </w:rPr>
            </w:pPr>
            <w:r w:rsidRPr="00D8537F">
              <w:rPr>
                <w:rFonts w:eastAsia="Calibri"/>
                <w:b/>
                <w:bCs/>
                <w:color w:val="000000"/>
              </w:rPr>
              <w:t>TEKUĆI IZDACI</w:t>
            </w:r>
          </w:p>
        </w:tc>
        <w:tc>
          <w:tcPr>
            <w:tcW w:w="9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720E36" w:rsidRPr="00D8537F" w:rsidRDefault="00720E36" w:rsidP="00846912">
            <w:pPr>
              <w:spacing w:line="276" w:lineRule="auto"/>
              <w:rPr>
                <w:rFonts w:ascii="Calibri" w:eastAsia="Calibri" w:hAnsi="Calibri"/>
              </w:rPr>
            </w:pPr>
            <w:r w:rsidRPr="00D8537F">
              <w:rPr>
                <w:rFonts w:eastAsia="Calibri"/>
                <w:b/>
                <w:bCs/>
                <w:color w:val="000000"/>
              </w:rPr>
              <w:t> </w:t>
            </w:r>
          </w:p>
        </w:tc>
        <w:tc>
          <w:tcPr>
            <w:tcW w:w="11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720E36" w:rsidRPr="00D8537F" w:rsidRDefault="00720E36" w:rsidP="00846912">
            <w:pPr>
              <w:spacing w:line="276" w:lineRule="auto"/>
              <w:jc w:val="right"/>
              <w:rPr>
                <w:rFonts w:ascii="Calibri" w:eastAsia="Calibri" w:hAnsi="Calibri"/>
                <w:color w:val="000000"/>
              </w:rPr>
            </w:pPr>
            <w:r w:rsidRPr="00D8537F">
              <w:rPr>
                <w:rFonts w:eastAsia="Calibri"/>
                <w:b/>
                <w:bCs/>
                <w:color w:val="000000"/>
              </w:rPr>
              <w:t>2.403.000</w:t>
            </w:r>
          </w:p>
        </w:tc>
        <w:tc>
          <w:tcPr>
            <w:tcW w:w="125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720E36" w:rsidRPr="00D8537F" w:rsidRDefault="00720E36" w:rsidP="00846912">
            <w:pPr>
              <w:spacing w:line="276" w:lineRule="auto"/>
              <w:jc w:val="right"/>
              <w:rPr>
                <w:rFonts w:ascii="Calibri" w:eastAsia="Calibri" w:hAnsi="Calibri"/>
                <w:color w:val="000000"/>
              </w:rPr>
            </w:pPr>
            <w:r w:rsidRPr="00D8537F">
              <w:rPr>
                <w:rFonts w:eastAsia="Calibri"/>
                <w:b/>
                <w:bCs/>
                <w:color w:val="000000"/>
              </w:rPr>
              <w:t>2.659.000</w:t>
            </w:r>
          </w:p>
        </w:tc>
        <w:tc>
          <w:tcPr>
            <w:tcW w:w="11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720E36" w:rsidRPr="00D8537F" w:rsidRDefault="00720E36" w:rsidP="00846912">
            <w:pPr>
              <w:spacing w:line="276" w:lineRule="auto"/>
              <w:jc w:val="right"/>
              <w:rPr>
                <w:rFonts w:ascii="Calibri" w:eastAsia="Calibri" w:hAnsi="Calibri"/>
                <w:color w:val="000000"/>
              </w:rPr>
            </w:pPr>
            <w:r w:rsidRPr="00D8537F">
              <w:rPr>
                <w:rFonts w:eastAsia="Calibri"/>
                <w:b/>
                <w:bCs/>
                <w:color w:val="000000"/>
              </w:rPr>
              <w:t>200.000</w:t>
            </w:r>
          </w:p>
        </w:tc>
        <w:tc>
          <w:tcPr>
            <w:tcW w:w="1100" w:type="dxa"/>
            <w:tcBorders>
              <w:top w:val="nil"/>
              <w:left w:val="nil"/>
              <w:bottom w:val="single" w:sz="8" w:space="0" w:color="auto"/>
              <w:right w:val="double" w:sz="6" w:space="0" w:color="auto"/>
            </w:tcBorders>
            <w:shd w:val="clear" w:color="auto" w:fill="FFFFFF"/>
            <w:tcMar>
              <w:top w:w="0" w:type="dxa"/>
              <w:left w:w="108" w:type="dxa"/>
              <w:bottom w:w="0" w:type="dxa"/>
              <w:right w:w="108" w:type="dxa"/>
            </w:tcMar>
            <w:vAlign w:val="center"/>
            <w:hideMark/>
          </w:tcPr>
          <w:p w:rsidR="00720E36" w:rsidRPr="00D8537F" w:rsidRDefault="00720E36" w:rsidP="00846912">
            <w:pPr>
              <w:spacing w:line="276" w:lineRule="auto"/>
              <w:jc w:val="right"/>
              <w:rPr>
                <w:rFonts w:ascii="Calibri" w:eastAsia="Calibri" w:hAnsi="Calibri"/>
              </w:rPr>
            </w:pPr>
            <w:r w:rsidRPr="00D8537F">
              <w:rPr>
                <w:rFonts w:eastAsia="Calibri"/>
                <w:b/>
                <w:bCs/>
              </w:rPr>
              <w:t>5.262.000</w:t>
            </w:r>
          </w:p>
        </w:tc>
      </w:tr>
      <w:tr w:rsidR="00720E36" w:rsidRPr="00D8537F" w:rsidTr="00EC4B53">
        <w:trPr>
          <w:trHeight w:val="300"/>
        </w:trPr>
        <w:tc>
          <w:tcPr>
            <w:tcW w:w="549" w:type="dxa"/>
            <w:tcBorders>
              <w:top w:val="nil"/>
              <w:left w:val="double" w:sz="6" w:space="0" w:color="auto"/>
              <w:bottom w:val="nil"/>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center"/>
              <w:rPr>
                <w:rFonts w:ascii="Calibri" w:eastAsia="Calibri" w:hAnsi="Calibri"/>
              </w:rPr>
            </w:pPr>
            <w:r w:rsidRPr="00D8537F">
              <w:rPr>
                <w:rFonts w:eastAsia="Calibri"/>
                <w:color w:val="000000"/>
              </w:rPr>
              <w:t>1</w:t>
            </w:r>
          </w:p>
        </w:tc>
        <w:tc>
          <w:tcPr>
            <w:tcW w:w="301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rPr>
                <w:rFonts w:ascii="Calibri" w:eastAsia="Calibri" w:hAnsi="Calibri"/>
              </w:rPr>
            </w:pPr>
            <w:r w:rsidRPr="00D8537F">
              <w:rPr>
                <w:rFonts w:eastAsia="Calibri"/>
                <w:color w:val="000000"/>
              </w:rPr>
              <w:t>Bruto plaće zaposlenih</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center"/>
              <w:rPr>
                <w:rFonts w:ascii="Calibri" w:eastAsia="Calibri" w:hAnsi="Calibri"/>
              </w:rPr>
            </w:pPr>
            <w:r w:rsidRPr="00D8537F">
              <w:rPr>
                <w:rFonts w:eastAsia="Calibri"/>
                <w:color w:val="000000"/>
              </w:rPr>
              <w:t>611100</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right"/>
              <w:rPr>
                <w:rFonts w:ascii="Calibri" w:eastAsia="Calibri" w:hAnsi="Calibri"/>
                <w:color w:val="000000"/>
              </w:rPr>
            </w:pPr>
            <w:r w:rsidRPr="00D8537F">
              <w:rPr>
                <w:rFonts w:eastAsia="Calibri"/>
                <w:color w:val="000000"/>
              </w:rPr>
              <w:t>1.519.000</w:t>
            </w:r>
          </w:p>
        </w:tc>
        <w:tc>
          <w:tcPr>
            <w:tcW w:w="125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right"/>
              <w:rPr>
                <w:rFonts w:ascii="Calibri" w:eastAsia="Calibri" w:hAnsi="Calibri"/>
                <w:color w:val="000000"/>
              </w:rPr>
            </w:pPr>
            <w:r w:rsidRPr="00D8537F">
              <w:rPr>
                <w:rFonts w:eastAsia="Calibri"/>
                <w:color w:val="000000"/>
              </w:rPr>
              <w:t>176.000</w:t>
            </w:r>
          </w:p>
        </w:tc>
        <w:tc>
          <w:tcPr>
            <w:tcW w:w="115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right"/>
              <w:rPr>
                <w:rFonts w:ascii="Calibri" w:eastAsia="Calibri" w:hAnsi="Calibri"/>
                <w:color w:val="000000"/>
              </w:rPr>
            </w:pPr>
            <w:r w:rsidRPr="00D8537F">
              <w:rPr>
                <w:rFonts w:eastAsia="Calibri"/>
                <w:color w:val="000000"/>
              </w:rPr>
              <w:t>0</w:t>
            </w:r>
          </w:p>
        </w:tc>
        <w:tc>
          <w:tcPr>
            <w:tcW w:w="1100" w:type="dxa"/>
            <w:tcBorders>
              <w:top w:val="nil"/>
              <w:left w:val="nil"/>
              <w:bottom w:val="single" w:sz="8" w:space="0" w:color="auto"/>
              <w:right w:val="double" w:sz="6" w:space="0" w:color="auto"/>
            </w:tcBorders>
            <w:tcMar>
              <w:top w:w="0" w:type="dxa"/>
              <w:left w:w="108" w:type="dxa"/>
              <w:bottom w:w="0" w:type="dxa"/>
              <w:right w:w="108" w:type="dxa"/>
            </w:tcMar>
            <w:vAlign w:val="bottom"/>
            <w:hideMark/>
          </w:tcPr>
          <w:p w:rsidR="00720E36" w:rsidRPr="00D8537F" w:rsidRDefault="00720E36" w:rsidP="00846912">
            <w:pPr>
              <w:spacing w:line="276" w:lineRule="auto"/>
              <w:jc w:val="right"/>
              <w:rPr>
                <w:rFonts w:ascii="Calibri" w:eastAsia="Calibri" w:hAnsi="Calibri"/>
              </w:rPr>
            </w:pPr>
            <w:r w:rsidRPr="00D8537F">
              <w:rPr>
                <w:rFonts w:eastAsia="Calibri"/>
              </w:rPr>
              <w:t>1.695.000</w:t>
            </w:r>
          </w:p>
        </w:tc>
      </w:tr>
      <w:tr w:rsidR="00720E36" w:rsidRPr="00D8537F" w:rsidTr="00EC4B53">
        <w:trPr>
          <w:trHeight w:val="300"/>
        </w:trPr>
        <w:tc>
          <w:tcPr>
            <w:tcW w:w="549" w:type="dxa"/>
            <w:tcBorders>
              <w:top w:val="single" w:sz="8" w:space="0" w:color="auto"/>
              <w:left w:val="double" w:sz="6" w:space="0" w:color="auto"/>
              <w:bottom w:val="nil"/>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center"/>
              <w:rPr>
                <w:rFonts w:ascii="Calibri" w:eastAsia="Calibri" w:hAnsi="Calibri"/>
              </w:rPr>
            </w:pPr>
            <w:r w:rsidRPr="00D8537F">
              <w:rPr>
                <w:rFonts w:eastAsia="Calibri"/>
                <w:color w:val="000000"/>
              </w:rPr>
              <w:t>2</w:t>
            </w:r>
          </w:p>
        </w:tc>
        <w:tc>
          <w:tcPr>
            <w:tcW w:w="301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rPr>
                <w:rFonts w:ascii="Calibri" w:eastAsia="Calibri" w:hAnsi="Calibri"/>
              </w:rPr>
            </w:pPr>
            <w:r w:rsidRPr="00D8537F">
              <w:rPr>
                <w:rFonts w:eastAsia="Calibri"/>
                <w:color w:val="000000"/>
              </w:rPr>
              <w:t>Naknade troškova zaposlenih</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center"/>
              <w:rPr>
                <w:rFonts w:ascii="Calibri" w:eastAsia="Calibri" w:hAnsi="Calibri"/>
              </w:rPr>
            </w:pPr>
            <w:r w:rsidRPr="00D8537F">
              <w:rPr>
                <w:rFonts w:eastAsia="Calibri"/>
                <w:color w:val="000000"/>
              </w:rPr>
              <w:t>611200</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right"/>
              <w:rPr>
                <w:rFonts w:ascii="Calibri" w:eastAsia="Calibri" w:hAnsi="Calibri"/>
                <w:color w:val="000000"/>
              </w:rPr>
            </w:pPr>
            <w:r w:rsidRPr="00D8537F">
              <w:rPr>
                <w:rFonts w:eastAsia="Calibri"/>
                <w:color w:val="000000"/>
              </w:rPr>
              <w:t>237.000</w:t>
            </w:r>
          </w:p>
        </w:tc>
        <w:tc>
          <w:tcPr>
            <w:tcW w:w="125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right"/>
              <w:rPr>
                <w:rFonts w:ascii="Calibri" w:eastAsia="Calibri" w:hAnsi="Calibri"/>
                <w:color w:val="000000"/>
              </w:rPr>
            </w:pPr>
            <w:r w:rsidRPr="00D8537F">
              <w:rPr>
                <w:rFonts w:eastAsia="Calibri"/>
                <w:color w:val="000000"/>
              </w:rPr>
              <w:t>2.478</w:t>
            </w:r>
          </w:p>
        </w:tc>
        <w:tc>
          <w:tcPr>
            <w:tcW w:w="115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right"/>
              <w:rPr>
                <w:rFonts w:ascii="Calibri" w:eastAsia="Calibri" w:hAnsi="Calibri"/>
                <w:color w:val="000000"/>
              </w:rPr>
            </w:pPr>
            <w:r w:rsidRPr="00D8537F">
              <w:rPr>
                <w:rFonts w:eastAsia="Calibri"/>
                <w:color w:val="000000"/>
              </w:rPr>
              <w:t>0</w:t>
            </w:r>
          </w:p>
        </w:tc>
        <w:tc>
          <w:tcPr>
            <w:tcW w:w="1100" w:type="dxa"/>
            <w:tcBorders>
              <w:top w:val="nil"/>
              <w:left w:val="nil"/>
              <w:bottom w:val="single" w:sz="8" w:space="0" w:color="auto"/>
              <w:right w:val="double" w:sz="6" w:space="0" w:color="auto"/>
            </w:tcBorders>
            <w:tcMar>
              <w:top w:w="0" w:type="dxa"/>
              <w:left w:w="108" w:type="dxa"/>
              <w:bottom w:w="0" w:type="dxa"/>
              <w:right w:w="108" w:type="dxa"/>
            </w:tcMar>
            <w:vAlign w:val="bottom"/>
            <w:hideMark/>
          </w:tcPr>
          <w:p w:rsidR="00720E36" w:rsidRPr="00D8537F" w:rsidRDefault="00720E36" w:rsidP="00846912">
            <w:pPr>
              <w:spacing w:line="276" w:lineRule="auto"/>
              <w:jc w:val="right"/>
              <w:rPr>
                <w:rFonts w:ascii="Calibri" w:eastAsia="Calibri" w:hAnsi="Calibri"/>
              </w:rPr>
            </w:pPr>
            <w:r w:rsidRPr="00D8537F">
              <w:rPr>
                <w:rFonts w:eastAsia="Calibri"/>
              </w:rPr>
              <w:t>239.478</w:t>
            </w:r>
          </w:p>
        </w:tc>
      </w:tr>
      <w:tr w:rsidR="00720E36" w:rsidRPr="00D8537F" w:rsidTr="00EC4B53">
        <w:trPr>
          <w:trHeight w:val="300"/>
        </w:trPr>
        <w:tc>
          <w:tcPr>
            <w:tcW w:w="549" w:type="dxa"/>
            <w:tcBorders>
              <w:top w:val="single" w:sz="8" w:space="0" w:color="auto"/>
              <w:left w:val="double" w:sz="6" w:space="0" w:color="auto"/>
              <w:bottom w:val="nil"/>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center"/>
              <w:rPr>
                <w:rFonts w:ascii="Calibri" w:eastAsia="Calibri" w:hAnsi="Calibri"/>
              </w:rPr>
            </w:pPr>
            <w:r w:rsidRPr="00D8537F">
              <w:rPr>
                <w:rFonts w:eastAsia="Calibri"/>
                <w:color w:val="000000"/>
              </w:rPr>
              <w:t>3</w:t>
            </w:r>
          </w:p>
        </w:tc>
        <w:tc>
          <w:tcPr>
            <w:tcW w:w="301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rPr>
                <w:rFonts w:ascii="Calibri" w:eastAsia="Calibri" w:hAnsi="Calibri"/>
              </w:rPr>
            </w:pPr>
            <w:r w:rsidRPr="00D8537F">
              <w:rPr>
                <w:rFonts w:eastAsia="Calibri"/>
                <w:color w:val="000000"/>
              </w:rPr>
              <w:t>Putni troškovi</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center"/>
              <w:rPr>
                <w:rFonts w:ascii="Calibri" w:eastAsia="Calibri" w:hAnsi="Calibri"/>
              </w:rPr>
            </w:pPr>
            <w:r w:rsidRPr="00D8537F">
              <w:rPr>
                <w:rFonts w:eastAsia="Calibri"/>
                <w:color w:val="000000"/>
              </w:rPr>
              <w:t>613100</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right"/>
              <w:rPr>
                <w:rFonts w:ascii="Calibri" w:eastAsia="Calibri" w:hAnsi="Calibri"/>
                <w:color w:val="000000"/>
              </w:rPr>
            </w:pPr>
            <w:r w:rsidRPr="00D8537F">
              <w:rPr>
                <w:rFonts w:eastAsia="Calibri"/>
                <w:color w:val="000000"/>
              </w:rPr>
              <w:t>41.000</w:t>
            </w:r>
          </w:p>
        </w:tc>
        <w:tc>
          <w:tcPr>
            <w:tcW w:w="125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right"/>
              <w:rPr>
                <w:rFonts w:ascii="Calibri" w:eastAsia="Calibri" w:hAnsi="Calibri"/>
                <w:color w:val="000000"/>
              </w:rPr>
            </w:pPr>
            <w:r w:rsidRPr="00D8537F">
              <w:rPr>
                <w:rFonts w:eastAsia="Calibri"/>
                <w:color w:val="000000"/>
              </w:rPr>
              <w:t>247.000</w:t>
            </w:r>
          </w:p>
        </w:tc>
        <w:tc>
          <w:tcPr>
            <w:tcW w:w="115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right"/>
              <w:rPr>
                <w:rFonts w:ascii="Calibri" w:eastAsia="Calibri" w:hAnsi="Calibri"/>
                <w:color w:val="000000"/>
              </w:rPr>
            </w:pPr>
            <w:r w:rsidRPr="00D8537F">
              <w:rPr>
                <w:rFonts w:eastAsia="Calibri"/>
                <w:color w:val="000000"/>
              </w:rPr>
              <w:t>60.000</w:t>
            </w:r>
          </w:p>
        </w:tc>
        <w:tc>
          <w:tcPr>
            <w:tcW w:w="1100" w:type="dxa"/>
            <w:tcBorders>
              <w:top w:val="nil"/>
              <w:left w:val="nil"/>
              <w:bottom w:val="single" w:sz="8" w:space="0" w:color="auto"/>
              <w:right w:val="double" w:sz="6" w:space="0" w:color="auto"/>
            </w:tcBorders>
            <w:tcMar>
              <w:top w:w="0" w:type="dxa"/>
              <w:left w:w="108" w:type="dxa"/>
              <w:bottom w:w="0" w:type="dxa"/>
              <w:right w:w="108" w:type="dxa"/>
            </w:tcMar>
            <w:vAlign w:val="bottom"/>
            <w:hideMark/>
          </w:tcPr>
          <w:p w:rsidR="00720E36" w:rsidRPr="00D8537F" w:rsidRDefault="00720E36" w:rsidP="00846912">
            <w:pPr>
              <w:spacing w:line="276" w:lineRule="auto"/>
              <w:jc w:val="right"/>
              <w:rPr>
                <w:rFonts w:ascii="Calibri" w:eastAsia="Calibri" w:hAnsi="Calibri"/>
              </w:rPr>
            </w:pPr>
            <w:r w:rsidRPr="00D8537F">
              <w:rPr>
                <w:rFonts w:eastAsia="Calibri"/>
              </w:rPr>
              <w:t>348.000</w:t>
            </w:r>
          </w:p>
        </w:tc>
      </w:tr>
      <w:tr w:rsidR="00720E36" w:rsidRPr="00D8537F" w:rsidTr="00EC4B53">
        <w:trPr>
          <w:trHeight w:val="300"/>
        </w:trPr>
        <w:tc>
          <w:tcPr>
            <w:tcW w:w="549" w:type="dxa"/>
            <w:tcBorders>
              <w:top w:val="single" w:sz="8" w:space="0" w:color="auto"/>
              <w:left w:val="double" w:sz="6" w:space="0" w:color="auto"/>
              <w:bottom w:val="nil"/>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center"/>
              <w:rPr>
                <w:rFonts w:ascii="Calibri" w:eastAsia="Calibri" w:hAnsi="Calibri"/>
              </w:rPr>
            </w:pPr>
            <w:r w:rsidRPr="00D8537F">
              <w:rPr>
                <w:rFonts w:eastAsia="Calibri"/>
                <w:color w:val="000000"/>
              </w:rPr>
              <w:t>4</w:t>
            </w:r>
          </w:p>
        </w:tc>
        <w:tc>
          <w:tcPr>
            <w:tcW w:w="301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rPr>
                <w:rFonts w:ascii="Calibri" w:eastAsia="Calibri" w:hAnsi="Calibri"/>
              </w:rPr>
            </w:pPr>
            <w:r w:rsidRPr="00D8537F">
              <w:rPr>
                <w:rFonts w:eastAsia="Calibri"/>
                <w:color w:val="000000"/>
              </w:rPr>
              <w:t>Izdaci telefonskih i poštanskih usluga</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center"/>
              <w:rPr>
                <w:rFonts w:ascii="Calibri" w:eastAsia="Calibri" w:hAnsi="Calibri"/>
              </w:rPr>
            </w:pPr>
            <w:r w:rsidRPr="00D8537F">
              <w:rPr>
                <w:rFonts w:eastAsia="Calibri"/>
                <w:color w:val="000000"/>
              </w:rPr>
              <w:t>613200</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right"/>
              <w:rPr>
                <w:rFonts w:ascii="Calibri" w:eastAsia="Calibri" w:hAnsi="Calibri"/>
                <w:color w:val="000000"/>
              </w:rPr>
            </w:pPr>
            <w:r w:rsidRPr="00D8537F">
              <w:rPr>
                <w:rFonts w:eastAsia="Calibri"/>
                <w:color w:val="000000"/>
              </w:rPr>
              <w:t>22.000</w:t>
            </w:r>
          </w:p>
        </w:tc>
        <w:tc>
          <w:tcPr>
            <w:tcW w:w="125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right"/>
              <w:rPr>
                <w:rFonts w:ascii="Calibri" w:eastAsia="Calibri" w:hAnsi="Calibri"/>
                <w:color w:val="000000"/>
              </w:rPr>
            </w:pPr>
            <w:r w:rsidRPr="00D8537F">
              <w:rPr>
                <w:rFonts w:eastAsia="Calibri"/>
                <w:color w:val="000000"/>
              </w:rPr>
              <w:t>53.000</w:t>
            </w:r>
          </w:p>
        </w:tc>
        <w:tc>
          <w:tcPr>
            <w:tcW w:w="115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right"/>
              <w:rPr>
                <w:rFonts w:ascii="Calibri" w:eastAsia="Calibri" w:hAnsi="Calibri"/>
                <w:color w:val="000000"/>
              </w:rPr>
            </w:pPr>
            <w:r w:rsidRPr="00D8537F">
              <w:rPr>
                <w:rFonts w:eastAsia="Calibri"/>
                <w:color w:val="000000"/>
              </w:rPr>
              <w:t>5.000</w:t>
            </w:r>
          </w:p>
        </w:tc>
        <w:tc>
          <w:tcPr>
            <w:tcW w:w="1100" w:type="dxa"/>
            <w:tcBorders>
              <w:top w:val="nil"/>
              <w:left w:val="nil"/>
              <w:bottom w:val="single" w:sz="8" w:space="0" w:color="auto"/>
              <w:right w:val="double" w:sz="6" w:space="0" w:color="auto"/>
            </w:tcBorders>
            <w:tcMar>
              <w:top w:w="0" w:type="dxa"/>
              <w:left w:w="108" w:type="dxa"/>
              <w:bottom w:w="0" w:type="dxa"/>
              <w:right w:w="108" w:type="dxa"/>
            </w:tcMar>
            <w:vAlign w:val="bottom"/>
            <w:hideMark/>
          </w:tcPr>
          <w:p w:rsidR="00720E36" w:rsidRPr="00D8537F" w:rsidRDefault="00720E36" w:rsidP="00846912">
            <w:pPr>
              <w:spacing w:line="276" w:lineRule="auto"/>
              <w:jc w:val="right"/>
              <w:rPr>
                <w:rFonts w:ascii="Calibri" w:eastAsia="Calibri" w:hAnsi="Calibri"/>
              </w:rPr>
            </w:pPr>
            <w:r w:rsidRPr="00D8537F">
              <w:rPr>
                <w:rFonts w:eastAsia="Calibri"/>
              </w:rPr>
              <w:t>80.000</w:t>
            </w:r>
          </w:p>
        </w:tc>
      </w:tr>
      <w:tr w:rsidR="00720E36" w:rsidRPr="00D8537F" w:rsidTr="00EC4B53">
        <w:trPr>
          <w:trHeight w:val="300"/>
        </w:trPr>
        <w:tc>
          <w:tcPr>
            <w:tcW w:w="549" w:type="dxa"/>
            <w:tcBorders>
              <w:top w:val="single" w:sz="8" w:space="0" w:color="auto"/>
              <w:left w:val="double" w:sz="6" w:space="0" w:color="auto"/>
              <w:bottom w:val="nil"/>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center"/>
              <w:rPr>
                <w:rFonts w:ascii="Calibri" w:eastAsia="Calibri" w:hAnsi="Calibri"/>
              </w:rPr>
            </w:pPr>
            <w:r w:rsidRPr="00D8537F">
              <w:rPr>
                <w:rFonts w:eastAsia="Calibri"/>
                <w:color w:val="000000"/>
              </w:rPr>
              <w:t>5</w:t>
            </w:r>
          </w:p>
        </w:tc>
        <w:tc>
          <w:tcPr>
            <w:tcW w:w="301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rPr>
                <w:rFonts w:ascii="Calibri" w:eastAsia="Calibri" w:hAnsi="Calibri"/>
              </w:rPr>
            </w:pPr>
            <w:r w:rsidRPr="00D8537F">
              <w:rPr>
                <w:rFonts w:eastAsia="Calibri"/>
                <w:color w:val="000000"/>
              </w:rPr>
              <w:t>Izdaci za energiju i komunalne usluge</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center"/>
              <w:rPr>
                <w:rFonts w:ascii="Calibri" w:eastAsia="Calibri" w:hAnsi="Calibri"/>
              </w:rPr>
            </w:pPr>
            <w:r w:rsidRPr="00D8537F">
              <w:rPr>
                <w:rFonts w:eastAsia="Calibri"/>
                <w:color w:val="000000"/>
              </w:rPr>
              <w:t>613300</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right"/>
              <w:rPr>
                <w:rFonts w:ascii="Calibri" w:eastAsia="Calibri" w:hAnsi="Calibri"/>
                <w:color w:val="000000"/>
              </w:rPr>
            </w:pPr>
            <w:r w:rsidRPr="00D8537F">
              <w:rPr>
                <w:rFonts w:eastAsia="Calibri"/>
                <w:color w:val="000000"/>
              </w:rPr>
              <w:t>14.000</w:t>
            </w:r>
          </w:p>
        </w:tc>
        <w:tc>
          <w:tcPr>
            <w:tcW w:w="125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right"/>
              <w:rPr>
                <w:rFonts w:ascii="Calibri" w:eastAsia="Calibri" w:hAnsi="Calibri"/>
                <w:color w:val="000000"/>
              </w:rPr>
            </w:pPr>
            <w:r w:rsidRPr="00D8537F">
              <w:rPr>
                <w:rFonts w:eastAsia="Calibri"/>
                <w:color w:val="000000"/>
              </w:rPr>
              <w:t>47.000</w:t>
            </w:r>
          </w:p>
        </w:tc>
        <w:tc>
          <w:tcPr>
            <w:tcW w:w="115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right"/>
              <w:rPr>
                <w:rFonts w:ascii="Calibri" w:eastAsia="Calibri" w:hAnsi="Calibri"/>
                <w:color w:val="000000"/>
              </w:rPr>
            </w:pPr>
            <w:r w:rsidRPr="00D8537F">
              <w:rPr>
                <w:rFonts w:eastAsia="Calibri"/>
                <w:color w:val="000000"/>
              </w:rPr>
              <w:t>3.000</w:t>
            </w:r>
          </w:p>
        </w:tc>
        <w:tc>
          <w:tcPr>
            <w:tcW w:w="1100" w:type="dxa"/>
            <w:tcBorders>
              <w:top w:val="nil"/>
              <w:left w:val="nil"/>
              <w:bottom w:val="single" w:sz="8" w:space="0" w:color="auto"/>
              <w:right w:val="double" w:sz="6" w:space="0" w:color="auto"/>
            </w:tcBorders>
            <w:tcMar>
              <w:top w:w="0" w:type="dxa"/>
              <w:left w:w="108" w:type="dxa"/>
              <w:bottom w:w="0" w:type="dxa"/>
              <w:right w:w="108" w:type="dxa"/>
            </w:tcMar>
            <w:vAlign w:val="bottom"/>
            <w:hideMark/>
          </w:tcPr>
          <w:p w:rsidR="00720E36" w:rsidRPr="00D8537F" w:rsidRDefault="00720E36" w:rsidP="00846912">
            <w:pPr>
              <w:spacing w:line="276" w:lineRule="auto"/>
              <w:jc w:val="right"/>
              <w:rPr>
                <w:rFonts w:ascii="Calibri" w:eastAsia="Calibri" w:hAnsi="Calibri"/>
              </w:rPr>
            </w:pPr>
            <w:r w:rsidRPr="00D8537F">
              <w:rPr>
                <w:rFonts w:eastAsia="Calibri"/>
              </w:rPr>
              <w:t>64.000</w:t>
            </w:r>
          </w:p>
        </w:tc>
      </w:tr>
      <w:tr w:rsidR="00720E36" w:rsidRPr="00D8537F" w:rsidTr="00EC4B53">
        <w:trPr>
          <w:trHeight w:val="300"/>
        </w:trPr>
        <w:tc>
          <w:tcPr>
            <w:tcW w:w="549" w:type="dxa"/>
            <w:tcBorders>
              <w:top w:val="single" w:sz="8" w:space="0" w:color="auto"/>
              <w:left w:val="double" w:sz="6" w:space="0" w:color="auto"/>
              <w:bottom w:val="nil"/>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center"/>
              <w:rPr>
                <w:rFonts w:ascii="Calibri" w:eastAsia="Calibri" w:hAnsi="Calibri"/>
              </w:rPr>
            </w:pPr>
            <w:r w:rsidRPr="00D8537F">
              <w:rPr>
                <w:rFonts w:eastAsia="Calibri"/>
                <w:color w:val="000000"/>
              </w:rPr>
              <w:t>6</w:t>
            </w:r>
          </w:p>
        </w:tc>
        <w:tc>
          <w:tcPr>
            <w:tcW w:w="301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rPr>
                <w:rFonts w:ascii="Calibri" w:eastAsia="Calibri" w:hAnsi="Calibri"/>
              </w:rPr>
            </w:pPr>
            <w:r>
              <w:rPr>
                <w:rFonts w:eastAsia="Calibri"/>
                <w:color w:val="000000"/>
              </w:rPr>
              <w:t>Nabav</w:t>
            </w:r>
            <w:r w:rsidRPr="00D8537F">
              <w:rPr>
                <w:rFonts w:eastAsia="Calibri"/>
                <w:color w:val="000000"/>
              </w:rPr>
              <w:t>a materijala</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center"/>
              <w:rPr>
                <w:rFonts w:ascii="Calibri" w:eastAsia="Calibri" w:hAnsi="Calibri"/>
              </w:rPr>
            </w:pPr>
            <w:r w:rsidRPr="00D8537F">
              <w:rPr>
                <w:rFonts w:eastAsia="Calibri"/>
                <w:color w:val="000000"/>
              </w:rPr>
              <w:t>613400</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right"/>
              <w:rPr>
                <w:rFonts w:ascii="Calibri" w:eastAsia="Calibri" w:hAnsi="Calibri"/>
                <w:color w:val="000000"/>
              </w:rPr>
            </w:pPr>
            <w:r w:rsidRPr="00D8537F">
              <w:rPr>
                <w:rFonts w:eastAsia="Calibri"/>
                <w:color w:val="000000"/>
              </w:rPr>
              <w:t>17.000</w:t>
            </w:r>
          </w:p>
        </w:tc>
        <w:tc>
          <w:tcPr>
            <w:tcW w:w="125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right"/>
              <w:rPr>
                <w:rFonts w:ascii="Calibri" w:eastAsia="Calibri" w:hAnsi="Calibri"/>
                <w:color w:val="000000"/>
              </w:rPr>
            </w:pPr>
            <w:r w:rsidRPr="00D8537F">
              <w:rPr>
                <w:rFonts w:eastAsia="Calibri"/>
                <w:color w:val="000000"/>
              </w:rPr>
              <w:t>42.000</w:t>
            </w:r>
          </w:p>
        </w:tc>
        <w:tc>
          <w:tcPr>
            <w:tcW w:w="115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right"/>
              <w:rPr>
                <w:rFonts w:ascii="Calibri" w:eastAsia="Calibri" w:hAnsi="Calibri"/>
                <w:color w:val="000000"/>
              </w:rPr>
            </w:pPr>
            <w:r w:rsidRPr="00D8537F">
              <w:rPr>
                <w:rFonts w:eastAsia="Calibri"/>
                <w:color w:val="000000"/>
              </w:rPr>
              <w:t>3.000</w:t>
            </w:r>
          </w:p>
        </w:tc>
        <w:tc>
          <w:tcPr>
            <w:tcW w:w="1100" w:type="dxa"/>
            <w:tcBorders>
              <w:top w:val="nil"/>
              <w:left w:val="nil"/>
              <w:bottom w:val="single" w:sz="8" w:space="0" w:color="auto"/>
              <w:right w:val="double" w:sz="6" w:space="0" w:color="auto"/>
            </w:tcBorders>
            <w:tcMar>
              <w:top w:w="0" w:type="dxa"/>
              <w:left w:w="108" w:type="dxa"/>
              <w:bottom w:w="0" w:type="dxa"/>
              <w:right w:w="108" w:type="dxa"/>
            </w:tcMar>
            <w:vAlign w:val="bottom"/>
            <w:hideMark/>
          </w:tcPr>
          <w:p w:rsidR="00720E36" w:rsidRPr="00D8537F" w:rsidRDefault="00720E36" w:rsidP="00846912">
            <w:pPr>
              <w:spacing w:line="276" w:lineRule="auto"/>
              <w:jc w:val="right"/>
              <w:rPr>
                <w:rFonts w:ascii="Calibri" w:eastAsia="Calibri" w:hAnsi="Calibri"/>
              </w:rPr>
            </w:pPr>
            <w:r w:rsidRPr="00D8537F">
              <w:rPr>
                <w:rFonts w:eastAsia="Calibri"/>
              </w:rPr>
              <w:t>62.000</w:t>
            </w:r>
          </w:p>
        </w:tc>
      </w:tr>
      <w:tr w:rsidR="00720E36" w:rsidRPr="00D8537F" w:rsidTr="00EC4B53">
        <w:trPr>
          <w:trHeight w:val="300"/>
        </w:trPr>
        <w:tc>
          <w:tcPr>
            <w:tcW w:w="549" w:type="dxa"/>
            <w:tcBorders>
              <w:top w:val="single" w:sz="8" w:space="0" w:color="auto"/>
              <w:left w:val="double" w:sz="6" w:space="0" w:color="auto"/>
              <w:bottom w:val="nil"/>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center"/>
              <w:rPr>
                <w:rFonts w:ascii="Calibri" w:eastAsia="Calibri" w:hAnsi="Calibri"/>
              </w:rPr>
            </w:pPr>
            <w:r w:rsidRPr="00D8537F">
              <w:rPr>
                <w:rFonts w:eastAsia="Calibri"/>
                <w:color w:val="000000"/>
              </w:rPr>
              <w:t>7</w:t>
            </w:r>
          </w:p>
        </w:tc>
        <w:tc>
          <w:tcPr>
            <w:tcW w:w="301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rPr>
                <w:rFonts w:ascii="Calibri" w:eastAsia="Calibri" w:hAnsi="Calibri"/>
              </w:rPr>
            </w:pPr>
            <w:r w:rsidRPr="00D8537F">
              <w:rPr>
                <w:rFonts w:eastAsia="Calibri"/>
                <w:color w:val="000000"/>
              </w:rPr>
              <w:t>Izdaci za usluge prijevoza i goriva</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center"/>
              <w:rPr>
                <w:rFonts w:ascii="Calibri" w:eastAsia="Calibri" w:hAnsi="Calibri"/>
              </w:rPr>
            </w:pPr>
            <w:r w:rsidRPr="00D8537F">
              <w:rPr>
                <w:rFonts w:eastAsia="Calibri"/>
                <w:color w:val="000000"/>
              </w:rPr>
              <w:t>613500</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right"/>
              <w:rPr>
                <w:rFonts w:ascii="Calibri" w:eastAsia="Calibri" w:hAnsi="Calibri"/>
                <w:color w:val="000000"/>
              </w:rPr>
            </w:pPr>
            <w:r w:rsidRPr="00D8537F">
              <w:rPr>
                <w:rFonts w:eastAsia="Calibri"/>
                <w:color w:val="000000"/>
              </w:rPr>
              <w:t>5.000</w:t>
            </w:r>
          </w:p>
        </w:tc>
        <w:tc>
          <w:tcPr>
            <w:tcW w:w="125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right"/>
              <w:rPr>
                <w:rFonts w:ascii="Calibri" w:eastAsia="Calibri" w:hAnsi="Calibri"/>
                <w:color w:val="000000"/>
              </w:rPr>
            </w:pPr>
            <w:r w:rsidRPr="00D8537F">
              <w:rPr>
                <w:rFonts w:eastAsia="Calibri"/>
                <w:color w:val="000000"/>
              </w:rPr>
              <w:t>60.000</w:t>
            </w:r>
          </w:p>
        </w:tc>
        <w:tc>
          <w:tcPr>
            <w:tcW w:w="115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right"/>
              <w:rPr>
                <w:rFonts w:ascii="Calibri" w:eastAsia="Calibri" w:hAnsi="Calibri"/>
                <w:color w:val="000000"/>
              </w:rPr>
            </w:pPr>
            <w:r w:rsidRPr="00D8537F">
              <w:rPr>
                <w:rFonts w:eastAsia="Calibri"/>
                <w:color w:val="000000"/>
              </w:rPr>
              <w:t>20.000</w:t>
            </w:r>
          </w:p>
        </w:tc>
        <w:tc>
          <w:tcPr>
            <w:tcW w:w="1100" w:type="dxa"/>
            <w:tcBorders>
              <w:top w:val="nil"/>
              <w:left w:val="nil"/>
              <w:bottom w:val="single" w:sz="8" w:space="0" w:color="auto"/>
              <w:right w:val="double" w:sz="6" w:space="0" w:color="auto"/>
            </w:tcBorders>
            <w:tcMar>
              <w:top w:w="0" w:type="dxa"/>
              <w:left w:w="108" w:type="dxa"/>
              <w:bottom w:w="0" w:type="dxa"/>
              <w:right w:w="108" w:type="dxa"/>
            </w:tcMar>
            <w:vAlign w:val="bottom"/>
            <w:hideMark/>
          </w:tcPr>
          <w:p w:rsidR="00720E36" w:rsidRPr="00D8537F" w:rsidRDefault="00720E36" w:rsidP="00846912">
            <w:pPr>
              <w:spacing w:line="276" w:lineRule="auto"/>
              <w:jc w:val="right"/>
              <w:rPr>
                <w:rFonts w:ascii="Calibri" w:eastAsia="Calibri" w:hAnsi="Calibri"/>
              </w:rPr>
            </w:pPr>
            <w:r w:rsidRPr="00D8537F">
              <w:rPr>
                <w:rFonts w:eastAsia="Calibri"/>
              </w:rPr>
              <w:t>85.000</w:t>
            </w:r>
          </w:p>
        </w:tc>
      </w:tr>
      <w:tr w:rsidR="00720E36" w:rsidRPr="00D8537F" w:rsidTr="00EC4B53">
        <w:trPr>
          <w:trHeight w:val="300"/>
        </w:trPr>
        <w:tc>
          <w:tcPr>
            <w:tcW w:w="549" w:type="dxa"/>
            <w:tcBorders>
              <w:top w:val="single" w:sz="8" w:space="0" w:color="auto"/>
              <w:left w:val="double" w:sz="6" w:space="0" w:color="auto"/>
              <w:bottom w:val="nil"/>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center"/>
              <w:rPr>
                <w:rFonts w:ascii="Calibri" w:eastAsia="Calibri" w:hAnsi="Calibri"/>
              </w:rPr>
            </w:pPr>
            <w:r w:rsidRPr="00D8537F">
              <w:rPr>
                <w:rFonts w:eastAsia="Calibri"/>
                <w:color w:val="000000"/>
              </w:rPr>
              <w:t>8</w:t>
            </w:r>
          </w:p>
        </w:tc>
        <w:tc>
          <w:tcPr>
            <w:tcW w:w="301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rPr>
                <w:rFonts w:ascii="Calibri" w:eastAsia="Calibri" w:hAnsi="Calibri"/>
              </w:rPr>
            </w:pPr>
            <w:r w:rsidRPr="00D8537F">
              <w:rPr>
                <w:rFonts w:eastAsia="Calibri"/>
                <w:color w:val="000000"/>
              </w:rPr>
              <w:t>Troškovi zakupa</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center"/>
              <w:rPr>
                <w:rFonts w:ascii="Calibri" w:eastAsia="Calibri" w:hAnsi="Calibri"/>
              </w:rPr>
            </w:pPr>
            <w:r w:rsidRPr="00D8537F">
              <w:rPr>
                <w:rFonts w:eastAsia="Calibri"/>
                <w:color w:val="000000"/>
              </w:rPr>
              <w:t>613600</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right"/>
              <w:rPr>
                <w:rFonts w:ascii="Calibri" w:eastAsia="Calibri" w:hAnsi="Calibri"/>
                <w:color w:val="000000"/>
              </w:rPr>
            </w:pPr>
            <w:r w:rsidRPr="00D8537F">
              <w:rPr>
                <w:rFonts w:eastAsia="Calibri"/>
                <w:color w:val="000000"/>
              </w:rPr>
              <w:t>348.000</w:t>
            </w:r>
          </w:p>
        </w:tc>
        <w:tc>
          <w:tcPr>
            <w:tcW w:w="125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right"/>
              <w:rPr>
                <w:rFonts w:ascii="Calibri" w:eastAsia="Calibri" w:hAnsi="Calibri"/>
                <w:color w:val="000000"/>
              </w:rPr>
            </w:pPr>
            <w:r w:rsidRPr="00D8537F">
              <w:rPr>
                <w:rFonts w:eastAsia="Calibri"/>
                <w:color w:val="000000"/>
              </w:rPr>
              <w:t>422.000</w:t>
            </w:r>
          </w:p>
        </w:tc>
        <w:tc>
          <w:tcPr>
            <w:tcW w:w="115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right"/>
              <w:rPr>
                <w:rFonts w:ascii="Calibri" w:eastAsia="Calibri" w:hAnsi="Calibri"/>
                <w:color w:val="000000"/>
              </w:rPr>
            </w:pPr>
            <w:r w:rsidRPr="00D8537F">
              <w:rPr>
                <w:rFonts w:eastAsia="Calibri"/>
                <w:color w:val="000000"/>
              </w:rPr>
              <w:t>0</w:t>
            </w:r>
          </w:p>
        </w:tc>
        <w:tc>
          <w:tcPr>
            <w:tcW w:w="1100" w:type="dxa"/>
            <w:tcBorders>
              <w:top w:val="nil"/>
              <w:left w:val="nil"/>
              <w:bottom w:val="single" w:sz="8" w:space="0" w:color="auto"/>
              <w:right w:val="double" w:sz="6" w:space="0" w:color="auto"/>
            </w:tcBorders>
            <w:tcMar>
              <w:top w:w="0" w:type="dxa"/>
              <w:left w:w="108" w:type="dxa"/>
              <w:bottom w:w="0" w:type="dxa"/>
              <w:right w:w="108" w:type="dxa"/>
            </w:tcMar>
            <w:vAlign w:val="bottom"/>
            <w:hideMark/>
          </w:tcPr>
          <w:p w:rsidR="00720E36" w:rsidRPr="00D8537F" w:rsidRDefault="00720E36" w:rsidP="00846912">
            <w:pPr>
              <w:spacing w:line="276" w:lineRule="auto"/>
              <w:jc w:val="right"/>
              <w:rPr>
                <w:rFonts w:ascii="Calibri" w:eastAsia="Calibri" w:hAnsi="Calibri"/>
              </w:rPr>
            </w:pPr>
            <w:r w:rsidRPr="00D8537F">
              <w:rPr>
                <w:rFonts w:eastAsia="Calibri"/>
              </w:rPr>
              <w:t>770.000</w:t>
            </w:r>
          </w:p>
        </w:tc>
      </w:tr>
      <w:tr w:rsidR="00720E36" w:rsidRPr="00D8537F" w:rsidTr="00EC4B53">
        <w:trPr>
          <w:trHeight w:val="300"/>
        </w:trPr>
        <w:tc>
          <w:tcPr>
            <w:tcW w:w="549" w:type="dxa"/>
            <w:tcBorders>
              <w:top w:val="single" w:sz="8" w:space="0" w:color="auto"/>
              <w:left w:val="double" w:sz="6" w:space="0" w:color="auto"/>
              <w:bottom w:val="nil"/>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center"/>
              <w:rPr>
                <w:rFonts w:ascii="Calibri" w:eastAsia="Calibri" w:hAnsi="Calibri"/>
              </w:rPr>
            </w:pPr>
            <w:r w:rsidRPr="00D8537F">
              <w:rPr>
                <w:rFonts w:eastAsia="Calibri"/>
                <w:color w:val="000000"/>
              </w:rPr>
              <w:t>9</w:t>
            </w:r>
          </w:p>
        </w:tc>
        <w:tc>
          <w:tcPr>
            <w:tcW w:w="301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rPr>
                <w:rFonts w:ascii="Calibri" w:eastAsia="Calibri" w:hAnsi="Calibri"/>
              </w:rPr>
            </w:pPr>
            <w:r w:rsidRPr="00D8537F">
              <w:rPr>
                <w:rFonts w:eastAsia="Calibri"/>
                <w:color w:val="000000"/>
              </w:rPr>
              <w:t>Izdaci za tekuće održavanje</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center"/>
              <w:rPr>
                <w:rFonts w:ascii="Calibri" w:eastAsia="Calibri" w:hAnsi="Calibri"/>
              </w:rPr>
            </w:pPr>
            <w:r w:rsidRPr="00D8537F">
              <w:rPr>
                <w:rFonts w:eastAsia="Calibri"/>
                <w:color w:val="000000"/>
              </w:rPr>
              <w:t>613700</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right"/>
              <w:rPr>
                <w:rFonts w:ascii="Calibri" w:eastAsia="Calibri" w:hAnsi="Calibri"/>
                <w:color w:val="000000"/>
              </w:rPr>
            </w:pPr>
            <w:r w:rsidRPr="00D8537F">
              <w:rPr>
                <w:rFonts w:eastAsia="Calibri"/>
                <w:color w:val="000000"/>
              </w:rPr>
              <w:t>43.000</w:t>
            </w:r>
          </w:p>
        </w:tc>
        <w:tc>
          <w:tcPr>
            <w:tcW w:w="125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right"/>
              <w:rPr>
                <w:rFonts w:ascii="Calibri" w:eastAsia="Calibri" w:hAnsi="Calibri"/>
                <w:color w:val="000000"/>
              </w:rPr>
            </w:pPr>
            <w:r w:rsidRPr="00D8537F">
              <w:rPr>
                <w:rFonts w:eastAsia="Calibri"/>
                <w:color w:val="000000"/>
              </w:rPr>
              <w:t>95.000</w:t>
            </w:r>
          </w:p>
        </w:tc>
        <w:tc>
          <w:tcPr>
            <w:tcW w:w="115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right"/>
              <w:rPr>
                <w:rFonts w:ascii="Calibri" w:eastAsia="Calibri" w:hAnsi="Calibri"/>
                <w:color w:val="000000"/>
              </w:rPr>
            </w:pPr>
            <w:r w:rsidRPr="00D8537F">
              <w:rPr>
                <w:rFonts w:eastAsia="Calibri"/>
                <w:color w:val="000000"/>
              </w:rPr>
              <w:t>9.000</w:t>
            </w:r>
          </w:p>
        </w:tc>
        <w:tc>
          <w:tcPr>
            <w:tcW w:w="1100" w:type="dxa"/>
            <w:tcBorders>
              <w:top w:val="nil"/>
              <w:left w:val="nil"/>
              <w:bottom w:val="single" w:sz="8" w:space="0" w:color="auto"/>
              <w:right w:val="double" w:sz="6" w:space="0" w:color="auto"/>
            </w:tcBorders>
            <w:tcMar>
              <w:top w:w="0" w:type="dxa"/>
              <w:left w:w="108" w:type="dxa"/>
              <w:bottom w:w="0" w:type="dxa"/>
              <w:right w:w="108" w:type="dxa"/>
            </w:tcMar>
            <w:vAlign w:val="bottom"/>
            <w:hideMark/>
          </w:tcPr>
          <w:p w:rsidR="00720E36" w:rsidRPr="00D8537F" w:rsidRDefault="00720E36" w:rsidP="00846912">
            <w:pPr>
              <w:spacing w:line="276" w:lineRule="auto"/>
              <w:jc w:val="right"/>
              <w:rPr>
                <w:rFonts w:ascii="Calibri" w:eastAsia="Calibri" w:hAnsi="Calibri"/>
              </w:rPr>
            </w:pPr>
            <w:r w:rsidRPr="00D8537F">
              <w:rPr>
                <w:rFonts w:eastAsia="Calibri"/>
              </w:rPr>
              <w:t>147.000</w:t>
            </w:r>
          </w:p>
        </w:tc>
      </w:tr>
      <w:tr w:rsidR="00720E36" w:rsidRPr="00D8537F" w:rsidTr="00EC4B53">
        <w:trPr>
          <w:trHeight w:val="300"/>
        </w:trPr>
        <w:tc>
          <w:tcPr>
            <w:tcW w:w="549" w:type="dxa"/>
            <w:tcBorders>
              <w:top w:val="single" w:sz="8" w:space="0" w:color="auto"/>
              <w:left w:val="double" w:sz="6" w:space="0" w:color="auto"/>
              <w:bottom w:val="nil"/>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center"/>
              <w:rPr>
                <w:rFonts w:ascii="Calibri" w:eastAsia="Calibri" w:hAnsi="Calibri"/>
              </w:rPr>
            </w:pPr>
            <w:r w:rsidRPr="00D8537F">
              <w:rPr>
                <w:rFonts w:eastAsia="Calibri"/>
                <w:color w:val="000000"/>
              </w:rPr>
              <w:t>10</w:t>
            </w:r>
          </w:p>
        </w:tc>
        <w:tc>
          <w:tcPr>
            <w:tcW w:w="301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rPr>
                <w:rFonts w:ascii="Calibri" w:eastAsia="Calibri" w:hAnsi="Calibri"/>
              </w:rPr>
            </w:pPr>
            <w:r w:rsidRPr="00D8537F">
              <w:rPr>
                <w:rFonts w:eastAsia="Calibri"/>
                <w:color w:val="000000"/>
              </w:rPr>
              <w:t>Izdaci za osiguranje i troškove pl.</w:t>
            </w:r>
            <w:r>
              <w:rPr>
                <w:rFonts w:eastAsia="Calibri"/>
                <w:color w:val="000000"/>
              </w:rPr>
              <w:t xml:space="preserve"> </w:t>
            </w:r>
            <w:r w:rsidRPr="00D8537F">
              <w:rPr>
                <w:rFonts w:eastAsia="Calibri"/>
                <w:color w:val="000000"/>
              </w:rPr>
              <w:t>prometa</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center"/>
              <w:rPr>
                <w:rFonts w:ascii="Calibri" w:eastAsia="Calibri" w:hAnsi="Calibri"/>
              </w:rPr>
            </w:pPr>
            <w:r w:rsidRPr="00D8537F">
              <w:rPr>
                <w:rFonts w:eastAsia="Calibri"/>
                <w:color w:val="000000"/>
              </w:rPr>
              <w:t>613800</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right"/>
              <w:rPr>
                <w:rFonts w:ascii="Calibri" w:eastAsia="Calibri" w:hAnsi="Calibri"/>
                <w:color w:val="000000"/>
              </w:rPr>
            </w:pPr>
            <w:r w:rsidRPr="00D8537F">
              <w:rPr>
                <w:rFonts w:eastAsia="Calibri"/>
                <w:color w:val="000000"/>
              </w:rPr>
              <w:t>0</w:t>
            </w:r>
          </w:p>
        </w:tc>
        <w:tc>
          <w:tcPr>
            <w:tcW w:w="125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right"/>
              <w:rPr>
                <w:rFonts w:ascii="Calibri" w:eastAsia="Calibri" w:hAnsi="Calibri"/>
                <w:color w:val="000000"/>
              </w:rPr>
            </w:pPr>
            <w:r w:rsidRPr="00D8537F">
              <w:rPr>
                <w:rFonts w:eastAsia="Calibri"/>
                <w:color w:val="000000"/>
              </w:rPr>
              <w:t>35.000</w:t>
            </w:r>
          </w:p>
        </w:tc>
        <w:tc>
          <w:tcPr>
            <w:tcW w:w="115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right"/>
              <w:rPr>
                <w:rFonts w:ascii="Calibri" w:eastAsia="Calibri" w:hAnsi="Calibri"/>
                <w:color w:val="000000"/>
              </w:rPr>
            </w:pPr>
            <w:r w:rsidRPr="00D8537F">
              <w:rPr>
                <w:rFonts w:eastAsia="Calibri"/>
                <w:color w:val="000000"/>
              </w:rPr>
              <w:t>0</w:t>
            </w:r>
          </w:p>
        </w:tc>
        <w:tc>
          <w:tcPr>
            <w:tcW w:w="1100" w:type="dxa"/>
            <w:tcBorders>
              <w:top w:val="nil"/>
              <w:left w:val="nil"/>
              <w:bottom w:val="single" w:sz="8" w:space="0" w:color="auto"/>
              <w:right w:val="double" w:sz="6" w:space="0" w:color="auto"/>
            </w:tcBorders>
            <w:tcMar>
              <w:top w:w="0" w:type="dxa"/>
              <w:left w:w="108" w:type="dxa"/>
              <w:bottom w:w="0" w:type="dxa"/>
              <w:right w:w="108" w:type="dxa"/>
            </w:tcMar>
            <w:vAlign w:val="bottom"/>
            <w:hideMark/>
          </w:tcPr>
          <w:p w:rsidR="00720E36" w:rsidRPr="00D8537F" w:rsidRDefault="00720E36" w:rsidP="00846912">
            <w:pPr>
              <w:spacing w:line="276" w:lineRule="auto"/>
              <w:jc w:val="right"/>
              <w:rPr>
                <w:rFonts w:ascii="Calibri" w:eastAsia="Calibri" w:hAnsi="Calibri"/>
              </w:rPr>
            </w:pPr>
            <w:r w:rsidRPr="00D8537F">
              <w:rPr>
                <w:rFonts w:eastAsia="Calibri"/>
              </w:rPr>
              <w:t>35.000</w:t>
            </w:r>
          </w:p>
        </w:tc>
      </w:tr>
      <w:tr w:rsidR="00720E36" w:rsidRPr="00D8537F" w:rsidTr="00EC4B53">
        <w:trPr>
          <w:trHeight w:val="300"/>
        </w:trPr>
        <w:tc>
          <w:tcPr>
            <w:tcW w:w="549" w:type="dxa"/>
            <w:tcBorders>
              <w:top w:val="single" w:sz="8" w:space="0" w:color="auto"/>
              <w:left w:val="double" w:sz="6" w:space="0" w:color="auto"/>
              <w:bottom w:val="nil"/>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center"/>
              <w:rPr>
                <w:rFonts w:ascii="Calibri" w:eastAsia="Calibri" w:hAnsi="Calibri"/>
              </w:rPr>
            </w:pPr>
            <w:r w:rsidRPr="00D8537F">
              <w:rPr>
                <w:rFonts w:eastAsia="Calibri"/>
                <w:color w:val="000000"/>
              </w:rPr>
              <w:t>11</w:t>
            </w:r>
          </w:p>
        </w:tc>
        <w:tc>
          <w:tcPr>
            <w:tcW w:w="301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rPr>
                <w:rFonts w:ascii="Calibri" w:eastAsia="Calibri" w:hAnsi="Calibri"/>
              </w:rPr>
            </w:pPr>
            <w:r w:rsidRPr="00D8537F">
              <w:rPr>
                <w:rFonts w:eastAsia="Calibri"/>
                <w:color w:val="000000"/>
              </w:rPr>
              <w:t>Ugovorene i druge posebne usluge</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center"/>
              <w:rPr>
                <w:rFonts w:ascii="Calibri" w:eastAsia="Calibri" w:hAnsi="Calibri"/>
              </w:rPr>
            </w:pPr>
            <w:r w:rsidRPr="00D8537F">
              <w:rPr>
                <w:rFonts w:eastAsia="Calibri"/>
                <w:color w:val="000000"/>
              </w:rPr>
              <w:t>613900</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right"/>
              <w:rPr>
                <w:rFonts w:ascii="Calibri" w:eastAsia="Calibri" w:hAnsi="Calibri"/>
                <w:color w:val="000000"/>
              </w:rPr>
            </w:pPr>
            <w:r w:rsidRPr="00D8537F">
              <w:rPr>
                <w:rFonts w:eastAsia="Calibri"/>
                <w:color w:val="000000"/>
              </w:rPr>
              <w:t>157.000</w:t>
            </w:r>
          </w:p>
        </w:tc>
        <w:tc>
          <w:tcPr>
            <w:tcW w:w="125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right"/>
              <w:rPr>
                <w:rFonts w:ascii="Calibri" w:eastAsia="Calibri" w:hAnsi="Calibri"/>
                <w:color w:val="000000"/>
              </w:rPr>
            </w:pPr>
            <w:r w:rsidRPr="00D8537F">
              <w:rPr>
                <w:rFonts w:eastAsia="Calibri"/>
                <w:color w:val="000000"/>
              </w:rPr>
              <w:t>1.479.522</w:t>
            </w:r>
          </w:p>
        </w:tc>
        <w:tc>
          <w:tcPr>
            <w:tcW w:w="115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right"/>
              <w:rPr>
                <w:rFonts w:ascii="Calibri" w:eastAsia="Calibri" w:hAnsi="Calibri"/>
                <w:color w:val="000000"/>
              </w:rPr>
            </w:pPr>
            <w:r w:rsidRPr="00D8537F">
              <w:rPr>
                <w:rFonts w:eastAsia="Calibri"/>
                <w:color w:val="000000"/>
              </w:rPr>
              <w:t>100.000</w:t>
            </w:r>
          </w:p>
        </w:tc>
        <w:tc>
          <w:tcPr>
            <w:tcW w:w="1100" w:type="dxa"/>
            <w:tcBorders>
              <w:top w:val="nil"/>
              <w:left w:val="nil"/>
              <w:bottom w:val="single" w:sz="8" w:space="0" w:color="auto"/>
              <w:right w:val="double" w:sz="6" w:space="0" w:color="auto"/>
            </w:tcBorders>
            <w:tcMar>
              <w:top w:w="0" w:type="dxa"/>
              <w:left w:w="108" w:type="dxa"/>
              <w:bottom w:w="0" w:type="dxa"/>
              <w:right w:w="108" w:type="dxa"/>
            </w:tcMar>
            <w:vAlign w:val="bottom"/>
            <w:hideMark/>
          </w:tcPr>
          <w:p w:rsidR="00720E36" w:rsidRPr="00D8537F" w:rsidRDefault="00720E36" w:rsidP="00846912">
            <w:pPr>
              <w:spacing w:line="276" w:lineRule="auto"/>
              <w:jc w:val="right"/>
              <w:rPr>
                <w:rFonts w:ascii="Calibri" w:eastAsia="Calibri" w:hAnsi="Calibri"/>
              </w:rPr>
            </w:pPr>
            <w:r w:rsidRPr="00D8537F">
              <w:rPr>
                <w:rFonts w:eastAsia="Calibri"/>
              </w:rPr>
              <w:t>1.736.522</w:t>
            </w:r>
          </w:p>
        </w:tc>
      </w:tr>
      <w:tr w:rsidR="00720E36" w:rsidRPr="00D8537F" w:rsidTr="00EC4B53">
        <w:trPr>
          <w:trHeight w:val="300"/>
        </w:trPr>
        <w:tc>
          <w:tcPr>
            <w:tcW w:w="549" w:type="dxa"/>
            <w:tcBorders>
              <w:top w:val="single" w:sz="8" w:space="0" w:color="auto"/>
              <w:left w:val="double" w:sz="6" w:space="0" w:color="auto"/>
              <w:bottom w:val="nil"/>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center"/>
              <w:rPr>
                <w:rFonts w:ascii="Calibri" w:eastAsia="Calibri" w:hAnsi="Calibri"/>
              </w:rPr>
            </w:pPr>
            <w:r w:rsidRPr="00D8537F">
              <w:rPr>
                <w:rFonts w:eastAsia="Calibri"/>
                <w:b/>
                <w:bCs/>
                <w:color w:val="000000"/>
              </w:rPr>
              <w:t>II</w:t>
            </w:r>
          </w:p>
        </w:tc>
        <w:tc>
          <w:tcPr>
            <w:tcW w:w="301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rPr>
                <w:rFonts w:ascii="Calibri" w:eastAsia="Calibri" w:hAnsi="Calibri"/>
              </w:rPr>
            </w:pPr>
            <w:r w:rsidRPr="00D8537F">
              <w:rPr>
                <w:rFonts w:eastAsia="Calibri"/>
                <w:b/>
                <w:bCs/>
                <w:color w:val="000000"/>
              </w:rPr>
              <w:t>KAPITALNI IZDACI</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center"/>
              <w:rPr>
                <w:rFonts w:ascii="Calibri" w:eastAsia="Calibri" w:hAnsi="Calibri"/>
              </w:rPr>
            </w:pPr>
            <w:r w:rsidRPr="00D8537F">
              <w:rPr>
                <w:rFonts w:eastAsia="Calibri"/>
                <w:b/>
                <w:bCs/>
                <w:color w:val="000000"/>
              </w:rPr>
              <w:t> </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right"/>
              <w:rPr>
                <w:rFonts w:ascii="Calibri" w:eastAsia="Calibri" w:hAnsi="Calibri"/>
                <w:color w:val="000000"/>
              </w:rPr>
            </w:pPr>
            <w:r w:rsidRPr="00D8537F">
              <w:rPr>
                <w:rFonts w:eastAsia="Calibri"/>
                <w:b/>
                <w:bCs/>
                <w:color w:val="000000"/>
              </w:rPr>
              <w:t>0</w:t>
            </w:r>
          </w:p>
        </w:tc>
        <w:tc>
          <w:tcPr>
            <w:tcW w:w="125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right"/>
              <w:rPr>
                <w:rFonts w:ascii="Calibri" w:eastAsia="Calibri" w:hAnsi="Calibri"/>
                <w:color w:val="000000"/>
              </w:rPr>
            </w:pPr>
            <w:r w:rsidRPr="00D8537F">
              <w:rPr>
                <w:rFonts w:eastAsia="Calibri"/>
                <w:b/>
                <w:bCs/>
                <w:color w:val="000000"/>
              </w:rPr>
              <w:t>102.000</w:t>
            </w:r>
          </w:p>
        </w:tc>
        <w:tc>
          <w:tcPr>
            <w:tcW w:w="115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right"/>
              <w:rPr>
                <w:rFonts w:ascii="Calibri" w:eastAsia="Calibri" w:hAnsi="Calibri"/>
                <w:color w:val="000000"/>
              </w:rPr>
            </w:pPr>
            <w:r w:rsidRPr="00D8537F">
              <w:rPr>
                <w:rFonts w:eastAsia="Calibri"/>
                <w:b/>
                <w:bCs/>
                <w:color w:val="000000"/>
              </w:rPr>
              <w:t>0</w:t>
            </w:r>
          </w:p>
        </w:tc>
        <w:tc>
          <w:tcPr>
            <w:tcW w:w="1100" w:type="dxa"/>
            <w:tcBorders>
              <w:top w:val="nil"/>
              <w:left w:val="nil"/>
              <w:bottom w:val="single" w:sz="8" w:space="0" w:color="auto"/>
              <w:right w:val="double" w:sz="6" w:space="0" w:color="auto"/>
            </w:tcBorders>
            <w:tcMar>
              <w:top w:w="0" w:type="dxa"/>
              <w:left w:w="108" w:type="dxa"/>
              <w:bottom w:w="0" w:type="dxa"/>
              <w:right w:w="108" w:type="dxa"/>
            </w:tcMar>
            <w:vAlign w:val="bottom"/>
            <w:hideMark/>
          </w:tcPr>
          <w:p w:rsidR="00720E36" w:rsidRPr="00D8537F" w:rsidRDefault="00720E36" w:rsidP="00846912">
            <w:pPr>
              <w:spacing w:line="276" w:lineRule="auto"/>
              <w:jc w:val="right"/>
              <w:rPr>
                <w:rFonts w:ascii="Calibri" w:eastAsia="Calibri" w:hAnsi="Calibri"/>
              </w:rPr>
            </w:pPr>
            <w:r w:rsidRPr="00D8537F">
              <w:rPr>
                <w:rFonts w:eastAsia="Calibri"/>
                <w:b/>
                <w:bCs/>
              </w:rPr>
              <w:t>102.000</w:t>
            </w:r>
          </w:p>
        </w:tc>
      </w:tr>
      <w:tr w:rsidR="00720E36" w:rsidRPr="00D8537F" w:rsidTr="00EC4B53">
        <w:trPr>
          <w:trHeight w:val="300"/>
        </w:trPr>
        <w:tc>
          <w:tcPr>
            <w:tcW w:w="549" w:type="dxa"/>
            <w:tcBorders>
              <w:top w:val="single" w:sz="8" w:space="0" w:color="auto"/>
              <w:left w:val="double" w:sz="6" w:space="0" w:color="auto"/>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center"/>
              <w:rPr>
                <w:rFonts w:ascii="Calibri" w:eastAsia="Calibri" w:hAnsi="Calibri"/>
              </w:rPr>
            </w:pPr>
            <w:r w:rsidRPr="00D8537F">
              <w:rPr>
                <w:rFonts w:eastAsia="Calibri"/>
                <w:color w:val="000000"/>
              </w:rPr>
              <w:t>1</w:t>
            </w:r>
          </w:p>
        </w:tc>
        <w:tc>
          <w:tcPr>
            <w:tcW w:w="301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rPr>
                <w:rFonts w:ascii="Calibri" w:eastAsia="Calibri" w:hAnsi="Calibri"/>
              </w:rPr>
            </w:pPr>
            <w:r>
              <w:rPr>
                <w:rFonts w:eastAsia="Calibri"/>
                <w:color w:val="000000"/>
              </w:rPr>
              <w:t>Nabav</w:t>
            </w:r>
            <w:r w:rsidRPr="00D8537F">
              <w:rPr>
                <w:rFonts w:eastAsia="Calibri"/>
                <w:color w:val="000000"/>
              </w:rPr>
              <w:t>a zemljišta</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center"/>
              <w:rPr>
                <w:rFonts w:ascii="Calibri" w:eastAsia="Calibri" w:hAnsi="Calibri"/>
              </w:rPr>
            </w:pPr>
            <w:r w:rsidRPr="00D8537F">
              <w:rPr>
                <w:rFonts w:eastAsia="Calibri"/>
                <w:color w:val="000000"/>
              </w:rPr>
              <w:t>821100</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right"/>
              <w:rPr>
                <w:rFonts w:ascii="Calibri" w:eastAsia="Calibri" w:hAnsi="Calibri"/>
                <w:color w:val="000000"/>
              </w:rPr>
            </w:pPr>
            <w:r w:rsidRPr="00D8537F">
              <w:rPr>
                <w:rFonts w:eastAsia="Calibri"/>
                <w:color w:val="000000"/>
              </w:rPr>
              <w:t>0</w:t>
            </w:r>
          </w:p>
        </w:tc>
        <w:tc>
          <w:tcPr>
            <w:tcW w:w="125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right"/>
              <w:rPr>
                <w:rFonts w:ascii="Calibri" w:eastAsia="Calibri" w:hAnsi="Calibri"/>
                <w:color w:val="000000"/>
              </w:rPr>
            </w:pPr>
            <w:r w:rsidRPr="00D8537F">
              <w:rPr>
                <w:rFonts w:eastAsia="Calibri"/>
                <w:color w:val="000000"/>
              </w:rPr>
              <w:t>0</w:t>
            </w:r>
          </w:p>
        </w:tc>
        <w:tc>
          <w:tcPr>
            <w:tcW w:w="115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right"/>
              <w:rPr>
                <w:rFonts w:ascii="Calibri" w:eastAsia="Calibri" w:hAnsi="Calibri"/>
                <w:color w:val="000000"/>
              </w:rPr>
            </w:pPr>
            <w:r w:rsidRPr="00D8537F">
              <w:rPr>
                <w:rFonts w:eastAsia="Calibri"/>
                <w:color w:val="000000"/>
              </w:rPr>
              <w:t>0</w:t>
            </w:r>
          </w:p>
        </w:tc>
        <w:tc>
          <w:tcPr>
            <w:tcW w:w="1100" w:type="dxa"/>
            <w:tcBorders>
              <w:top w:val="nil"/>
              <w:left w:val="nil"/>
              <w:bottom w:val="single" w:sz="8" w:space="0" w:color="auto"/>
              <w:right w:val="double" w:sz="6" w:space="0" w:color="auto"/>
            </w:tcBorders>
            <w:tcMar>
              <w:top w:w="0" w:type="dxa"/>
              <w:left w:w="108" w:type="dxa"/>
              <w:bottom w:w="0" w:type="dxa"/>
              <w:right w:w="108" w:type="dxa"/>
            </w:tcMar>
            <w:vAlign w:val="bottom"/>
            <w:hideMark/>
          </w:tcPr>
          <w:p w:rsidR="00720E36" w:rsidRPr="00D8537F" w:rsidRDefault="00720E36" w:rsidP="00846912">
            <w:pPr>
              <w:spacing w:line="276" w:lineRule="auto"/>
              <w:jc w:val="right"/>
              <w:rPr>
                <w:rFonts w:ascii="Calibri" w:eastAsia="Calibri" w:hAnsi="Calibri"/>
              </w:rPr>
            </w:pPr>
            <w:r w:rsidRPr="00D8537F">
              <w:rPr>
                <w:rFonts w:eastAsia="Calibri"/>
              </w:rPr>
              <w:t>0</w:t>
            </w:r>
          </w:p>
        </w:tc>
      </w:tr>
      <w:tr w:rsidR="00720E36" w:rsidRPr="00D8537F" w:rsidTr="00EC4B53">
        <w:trPr>
          <w:trHeight w:val="300"/>
        </w:trPr>
        <w:tc>
          <w:tcPr>
            <w:tcW w:w="549" w:type="dxa"/>
            <w:tcBorders>
              <w:top w:val="nil"/>
              <w:left w:val="double" w:sz="6" w:space="0" w:color="auto"/>
              <w:bottom w:val="nil"/>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center"/>
              <w:rPr>
                <w:rFonts w:ascii="Calibri" w:eastAsia="Calibri" w:hAnsi="Calibri"/>
              </w:rPr>
            </w:pPr>
            <w:r w:rsidRPr="00D8537F">
              <w:rPr>
                <w:rFonts w:eastAsia="Calibri"/>
                <w:color w:val="000000"/>
              </w:rPr>
              <w:t>2</w:t>
            </w:r>
          </w:p>
        </w:tc>
        <w:tc>
          <w:tcPr>
            <w:tcW w:w="301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rPr>
                <w:rFonts w:ascii="Calibri" w:eastAsia="Calibri" w:hAnsi="Calibri"/>
              </w:rPr>
            </w:pPr>
            <w:r>
              <w:rPr>
                <w:rFonts w:eastAsia="Calibri"/>
                <w:color w:val="000000"/>
              </w:rPr>
              <w:t>Nabav</w:t>
            </w:r>
            <w:r w:rsidRPr="00D8537F">
              <w:rPr>
                <w:rFonts w:eastAsia="Calibri"/>
                <w:color w:val="000000"/>
              </w:rPr>
              <w:t>a građevina</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center"/>
              <w:rPr>
                <w:rFonts w:ascii="Calibri" w:eastAsia="Calibri" w:hAnsi="Calibri"/>
              </w:rPr>
            </w:pPr>
            <w:r w:rsidRPr="00D8537F">
              <w:rPr>
                <w:rFonts w:eastAsia="Calibri"/>
                <w:color w:val="000000"/>
              </w:rPr>
              <w:t>821200</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right"/>
              <w:rPr>
                <w:rFonts w:ascii="Calibri" w:eastAsia="Calibri" w:hAnsi="Calibri"/>
                <w:color w:val="000000"/>
              </w:rPr>
            </w:pPr>
            <w:r w:rsidRPr="00D8537F">
              <w:rPr>
                <w:rFonts w:eastAsia="Calibri"/>
                <w:color w:val="000000"/>
              </w:rPr>
              <w:t>0</w:t>
            </w:r>
          </w:p>
        </w:tc>
        <w:tc>
          <w:tcPr>
            <w:tcW w:w="125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right"/>
              <w:rPr>
                <w:rFonts w:ascii="Calibri" w:eastAsia="Calibri" w:hAnsi="Calibri"/>
                <w:color w:val="000000"/>
              </w:rPr>
            </w:pPr>
            <w:r w:rsidRPr="00D8537F">
              <w:rPr>
                <w:rFonts w:eastAsia="Calibri"/>
                <w:color w:val="000000"/>
              </w:rPr>
              <w:t>30.000</w:t>
            </w:r>
          </w:p>
        </w:tc>
        <w:tc>
          <w:tcPr>
            <w:tcW w:w="115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right"/>
              <w:rPr>
                <w:rFonts w:ascii="Calibri" w:eastAsia="Calibri" w:hAnsi="Calibri"/>
                <w:color w:val="000000"/>
              </w:rPr>
            </w:pPr>
            <w:r w:rsidRPr="00D8537F">
              <w:rPr>
                <w:rFonts w:eastAsia="Calibri"/>
                <w:color w:val="000000"/>
              </w:rPr>
              <w:t>0</w:t>
            </w:r>
          </w:p>
        </w:tc>
        <w:tc>
          <w:tcPr>
            <w:tcW w:w="1100" w:type="dxa"/>
            <w:tcBorders>
              <w:top w:val="nil"/>
              <w:left w:val="nil"/>
              <w:bottom w:val="single" w:sz="8" w:space="0" w:color="auto"/>
              <w:right w:val="double" w:sz="6" w:space="0" w:color="auto"/>
            </w:tcBorders>
            <w:tcMar>
              <w:top w:w="0" w:type="dxa"/>
              <w:left w:w="108" w:type="dxa"/>
              <w:bottom w:w="0" w:type="dxa"/>
              <w:right w:w="108" w:type="dxa"/>
            </w:tcMar>
            <w:vAlign w:val="bottom"/>
            <w:hideMark/>
          </w:tcPr>
          <w:p w:rsidR="00720E36" w:rsidRPr="00D8537F" w:rsidRDefault="00720E36" w:rsidP="00846912">
            <w:pPr>
              <w:spacing w:line="276" w:lineRule="auto"/>
              <w:jc w:val="right"/>
              <w:rPr>
                <w:rFonts w:ascii="Calibri" w:eastAsia="Calibri" w:hAnsi="Calibri"/>
              </w:rPr>
            </w:pPr>
            <w:r w:rsidRPr="00D8537F">
              <w:rPr>
                <w:rFonts w:eastAsia="Calibri"/>
              </w:rPr>
              <w:t>30.000</w:t>
            </w:r>
          </w:p>
        </w:tc>
      </w:tr>
      <w:tr w:rsidR="00720E36" w:rsidRPr="00D8537F" w:rsidTr="00EC4B53">
        <w:trPr>
          <w:trHeight w:val="300"/>
        </w:trPr>
        <w:tc>
          <w:tcPr>
            <w:tcW w:w="549" w:type="dxa"/>
            <w:tcBorders>
              <w:top w:val="single" w:sz="8" w:space="0" w:color="auto"/>
              <w:left w:val="double" w:sz="6" w:space="0" w:color="auto"/>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center"/>
              <w:rPr>
                <w:rFonts w:ascii="Calibri" w:eastAsia="Calibri" w:hAnsi="Calibri"/>
              </w:rPr>
            </w:pPr>
            <w:r w:rsidRPr="00D8537F">
              <w:rPr>
                <w:rFonts w:eastAsia="Calibri"/>
                <w:color w:val="000000"/>
              </w:rPr>
              <w:t>3</w:t>
            </w:r>
          </w:p>
        </w:tc>
        <w:tc>
          <w:tcPr>
            <w:tcW w:w="301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rPr>
                <w:rFonts w:ascii="Calibri" w:eastAsia="Calibri" w:hAnsi="Calibri"/>
              </w:rPr>
            </w:pPr>
            <w:r>
              <w:rPr>
                <w:rFonts w:eastAsia="Calibri"/>
                <w:color w:val="000000"/>
              </w:rPr>
              <w:t>Nabav</w:t>
            </w:r>
            <w:r w:rsidRPr="00D8537F">
              <w:rPr>
                <w:rFonts w:eastAsia="Calibri"/>
                <w:color w:val="000000"/>
              </w:rPr>
              <w:t>a opreme</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center"/>
              <w:rPr>
                <w:rFonts w:ascii="Calibri" w:eastAsia="Calibri" w:hAnsi="Calibri"/>
              </w:rPr>
            </w:pPr>
            <w:r w:rsidRPr="00D8537F">
              <w:rPr>
                <w:rFonts w:eastAsia="Calibri"/>
                <w:color w:val="000000"/>
              </w:rPr>
              <w:t>821300</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right"/>
              <w:rPr>
                <w:rFonts w:ascii="Calibri" w:eastAsia="Calibri" w:hAnsi="Calibri"/>
                <w:color w:val="000000"/>
              </w:rPr>
            </w:pPr>
            <w:r w:rsidRPr="00D8537F">
              <w:rPr>
                <w:rFonts w:eastAsia="Calibri"/>
                <w:color w:val="000000"/>
              </w:rPr>
              <w:t>0</w:t>
            </w:r>
          </w:p>
        </w:tc>
        <w:tc>
          <w:tcPr>
            <w:tcW w:w="125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right"/>
              <w:rPr>
                <w:rFonts w:ascii="Calibri" w:eastAsia="Calibri" w:hAnsi="Calibri"/>
                <w:color w:val="000000"/>
              </w:rPr>
            </w:pPr>
            <w:r w:rsidRPr="00D8537F">
              <w:rPr>
                <w:rFonts w:eastAsia="Calibri"/>
                <w:color w:val="000000"/>
              </w:rPr>
              <w:t>51.000</w:t>
            </w:r>
          </w:p>
        </w:tc>
        <w:tc>
          <w:tcPr>
            <w:tcW w:w="115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right"/>
              <w:rPr>
                <w:rFonts w:ascii="Calibri" w:eastAsia="Calibri" w:hAnsi="Calibri"/>
                <w:color w:val="000000"/>
              </w:rPr>
            </w:pPr>
            <w:r w:rsidRPr="00D8537F">
              <w:rPr>
                <w:rFonts w:eastAsia="Calibri"/>
                <w:color w:val="000000"/>
              </w:rPr>
              <w:t>0</w:t>
            </w:r>
          </w:p>
        </w:tc>
        <w:tc>
          <w:tcPr>
            <w:tcW w:w="1100" w:type="dxa"/>
            <w:tcBorders>
              <w:top w:val="nil"/>
              <w:left w:val="nil"/>
              <w:bottom w:val="single" w:sz="8" w:space="0" w:color="auto"/>
              <w:right w:val="double" w:sz="6" w:space="0" w:color="auto"/>
            </w:tcBorders>
            <w:tcMar>
              <w:top w:w="0" w:type="dxa"/>
              <w:left w:w="108" w:type="dxa"/>
              <w:bottom w:w="0" w:type="dxa"/>
              <w:right w:w="108" w:type="dxa"/>
            </w:tcMar>
            <w:vAlign w:val="bottom"/>
            <w:hideMark/>
          </w:tcPr>
          <w:p w:rsidR="00720E36" w:rsidRPr="00D8537F" w:rsidRDefault="00720E36" w:rsidP="00846912">
            <w:pPr>
              <w:spacing w:line="276" w:lineRule="auto"/>
              <w:jc w:val="right"/>
              <w:rPr>
                <w:rFonts w:ascii="Calibri" w:eastAsia="Calibri" w:hAnsi="Calibri"/>
              </w:rPr>
            </w:pPr>
            <w:r w:rsidRPr="00D8537F">
              <w:rPr>
                <w:rFonts w:eastAsia="Calibri"/>
              </w:rPr>
              <w:t>51.000</w:t>
            </w:r>
          </w:p>
        </w:tc>
      </w:tr>
      <w:tr w:rsidR="00720E36" w:rsidRPr="00D8537F" w:rsidTr="00EC4B53">
        <w:trPr>
          <w:trHeight w:val="300"/>
        </w:trPr>
        <w:tc>
          <w:tcPr>
            <w:tcW w:w="549" w:type="dxa"/>
            <w:tcBorders>
              <w:top w:val="nil"/>
              <w:left w:val="double" w:sz="6" w:space="0" w:color="auto"/>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center"/>
              <w:rPr>
                <w:rFonts w:ascii="Calibri" w:eastAsia="Calibri" w:hAnsi="Calibri"/>
              </w:rPr>
            </w:pPr>
            <w:r w:rsidRPr="00D8537F">
              <w:rPr>
                <w:rFonts w:eastAsia="Calibri"/>
                <w:color w:val="000000"/>
              </w:rPr>
              <w:t>4.</w:t>
            </w:r>
          </w:p>
        </w:tc>
        <w:tc>
          <w:tcPr>
            <w:tcW w:w="301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rPr>
                <w:rFonts w:ascii="Calibri" w:eastAsia="Calibri" w:hAnsi="Calibri"/>
              </w:rPr>
            </w:pPr>
            <w:r w:rsidRPr="00D8537F">
              <w:rPr>
                <w:rFonts w:eastAsia="Calibri"/>
                <w:color w:val="000000"/>
              </w:rPr>
              <w:t>Nabavka stalnih sredstava u obliku prava</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center"/>
              <w:rPr>
                <w:rFonts w:ascii="Calibri" w:eastAsia="Calibri" w:hAnsi="Calibri"/>
              </w:rPr>
            </w:pPr>
            <w:r w:rsidRPr="00D8537F">
              <w:rPr>
                <w:rFonts w:eastAsia="Calibri"/>
                <w:color w:val="000000"/>
              </w:rPr>
              <w:t>821500 </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right"/>
              <w:rPr>
                <w:rFonts w:ascii="Calibri" w:eastAsia="Calibri" w:hAnsi="Calibri"/>
                <w:color w:val="000000"/>
              </w:rPr>
            </w:pPr>
            <w:r w:rsidRPr="00D8537F">
              <w:rPr>
                <w:rFonts w:eastAsia="Calibri"/>
                <w:color w:val="000000"/>
              </w:rPr>
              <w:t>0</w:t>
            </w:r>
          </w:p>
        </w:tc>
        <w:tc>
          <w:tcPr>
            <w:tcW w:w="125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right"/>
              <w:rPr>
                <w:rFonts w:ascii="Calibri" w:eastAsia="Calibri" w:hAnsi="Calibri"/>
                <w:color w:val="000000"/>
              </w:rPr>
            </w:pPr>
            <w:r w:rsidRPr="00D8537F">
              <w:rPr>
                <w:rFonts w:eastAsia="Calibri"/>
                <w:color w:val="000000"/>
              </w:rPr>
              <w:t>21.000</w:t>
            </w:r>
          </w:p>
        </w:tc>
        <w:tc>
          <w:tcPr>
            <w:tcW w:w="115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0E36" w:rsidRPr="00D8537F" w:rsidRDefault="00720E36" w:rsidP="00846912">
            <w:pPr>
              <w:spacing w:line="276" w:lineRule="auto"/>
              <w:jc w:val="right"/>
              <w:rPr>
                <w:rFonts w:ascii="Calibri" w:eastAsia="Calibri" w:hAnsi="Calibri"/>
                <w:color w:val="000000"/>
              </w:rPr>
            </w:pPr>
            <w:r w:rsidRPr="00D8537F">
              <w:rPr>
                <w:rFonts w:eastAsia="Calibri"/>
                <w:color w:val="000000"/>
              </w:rPr>
              <w:t>0</w:t>
            </w:r>
          </w:p>
        </w:tc>
        <w:tc>
          <w:tcPr>
            <w:tcW w:w="1100" w:type="dxa"/>
            <w:tcBorders>
              <w:top w:val="nil"/>
              <w:left w:val="nil"/>
              <w:bottom w:val="single" w:sz="8" w:space="0" w:color="auto"/>
              <w:right w:val="double" w:sz="6" w:space="0" w:color="auto"/>
            </w:tcBorders>
            <w:tcMar>
              <w:top w:w="0" w:type="dxa"/>
              <w:left w:w="108" w:type="dxa"/>
              <w:bottom w:w="0" w:type="dxa"/>
              <w:right w:w="108" w:type="dxa"/>
            </w:tcMar>
            <w:vAlign w:val="bottom"/>
            <w:hideMark/>
          </w:tcPr>
          <w:p w:rsidR="00720E36" w:rsidRPr="00D8537F" w:rsidRDefault="00720E36" w:rsidP="00846912">
            <w:pPr>
              <w:spacing w:line="276" w:lineRule="auto"/>
              <w:jc w:val="right"/>
              <w:rPr>
                <w:rFonts w:ascii="Calibri" w:eastAsia="Calibri" w:hAnsi="Calibri"/>
              </w:rPr>
            </w:pPr>
            <w:r w:rsidRPr="00D8537F">
              <w:rPr>
                <w:rFonts w:eastAsia="Calibri"/>
              </w:rPr>
              <w:t>21.000</w:t>
            </w:r>
          </w:p>
        </w:tc>
      </w:tr>
      <w:tr w:rsidR="00720E36" w:rsidRPr="00D8537F" w:rsidTr="00EC4B53">
        <w:trPr>
          <w:trHeight w:val="322"/>
        </w:trPr>
        <w:tc>
          <w:tcPr>
            <w:tcW w:w="549" w:type="dxa"/>
            <w:tcBorders>
              <w:top w:val="nil"/>
              <w:left w:val="double" w:sz="6" w:space="0" w:color="auto"/>
              <w:bottom w:val="double" w:sz="6" w:space="0" w:color="auto"/>
              <w:right w:val="nil"/>
            </w:tcBorders>
            <w:shd w:val="clear" w:color="auto" w:fill="D8D8D8"/>
            <w:noWrap/>
            <w:tcMar>
              <w:top w:w="0" w:type="dxa"/>
              <w:left w:w="108" w:type="dxa"/>
              <w:bottom w:w="0" w:type="dxa"/>
              <w:right w:w="108" w:type="dxa"/>
            </w:tcMar>
            <w:vAlign w:val="bottom"/>
            <w:hideMark/>
          </w:tcPr>
          <w:p w:rsidR="00720E36" w:rsidRPr="00D8537F" w:rsidRDefault="00720E36" w:rsidP="00846912">
            <w:pPr>
              <w:spacing w:line="276" w:lineRule="auto"/>
              <w:jc w:val="center"/>
              <w:rPr>
                <w:rFonts w:ascii="Calibri" w:eastAsia="Calibri" w:hAnsi="Calibri"/>
              </w:rPr>
            </w:pPr>
            <w:r w:rsidRPr="00D8537F">
              <w:rPr>
                <w:rFonts w:eastAsia="Calibri"/>
                <w:b/>
                <w:bCs/>
                <w:color w:val="000000"/>
              </w:rPr>
              <w:t> </w:t>
            </w:r>
          </w:p>
        </w:tc>
        <w:tc>
          <w:tcPr>
            <w:tcW w:w="3018" w:type="dxa"/>
            <w:tcBorders>
              <w:top w:val="nil"/>
              <w:left w:val="single" w:sz="8" w:space="0" w:color="auto"/>
              <w:bottom w:val="double" w:sz="6" w:space="0" w:color="auto"/>
              <w:right w:val="single" w:sz="8" w:space="0" w:color="auto"/>
            </w:tcBorders>
            <w:shd w:val="clear" w:color="auto" w:fill="D8D8D8"/>
            <w:tcMar>
              <w:top w:w="0" w:type="dxa"/>
              <w:left w:w="108" w:type="dxa"/>
              <w:bottom w:w="0" w:type="dxa"/>
              <w:right w:w="108" w:type="dxa"/>
            </w:tcMar>
            <w:vAlign w:val="center"/>
            <w:hideMark/>
          </w:tcPr>
          <w:p w:rsidR="00720E36" w:rsidRPr="00D8537F" w:rsidRDefault="00720E36" w:rsidP="00846912">
            <w:pPr>
              <w:spacing w:line="276" w:lineRule="auto"/>
              <w:rPr>
                <w:rFonts w:ascii="Calibri" w:eastAsia="Calibri" w:hAnsi="Calibri"/>
              </w:rPr>
            </w:pPr>
            <w:r w:rsidRPr="00D8537F">
              <w:rPr>
                <w:rFonts w:eastAsia="Calibri"/>
                <w:b/>
                <w:bCs/>
                <w:color w:val="000000"/>
              </w:rPr>
              <w:t>UKUPNO</w:t>
            </w:r>
          </w:p>
        </w:tc>
        <w:tc>
          <w:tcPr>
            <w:tcW w:w="992" w:type="dxa"/>
            <w:tcBorders>
              <w:top w:val="nil"/>
              <w:left w:val="nil"/>
              <w:bottom w:val="double" w:sz="6" w:space="0" w:color="auto"/>
              <w:right w:val="single" w:sz="8" w:space="0" w:color="auto"/>
            </w:tcBorders>
            <w:shd w:val="clear" w:color="auto" w:fill="D8D8D8"/>
            <w:tcMar>
              <w:top w:w="0" w:type="dxa"/>
              <w:left w:w="108" w:type="dxa"/>
              <w:bottom w:w="0" w:type="dxa"/>
              <w:right w:w="108" w:type="dxa"/>
            </w:tcMar>
            <w:vAlign w:val="center"/>
            <w:hideMark/>
          </w:tcPr>
          <w:p w:rsidR="00720E36" w:rsidRPr="00D8537F" w:rsidRDefault="00720E36" w:rsidP="00846912">
            <w:pPr>
              <w:spacing w:line="276" w:lineRule="auto"/>
              <w:rPr>
                <w:rFonts w:ascii="Calibri" w:eastAsia="Calibri" w:hAnsi="Calibri"/>
              </w:rPr>
            </w:pPr>
            <w:r w:rsidRPr="00D8537F">
              <w:rPr>
                <w:rFonts w:eastAsia="Calibri"/>
                <w:b/>
                <w:bCs/>
                <w:color w:val="000000"/>
              </w:rPr>
              <w:t> </w:t>
            </w:r>
          </w:p>
        </w:tc>
        <w:tc>
          <w:tcPr>
            <w:tcW w:w="1134" w:type="dxa"/>
            <w:tcBorders>
              <w:top w:val="nil"/>
              <w:left w:val="nil"/>
              <w:bottom w:val="double" w:sz="6" w:space="0" w:color="auto"/>
              <w:right w:val="single" w:sz="8" w:space="0" w:color="auto"/>
            </w:tcBorders>
            <w:shd w:val="clear" w:color="auto" w:fill="D8D8D8"/>
            <w:tcMar>
              <w:top w:w="0" w:type="dxa"/>
              <w:left w:w="108" w:type="dxa"/>
              <w:bottom w:w="0" w:type="dxa"/>
              <w:right w:w="108" w:type="dxa"/>
            </w:tcMar>
            <w:vAlign w:val="center"/>
            <w:hideMark/>
          </w:tcPr>
          <w:p w:rsidR="00720E36" w:rsidRPr="00D8537F" w:rsidRDefault="00720E36" w:rsidP="00846912">
            <w:pPr>
              <w:spacing w:line="276" w:lineRule="auto"/>
              <w:jc w:val="right"/>
              <w:rPr>
                <w:rFonts w:ascii="Calibri" w:eastAsia="Calibri" w:hAnsi="Calibri"/>
                <w:color w:val="000000"/>
              </w:rPr>
            </w:pPr>
            <w:r w:rsidRPr="00D8537F">
              <w:rPr>
                <w:rFonts w:eastAsia="Calibri"/>
                <w:b/>
                <w:bCs/>
                <w:color w:val="000000"/>
              </w:rPr>
              <w:t>2.403.000</w:t>
            </w:r>
          </w:p>
        </w:tc>
        <w:tc>
          <w:tcPr>
            <w:tcW w:w="1253" w:type="dxa"/>
            <w:tcBorders>
              <w:top w:val="nil"/>
              <w:left w:val="nil"/>
              <w:bottom w:val="double" w:sz="6" w:space="0" w:color="auto"/>
              <w:right w:val="single" w:sz="8" w:space="0" w:color="auto"/>
            </w:tcBorders>
            <w:shd w:val="clear" w:color="auto" w:fill="D8D8D8"/>
            <w:tcMar>
              <w:top w:w="0" w:type="dxa"/>
              <w:left w:w="108" w:type="dxa"/>
              <w:bottom w:w="0" w:type="dxa"/>
              <w:right w:w="108" w:type="dxa"/>
            </w:tcMar>
            <w:vAlign w:val="center"/>
            <w:hideMark/>
          </w:tcPr>
          <w:p w:rsidR="00720E36" w:rsidRPr="00D8537F" w:rsidRDefault="00720E36" w:rsidP="00846912">
            <w:pPr>
              <w:spacing w:line="276" w:lineRule="auto"/>
              <w:jc w:val="right"/>
              <w:rPr>
                <w:rFonts w:ascii="Calibri" w:eastAsia="Calibri" w:hAnsi="Calibri"/>
                <w:color w:val="000000"/>
              </w:rPr>
            </w:pPr>
            <w:r w:rsidRPr="00D8537F">
              <w:rPr>
                <w:rFonts w:eastAsia="Calibri"/>
                <w:b/>
                <w:bCs/>
                <w:color w:val="000000"/>
              </w:rPr>
              <w:t>2.761.000</w:t>
            </w:r>
          </w:p>
        </w:tc>
        <w:tc>
          <w:tcPr>
            <w:tcW w:w="1157" w:type="dxa"/>
            <w:tcBorders>
              <w:top w:val="nil"/>
              <w:left w:val="nil"/>
              <w:bottom w:val="double" w:sz="6" w:space="0" w:color="auto"/>
              <w:right w:val="single" w:sz="8" w:space="0" w:color="auto"/>
            </w:tcBorders>
            <w:shd w:val="clear" w:color="auto" w:fill="D8D8D8"/>
            <w:tcMar>
              <w:top w:w="0" w:type="dxa"/>
              <w:left w:w="108" w:type="dxa"/>
              <w:bottom w:w="0" w:type="dxa"/>
              <w:right w:w="108" w:type="dxa"/>
            </w:tcMar>
            <w:vAlign w:val="center"/>
            <w:hideMark/>
          </w:tcPr>
          <w:p w:rsidR="00720E36" w:rsidRPr="00D8537F" w:rsidRDefault="00720E36" w:rsidP="00846912">
            <w:pPr>
              <w:spacing w:line="276" w:lineRule="auto"/>
              <w:jc w:val="right"/>
              <w:rPr>
                <w:rFonts w:ascii="Calibri" w:eastAsia="Calibri" w:hAnsi="Calibri"/>
              </w:rPr>
            </w:pPr>
            <w:r w:rsidRPr="00D8537F">
              <w:rPr>
                <w:rFonts w:eastAsia="Calibri"/>
                <w:b/>
                <w:bCs/>
                <w:color w:val="000000"/>
              </w:rPr>
              <w:t>200.000</w:t>
            </w:r>
          </w:p>
        </w:tc>
        <w:tc>
          <w:tcPr>
            <w:tcW w:w="1100" w:type="dxa"/>
            <w:tcBorders>
              <w:top w:val="nil"/>
              <w:left w:val="nil"/>
              <w:bottom w:val="double" w:sz="6" w:space="0" w:color="auto"/>
              <w:right w:val="double" w:sz="6" w:space="0" w:color="auto"/>
            </w:tcBorders>
            <w:shd w:val="clear" w:color="auto" w:fill="D8D8D8"/>
            <w:tcMar>
              <w:top w:w="0" w:type="dxa"/>
              <w:left w:w="108" w:type="dxa"/>
              <w:bottom w:w="0" w:type="dxa"/>
              <w:right w:w="108" w:type="dxa"/>
            </w:tcMar>
            <w:vAlign w:val="center"/>
            <w:hideMark/>
          </w:tcPr>
          <w:p w:rsidR="00720E36" w:rsidRPr="00D8537F" w:rsidRDefault="00720E36" w:rsidP="00846912">
            <w:pPr>
              <w:spacing w:line="276" w:lineRule="auto"/>
              <w:jc w:val="right"/>
              <w:rPr>
                <w:rFonts w:ascii="Calibri" w:eastAsia="Calibri" w:hAnsi="Calibri"/>
              </w:rPr>
            </w:pPr>
            <w:r w:rsidRPr="00D8537F">
              <w:rPr>
                <w:rFonts w:eastAsia="Calibri"/>
                <w:b/>
                <w:bCs/>
              </w:rPr>
              <w:t>5.364.000</w:t>
            </w:r>
          </w:p>
        </w:tc>
      </w:tr>
    </w:tbl>
    <w:p w:rsidR="00583E51" w:rsidRDefault="00583E51" w:rsidP="00715F9E">
      <w:pPr>
        <w:jc w:val="both"/>
        <w:rPr>
          <w:sz w:val="24"/>
          <w:szCs w:val="24"/>
        </w:rPr>
      </w:pPr>
    </w:p>
    <w:p w:rsidR="006F2FF0" w:rsidRDefault="006F2FF0" w:rsidP="00715F9E">
      <w:pPr>
        <w:jc w:val="both"/>
        <w:rPr>
          <w:sz w:val="24"/>
          <w:szCs w:val="24"/>
        </w:rPr>
      </w:pPr>
    </w:p>
    <w:p w:rsidR="00DB2A6D" w:rsidRPr="00DB2A6D" w:rsidRDefault="00DB2A6D" w:rsidP="002C6AC4">
      <w:pPr>
        <w:pStyle w:val="Davorka2"/>
      </w:pPr>
      <w:bookmarkStart w:id="29" w:name="_Toc412718711"/>
      <w:r w:rsidRPr="00DB2A6D">
        <w:t>MINISTARSTVO</w:t>
      </w:r>
      <w:r>
        <w:t xml:space="preserve"> </w:t>
      </w:r>
      <w:r w:rsidRPr="00DB2A6D">
        <w:t xml:space="preserve"> CIVILNIH</w:t>
      </w:r>
      <w:r>
        <w:t xml:space="preserve"> </w:t>
      </w:r>
      <w:r w:rsidRPr="00DB2A6D">
        <w:t xml:space="preserve"> POSLOVA</w:t>
      </w:r>
      <w:r>
        <w:t xml:space="preserve"> BIH</w:t>
      </w:r>
      <w:bookmarkEnd w:id="29"/>
    </w:p>
    <w:p w:rsidR="00DB2A6D" w:rsidRDefault="00DB2A6D" w:rsidP="00715F9E">
      <w:pPr>
        <w:jc w:val="both"/>
        <w:rPr>
          <w:sz w:val="24"/>
          <w:szCs w:val="24"/>
        </w:rPr>
      </w:pPr>
    </w:p>
    <w:p w:rsidR="00F757D7" w:rsidRPr="000861BD" w:rsidRDefault="00F757D7" w:rsidP="000E5F2E">
      <w:pPr>
        <w:jc w:val="both"/>
        <w:rPr>
          <w:sz w:val="22"/>
          <w:szCs w:val="22"/>
        </w:rPr>
      </w:pPr>
      <w:r w:rsidRPr="000861BD">
        <w:rPr>
          <w:sz w:val="22"/>
          <w:szCs w:val="22"/>
        </w:rPr>
        <w:t xml:space="preserve">NAJVAŽNIJE </w:t>
      </w:r>
      <w:r w:rsidR="000861BD">
        <w:rPr>
          <w:sz w:val="22"/>
          <w:szCs w:val="22"/>
        </w:rPr>
        <w:t xml:space="preserve"> </w:t>
      </w:r>
      <w:r w:rsidRPr="000861BD">
        <w:rPr>
          <w:sz w:val="22"/>
          <w:szCs w:val="22"/>
        </w:rPr>
        <w:t xml:space="preserve">AKTIVNOSTI </w:t>
      </w:r>
      <w:r w:rsidR="000861BD">
        <w:rPr>
          <w:sz w:val="22"/>
          <w:szCs w:val="22"/>
        </w:rPr>
        <w:t xml:space="preserve"> </w:t>
      </w:r>
      <w:r w:rsidRPr="000861BD">
        <w:rPr>
          <w:sz w:val="22"/>
          <w:szCs w:val="22"/>
        </w:rPr>
        <w:t xml:space="preserve">I </w:t>
      </w:r>
      <w:r w:rsidR="000861BD">
        <w:rPr>
          <w:sz w:val="22"/>
          <w:szCs w:val="22"/>
        </w:rPr>
        <w:t xml:space="preserve"> </w:t>
      </w:r>
      <w:r w:rsidRPr="000861BD">
        <w:rPr>
          <w:sz w:val="22"/>
          <w:szCs w:val="22"/>
        </w:rPr>
        <w:t>STANJE</w:t>
      </w:r>
      <w:r w:rsidR="000861BD">
        <w:rPr>
          <w:sz w:val="22"/>
          <w:szCs w:val="22"/>
        </w:rPr>
        <w:t xml:space="preserve"> </w:t>
      </w:r>
      <w:r w:rsidRPr="000861BD">
        <w:rPr>
          <w:sz w:val="22"/>
          <w:szCs w:val="22"/>
        </w:rPr>
        <w:t xml:space="preserve"> U</w:t>
      </w:r>
      <w:r w:rsidR="000861BD">
        <w:rPr>
          <w:sz w:val="22"/>
          <w:szCs w:val="22"/>
        </w:rPr>
        <w:t xml:space="preserve"> </w:t>
      </w:r>
      <w:r w:rsidRPr="000861BD">
        <w:rPr>
          <w:sz w:val="22"/>
          <w:szCs w:val="22"/>
        </w:rPr>
        <w:t xml:space="preserve"> OBLASTI</w:t>
      </w:r>
    </w:p>
    <w:p w:rsidR="00F757D7" w:rsidRPr="000E5F2E" w:rsidRDefault="00F757D7" w:rsidP="000E5F2E">
      <w:pPr>
        <w:jc w:val="both"/>
        <w:rPr>
          <w:sz w:val="24"/>
          <w:szCs w:val="24"/>
        </w:rPr>
      </w:pPr>
    </w:p>
    <w:p w:rsidR="00F757D7" w:rsidRPr="000E5F2E" w:rsidRDefault="00F757D7" w:rsidP="000E5F2E">
      <w:pPr>
        <w:jc w:val="both"/>
        <w:rPr>
          <w:sz w:val="24"/>
          <w:szCs w:val="24"/>
        </w:rPr>
      </w:pPr>
      <w:r w:rsidRPr="000E5F2E">
        <w:rPr>
          <w:sz w:val="24"/>
          <w:szCs w:val="24"/>
        </w:rPr>
        <w:t>Ministarstvo civilnih poslova svoje je aktivnosti u 2014. godini usmjerilo na izvršavanje nadležnosti koje su utvrđene:</w:t>
      </w:r>
    </w:p>
    <w:p w:rsidR="00F757D7" w:rsidRPr="000E5F2E" w:rsidRDefault="00F757D7" w:rsidP="00294286">
      <w:pPr>
        <w:pStyle w:val="ListParagraph"/>
        <w:numPr>
          <w:ilvl w:val="0"/>
          <w:numId w:val="52"/>
        </w:numPr>
        <w:jc w:val="both"/>
        <w:rPr>
          <w:sz w:val="24"/>
          <w:szCs w:val="24"/>
        </w:rPr>
      </w:pPr>
      <w:r w:rsidRPr="000E5F2E">
        <w:rPr>
          <w:sz w:val="24"/>
          <w:szCs w:val="24"/>
        </w:rPr>
        <w:t>Ustavom Bosne i Hercegovine;</w:t>
      </w:r>
    </w:p>
    <w:p w:rsidR="00F757D7" w:rsidRPr="000E5F2E" w:rsidRDefault="00F757D7" w:rsidP="00294286">
      <w:pPr>
        <w:pStyle w:val="ListParagraph"/>
        <w:numPr>
          <w:ilvl w:val="0"/>
          <w:numId w:val="52"/>
        </w:numPr>
        <w:jc w:val="both"/>
        <w:rPr>
          <w:sz w:val="24"/>
          <w:szCs w:val="24"/>
        </w:rPr>
      </w:pPr>
      <w:r w:rsidRPr="000E5F2E">
        <w:rPr>
          <w:sz w:val="24"/>
          <w:szCs w:val="24"/>
        </w:rPr>
        <w:t>Zakonom o ministarstvima i drugim tijelima uprave Bosne i Hercegovine;</w:t>
      </w:r>
    </w:p>
    <w:p w:rsidR="00F757D7" w:rsidRPr="000E5F2E" w:rsidRDefault="00F757D7" w:rsidP="00294286">
      <w:pPr>
        <w:pStyle w:val="ListParagraph"/>
        <w:numPr>
          <w:ilvl w:val="0"/>
          <w:numId w:val="52"/>
        </w:numPr>
        <w:jc w:val="both"/>
        <w:rPr>
          <w:sz w:val="24"/>
          <w:szCs w:val="24"/>
        </w:rPr>
      </w:pPr>
      <w:r w:rsidRPr="000E5F2E">
        <w:rPr>
          <w:sz w:val="24"/>
          <w:szCs w:val="24"/>
        </w:rPr>
        <w:t>Zakonom o Vijeću ministara Bosne i Hercegovine;</w:t>
      </w:r>
    </w:p>
    <w:p w:rsidR="00F757D7" w:rsidRPr="000E5F2E" w:rsidRDefault="00F757D7" w:rsidP="00294286">
      <w:pPr>
        <w:pStyle w:val="ListParagraph"/>
        <w:numPr>
          <w:ilvl w:val="0"/>
          <w:numId w:val="52"/>
        </w:numPr>
        <w:jc w:val="both"/>
        <w:rPr>
          <w:sz w:val="24"/>
          <w:szCs w:val="24"/>
        </w:rPr>
      </w:pPr>
      <w:r w:rsidRPr="000E5F2E">
        <w:rPr>
          <w:sz w:val="24"/>
          <w:szCs w:val="24"/>
        </w:rPr>
        <w:t>Pravilnikom o unutarnjoj organizaciji Ministarstva civilnih poslova;</w:t>
      </w:r>
    </w:p>
    <w:p w:rsidR="00F757D7" w:rsidRPr="000E5F2E" w:rsidRDefault="00F757D7" w:rsidP="00294286">
      <w:pPr>
        <w:pStyle w:val="ListParagraph"/>
        <w:numPr>
          <w:ilvl w:val="0"/>
          <w:numId w:val="52"/>
        </w:numPr>
        <w:jc w:val="both"/>
        <w:rPr>
          <w:sz w:val="24"/>
          <w:szCs w:val="24"/>
        </w:rPr>
      </w:pPr>
      <w:r w:rsidRPr="000E5F2E">
        <w:rPr>
          <w:sz w:val="24"/>
          <w:szCs w:val="24"/>
        </w:rPr>
        <w:t>Aktivnostima u vezi s realizacijom Sporazuma o stabilizaciji i pridruživanje s EU;</w:t>
      </w:r>
    </w:p>
    <w:p w:rsidR="00F757D7" w:rsidRPr="000E5F2E" w:rsidRDefault="00F757D7" w:rsidP="00294286">
      <w:pPr>
        <w:pStyle w:val="ListParagraph"/>
        <w:numPr>
          <w:ilvl w:val="0"/>
          <w:numId w:val="52"/>
        </w:numPr>
        <w:jc w:val="both"/>
        <w:rPr>
          <w:sz w:val="24"/>
          <w:szCs w:val="24"/>
        </w:rPr>
      </w:pPr>
      <w:r w:rsidRPr="000E5F2E">
        <w:rPr>
          <w:sz w:val="24"/>
          <w:szCs w:val="24"/>
        </w:rPr>
        <w:t>Strategijom integracije Bosne i Hercegovine u Europsku uniju.</w:t>
      </w:r>
    </w:p>
    <w:p w:rsidR="00F757D7" w:rsidRPr="000E5F2E" w:rsidRDefault="00F757D7" w:rsidP="000E5F2E">
      <w:pPr>
        <w:jc w:val="both"/>
        <w:rPr>
          <w:sz w:val="24"/>
          <w:szCs w:val="24"/>
        </w:rPr>
      </w:pPr>
      <w:r w:rsidRPr="000E5F2E">
        <w:rPr>
          <w:sz w:val="24"/>
          <w:szCs w:val="24"/>
        </w:rPr>
        <w:t>Prilikom provođenja Programa rada imali su se u vidu zakoni BiH</w:t>
      </w:r>
      <w:r w:rsidRPr="000E5F2E">
        <w:rPr>
          <w:bCs/>
          <w:i/>
          <w:iCs/>
          <w:sz w:val="24"/>
          <w:szCs w:val="24"/>
        </w:rPr>
        <w:t xml:space="preserve">, </w:t>
      </w:r>
      <w:r w:rsidRPr="000E5F2E">
        <w:rPr>
          <w:sz w:val="24"/>
          <w:szCs w:val="24"/>
        </w:rPr>
        <w:t>ob</w:t>
      </w:r>
      <w:r w:rsidR="000E5F2E">
        <w:rPr>
          <w:sz w:val="24"/>
          <w:szCs w:val="24"/>
        </w:rPr>
        <w:t>veze koje je BiH</w:t>
      </w:r>
      <w:r w:rsidRPr="000E5F2E">
        <w:rPr>
          <w:sz w:val="24"/>
          <w:szCs w:val="24"/>
        </w:rPr>
        <w:t xml:space="preserve"> prihvatila na osnovi prijema u punopravno članstvo Vijeća Europe, obveze koje proizlaze iz potpisanog Sporazuma o stabilizaciji i pridruživanju BiH i EU, kao i razvojne Strategije BiH 2008. – 2014. i Strategije socijalne uključenosti i obveza:</w:t>
      </w:r>
    </w:p>
    <w:p w:rsidR="00F757D7" w:rsidRPr="000E5F2E" w:rsidRDefault="00F757D7" w:rsidP="00294286">
      <w:pPr>
        <w:pStyle w:val="ListParagraph"/>
        <w:numPr>
          <w:ilvl w:val="0"/>
          <w:numId w:val="53"/>
        </w:numPr>
        <w:jc w:val="both"/>
        <w:rPr>
          <w:sz w:val="24"/>
          <w:szCs w:val="24"/>
        </w:rPr>
      </w:pPr>
      <w:r w:rsidRPr="000E5F2E">
        <w:rPr>
          <w:sz w:val="24"/>
          <w:szCs w:val="24"/>
        </w:rPr>
        <w:t xml:space="preserve">Europsko partnerstvo - Akcijski plan </w:t>
      </w:r>
    </w:p>
    <w:p w:rsidR="00F757D7" w:rsidRPr="000E5F2E" w:rsidRDefault="00F757D7" w:rsidP="00294286">
      <w:pPr>
        <w:pStyle w:val="ListParagraph"/>
        <w:numPr>
          <w:ilvl w:val="0"/>
          <w:numId w:val="53"/>
        </w:numPr>
        <w:jc w:val="both"/>
        <w:rPr>
          <w:sz w:val="24"/>
          <w:szCs w:val="24"/>
        </w:rPr>
      </w:pPr>
      <w:r w:rsidRPr="000E5F2E">
        <w:rPr>
          <w:sz w:val="24"/>
          <w:szCs w:val="24"/>
        </w:rPr>
        <w:t>Prioriteti: jedinstveni ekonomski prostor, tržište rada, zapošljavanje i socijalne politike, obrazovanje i istraživanje, inovacije – kratkoročni prioriteti.</w:t>
      </w:r>
    </w:p>
    <w:p w:rsidR="00F757D7" w:rsidRPr="000E5F2E" w:rsidRDefault="00F757D7" w:rsidP="000E5F2E">
      <w:pPr>
        <w:jc w:val="both"/>
        <w:rPr>
          <w:sz w:val="24"/>
          <w:szCs w:val="24"/>
        </w:rPr>
      </w:pPr>
      <w:r w:rsidRPr="000E5F2E">
        <w:rPr>
          <w:sz w:val="24"/>
          <w:szCs w:val="24"/>
        </w:rPr>
        <w:t>Člankom 15. Zakona o ministarstvima i drugim tijel</w:t>
      </w:r>
      <w:r w:rsidR="002C3B9F">
        <w:rPr>
          <w:sz w:val="24"/>
          <w:szCs w:val="24"/>
        </w:rPr>
        <w:t xml:space="preserve">ima uprave Bosne i Hercegovine </w:t>
      </w:r>
      <w:r w:rsidRPr="000E5F2E">
        <w:rPr>
          <w:sz w:val="24"/>
          <w:szCs w:val="24"/>
        </w:rPr>
        <w:t>definirane su nadležnosti Ministarstva civilnih poslova:</w:t>
      </w:r>
    </w:p>
    <w:p w:rsidR="00F757D7" w:rsidRDefault="00F757D7" w:rsidP="00294286">
      <w:pPr>
        <w:pStyle w:val="ListParagraph"/>
        <w:numPr>
          <w:ilvl w:val="0"/>
          <w:numId w:val="53"/>
        </w:numPr>
        <w:overflowPunct/>
        <w:autoSpaceDE/>
        <w:autoSpaceDN/>
        <w:adjustRightInd/>
        <w:jc w:val="both"/>
        <w:textAlignment w:val="auto"/>
        <w:rPr>
          <w:sz w:val="24"/>
          <w:szCs w:val="24"/>
        </w:rPr>
      </w:pPr>
      <w:r w:rsidRPr="000E5F2E">
        <w:rPr>
          <w:sz w:val="24"/>
          <w:szCs w:val="24"/>
        </w:rPr>
        <w:t>poslovi državljanstva, upisa i evidencije građana, zaštita osobnih podataka, prijavljivanje prebivališta i boravišta, osobne isprave;</w:t>
      </w:r>
    </w:p>
    <w:p w:rsidR="00F757D7" w:rsidRPr="000E5F2E" w:rsidRDefault="00F757D7" w:rsidP="00294286">
      <w:pPr>
        <w:pStyle w:val="ListParagraph"/>
        <w:numPr>
          <w:ilvl w:val="0"/>
          <w:numId w:val="53"/>
        </w:numPr>
        <w:overflowPunct/>
        <w:autoSpaceDE/>
        <w:autoSpaceDN/>
        <w:adjustRightInd/>
        <w:jc w:val="both"/>
        <w:textAlignment w:val="auto"/>
        <w:rPr>
          <w:sz w:val="24"/>
          <w:szCs w:val="24"/>
        </w:rPr>
      </w:pPr>
      <w:r w:rsidRPr="000E5F2E">
        <w:rPr>
          <w:sz w:val="24"/>
          <w:szCs w:val="24"/>
        </w:rPr>
        <w:t>razminiranje.</w:t>
      </w:r>
    </w:p>
    <w:p w:rsidR="00F757D7" w:rsidRPr="00145497" w:rsidRDefault="00F757D7" w:rsidP="00CE1B72">
      <w:pPr>
        <w:jc w:val="both"/>
        <w:rPr>
          <w:sz w:val="24"/>
          <w:szCs w:val="24"/>
        </w:rPr>
      </w:pPr>
      <w:r w:rsidRPr="00145497">
        <w:rPr>
          <w:sz w:val="24"/>
          <w:szCs w:val="24"/>
        </w:rPr>
        <w:t>Ministarstvo civilnih poslova je nadležno za obavljanje poslova i izvršavanje zadat</w:t>
      </w:r>
      <w:r w:rsidR="002C65C6">
        <w:rPr>
          <w:sz w:val="24"/>
          <w:szCs w:val="24"/>
        </w:rPr>
        <w:t>aka koji su u nadležnosti BiH</w:t>
      </w:r>
      <w:r w:rsidRPr="00145497">
        <w:rPr>
          <w:sz w:val="24"/>
          <w:szCs w:val="24"/>
        </w:rPr>
        <w:t>, a koji se odnose na utvrđivanje osnovnih principa koordinacije aktivnosti, usklađivanje planova entitetskih tijela vlasti i definiranja strategije na međunarodnom planu u područjima:</w:t>
      </w:r>
    </w:p>
    <w:p w:rsidR="00F757D7" w:rsidRPr="00CE1B72" w:rsidRDefault="00F757D7" w:rsidP="00294286">
      <w:pPr>
        <w:pStyle w:val="ListParagraph"/>
        <w:numPr>
          <w:ilvl w:val="0"/>
          <w:numId w:val="54"/>
        </w:numPr>
        <w:overflowPunct/>
        <w:autoSpaceDE/>
        <w:autoSpaceDN/>
        <w:adjustRightInd/>
        <w:jc w:val="both"/>
        <w:textAlignment w:val="auto"/>
        <w:rPr>
          <w:sz w:val="24"/>
          <w:szCs w:val="24"/>
        </w:rPr>
      </w:pPr>
      <w:r w:rsidRPr="00CE1B72">
        <w:rPr>
          <w:sz w:val="24"/>
          <w:szCs w:val="24"/>
        </w:rPr>
        <w:t>zdravstva,</w:t>
      </w:r>
    </w:p>
    <w:p w:rsidR="00F757D7" w:rsidRPr="00CE1B72" w:rsidRDefault="00F757D7" w:rsidP="00294286">
      <w:pPr>
        <w:pStyle w:val="ListParagraph"/>
        <w:numPr>
          <w:ilvl w:val="0"/>
          <w:numId w:val="54"/>
        </w:numPr>
        <w:overflowPunct/>
        <w:autoSpaceDE/>
        <w:autoSpaceDN/>
        <w:adjustRightInd/>
        <w:jc w:val="both"/>
        <w:textAlignment w:val="auto"/>
        <w:rPr>
          <w:sz w:val="24"/>
          <w:szCs w:val="24"/>
        </w:rPr>
      </w:pPr>
      <w:r w:rsidRPr="00CE1B72">
        <w:rPr>
          <w:sz w:val="24"/>
          <w:szCs w:val="24"/>
        </w:rPr>
        <w:t>socijalne zaštite,</w:t>
      </w:r>
    </w:p>
    <w:p w:rsidR="00F757D7" w:rsidRPr="00CE1B72" w:rsidRDefault="00F757D7" w:rsidP="00294286">
      <w:pPr>
        <w:pStyle w:val="ListParagraph"/>
        <w:numPr>
          <w:ilvl w:val="0"/>
          <w:numId w:val="54"/>
        </w:numPr>
        <w:overflowPunct/>
        <w:autoSpaceDE/>
        <w:autoSpaceDN/>
        <w:adjustRightInd/>
        <w:jc w:val="both"/>
        <w:textAlignment w:val="auto"/>
        <w:rPr>
          <w:sz w:val="24"/>
          <w:szCs w:val="24"/>
        </w:rPr>
      </w:pPr>
      <w:r w:rsidRPr="00CE1B72">
        <w:rPr>
          <w:sz w:val="24"/>
          <w:szCs w:val="24"/>
        </w:rPr>
        <w:t>mirovina,</w:t>
      </w:r>
    </w:p>
    <w:p w:rsidR="00F757D7" w:rsidRPr="00CE1B72" w:rsidRDefault="00F757D7" w:rsidP="00294286">
      <w:pPr>
        <w:pStyle w:val="ListParagraph"/>
        <w:numPr>
          <w:ilvl w:val="0"/>
          <w:numId w:val="54"/>
        </w:numPr>
        <w:overflowPunct/>
        <w:autoSpaceDE/>
        <w:autoSpaceDN/>
        <w:adjustRightInd/>
        <w:jc w:val="both"/>
        <w:textAlignment w:val="auto"/>
        <w:rPr>
          <w:sz w:val="24"/>
          <w:szCs w:val="24"/>
        </w:rPr>
      </w:pPr>
      <w:r w:rsidRPr="00CE1B72">
        <w:rPr>
          <w:sz w:val="24"/>
          <w:szCs w:val="24"/>
        </w:rPr>
        <w:t>rada i zapošljavanja,</w:t>
      </w:r>
    </w:p>
    <w:p w:rsidR="00F757D7" w:rsidRPr="00CE1B72" w:rsidRDefault="00F757D7" w:rsidP="00294286">
      <w:pPr>
        <w:pStyle w:val="ListParagraph"/>
        <w:numPr>
          <w:ilvl w:val="0"/>
          <w:numId w:val="54"/>
        </w:numPr>
        <w:overflowPunct/>
        <w:autoSpaceDE/>
        <w:autoSpaceDN/>
        <w:adjustRightInd/>
        <w:jc w:val="both"/>
        <w:textAlignment w:val="auto"/>
        <w:rPr>
          <w:sz w:val="24"/>
          <w:szCs w:val="24"/>
        </w:rPr>
      </w:pPr>
      <w:r w:rsidRPr="00CE1B72">
        <w:rPr>
          <w:sz w:val="24"/>
          <w:szCs w:val="24"/>
        </w:rPr>
        <w:t>znanosti i kulture,</w:t>
      </w:r>
    </w:p>
    <w:p w:rsidR="00F757D7" w:rsidRPr="00CE1B72" w:rsidRDefault="00F757D7" w:rsidP="00294286">
      <w:pPr>
        <w:pStyle w:val="ListParagraph"/>
        <w:numPr>
          <w:ilvl w:val="0"/>
          <w:numId w:val="54"/>
        </w:numPr>
        <w:overflowPunct/>
        <w:autoSpaceDE/>
        <w:autoSpaceDN/>
        <w:adjustRightInd/>
        <w:jc w:val="both"/>
        <w:textAlignment w:val="auto"/>
        <w:rPr>
          <w:sz w:val="24"/>
          <w:szCs w:val="24"/>
        </w:rPr>
      </w:pPr>
      <w:r w:rsidRPr="00CE1B72">
        <w:rPr>
          <w:sz w:val="24"/>
          <w:szCs w:val="24"/>
        </w:rPr>
        <w:t>obrazovanja,</w:t>
      </w:r>
    </w:p>
    <w:p w:rsidR="00F757D7" w:rsidRPr="00CE1B72" w:rsidRDefault="00F757D7" w:rsidP="00294286">
      <w:pPr>
        <w:pStyle w:val="ListParagraph"/>
        <w:numPr>
          <w:ilvl w:val="0"/>
          <w:numId w:val="54"/>
        </w:numPr>
        <w:overflowPunct/>
        <w:autoSpaceDE/>
        <w:autoSpaceDN/>
        <w:adjustRightInd/>
        <w:jc w:val="both"/>
        <w:textAlignment w:val="auto"/>
        <w:rPr>
          <w:sz w:val="24"/>
          <w:szCs w:val="24"/>
        </w:rPr>
      </w:pPr>
      <w:r w:rsidRPr="00CE1B72">
        <w:rPr>
          <w:sz w:val="24"/>
          <w:szCs w:val="24"/>
        </w:rPr>
        <w:t>sporta,</w:t>
      </w:r>
    </w:p>
    <w:p w:rsidR="00F757D7" w:rsidRPr="00CE1B72" w:rsidRDefault="00F757D7" w:rsidP="00294286">
      <w:pPr>
        <w:pStyle w:val="ListParagraph"/>
        <w:numPr>
          <w:ilvl w:val="0"/>
          <w:numId w:val="54"/>
        </w:numPr>
        <w:overflowPunct/>
        <w:autoSpaceDE/>
        <w:autoSpaceDN/>
        <w:adjustRightInd/>
        <w:jc w:val="both"/>
        <w:textAlignment w:val="auto"/>
        <w:rPr>
          <w:sz w:val="24"/>
          <w:szCs w:val="24"/>
        </w:rPr>
      </w:pPr>
      <w:r w:rsidRPr="00CE1B72">
        <w:rPr>
          <w:sz w:val="24"/>
          <w:szCs w:val="24"/>
        </w:rPr>
        <w:t>geodetskih, geoloških i meteoroloških poslova.</w:t>
      </w:r>
    </w:p>
    <w:p w:rsidR="00F757D7" w:rsidRPr="00145497" w:rsidRDefault="00F757D7" w:rsidP="00F757D7">
      <w:pPr>
        <w:jc w:val="both"/>
        <w:rPr>
          <w:sz w:val="24"/>
          <w:szCs w:val="24"/>
        </w:rPr>
      </w:pPr>
      <w:r w:rsidRPr="00145497">
        <w:rPr>
          <w:sz w:val="24"/>
          <w:szCs w:val="24"/>
        </w:rPr>
        <w:t>Nadležnosti i obveze Ministarstva izvršavane su u okviru sektora, Komisije za razminiranje, Državne komisije za granicu u BiH i Komisije za koordinaciju pitanja mladih u BiH.</w:t>
      </w:r>
    </w:p>
    <w:p w:rsidR="00F757D7" w:rsidRPr="00CE1B72" w:rsidRDefault="00F757D7" w:rsidP="00F757D7">
      <w:pPr>
        <w:jc w:val="both"/>
        <w:rPr>
          <w:sz w:val="24"/>
          <w:szCs w:val="24"/>
        </w:rPr>
      </w:pPr>
    </w:p>
    <w:p w:rsidR="00F757D7" w:rsidRPr="009B3042" w:rsidRDefault="00F757D7" w:rsidP="00F757D7">
      <w:pPr>
        <w:jc w:val="both"/>
        <w:rPr>
          <w:sz w:val="22"/>
          <w:szCs w:val="22"/>
        </w:rPr>
      </w:pPr>
      <w:r w:rsidRPr="009B3042">
        <w:rPr>
          <w:sz w:val="22"/>
          <w:szCs w:val="22"/>
        </w:rPr>
        <w:t xml:space="preserve">ZAKONODAVNE </w:t>
      </w:r>
      <w:r w:rsidR="009B3042">
        <w:rPr>
          <w:sz w:val="22"/>
          <w:szCs w:val="22"/>
        </w:rPr>
        <w:t xml:space="preserve"> </w:t>
      </w:r>
      <w:r w:rsidRPr="009B3042">
        <w:rPr>
          <w:sz w:val="22"/>
          <w:szCs w:val="22"/>
        </w:rPr>
        <w:t>AKTIVNOSTI</w:t>
      </w:r>
    </w:p>
    <w:p w:rsidR="00F757D7" w:rsidRPr="009B3042" w:rsidRDefault="00F757D7" w:rsidP="00F757D7">
      <w:pPr>
        <w:jc w:val="both"/>
        <w:rPr>
          <w:sz w:val="24"/>
          <w:szCs w:val="24"/>
        </w:rPr>
      </w:pPr>
    </w:p>
    <w:p w:rsidR="00F757D7" w:rsidRPr="00145497" w:rsidRDefault="00F757D7" w:rsidP="00F757D7">
      <w:pPr>
        <w:jc w:val="both"/>
        <w:rPr>
          <w:sz w:val="24"/>
          <w:szCs w:val="24"/>
        </w:rPr>
      </w:pPr>
      <w:r w:rsidRPr="00145497">
        <w:rPr>
          <w:sz w:val="24"/>
          <w:szCs w:val="24"/>
        </w:rPr>
        <w:t>Ministarstvo civilnih poslova planiralo je realizaciju 14 prijedloga podzakonskih i drugih normativnih akata.</w:t>
      </w:r>
    </w:p>
    <w:p w:rsidR="00F757D7" w:rsidRPr="00145497" w:rsidRDefault="00F757D7" w:rsidP="002C3B9F">
      <w:pPr>
        <w:jc w:val="both"/>
        <w:rPr>
          <w:sz w:val="24"/>
          <w:szCs w:val="24"/>
        </w:rPr>
      </w:pPr>
      <w:r w:rsidRPr="00145497">
        <w:rPr>
          <w:sz w:val="24"/>
          <w:szCs w:val="24"/>
        </w:rPr>
        <w:t>Realizirane</w:t>
      </w:r>
      <w:r w:rsidR="009B3042">
        <w:rPr>
          <w:sz w:val="24"/>
          <w:szCs w:val="24"/>
        </w:rPr>
        <w:t xml:space="preserve"> su </w:t>
      </w:r>
      <w:r w:rsidRPr="00145497">
        <w:rPr>
          <w:sz w:val="24"/>
          <w:szCs w:val="24"/>
        </w:rPr>
        <w:t>sljedeće planirane aktivnosti:</w:t>
      </w:r>
    </w:p>
    <w:p w:rsidR="00F757D7" w:rsidRPr="00CD2FEC" w:rsidRDefault="00F757D7" w:rsidP="00294286">
      <w:pPr>
        <w:pStyle w:val="ListParagraph"/>
        <w:numPr>
          <w:ilvl w:val="0"/>
          <w:numId w:val="55"/>
        </w:numPr>
        <w:jc w:val="both"/>
        <w:rPr>
          <w:sz w:val="24"/>
          <w:szCs w:val="24"/>
        </w:rPr>
      </w:pPr>
      <w:r w:rsidRPr="00CD2FEC">
        <w:rPr>
          <w:sz w:val="24"/>
          <w:szCs w:val="24"/>
        </w:rPr>
        <w:t>Odluka o kriterijima za raspored sredstava iz granta «Sufinanciranje projekata institucija kulture u BiH»</w:t>
      </w:r>
    </w:p>
    <w:p w:rsidR="00F757D7" w:rsidRPr="00CD2FEC" w:rsidRDefault="00F757D7" w:rsidP="00294286">
      <w:pPr>
        <w:pStyle w:val="ListParagraph"/>
        <w:numPr>
          <w:ilvl w:val="0"/>
          <w:numId w:val="55"/>
        </w:numPr>
        <w:jc w:val="both"/>
        <w:rPr>
          <w:sz w:val="24"/>
          <w:szCs w:val="24"/>
        </w:rPr>
      </w:pPr>
      <w:r w:rsidRPr="00CD2FEC">
        <w:rPr>
          <w:sz w:val="24"/>
          <w:szCs w:val="24"/>
        </w:rPr>
        <w:t>Odluka o rasporedu sredstava iz granta «Sufinanciranje projekata institucija</w:t>
      </w:r>
      <w:r w:rsidR="00CD2FEC">
        <w:rPr>
          <w:sz w:val="24"/>
          <w:szCs w:val="24"/>
        </w:rPr>
        <w:t xml:space="preserve"> </w:t>
      </w:r>
      <w:r w:rsidRPr="00CD2FEC">
        <w:rPr>
          <w:sz w:val="24"/>
          <w:szCs w:val="24"/>
        </w:rPr>
        <w:t>kulture u BiH»</w:t>
      </w:r>
    </w:p>
    <w:p w:rsidR="00F757D7" w:rsidRPr="00CD2FEC" w:rsidRDefault="00F757D7" w:rsidP="00294286">
      <w:pPr>
        <w:pStyle w:val="ListParagraph"/>
        <w:numPr>
          <w:ilvl w:val="0"/>
          <w:numId w:val="55"/>
        </w:numPr>
        <w:jc w:val="both"/>
        <w:rPr>
          <w:sz w:val="24"/>
          <w:szCs w:val="24"/>
        </w:rPr>
      </w:pPr>
      <w:r w:rsidRPr="00CD2FEC">
        <w:rPr>
          <w:sz w:val="24"/>
          <w:szCs w:val="24"/>
        </w:rPr>
        <w:t>Odluka o kriterijima za raspored sredstava unutar programa „Međunarodna kulturna suradnja“</w:t>
      </w:r>
    </w:p>
    <w:p w:rsidR="00F757D7" w:rsidRPr="00CD2FEC" w:rsidRDefault="00F757D7" w:rsidP="00294286">
      <w:pPr>
        <w:pStyle w:val="ListParagraph"/>
        <w:numPr>
          <w:ilvl w:val="0"/>
          <w:numId w:val="55"/>
        </w:numPr>
        <w:jc w:val="both"/>
        <w:rPr>
          <w:sz w:val="24"/>
          <w:szCs w:val="24"/>
        </w:rPr>
      </w:pPr>
      <w:r w:rsidRPr="00CD2FEC">
        <w:rPr>
          <w:sz w:val="24"/>
          <w:szCs w:val="24"/>
        </w:rPr>
        <w:t>Odluka o rasporedu sredstava iz programa „Međunarodna kulturna suradnja“</w:t>
      </w:r>
    </w:p>
    <w:p w:rsidR="00F757D7" w:rsidRPr="00CD2FEC" w:rsidRDefault="00F757D7" w:rsidP="00294286">
      <w:pPr>
        <w:pStyle w:val="ListParagraph"/>
        <w:numPr>
          <w:ilvl w:val="0"/>
          <w:numId w:val="55"/>
        </w:numPr>
        <w:jc w:val="both"/>
        <w:rPr>
          <w:sz w:val="24"/>
          <w:szCs w:val="24"/>
        </w:rPr>
      </w:pPr>
      <w:r w:rsidRPr="00CD2FEC">
        <w:rPr>
          <w:sz w:val="24"/>
          <w:szCs w:val="24"/>
        </w:rPr>
        <w:t>Odluka o kriterijima za dodjelu grant sredstava «Podrška tehničkoj kulturi i inovatorstvu»</w:t>
      </w:r>
    </w:p>
    <w:p w:rsidR="00F757D7" w:rsidRPr="00CD2FEC" w:rsidRDefault="00F757D7" w:rsidP="00294286">
      <w:pPr>
        <w:pStyle w:val="ListParagraph"/>
        <w:numPr>
          <w:ilvl w:val="0"/>
          <w:numId w:val="55"/>
        </w:numPr>
        <w:jc w:val="both"/>
        <w:rPr>
          <w:sz w:val="24"/>
          <w:szCs w:val="24"/>
        </w:rPr>
      </w:pPr>
      <w:r w:rsidRPr="00CD2FEC">
        <w:rPr>
          <w:sz w:val="24"/>
          <w:szCs w:val="24"/>
        </w:rPr>
        <w:t>O</w:t>
      </w:r>
      <w:r w:rsidR="00CD2FEC">
        <w:rPr>
          <w:sz w:val="24"/>
          <w:szCs w:val="24"/>
        </w:rPr>
        <w:t>dluka o dodjelu grant sredstava</w:t>
      </w:r>
      <w:r w:rsidRPr="00CD2FEC">
        <w:rPr>
          <w:sz w:val="24"/>
          <w:szCs w:val="24"/>
        </w:rPr>
        <w:t xml:space="preserve"> iz programa «Podrška tehničkoj kulturi i inovatorstvu»</w:t>
      </w:r>
    </w:p>
    <w:p w:rsidR="00F757D7" w:rsidRPr="00CD2FEC" w:rsidRDefault="00F757D7" w:rsidP="00294286">
      <w:pPr>
        <w:pStyle w:val="ListParagraph"/>
        <w:numPr>
          <w:ilvl w:val="0"/>
          <w:numId w:val="55"/>
        </w:numPr>
        <w:jc w:val="both"/>
        <w:rPr>
          <w:sz w:val="24"/>
          <w:szCs w:val="24"/>
        </w:rPr>
      </w:pPr>
      <w:r w:rsidRPr="00CD2FEC">
        <w:rPr>
          <w:sz w:val="24"/>
          <w:szCs w:val="24"/>
        </w:rPr>
        <w:t>Odluka o kriteri</w:t>
      </w:r>
      <w:r w:rsidR="00CD2FEC">
        <w:rPr>
          <w:sz w:val="24"/>
          <w:szCs w:val="24"/>
        </w:rPr>
        <w:t>jima za dodjelu grant sredstava</w:t>
      </w:r>
      <w:r w:rsidRPr="00CD2FEC">
        <w:rPr>
          <w:sz w:val="24"/>
          <w:szCs w:val="24"/>
        </w:rPr>
        <w:t xml:space="preserve"> iz programa «Priprema projekata za sredstva iz fondova EU-FP, COST , EUREKA i dr. »  </w:t>
      </w:r>
    </w:p>
    <w:p w:rsidR="00F757D7" w:rsidRPr="00CD2FEC" w:rsidRDefault="00F757D7" w:rsidP="00294286">
      <w:pPr>
        <w:pStyle w:val="ListParagraph"/>
        <w:numPr>
          <w:ilvl w:val="0"/>
          <w:numId w:val="55"/>
        </w:numPr>
        <w:jc w:val="both"/>
        <w:rPr>
          <w:sz w:val="24"/>
          <w:szCs w:val="24"/>
        </w:rPr>
      </w:pPr>
      <w:r w:rsidRPr="00CD2FEC">
        <w:rPr>
          <w:sz w:val="24"/>
          <w:szCs w:val="24"/>
        </w:rPr>
        <w:t>Odluka o dodjelu grant sredstava iz programa «Priprema projekata za sredstva iz fondov</w:t>
      </w:r>
      <w:r w:rsidR="002C65C6">
        <w:rPr>
          <w:sz w:val="24"/>
          <w:szCs w:val="24"/>
        </w:rPr>
        <w:t>a EU-FP, COST</w:t>
      </w:r>
      <w:r w:rsidR="00CD2FEC">
        <w:rPr>
          <w:sz w:val="24"/>
          <w:szCs w:val="24"/>
        </w:rPr>
        <w:t>, EUREKA i dr. »</w:t>
      </w:r>
    </w:p>
    <w:p w:rsidR="00F757D7" w:rsidRPr="00CD2FEC" w:rsidRDefault="00F757D7" w:rsidP="00294286">
      <w:pPr>
        <w:pStyle w:val="ListParagraph"/>
        <w:numPr>
          <w:ilvl w:val="0"/>
          <w:numId w:val="55"/>
        </w:numPr>
        <w:jc w:val="both"/>
        <w:rPr>
          <w:sz w:val="24"/>
          <w:szCs w:val="24"/>
        </w:rPr>
      </w:pPr>
      <w:r w:rsidRPr="00CD2FEC">
        <w:rPr>
          <w:sz w:val="24"/>
          <w:szCs w:val="24"/>
        </w:rPr>
        <w:t>Odluka o kriterijima za raspored sredstava tekućeg granta »Sufinanciranje sportskih manifestacija« za 2014. godinu</w:t>
      </w:r>
    </w:p>
    <w:p w:rsidR="00F757D7" w:rsidRPr="00CD2FEC" w:rsidRDefault="00F757D7" w:rsidP="00294286">
      <w:pPr>
        <w:pStyle w:val="ListParagraph"/>
        <w:numPr>
          <w:ilvl w:val="0"/>
          <w:numId w:val="55"/>
        </w:numPr>
        <w:jc w:val="both"/>
        <w:rPr>
          <w:sz w:val="24"/>
          <w:szCs w:val="24"/>
        </w:rPr>
      </w:pPr>
      <w:r w:rsidRPr="00CD2FEC">
        <w:rPr>
          <w:sz w:val="24"/>
          <w:szCs w:val="24"/>
        </w:rPr>
        <w:t>Odluka o rasporedu sredstava tekućeg granta »Sufinanciranje sportskih manifestacija« za 2014. godinu</w:t>
      </w:r>
    </w:p>
    <w:p w:rsidR="00F757D7" w:rsidRPr="00CD2FEC" w:rsidRDefault="00F757D7" w:rsidP="00294286">
      <w:pPr>
        <w:pStyle w:val="ListParagraph"/>
        <w:numPr>
          <w:ilvl w:val="0"/>
          <w:numId w:val="55"/>
        </w:numPr>
        <w:jc w:val="both"/>
        <w:rPr>
          <w:sz w:val="24"/>
          <w:szCs w:val="24"/>
        </w:rPr>
      </w:pPr>
      <w:r w:rsidRPr="00CD2FEC">
        <w:rPr>
          <w:sz w:val="24"/>
          <w:szCs w:val="24"/>
        </w:rPr>
        <w:t>Odluka o dodjeli Državne nagrade za sport Bosne i Hercegovine za 2014. godinu</w:t>
      </w:r>
    </w:p>
    <w:p w:rsidR="00F757D7" w:rsidRPr="00CD2FEC" w:rsidRDefault="00F757D7" w:rsidP="00294286">
      <w:pPr>
        <w:pStyle w:val="ListParagraph"/>
        <w:numPr>
          <w:ilvl w:val="0"/>
          <w:numId w:val="55"/>
        </w:numPr>
        <w:jc w:val="both"/>
        <w:rPr>
          <w:sz w:val="24"/>
          <w:szCs w:val="24"/>
        </w:rPr>
      </w:pPr>
      <w:r w:rsidRPr="00CD2FEC">
        <w:rPr>
          <w:sz w:val="24"/>
          <w:szCs w:val="24"/>
        </w:rPr>
        <w:t>Prijedlog pravilnika kojim se propisuju uvjeti za utvrđivanje sportskih objekata od interesa za Bosnu i Hercegovinu</w:t>
      </w:r>
    </w:p>
    <w:p w:rsidR="00F757D7" w:rsidRPr="002C65C6" w:rsidRDefault="00F757D7" w:rsidP="002C65C6">
      <w:pPr>
        <w:pStyle w:val="ListParagraph"/>
        <w:numPr>
          <w:ilvl w:val="0"/>
          <w:numId w:val="55"/>
        </w:numPr>
        <w:jc w:val="both"/>
        <w:rPr>
          <w:sz w:val="24"/>
          <w:szCs w:val="24"/>
        </w:rPr>
      </w:pPr>
      <w:r w:rsidRPr="00CD2FEC">
        <w:rPr>
          <w:sz w:val="24"/>
          <w:szCs w:val="24"/>
        </w:rPr>
        <w:t>Prijedlog pravilnika o jedinstvenom formularu o eviden</w:t>
      </w:r>
      <w:r w:rsidR="00CD2FEC">
        <w:rPr>
          <w:sz w:val="24"/>
          <w:szCs w:val="24"/>
        </w:rPr>
        <w:t>ciji sportskih objekata u BiH</w:t>
      </w:r>
      <w:r w:rsidRPr="00CD2FEC">
        <w:rPr>
          <w:sz w:val="24"/>
          <w:szCs w:val="24"/>
        </w:rPr>
        <w:t xml:space="preserve">. </w:t>
      </w:r>
    </w:p>
    <w:p w:rsidR="00F757D7" w:rsidRPr="00CD2FEC" w:rsidRDefault="00F757D7" w:rsidP="00CD2FEC">
      <w:pPr>
        <w:jc w:val="both"/>
        <w:rPr>
          <w:sz w:val="24"/>
          <w:szCs w:val="24"/>
        </w:rPr>
      </w:pPr>
      <w:r w:rsidRPr="00CD2FEC">
        <w:rPr>
          <w:sz w:val="24"/>
          <w:szCs w:val="24"/>
        </w:rPr>
        <w:t>Nisu realizirane sljedeće aktivnosti:</w:t>
      </w:r>
    </w:p>
    <w:p w:rsidR="00CD2FEC" w:rsidRPr="00CD2FEC" w:rsidRDefault="00F757D7" w:rsidP="00294286">
      <w:pPr>
        <w:numPr>
          <w:ilvl w:val="0"/>
          <w:numId w:val="51"/>
        </w:numPr>
        <w:adjustRightInd/>
        <w:jc w:val="both"/>
        <w:textAlignment w:val="auto"/>
        <w:rPr>
          <w:sz w:val="24"/>
          <w:szCs w:val="24"/>
        </w:rPr>
      </w:pPr>
      <w:r w:rsidRPr="00145497">
        <w:rPr>
          <w:bCs/>
          <w:sz w:val="24"/>
          <w:szCs w:val="24"/>
        </w:rPr>
        <w:t>donošenje pravilnika o unutarnjem ustrojstvu Ministarstva civilnih poslova BiH</w:t>
      </w:r>
    </w:p>
    <w:p w:rsidR="00F757D7" w:rsidRPr="00145497" w:rsidRDefault="00F757D7" w:rsidP="00CD2FEC">
      <w:pPr>
        <w:jc w:val="both"/>
        <w:rPr>
          <w:i/>
          <w:sz w:val="24"/>
          <w:szCs w:val="24"/>
        </w:rPr>
      </w:pPr>
      <w:r w:rsidRPr="00145497">
        <w:rPr>
          <w:bCs/>
          <w:sz w:val="24"/>
          <w:szCs w:val="24"/>
        </w:rPr>
        <w:t>(</w:t>
      </w:r>
      <w:r w:rsidRPr="00145497">
        <w:rPr>
          <w:bCs/>
          <w:i/>
          <w:sz w:val="24"/>
          <w:szCs w:val="24"/>
        </w:rPr>
        <w:t>pripremljen je Nacrt pravilnika o unutarnjem ustrojstvu Ministarstva civilnih poslova BiH i nalazi se u postupku razmatranja u Ministarstvu)</w:t>
      </w:r>
    </w:p>
    <w:p w:rsidR="00CD2FEC" w:rsidRPr="00CD2FEC" w:rsidRDefault="00F757D7" w:rsidP="00294286">
      <w:pPr>
        <w:numPr>
          <w:ilvl w:val="0"/>
          <w:numId w:val="51"/>
        </w:numPr>
        <w:adjustRightInd/>
        <w:jc w:val="both"/>
        <w:textAlignment w:val="auto"/>
        <w:rPr>
          <w:sz w:val="24"/>
          <w:szCs w:val="24"/>
        </w:rPr>
      </w:pPr>
      <w:r w:rsidRPr="00145497">
        <w:rPr>
          <w:sz w:val="24"/>
          <w:szCs w:val="24"/>
        </w:rPr>
        <w:t xml:space="preserve">odluka o dodjeli zvanja zaslužnog sportaša BiH i sportaša internacionalnog razreda </w:t>
      </w:r>
    </w:p>
    <w:p w:rsidR="00F757D7" w:rsidRDefault="00F757D7" w:rsidP="00F757D7">
      <w:pPr>
        <w:jc w:val="both"/>
        <w:rPr>
          <w:i/>
          <w:sz w:val="24"/>
          <w:szCs w:val="24"/>
        </w:rPr>
      </w:pPr>
      <w:r w:rsidRPr="00145497">
        <w:rPr>
          <w:sz w:val="24"/>
          <w:szCs w:val="24"/>
        </w:rPr>
        <w:t>(</w:t>
      </w:r>
      <w:r w:rsidRPr="00145497">
        <w:rPr>
          <w:i/>
          <w:sz w:val="24"/>
          <w:szCs w:val="24"/>
        </w:rPr>
        <w:t>ova odluka nije donesena jer ne postoji proračun za ove namjene. Pokrenuta je aktivnost na izmjeni i dopuni pravilnika).</w:t>
      </w:r>
    </w:p>
    <w:p w:rsidR="00CD2FEC" w:rsidRPr="00CD2FEC" w:rsidRDefault="00CD2FEC" w:rsidP="00F757D7">
      <w:pPr>
        <w:jc w:val="both"/>
        <w:rPr>
          <w:i/>
          <w:sz w:val="24"/>
          <w:szCs w:val="24"/>
        </w:rPr>
      </w:pPr>
    </w:p>
    <w:p w:rsidR="00F757D7" w:rsidRPr="00CD2FEC" w:rsidRDefault="00F757D7" w:rsidP="00F757D7">
      <w:pPr>
        <w:jc w:val="both"/>
        <w:rPr>
          <w:sz w:val="22"/>
          <w:szCs w:val="22"/>
        </w:rPr>
      </w:pPr>
      <w:r w:rsidRPr="00CD2FEC">
        <w:rPr>
          <w:sz w:val="22"/>
          <w:szCs w:val="22"/>
        </w:rPr>
        <w:t>ZAKLJUČIVANJE</w:t>
      </w:r>
      <w:r w:rsidR="002C65C6">
        <w:rPr>
          <w:sz w:val="22"/>
          <w:szCs w:val="22"/>
        </w:rPr>
        <w:t xml:space="preserve"> </w:t>
      </w:r>
      <w:r w:rsidRPr="00CD2FEC">
        <w:rPr>
          <w:sz w:val="22"/>
          <w:szCs w:val="22"/>
        </w:rPr>
        <w:t xml:space="preserve"> MEĐUNARODNIH</w:t>
      </w:r>
      <w:r w:rsidR="002C65C6">
        <w:rPr>
          <w:sz w:val="22"/>
          <w:szCs w:val="22"/>
        </w:rPr>
        <w:t xml:space="preserve"> </w:t>
      </w:r>
      <w:r w:rsidRPr="00CD2FEC">
        <w:rPr>
          <w:sz w:val="22"/>
          <w:szCs w:val="22"/>
        </w:rPr>
        <w:t xml:space="preserve"> UGOVORA</w:t>
      </w:r>
    </w:p>
    <w:p w:rsidR="00F757D7" w:rsidRPr="00145497" w:rsidRDefault="00F757D7" w:rsidP="00F757D7">
      <w:pPr>
        <w:jc w:val="both"/>
        <w:rPr>
          <w:b/>
          <w:sz w:val="24"/>
          <w:szCs w:val="24"/>
        </w:rPr>
      </w:pPr>
    </w:p>
    <w:p w:rsidR="00F757D7" w:rsidRPr="00145497" w:rsidRDefault="00F757D7" w:rsidP="00F757D7">
      <w:pPr>
        <w:jc w:val="both"/>
        <w:rPr>
          <w:bCs/>
          <w:sz w:val="24"/>
          <w:szCs w:val="24"/>
        </w:rPr>
      </w:pPr>
      <w:r w:rsidRPr="00145497">
        <w:rPr>
          <w:iCs/>
          <w:sz w:val="24"/>
          <w:szCs w:val="24"/>
        </w:rPr>
        <w:t>U tijeku 2014. godine p</w:t>
      </w:r>
      <w:r w:rsidRPr="00145497">
        <w:rPr>
          <w:bCs/>
          <w:sz w:val="24"/>
          <w:szCs w:val="24"/>
        </w:rPr>
        <w:t>okrenuta je procedura i realizirani su sljedeći sporazumi i memorandumi od strane Ministarstva:</w:t>
      </w:r>
    </w:p>
    <w:p w:rsidR="00F757D7" w:rsidRDefault="00F757D7" w:rsidP="00294286">
      <w:pPr>
        <w:pStyle w:val="ListParagraph"/>
        <w:numPr>
          <w:ilvl w:val="0"/>
          <w:numId w:val="51"/>
        </w:numPr>
        <w:jc w:val="both"/>
        <w:textAlignment w:val="auto"/>
        <w:rPr>
          <w:sz w:val="24"/>
          <w:szCs w:val="24"/>
        </w:rPr>
      </w:pPr>
      <w:r w:rsidRPr="00CD2FEC">
        <w:rPr>
          <w:sz w:val="24"/>
          <w:szCs w:val="24"/>
        </w:rPr>
        <w:t>Nacrt sporazuma o suradnji u oblasti sporta između Vijeća ministara BiH i Vlade Kraljevine Saudijske Arabije</w:t>
      </w:r>
    </w:p>
    <w:p w:rsidR="00F757D7" w:rsidRDefault="00F757D7" w:rsidP="00294286">
      <w:pPr>
        <w:pStyle w:val="ListParagraph"/>
        <w:numPr>
          <w:ilvl w:val="0"/>
          <w:numId w:val="51"/>
        </w:numPr>
        <w:jc w:val="both"/>
        <w:textAlignment w:val="auto"/>
        <w:rPr>
          <w:sz w:val="24"/>
          <w:szCs w:val="24"/>
        </w:rPr>
      </w:pPr>
      <w:r w:rsidRPr="00CD2FEC">
        <w:rPr>
          <w:sz w:val="24"/>
          <w:szCs w:val="24"/>
        </w:rPr>
        <w:t>Prijedlog memoranduma o razumijevanju za suradnju u oblasti obrazovanja, visokog obrazovanja i znanstvenog istraživanja između Vijeća ministara BiH i Vlade Države Katar</w:t>
      </w:r>
    </w:p>
    <w:p w:rsidR="00F757D7" w:rsidRDefault="00F757D7" w:rsidP="00294286">
      <w:pPr>
        <w:pStyle w:val="ListParagraph"/>
        <w:numPr>
          <w:ilvl w:val="0"/>
          <w:numId w:val="51"/>
        </w:numPr>
        <w:jc w:val="both"/>
        <w:textAlignment w:val="auto"/>
        <w:rPr>
          <w:sz w:val="24"/>
          <w:szCs w:val="24"/>
        </w:rPr>
      </w:pPr>
      <w:r w:rsidRPr="00CD2FEC">
        <w:rPr>
          <w:sz w:val="24"/>
          <w:szCs w:val="24"/>
        </w:rPr>
        <w:t>Memorandum o razumijevanju o suradnji u oblasti sporta između Ministarstva za obrazovanje i sport Republi</w:t>
      </w:r>
      <w:r w:rsidR="002C65C6">
        <w:rPr>
          <w:sz w:val="24"/>
          <w:szCs w:val="24"/>
        </w:rPr>
        <w:t>ke Slovenije i Vijeća ministara</w:t>
      </w:r>
      <w:r w:rsidRPr="00CD2FEC">
        <w:rPr>
          <w:sz w:val="24"/>
          <w:szCs w:val="24"/>
        </w:rPr>
        <w:t xml:space="preserve"> BiH</w:t>
      </w:r>
    </w:p>
    <w:p w:rsidR="00F757D7" w:rsidRDefault="00F757D7" w:rsidP="00294286">
      <w:pPr>
        <w:pStyle w:val="ListParagraph"/>
        <w:numPr>
          <w:ilvl w:val="0"/>
          <w:numId w:val="51"/>
        </w:numPr>
        <w:jc w:val="both"/>
        <w:textAlignment w:val="auto"/>
        <w:rPr>
          <w:sz w:val="24"/>
          <w:szCs w:val="24"/>
        </w:rPr>
      </w:pPr>
      <w:r w:rsidRPr="00CD2FEC">
        <w:rPr>
          <w:sz w:val="24"/>
          <w:szCs w:val="24"/>
        </w:rPr>
        <w:t>Nacrt sporazuma o suradnji u oblasti obrazovanja između Mini</w:t>
      </w:r>
      <w:r w:rsidR="00CD2FEC">
        <w:rPr>
          <w:sz w:val="24"/>
          <w:szCs w:val="24"/>
        </w:rPr>
        <w:t>starstva civilnih poslova BiH</w:t>
      </w:r>
      <w:r w:rsidRPr="00CD2FEC">
        <w:rPr>
          <w:sz w:val="24"/>
          <w:szCs w:val="24"/>
        </w:rPr>
        <w:t xml:space="preserve"> i Ministarst</w:t>
      </w:r>
      <w:r w:rsidR="00CD2FEC">
        <w:rPr>
          <w:sz w:val="24"/>
          <w:szCs w:val="24"/>
        </w:rPr>
        <w:t>va obrazovanja Narodne R.</w:t>
      </w:r>
      <w:r w:rsidRPr="00CD2FEC">
        <w:rPr>
          <w:sz w:val="24"/>
          <w:szCs w:val="24"/>
        </w:rPr>
        <w:t xml:space="preserve"> Kine za razdoblje 2013. – 2016.</w:t>
      </w:r>
    </w:p>
    <w:p w:rsidR="00F757D7" w:rsidRPr="00CD2FEC" w:rsidRDefault="00F757D7" w:rsidP="00294286">
      <w:pPr>
        <w:pStyle w:val="ListParagraph"/>
        <w:numPr>
          <w:ilvl w:val="0"/>
          <w:numId w:val="51"/>
        </w:numPr>
        <w:jc w:val="both"/>
        <w:textAlignment w:val="auto"/>
        <w:rPr>
          <w:sz w:val="24"/>
          <w:szCs w:val="24"/>
        </w:rPr>
      </w:pPr>
      <w:r w:rsidRPr="00CD2FEC">
        <w:rPr>
          <w:bCs/>
          <w:sz w:val="24"/>
          <w:szCs w:val="24"/>
        </w:rPr>
        <w:t>Inicijativa za pokretanje postupka, nacrt prijedloga za pokretanje postupka i osnova za vođenje pregovora radi zaključivanja ugovora o socijalnom osiguranju između BiH i Kanade</w:t>
      </w:r>
    </w:p>
    <w:p w:rsidR="00F757D7" w:rsidRDefault="00F757D7" w:rsidP="00294286">
      <w:pPr>
        <w:pStyle w:val="ListParagraph"/>
        <w:numPr>
          <w:ilvl w:val="0"/>
          <w:numId w:val="51"/>
        </w:numPr>
        <w:jc w:val="both"/>
        <w:textAlignment w:val="auto"/>
        <w:rPr>
          <w:sz w:val="24"/>
          <w:szCs w:val="24"/>
        </w:rPr>
      </w:pPr>
      <w:r w:rsidRPr="00CD2FEC">
        <w:rPr>
          <w:sz w:val="24"/>
          <w:szCs w:val="24"/>
        </w:rPr>
        <w:t>Potpisivanje Dvogodišnjeg sporazuma o suradnji između BiH i Regionalnog ureda Svjetske zdravstvene organizacije za Europu za razdoblje 2014. – 2015.</w:t>
      </w:r>
    </w:p>
    <w:p w:rsidR="00F757D7" w:rsidRDefault="00F757D7" w:rsidP="00294286">
      <w:pPr>
        <w:pStyle w:val="ListParagraph"/>
        <w:numPr>
          <w:ilvl w:val="0"/>
          <w:numId w:val="51"/>
        </w:numPr>
        <w:jc w:val="both"/>
        <w:textAlignment w:val="auto"/>
        <w:rPr>
          <w:sz w:val="24"/>
          <w:szCs w:val="24"/>
        </w:rPr>
      </w:pPr>
      <w:r w:rsidRPr="00CD2FEC">
        <w:rPr>
          <w:sz w:val="24"/>
          <w:szCs w:val="24"/>
        </w:rPr>
        <w:t>Memorandum o razumijevanju u oblasti sporta između Vijeća ministara BiH i Kraljevine Bahrain</w:t>
      </w:r>
    </w:p>
    <w:p w:rsidR="00F757D7" w:rsidRPr="00CD2FEC" w:rsidRDefault="00F757D7" w:rsidP="00294286">
      <w:pPr>
        <w:pStyle w:val="ListParagraph"/>
        <w:numPr>
          <w:ilvl w:val="0"/>
          <w:numId w:val="51"/>
        </w:numPr>
        <w:jc w:val="both"/>
        <w:textAlignment w:val="auto"/>
        <w:rPr>
          <w:sz w:val="24"/>
          <w:szCs w:val="24"/>
        </w:rPr>
      </w:pPr>
      <w:r w:rsidRPr="00CD2FEC">
        <w:rPr>
          <w:bCs/>
          <w:sz w:val="24"/>
          <w:szCs w:val="24"/>
        </w:rPr>
        <w:t>Inicijativa za pokretanje postupka, nacrt prijedloga za pokretanje postupka i osnova za vođenje pregovora radi zaključivanja Ugovora o socijalnom osiguranju između BiH i Australije</w:t>
      </w:r>
    </w:p>
    <w:p w:rsidR="00F757D7" w:rsidRDefault="00F757D7" w:rsidP="00294286">
      <w:pPr>
        <w:pStyle w:val="ListParagraph"/>
        <w:numPr>
          <w:ilvl w:val="0"/>
          <w:numId w:val="51"/>
        </w:numPr>
        <w:jc w:val="both"/>
        <w:textAlignment w:val="auto"/>
        <w:rPr>
          <w:sz w:val="24"/>
          <w:szCs w:val="24"/>
        </w:rPr>
      </w:pPr>
      <w:r w:rsidRPr="00CD2FEC">
        <w:rPr>
          <w:sz w:val="24"/>
          <w:szCs w:val="24"/>
        </w:rPr>
        <w:t>Sporazum između Mini</w:t>
      </w:r>
      <w:r w:rsidR="00CD2FEC">
        <w:rPr>
          <w:sz w:val="24"/>
          <w:szCs w:val="24"/>
        </w:rPr>
        <w:t>starstva civilnih poslova BiH</w:t>
      </w:r>
      <w:r w:rsidRPr="00CD2FEC">
        <w:rPr>
          <w:sz w:val="24"/>
          <w:szCs w:val="24"/>
        </w:rPr>
        <w:t xml:space="preserve"> i Ministarstva obrazovanja Republike Azerbajdžan o suradnji u oblasti omladine i sporta</w:t>
      </w:r>
    </w:p>
    <w:p w:rsidR="00F757D7" w:rsidRDefault="00F757D7" w:rsidP="00294286">
      <w:pPr>
        <w:pStyle w:val="ListParagraph"/>
        <w:numPr>
          <w:ilvl w:val="0"/>
          <w:numId w:val="51"/>
        </w:numPr>
        <w:jc w:val="both"/>
        <w:textAlignment w:val="auto"/>
        <w:rPr>
          <w:sz w:val="24"/>
          <w:szCs w:val="24"/>
        </w:rPr>
      </w:pPr>
      <w:r w:rsidRPr="00CD2FEC">
        <w:rPr>
          <w:sz w:val="24"/>
          <w:szCs w:val="24"/>
        </w:rPr>
        <w:t>Memorandum o suradnji u oblasti mladih između Min</w:t>
      </w:r>
      <w:r w:rsidR="00CD2FEC">
        <w:rPr>
          <w:sz w:val="24"/>
          <w:szCs w:val="24"/>
        </w:rPr>
        <w:t>istarstva civilnih poslova BiH</w:t>
      </w:r>
      <w:r w:rsidRPr="00CD2FEC">
        <w:rPr>
          <w:sz w:val="24"/>
          <w:szCs w:val="24"/>
        </w:rPr>
        <w:t xml:space="preserve"> i Ministarstva školstva, znanosti, istraživanja i sporta Republike Slovačke</w:t>
      </w:r>
    </w:p>
    <w:p w:rsidR="00F757D7" w:rsidRDefault="00F757D7" w:rsidP="00294286">
      <w:pPr>
        <w:pStyle w:val="ListParagraph"/>
        <w:numPr>
          <w:ilvl w:val="0"/>
          <w:numId w:val="51"/>
        </w:numPr>
        <w:jc w:val="both"/>
        <w:textAlignment w:val="auto"/>
        <w:rPr>
          <w:sz w:val="24"/>
          <w:szCs w:val="24"/>
        </w:rPr>
      </w:pPr>
      <w:r w:rsidRPr="00CD2FEC">
        <w:rPr>
          <w:sz w:val="24"/>
          <w:szCs w:val="24"/>
        </w:rPr>
        <w:t>Prijedlog protokola o suradnji u oblasti obrazovanj</w:t>
      </w:r>
      <w:r w:rsidR="00CD2FEC">
        <w:rPr>
          <w:sz w:val="24"/>
          <w:szCs w:val="24"/>
        </w:rPr>
        <w:t>a između Vijeća ministara BiH</w:t>
      </w:r>
      <w:r w:rsidRPr="00CD2FEC">
        <w:rPr>
          <w:sz w:val="24"/>
          <w:szCs w:val="24"/>
        </w:rPr>
        <w:t xml:space="preserve"> i Vlade Republike Turske</w:t>
      </w:r>
    </w:p>
    <w:p w:rsidR="00F757D7" w:rsidRPr="00CD2FEC" w:rsidRDefault="00F757D7" w:rsidP="00294286">
      <w:pPr>
        <w:pStyle w:val="ListParagraph"/>
        <w:numPr>
          <w:ilvl w:val="0"/>
          <w:numId w:val="51"/>
        </w:numPr>
        <w:jc w:val="both"/>
        <w:textAlignment w:val="auto"/>
        <w:rPr>
          <w:sz w:val="24"/>
          <w:szCs w:val="24"/>
        </w:rPr>
      </w:pPr>
      <w:r w:rsidRPr="00CD2FEC">
        <w:rPr>
          <w:bCs/>
          <w:sz w:val="24"/>
          <w:szCs w:val="24"/>
        </w:rPr>
        <w:t>Inicijativa za pokretanje postupka, nacrt prijedloga za pokretanje postupka i osnova za vođenje pregovora radi zaključivanja Ugovora o socijalnom osiguranju između BiH i Italije</w:t>
      </w:r>
    </w:p>
    <w:p w:rsidR="00F757D7" w:rsidRDefault="00F757D7" w:rsidP="00294286">
      <w:pPr>
        <w:pStyle w:val="ListParagraph"/>
        <w:numPr>
          <w:ilvl w:val="0"/>
          <w:numId w:val="51"/>
        </w:numPr>
        <w:jc w:val="both"/>
        <w:textAlignment w:val="auto"/>
        <w:rPr>
          <w:sz w:val="24"/>
          <w:szCs w:val="24"/>
        </w:rPr>
      </w:pPr>
      <w:r w:rsidRPr="00CD2FEC">
        <w:rPr>
          <w:sz w:val="24"/>
          <w:szCs w:val="24"/>
        </w:rPr>
        <w:t>Protokol o suradnji u oblasti sporta između</w:t>
      </w:r>
      <w:r w:rsidR="00CD2FEC">
        <w:rPr>
          <w:sz w:val="24"/>
          <w:szCs w:val="24"/>
        </w:rPr>
        <w:t xml:space="preserve"> Vlade Republike Turske i BiH</w:t>
      </w:r>
    </w:p>
    <w:p w:rsidR="00F757D7" w:rsidRDefault="00F757D7" w:rsidP="00294286">
      <w:pPr>
        <w:pStyle w:val="ListParagraph"/>
        <w:numPr>
          <w:ilvl w:val="0"/>
          <w:numId w:val="51"/>
        </w:numPr>
        <w:jc w:val="both"/>
        <w:textAlignment w:val="auto"/>
        <w:rPr>
          <w:sz w:val="24"/>
          <w:szCs w:val="24"/>
        </w:rPr>
      </w:pPr>
      <w:r w:rsidRPr="00CD2FEC">
        <w:rPr>
          <w:sz w:val="24"/>
          <w:szCs w:val="24"/>
        </w:rPr>
        <w:t xml:space="preserve">Aktivnosti na pokretanju i zaključivanju Ugovora </w:t>
      </w:r>
      <w:r w:rsidR="00CD2FEC">
        <w:rPr>
          <w:sz w:val="24"/>
          <w:szCs w:val="24"/>
        </w:rPr>
        <w:t>o državnoj granici između BiH</w:t>
      </w:r>
      <w:r w:rsidRPr="00CD2FEC">
        <w:rPr>
          <w:sz w:val="24"/>
          <w:szCs w:val="24"/>
        </w:rPr>
        <w:t xml:space="preserve"> i Crne Gore</w:t>
      </w:r>
    </w:p>
    <w:p w:rsidR="00F757D7" w:rsidRDefault="00F757D7" w:rsidP="00294286">
      <w:pPr>
        <w:pStyle w:val="ListParagraph"/>
        <w:numPr>
          <w:ilvl w:val="0"/>
          <w:numId w:val="51"/>
        </w:numPr>
        <w:jc w:val="both"/>
        <w:textAlignment w:val="auto"/>
        <w:rPr>
          <w:sz w:val="24"/>
          <w:szCs w:val="24"/>
        </w:rPr>
      </w:pPr>
      <w:r w:rsidRPr="00CD2FEC">
        <w:rPr>
          <w:sz w:val="24"/>
          <w:szCs w:val="24"/>
        </w:rPr>
        <w:t xml:space="preserve">Sporazum između Vijeća ministara </w:t>
      </w:r>
      <w:r w:rsidR="00CD2FEC">
        <w:rPr>
          <w:sz w:val="24"/>
          <w:szCs w:val="24"/>
        </w:rPr>
        <w:t>BiH i Vlade R.</w:t>
      </w:r>
      <w:r w:rsidRPr="00CD2FEC">
        <w:rPr>
          <w:sz w:val="24"/>
          <w:szCs w:val="24"/>
        </w:rPr>
        <w:t xml:space="preserve"> Austrije o znanstvenoj i tehnološkoj suradnji</w:t>
      </w:r>
    </w:p>
    <w:p w:rsidR="00445FF3" w:rsidRPr="002C3B9F" w:rsidRDefault="00F757D7" w:rsidP="002C3B9F">
      <w:pPr>
        <w:pStyle w:val="ListParagraph"/>
        <w:numPr>
          <w:ilvl w:val="0"/>
          <w:numId w:val="51"/>
        </w:numPr>
        <w:jc w:val="both"/>
        <w:textAlignment w:val="auto"/>
        <w:rPr>
          <w:sz w:val="24"/>
          <w:szCs w:val="24"/>
        </w:rPr>
      </w:pPr>
      <w:r w:rsidRPr="00CD2FEC">
        <w:rPr>
          <w:sz w:val="24"/>
          <w:szCs w:val="24"/>
        </w:rPr>
        <w:t>Potpisivanje sporazuma o Ekonomsko-socijalnom vijeću Bosne i Hercegovine.</w:t>
      </w:r>
    </w:p>
    <w:p w:rsidR="00F757D7" w:rsidRPr="00445FF3" w:rsidRDefault="00F757D7" w:rsidP="00445FF3">
      <w:pPr>
        <w:jc w:val="both"/>
        <w:rPr>
          <w:sz w:val="24"/>
          <w:szCs w:val="24"/>
        </w:rPr>
      </w:pPr>
      <w:r w:rsidRPr="00445FF3">
        <w:rPr>
          <w:sz w:val="24"/>
          <w:szCs w:val="24"/>
        </w:rPr>
        <w:t>U okviru ove tematske cjeline nije realizirana sljedeća aktivnost:</w:t>
      </w:r>
    </w:p>
    <w:p w:rsidR="00F757D7" w:rsidRPr="00445FF3" w:rsidRDefault="00F757D7" w:rsidP="00294286">
      <w:pPr>
        <w:pStyle w:val="ListParagraph"/>
        <w:numPr>
          <w:ilvl w:val="0"/>
          <w:numId w:val="56"/>
        </w:numPr>
        <w:jc w:val="both"/>
        <w:rPr>
          <w:sz w:val="24"/>
          <w:szCs w:val="24"/>
        </w:rPr>
      </w:pPr>
      <w:r w:rsidRPr="00445FF3">
        <w:rPr>
          <w:sz w:val="24"/>
          <w:szCs w:val="24"/>
        </w:rPr>
        <w:t>Memorandum o razumijevanju o suradnji u oblasti sporta između Ministarstva  znanosti, obrazovanja i sporta Republike Hrvatske i Vijeća ministara BiH</w:t>
      </w:r>
    </w:p>
    <w:p w:rsidR="00F757D7" w:rsidRPr="00445FF3" w:rsidRDefault="00F757D7" w:rsidP="00445FF3">
      <w:pPr>
        <w:jc w:val="both"/>
        <w:rPr>
          <w:i/>
          <w:color w:val="000000"/>
          <w:sz w:val="24"/>
          <w:szCs w:val="24"/>
        </w:rPr>
      </w:pPr>
      <w:r w:rsidRPr="00445FF3">
        <w:rPr>
          <w:color w:val="000000"/>
          <w:sz w:val="24"/>
          <w:szCs w:val="24"/>
        </w:rPr>
        <w:t>(u tijeku je faza usuglašavanja teksta sporazuma sa entitetskim ministarstvima i Odsjekom za</w:t>
      </w:r>
      <w:r w:rsidRPr="00445FF3">
        <w:rPr>
          <w:i/>
          <w:color w:val="000000"/>
          <w:sz w:val="24"/>
          <w:szCs w:val="24"/>
        </w:rPr>
        <w:t xml:space="preserve"> gospodarski razvoj, sport i kulturu Vlade Brčko Distrikta).</w:t>
      </w:r>
    </w:p>
    <w:p w:rsidR="00F757D7" w:rsidRPr="00445FF3" w:rsidRDefault="00F757D7" w:rsidP="00445FF3">
      <w:pPr>
        <w:jc w:val="both"/>
        <w:rPr>
          <w:sz w:val="24"/>
          <w:szCs w:val="24"/>
        </w:rPr>
      </w:pPr>
    </w:p>
    <w:p w:rsidR="00F757D7" w:rsidRPr="00445FF3" w:rsidRDefault="00F757D7" w:rsidP="00445FF3">
      <w:pPr>
        <w:jc w:val="both"/>
        <w:rPr>
          <w:sz w:val="22"/>
          <w:szCs w:val="22"/>
        </w:rPr>
      </w:pPr>
      <w:r w:rsidRPr="00445FF3">
        <w:rPr>
          <w:sz w:val="22"/>
          <w:szCs w:val="22"/>
        </w:rPr>
        <w:t xml:space="preserve">EUROPSKE </w:t>
      </w:r>
      <w:r w:rsidR="002C65C6">
        <w:rPr>
          <w:sz w:val="22"/>
          <w:szCs w:val="22"/>
        </w:rPr>
        <w:t xml:space="preserve"> </w:t>
      </w:r>
      <w:r w:rsidRPr="00445FF3">
        <w:rPr>
          <w:sz w:val="22"/>
          <w:szCs w:val="22"/>
        </w:rPr>
        <w:t>INTEGRACIJE</w:t>
      </w:r>
    </w:p>
    <w:p w:rsidR="00F757D7" w:rsidRPr="00445FF3" w:rsidRDefault="00F757D7" w:rsidP="00445FF3">
      <w:pPr>
        <w:jc w:val="both"/>
        <w:rPr>
          <w:sz w:val="24"/>
          <w:szCs w:val="24"/>
        </w:rPr>
      </w:pPr>
    </w:p>
    <w:p w:rsidR="00F757D7" w:rsidRPr="00082416" w:rsidRDefault="00F757D7" w:rsidP="00082416">
      <w:pPr>
        <w:jc w:val="both"/>
        <w:rPr>
          <w:sz w:val="24"/>
          <w:szCs w:val="24"/>
        </w:rPr>
      </w:pPr>
      <w:r w:rsidRPr="00082416">
        <w:rPr>
          <w:sz w:val="24"/>
          <w:szCs w:val="24"/>
        </w:rPr>
        <w:t xml:space="preserve">Ono što je posebno značajna karakteristika rada MCP u 2014. godini je </w:t>
      </w:r>
      <w:r w:rsidR="00BD07DF">
        <w:rPr>
          <w:sz w:val="24"/>
          <w:szCs w:val="24"/>
        </w:rPr>
        <w:t xml:space="preserve">snažna projektna aktivnost. To </w:t>
      </w:r>
      <w:r w:rsidRPr="00082416">
        <w:rPr>
          <w:sz w:val="24"/>
          <w:szCs w:val="24"/>
        </w:rPr>
        <w:t>ukazuje na svojevrsnu proaktivnost zaposlenih u različitim sektorima kao jasno nastojanje da se radi kako na jačanju samih sektora unutar MCP tako i kvalitetnom doprinosu razvoju različitih oblasti života u BiH kao što su npr. zdravstvo, obraz</w:t>
      </w:r>
      <w:r w:rsidR="00BD07DF">
        <w:rPr>
          <w:sz w:val="24"/>
          <w:szCs w:val="24"/>
        </w:rPr>
        <w:t xml:space="preserve">ovanje, kultura, znanost i dr. </w:t>
      </w:r>
      <w:r w:rsidRPr="00082416">
        <w:rPr>
          <w:sz w:val="24"/>
          <w:szCs w:val="24"/>
        </w:rPr>
        <w:t>Stoga su europske integracije i sve što je u vezi s njima bile jedan od pri</w:t>
      </w:r>
      <w:r w:rsidR="00BD07DF">
        <w:rPr>
          <w:sz w:val="24"/>
          <w:szCs w:val="24"/>
        </w:rPr>
        <w:t xml:space="preserve">oriteta u radu </w:t>
      </w:r>
      <w:r w:rsidRPr="00082416">
        <w:rPr>
          <w:sz w:val="24"/>
          <w:szCs w:val="24"/>
        </w:rPr>
        <w:t>Ministarstva. U smislu približavanja EU normativima u oblasti priznavanja profesionalnih kvalifikacija urađene su Osnove kvalifik</w:t>
      </w:r>
      <w:r w:rsidR="00BD07DF">
        <w:rPr>
          <w:sz w:val="24"/>
          <w:szCs w:val="24"/>
        </w:rPr>
        <w:t>acijskog okvira u BiH (“Sl.</w:t>
      </w:r>
      <w:r w:rsidRPr="00082416">
        <w:rPr>
          <w:sz w:val="24"/>
          <w:szCs w:val="24"/>
        </w:rPr>
        <w:t xml:space="preserve"> glasnik BiH”, broj 31/11). Ove osnove predstavljaju početni dokument narednog procesa izgradnje i uspostavljanja kvalifikacijskog okvira u </w:t>
      </w:r>
      <w:r w:rsidR="00BD07DF">
        <w:rPr>
          <w:sz w:val="24"/>
          <w:szCs w:val="24"/>
        </w:rPr>
        <w:t>BiH</w:t>
      </w:r>
      <w:r w:rsidRPr="00082416">
        <w:rPr>
          <w:sz w:val="24"/>
          <w:szCs w:val="24"/>
        </w:rPr>
        <w:t xml:space="preserve">, a na osnovi Europskog kvalifikacijskog okvira za cjeloživotno učenje. </w:t>
      </w:r>
    </w:p>
    <w:p w:rsidR="00F757D7" w:rsidRPr="00082416" w:rsidRDefault="00F757D7" w:rsidP="00082416">
      <w:pPr>
        <w:jc w:val="both"/>
        <w:rPr>
          <w:sz w:val="24"/>
          <w:szCs w:val="24"/>
        </w:rPr>
      </w:pPr>
      <w:r w:rsidRPr="00082416">
        <w:rPr>
          <w:sz w:val="24"/>
          <w:szCs w:val="24"/>
        </w:rPr>
        <w:t>U skladu s odredbama Sporazuma o stabilizaciji i pridruživanju između europskih zajednica i njihovih član</w:t>
      </w:r>
      <w:r w:rsidR="00BD07DF">
        <w:rPr>
          <w:sz w:val="24"/>
          <w:szCs w:val="24"/>
        </w:rPr>
        <w:t>ica i BiH</w:t>
      </w:r>
      <w:r w:rsidRPr="00082416">
        <w:rPr>
          <w:sz w:val="24"/>
          <w:szCs w:val="24"/>
        </w:rPr>
        <w:t xml:space="preserve">, usvojena je Strategija učenja o poduzetništvu u obrazovanju u BiH za razdoblje 2012. - 2015. </w:t>
      </w:r>
    </w:p>
    <w:p w:rsidR="00F757D7" w:rsidRPr="00082416" w:rsidRDefault="00F757D7" w:rsidP="00082416">
      <w:pPr>
        <w:jc w:val="both"/>
        <w:rPr>
          <w:sz w:val="24"/>
          <w:szCs w:val="24"/>
        </w:rPr>
      </w:pPr>
      <w:r w:rsidRPr="00082416">
        <w:rPr>
          <w:sz w:val="24"/>
          <w:szCs w:val="24"/>
        </w:rPr>
        <w:t>Treba naglasiti da je Ministarstvo u 2014. godini kroz IPA projekate, koji su imali cilj reformir</w:t>
      </w:r>
      <w:r w:rsidR="00BD07DF">
        <w:rPr>
          <w:sz w:val="24"/>
          <w:szCs w:val="24"/>
        </w:rPr>
        <w:t>anje obrazovanja u BiH</w:t>
      </w:r>
      <w:r w:rsidRPr="00082416">
        <w:rPr>
          <w:sz w:val="24"/>
          <w:szCs w:val="24"/>
        </w:rPr>
        <w:t xml:space="preserve"> i harmonizaciju s europskim standardima, uspješno i završio sljedeće projekte: „Jačanje visokog obrazovanja u BiH III“ (IPA 2007) „Poduzetničko učenje u obrazovnim sustavima u BiH“ (IPA 2007) i „EU podrška reformi visokog obrazovanja u BiH“ (IPA 2007).  Proj</w:t>
      </w:r>
      <w:r w:rsidR="00BD07DF">
        <w:rPr>
          <w:sz w:val="24"/>
          <w:szCs w:val="24"/>
        </w:rPr>
        <w:t xml:space="preserve">ekti koji su nastavljeni </w:t>
      </w:r>
      <w:r w:rsidRPr="00082416">
        <w:rPr>
          <w:sz w:val="24"/>
          <w:szCs w:val="24"/>
        </w:rPr>
        <w:t>u 2014. godini su: „Izgradnja visokokvalitetnog srednjeg stručnog obrazovanja u BiH“ (IPA 2008), „Daljnja podrška reformi visokog obrazovanja u BiH“ (IPA 2008) i „Promocija konkurentnosti BiH kroz veću zapošljivost i kvalitetu ljudskih resursa“ (IPA 2009).</w:t>
      </w:r>
    </w:p>
    <w:p w:rsidR="00F757D7" w:rsidRPr="00082416" w:rsidRDefault="00F757D7" w:rsidP="00082416">
      <w:pPr>
        <w:jc w:val="both"/>
        <w:rPr>
          <w:bCs/>
          <w:sz w:val="24"/>
          <w:szCs w:val="24"/>
        </w:rPr>
      </w:pPr>
      <w:r w:rsidRPr="00082416">
        <w:rPr>
          <w:sz w:val="24"/>
          <w:szCs w:val="24"/>
        </w:rPr>
        <w:t xml:space="preserve">Kada je riječ o procesu europskih integracija važno je istaknuti </w:t>
      </w:r>
      <w:r w:rsidRPr="00082416">
        <w:rPr>
          <w:bCs/>
          <w:sz w:val="24"/>
          <w:szCs w:val="24"/>
        </w:rPr>
        <w:t xml:space="preserve">nastavak u 2014. godini projekata: Program Kultura; COST, EUREKA; FP;7 HORIZONT 2020. </w:t>
      </w:r>
      <w:r w:rsidR="00BD07DF">
        <w:rPr>
          <w:sz w:val="24"/>
          <w:szCs w:val="24"/>
        </w:rPr>
        <w:t xml:space="preserve">Članstvom u </w:t>
      </w:r>
      <w:r w:rsidRPr="00082416">
        <w:rPr>
          <w:sz w:val="24"/>
          <w:szCs w:val="24"/>
        </w:rPr>
        <w:t>programima Europske unije osigurano je da imamo ista prava i obveze kao i zemlje članice Europske unije,</w:t>
      </w:r>
      <w:r w:rsidR="00BD07DF">
        <w:rPr>
          <w:sz w:val="24"/>
          <w:szCs w:val="24"/>
        </w:rPr>
        <w:t xml:space="preserve"> tj. </w:t>
      </w:r>
      <w:r w:rsidRPr="00082416">
        <w:rPr>
          <w:sz w:val="24"/>
          <w:szCs w:val="24"/>
        </w:rPr>
        <w:t>omogućeno je subjektima iz BiH da projektima apliciraju na pozive koji se objavljuju u okviru ovih programa.</w:t>
      </w:r>
      <w:r w:rsidRPr="00082416">
        <w:rPr>
          <w:bCs/>
          <w:sz w:val="24"/>
          <w:szCs w:val="24"/>
        </w:rPr>
        <w:t xml:space="preserve"> </w:t>
      </w:r>
    </w:p>
    <w:p w:rsidR="00F757D7" w:rsidRPr="00082416" w:rsidRDefault="00F757D7" w:rsidP="00082416">
      <w:pPr>
        <w:jc w:val="both"/>
        <w:rPr>
          <w:sz w:val="24"/>
          <w:szCs w:val="24"/>
        </w:rPr>
      </w:pPr>
      <w:r w:rsidRPr="00082416">
        <w:rPr>
          <w:sz w:val="24"/>
          <w:szCs w:val="24"/>
        </w:rPr>
        <w:t>U okviru tekućih projekata koji su planirani i na kojima se radilo u 2014. godini i čiji nastavak slijedi izdvajamo projekte i programe:</w:t>
      </w:r>
    </w:p>
    <w:p w:rsidR="00F757D7" w:rsidRPr="004F3AE9" w:rsidRDefault="00F757D7" w:rsidP="00294286">
      <w:pPr>
        <w:pStyle w:val="ListParagraph"/>
        <w:numPr>
          <w:ilvl w:val="0"/>
          <w:numId w:val="57"/>
        </w:numPr>
        <w:jc w:val="both"/>
        <w:rPr>
          <w:sz w:val="24"/>
          <w:szCs w:val="24"/>
        </w:rPr>
      </w:pPr>
      <w:r w:rsidRPr="004F3AE9">
        <w:rPr>
          <w:sz w:val="24"/>
          <w:szCs w:val="24"/>
        </w:rPr>
        <w:t>nastavak aktivnosti na projektu „Infrast</w:t>
      </w:r>
      <w:r w:rsidR="004F3AE9">
        <w:rPr>
          <w:sz w:val="24"/>
          <w:szCs w:val="24"/>
        </w:rPr>
        <w:t>ruktura prostornih podataka BiH–</w:t>
      </w:r>
      <w:r w:rsidRPr="004F3AE9">
        <w:rPr>
          <w:sz w:val="24"/>
          <w:szCs w:val="24"/>
        </w:rPr>
        <w:t>faza I- Uspostava mreže permane</w:t>
      </w:r>
      <w:r w:rsidR="004F3AE9">
        <w:rPr>
          <w:sz w:val="24"/>
          <w:szCs w:val="24"/>
        </w:rPr>
        <w:t>ntnih (referentnih) GPS (GNSS) stanica BiH-</w:t>
      </w:r>
      <w:r w:rsidRPr="004F3AE9">
        <w:rPr>
          <w:sz w:val="24"/>
          <w:szCs w:val="24"/>
        </w:rPr>
        <w:t xml:space="preserve">BiHPOS (EUPOS)“ </w:t>
      </w:r>
    </w:p>
    <w:p w:rsidR="00F757D7" w:rsidRPr="004F3AE9" w:rsidRDefault="002C65C6" w:rsidP="00294286">
      <w:pPr>
        <w:pStyle w:val="ListParagraph"/>
        <w:numPr>
          <w:ilvl w:val="0"/>
          <w:numId w:val="57"/>
        </w:numPr>
        <w:jc w:val="both"/>
        <w:rPr>
          <w:sz w:val="24"/>
          <w:szCs w:val="24"/>
        </w:rPr>
      </w:pPr>
      <w:r>
        <w:rPr>
          <w:sz w:val="24"/>
          <w:szCs w:val="24"/>
        </w:rPr>
        <w:t xml:space="preserve">nastavak aktivnosti na </w:t>
      </w:r>
      <w:r w:rsidR="00F757D7" w:rsidRPr="004F3AE9">
        <w:rPr>
          <w:sz w:val="24"/>
          <w:szCs w:val="24"/>
        </w:rPr>
        <w:t>projektu „Infrast</w:t>
      </w:r>
      <w:r w:rsidR="004F3AE9">
        <w:rPr>
          <w:sz w:val="24"/>
          <w:szCs w:val="24"/>
        </w:rPr>
        <w:t xml:space="preserve">ruktura prostornih podataka BiH–faza </w:t>
      </w:r>
      <w:r>
        <w:rPr>
          <w:sz w:val="24"/>
          <w:szCs w:val="24"/>
        </w:rPr>
        <w:t>II- Izrada digitalnih</w:t>
      </w:r>
      <w:r w:rsidR="00F757D7" w:rsidRPr="004F3AE9">
        <w:rPr>
          <w:sz w:val="24"/>
          <w:szCs w:val="24"/>
        </w:rPr>
        <w:t xml:space="preserve"> ortofoto mapa Bosne i Hercegovine“</w:t>
      </w:r>
    </w:p>
    <w:p w:rsidR="00F757D7" w:rsidRPr="004F3AE9" w:rsidRDefault="00F757D7" w:rsidP="00294286">
      <w:pPr>
        <w:pStyle w:val="ListParagraph"/>
        <w:numPr>
          <w:ilvl w:val="0"/>
          <w:numId w:val="57"/>
        </w:numPr>
        <w:jc w:val="both"/>
        <w:rPr>
          <w:sz w:val="24"/>
          <w:szCs w:val="24"/>
        </w:rPr>
      </w:pPr>
      <w:r w:rsidRPr="004F3AE9">
        <w:rPr>
          <w:sz w:val="24"/>
          <w:szCs w:val="24"/>
        </w:rPr>
        <w:t>nastavak priprema projekta „Infrastruktura prostornih podataka BiH – faza III i IV - Nivelman visoke to</w:t>
      </w:r>
      <w:r w:rsidR="004F3AE9">
        <w:rPr>
          <w:sz w:val="24"/>
          <w:szCs w:val="24"/>
        </w:rPr>
        <w:t>čnosti i kartografija-</w:t>
      </w:r>
      <w:r w:rsidRPr="004F3AE9">
        <w:rPr>
          <w:sz w:val="24"/>
          <w:szCs w:val="24"/>
        </w:rPr>
        <w:t>ge</w:t>
      </w:r>
      <w:r w:rsidR="004F3AE9">
        <w:rPr>
          <w:sz w:val="24"/>
          <w:szCs w:val="24"/>
        </w:rPr>
        <w:t xml:space="preserve">ografska imena“ </w:t>
      </w:r>
      <w:r w:rsidRPr="004F3AE9">
        <w:rPr>
          <w:sz w:val="24"/>
          <w:szCs w:val="24"/>
        </w:rPr>
        <w:t>za kandidiranje za financiranje kroz fond IPA 2014</w:t>
      </w:r>
    </w:p>
    <w:p w:rsidR="00F757D7" w:rsidRPr="004F3AE9" w:rsidRDefault="00F757D7" w:rsidP="00294286">
      <w:pPr>
        <w:pStyle w:val="ListParagraph"/>
        <w:numPr>
          <w:ilvl w:val="0"/>
          <w:numId w:val="57"/>
        </w:numPr>
        <w:jc w:val="both"/>
        <w:rPr>
          <w:sz w:val="24"/>
          <w:szCs w:val="24"/>
        </w:rPr>
      </w:pPr>
      <w:r w:rsidRPr="004F3AE9">
        <w:rPr>
          <w:bCs/>
          <w:sz w:val="24"/>
          <w:szCs w:val="24"/>
        </w:rPr>
        <w:t>Strateška platforma i akcijski plan obrazovanja odraslih u BiH</w:t>
      </w:r>
    </w:p>
    <w:p w:rsidR="00F757D7" w:rsidRPr="004F3AE9" w:rsidRDefault="00F757D7" w:rsidP="00294286">
      <w:pPr>
        <w:pStyle w:val="ListParagraph"/>
        <w:numPr>
          <w:ilvl w:val="0"/>
          <w:numId w:val="57"/>
        </w:numPr>
        <w:jc w:val="both"/>
        <w:rPr>
          <w:sz w:val="24"/>
          <w:szCs w:val="24"/>
        </w:rPr>
      </w:pPr>
      <w:r w:rsidRPr="004F3AE9">
        <w:rPr>
          <w:bCs/>
          <w:sz w:val="24"/>
          <w:szCs w:val="24"/>
        </w:rPr>
        <w:t>aktivnosti na provedbi Sporazuma između Vijeća ministara BiH i Vla</w:t>
      </w:r>
      <w:r w:rsidR="004F3AE9">
        <w:rPr>
          <w:bCs/>
          <w:sz w:val="24"/>
          <w:szCs w:val="24"/>
        </w:rPr>
        <w:t>de Kraljevine Norveške u vezi</w:t>
      </w:r>
      <w:r w:rsidRPr="004F3AE9">
        <w:rPr>
          <w:bCs/>
          <w:sz w:val="24"/>
          <w:szCs w:val="24"/>
        </w:rPr>
        <w:t xml:space="preserve"> projekta „Javne službe za tržište nekretnina i europske integracije“</w:t>
      </w:r>
      <w:r w:rsidRPr="004F3AE9">
        <w:rPr>
          <w:sz w:val="24"/>
          <w:szCs w:val="24"/>
        </w:rPr>
        <w:t xml:space="preserve"> </w:t>
      </w:r>
    </w:p>
    <w:p w:rsidR="00F757D7" w:rsidRPr="004F3AE9" w:rsidRDefault="00F757D7" w:rsidP="00294286">
      <w:pPr>
        <w:pStyle w:val="ListParagraph"/>
        <w:numPr>
          <w:ilvl w:val="0"/>
          <w:numId w:val="57"/>
        </w:numPr>
        <w:jc w:val="both"/>
        <w:rPr>
          <w:bCs/>
          <w:iCs/>
          <w:sz w:val="24"/>
          <w:szCs w:val="24"/>
        </w:rPr>
      </w:pPr>
      <w:r w:rsidRPr="004F3AE9">
        <w:rPr>
          <w:bCs/>
          <w:iCs/>
          <w:sz w:val="24"/>
          <w:szCs w:val="24"/>
        </w:rPr>
        <w:t>programu HORIZON 2020</w:t>
      </w:r>
    </w:p>
    <w:p w:rsidR="00F757D7" w:rsidRPr="004F3AE9" w:rsidRDefault="00F757D7" w:rsidP="00294286">
      <w:pPr>
        <w:pStyle w:val="ListParagraph"/>
        <w:numPr>
          <w:ilvl w:val="0"/>
          <w:numId w:val="57"/>
        </w:numPr>
        <w:jc w:val="both"/>
        <w:rPr>
          <w:sz w:val="24"/>
          <w:szCs w:val="24"/>
        </w:rPr>
      </w:pPr>
      <w:r w:rsidRPr="004F3AE9">
        <w:rPr>
          <w:sz w:val="24"/>
          <w:szCs w:val="24"/>
        </w:rPr>
        <w:t xml:space="preserve">programu Kreativna Europa </w:t>
      </w:r>
    </w:p>
    <w:p w:rsidR="00F757D7" w:rsidRPr="004F3AE9" w:rsidRDefault="00F757D7" w:rsidP="00294286">
      <w:pPr>
        <w:pStyle w:val="ListParagraph"/>
        <w:numPr>
          <w:ilvl w:val="0"/>
          <w:numId w:val="57"/>
        </w:numPr>
        <w:jc w:val="both"/>
        <w:rPr>
          <w:sz w:val="24"/>
          <w:szCs w:val="24"/>
        </w:rPr>
      </w:pPr>
      <w:r w:rsidRPr="004F3AE9">
        <w:rPr>
          <w:sz w:val="24"/>
          <w:szCs w:val="24"/>
        </w:rPr>
        <w:t>Socijalna inkluzija u obrazovanju (IPA)</w:t>
      </w:r>
    </w:p>
    <w:p w:rsidR="00F757D7" w:rsidRDefault="00F757D7" w:rsidP="00294286">
      <w:pPr>
        <w:pStyle w:val="ListParagraph"/>
        <w:numPr>
          <w:ilvl w:val="0"/>
          <w:numId w:val="57"/>
        </w:numPr>
        <w:jc w:val="both"/>
        <w:rPr>
          <w:color w:val="1A1617"/>
          <w:sz w:val="24"/>
          <w:szCs w:val="24"/>
        </w:rPr>
      </w:pPr>
      <w:r w:rsidRPr="004F3AE9">
        <w:rPr>
          <w:color w:val="1A1617"/>
          <w:sz w:val="24"/>
          <w:szCs w:val="24"/>
        </w:rPr>
        <w:t>program Erasmus+</w:t>
      </w:r>
    </w:p>
    <w:p w:rsidR="00A80F5B" w:rsidRPr="004F3AE9" w:rsidRDefault="00A80F5B" w:rsidP="00A80F5B">
      <w:pPr>
        <w:pStyle w:val="ListParagraph"/>
        <w:jc w:val="both"/>
        <w:rPr>
          <w:color w:val="1A1617"/>
          <w:sz w:val="24"/>
          <w:szCs w:val="24"/>
        </w:rPr>
      </w:pPr>
    </w:p>
    <w:p w:rsidR="00F757D7" w:rsidRPr="00A80F5B" w:rsidRDefault="00F757D7" w:rsidP="004F3AE9">
      <w:pPr>
        <w:jc w:val="both"/>
        <w:rPr>
          <w:sz w:val="22"/>
          <w:szCs w:val="22"/>
        </w:rPr>
      </w:pPr>
      <w:r w:rsidRPr="00A80F5B">
        <w:rPr>
          <w:sz w:val="22"/>
          <w:szCs w:val="22"/>
        </w:rPr>
        <w:t>PLANIRANI</w:t>
      </w:r>
      <w:r w:rsidR="00A80F5B">
        <w:rPr>
          <w:sz w:val="22"/>
          <w:szCs w:val="22"/>
        </w:rPr>
        <w:t xml:space="preserve"> </w:t>
      </w:r>
      <w:r w:rsidRPr="00A80F5B">
        <w:rPr>
          <w:sz w:val="22"/>
          <w:szCs w:val="22"/>
        </w:rPr>
        <w:t xml:space="preserve"> I</w:t>
      </w:r>
      <w:r w:rsidR="00A80F5B">
        <w:rPr>
          <w:sz w:val="22"/>
          <w:szCs w:val="22"/>
        </w:rPr>
        <w:t xml:space="preserve">  </w:t>
      </w:r>
      <w:r w:rsidRPr="00A80F5B">
        <w:rPr>
          <w:sz w:val="22"/>
          <w:szCs w:val="22"/>
        </w:rPr>
        <w:t>REALIZIRANI</w:t>
      </w:r>
      <w:r w:rsidR="00A80F5B">
        <w:rPr>
          <w:sz w:val="22"/>
          <w:szCs w:val="22"/>
        </w:rPr>
        <w:t xml:space="preserve"> </w:t>
      </w:r>
      <w:r w:rsidRPr="00A80F5B">
        <w:rPr>
          <w:sz w:val="22"/>
          <w:szCs w:val="22"/>
        </w:rPr>
        <w:t xml:space="preserve"> PROGRAMSKI </w:t>
      </w:r>
      <w:r w:rsidR="00A80F5B">
        <w:rPr>
          <w:sz w:val="22"/>
          <w:szCs w:val="22"/>
        </w:rPr>
        <w:t xml:space="preserve"> </w:t>
      </w:r>
      <w:r w:rsidRPr="00A80F5B">
        <w:rPr>
          <w:sz w:val="22"/>
          <w:szCs w:val="22"/>
        </w:rPr>
        <w:t>ZADACI</w:t>
      </w:r>
    </w:p>
    <w:p w:rsidR="00F757D7" w:rsidRPr="004F3AE9" w:rsidRDefault="00F757D7" w:rsidP="004F3AE9">
      <w:pPr>
        <w:jc w:val="both"/>
        <w:rPr>
          <w:sz w:val="24"/>
          <w:szCs w:val="24"/>
        </w:rPr>
      </w:pPr>
    </w:p>
    <w:p w:rsidR="00F757D7" w:rsidRPr="00A80F5B" w:rsidRDefault="00F757D7" w:rsidP="00A80F5B">
      <w:pPr>
        <w:jc w:val="both"/>
        <w:rPr>
          <w:sz w:val="24"/>
          <w:szCs w:val="24"/>
        </w:rPr>
      </w:pPr>
      <w:r w:rsidRPr="0046209E">
        <w:rPr>
          <w:sz w:val="24"/>
          <w:szCs w:val="24"/>
        </w:rPr>
        <w:t>Ministarstvo civilnih poslova je Programom rada za 2014. godinu planiralo realizaciju 59 aktivnosti. Od tog broja u okviru tematske cjeline Prijedlozi podzakonskih i drugi normativni akti Ministarstvo je planiralo realizaciju 13 odluka od kojih je 12 uspješno realiziralo. U izvještajnom razdoblju u oblasti zaključivanja međunarodnih ugovora planirano je 17 aktivnosti. Od tog broja realizirano je 16. U okviru europskih integracija planirano je 7 aktivnosti, a realizirano je 5. U tematsk</w:t>
      </w:r>
      <w:r w:rsidR="0046209E">
        <w:rPr>
          <w:sz w:val="24"/>
          <w:szCs w:val="24"/>
        </w:rPr>
        <w:t xml:space="preserve">im cjelinama </w:t>
      </w:r>
      <w:r w:rsidRPr="0046209E">
        <w:rPr>
          <w:sz w:val="24"/>
          <w:szCs w:val="24"/>
        </w:rPr>
        <w:t>planirana je 21 aktivnosti, a realizirana je 19. Iz navedenog se jasno vidi da je Ministarstvo pokazalo i nastavilo</w:t>
      </w:r>
      <w:r w:rsidRPr="00A80F5B">
        <w:rPr>
          <w:sz w:val="24"/>
          <w:szCs w:val="24"/>
        </w:rPr>
        <w:t xml:space="preserve"> efektivnost i uspješnost u radu. Na osnovi izvješća može se reći da Ministarstvo bilježi veliku stopu realiziranosti preko 88,13%. </w:t>
      </w:r>
    </w:p>
    <w:p w:rsidR="00F757D7" w:rsidRPr="0046209E" w:rsidRDefault="00F757D7" w:rsidP="00A80F5B">
      <w:pPr>
        <w:jc w:val="both"/>
        <w:rPr>
          <w:sz w:val="24"/>
          <w:szCs w:val="24"/>
        </w:rPr>
      </w:pPr>
      <w:r w:rsidRPr="00A80F5B">
        <w:rPr>
          <w:sz w:val="24"/>
          <w:szCs w:val="24"/>
        </w:rPr>
        <w:t>Ministarstvo bilježi velik</w:t>
      </w:r>
      <w:r w:rsidR="0046209E">
        <w:rPr>
          <w:sz w:val="24"/>
          <w:szCs w:val="24"/>
        </w:rPr>
        <w:t>u</w:t>
      </w:r>
      <w:r w:rsidRPr="00A80F5B">
        <w:rPr>
          <w:sz w:val="24"/>
          <w:szCs w:val="24"/>
        </w:rPr>
        <w:t xml:space="preserve"> realizaciju aktivnosti koje nisu planirane Programom rada za 2014. godinu:</w:t>
      </w:r>
    </w:p>
    <w:p w:rsidR="00F757D7" w:rsidRPr="0046209E" w:rsidRDefault="00F757D7" w:rsidP="00294286">
      <w:pPr>
        <w:pStyle w:val="ListParagraph"/>
        <w:numPr>
          <w:ilvl w:val="0"/>
          <w:numId w:val="58"/>
        </w:numPr>
        <w:jc w:val="both"/>
        <w:rPr>
          <w:rStyle w:val="FontStyle24"/>
          <w:rFonts w:eastAsia="Calibri"/>
          <w:b w:val="0"/>
          <w:sz w:val="24"/>
          <w:szCs w:val="24"/>
        </w:rPr>
      </w:pPr>
      <w:r w:rsidRPr="0046209E">
        <w:rPr>
          <w:sz w:val="24"/>
          <w:szCs w:val="24"/>
        </w:rPr>
        <w:t xml:space="preserve">Informacija o </w:t>
      </w:r>
      <w:r w:rsidRPr="0046209E">
        <w:rPr>
          <w:rStyle w:val="FontStyle24"/>
          <w:rFonts w:eastAsia="Calibri"/>
          <w:b w:val="0"/>
          <w:sz w:val="24"/>
          <w:szCs w:val="24"/>
        </w:rPr>
        <w:t>Sporazumu između Europske unij</w:t>
      </w:r>
      <w:r w:rsidR="0046209E">
        <w:rPr>
          <w:rStyle w:val="FontStyle24"/>
          <w:rFonts w:eastAsia="Calibri"/>
          <w:b w:val="0"/>
          <w:sz w:val="24"/>
          <w:szCs w:val="24"/>
        </w:rPr>
        <w:t>e i BiH</w:t>
      </w:r>
      <w:r w:rsidRPr="0046209E">
        <w:rPr>
          <w:rStyle w:val="FontStyle24"/>
          <w:rFonts w:eastAsia="Calibri"/>
          <w:b w:val="0"/>
          <w:sz w:val="24"/>
          <w:szCs w:val="24"/>
        </w:rPr>
        <w:t xml:space="preserve"> o sudjelovanju Bosne i Hercegovine u „Erasmus +“ programu Unije za obrazovanje, obuku, mlade i sport </w:t>
      </w:r>
    </w:p>
    <w:p w:rsidR="00F757D7" w:rsidRPr="0046209E" w:rsidRDefault="00F757D7" w:rsidP="00294286">
      <w:pPr>
        <w:pStyle w:val="ListParagraph"/>
        <w:numPr>
          <w:ilvl w:val="0"/>
          <w:numId w:val="58"/>
        </w:numPr>
        <w:jc w:val="both"/>
        <w:rPr>
          <w:sz w:val="24"/>
          <w:szCs w:val="24"/>
        </w:rPr>
      </w:pPr>
      <w:r w:rsidRPr="0046209E">
        <w:rPr>
          <w:sz w:val="24"/>
          <w:szCs w:val="24"/>
        </w:rPr>
        <w:t xml:space="preserve">Dvogodišnji sporazum o suradnji između </w:t>
      </w:r>
      <w:r w:rsidR="0046209E">
        <w:rPr>
          <w:sz w:val="24"/>
          <w:szCs w:val="24"/>
        </w:rPr>
        <w:t>BiH</w:t>
      </w:r>
      <w:r w:rsidRPr="0046209E">
        <w:rPr>
          <w:sz w:val="24"/>
          <w:szCs w:val="24"/>
        </w:rPr>
        <w:t xml:space="preserve"> i Regionalnog ureda Svjetske zdravstvene organizacije za Europu za 2014. - 2015.</w:t>
      </w:r>
    </w:p>
    <w:p w:rsidR="00F757D7" w:rsidRPr="0046209E" w:rsidRDefault="00F757D7" w:rsidP="00294286">
      <w:pPr>
        <w:pStyle w:val="ListParagraph"/>
        <w:numPr>
          <w:ilvl w:val="0"/>
          <w:numId w:val="58"/>
        </w:numPr>
        <w:jc w:val="both"/>
        <w:rPr>
          <w:noProof/>
          <w:sz w:val="24"/>
          <w:szCs w:val="24"/>
        </w:rPr>
      </w:pPr>
      <w:r w:rsidRPr="0046209E">
        <w:rPr>
          <w:noProof/>
          <w:sz w:val="24"/>
          <w:szCs w:val="24"/>
        </w:rPr>
        <w:t>praćenje implementacije projekta „Jačanje i unapređivanje modernih i održivih javnozdravstvenih strategija, kapaciteta i usluga za poboljšanje zdravlja stanovišta u Bosni i Hercegovini“ (Faza I, 2013. - 2017. g.)</w:t>
      </w:r>
    </w:p>
    <w:p w:rsidR="00F757D7" w:rsidRPr="0046209E" w:rsidRDefault="00F757D7" w:rsidP="00294286">
      <w:pPr>
        <w:pStyle w:val="ListParagraph"/>
        <w:numPr>
          <w:ilvl w:val="0"/>
          <w:numId w:val="58"/>
        </w:numPr>
        <w:jc w:val="both"/>
        <w:rPr>
          <w:sz w:val="24"/>
          <w:szCs w:val="24"/>
        </w:rPr>
      </w:pPr>
      <w:r w:rsidRPr="0046209E">
        <w:rPr>
          <w:sz w:val="24"/>
          <w:szCs w:val="24"/>
        </w:rPr>
        <w:t>praćenje implementacije projekta „Smanjenja fak</w:t>
      </w:r>
      <w:r w:rsidR="0046209E">
        <w:rPr>
          <w:sz w:val="24"/>
          <w:szCs w:val="24"/>
        </w:rPr>
        <w:t>tora rizika za zdravlje u BiH</w:t>
      </w:r>
      <w:r w:rsidRPr="0046209E">
        <w:rPr>
          <w:sz w:val="24"/>
          <w:szCs w:val="24"/>
        </w:rPr>
        <w:t>“ (2014. - 2017. g.)</w:t>
      </w:r>
    </w:p>
    <w:p w:rsidR="00F757D7" w:rsidRPr="0046209E" w:rsidRDefault="00F757D7" w:rsidP="00294286">
      <w:pPr>
        <w:pStyle w:val="ListParagraph"/>
        <w:numPr>
          <w:ilvl w:val="0"/>
          <w:numId w:val="58"/>
        </w:numPr>
        <w:jc w:val="both"/>
        <w:rPr>
          <w:sz w:val="24"/>
          <w:szCs w:val="24"/>
          <w:lang w:eastAsia="en-GB"/>
        </w:rPr>
      </w:pPr>
      <w:r w:rsidRPr="0046209E">
        <w:rPr>
          <w:sz w:val="24"/>
          <w:szCs w:val="24"/>
          <w:lang w:eastAsia="en-GB"/>
        </w:rPr>
        <w:t>izvanredne aktivnosti poduzete u vezi s poplavama u BiH u svibnju 2014. g.</w:t>
      </w:r>
    </w:p>
    <w:p w:rsidR="00F757D7" w:rsidRPr="0046209E" w:rsidRDefault="00F757D7" w:rsidP="00294286">
      <w:pPr>
        <w:pStyle w:val="ListParagraph"/>
        <w:numPr>
          <w:ilvl w:val="0"/>
          <w:numId w:val="58"/>
        </w:numPr>
        <w:jc w:val="both"/>
        <w:rPr>
          <w:sz w:val="24"/>
          <w:szCs w:val="24"/>
          <w:lang w:eastAsia="en-GB"/>
        </w:rPr>
      </w:pPr>
      <w:r w:rsidRPr="0046209E">
        <w:rPr>
          <w:sz w:val="24"/>
          <w:szCs w:val="24"/>
          <w:lang w:eastAsia="en-GB"/>
        </w:rPr>
        <w:t>izvanredne mjere u BIH u vezi s epidemijom ebole u svijetu</w:t>
      </w:r>
    </w:p>
    <w:p w:rsidR="00F757D7" w:rsidRPr="0046209E" w:rsidRDefault="00F757D7" w:rsidP="00294286">
      <w:pPr>
        <w:pStyle w:val="ListParagraph"/>
        <w:numPr>
          <w:ilvl w:val="0"/>
          <w:numId w:val="58"/>
        </w:numPr>
        <w:jc w:val="both"/>
        <w:rPr>
          <w:sz w:val="24"/>
          <w:szCs w:val="24"/>
          <w:lang w:eastAsia="en-GB"/>
        </w:rPr>
      </w:pPr>
      <w:r w:rsidRPr="0046209E">
        <w:rPr>
          <w:sz w:val="24"/>
          <w:szCs w:val="24"/>
          <w:lang w:eastAsia="en-GB"/>
        </w:rPr>
        <w:t>mjere u vezi s izbijanjem epidemije morbila u Bosni i Hercegovini</w:t>
      </w:r>
    </w:p>
    <w:p w:rsidR="00F757D7" w:rsidRPr="0046209E" w:rsidRDefault="00F757D7" w:rsidP="00294286">
      <w:pPr>
        <w:pStyle w:val="ListParagraph"/>
        <w:numPr>
          <w:ilvl w:val="0"/>
          <w:numId w:val="58"/>
        </w:numPr>
        <w:jc w:val="both"/>
        <w:rPr>
          <w:noProof/>
          <w:sz w:val="24"/>
          <w:szCs w:val="24"/>
        </w:rPr>
      </w:pPr>
      <w:r w:rsidRPr="0046209E">
        <w:rPr>
          <w:noProof/>
          <w:sz w:val="24"/>
          <w:szCs w:val="24"/>
        </w:rPr>
        <w:t>realizacija grantova i donacija Vlade Japana i Vlade NR Kine</w:t>
      </w:r>
    </w:p>
    <w:p w:rsidR="00F757D7" w:rsidRPr="0046209E" w:rsidRDefault="00F757D7" w:rsidP="00294286">
      <w:pPr>
        <w:pStyle w:val="ListParagraph"/>
        <w:numPr>
          <w:ilvl w:val="0"/>
          <w:numId w:val="58"/>
        </w:numPr>
        <w:jc w:val="both"/>
        <w:rPr>
          <w:noProof/>
          <w:sz w:val="24"/>
          <w:szCs w:val="24"/>
        </w:rPr>
      </w:pPr>
      <w:r w:rsidRPr="0046209E">
        <w:rPr>
          <w:noProof/>
          <w:sz w:val="24"/>
          <w:szCs w:val="24"/>
        </w:rPr>
        <w:t>podrška provođenju finalne evaluacije pomoći Globalne alijanse za cjepiva i imunizaciju (GAVI) BiH</w:t>
      </w:r>
    </w:p>
    <w:p w:rsidR="00F757D7" w:rsidRPr="0046209E" w:rsidRDefault="00F757D7" w:rsidP="00294286">
      <w:pPr>
        <w:pStyle w:val="ListParagraph"/>
        <w:numPr>
          <w:ilvl w:val="0"/>
          <w:numId w:val="58"/>
        </w:numPr>
        <w:jc w:val="both"/>
        <w:rPr>
          <w:sz w:val="24"/>
          <w:szCs w:val="24"/>
        </w:rPr>
      </w:pPr>
      <w:r w:rsidRPr="0046209E">
        <w:rPr>
          <w:sz w:val="24"/>
          <w:szCs w:val="24"/>
        </w:rPr>
        <w:t>nastavak aktivnosti na poslovima u vezi granič</w:t>
      </w:r>
      <w:r w:rsidR="0046209E">
        <w:rPr>
          <w:sz w:val="24"/>
          <w:szCs w:val="24"/>
        </w:rPr>
        <w:t>ne linije između BiH i R.</w:t>
      </w:r>
      <w:r w:rsidRPr="0046209E">
        <w:rPr>
          <w:sz w:val="24"/>
          <w:szCs w:val="24"/>
        </w:rPr>
        <w:t xml:space="preserve"> Hrvatske</w:t>
      </w:r>
    </w:p>
    <w:p w:rsidR="00F757D7" w:rsidRPr="0046209E" w:rsidRDefault="00F757D7" w:rsidP="00294286">
      <w:pPr>
        <w:pStyle w:val="ListParagraph"/>
        <w:numPr>
          <w:ilvl w:val="0"/>
          <w:numId w:val="58"/>
        </w:numPr>
        <w:jc w:val="both"/>
        <w:rPr>
          <w:sz w:val="24"/>
          <w:szCs w:val="24"/>
        </w:rPr>
      </w:pPr>
      <w:r w:rsidRPr="0046209E">
        <w:rPr>
          <w:sz w:val="24"/>
          <w:szCs w:val="24"/>
        </w:rPr>
        <w:t>nastavak aktivnosti u cilju pripreme prijedloga ugovora o granici s</w:t>
      </w:r>
      <w:r w:rsidR="0046209E">
        <w:rPr>
          <w:sz w:val="24"/>
          <w:szCs w:val="24"/>
        </w:rPr>
        <w:t xml:space="preserve"> R.</w:t>
      </w:r>
      <w:r w:rsidRPr="0046209E">
        <w:rPr>
          <w:sz w:val="24"/>
          <w:szCs w:val="24"/>
        </w:rPr>
        <w:t xml:space="preserve"> Srbijom</w:t>
      </w:r>
    </w:p>
    <w:p w:rsidR="00F757D7" w:rsidRPr="0046209E" w:rsidRDefault="00F757D7" w:rsidP="00294286">
      <w:pPr>
        <w:pStyle w:val="ListParagraph"/>
        <w:numPr>
          <w:ilvl w:val="0"/>
          <w:numId w:val="58"/>
        </w:numPr>
        <w:jc w:val="both"/>
        <w:rPr>
          <w:noProof/>
          <w:sz w:val="24"/>
          <w:szCs w:val="24"/>
        </w:rPr>
      </w:pPr>
      <w:r w:rsidRPr="0046209E">
        <w:rPr>
          <w:bCs/>
          <w:sz w:val="24"/>
          <w:szCs w:val="24"/>
        </w:rPr>
        <w:t>Izvješće Državne komisije za granicu BiH o održanim ekspertnim pregovorima za zaključivanje Ugovora o granici između BiH i Crne Gore</w:t>
      </w:r>
    </w:p>
    <w:p w:rsidR="00F757D7" w:rsidRPr="0046209E" w:rsidRDefault="00F757D7" w:rsidP="00294286">
      <w:pPr>
        <w:pStyle w:val="ListParagraph"/>
        <w:numPr>
          <w:ilvl w:val="0"/>
          <w:numId w:val="58"/>
        </w:numPr>
        <w:jc w:val="both"/>
        <w:rPr>
          <w:sz w:val="24"/>
          <w:szCs w:val="24"/>
        </w:rPr>
      </w:pPr>
      <w:r w:rsidRPr="0046209E">
        <w:rPr>
          <w:sz w:val="24"/>
          <w:szCs w:val="24"/>
        </w:rPr>
        <w:t>Prijedlog okvirnog zakona o olakšicama za zapošljavanje mladih osoba u BiH</w:t>
      </w:r>
    </w:p>
    <w:p w:rsidR="00F757D7" w:rsidRPr="0046209E" w:rsidRDefault="00F757D7" w:rsidP="00294286">
      <w:pPr>
        <w:pStyle w:val="ListParagraph"/>
        <w:numPr>
          <w:ilvl w:val="0"/>
          <w:numId w:val="58"/>
        </w:numPr>
        <w:jc w:val="both"/>
        <w:rPr>
          <w:sz w:val="24"/>
          <w:szCs w:val="24"/>
        </w:rPr>
      </w:pPr>
      <w:r w:rsidRPr="0046209E">
        <w:rPr>
          <w:sz w:val="24"/>
          <w:szCs w:val="24"/>
          <w:lang w:eastAsia="hr-HR"/>
        </w:rPr>
        <w:t>„Strateški razvoj visokog obrazovanja i standarda kvalifikacija“ (IPA 2011)</w:t>
      </w:r>
    </w:p>
    <w:p w:rsidR="00F757D7" w:rsidRPr="0046209E" w:rsidRDefault="00F757D7" w:rsidP="00294286">
      <w:pPr>
        <w:pStyle w:val="ListParagraph"/>
        <w:numPr>
          <w:ilvl w:val="0"/>
          <w:numId w:val="58"/>
        </w:numPr>
        <w:jc w:val="both"/>
        <w:rPr>
          <w:sz w:val="24"/>
          <w:szCs w:val="24"/>
        </w:rPr>
      </w:pPr>
      <w:r w:rsidRPr="0046209E">
        <w:rPr>
          <w:sz w:val="24"/>
          <w:szCs w:val="24"/>
        </w:rPr>
        <w:t xml:space="preserve">provođenje postupka za zaključivanje Sporazuma o socijalnom osiguranju između Bosne i Hercegovine i Švicarske Konfederacije </w:t>
      </w:r>
    </w:p>
    <w:p w:rsidR="00F757D7" w:rsidRPr="0046209E" w:rsidRDefault="00F757D7" w:rsidP="00294286">
      <w:pPr>
        <w:pStyle w:val="ListParagraph"/>
        <w:numPr>
          <w:ilvl w:val="0"/>
          <w:numId w:val="58"/>
        </w:numPr>
        <w:jc w:val="both"/>
        <w:rPr>
          <w:sz w:val="24"/>
          <w:szCs w:val="24"/>
        </w:rPr>
      </w:pPr>
      <w:r w:rsidRPr="0046209E">
        <w:rPr>
          <w:sz w:val="24"/>
          <w:szCs w:val="24"/>
        </w:rPr>
        <w:t>sudjelovanje BiH u aktivnostima radnih tijela VE u oblasti socijalne zaštite i socijalne sigurnosti.</w:t>
      </w:r>
      <w:r w:rsidR="0046209E">
        <w:rPr>
          <w:sz w:val="24"/>
          <w:szCs w:val="24"/>
        </w:rPr>
        <w:t xml:space="preserve"> </w:t>
      </w:r>
    </w:p>
    <w:p w:rsidR="00F757D7" w:rsidRPr="00A80F5B" w:rsidRDefault="00F757D7" w:rsidP="00A80F5B">
      <w:pPr>
        <w:jc w:val="both"/>
        <w:rPr>
          <w:sz w:val="24"/>
          <w:szCs w:val="24"/>
        </w:rPr>
      </w:pPr>
    </w:p>
    <w:p w:rsidR="00F757D7" w:rsidRPr="0046209E" w:rsidRDefault="00F757D7" w:rsidP="00A80F5B">
      <w:pPr>
        <w:jc w:val="both"/>
        <w:rPr>
          <w:sz w:val="22"/>
          <w:szCs w:val="22"/>
        </w:rPr>
      </w:pPr>
      <w:r w:rsidRPr="0046209E">
        <w:rPr>
          <w:sz w:val="22"/>
          <w:szCs w:val="22"/>
        </w:rPr>
        <w:t>PRORAČUNSKA</w:t>
      </w:r>
      <w:r w:rsidR="0046209E">
        <w:rPr>
          <w:sz w:val="22"/>
          <w:szCs w:val="22"/>
        </w:rPr>
        <w:t xml:space="preserve"> </w:t>
      </w:r>
      <w:r w:rsidRPr="0046209E">
        <w:rPr>
          <w:sz w:val="22"/>
          <w:szCs w:val="22"/>
        </w:rPr>
        <w:t xml:space="preserve"> SREDSTVA</w:t>
      </w:r>
    </w:p>
    <w:p w:rsidR="00F757D7" w:rsidRPr="00A80F5B" w:rsidRDefault="00F757D7" w:rsidP="00A80F5B">
      <w:pPr>
        <w:jc w:val="both"/>
        <w:rPr>
          <w:bCs/>
          <w:iCs/>
          <w:sz w:val="24"/>
          <w:szCs w:val="24"/>
        </w:rPr>
      </w:pPr>
    </w:p>
    <w:p w:rsidR="00F757D7" w:rsidRPr="00A80F5B" w:rsidRDefault="00F757D7" w:rsidP="00A80F5B">
      <w:pPr>
        <w:jc w:val="both"/>
        <w:rPr>
          <w:sz w:val="24"/>
          <w:szCs w:val="24"/>
        </w:rPr>
      </w:pPr>
      <w:r w:rsidRPr="00A80F5B">
        <w:rPr>
          <w:bCs/>
          <w:iCs/>
          <w:sz w:val="24"/>
          <w:szCs w:val="24"/>
        </w:rPr>
        <w:t>Ukupan proračun Ministarstva civilnih poslova Bosne i Hercegovine za 2014. godinu iznosio je nakon rebalansa 7.998.000 KM</w:t>
      </w:r>
      <w:r w:rsidR="00BF7EFF">
        <w:rPr>
          <w:sz w:val="24"/>
          <w:szCs w:val="24"/>
        </w:rPr>
        <w:t>.</w:t>
      </w:r>
    </w:p>
    <w:p w:rsidR="00F757D7" w:rsidRPr="00145497" w:rsidRDefault="00F757D7" w:rsidP="00F757D7">
      <w:pPr>
        <w:jc w:val="both"/>
        <w:rPr>
          <w:sz w:val="24"/>
          <w:szCs w:val="24"/>
        </w:rPr>
      </w:pPr>
      <w:r>
        <w:rPr>
          <w:sz w:val="24"/>
          <w:szCs w:val="24"/>
        </w:rPr>
        <w:t>U okviru ukupnog iznosa proračuna</w:t>
      </w:r>
      <w:r w:rsidRPr="00145497">
        <w:rPr>
          <w:sz w:val="24"/>
          <w:szCs w:val="24"/>
        </w:rPr>
        <w:t xml:space="preserve"> na državne komisije Ministarstva raspoređen je iznos od 216.300,00 KM (Komisija za UNESCO, Državna komisij</w:t>
      </w:r>
      <w:r>
        <w:rPr>
          <w:sz w:val="24"/>
          <w:szCs w:val="24"/>
        </w:rPr>
        <w:t>a za granice BiH, Komisija za raz</w:t>
      </w:r>
      <w:r w:rsidRPr="00145497">
        <w:rPr>
          <w:sz w:val="24"/>
          <w:szCs w:val="24"/>
        </w:rPr>
        <w:t xml:space="preserve">miniranje u BiH i Komisija za koordinaciju pitanja mladih u Bosni i Hercegovini). </w:t>
      </w:r>
    </w:p>
    <w:p w:rsidR="00F757D7" w:rsidRPr="00145497" w:rsidRDefault="00F757D7" w:rsidP="00F757D7">
      <w:pPr>
        <w:jc w:val="both"/>
        <w:rPr>
          <w:sz w:val="24"/>
          <w:szCs w:val="24"/>
        </w:rPr>
      </w:pPr>
      <w:r w:rsidRPr="00145497">
        <w:rPr>
          <w:sz w:val="24"/>
          <w:szCs w:val="24"/>
        </w:rPr>
        <w:t xml:space="preserve">Kapitalni izdaci su iznosili 15.000,00 KM. </w:t>
      </w:r>
    </w:p>
    <w:p w:rsidR="00DB2A6D" w:rsidRDefault="00F757D7" w:rsidP="00715F9E">
      <w:pPr>
        <w:jc w:val="both"/>
        <w:rPr>
          <w:sz w:val="24"/>
          <w:szCs w:val="24"/>
        </w:rPr>
      </w:pPr>
      <w:r w:rsidRPr="00145497">
        <w:rPr>
          <w:sz w:val="24"/>
          <w:szCs w:val="24"/>
        </w:rPr>
        <w:t>Tekući grantovi za 2014. godinu su u ukupnom iznosu od 2.550.00,00 KM (</w:t>
      </w:r>
      <w:r>
        <w:rPr>
          <w:bCs/>
          <w:sz w:val="24"/>
          <w:szCs w:val="24"/>
        </w:rPr>
        <w:t>sufinanc</w:t>
      </w:r>
      <w:r w:rsidRPr="00145497">
        <w:rPr>
          <w:bCs/>
          <w:sz w:val="24"/>
          <w:szCs w:val="24"/>
        </w:rPr>
        <w:t xml:space="preserve">iranje projekata institucija kulture u BiH </w:t>
      </w:r>
      <w:r>
        <w:rPr>
          <w:sz w:val="24"/>
          <w:szCs w:val="24"/>
        </w:rPr>
        <w:t>1.350.</w:t>
      </w:r>
      <w:r w:rsidRPr="00145497">
        <w:rPr>
          <w:sz w:val="24"/>
          <w:szCs w:val="24"/>
        </w:rPr>
        <w:t xml:space="preserve">000 KM; </w:t>
      </w:r>
      <w:r>
        <w:rPr>
          <w:bCs/>
          <w:sz w:val="24"/>
          <w:szCs w:val="24"/>
        </w:rPr>
        <w:t>Međunarodna kulturna su</w:t>
      </w:r>
      <w:r w:rsidRPr="00145497">
        <w:rPr>
          <w:bCs/>
          <w:sz w:val="24"/>
          <w:szCs w:val="24"/>
        </w:rPr>
        <w:t xml:space="preserve">radnja </w:t>
      </w:r>
      <w:r>
        <w:rPr>
          <w:sz w:val="24"/>
          <w:szCs w:val="24"/>
        </w:rPr>
        <w:t>270.</w:t>
      </w:r>
      <w:r w:rsidRPr="00145497">
        <w:rPr>
          <w:sz w:val="24"/>
          <w:szCs w:val="24"/>
        </w:rPr>
        <w:t>000 KM;</w:t>
      </w:r>
      <w:r w:rsidRPr="00145497">
        <w:rPr>
          <w:bCs/>
          <w:sz w:val="24"/>
          <w:szCs w:val="24"/>
        </w:rPr>
        <w:t xml:space="preserve"> Podrška tehničkoj kulturi u BiH </w:t>
      </w:r>
      <w:r>
        <w:rPr>
          <w:sz w:val="24"/>
          <w:szCs w:val="24"/>
        </w:rPr>
        <w:t>72.</w:t>
      </w:r>
      <w:r w:rsidRPr="00145497">
        <w:rPr>
          <w:sz w:val="24"/>
          <w:szCs w:val="24"/>
        </w:rPr>
        <w:t xml:space="preserve">000 KM; </w:t>
      </w:r>
      <w:r>
        <w:rPr>
          <w:bCs/>
          <w:sz w:val="24"/>
          <w:szCs w:val="24"/>
        </w:rPr>
        <w:t>Sufinanc</w:t>
      </w:r>
      <w:r w:rsidRPr="00145497">
        <w:rPr>
          <w:bCs/>
          <w:sz w:val="24"/>
          <w:szCs w:val="24"/>
        </w:rPr>
        <w:t xml:space="preserve">iranje sportskih manifestacija </w:t>
      </w:r>
      <w:r>
        <w:rPr>
          <w:sz w:val="24"/>
          <w:szCs w:val="24"/>
        </w:rPr>
        <w:t>585.</w:t>
      </w:r>
      <w:r w:rsidRPr="00145497">
        <w:rPr>
          <w:sz w:val="24"/>
          <w:szCs w:val="24"/>
        </w:rPr>
        <w:t xml:space="preserve">000 KM; </w:t>
      </w:r>
      <w:r w:rsidRPr="00145497">
        <w:rPr>
          <w:bCs/>
          <w:sz w:val="24"/>
          <w:szCs w:val="24"/>
        </w:rPr>
        <w:t xml:space="preserve">Programi za pripremu projekata i potencijalnih kandidata za sredstva iz fonda EU-FP7 </w:t>
      </w:r>
      <w:r>
        <w:rPr>
          <w:sz w:val="24"/>
          <w:szCs w:val="24"/>
        </w:rPr>
        <w:t>273.</w:t>
      </w:r>
      <w:r w:rsidRPr="00145497">
        <w:rPr>
          <w:sz w:val="24"/>
          <w:szCs w:val="24"/>
        </w:rPr>
        <w:t>000 KM).</w:t>
      </w:r>
    </w:p>
    <w:p w:rsidR="00E601D0" w:rsidRDefault="00E601D0" w:rsidP="00715F9E">
      <w:pPr>
        <w:jc w:val="both"/>
        <w:rPr>
          <w:sz w:val="24"/>
          <w:szCs w:val="24"/>
        </w:rPr>
      </w:pPr>
    </w:p>
    <w:p w:rsidR="00E601D0" w:rsidRPr="00E601D0" w:rsidRDefault="002C65C6" w:rsidP="002C6AC4">
      <w:pPr>
        <w:pStyle w:val="Davorka2"/>
      </w:pPr>
      <w:bookmarkStart w:id="30" w:name="_Toc412718712"/>
      <w:r>
        <w:t xml:space="preserve">MINISTARSTVO </w:t>
      </w:r>
      <w:r w:rsidR="00E601D0" w:rsidRPr="00E601D0">
        <w:t xml:space="preserve"> ZA</w:t>
      </w:r>
      <w:r>
        <w:t xml:space="preserve"> </w:t>
      </w:r>
      <w:r w:rsidR="00E601D0" w:rsidRPr="00E601D0">
        <w:t xml:space="preserve"> LJUDSKA </w:t>
      </w:r>
      <w:r>
        <w:t xml:space="preserve"> </w:t>
      </w:r>
      <w:r w:rsidR="00E601D0" w:rsidRPr="00E601D0">
        <w:t xml:space="preserve">PRAVA </w:t>
      </w:r>
      <w:r>
        <w:t xml:space="preserve"> </w:t>
      </w:r>
      <w:r w:rsidR="00E601D0" w:rsidRPr="00E601D0">
        <w:t>I</w:t>
      </w:r>
      <w:r>
        <w:t xml:space="preserve"> </w:t>
      </w:r>
      <w:r w:rsidR="00E601D0" w:rsidRPr="00E601D0">
        <w:t xml:space="preserve"> IZBJEGLICE </w:t>
      </w:r>
      <w:r>
        <w:t xml:space="preserve"> </w:t>
      </w:r>
      <w:r w:rsidR="00E601D0" w:rsidRPr="00E601D0">
        <w:t>BIH</w:t>
      </w:r>
      <w:bookmarkEnd w:id="30"/>
    </w:p>
    <w:p w:rsidR="00E601D0" w:rsidRDefault="00E601D0" w:rsidP="00715F9E">
      <w:pPr>
        <w:jc w:val="both"/>
        <w:rPr>
          <w:sz w:val="24"/>
          <w:szCs w:val="24"/>
        </w:rPr>
      </w:pPr>
    </w:p>
    <w:p w:rsidR="00E601D0" w:rsidRPr="00DF639F" w:rsidRDefault="00E601D0" w:rsidP="00DF639F">
      <w:pPr>
        <w:jc w:val="both"/>
        <w:rPr>
          <w:sz w:val="24"/>
          <w:szCs w:val="24"/>
        </w:rPr>
      </w:pPr>
      <w:r w:rsidRPr="00DF639F">
        <w:rPr>
          <w:sz w:val="24"/>
          <w:szCs w:val="24"/>
        </w:rPr>
        <w:t>Ministarstvo za ljudska prava i izbjeglice BiH je i u 2014. godini nastavilo implementaciju odredaba propisanih Aneksom VII Dejtonskog mirovnog sporazuma, Ustavom BiH, Zakonom o ministarstvima i drugim tijelima uprave BiH, Zakonom o upravi, Zakonom o izbjeglicama i raseljenim osobama u BiH, te drugim propisima i odlukama Parlamentarne skupštine BiH, Vijeća ministara BiH i Državne komisije za izbjeglice i raseljene osobe. Shodno svojim zakonskim ovlastima i programskim zadacima, Ministarstvo je realiziralo obveze koje proizlaze iz članstva BiH u Vijeću Europe, kao i aktivnosti koje se baziraju na Sporazumu o stabilizaciji i pridruživanju s Europskom unijom, čime je dalo svoj doprinos jačanju ljudskih prava, ostvarivanju održivog povratka izbjeglica i raseljenih osoba, a time i afirmaciju europskih integracija.</w:t>
      </w:r>
    </w:p>
    <w:p w:rsidR="00E601D0" w:rsidRPr="00DF639F" w:rsidRDefault="00E601D0" w:rsidP="00DF639F">
      <w:pPr>
        <w:jc w:val="both"/>
        <w:rPr>
          <w:sz w:val="24"/>
          <w:szCs w:val="24"/>
        </w:rPr>
      </w:pPr>
    </w:p>
    <w:p w:rsidR="00E601D0" w:rsidRPr="008C34A1" w:rsidRDefault="00E601D0" w:rsidP="00DF639F">
      <w:pPr>
        <w:jc w:val="both"/>
        <w:rPr>
          <w:u w:val="single"/>
        </w:rPr>
      </w:pPr>
      <w:r w:rsidRPr="008C34A1">
        <w:rPr>
          <w:u w:val="single"/>
        </w:rPr>
        <w:t>KADROVSKA POPUNJENOST I STRUKTURA ZAPOSLENIH</w:t>
      </w:r>
    </w:p>
    <w:p w:rsidR="00E601D0" w:rsidRPr="00DF639F" w:rsidRDefault="00E601D0" w:rsidP="00DF639F">
      <w:pPr>
        <w:jc w:val="both"/>
        <w:rPr>
          <w:sz w:val="24"/>
          <w:szCs w:val="24"/>
        </w:rPr>
      </w:pPr>
      <w:r w:rsidRPr="00DF639F">
        <w:rPr>
          <w:sz w:val="24"/>
          <w:szCs w:val="24"/>
        </w:rPr>
        <w:t>Na dan 31. 12. 2014. godine u Ministarstvu za ljudska prava i izbjeglice bilo je zaposleno 113 izvršitelja (funkcioneri, državni službenici i zaposlenici). S obzirom da je sistematizirano 129 radnih mjesta, popunjenost iznos</w:t>
      </w:r>
      <w:r w:rsidR="008C34A1">
        <w:rPr>
          <w:sz w:val="24"/>
          <w:szCs w:val="24"/>
        </w:rPr>
        <w:t>i</w:t>
      </w:r>
      <w:r w:rsidRPr="00DF639F">
        <w:rPr>
          <w:sz w:val="24"/>
          <w:szCs w:val="24"/>
        </w:rPr>
        <w:t xml:space="preserve"> 87,5%.</w:t>
      </w:r>
    </w:p>
    <w:p w:rsidR="00E601D0" w:rsidRPr="00DF639F" w:rsidRDefault="00E601D0" w:rsidP="00DF639F">
      <w:pPr>
        <w:jc w:val="both"/>
        <w:rPr>
          <w:sz w:val="24"/>
          <w:szCs w:val="24"/>
        </w:rPr>
      </w:pPr>
      <w:r w:rsidRPr="00DF639F">
        <w:rPr>
          <w:sz w:val="24"/>
          <w:szCs w:val="24"/>
        </w:rPr>
        <w:t>Stručna sprema zaposlenih u Ministarstvu je sljedeća: VSS = 78 (69%) VŠS = 6 (4,65%) SSS = 29 (25,6%). U skladu s nadležnostima Ministarstva, može se konstatirati da je stručna sprema zaposlenih u funkciji ostvarivanja programiranih aktivnosti.</w:t>
      </w:r>
    </w:p>
    <w:p w:rsidR="00E601D0" w:rsidRPr="00DF639F" w:rsidRDefault="00E601D0" w:rsidP="00DF639F">
      <w:pPr>
        <w:jc w:val="both"/>
        <w:rPr>
          <w:sz w:val="24"/>
          <w:szCs w:val="24"/>
        </w:rPr>
      </w:pPr>
      <w:r w:rsidRPr="00DF639F">
        <w:rPr>
          <w:sz w:val="24"/>
          <w:szCs w:val="24"/>
        </w:rPr>
        <w:t>Funkcionalna struktura zaposlenih u Ministarstvu za ljudska prava i izbjeglice BiH je sljedeća: funkcioneri/2 (1,7%); savjetnici/5 (4,4%); državni službenici/71 (62,8%); zaposlenici/35 (30,9%).</w:t>
      </w:r>
    </w:p>
    <w:p w:rsidR="00E601D0" w:rsidRPr="00DF639F" w:rsidRDefault="00E601D0" w:rsidP="00DF639F">
      <w:pPr>
        <w:jc w:val="both"/>
        <w:rPr>
          <w:sz w:val="24"/>
          <w:szCs w:val="24"/>
        </w:rPr>
      </w:pPr>
    </w:p>
    <w:p w:rsidR="00E601D0" w:rsidRDefault="003A2A9F" w:rsidP="00DF639F">
      <w:pPr>
        <w:jc w:val="both"/>
        <w:rPr>
          <w:sz w:val="22"/>
          <w:szCs w:val="22"/>
        </w:rPr>
      </w:pPr>
      <w:r w:rsidRPr="003A2A9F">
        <w:rPr>
          <w:sz w:val="22"/>
          <w:szCs w:val="22"/>
        </w:rPr>
        <w:t xml:space="preserve">NAJVAŽNIJE </w:t>
      </w:r>
      <w:r w:rsidR="00DF3FCD">
        <w:rPr>
          <w:sz w:val="22"/>
          <w:szCs w:val="22"/>
        </w:rPr>
        <w:t xml:space="preserve"> </w:t>
      </w:r>
      <w:r w:rsidRPr="003A2A9F">
        <w:rPr>
          <w:sz w:val="22"/>
          <w:szCs w:val="22"/>
        </w:rPr>
        <w:t>AKTIVNOSTI</w:t>
      </w:r>
      <w:r w:rsidR="00DF3FCD">
        <w:rPr>
          <w:sz w:val="22"/>
          <w:szCs w:val="22"/>
        </w:rPr>
        <w:t xml:space="preserve"> </w:t>
      </w:r>
      <w:r w:rsidRPr="003A2A9F">
        <w:rPr>
          <w:sz w:val="22"/>
          <w:szCs w:val="22"/>
        </w:rPr>
        <w:t xml:space="preserve"> I</w:t>
      </w:r>
      <w:r w:rsidR="00DF3FCD">
        <w:rPr>
          <w:sz w:val="22"/>
          <w:szCs w:val="22"/>
        </w:rPr>
        <w:t xml:space="preserve"> </w:t>
      </w:r>
      <w:r w:rsidRPr="003A2A9F">
        <w:rPr>
          <w:sz w:val="22"/>
          <w:szCs w:val="22"/>
        </w:rPr>
        <w:t xml:space="preserve"> </w:t>
      </w:r>
      <w:r w:rsidR="00034289">
        <w:rPr>
          <w:sz w:val="22"/>
          <w:szCs w:val="22"/>
        </w:rPr>
        <w:t xml:space="preserve">STANJE </w:t>
      </w:r>
      <w:r w:rsidR="00DF3FCD">
        <w:rPr>
          <w:sz w:val="22"/>
          <w:szCs w:val="22"/>
        </w:rPr>
        <w:t xml:space="preserve"> </w:t>
      </w:r>
      <w:r w:rsidR="00034289">
        <w:rPr>
          <w:sz w:val="22"/>
          <w:szCs w:val="22"/>
        </w:rPr>
        <w:t xml:space="preserve">U </w:t>
      </w:r>
      <w:r w:rsidR="00DF3FCD">
        <w:rPr>
          <w:sz w:val="22"/>
          <w:szCs w:val="22"/>
        </w:rPr>
        <w:t xml:space="preserve"> </w:t>
      </w:r>
      <w:r w:rsidR="00034289">
        <w:rPr>
          <w:sz w:val="22"/>
          <w:szCs w:val="22"/>
        </w:rPr>
        <w:t>OBLASTI</w:t>
      </w:r>
    </w:p>
    <w:p w:rsidR="003A2A9F" w:rsidRPr="003A2A9F" w:rsidRDefault="003A2A9F" w:rsidP="00DF639F">
      <w:pPr>
        <w:jc w:val="both"/>
        <w:rPr>
          <w:bCs/>
          <w:sz w:val="22"/>
          <w:szCs w:val="22"/>
        </w:rPr>
      </w:pPr>
    </w:p>
    <w:p w:rsidR="00E601D0" w:rsidRPr="002C3B9F" w:rsidRDefault="00E601D0" w:rsidP="00DF639F">
      <w:pPr>
        <w:jc w:val="both"/>
        <w:rPr>
          <w:bCs/>
          <w:sz w:val="24"/>
          <w:szCs w:val="24"/>
          <w:u w:val="single"/>
        </w:rPr>
      </w:pPr>
      <w:r w:rsidRPr="003A2A9F">
        <w:rPr>
          <w:bCs/>
          <w:sz w:val="24"/>
          <w:szCs w:val="24"/>
          <w:u w:val="single"/>
        </w:rPr>
        <w:t>Stanje u oblasti provođenja Aneksa VII Dejtonskog mirovnog sporazuma</w:t>
      </w:r>
    </w:p>
    <w:p w:rsidR="00E601D0" w:rsidRPr="00DF639F" w:rsidRDefault="00E601D0" w:rsidP="00DF639F">
      <w:pPr>
        <w:jc w:val="both"/>
        <w:rPr>
          <w:bCs/>
          <w:sz w:val="24"/>
          <w:szCs w:val="24"/>
        </w:rPr>
      </w:pPr>
      <w:r w:rsidRPr="00DF639F">
        <w:rPr>
          <w:bCs/>
          <w:sz w:val="24"/>
          <w:szCs w:val="24"/>
        </w:rPr>
        <w:t xml:space="preserve">Ministarstvo za ljudska prava i izbjeglice BiH je u izvještajnom razdoblju nastavilo provođenje aktivnosti na realizaciji i praćenju Aneksa VII Općeg okvirnog sporazuma za mir u BiH, sudjelovanje u procesu kreiranja i provođenja politike u oblasti povratka, predlaganje mjera i aktivnosti u implementaciji zajedničkih projekata rekonstrukcije i povratka i projekata održivog povratka. </w:t>
      </w:r>
    </w:p>
    <w:p w:rsidR="00E601D0" w:rsidRPr="00034289" w:rsidRDefault="00E601D0" w:rsidP="00DF639F">
      <w:pPr>
        <w:jc w:val="both"/>
        <w:rPr>
          <w:bCs/>
          <w:sz w:val="24"/>
          <w:szCs w:val="24"/>
        </w:rPr>
      </w:pPr>
      <w:r w:rsidRPr="00DF639F">
        <w:rPr>
          <w:bCs/>
          <w:sz w:val="24"/>
          <w:szCs w:val="24"/>
        </w:rPr>
        <w:t>U smislu ove nadležnosti, Ministarstvo je pripremilo Nacrt zakona o izbjeglicama iz BiH i raseljenim osobama i povratnicima, koji je uvažio strateška opredjeljenja definirana</w:t>
      </w:r>
      <w:r w:rsidR="00D332F7">
        <w:rPr>
          <w:bCs/>
          <w:sz w:val="24"/>
          <w:szCs w:val="24"/>
        </w:rPr>
        <w:t xml:space="preserve"> u Revidiranoj strategiji BiH </w:t>
      </w:r>
      <w:r w:rsidRPr="00DF639F">
        <w:rPr>
          <w:bCs/>
          <w:sz w:val="24"/>
          <w:szCs w:val="24"/>
        </w:rPr>
        <w:t>za provedbu Aneksa VII Općeg okvirnog sporazuma za mir u BiH, da se pristupi normativnom uređenju pristupa svim pripadajućim pravima izbjeglica iz BiH, raseljenih osoba i povratnika u skladu s Aneksom VII. Nacrt zakona o izbjeglicama iz BiH, raseljenim osobama i povratnicima upućen je u parlamentarnu proceduru i trenutno je u fazi razmatranja pred Vijećem ministara BiH.</w:t>
      </w:r>
    </w:p>
    <w:p w:rsidR="00E601D0" w:rsidRPr="00034289" w:rsidRDefault="00E601D0" w:rsidP="00DF639F">
      <w:pPr>
        <w:jc w:val="both"/>
        <w:rPr>
          <w:bCs/>
          <w:sz w:val="24"/>
          <w:szCs w:val="24"/>
          <w:u w:val="single"/>
        </w:rPr>
      </w:pPr>
      <w:r w:rsidRPr="00034289">
        <w:rPr>
          <w:bCs/>
          <w:sz w:val="24"/>
          <w:szCs w:val="24"/>
          <w:u w:val="single"/>
        </w:rPr>
        <w:t>Stanje u oblasti izbjeglica i readmisije</w:t>
      </w:r>
    </w:p>
    <w:p w:rsidR="00E601D0" w:rsidRPr="00DF639F" w:rsidRDefault="00E601D0" w:rsidP="00DF639F">
      <w:pPr>
        <w:jc w:val="both"/>
        <w:rPr>
          <w:bCs/>
          <w:sz w:val="24"/>
          <w:szCs w:val="24"/>
        </w:rPr>
      </w:pPr>
      <w:r w:rsidRPr="00DF639F">
        <w:rPr>
          <w:bCs/>
          <w:sz w:val="24"/>
          <w:szCs w:val="24"/>
        </w:rPr>
        <w:t>Ministarstvo je provodilo aktivnosti u oblasti uređenja pristupa pravima izbjeglica s priznatim statusom u BiH i osoba pod supsidijarnom zaštitom u BiH, te na provođenju propisa koji se odnose na ostvarivanje prava osoba pod međunarodnopravnom zaštitom u Bosni i Hercegovini. S tim u vezi, posebno se vodilo računa o radu i funkcioniranju Izbjegličko-prihvatnog centra Salakovac, koji služi za zbrinjavanje izbjeglica s priznatim izbjegličkim statusom u BiH i osoba pod supsidijarnom zaštitom u BiH.</w:t>
      </w:r>
    </w:p>
    <w:p w:rsidR="00E601D0" w:rsidRPr="00DF639F" w:rsidRDefault="00E601D0" w:rsidP="00DF639F">
      <w:pPr>
        <w:jc w:val="both"/>
        <w:rPr>
          <w:bCs/>
          <w:sz w:val="24"/>
          <w:szCs w:val="24"/>
        </w:rPr>
      </w:pPr>
      <w:r w:rsidRPr="00DF639F">
        <w:rPr>
          <w:bCs/>
          <w:sz w:val="24"/>
          <w:szCs w:val="24"/>
        </w:rPr>
        <w:t>Tijekom izvještajnog razdoblja Ministarstvo je posebno radilo na normativn</w:t>
      </w:r>
      <w:r w:rsidR="00D332F7">
        <w:rPr>
          <w:bCs/>
          <w:sz w:val="24"/>
          <w:szCs w:val="24"/>
        </w:rPr>
        <w:t xml:space="preserve">om uređenju pitanja readmisije </w:t>
      </w:r>
      <w:r w:rsidRPr="00DF639F">
        <w:rPr>
          <w:bCs/>
          <w:sz w:val="24"/>
          <w:szCs w:val="24"/>
        </w:rPr>
        <w:t>državljana BiH koji se vraćaju u BiH po osnovi sporazuma o readmisiji. U tom cilju, inicirane su izmjene i dopune Zakona o ministarstvima i drugim tijelima uprave BiH koje su se odnosile na zakonsko definir</w:t>
      </w:r>
      <w:r w:rsidR="00034289">
        <w:rPr>
          <w:bCs/>
          <w:sz w:val="24"/>
          <w:szCs w:val="24"/>
        </w:rPr>
        <w:t xml:space="preserve">anje nadležnosti </w:t>
      </w:r>
      <w:r w:rsidRPr="00DF639F">
        <w:rPr>
          <w:bCs/>
          <w:sz w:val="24"/>
          <w:szCs w:val="24"/>
        </w:rPr>
        <w:t>za prihvat i zbrinjavanje na razdoblje</w:t>
      </w:r>
      <w:r w:rsidR="00034289">
        <w:rPr>
          <w:bCs/>
          <w:sz w:val="24"/>
          <w:szCs w:val="24"/>
        </w:rPr>
        <w:t xml:space="preserve"> do 30 dana</w:t>
      </w:r>
      <w:r w:rsidRPr="00DF639F">
        <w:rPr>
          <w:bCs/>
          <w:sz w:val="24"/>
          <w:szCs w:val="24"/>
        </w:rPr>
        <w:t xml:space="preserve"> državljana BiH koji se vraćaju u BiH po osnovi sporazuma o readmisiji, što je sada i normativno regulirano.</w:t>
      </w:r>
    </w:p>
    <w:p w:rsidR="00E601D0" w:rsidRPr="00034289" w:rsidRDefault="00E601D0" w:rsidP="00DF639F">
      <w:pPr>
        <w:jc w:val="both"/>
        <w:rPr>
          <w:bCs/>
          <w:sz w:val="24"/>
          <w:szCs w:val="24"/>
          <w:u w:val="single"/>
        </w:rPr>
      </w:pPr>
      <w:r w:rsidRPr="00034289">
        <w:rPr>
          <w:bCs/>
          <w:sz w:val="24"/>
          <w:szCs w:val="24"/>
          <w:u w:val="single"/>
        </w:rPr>
        <w:t>Stanje u oblasti ljudskih prava</w:t>
      </w:r>
    </w:p>
    <w:p w:rsidR="00E601D0" w:rsidRPr="00D332F7" w:rsidRDefault="00E601D0" w:rsidP="00DF639F">
      <w:pPr>
        <w:jc w:val="both"/>
        <w:rPr>
          <w:bCs/>
          <w:sz w:val="24"/>
          <w:szCs w:val="24"/>
          <w:lang w:val="hr-HR"/>
        </w:rPr>
      </w:pPr>
      <w:r w:rsidRPr="00DF639F">
        <w:rPr>
          <w:rStyle w:val="Strong"/>
          <w:b w:val="0"/>
          <w:sz w:val="24"/>
          <w:szCs w:val="24"/>
          <w:lang w:val="hr-HR"/>
        </w:rPr>
        <w:t xml:space="preserve">Oblast zaštite ljudskih prava u Bosni i Hercegovini  ocjenjujemo prema broju i sadržaju žalbi građana BiH, broju predmeta diskriminacije i drugih relevantnih pokazatelja koji se prikupljaju u kontinuitetu. Tijekom 2014. godine uvidom u pokazatelje vezane za predmete diskriminacije koji su upućeni Ministarstvu uočljivo je povećanje broja predmeta u oblasti mobinga, zatim slijede prijave diskriminacije po osnovi nacionalnog ili društvenog podrijetla, diskriminacije po osnovi etničke pripadnosti, obrazovanja itd. Prijavljeni predmeti diskriminacije obrađuju se u skladu sa Zakonom o zabrani diskriminacije u BiH iz nadležnosti Ministarstva. </w:t>
      </w:r>
    </w:p>
    <w:p w:rsidR="00E601D0" w:rsidRPr="00DF639F" w:rsidRDefault="00E601D0" w:rsidP="00DF639F">
      <w:pPr>
        <w:jc w:val="both"/>
        <w:rPr>
          <w:sz w:val="24"/>
          <w:szCs w:val="24"/>
          <w:lang w:val="hr-HR"/>
        </w:rPr>
      </w:pPr>
      <w:r w:rsidRPr="00DF639F">
        <w:rPr>
          <w:sz w:val="24"/>
          <w:szCs w:val="24"/>
          <w:lang w:val="hr-HR"/>
        </w:rPr>
        <w:t>Stanje ljudskih prava Ministarstvo cijeni i prema broju i sadržaju žalbi zbog kršenja ljudskih prava. Tako je tijekom</w:t>
      </w:r>
      <w:r w:rsidR="00D332F7">
        <w:rPr>
          <w:sz w:val="24"/>
          <w:szCs w:val="24"/>
          <w:lang w:val="hr-HR"/>
        </w:rPr>
        <w:t xml:space="preserve"> 2014. godine podneseno </w:t>
      </w:r>
      <w:r w:rsidRPr="00DF639F">
        <w:rPr>
          <w:sz w:val="24"/>
          <w:szCs w:val="24"/>
          <w:lang w:val="hr-HR"/>
        </w:rPr>
        <w:t xml:space="preserve">204 žalbe građana iz raznih dijelova Bosne i Hercegovine. Predmeti žalbe uglavnom se odnose na individualne predstavke zbog kršenja ljudskih prava u oblasti povrata imovine, rekonstrukcije individualnih objekata i drugih devastiranih ili uništenih objekata, povrede prava na rad i zapošljavanje, prava iz mirovinsko-invalidskog osiguranja, naknade materijalne i nematerijalne štete, kao i žalbe upućene zbog dužine trajanja sudskih postupaka ili sporosti u izvršenju pravomoćnih sudskih rješenja i odluka. </w:t>
      </w:r>
    </w:p>
    <w:p w:rsidR="00E601D0" w:rsidRPr="00DF639F" w:rsidRDefault="00E601D0" w:rsidP="00DF639F">
      <w:pPr>
        <w:jc w:val="both"/>
        <w:rPr>
          <w:rStyle w:val="Strong"/>
          <w:b w:val="0"/>
          <w:sz w:val="24"/>
          <w:szCs w:val="24"/>
        </w:rPr>
      </w:pPr>
      <w:r w:rsidRPr="00DF639F">
        <w:rPr>
          <w:rStyle w:val="Strong"/>
          <w:b w:val="0"/>
          <w:sz w:val="24"/>
          <w:szCs w:val="24"/>
        </w:rPr>
        <w:t>U skladu s člankom 8. Zakona o z</w:t>
      </w:r>
      <w:r w:rsidR="00D332F7">
        <w:rPr>
          <w:rStyle w:val="Strong"/>
          <w:b w:val="0"/>
          <w:sz w:val="24"/>
          <w:szCs w:val="24"/>
        </w:rPr>
        <w:t>abrani diskriminacije (“Sl.</w:t>
      </w:r>
      <w:r w:rsidRPr="00DF639F">
        <w:rPr>
          <w:rStyle w:val="Strong"/>
          <w:b w:val="0"/>
          <w:sz w:val="24"/>
          <w:szCs w:val="24"/>
        </w:rPr>
        <w:t xml:space="preserve"> glasnik BiH”, broj 59/09) Ministarstvo prati provedbu Zakona o zabrani diskriminacije, priprema izvješća za Vijeće</w:t>
      </w:r>
      <w:r w:rsidR="00D332F7">
        <w:rPr>
          <w:rStyle w:val="Strong"/>
          <w:b w:val="0"/>
          <w:sz w:val="24"/>
          <w:szCs w:val="24"/>
        </w:rPr>
        <w:t xml:space="preserve"> ministara BiH</w:t>
      </w:r>
      <w:r w:rsidRPr="00DF639F">
        <w:rPr>
          <w:rStyle w:val="Strong"/>
          <w:b w:val="0"/>
          <w:sz w:val="24"/>
          <w:szCs w:val="24"/>
        </w:rPr>
        <w:t xml:space="preserve"> </w:t>
      </w:r>
      <w:r w:rsidR="00D332F7">
        <w:rPr>
          <w:rStyle w:val="Strong"/>
          <w:b w:val="0"/>
          <w:sz w:val="24"/>
          <w:szCs w:val="24"/>
        </w:rPr>
        <w:t>i Parlamentarnu skupštinu BiH</w:t>
      </w:r>
      <w:r w:rsidRPr="00DF639F">
        <w:rPr>
          <w:rStyle w:val="Strong"/>
          <w:b w:val="0"/>
          <w:sz w:val="24"/>
          <w:szCs w:val="24"/>
        </w:rPr>
        <w:t xml:space="preserve"> o pojavama diskriminacije u BiH i, u vezi s tim, predlaže konkretn</w:t>
      </w:r>
      <w:r w:rsidR="00D332F7">
        <w:rPr>
          <w:rStyle w:val="Strong"/>
          <w:b w:val="0"/>
          <w:sz w:val="24"/>
          <w:szCs w:val="24"/>
        </w:rPr>
        <w:t xml:space="preserve">e zakonodavne ili druge mjere. </w:t>
      </w:r>
      <w:r w:rsidRPr="00DF639F">
        <w:rPr>
          <w:rStyle w:val="Strong"/>
          <w:b w:val="0"/>
          <w:sz w:val="24"/>
          <w:szCs w:val="24"/>
        </w:rPr>
        <w:t>Sačinjeno je prvo izvješće koje detaljnije prikazuje stanje u određenim oblastima, a koje će biti upućeno na razmatranje Vijeću ministara BiH. Sačinjen je i Pravilnik o načinu prikupljanja podataka u predmetima diskriminacije u BiH i formirana je radna skupina čiji je zadatak kreirati bazu podataka (uraditi idejni projekt) i utvrditi iznos financijskih sredstava neophodnih da bi se uspostavila središnja baza podataka. U oblasti poboljšanja zašt</w:t>
      </w:r>
      <w:r w:rsidR="00E22C51">
        <w:rPr>
          <w:rStyle w:val="Strong"/>
          <w:b w:val="0"/>
          <w:sz w:val="24"/>
          <w:szCs w:val="24"/>
        </w:rPr>
        <w:t xml:space="preserve">ite i promocije ljudskih prava </w:t>
      </w:r>
      <w:r w:rsidRPr="00DF639F">
        <w:rPr>
          <w:rStyle w:val="Strong"/>
          <w:b w:val="0"/>
          <w:sz w:val="24"/>
          <w:szCs w:val="24"/>
        </w:rPr>
        <w:t>ranjivih grupa bh. građana (djeca, žene, stare osobe, žrtve torture i rata, trgovine, nasilja, osobe s invaliditetom i dr.) uspješno su pripremljeni i implementiraju se</w:t>
      </w:r>
      <w:r w:rsidR="00E22C51">
        <w:rPr>
          <w:rStyle w:val="Strong"/>
          <w:b w:val="0"/>
          <w:sz w:val="24"/>
          <w:szCs w:val="24"/>
        </w:rPr>
        <w:t xml:space="preserve"> </w:t>
      </w:r>
      <w:r w:rsidRPr="00DF639F">
        <w:rPr>
          <w:rStyle w:val="Strong"/>
          <w:b w:val="0"/>
          <w:sz w:val="24"/>
          <w:szCs w:val="24"/>
        </w:rPr>
        <w:t>zajednički projekti u suradnji s domaćim i međunarodnim organizacijama UNDP,</w:t>
      </w:r>
      <w:r w:rsidR="00E22C51">
        <w:rPr>
          <w:rStyle w:val="Strong"/>
          <w:b w:val="0"/>
          <w:sz w:val="24"/>
          <w:szCs w:val="24"/>
        </w:rPr>
        <w:t xml:space="preserve"> UNFP, UNHCR, UNICEF, SAVE THE </w:t>
      </w:r>
      <w:r w:rsidRPr="00DF639F">
        <w:rPr>
          <w:rStyle w:val="Strong"/>
          <w:b w:val="0"/>
          <w:sz w:val="24"/>
          <w:szCs w:val="24"/>
        </w:rPr>
        <w:t>CHILDREN OSCE i dr.</w:t>
      </w:r>
    </w:p>
    <w:p w:rsidR="00E601D0" w:rsidRPr="00DF639F" w:rsidRDefault="00E601D0" w:rsidP="00DF639F">
      <w:pPr>
        <w:jc w:val="both"/>
        <w:rPr>
          <w:bCs/>
          <w:sz w:val="24"/>
          <w:szCs w:val="24"/>
          <w:u w:val="single"/>
        </w:rPr>
      </w:pPr>
      <w:r w:rsidRPr="00DF639F">
        <w:rPr>
          <w:rStyle w:val="Strong"/>
          <w:b w:val="0"/>
          <w:sz w:val="24"/>
          <w:szCs w:val="24"/>
        </w:rPr>
        <w:t>Ministarstvo je nadležno za praćenje i provođenje dvije konvencije iz oblasti torture, nehumanih i degradirajućih tretmana ili kažnjavanja putem redovnog četverogodišnjeg izvještavanja OUN Komiteta protiv torture (CAT) i koordinacije i praćenja monitoringa Europskog komiteta za prevenciju torture (CPT) i redovnog izvještavanja na osnovi izvještaja CPT-a, odnosno preporuka, komentara i zahtjeva za informacijama koje Europski komitet za prevenciju torture nakon monitoringa dostavi vlastima Bosne i Hercegovine.</w:t>
      </w:r>
    </w:p>
    <w:p w:rsidR="00E601D0" w:rsidRPr="00DF639F" w:rsidRDefault="00E601D0" w:rsidP="00DF639F">
      <w:pPr>
        <w:jc w:val="both"/>
        <w:rPr>
          <w:rStyle w:val="Strong"/>
          <w:b w:val="0"/>
          <w:sz w:val="24"/>
          <w:szCs w:val="24"/>
        </w:rPr>
      </w:pPr>
      <w:r w:rsidRPr="00DF639F">
        <w:rPr>
          <w:rStyle w:val="Strong"/>
          <w:b w:val="0"/>
          <w:sz w:val="24"/>
          <w:szCs w:val="24"/>
        </w:rPr>
        <w:t xml:space="preserve">Također je važno naglasiti da su u drugoj polovici 2013. godine završene obveze koje slijede ratifikacijom Opcijskog protokola uz UN Konvenciju protiv torture i sačinili </w:t>
      </w:r>
      <w:r w:rsidRPr="00DF639F">
        <w:rPr>
          <w:rStyle w:val="Strong"/>
          <w:b w:val="0"/>
          <w:i/>
          <w:sz w:val="24"/>
          <w:szCs w:val="24"/>
        </w:rPr>
        <w:t>lex specialis</w:t>
      </w:r>
      <w:r w:rsidRPr="00DF639F">
        <w:rPr>
          <w:rStyle w:val="Strong"/>
          <w:b w:val="0"/>
          <w:sz w:val="24"/>
          <w:szCs w:val="24"/>
        </w:rPr>
        <w:t xml:space="preserve"> zakon i Zakon o dopunama Zakona o ombudsmanu za ljudska prava BiH koji regulira pitanje uspostave Nacionalnog preventivnog mehanizma u BiH. Tijekom 2014. godine Ministarstvo je pripremilo Zakon o dopunama Zakona o ombudsmanu za ljudska prava BiH koji je upućen u parlamentarnu proceduru. U travnju 2014. godine Vijeće ministara BiH je utvrdilo prijedlog ovog zakona, ali ovo zakonsko rješenje za uspostavu Nacionalnog preventivnog mehanizma u BiH nije dobilo potrebnu suglasnost od Zastupničkog doma Parlamentarne skupštine BiH u srpnju 2014. godine.</w:t>
      </w:r>
    </w:p>
    <w:p w:rsidR="00E601D0" w:rsidRPr="00DF639F" w:rsidRDefault="00E601D0" w:rsidP="00DF639F">
      <w:pPr>
        <w:jc w:val="both"/>
        <w:rPr>
          <w:rStyle w:val="Strong"/>
          <w:b w:val="0"/>
          <w:sz w:val="24"/>
          <w:szCs w:val="24"/>
        </w:rPr>
      </w:pPr>
      <w:r w:rsidRPr="00DF639F">
        <w:rPr>
          <w:rStyle w:val="Strong"/>
          <w:b w:val="0"/>
          <w:sz w:val="24"/>
          <w:szCs w:val="24"/>
        </w:rPr>
        <w:t>Tijekom</w:t>
      </w:r>
      <w:r w:rsidR="00E22C51">
        <w:rPr>
          <w:rStyle w:val="Strong"/>
          <w:b w:val="0"/>
          <w:sz w:val="24"/>
          <w:szCs w:val="24"/>
        </w:rPr>
        <w:t xml:space="preserve"> </w:t>
      </w:r>
      <w:r w:rsidRPr="00DF639F">
        <w:rPr>
          <w:rStyle w:val="Strong"/>
          <w:b w:val="0"/>
          <w:sz w:val="24"/>
          <w:szCs w:val="24"/>
        </w:rPr>
        <w:t>2014. godine završeno je šesto periodično izvješće BiH protiv torture po dostavljenoj Listi pitanja UN Komiteta protiv torture i u studenome nakon usvajanja od strane Vijeća ministara BiH proslijeđeno je Tajništvu UN Komiteta protiv torture.</w:t>
      </w:r>
    </w:p>
    <w:p w:rsidR="00E601D0" w:rsidRPr="00DF639F" w:rsidRDefault="00E601D0" w:rsidP="00DF639F">
      <w:pPr>
        <w:jc w:val="both"/>
        <w:rPr>
          <w:bCs/>
          <w:sz w:val="24"/>
          <w:szCs w:val="24"/>
        </w:rPr>
      </w:pPr>
      <w:r w:rsidRPr="00DF639F">
        <w:rPr>
          <w:rStyle w:val="Strong"/>
          <w:b w:val="0"/>
          <w:sz w:val="24"/>
          <w:szCs w:val="24"/>
        </w:rPr>
        <w:t>Istovremeno, završeno je i Inicijalno izvješće BiH o prisilnim nestancima koje je usvojeno u prosincu 2014. godine i koje će se odmah proslijedili UN Komitetu za prisilne nestanke nakon dobivanja zaključka Generalnog tajništva</w:t>
      </w:r>
      <w:r w:rsidR="00E22C51">
        <w:rPr>
          <w:rStyle w:val="Strong"/>
          <w:b w:val="0"/>
          <w:sz w:val="24"/>
          <w:szCs w:val="24"/>
        </w:rPr>
        <w:t xml:space="preserve"> </w:t>
      </w:r>
      <w:r w:rsidRPr="00DF639F">
        <w:rPr>
          <w:rStyle w:val="Strong"/>
          <w:b w:val="0"/>
          <w:sz w:val="24"/>
          <w:szCs w:val="24"/>
        </w:rPr>
        <w:t xml:space="preserve">Vijeća ministara BiH. </w:t>
      </w:r>
    </w:p>
    <w:p w:rsidR="00E601D0" w:rsidRPr="00DF639F" w:rsidRDefault="00E601D0" w:rsidP="00DF639F">
      <w:pPr>
        <w:jc w:val="both"/>
        <w:rPr>
          <w:sz w:val="24"/>
          <w:szCs w:val="24"/>
        </w:rPr>
      </w:pPr>
      <w:r w:rsidRPr="00DF639F">
        <w:rPr>
          <w:sz w:val="24"/>
          <w:szCs w:val="24"/>
        </w:rPr>
        <w:t xml:space="preserve">Kada je u pitanju unaprjeđenje suradnje s obiteljima nestalih osoba, započete su aktivnosti s ciljem unaprjeđenja dijaloga i suradnje s udruženjima i Savjetodavnim odborom obitelji nestalih osoba pri Institutu za nestale osobe BiH. </w:t>
      </w:r>
    </w:p>
    <w:p w:rsidR="00E601D0" w:rsidRPr="00DF639F" w:rsidRDefault="00E601D0" w:rsidP="00DF639F">
      <w:pPr>
        <w:jc w:val="both"/>
        <w:rPr>
          <w:sz w:val="24"/>
          <w:szCs w:val="24"/>
        </w:rPr>
      </w:pPr>
      <w:r w:rsidRPr="00DF639F">
        <w:rPr>
          <w:sz w:val="24"/>
          <w:szCs w:val="24"/>
        </w:rPr>
        <w:t>Pokrenuti su postupci zaključivanja bilateralnih ugovora sa Srbijom, Crnom Gorom i Hrvatskom.</w:t>
      </w:r>
    </w:p>
    <w:p w:rsidR="00E601D0" w:rsidRPr="00DF639F" w:rsidRDefault="00E601D0" w:rsidP="00DF639F">
      <w:pPr>
        <w:jc w:val="both"/>
        <w:rPr>
          <w:sz w:val="24"/>
          <w:szCs w:val="24"/>
        </w:rPr>
      </w:pPr>
      <w:r w:rsidRPr="00DF639F">
        <w:rPr>
          <w:sz w:val="24"/>
          <w:szCs w:val="24"/>
        </w:rPr>
        <w:t>Značajnu aktivnost Ministarstvo je posvetilo pravu djece i promociji dječjih prava. Usvajanjem Akcijskog plana za djecu  2011</w:t>
      </w:r>
      <w:r w:rsidR="00E22C51">
        <w:rPr>
          <w:sz w:val="24"/>
          <w:szCs w:val="24"/>
        </w:rPr>
        <w:t>.–</w:t>
      </w:r>
      <w:r w:rsidRPr="00DF639F">
        <w:rPr>
          <w:sz w:val="24"/>
          <w:szCs w:val="24"/>
        </w:rPr>
        <w:t>2014., stvorena je mogućnost da se organizirano i planski prikupljaju pokazatelji o stanju dječjih prava u skladu s Konvencijom o pravima djeteta i pratećim protokolima i ostalom konvencijama Vijeća Europe koje se odnose na prava djecu. Poseban naglasak je stavljen na prikupljanje podataka i provođenje istraživanja s ciljem da se prikupe pokazatelji o oblicima ugrožavanja ljudskih prava djece, a zbog evidentnog siromaštva u BiH i podataka o socijalno isključenim kategorijama djece. Postepeno se uspostavlja mehanizam koji će osigurati da se na adekvatan način izvještava o potrebama i problemima djece u BiH, a posebno pokreću odgovarajuće inicijative i pripremaju adekvatne preporuke s ciljem poboljšanja ljudskih prava djece.</w:t>
      </w:r>
    </w:p>
    <w:p w:rsidR="00E601D0" w:rsidRPr="00DF639F" w:rsidRDefault="00E601D0" w:rsidP="00DF639F">
      <w:pPr>
        <w:jc w:val="both"/>
        <w:rPr>
          <w:sz w:val="24"/>
          <w:szCs w:val="24"/>
        </w:rPr>
      </w:pPr>
      <w:r w:rsidRPr="00DF639F">
        <w:rPr>
          <w:sz w:val="24"/>
          <w:szCs w:val="24"/>
        </w:rPr>
        <w:t>Učinjen je dodatni korak na unaprjeđenju multidisciplinarne i interresorne suradnje na razini BiH uspostavom Vijeća za djecu BiH kao stručnog, savjetodavnog interresornog i koordinirajućeg tijela Vijeća ministara BiH.</w:t>
      </w:r>
    </w:p>
    <w:p w:rsidR="00E601D0" w:rsidRPr="00DF639F" w:rsidRDefault="00E601D0" w:rsidP="00DF639F">
      <w:pPr>
        <w:jc w:val="both"/>
        <w:rPr>
          <w:sz w:val="24"/>
          <w:szCs w:val="24"/>
        </w:rPr>
      </w:pPr>
      <w:r w:rsidRPr="00DF639F">
        <w:rPr>
          <w:sz w:val="24"/>
          <w:szCs w:val="24"/>
        </w:rPr>
        <w:t xml:space="preserve">U oblasti prava manjina, u proteklom razdoblju nastavljena je realizacija aktivnosti koje imaju za cilj </w:t>
      </w:r>
      <w:r w:rsidRPr="00DF639F">
        <w:rPr>
          <w:sz w:val="24"/>
          <w:szCs w:val="24"/>
          <w:lang w:eastAsia="bs-Latn-BA"/>
        </w:rPr>
        <w:t xml:space="preserve">poboljšanje prava i položaja nacionalnih manjina u Bosni i Hercegovini. </w:t>
      </w:r>
    </w:p>
    <w:p w:rsidR="00E601D0" w:rsidRPr="00E22C51" w:rsidRDefault="00E601D0" w:rsidP="00DF639F">
      <w:pPr>
        <w:jc w:val="both"/>
        <w:rPr>
          <w:sz w:val="24"/>
          <w:szCs w:val="24"/>
        </w:rPr>
      </w:pPr>
      <w:r w:rsidRPr="00DF639F">
        <w:rPr>
          <w:sz w:val="24"/>
          <w:szCs w:val="24"/>
        </w:rPr>
        <w:t xml:space="preserve">Tijekom 2014. godine nastavljene su aktivnosti koje imaju za cilj </w:t>
      </w:r>
      <w:r w:rsidRPr="00DF639F">
        <w:rPr>
          <w:sz w:val="24"/>
          <w:szCs w:val="24"/>
          <w:lang w:eastAsia="bs-Latn-BA"/>
        </w:rPr>
        <w:t xml:space="preserve">poboljšanje prava i položaja nacionalnih manjina, a naročito Roma, u Bosni i Hercegovini. </w:t>
      </w:r>
      <w:r w:rsidR="00E22C51">
        <w:rPr>
          <w:sz w:val="24"/>
          <w:szCs w:val="24"/>
        </w:rPr>
        <w:t xml:space="preserve">Najveći broj </w:t>
      </w:r>
      <w:r w:rsidRPr="00DF639F">
        <w:rPr>
          <w:sz w:val="24"/>
          <w:szCs w:val="24"/>
        </w:rPr>
        <w:t>aktivnosti odnosi se na direktnu implementaciju Revidiranog akcijskog</w:t>
      </w:r>
      <w:r w:rsidR="00E22C51">
        <w:rPr>
          <w:sz w:val="24"/>
          <w:szCs w:val="24"/>
        </w:rPr>
        <w:t xml:space="preserve"> plan BiH</w:t>
      </w:r>
      <w:r w:rsidRPr="00DF639F">
        <w:rPr>
          <w:sz w:val="24"/>
          <w:szCs w:val="24"/>
        </w:rPr>
        <w:t xml:space="preserve"> za rješavanje problema Roma u oblasti zapošljavanja, stambenog zbrinjavanja i zdravstvene zaštite 2013</w:t>
      </w:r>
      <w:r w:rsidR="00E22C51">
        <w:rPr>
          <w:sz w:val="24"/>
          <w:szCs w:val="24"/>
        </w:rPr>
        <w:t>.–</w:t>
      </w:r>
      <w:r w:rsidRPr="00DF639F">
        <w:rPr>
          <w:sz w:val="24"/>
          <w:szCs w:val="24"/>
        </w:rPr>
        <w:t>2016. i Revidiranog akcijskog plana o obrazovnim potrebama Roma iz 2010. godine. Implementacija RAP-a 2013</w:t>
      </w:r>
      <w:r w:rsidR="00E22C51">
        <w:rPr>
          <w:sz w:val="24"/>
          <w:szCs w:val="24"/>
        </w:rPr>
        <w:t>.–</w:t>
      </w:r>
      <w:r w:rsidRPr="00DF639F">
        <w:rPr>
          <w:sz w:val="24"/>
          <w:szCs w:val="24"/>
        </w:rPr>
        <w:t xml:space="preserve">2016. u protekloj godini između ostalog je podrazumijevala implementaciju grant sredstava za zapošljavanje, stambeno zbrinjavanje i zdravstvenu zaštitu. Utrošak grant sredstva se odnosio na zapošljavanje i samozapošljavanje 141 Roma, implementaciju 24 projekta stambenog zbrinjavanja (82 izgrađene ili rekonstruirane stambene jedinice) i osiguranje zdravstvenog osiguranja i besplatnih preventivnih pregleda. </w:t>
      </w:r>
    </w:p>
    <w:p w:rsidR="00E601D0" w:rsidRPr="00DF639F" w:rsidRDefault="00E601D0" w:rsidP="00DF639F">
      <w:pPr>
        <w:jc w:val="both"/>
        <w:rPr>
          <w:sz w:val="24"/>
          <w:szCs w:val="24"/>
        </w:rPr>
      </w:pPr>
      <w:r w:rsidRPr="00DF639F">
        <w:rPr>
          <w:sz w:val="24"/>
          <w:szCs w:val="24"/>
        </w:rPr>
        <w:t>Pristupanjem i sudjelovanjem</w:t>
      </w:r>
      <w:r w:rsidR="00E22C51">
        <w:rPr>
          <w:sz w:val="24"/>
          <w:szCs w:val="24"/>
        </w:rPr>
        <w:t xml:space="preserve"> u Dekadi Roma, BiH</w:t>
      </w:r>
      <w:r w:rsidRPr="00DF639F">
        <w:rPr>
          <w:sz w:val="24"/>
          <w:szCs w:val="24"/>
        </w:rPr>
        <w:t xml:space="preserve"> je intenzivirala svoje aktivnosti obvezujući se da će svake godine tijekom trajanja Dekade osiguravati novčana sredstva neophodna za provođenje Akcijskog plana za Rome kojim su kreirane aktivnosti usmjerene na rješavanje romskih egzistencijalnih potreba kao što su stanovanje,</w:t>
      </w:r>
      <w:r w:rsidRPr="00DF639F">
        <w:rPr>
          <w:b/>
          <w:sz w:val="24"/>
          <w:szCs w:val="24"/>
        </w:rPr>
        <w:t xml:space="preserve"> </w:t>
      </w:r>
      <w:r w:rsidRPr="00DF639F">
        <w:rPr>
          <w:sz w:val="24"/>
          <w:szCs w:val="24"/>
        </w:rPr>
        <w:t xml:space="preserve">zapošljavanje, zdravstvena zaštita i obrazovanje. </w:t>
      </w:r>
    </w:p>
    <w:p w:rsidR="00E601D0" w:rsidRPr="00DF639F" w:rsidRDefault="00E601D0" w:rsidP="00DF639F">
      <w:pPr>
        <w:jc w:val="both"/>
        <w:rPr>
          <w:sz w:val="24"/>
          <w:szCs w:val="24"/>
        </w:rPr>
      </w:pPr>
      <w:r w:rsidRPr="00DF639F">
        <w:rPr>
          <w:sz w:val="24"/>
          <w:szCs w:val="24"/>
        </w:rPr>
        <w:t>Bosna i Hercegovina je od zemalja članica Dekade Roma ocijenjena kao veoma uspješna zemlja u pogledu postizanja dobrih rezultata, posebno u oblasti stambenog zbrinjavanja Roma i u procesu evidentiranja romskih potreba. U skladu s</w:t>
      </w:r>
      <w:r w:rsidR="00E22C51">
        <w:rPr>
          <w:sz w:val="24"/>
          <w:szCs w:val="24"/>
        </w:rPr>
        <w:t xml:space="preserve"> tim, BiH</w:t>
      </w:r>
      <w:r w:rsidRPr="00DF639F">
        <w:rPr>
          <w:sz w:val="24"/>
          <w:szCs w:val="24"/>
        </w:rPr>
        <w:t xml:space="preserve"> je polovicom 2014. godine preuzela ulogu predsjedavanja Dekadom uključenja Roma 2005</w:t>
      </w:r>
      <w:r w:rsidR="00E22C51">
        <w:rPr>
          <w:sz w:val="24"/>
          <w:szCs w:val="24"/>
        </w:rPr>
        <w:t>.–</w:t>
      </w:r>
      <w:r w:rsidRPr="00DF639F">
        <w:rPr>
          <w:sz w:val="24"/>
          <w:szCs w:val="24"/>
        </w:rPr>
        <w:t>2015., koja će završiti krajem 2015. godine. Tijekom predsjedavanja održana je sjednica Međunarodnog upravnog komiteta Dekade, dvije međunarodne sjednice i sastanak Komiteta eksperata za pitanja manjina (CAHROM). U narednom razdoblju planiran je i nastavak organiziranja sjednica i međunarodnih konferencija, te od</w:t>
      </w:r>
      <w:r w:rsidR="00E22C51">
        <w:rPr>
          <w:sz w:val="24"/>
          <w:szCs w:val="24"/>
        </w:rPr>
        <w:t xml:space="preserve">lučivanje o budućnosti Dekade. </w:t>
      </w:r>
    </w:p>
    <w:p w:rsidR="00E601D0" w:rsidRPr="00DF639F" w:rsidRDefault="00E601D0" w:rsidP="00DF639F">
      <w:pPr>
        <w:jc w:val="both"/>
        <w:rPr>
          <w:sz w:val="24"/>
          <w:szCs w:val="24"/>
        </w:rPr>
      </w:pPr>
      <w:r w:rsidRPr="00DF639F">
        <w:rPr>
          <w:sz w:val="24"/>
          <w:szCs w:val="24"/>
        </w:rPr>
        <w:t>U suradnji s</w:t>
      </w:r>
      <w:r w:rsidR="00E22C51">
        <w:rPr>
          <w:sz w:val="24"/>
          <w:szCs w:val="24"/>
        </w:rPr>
        <w:t xml:space="preserve"> OSCE Misijom u BiH</w:t>
      </w:r>
      <w:r w:rsidRPr="00DF639F">
        <w:rPr>
          <w:sz w:val="24"/>
          <w:szCs w:val="24"/>
        </w:rPr>
        <w:t xml:space="preserve"> nastavljena je izrada Strateške platforme za rješavanje pita</w:t>
      </w:r>
      <w:r w:rsidR="00E22C51">
        <w:rPr>
          <w:sz w:val="24"/>
          <w:szCs w:val="24"/>
        </w:rPr>
        <w:t>nja nacionalnih manjina u BiH</w:t>
      </w:r>
      <w:r w:rsidRPr="00DF639F">
        <w:rPr>
          <w:sz w:val="24"/>
          <w:szCs w:val="24"/>
        </w:rPr>
        <w:t xml:space="preserve">, koja će početkom naredne godine biti upućena na usvajanje. </w:t>
      </w:r>
    </w:p>
    <w:p w:rsidR="00E601D0" w:rsidRPr="00DF639F" w:rsidRDefault="00E601D0" w:rsidP="00DF639F">
      <w:pPr>
        <w:jc w:val="both"/>
        <w:rPr>
          <w:sz w:val="24"/>
          <w:szCs w:val="24"/>
        </w:rPr>
      </w:pPr>
      <w:r w:rsidRPr="00DF639F">
        <w:rPr>
          <w:sz w:val="24"/>
          <w:szCs w:val="24"/>
        </w:rPr>
        <w:t>Implementacija sporazuma s vjerskim zajednicama je nastavljena i tijekom ove godine. Aktivan rad Mješovite komisije za provođenje Osnovnog ugov</w:t>
      </w:r>
      <w:r w:rsidR="00E22C51">
        <w:rPr>
          <w:sz w:val="24"/>
          <w:szCs w:val="24"/>
        </w:rPr>
        <w:t xml:space="preserve">ora između BiH i Svete Stolice </w:t>
      </w:r>
      <w:r w:rsidRPr="00DF639F">
        <w:rPr>
          <w:sz w:val="24"/>
          <w:szCs w:val="24"/>
        </w:rPr>
        <w:t>rezultirao je izradom izvješća o radu, koje je usuglašeno i potpisano i s jedne i druge strane. Krajem godine je formirana Mješovita komisija za provođenje Osnovnog ugovora između Srpske pravoslavne crkve i u narednom razdoblju se očekuje njen intenzivniji rad. Tekst sporazuma s Islams</w:t>
      </w:r>
      <w:r w:rsidR="00E22C51">
        <w:rPr>
          <w:sz w:val="24"/>
          <w:szCs w:val="24"/>
        </w:rPr>
        <w:t>kom vjerskom zajednicom u BiH</w:t>
      </w:r>
      <w:r w:rsidRPr="00DF639F">
        <w:rPr>
          <w:sz w:val="24"/>
          <w:szCs w:val="24"/>
        </w:rPr>
        <w:t xml:space="preserve"> je u procesu usuglašavanja, a nastavljena je uspješna suradnja s međureligijskim vijećem.</w:t>
      </w:r>
    </w:p>
    <w:p w:rsidR="00E601D0" w:rsidRPr="00DF639F" w:rsidRDefault="00E601D0" w:rsidP="00DF639F">
      <w:pPr>
        <w:jc w:val="both"/>
        <w:rPr>
          <w:sz w:val="24"/>
          <w:szCs w:val="24"/>
        </w:rPr>
      </w:pPr>
      <w:r w:rsidRPr="00DF639F">
        <w:rPr>
          <w:sz w:val="24"/>
          <w:szCs w:val="24"/>
        </w:rPr>
        <w:t>Najveći broj izvješća u protekloj godini odnosio se na oblasti  ekonomskih i socijalnih prava, zaštitu od svih oblika diskriminacije, a posebno je značajan Univerzalni pe</w:t>
      </w:r>
      <w:r w:rsidR="00E22C51">
        <w:rPr>
          <w:sz w:val="24"/>
          <w:szCs w:val="24"/>
        </w:rPr>
        <w:t>riodični pregled (UPR) za BiH</w:t>
      </w:r>
      <w:r w:rsidRPr="00DF639F">
        <w:rPr>
          <w:sz w:val="24"/>
          <w:szCs w:val="24"/>
        </w:rPr>
        <w:t xml:space="preserve"> koji je Vijeću za ljudska prava UN-a predstavljen u studenom 2014. godine. </w:t>
      </w:r>
    </w:p>
    <w:p w:rsidR="00E601D0" w:rsidRPr="00DF639F" w:rsidRDefault="00E601D0" w:rsidP="00DF639F">
      <w:pPr>
        <w:jc w:val="both"/>
        <w:rPr>
          <w:sz w:val="24"/>
          <w:szCs w:val="24"/>
        </w:rPr>
      </w:pPr>
      <w:r w:rsidRPr="00DF639F">
        <w:rPr>
          <w:sz w:val="24"/>
          <w:szCs w:val="24"/>
        </w:rPr>
        <w:t>Primjetan je trend stalnog povećanja broja predmeta koji se od</w:t>
      </w:r>
      <w:r w:rsidR="00E22C51">
        <w:rPr>
          <w:sz w:val="24"/>
          <w:szCs w:val="24"/>
        </w:rPr>
        <w:t>nose na</w:t>
      </w:r>
      <w:r w:rsidRPr="00DF639F">
        <w:rPr>
          <w:sz w:val="24"/>
          <w:szCs w:val="24"/>
        </w:rPr>
        <w:t xml:space="preserve"> implementaciju Opcijskog protokola uz Pakt o građanskim i politi</w:t>
      </w:r>
      <w:r w:rsidR="00DF3FCD">
        <w:rPr>
          <w:sz w:val="24"/>
          <w:szCs w:val="24"/>
        </w:rPr>
        <w:t xml:space="preserve">čkim pravima (obrađeno je osam </w:t>
      </w:r>
      <w:r w:rsidRPr="00DF639F">
        <w:rPr>
          <w:sz w:val="24"/>
          <w:szCs w:val="24"/>
        </w:rPr>
        <w:t xml:space="preserve">predmeta), koji se u većini slučajeva odnose na problematiku nestalih osoba i otkazivanje boravaka stranim državljanima od strane BiH. </w:t>
      </w:r>
    </w:p>
    <w:p w:rsidR="00E601D0" w:rsidRPr="00E22C51" w:rsidRDefault="00E601D0" w:rsidP="00DF639F">
      <w:pPr>
        <w:jc w:val="both"/>
        <w:rPr>
          <w:color w:val="FF0000"/>
          <w:sz w:val="24"/>
          <w:szCs w:val="24"/>
        </w:rPr>
      </w:pPr>
      <w:r w:rsidRPr="00DF639F">
        <w:rPr>
          <w:sz w:val="24"/>
          <w:szCs w:val="24"/>
        </w:rPr>
        <w:t>Zbo</w:t>
      </w:r>
      <w:r w:rsidR="00E22C51">
        <w:rPr>
          <w:sz w:val="24"/>
          <w:szCs w:val="24"/>
        </w:rPr>
        <w:t>g stanja ljudskih prava u BiH</w:t>
      </w:r>
      <w:r w:rsidRPr="00DF639F">
        <w:rPr>
          <w:sz w:val="24"/>
          <w:szCs w:val="24"/>
        </w:rPr>
        <w:t xml:space="preserve">, u određenim oblastima u protekloj godinu najavljena je i realizirana monitoring posjeta ECRI komisije Vijeća Europe za borbu protiv rasne i svih oblika netolerancije. </w:t>
      </w:r>
    </w:p>
    <w:p w:rsidR="00E601D0" w:rsidRPr="00E22C51" w:rsidRDefault="00E601D0" w:rsidP="00DF639F">
      <w:pPr>
        <w:jc w:val="both"/>
        <w:rPr>
          <w:b/>
          <w:sz w:val="24"/>
          <w:szCs w:val="24"/>
        </w:rPr>
      </w:pPr>
      <w:r w:rsidRPr="00E22C51">
        <w:rPr>
          <w:sz w:val="24"/>
          <w:szCs w:val="24"/>
          <w:u w:val="single"/>
        </w:rPr>
        <w:t>Stanje u oblasti obnove i razvoja</w:t>
      </w:r>
    </w:p>
    <w:p w:rsidR="00E601D0" w:rsidRPr="00DF639F" w:rsidRDefault="00E601D0" w:rsidP="00DF639F">
      <w:pPr>
        <w:jc w:val="both"/>
        <w:rPr>
          <w:sz w:val="24"/>
          <w:szCs w:val="24"/>
        </w:rPr>
      </w:pPr>
      <w:r w:rsidRPr="00DF639F">
        <w:rPr>
          <w:sz w:val="24"/>
          <w:szCs w:val="24"/>
        </w:rPr>
        <w:t>Ključna aktivnost Ministarstva u 2014. godini bio je monitoring cjelokupnog procesa realizacije zajedničkih projekata, financiranih putem</w:t>
      </w:r>
      <w:r w:rsidR="00E22C51">
        <w:rPr>
          <w:sz w:val="24"/>
          <w:szCs w:val="24"/>
        </w:rPr>
        <w:t xml:space="preserve"> Fonda za povratak BiH, </w:t>
      </w:r>
      <w:r w:rsidRPr="00DF639F">
        <w:rPr>
          <w:sz w:val="24"/>
          <w:szCs w:val="24"/>
        </w:rPr>
        <w:t>projekta „Stambeno zbrinjavanje Roma u BiH'' (SZR12 i SZR13) i monitoring projekata koji se financiraju kreditnim sredstvima Saudijskog fonda za razvoj (SDF) i OPEC fonda.</w:t>
      </w:r>
    </w:p>
    <w:p w:rsidR="00E601D0" w:rsidRPr="00DF639F" w:rsidRDefault="00E601D0" w:rsidP="00DF639F">
      <w:pPr>
        <w:jc w:val="both"/>
        <w:rPr>
          <w:sz w:val="24"/>
          <w:szCs w:val="24"/>
        </w:rPr>
      </w:pPr>
      <w:r w:rsidRPr="00DF639F">
        <w:rPr>
          <w:sz w:val="24"/>
          <w:szCs w:val="24"/>
        </w:rPr>
        <w:t xml:space="preserve">Kroz realizaciju zajedničkih projekata u izvještajnom razdoblju je sanirano ukupno 70 stambenih jedinica. Završen je jedan projekt sanacije stambene zgrade – kondominijumi, 2 projekata elektrifikacije i omogućeno je priključenje na elektromrežu za 18 stambenih jedinica. Iz oblasti održivog povratka završeno je 75 projekata (36 komunalne infrastrukture, 8 socijalne infrastrukture i 31 vjerski objekt). </w:t>
      </w:r>
    </w:p>
    <w:p w:rsidR="00E601D0" w:rsidRPr="00DF639F" w:rsidRDefault="00E601D0" w:rsidP="00DF639F">
      <w:pPr>
        <w:jc w:val="both"/>
        <w:rPr>
          <w:sz w:val="24"/>
          <w:szCs w:val="24"/>
        </w:rPr>
      </w:pPr>
      <w:r w:rsidRPr="00DF639F">
        <w:rPr>
          <w:sz w:val="24"/>
          <w:szCs w:val="24"/>
        </w:rPr>
        <w:t>U okviru projekta koji se financira iz kreditnih sredstava OPEC-a obnovljeno je 255 stambenih jedinica.</w:t>
      </w:r>
    </w:p>
    <w:p w:rsidR="00E601D0" w:rsidRPr="00DF639F" w:rsidRDefault="00E601D0" w:rsidP="00DF639F">
      <w:pPr>
        <w:jc w:val="both"/>
        <w:rPr>
          <w:sz w:val="24"/>
          <w:szCs w:val="24"/>
        </w:rPr>
      </w:pPr>
      <w:r w:rsidRPr="00DF639F">
        <w:rPr>
          <w:sz w:val="24"/>
          <w:szCs w:val="24"/>
        </w:rPr>
        <w:t>U okviru projekata „Stambeno zbrinjavanje Roma u BiH'' u 2014. godini obnovljeno je 87 stambenih jedinica i završeno je 9 projekta iz oblasti komunalne infrastrukture.</w:t>
      </w:r>
    </w:p>
    <w:p w:rsidR="00E601D0" w:rsidRPr="00DF639F" w:rsidRDefault="00E601D0" w:rsidP="00DF639F">
      <w:pPr>
        <w:jc w:val="both"/>
        <w:rPr>
          <w:sz w:val="24"/>
          <w:szCs w:val="24"/>
        </w:rPr>
      </w:pPr>
      <w:r w:rsidRPr="00DF639F">
        <w:rPr>
          <w:sz w:val="24"/>
          <w:szCs w:val="24"/>
        </w:rPr>
        <w:t>Naprijed navedeni pokazatelji odnose se na sljedeće projekte:</w:t>
      </w:r>
    </w:p>
    <w:p w:rsidR="00E601D0" w:rsidRPr="0074593D" w:rsidRDefault="00E601D0" w:rsidP="0074593D">
      <w:pPr>
        <w:jc w:val="both"/>
        <w:rPr>
          <w:i/>
          <w:sz w:val="24"/>
          <w:szCs w:val="24"/>
        </w:rPr>
      </w:pPr>
      <w:r w:rsidRPr="0074593D">
        <w:rPr>
          <w:i/>
          <w:sz w:val="24"/>
          <w:szCs w:val="24"/>
        </w:rPr>
        <w:t xml:space="preserve">Obnova individualnih stambenih jedinica: </w:t>
      </w:r>
    </w:p>
    <w:p w:rsidR="00E601D0" w:rsidRPr="00E22C51" w:rsidRDefault="00E601D0" w:rsidP="0087417E">
      <w:pPr>
        <w:pStyle w:val="ListParagraph"/>
        <w:numPr>
          <w:ilvl w:val="0"/>
          <w:numId w:val="90"/>
        </w:numPr>
        <w:jc w:val="both"/>
        <w:rPr>
          <w:sz w:val="24"/>
          <w:szCs w:val="24"/>
        </w:rPr>
      </w:pPr>
      <w:r w:rsidRPr="00E22C51">
        <w:rPr>
          <w:sz w:val="24"/>
          <w:szCs w:val="24"/>
        </w:rPr>
        <w:t xml:space="preserve">Po projektu ZP09 u 2014 godini obnovljeno je 58 stambenih jedinica u 4 općine, a realizirano je </w:t>
      </w:r>
      <w:smartTag w:uri="urn:schemas-microsoft-com:office:smarttags" w:element="metricconverter">
        <w:smartTagPr>
          <w:attr w:name="ProductID" w:val="699.600 KM"/>
        </w:smartTagPr>
        <w:r w:rsidRPr="00E22C51">
          <w:rPr>
            <w:sz w:val="24"/>
            <w:szCs w:val="24"/>
          </w:rPr>
          <w:t>699.600 KM</w:t>
        </w:r>
      </w:smartTag>
      <w:r w:rsidRPr="00E22C51">
        <w:rPr>
          <w:sz w:val="24"/>
          <w:szCs w:val="24"/>
        </w:rPr>
        <w:t xml:space="preserve">. </w:t>
      </w:r>
    </w:p>
    <w:p w:rsidR="00E601D0" w:rsidRPr="00E22C51" w:rsidRDefault="00E601D0" w:rsidP="0087417E">
      <w:pPr>
        <w:pStyle w:val="ListParagraph"/>
        <w:numPr>
          <w:ilvl w:val="0"/>
          <w:numId w:val="90"/>
        </w:numPr>
        <w:jc w:val="both"/>
        <w:rPr>
          <w:sz w:val="24"/>
          <w:szCs w:val="24"/>
        </w:rPr>
      </w:pPr>
      <w:r w:rsidRPr="00E22C51">
        <w:rPr>
          <w:sz w:val="24"/>
          <w:szCs w:val="24"/>
        </w:rPr>
        <w:t>Po projektu ZP10 obnovljeno je 12 stambenih jedinica u 2 općine, a realizirano je</w:t>
      </w:r>
    </w:p>
    <w:p w:rsidR="00E601D0" w:rsidRPr="00E22C51" w:rsidRDefault="00E601D0" w:rsidP="0087417E">
      <w:pPr>
        <w:pStyle w:val="ListParagraph"/>
        <w:numPr>
          <w:ilvl w:val="0"/>
          <w:numId w:val="90"/>
        </w:numPr>
        <w:jc w:val="both"/>
        <w:rPr>
          <w:sz w:val="24"/>
          <w:szCs w:val="24"/>
        </w:rPr>
      </w:pPr>
      <w:smartTag w:uri="urn:schemas-microsoft-com:office:smarttags" w:element="metricconverter">
        <w:smartTagPr>
          <w:attr w:name="ProductID" w:val="136.900 KM"/>
        </w:smartTagPr>
        <w:r w:rsidRPr="00E22C51">
          <w:rPr>
            <w:sz w:val="24"/>
            <w:szCs w:val="24"/>
          </w:rPr>
          <w:t>136.900 KM</w:t>
        </w:r>
      </w:smartTag>
      <w:r w:rsidRPr="00E22C51">
        <w:rPr>
          <w:sz w:val="24"/>
          <w:szCs w:val="24"/>
        </w:rPr>
        <w:t xml:space="preserve">. </w:t>
      </w:r>
    </w:p>
    <w:p w:rsidR="00E601D0" w:rsidRPr="00E22C51" w:rsidRDefault="00E601D0" w:rsidP="0087417E">
      <w:pPr>
        <w:pStyle w:val="ListParagraph"/>
        <w:numPr>
          <w:ilvl w:val="0"/>
          <w:numId w:val="90"/>
        </w:numPr>
        <w:jc w:val="both"/>
        <w:rPr>
          <w:sz w:val="24"/>
          <w:szCs w:val="24"/>
        </w:rPr>
      </w:pPr>
      <w:r w:rsidRPr="00E22C51">
        <w:rPr>
          <w:sz w:val="24"/>
          <w:szCs w:val="24"/>
        </w:rPr>
        <w:t>Po projektu koji se financira iz kreditnih sredstava OPEC-</w:t>
      </w:r>
      <w:r w:rsidR="00E22C51" w:rsidRPr="00E22C51">
        <w:rPr>
          <w:sz w:val="24"/>
          <w:szCs w:val="24"/>
        </w:rPr>
        <w:t xml:space="preserve">a obnovljeno je 255 stambenih </w:t>
      </w:r>
    </w:p>
    <w:p w:rsidR="00E601D0" w:rsidRPr="00E22C51" w:rsidRDefault="00E601D0" w:rsidP="0087417E">
      <w:pPr>
        <w:pStyle w:val="ListParagraph"/>
        <w:numPr>
          <w:ilvl w:val="0"/>
          <w:numId w:val="90"/>
        </w:numPr>
        <w:jc w:val="both"/>
        <w:rPr>
          <w:sz w:val="24"/>
          <w:szCs w:val="24"/>
        </w:rPr>
      </w:pPr>
      <w:r w:rsidRPr="00E22C51">
        <w:rPr>
          <w:sz w:val="24"/>
          <w:szCs w:val="24"/>
        </w:rPr>
        <w:t xml:space="preserve">jedinica u vrijednosti od </w:t>
      </w:r>
      <w:smartTag w:uri="urn:schemas-microsoft-com:office:smarttags" w:element="metricconverter">
        <w:smartTagPr>
          <w:attr w:name="ProductID" w:val="6.842.000 KM"/>
        </w:smartTagPr>
        <w:r w:rsidRPr="00E22C51">
          <w:rPr>
            <w:sz w:val="24"/>
            <w:szCs w:val="24"/>
          </w:rPr>
          <w:t>6.842.000 KM</w:t>
        </w:r>
      </w:smartTag>
    </w:p>
    <w:p w:rsidR="00E601D0" w:rsidRPr="0074593D" w:rsidRDefault="00E601D0" w:rsidP="0074593D">
      <w:pPr>
        <w:jc w:val="both"/>
        <w:rPr>
          <w:i/>
          <w:sz w:val="24"/>
          <w:szCs w:val="24"/>
        </w:rPr>
      </w:pPr>
      <w:r w:rsidRPr="0074593D">
        <w:rPr>
          <w:i/>
          <w:sz w:val="24"/>
          <w:szCs w:val="24"/>
        </w:rPr>
        <w:t>Projekt sanacije stambenih zgrada – kondominijumi:</w:t>
      </w:r>
    </w:p>
    <w:p w:rsidR="00E601D0" w:rsidRPr="00E22C51" w:rsidRDefault="00E601D0" w:rsidP="0087417E">
      <w:pPr>
        <w:pStyle w:val="ListParagraph"/>
        <w:numPr>
          <w:ilvl w:val="0"/>
          <w:numId w:val="90"/>
        </w:numPr>
        <w:jc w:val="both"/>
        <w:rPr>
          <w:sz w:val="24"/>
          <w:szCs w:val="24"/>
        </w:rPr>
      </w:pPr>
      <w:r w:rsidRPr="00E22C51">
        <w:rPr>
          <w:sz w:val="24"/>
          <w:szCs w:val="24"/>
        </w:rPr>
        <w:t xml:space="preserve">Po projektu ZP10K u 2014. godini, u jednoj općini, obnovljena je 1 zgrada, za 14 direktnih korisnika (prva faza projekta) i realizirano je </w:t>
      </w:r>
      <w:smartTag w:uri="urn:schemas-microsoft-com:office:smarttags" w:element="metricconverter">
        <w:smartTagPr>
          <w:attr w:name="ProductID" w:val="96.300 KM"/>
        </w:smartTagPr>
        <w:r w:rsidRPr="00E22C51">
          <w:rPr>
            <w:sz w:val="24"/>
            <w:szCs w:val="24"/>
          </w:rPr>
          <w:t>96.300 KM</w:t>
        </w:r>
      </w:smartTag>
      <w:r w:rsidRPr="00E22C51">
        <w:rPr>
          <w:sz w:val="24"/>
          <w:szCs w:val="24"/>
        </w:rPr>
        <w:t xml:space="preserve">. </w:t>
      </w:r>
    </w:p>
    <w:p w:rsidR="00E601D0" w:rsidRPr="0074593D" w:rsidRDefault="00E601D0" w:rsidP="0074593D">
      <w:pPr>
        <w:jc w:val="both"/>
        <w:rPr>
          <w:i/>
          <w:sz w:val="24"/>
          <w:szCs w:val="24"/>
        </w:rPr>
      </w:pPr>
      <w:r w:rsidRPr="0074593D">
        <w:rPr>
          <w:i/>
          <w:sz w:val="24"/>
          <w:szCs w:val="24"/>
        </w:rPr>
        <w:t>Elektrifikacija lokacija/objekata realiziranog povratka:</w:t>
      </w:r>
    </w:p>
    <w:p w:rsidR="00E601D0" w:rsidRPr="00E22C51" w:rsidRDefault="00E601D0" w:rsidP="0087417E">
      <w:pPr>
        <w:pStyle w:val="ListParagraph"/>
        <w:numPr>
          <w:ilvl w:val="0"/>
          <w:numId w:val="90"/>
        </w:numPr>
        <w:jc w:val="both"/>
        <w:rPr>
          <w:sz w:val="24"/>
          <w:szCs w:val="24"/>
        </w:rPr>
      </w:pPr>
      <w:r w:rsidRPr="00E22C51">
        <w:rPr>
          <w:sz w:val="24"/>
          <w:szCs w:val="24"/>
        </w:rPr>
        <w:t xml:space="preserve">Po projektu ZPE10 u 2014. godini, realizirano je 2 projekta u 2 projektne općine u iznosu od </w:t>
      </w:r>
      <w:smartTag w:uri="urn:schemas-microsoft-com:office:smarttags" w:element="metricconverter">
        <w:smartTagPr>
          <w:attr w:name="ProductID" w:val="384.400 KM"/>
        </w:smartTagPr>
        <w:r w:rsidRPr="00E22C51">
          <w:rPr>
            <w:sz w:val="24"/>
            <w:szCs w:val="24"/>
          </w:rPr>
          <w:t>384.400 KM</w:t>
        </w:r>
      </w:smartTag>
      <w:r w:rsidRPr="00E22C51">
        <w:rPr>
          <w:sz w:val="24"/>
          <w:szCs w:val="24"/>
        </w:rPr>
        <w:t>, čime je omogućeno priključenje na NN elektromrežu za 18 obnovljenih stambenih jedinica povratnika, kao i za 17 indirektnih korisnika čije stambene jedinice još uvijek nisu obnovljene.</w:t>
      </w:r>
    </w:p>
    <w:p w:rsidR="00E601D0" w:rsidRPr="0074593D" w:rsidRDefault="00E601D0" w:rsidP="0074593D">
      <w:pPr>
        <w:jc w:val="both"/>
        <w:rPr>
          <w:i/>
          <w:sz w:val="24"/>
          <w:szCs w:val="24"/>
        </w:rPr>
      </w:pPr>
      <w:r w:rsidRPr="0074593D">
        <w:rPr>
          <w:i/>
          <w:sz w:val="24"/>
          <w:szCs w:val="24"/>
        </w:rPr>
        <w:t>Projekt sanacije socijalne i komunalne infrastrukture:</w:t>
      </w:r>
    </w:p>
    <w:p w:rsidR="00E601D0" w:rsidRPr="0074593D" w:rsidRDefault="00E601D0" w:rsidP="0087417E">
      <w:pPr>
        <w:pStyle w:val="ListParagraph"/>
        <w:numPr>
          <w:ilvl w:val="0"/>
          <w:numId w:val="91"/>
        </w:numPr>
        <w:jc w:val="both"/>
        <w:rPr>
          <w:sz w:val="24"/>
          <w:szCs w:val="24"/>
        </w:rPr>
      </w:pPr>
      <w:r w:rsidRPr="0074593D">
        <w:rPr>
          <w:sz w:val="24"/>
          <w:szCs w:val="24"/>
        </w:rPr>
        <w:t xml:space="preserve">ZP09OD - u 2014. god. završen 1 projekt komunalne infrastrukture, u vrijednosti od </w:t>
      </w:r>
      <w:smartTag w:uri="urn:schemas-microsoft-com:office:smarttags" w:element="metricconverter">
        <w:smartTagPr>
          <w:attr w:name="ProductID" w:val="250.000 KM"/>
        </w:smartTagPr>
        <w:r w:rsidRPr="0074593D">
          <w:rPr>
            <w:sz w:val="24"/>
            <w:szCs w:val="24"/>
          </w:rPr>
          <w:t>250.000 KM</w:t>
        </w:r>
      </w:smartTag>
      <w:r w:rsidRPr="0074593D">
        <w:rPr>
          <w:sz w:val="24"/>
          <w:szCs w:val="24"/>
        </w:rPr>
        <w:t xml:space="preserve">. </w:t>
      </w:r>
    </w:p>
    <w:p w:rsidR="00E601D0" w:rsidRPr="0074593D" w:rsidRDefault="00E601D0" w:rsidP="0087417E">
      <w:pPr>
        <w:pStyle w:val="ListParagraph"/>
        <w:numPr>
          <w:ilvl w:val="0"/>
          <w:numId w:val="91"/>
        </w:numPr>
        <w:jc w:val="both"/>
        <w:rPr>
          <w:sz w:val="24"/>
          <w:szCs w:val="24"/>
        </w:rPr>
      </w:pPr>
      <w:r w:rsidRPr="0074593D">
        <w:rPr>
          <w:sz w:val="24"/>
          <w:szCs w:val="24"/>
        </w:rPr>
        <w:t>ZP10OD –u 2014. god završen 1 projekt komunalne infra</w:t>
      </w:r>
      <w:r w:rsidR="0074593D">
        <w:rPr>
          <w:sz w:val="24"/>
          <w:szCs w:val="24"/>
        </w:rPr>
        <w:t xml:space="preserve">strukture u vrijednosti od </w:t>
      </w:r>
      <w:smartTag w:uri="urn:schemas-microsoft-com:office:smarttags" w:element="metricconverter">
        <w:smartTagPr>
          <w:attr w:name="ProductID" w:val="49.650 KM"/>
        </w:smartTagPr>
        <w:r w:rsidRPr="0074593D">
          <w:rPr>
            <w:sz w:val="24"/>
            <w:szCs w:val="24"/>
          </w:rPr>
          <w:t>49.650 KM</w:t>
        </w:r>
      </w:smartTag>
      <w:r w:rsidRPr="0074593D">
        <w:rPr>
          <w:sz w:val="24"/>
          <w:szCs w:val="24"/>
        </w:rPr>
        <w:t xml:space="preserve">  </w:t>
      </w:r>
    </w:p>
    <w:p w:rsidR="00E601D0" w:rsidRPr="0074593D" w:rsidRDefault="00E601D0" w:rsidP="0087417E">
      <w:pPr>
        <w:pStyle w:val="ListParagraph"/>
        <w:numPr>
          <w:ilvl w:val="0"/>
          <w:numId w:val="91"/>
        </w:numPr>
        <w:jc w:val="both"/>
        <w:rPr>
          <w:sz w:val="24"/>
          <w:szCs w:val="24"/>
        </w:rPr>
      </w:pPr>
      <w:r w:rsidRPr="0074593D">
        <w:rPr>
          <w:sz w:val="24"/>
          <w:szCs w:val="24"/>
        </w:rPr>
        <w:t xml:space="preserve">ZP13OD - u izvještajnom razdoblju realizirana su 73 projekta u 45 općina (34 projekta iz oblasti komunalne, 8 projekata socijalne infrastrukture i 31 vjerski objekt), u ukupnom iznosu od </w:t>
      </w:r>
      <w:smartTag w:uri="urn:schemas-microsoft-com:office:smarttags" w:element="metricconverter">
        <w:smartTagPr>
          <w:attr w:name="ProductID" w:val="1.653.000 KM"/>
        </w:smartTagPr>
        <w:r w:rsidRPr="0074593D">
          <w:rPr>
            <w:sz w:val="24"/>
            <w:szCs w:val="24"/>
          </w:rPr>
          <w:t>1.653.000 KM</w:t>
        </w:r>
      </w:smartTag>
      <w:r w:rsidRPr="0074593D">
        <w:rPr>
          <w:sz w:val="24"/>
          <w:szCs w:val="24"/>
        </w:rPr>
        <w:t xml:space="preserve">. </w:t>
      </w:r>
    </w:p>
    <w:p w:rsidR="00E601D0" w:rsidRPr="0074593D" w:rsidRDefault="00E601D0" w:rsidP="0074593D">
      <w:pPr>
        <w:jc w:val="both"/>
        <w:rPr>
          <w:i/>
          <w:sz w:val="24"/>
          <w:szCs w:val="24"/>
        </w:rPr>
      </w:pPr>
      <w:r w:rsidRPr="0074593D">
        <w:rPr>
          <w:i/>
          <w:sz w:val="24"/>
          <w:szCs w:val="24"/>
        </w:rPr>
        <w:t>Projekt „Stambeno zbrinjavanje Roma u BiH “</w:t>
      </w:r>
    </w:p>
    <w:p w:rsidR="00E601D0" w:rsidRPr="0074593D" w:rsidRDefault="00E601D0" w:rsidP="0087417E">
      <w:pPr>
        <w:pStyle w:val="ListParagraph"/>
        <w:numPr>
          <w:ilvl w:val="0"/>
          <w:numId w:val="91"/>
        </w:numPr>
        <w:jc w:val="both"/>
        <w:rPr>
          <w:sz w:val="24"/>
          <w:szCs w:val="24"/>
        </w:rPr>
      </w:pPr>
      <w:r w:rsidRPr="0074593D">
        <w:rPr>
          <w:sz w:val="24"/>
          <w:szCs w:val="24"/>
        </w:rPr>
        <w:t xml:space="preserve">SZR12 - u 2014. godini završeno je 15 projekata (11 projekata obnove i izgradnje 81 </w:t>
      </w:r>
    </w:p>
    <w:p w:rsidR="00F1593B" w:rsidRPr="00F1593B" w:rsidRDefault="00E601D0" w:rsidP="00F1593B">
      <w:pPr>
        <w:jc w:val="both"/>
        <w:rPr>
          <w:sz w:val="24"/>
          <w:szCs w:val="24"/>
        </w:rPr>
      </w:pPr>
      <w:r w:rsidRPr="00F1593B">
        <w:rPr>
          <w:sz w:val="24"/>
          <w:szCs w:val="24"/>
        </w:rPr>
        <w:t>stambene jedinice i 4 projekta iz oblasti komunalne infrastrukture) u ukupnom iznosu od 1.649.300 KM</w:t>
      </w:r>
    </w:p>
    <w:p w:rsidR="00E601D0" w:rsidRPr="00F1593B" w:rsidRDefault="00E601D0" w:rsidP="00F1593B">
      <w:pPr>
        <w:pStyle w:val="ListParagraph"/>
        <w:numPr>
          <w:ilvl w:val="0"/>
          <w:numId w:val="91"/>
        </w:numPr>
        <w:jc w:val="both"/>
        <w:rPr>
          <w:sz w:val="24"/>
          <w:szCs w:val="24"/>
        </w:rPr>
      </w:pPr>
      <w:r w:rsidRPr="0074593D">
        <w:rPr>
          <w:sz w:val="24"/>
          <w:szCs w:val="24"/>
        </w:rPr>
        <w:t xml:space="preserve">SZR13 - u 2014. godini završeno je 7 projekata ukupne vrijednosti: 413.800  KM (6 stamb. </w:t>
      </w:r>
      <w:r w:rsidRPr="00F1593B">
        <w:rPr>
          <w:sz w:val="24"/>
          <w:szCs w:val="24"/>
        </w:rPr>
        <w:t>jedinica i 5 projekta iz oblasti komunalne infrastrukture)</w:t>
      </w:r>
    </w:p>
    <w:p w:rsidR="00E601D0" w:rsidRPr="0074593D" w:rsidRDefault="00E601D0" w:rsidP="0074593D">
      <w:pPr>
        <w:jc w:val="both"/>
        <w:rPr>
          <w:i/>
          <w:sz w:val="24"/>
          <w:szCs w:val="24"/>
        </w:rPr>
      </w:pPr>
      <w:r w:rsidRPr="0074593D">
        <w:rPr>
          <w:i/>
          <w:sz w:val="24"/>
          <w:szCs w:val="24"/>
        </w:rPr>
        <w:t>Realizacija „Projekta udruženih sredstava s vlad</w:t>
      </w:r>
      <w:r w:rsidR="0074593D">
        <w:rPr>
          <w:i/>
          <w:sz w:val="24"/>
          <w:szCs w:val="24"/>
        </w:rPr>
        <w:t xml:space="preserve">inim i nevladinim udruženjima, </w:t>
      </w:r>
      <w:r w:rsidRPr="0074593D">
        <w:rPr>
          <w:i/>
          <w:sz w:val="24"/>
          <w:szCs w:val="24"/>
        </w:rPr>
        <w:t>institucijama i organizacijama i institucijama međunarodne zajednice”</w:t>
      </w:r>
    </w:p>
    <w:p w:rsidR="00E601D0" w:rsidRPr="0074593D" w:rsidRDefault="00E601D0" w:rsidP="0087417E">
      <w:pPr>
        <w:pStyle w:val="ListParagraph"/>
        <w:numPr>
          <w:ilvl w:val="0"/>
          <w:numId w:val="91"/>
        </w:numPr>
        <w:jc w:val="both"/>
        <w:rPr>
          <w:sz w:val="24"/>
          <w:szCs w:val="24"/>
          <w:lang w:val="hr-HR"/>
        </w:rPr>
      </w:pPr>
      <w:r w:rsidRPr="0074593D">
        <w:rPr>
          <w:sz w:val="24"/>
          <w:szCs w:val="24"/>
          <w:lang w:val="hr-HR"/>
        </w:rPr>
        <w:t xml:space="preserve">U tijeku 2014. godine, od ukupno 6 predviđenih projekata, završena je implementacija 4 projekta u ukupnoj vrijednosti od </w:t>
      </w:r>
      <w:smartTag w:uri="urn:schemas-microsoft-com:office:smarttags" w:element="metricconverter">
        <w:smartTagPr>
          <w:attr w:name="ProductID" w:val="270.000 KM"/>
        </w:smartTagPr>
        <w:r w:rsidRPr="0074593D">
          <w:rPr>
            <w:sz w:val="24"/>
            <w:szCs w:val="24"/>
            <w:lang w:val="hr-HR"/>
          </w:rPr>
          <w:t>270.000 KM</w:t>
        </w:r>
      </w:smartTag>
      <w:r w:rsidRPr="0074593D">
        <w:rPr>
          <w:sz w:val="24"/>
          <w:szCs w:val="24"/>
          <w:lang w:val="hr-HR"/>
        </w:rPr>
        <w:t xml:space="preserve">. U tijeku je realizacija još dva preostala projekta (u vrijednosti </w:t>
      </w:r>
      <w:smartTag w:uri="urn:schemas-microsoft-com:office:smarttags" w:element="metricconverter">
        <w:smartTagPr>
          <w:attr w:name="ProductID" w:val="530.000 KM"/>
        </w:smartTagPr>
        <w:r w:rsidRPr="0074593D">
          <w:rPr>
            <w:sz w:val="24"/>
            <w:szCs w:val="24"/>
            <w:lang w:val="hr-HR"/>
          </w:rPr>
          <w:t>530.000 KM</w:t>
        </w:r>
      </w:smartTag>
      <w:r w:rsidRPr="0074593D">
        <w:rPr>
          <w:sz w:val="24"/>
          <w:szCs w:val="24"/>
          <w:lang w:val="hr-HR"/>
        </w:rPr>
        <w:t xml:space="preserve">). </w:t>
      </w:r>
    </w:p>
    <w:p w:rsidR="00E601D0" w:rsidRPr="0074593D" w:rsidRDefault="00E601D0" w:rsidP="00DF639F">
      <w:pPr>
        <w:jc w:val="both"/>
        <w:rPr>
          <w:sz w:val="24"/>
          <w:szCs w:val="24"/>
          <w:u w:val="single"/>
        </w:rPr>
      </w:pPr>
      <w:r w:rsidRPr="0074593D">
        <w:rPr>
          <w:sz w:val="24"/>
          <w:szCs w:val="24"/>
          <w:u w:val="single"/>
        </w:rPr>
        <w:t>Stanje u oblasti iseljeništva</w:t>
      </w:r>
    </w:p>
    <w:p w:rsidR="00E601D0" w:rsidRPr="00DF639F" w:rsidRDefault="00E601D0" w:rsidP="00DF639F">
      <w:pPr>
        <w:jc w:val="both"/>
        <w:rPr>
          <w:sz w:val="24"/>
          <w:szCs w:val="24"/>
          <w:lang w:eastAsia="bs-Latn-BA"/>
        </w:rPr>
      </w:pPr>
      <w:r w:rsidRPr="00DF639F">
        <w:rPr>
          <w:sz w:val="24"/>
          <w:szCs w:val="24"/>
          <w:lang w:eastAsia="bs-Latn-BA"/>
        </w:rPr>
        <w:t>Prema dostupnim statističkim podacima, u 51 zemlji prijema živi ukupno oko 1,9 milijuna bh. iseljenika, uključujući drugu i treću generaciju, što predstavlja oko 50% u odnosu na procjenu ukupnog broja stanovnika BiH.</w:t>
      </w:r>
    </w:p>
    <w:p w:rsidR="00E601D0" w:rsidRPr="00DF639F" w:rsidRDefault="00E601D0" w:rsidP="00DF639F">
      <w:pPr>
        <w:jc w:val="both"/>
        <w:rPr>
          <w:sz w:val="24"/>
          <w:szCs w:val="24"/>
          <w:lang w:eastAsia="bs-Latn-BA"/>
        </w:rPr>
      </w:pPr>
      <w:r w:rsidRPr="00DF639F">
        <w:rPr>
          <w:sz w:val="24"/>
          <w:szCs w:val="24"/>
          <w:lang w:eastAsia="bs-Latn-BA"/>
        </w:rPr>
        <w:t xml:space="preserve">Status bh. iseljenika, velikim dijelom, riješen je kroz stjecanje državljanstva, stalne ili privremene dozvole boravka, radne i studentske vize. Oko 500.000 bh. iseljenika prve generacije steklo je državljanstvo država prijema, u što nisu uračunati bh. iseljenici u Srbiji i Hrvatskoj, gdje ih i najveći broj živi. U nekim državama je izrazito visok procent bh. iseljenika koji su svoj status riješili kroz stjecanje državljanstva države prijema, poput Australije (95%) i Norveške (89%). </w:t>
      </w:r>
    </w:p>
    <w:p w:rsidR="00E601D0" w:rsidRPr="00DF639F" w:rsidRDefault="00E601D0" w:rsidP="00DF639F">
      <w:pPr>
        <w:jc w:val="both"/>
        <w:rPr>
          <w:sz w:val="24"/>
          <w:szCs w:val="24"/>
          <w:lang w:eastAsia="bs-Latn-BA"/>
        </w:rPr>
      </w:pPr>
      <w:r w:rsidRPr="00DF639F">
        <w:rPr>
          <w:sz w:val="24"/>
          <w:szCs w:val="24"/>
          <w:lang w:eastAsia="bs-Latn-BA"/>
        </w:rPr>
        <w:t xml:space="preserve">U aktivnosti Ministarstva u 2014. godini poseban naglasak je stavljen na obrazovanje i razinu integracija bh. iseljenika u državama prijema. Prema statistikama kojima raspolažemo, možemo konstatirati da su bh. iseljenici dobro obrazovani. Posebno visok procent visokoobrazovanih iseljenika je u Australiji (54,6%), SAD (41,5%), te Švedskoj (29%). Također, visok je procent zaposlenosti radno sposobnih iseljenika koji, u prosjeku, iznosi više od 80%. </w:t>
      </w:r>
    </w:p>
    <w:p w:rsidR="00E601D0" w:rsidRPr="00DF639F" w:rsidRDefault="00E601D0" w:rsidP="00DF639F">
      <w:pPr>
        <w:jc w:val="both"/>
        <w:rPr>
          <w:rStyle w:val="description3"/>
          <w:b/>
          <w:sz w:val="24"/>
          <w:szCs w:val="24"/>
        </w:rPr>
      </w:pPr>
      <w:r w:rsidRPr="00DF639F">
        <w:rPr>
          <w:sz w:val="24"/>
          <w:szCs w:val="24"/>
          <w:lang w:eastAsia="bs-Latn-BA"/>
        </w:rPr>
        <w:t>Do promjene je došlo i u organiziranosti bh. iseljenika, tako da od prvobitnog okupljanja, uglavnom, u organizacijama s vjerskim, etničkim ili nacionalnim predznakom, posljednjih godina primjetan je trend strukovnog organiziranja, te povezivanja mladih i žena u posebne organizacije, koje su, ne tako rijetko, orijentirane na suradnju s organizacijama i institucijama u Bosni i Hercegovini.</w:t>
      </w:r>
    </w:p>
    <w:p w:rsidR="00E601D0" w:rsidRPr="00DF639F" w:rsidRDefault="00E601D0" w:rsidP="00DF639F">
      <w:pPr>
        <w:jc w:val="both"/>
        <w:rPr>
          <w:color w:val="3E3E3E"/>
          <w:sz w:val="24"/>
          <w:szCs w:val="24"/>
        </w:rPr>
      </w:pPr>
      <w:r w:rsidRPr="00DF639F">
        <w:rPr>
          <w:rStyle w:val="description3"/>
          <w:sz w:val="24"/>
          <w:szCs w:val="24"/>
        </w:rPr>
        <w:t xml:space="preserve">Održani su brojni okrugli stolovi, konferencije i debate na kojima je raspravljano o dijaspori, njenim resursima, velikim mogućnostima i spremnosti da pomogne razvoj zemlje. </w:t>
      </w:r>
    </w:p>
    <w:p w:rsidR="00E601D0" w:rsidRPr="00DF639F" w:rsidRDefault="00E601D0" w:rsidP="00DF639F">
      <w:pPr>
        <w:jc w:val="both"/>
        <w:rPr>
          <w:bCs/>
          <w:sz w:val="24"/>
          <w:szCs w:val="24"/>
        </w:rPr>
      </w:pPr>
      <w:r w:rsidRPr="00DF639F">
        <w:rPr>
          <w:bCs/>
          <w:sz w:val="24"/>
          <w:szCs w:val="24"/>
        </w:rPr>
        <w:t xml:space="preserve">Dobri rezultati </w:t>
      </w:r>
      <w:r w:rsidRPr="00DF639F">
        <w:rPr>
          <w:sz w:val="24"/>
          <w:szCs w:val="24"/>
        </w:rPr>
        <w:t>Ministarstva za ljudska prava i izbjeglice BiH</w:t>
      </w:r>
      <w:r w:rsidRPr="00DF639F">
        <w:rPr>
          <w:bCs/>
          <w:sz w:val="24"/>
          <w:szCs w:val="24"/>
        </w:rPr>
        <w:t xml:space="preserve"> ostvareni su i u razvoju regionalne suradnje u ovoj oblasti, organizirano je više regionalnih skupova u BiH kao i učešće u ovakvim skupovima država regije te je ostvarena zajednička uključenost u regionalne inicijative u ovoj oblasti. </w:t>
      </w:r>
    </w:p>
    <w:p w:rsidR="00E601D0" w:rsidRPr="0074593D" w:rsidRDefault="00E601D0" w:rsidP="00DF639F">
      <w:pPr>
        <w:jc w:val="both"/>
        <w:rPr>
          <w:bCs/>
          <w:sz w:val="24"/>
          <w:szCs w:val="24"/>
        </w:rPr>
      </w:pPr>
      <w:r w:rsidRPr="00DF639F">
        <w:rPr>
          <w:bCs/>
          <w:sz w:val="24"/>
          <w:szCs w:val="24"/>
        </w:rPr>
        <w:t xml:space="preserve">U okviru migracijskog partnerstva sa Švicarskom, razvijena je dobra suradnja u okviru koje su osigurana sredstva za dva projekta: Mapiranje dijaspore u Švicarskoj (projekt je završen ove godine) i </w:t>
      </w:r>
      <w:r w:rsidRPr="00DF639F">
        <w:rPr>
          <w:sz w:val="24"/>
          <w:szCs w:val="24"/>
        </w:rPr>
        <w:t>Migracije i razvoj: Uvrštavanje koncepta migracija i razvoja u relevantne politike, planove i aktivnosti u Bosni i Hercegovini“</w:t>
      </w:r>
      <w:r w:rsidRPr="00DF639F">
        <w:rPr>
          <w:bCs/>
          <w:sz w:val="24"/>
          <w:szCs w:val="24"/>
        </w:rPr>
        <w:t xml:space="preserve">, što obuhvaća aktivnosti koje se odnose na implementaciju Strategije u oblasti migracija i azila (cilj </w:t>
      </w:r>
      <w:r w:rsidR="0074593D">
        <w:rPr>
          <w:bCs/>
          <w:sz w:val="24"/>
          <w:szCs w:val="24"/>
        </w:rPr>
        <w:t xml:space="preserve">- migracija i razvoj). </w:t>
      </w:r>
    </w:p>
    <w:p w:rsidR="00E601D0" w:rsidRPr="0074593D" w:rsidRDefault="00E601D0" w:rsidP="00DF639F">
      <w:pPr>
        <w:jc w:val="both"/>
        <w:rPr>
          <w:sz w:val="24"/>
          <w:szCs w:val="24"/>
          <w:u w:val="single"/>
        </w:rPr>
      </w:pPr>
      <w:r w:rsidRPr="0074593D">
        <w:rPr>
          <w:sz w:val="24"/>
          <w:szCs w:val="24"/>
          <w:u w:val="single"/>
        </w:rPr>
        <w:t>Stanje u oblasti ravnopravnosti spolova</w:t>
      </w:r>
    </w:p>
    <w:p w:rsidR="00E601D0" w:rsidRPr="00DF639F" w:rsidRDefault="00E601D0" w:rsidP="00DF639F">
      <w:pPr>
        <w:jc w:val="both"/>
        <w:rPr>
          <w:bCs/>
          <w:sz w:val="24"/>
          <w:szCs w:val="24"/>
        </w:rPr>
      </w:pPr>
      <w:r w:rsidRPr="00DF639F">
        <w:rPr>
          <w:color w:val="000000"/>
          <w:sz w:val="24"/>
          <w:szCs w:val="24"/>
        </w:rPr>
        <w:t>Agencija za ravnopravnost s</w:t>
      </w:r>
      <w:r w:rsidR="0074593D">
        <w:rPr>
          <w:color w:val="000000"/>
          <w:sz w:val="24"/>
          <w:szCs w:val="24"/>
        </w:rPr>
        <w:t xml:space="preserve">polova BiH </w:t>
      </w:r>
      <w:r w:rsidRPr="00DF639F">
        <w:rPr>
          <w:color w:val="000000"/>
          <w:sz w:val="24"/>
          <w:szCs w:val="24"/>
        </w:rPr>
        <w:t>je i u 2014. godini realizirala Zakon o ravnopravnosti spolova BiH u suradnji s gender centrima entiteta i drugim  institucijama.</w:t>
      </w:r>
      <w:r w:rsidR="0074593D">
        <w:rPr>
          <w:color w:val="000000"/>
          <w:sz w:val="24"/>
          <w:szCs w:val="24"/>
        </w:rPr>
        <w:t xml:space="preserve"> </w:t>
      </w:r>
      <w:r w:rsidRPr="00DF639F">
        <w:rPr>
          <w:color w:val="000000"/>
          <w:sz w:val="24"/>
          <w:szCs w:val="24"/>
        </w:rPr>
        <w:t>P</w:t>
      </w:r>
      <w:r w:rsidR="0074593D">
        <w:rPr>
          <w:color w:val="000000"/>
          <w:sz w:val="24"/>
          <w:szCs w:val="24"/>
        </w:rPr>
        <w:t xml:space="preserve">rogramirane su </w:t>
      </w:r>
      <w:r w:rsidRPr="00DF639F">
        <w:rPr>
          <w:color w:val="000000"/>
          <w:sz w:val="24"/>
          <w:szCs w:val="24"/>
        </w:rPr>
        <w:t>i implemen</w:t>
      </w:r>
      <w:r w:rsidR="0074593D">
        <w:rPr>
          <w:color w:val="000000"/>
          <w:sz w:val="24"/>
          <w:szCs w:val="24"/>
        </w:rPr>
        <w:t xml:space="preserve">tirane </w:t>
      </w:r>
      <w:r w:rsidRPr="00DF639F">
        <w:rPr>
          <w:color w:val="000000"/>
          <w:sz w:val="24"/>
          <w:szCs w:val="24"/>
        </w:rPr>
        <w:t>brojne aktivnosti</w:t>
      </w:r>
      <w:r w:rsidRPr="00DF639F">
        <w:rPr>
          <w:bCs/>
          <w:sz w:val="24"/>
          <w:szCs w:val="24"/>
        </w:rPr>
        <w:t xml:space="preserve"> na usuglašavanju zakonskih propisa, provođenju Gender akcijskog plana i Akcijskog plana za impl</w:t>
      </w:r>
      <w:r w:rsidR="0074593D">
        <w:rPr>
          <w:bCs/>
          <w:sz w:val="24"/>
          <w:szCs w:val="24"/>
        </w:rPr>
        <w:t xml:space="preserve">ementaciju UN Rezolucije 1325, </w:t>
      </w:r>
      <w:r w:rsidRPr="00DF639F">
        <w:rPr>
          <w:bCs/>
          <w:sz w:val="24"/>
          <w:szCs w:val="24"/>
        </w:rPr>
        <w:t xml:space="preserve">te su realizirane različite forme obrazovanja građana u cilju podizanja svijesti o značaju ostvarivanja ravnopravnosti </w:t>
      </w:r>
      <w:r w:rsidR="0074593D">
        <w:rPr>
          <w:bCs/>
          <w:sz w:val="24"/>
          <w:szCs w:val="24"/>
        </w:rPr>
        <w:t>spolova u</w:t>
      </w:r>
      <w:r w:rsidRPr="00DF639F">
        <w:rPr>
          <w:bCs/>
          <w:sz w:val="24"/>
          <w:szCs w:val="24"/>
        </w:rPr>
        <w:t xml:space="preserve"> društvu. Registrirane su i po</w:t>
      </w:r>
      <w:r w:rsidR="0074593D">
        <w:rPr>
          <w:bCs/>
          <w:sz w:val="24"/>
          <w:szCs w:val="24"/>
        </w:rPr>
        <w:t xml:space="preserve">teškoće </w:t>
      </w:r>
      <w:r w:rsidRPr="00DF639F">
        <w:rPr>
          <w:bCs/>
          <w:sz w:val="24"/>
          <w:szCs w:val="24"/>
        </w:rPr>
        <w:t xml:space="preserve">koje se odnose na nedovoljnu informiranost građana o značaju i suštini ravnopravnosti spolova za razvoj društva. </w:t>
      </w:r>
    </w:p>
    <w:p w:rsidR="00E601D0" w:rsidRPr="00DF639F" w:rsidRDefault="00E601D0" w:rsidP="00DF639F">
      <w:pPr>
        <w:jc w:val="both"/>
        <w:rPr>
          <w:bCs/>
          <w:sz w:val="24"/>
          <w:szCs w:val="24"/>
        </w:rPr>
      </w:pPr>
      <w:r w:rsidRPr="00DF639F">
        <w:rPr>
          <w:bCs/>
          <w:sz w:val="24"/>
          <w:szCs w:val="24"/>
        </w:rPr>
        <w:t>Operativni plan institucija BiH za provođenje Gender akcijskog plana BiH (GAP BiH) je izrađen u planiranom roku. Prema odredbama GAP BiH, predviđeno je da, prije slanja na razmatranje Vijeću ministara BiH, Upravni odbor us</w:t>
      </w:r>
      <w:r w:rsidR="0074593D">
        <w:rPr>
          <w:bCs/>
          <w:sz w:val="24"/>
          <w:szCs w:val="24"/>
        </w:rPr>
        <w:t xml:space="preserve">voji Operativni plan. Međutim, </w:t>
      </w:r>
      <w:r w:rsidRPr="00DF639F">
        <w:rPr>
          <w:bCs/>
          <w:sz w:val="24"/>
          <w:szCs w:val="24"/>
        </w:rPr>
        <w:t>Upravni odbor još uvijek n</w:t>
      </w:r>
      <w:r w:rsidR="0074593D">
        <w:rPr>
          <w:bCs/>
          <w:sz w:val="24"/>
          <w:szCs w:val="24"/>
        </w:rPr>
        <w:t>ije imenovan jer Vlada R.</w:t>
      </w:r>
      <w:r w:rsidRPr="00DF639F">
        <w:rPr>
          <w:bCs/>
          <w:sz w:val="24"/>
          <w:szCs w:val="24"/>
        </w:rPr>
        <w:t xml:space="preserve"> Srpske nije dostavila imenovanje članica Upravnog odbora ispred Gender centr</w:t>
      </w:r>
      <w:r w:rsidR="0074593D">
        <w:rPr>
          <w:bCs/>
          <w:sz w:val="24"/>
          <w:szCs w:val="24"/>
        </w:rPr>
        <w:t>a R.</w:t>
      </w:r>
      <w:r w:rsidRPr="00DF639F">
        <w:rPr>
          <w:bCs/>
          <w:sz w:val="24"/>
          <w:szCs w:val="24"/>
        </w:rPr>
        <w:t xml:space="preserve"> Srpske. Zahtjev za imenovanje dostavljen je u veljači 2014., a urgencija u srpnju 2014. godine. U studenome 2014., na upit Agencije za ravnopravnost spolova, Gender centar Vlade RS je dostavio informaciju da je zahtjev za imenovanje upućen prema nadležnom Ministarstvu za regionalnu suradnju i ekonomske odnose RS, te da još uvijek nisu dobili nikakav odgovor na ovaj upit.</w:t>
      </w:r>
    </w:p>
    <w:p w:rsidR="00E601D0" w:rsidRPr="00DF639F" w:rsidRDefault="00E601D0" w:rsidP="00DF639F">
      <w:pPr>
        <w:jc w:val="both"/>
        <w:rPr>
          <w:bCs/>
          <w:sz w:val="24"/>
          <w:szCs w:val="24"/>
        </w:rPr>
      </w:pPr>
      <w:r w:rsidRPr="00DF639F">
        <w:rPr>
          <w:bCs/>
          <w:sz w:val="24"/>
          <w:szCs w:val="24"/>
        </w:rPr>
        <w:t>Na  104. sjednici, održanoj 8. 7. 2014. godine, Vijeće ministara BiH je usvojilo Akcijski plan.</w:t>
      </w:r>
    </w:p>
    <w:p w:rsidR="00E601D0" w:rsidRPr="00DF639F" w:rsidRDefault="00E601D0" w:rsidP="00DF639F">
      <w:pPr>
        <w:jc w:val="both"/>
        <w:rPr>
          <w:bCs/>
          <w:sz w:val="24"/>
          <w:szCs w:val="24"/>
        </w:rPr>
      </w:pPr>
      <w:r w:rsidRPr="00DF639F">
        <w:rPr>
          <w:bCs/>
          <w:sz w:val="24"/>
          <w:szCs w:val="24"/>
        </w:rPr>
        <w:t>Akcijski plan za implementaciju UNSCR 1325</w:t>
      </w:r>
      <w:r w:rsidR="0074593D">
        <w:rPr>
          <w:bCs/>
          <w:sz w:val="24"/>
          <w:szCs w:val="24"/>
        </w:rPr>
        <w:t xml:space="preserve"> u BiH</w:t>
      </w:r>
      <w:r w:rsidRPr="00DF639F">
        <w:rPr>
          <w:bCs/>
          <w:sz w:val="24"/>
          <w:szCs w:val="24"/>
        </w:rPr>
        <w:t xml:space="preserve"> za razdoblje 2014.</w:t>
      </w:r>
      <w:r w:rsidR="0074593D">
        <w:rPr>
          <w:bCs/>
          <w:sz w:val="24"/>
          <w:szCs w:val="24"/>
        </w:rPr>
        <w:t>–</w:t>
      </w:r>
      <w:r w:rsidRPr="00DF639F">
        <w:rPr>
          <w:bCs/>
          <w:sz w:val="24"/>
          <w:szCs w:val="24"/>
        </w:rPr>
        <w:t>2017. godine</w:t>
      </w:r>
      <w:r w:rsidRPr="00DF639F">
        <w:rPr>
          <w:sz w:val="24"/>
          <w:szCs w:val="24"/>
        </w:rPr>
        <w:t xml:space="preserve"> izrađen je u punoj suradnji Agencije za ravnopravnost spolova i institucija predstavljenih u Koordinacijskom odboru za praćenje Akcijskog plana, te uz konzultacije s nevladinim organizacijama. Stručnu i tehničku podršku izradi Plana pružili su Institut za inkluzivnu sigurnost, u okviru programa „Resolution to Act“ i UN Women u Bosni i Hercegovini.</w:t>
      </w:r>
    </w:p>
    <w:p w:rsidR="00E601D0" w:rsidRPr="00DF639F" w:rsidRDefault="00E601D0" w:rsidP="00DF639F">
      <w:pPr>
        <w:jc w:val="both"/>
        <w:rPr>
          <w:b/>
          <w:bCs/>
          <w:sz w:val="24"/>
          <w:szCs w:val="24"/>
        </w:rPr>
      </w:pPr>
    </w:p>
    <w:p w:rsidR="00E601D0" w:rsidRPr="0074593D" w:rsidRDefault="0074593D" w:rsidP="00DF639F">
      <w:pPr>
        <w:jc w:val="both"/>
        <w:rPr>
          <w:bCs/>
          <w:sz w:val="22"/>
          <w:szCs w:val="22"/>
        </w:rPr>
      </w:pPr>
      <w:r>
        <w:rPr>
          <w:bCs/>
          <w:sz w:val="22"/>
          <w:szCs w:val="22"/>
        </w:rPr>
        <w:t xml:space="preserve">ZAKONODAVNE  </w:t>
      </w:r>
      <w:r w:rsidRPr="0074593D">
        <w:rPr>
          <w:bCs/>
          <w:sz w:val="22"/>
          <w:szCs w:val="22"/>
        </w:rPr>
        <w:t>AKTIVNOST</w:t>
      </w:r>
      <w:r>
        <w:rPr>
          <w:bCs/>
          <w:sz w:val="22"/>
          <w:szCs w:val="22"/>
        </w:rPr>
        <w:t>I</w:t>
      </w:r>
    </w:p>
    <w:p w:rsidR="00E601D0" w:rsidRPr="0074593D" w:rsidRDefault="00E601D0" w:rsidP="00DF639F">
      <w:pPr>
        <w:jc w:val="both"/>
        <w:rPr>
          <w:bCs/>
          <w:sz w:val="24"/>
          <w:szCs w:val="24"/>
        </w:rPr>
      </w:pPr>
    </w:p>
    <w:p w:rsidR="00E601D0" w:rsidRPr="0074593D" w:rsidRDefault="00E601D0" w:rsidP="00DF639F">
      <w:pPr>
        <w:jc w:val="both"/>
        <w:rPr>
          <w:bCs/>
          <w:i/>
          <w:sz w:val="24"/>
          <w:szCs w:val="24"/>
          <w:u w:val="single"/>
        </w:rPr>
      </w:pPr>
      <w:r w:rsidRPr="0074593D">
        <w:rPr>
          <w:i/>
          <w:sz w:val="24"/>
          <w:szCs w:val="24"/>
          <w:u w:val="single"/>
        </w:rPr>
        <w:t>Zakon o izbjeglicama iz BiH, raseljenim osobama i povratnicima;</w:t>
      </w:r>
    </w:p>
    <w:p w:rsidR="00E601D0" w:rsidRPr="0074593D" w:rsidRDefault="00E601D0" w:rsidP="00DF639F">
      <w:pPr>
        <w:jc w:val="both"/>
        <w:rPr>
          <w:sz w:val="24"/>
          <w:szCs w:val="24"/>
        </w:rPr>
      </w:pPr>
      <w:r w:rsidRPr="00DF639F">
        <w:rPr>
          <w:sz w:val="24"/>
          <w:szCs w:val="24"/>
        </w:rPr>
        <w:t>Dana 9. 10. 2014. godine Zakon je upućen Vijeću ministara BiH na razmatranje bez mišljenja Ministarstva financija i trezora BiH, iako je mišljenje obvezno i postoji mogućnost da će Generalno tajništvo Vijeća ministara BiH vratiti materijal kao nepotpun. Razlog upućivanja je taj što i pored nekoliko urgencija nije dobiveno traženo mišljenje od Ministarstva financija i trezora BiH.</w:t>
      </w:r>
    </w:p>
    <w:p w:rsidR="00E601D0" w:rsidRPr="0074593D" w:rsidRDefault="00E601D0" w:rsidP="00DF639F">
      <w:pPr>
        <w:jc w:val="both"/>
        <w:rPr>
          <w:i/>
          <w:sz w:val="24"/>
          <w:szCs w:val="24"/>
          <w:u w:val="single"/>
          <w:lang w:val="hr-HR"/>
        </w:rPr>
      </w:pPr>
      <w:r w:rsidRPr="0074593D">
        <w:rPr>
          <w:i/>
          <w:sz w:val="24"/>
          <w:szCs w:val="24"/>
          <w:u w:val="single"/>
          <w:lang w:val="hr-HR"/>
        </w:rPr>
        <w:t>Izmjene i dopune Zakona o ombudsmanima Bosne i Hercegovine;</w:t>
      </w:r>
    </w:p>
    <w:p w:rsidR="00E601D0" w:rsidRPr="0074593D" w:rsidRDefault="00E601D0" w:rsidP="00DF639F">
      <w:pPr>
        <w:jc w:val="both"/>
        <w:rPr>
          <w:rFonts w:eastAsia="Calibri"/>
          <w:b/>
          <w:sz w:val="24"/>
          <w:szCs w:val="24"/>
        </w:rPr>
      </w:pPr>
      <w:r w:rsidRPr="00DF639F">
        <w:rPr>
          <w:sz w:val="24"/>
          <w:szCs w:val="24"/>
          <w:lang w:eastAsia="bs-Latn-BA"/>
        </w:rPr>
        <w:t>Inicijativu za izmjene i dopune Zakona o ombudsmanu za ljudska prava BiH podnijelo je Ministarstvo za ljudska prava i izbjeglice na osnovu analize i preporuka međunarodnih komiteta s ciljem da se osigura akreditacija Institucije ombudsmana za ljudska prava u narednom razdoblju, zbog čega je bilo potrebno pristupiti izradi izmjena i dopuna kako bi se osigurala veća nezavisnost u pogledu financiranja Institucije i izbora ombudsmana. Ove aktivnosti su većim dijelom završene tijekom 2014. godine, s tim da će prijedlog za razmatranje ovog zakona  biti upućen do travnja 2015. godine.</w:t>
      </w:r>
      <w:r w:rsidRPr="00DF639F">
        <w:rPr>
          <w:b/>
          <w:sz w:val="24"/>
          <w:szCs w:val="24"/>
        </w:rPr>
        <w:t xml:space="preserve"> </w:t>
      </w:r>
    </w:p>
    <w:p w:rsidR="00E601D0" w:rsidRPr="0074593D" w:rsidRDefault="00E601D0" w:rsidP="00DF639F">
      <w:pPr>
        <w:jc w:val="both"/>
        <w:rPr>
          <w:i/>
          <w:sz w:val="24"/>
          <w:szCs w:val="24"/>
          <w:u w:val="single"/>
          <w:lang w:val="hr-HR"/>
        </w:rPr>
      </w:pPr>
      <w:r w:rsidRPr="0074593D">
        <w:rPr>
          <w:i/>
          <w:sz w:val="24"/>
          <w:szCs w:val="24"/>
          <w:u w:val="single"/>
          <w:lang w:val="hr-HR"/>
        </w:rPr>
        <w:t>Izmjene i dopune Zakona o diskriminaciji;</w:t>
      </w:r>
    </w:p>
    <w:p w:rsidR="0074593D" w:rsidRPr="0074593D" w:rsidRDefault="00E601D0" w:rsidP="00DF639F">
      <w:pPr>
        <w:jc w:val="both"/>
        <w:rPr>
          <w:rFonts w:eastAsia="Calibri"/>
          <w:sz w:val="24"/>
          <w:szCs w:val="24"/>
        </w:rPr>
      </w:pPr>
      <w:r w:rsidRPr="00DF639F">
        <w:rPr>
          <w:sz w:val="24"/>
          <w:szCs w:val="24"/>
          <w:lang w:eastAsia="bs-Latn-BA"/>
        </w:rPr>
        <w:t>Inicijativa za izmjene i dopune Zakona o zabrani diskriminacije pokrenuta je na temelju preporuke Europske komisije dane u sklopu rada Privremenog odbora za stabilizaciju i pridruživanje. Cilj aktivnosti na izmjeni i dopuni Zakona o zabrani diskriminacije je njegovo potpuno usklađivanje s acquisem EU. Realizacija ove aktivnosti je usporena iz razloga što u sastav Radne skupine za izradu izmjena i dopuna Zakona o zabrani diskriminacije nisu nominirani svi predstavnici nadležnih institucija zbog čega će i ova aktivnost biti nastavljena u 2015. godini.</w:t>
      </w:r>
      <w:r w:rsidRPr="00DF639F">
        <w:rPr>
          <w:sz w:val="24"/>
          <w:szCs w:val="24"/>
        </w:rPr>
        <w:t xml:space="preserve"> </w:t>
      </w:r>
    </w:p>
    <w:p w:rsidR="00E601D0" w:rsidRPr="0074593D" w:rsidRDefault="00E601D0" w:rsidP="00DF639F">
      <w:pPr>
        <w:jc w:val="both"/>
        <w:rPr>
          <w:i/>
          <w:sz w:val="24"/>
          <w:szCs w:val="24"/>
          <w:u w:val="single"/>
        </w:rPr>
      </w:pPr>
      <w:r w:rsidRPr="0074593D">
        <w:rPr>
          <w:i/>
          <w:sz w:val="24"/>
          <w:szCs w:val="24"/>
          <w:u w:val="single"/>
        </w:rPr>
        <w:t>Podzakonski akti</w:t>
      </w:r>
    </w:p>
    <w:p w:rsidR="00E601D0" w:rsidRPr="0074593D" w:rsidRDefault="00E601D0" w:rsidP="00DF639F">
      <w:pPr>
        <w:jc w:val="both"/>
        <w:rPr>
          <w:bCs/>
          <w:i/>
          <w:sz w:val="24"/>
          <w:szCs w:val="24"/>
          <w:lang w:val="hr-HR"/>
        </w:rPr>
      </w:pPr>
      <w:r w:rsidRPr="0074593D">
        <w:rPr>
          <w:i/>
          <w:sz w:val="24"/>
          <w:szCs w:val="24"/>
          <w:lang w:val="hr-HR"/>
        </w:rPr>
        <w:t>Odluka o imenovanju Stručnog tima za podršku predsjedavanja Dekadom Roma 2005. - 2015. god.;</w:t>
      </w:r>
    </w:p>
    <w:p w:rsidR="00E601D0" w:rsidRPr="0074593D" w:rsidRDefault="00E601D0" w:rsidP="00DF639F">
      <w:pPr>
        <w:jc w:val="both"/>
        <w:rPr>
          <w:b/>
          <w:bCs/>
          <w:sz w:val="24"/>
          <w:szCs w:val="24"/>
          <w:lang w:val="hr-HR"/>
        </w:rPr>
      </w:pPr>
      <w:r w:rsidRPr="00DF639F">
        <w:rPr>
          <w:sz w:val="24"/>
          <w:szCs w:val="24"/>
          <w:lang w:val="hr-HR"/>
        </w:rPr>
        <w:t>Bosna i Hercegovina je, u skladu sa zaključkom Vijeća ministara, 1. 7. 2014. godine, preuzela ulogu predsjedavanja Dekadom uključenja Roma 2005</w:t>
      </w:r>
      <w:r w:rsidR="0074593D">
        <w:rPr>
          <w:sz w:val="24"/>
          <w:szCs w:val="24"/>
          <w:lang w:val="hr-HR"/>
        </w:rPr>
        <w:t>.–</w:t>
      </w:r>
      <w:r w:rsidRPr="00DF639F">
        <w:rPr>
          <w:sz w:val="24"/>
          <w:szCs w:val="24"/>
          <w:lang w:val="hr-HR"/>
        </w:rPr>
        <w:t>2015., a uloga predsjedavanja će završiti krajem 2015. godine. U skladu s tim, Vijeće</w:t>
      </w:r>
      <w:r w:rsidR="0074593D">
        <w:rPr>
          <w:sz w:val="24"/>
          <w:szCs w:val="24"/>
          <w:lang w:val="hr-HR"/>
        </w:rPr>
        <w:t xml:space="preserve"> ministara BiHe</w:t>
      </w:r>
      <w:r w:rsidRPr="00DF639F">
        <w:rPr>
          <w:sz w:val="24"/>
          <w:szCs w:val="24"/>
          <w:lang w:val="hr-HR"/>
        </w:rPr>
        <w:t xml:space="preserve"> na 88. sjednici, održanoj 19. ožujka 201</w:t>
      </w:r>
      <w:r w:rsidR="0074593D">
        <w:rPr>
          <w:sz w:val="24"/>
          <w:szCs w:val="24"/>
          <w:lang w:val="hr-HR"/>
        </w:rPr>
        <w:t xml:space="preserve">4. </w:t>
      </w:r>
      <w:r w:rsidRPr="00DF639F">
        <w:rPr>
          <w:sz w:val="24"/>
          <w:szCs w:val="24"/>
          <w:lang w:val="hr-HR"/>
        </w:rPr>
        <w:t>godine, donijelo je Odluku o imenovanju stručnog tima za podršku predsjedavanja Dekadom Roma 2005</w:t>
      </w:r>
      <w:r w:rsidR="0074593D">
        <w:rPr>
          <w:sz w:val="24"/>
          <w:szCs w:val="24"/>
          <w:lang w:val="hr-HR"/>
        </w:rPr>
        <w:t>.</w:t>
      </w:r>
      <w:r w:rsidRPr="00DF639F">
        <w:rPr>
          <w:sz w:val="24"/>
          <w:szCs w:val="24"/>
          <w:lang w:val="hr-HR"/>
        </w:rPr>
        <w:t>-</w:t>
      </w:r>
      <w:smartTag w:uri="urn:schemas-microsoft-com:office:smarttags" w:element="metricconverter">
        <w:smartTagPr>
          <w:attr w:name="ProductID" w:val="2015. g"/>
        </w:smartTagPr>
        <w:r w:rsidRPr="00DF639F">
          <w:rPr>
            <w:sz w:val="24"/>
            <w:szCs w:val="24"/>
            <w:lang w:val="hr-HR"/>
          </w:rPr>
          <w:t>2015. g</w:t>
        </w:r>
      </w:smartTag>
      <w:r w:rsidR="0074593D">
        <w:rPr>
          <w:sz w:val="24"/>
          <w:szCs w:val="24"/>
          <w:lang w:val="hr-HR"/>
        </w:rPr>
        <w:t>. („Sl.</w:t>
      </w:r>
      <w:r w:rsidRPr="00DF639F">
        <w:rPr>
          <w:sz w:val="24"/>
          <w:szCs w:val="24"/>
          <w:lang w:val="hr-HR"/>
        </w:rPr>
        <w:t xml:space="preserve"> glasnik BiH“, broj 28/14). Stručni tim je nadležan za pripremu, organiziranje sjednica i konferencija u razdoblju predsjedavanje BiH Dekadom uključenja Roma 2005</w:t>
      </w:r>
      <w:r w:rsidR="0074593D">
        <w:rPr>
          <w:sz w:val="24"/>
          <w:szCs w:val="24"/>
          <w:lang w:val="hr-HR"/>
        </w:rPr>
        <w:t>.</w:t>
      </w:r>
      <w:r w:rsidRPr="00DF639F">
        <w:rPr>
          <w:sz w:val="24"/>
          <w:szCs w:val="24"/>
          <w:lang w:val="hr-HR"/>
        </w:rPr>
        <w:t>-2015.</w:t>
      </w:r>
    </w:p>
    <w:p w:rsidR="00E601D0" w:rsidRPr="0074593D" w:rsidRDefault="0074593D" w:rsidP="00DF639F">
      <w:pPr>
        <w:jc w:val="both"/>
        <w:rPr>
          <w:i/>
          <w:sz w:val="24"/>
          <w:szCs w:val="24"/>
          <w:lang w:val="hr-HR"/>
        </w:rPr>
      </w:pPr>
      <w:r w:rsidRPr="0074593D">
        <w:rPr>
          <w:i/>
          <w:sz w:val="24"/>
          <w:szCs w:val="24"/>
          <w:lang w:val="hr-HR"/>
        </w:rPr>
        <w:t>Odluka</w:t>
      </w:r>
      <w:r w:rsidR="00E601D0" w:rsidRPr="0074593D">
        <w:rPr>
          <w:i/>
          <w:sz w:val="24"/>
          <w:szCs w:val="24"/>
          <w:lang w:val="hr-HR"/>
        </w:rPr>
        <w:t xml:space="preserve"> o rasporedu proračunskih sredstava za implementaciju Akcijskog plana za rješavanje problema Roma u oblastima zapošljavanja, stambenog zbrinjavanja, zdravstvene zaštite i prikupljanja podataka o potrebama romskih kućanstava u BiH za 2014. godinu;</w:t>
      </w:r>
    </w:p>
    <w:p w:rsidR="00E601D0" w:rsidRPr="0074593D" w:rsidRDefault="00E601D0" w:rsidP="00DF639F">
      <w:pPr>
        <w:jc w:val="both"/>
        <w:rPr>
          <w:sz w:val="24"/>
          <w:szCs w:val="24"/>
          <w:lang w:val="hr-HR"/>
        </w:rPr>
      </w:pPr>
      <w:r w:rsidRPr="00DF639F">
        <w:rPr>
          <w:sz w:val="24"/>
          <w:szCs w:val="24"/>
          <w:lang w:val="hr-HR"/>
        </w:rPr>
        <w:t>Ministarstvo za ljudska prava i izbjeglice BiH je zaduženo da izradi efikasne i racionalne mehanizme utr</w:t>
      </w:r>
      <w:r w:rsidR="0074593D">
        <w:rPr>
          <w:sz w:val="24"/>
          <w:szCs w:val="24"/>
          <w:lang w:val="hr-HR"/>
        </w:rPr>
        <w:t>oška sredstava koja se u</w:t>
      </w:r>
      <w:r w:rsidRPr="00DF639F">
        <w:rPr>
          <w:sz w:val="24"/>
          <w:szCs w:val="24"/>
          <w:lang w:val="hr-HR"/>
        </w:rPr>
        <w:t xml:space="preserve"> proračunu institucija BiH osiguravaju za rješavanje problema Roma, a koja</w:t>
      </w:r>
      <w:r w:rsidR="0074593D">
        <w:rPr>
          <w:sz w:val="24"/>
          <w:szCs w:val="24"/>
          <w:lang w:val="hr-HR"/>
        </w:rPr>
        <w:t xml:space="preserve"> se odnose na </w:t>
      </w:r>
      <w:r w:rsidRPr="00DF639F">
        <w:rPr>
          <w:sz w:val="24"/>
          <w:szCs w:val="24"/>
          <w:lang w:val="hr-HR"/>
        </w:rPr>
        <w:t xml:space="preserve">Dekadu inkluzije Roma 2005. – 2015. kojoj je BiH pristupila 2008. </w:t>
      </w:r>
      <w:r w:rsidR="0074593D">
        <w:rPr>
          <w:sz w:val="24"/>
          <w:szCs w:val="24"/>
          <w:lang w:val="hr-HR"/>
        </w:rPr>
        <w:t>godine. Odluku</w:t>
      </w:r>
      <w:r w:rsidRPr="00DF639F">
        <w:rPr>
          <w:sz w:val="24"/>
          <w:szCs w:val="24"/>
          <w:lang w:val="hr-HR"/>
        </w:rPr>
        <w:t xml:space="preserve"> je usvojilo Vijeće ministara BiH na 8</w:t>
      </w:r>
      <w:r w:rsidR="0074593D">
        <w:rPr>
          <w:sz w:val="24"/>
          <w:szCs w:val="24"/>
          <w:lang w:val="hr-HR"/>
        </w:rPr>
        <w:t xml:space="preserve">9. </w:t>
      </w:r>
      <w:r w:rsidRPr="00DF639F">
        <w:rPr>
          <w:sz w:val="24"/>
          <w:szCs w:val="24"/>
          <w:lang w:val="hr-HR"/>
        </w:rPr>
        <w:t>sjednici, održanoj 4. travnja</w:t>
      </w:r>
      <w:r w:rsidR="0074593D">
        <w:rPr>
          <w:sz w:val="24"/>
          <w:szCs w:val="24"/>
          <w:lang w:val="hr-HR"/>
        </w:rPr>
        <w:t xml:space="preserve"> 2014. </w:t>
      </w:r>
      <w:r w:rsidRPr="00DF639F">
        <w:rPr>
          <w:sz w:val="24"/>
          <w:szCs w:val="24"/>
          <w:lang w:val="hr-HR"/>
        </w:rPr>
        <w:t xml:space="preserve">godine. </w:t>
      </w:r>
    </w:p>
    <w:p w:rsidR="00E601D0" w:rsidRPr="0074593D" w:rsidRDefault="00E601D0" w:rsidP="00DF639F">
      <w:pPr>
        <w:jc w:val="both"/>
        <w:rPr>
          <w:i/>
          <w:sz w:val="24"/>
          <w:szCs w:val="24"/>
        </w:rPr>
      </w:pPr>
      <w:r w:rsidRPr="0074593D">
        <w:rPr>
          <w:i/>
          <w:sz w:val="24"/>
          <w:szCs w:val="24"/>
        </w:rPr>
        <w:t>Odluka o izmjeni Odluk</w:t>
      </w:r>
      <w:r w:rsidR="0074593D" w:rsidRPr="0074593D">
        <w:rPr>
          <w:i/>
          <w:sz w:val="24"/>
          <w:szCs w:val="24"/>
        </w:rPr>
        <w:t xml:space="preserve">e </w:t>
      </w:r>
      <w:r w:rsidRPr="0074593D">
        <w:rPr>
          <w:i/>
          <w:sz w:val="24"/>
          <w:szCs w:val="24"/>
        </w:rPr>
        <w:t xml:space="preserve">o rasporedu proračunskih sredstava za implementaciju Akcijskog plana za rješavanje problema Roma u oblastima zapošljavanja, stambenog zbrinjavanja, zdravstvene zaštite i prikupljanja podataka o potrebama romskih kućanstava u BiH za 2014. godinu usvojena 17. 9. </w:t>
      </w:r>
      <w:r w:rsidR="0074593D" w:rsidRPr="0074593D">
        <w:rPr>
          <w:i/>
          <w:sz w:val="24"/>
          <w:szCs w:val="24"/>
        </w:rPr>
        <w:t>2014. godine („Sl.</w:t>
      </w:r>
      <w:r w:rsidRPr="0074593D">
        <w:rPr>
          <w:i/>
          <w:sz w:val="24"/>
          <w:szCs w:val="24"/>
        </w:rPr>
        <w:t xml:space="preserve"> glasnik BiH“, broj 80/14); </w:t>
      </w:r>
    </w:p>
    <w:p w:rsidR="00E601D0" w:rsidRPr="0074593D" w:rsidRDefault="00E601D0" w:rsidP="00DF639F">
      <w:pPr>
        <w:jc w:val="both"/>
        <w:rPr>
          <w:sz w:val="24"/>
          <w:szCs w:val="24"/>
        </w:rPr>
      </w:pPr>
      <w:r w:rsidRPr="00DF639F">
        <w:rPr>
          <w:sz w:val="24"/>
          <w:szCs w:val="24"/>
        </w:rPr>
        <w:t>Javni poziv je proveden. Potpisani su memorandumi iz oblasti zapošljavanja i ugovori za oblast stamb</w:t>
      </w:r>
      <w:r w:rsidR="00DF3FCD">
        <w:rPr>
          <w:sz w:val="24"/>
          <w:szCs w:val="24"/>
        </w:rPr>
        <w:t>enog zbrinjavanja. Financijska realizacija transfera je završena.</w:t>
      </w:r>
      <w:r w:rsidRPr="00DF639F">
        <w:rPr>
          <w:sz w:val="24"/>
          <w:szCs w:val="24"/>
        </w:rPr>
        <w:t xml:space="preserve">. </w:t>
      </w:r>
    </w:p>
    <w:p w:rsidR="00E601D0" w:rsidRPr="0074593D" w:rsidRDefault="00E601D0" w:rsidP="00DF639F">
      <w:pPr>
        <w:jc w:val="both"/>
        <w:rPr>
          <w:i/>
          <w:sz w:val="24"/>
          <w:szCs w:val="24"/>
          <w:lang w:val="hr-HR"/>
        </w:rPr>
      </w:pPr>
      <w:r w:rsidRPr="0074593D">
        <w:rPr>
          <w:i/>
          <w:sz w:val="24"/>
          <w:szCs w:val="24"/>
          <w:lang w:val="hr-HR"/>
        </w:rPr>
        <w:t>Odluka o usvajanju Programa i načinu financiranja predsjedavanja Dekadom Roma;</w:t>
      </w:r>
    </w:p>
    <w:p w:rsidR="00E601D0" w:rsidRPr="0074593D" w:rsidRDefault="00E601D0" w:rsidP="00DF639F">
      <w:pPr>
        <w:jc w:val="both"/>
        <w:rPr>
          <w:b/>
          <w:bCs/>
          <w:sz w:val="24"/>
          <w:szCs w:val="24"/>
          <w:lang w:val="hr-HR"/>
        </w:rPr>
      </w:pPr>
      <w:r w:rsidRPr="00DF639F">
        <w:rPr>
          <w:sz w:val="24"/>
          <w:szCs w:val="24"/>
          <w:lang w:val="hr-HR"/>
        </w:rPr>
        <w:t>Preuzimanjem uloge države predsjedavan</w:t>
      </w:r>
      <w:r w:rsidR="0074593D">
        <w:rPr>
          <w:sz w:val="24"/>
          <w:szCs w:val="24"/>
          <w:lang w:val="hr-HR"/>
        </w:rPr>
        <w:t>ja Dekadom uključenja Roma, BiH</w:t>
      </w:r>
      <w:r w:rsidRPr="00DF639F">
        <w:rPr>
          <w:sz w:val="24"/>
          <w:szCs w:val="24"/>
          <w:lang w:val="hr-HR"/>
        </w:rPr>
        <w:t xml:space="preserve"> je bila dužna sačiniti program predsjedavanja i izdvojiti sredstva za realizaciju programa. Odluka je objavljena u Službenom glasnik</w:t>
      </w:r>
      <w:r w:rsidR="0074593D">
        <w:rPr>
          <w:sz w:val="24"/>
          <w:szCs w:val="24"/>
          <w:lang w:val="hr-HR"/>
        </w:rPr>
        <w:t>u BiH („Sl.</w:t>
      </w:r>
      <w:r w:rsidRPr="00DF639F">
        <w:rPr>
          <w:sz w:val="24"/>
          <w:szCs w:val="24"/>
          <w:lang w:val="hr-HR"/>
        </w:rPr>
        <w:t xml:space="preserve"> glasnik BiH“, broj: 39/14.). Grant sredstva </w:t>
      </w:r>
      <w:r w:rsidR="0074593D">
        <w:rPr>
          <w:sz w:val="24"/>
          <w:szCs w:val="24"/>
          <w:lang w:val="hr-HR"/>
        </w:rPr>
        <w:t>za podršku predsjedavanju BiH Dekadom uključenja Roma 2005.–</w:t>
      </w:r>
      <w:r w:rsidRPr="00DF639F">
        <w:rPr>
          <w:sz w:val="24"/>
          <w:szCs w:val="24"/>
          <w:lang w:val="hr-HR"/>
        </w:rPr>
        <w:t xml:space="preserve">2015. su prebačena UNDP-u i organizirana je 27. sjednica Međunarodnog upravnog komiteta Dekade, dvije međunarodne konferencije i sastanak Komiteta eksperata za pitanja Roma (CAHROM). </w:t>
      </w:r>
    </w:p>
    <w:p w:rsidR="00E601D0" w:rsidRPr="0074593D" w:rsidRDefault="0074593D" w:rsidP="00DF639F">
      <w:pPr>
        <w:jc w:val="both"/>
        <w:rPr>
          <w:i/>
          <w:sz w:val="24"/>
          <w:szCs w:val="24"/>
          <w:lang w:val="hr-HR"/>
        </w:rPr>
      </w:pPr>
      <w:r w:rsidRPr="0074593D">
        <w:rPr>
          <w:i/>
          <w:sz w:val="24"/>
          <w:szCs w:val="24"/>
          <w:lang w:val="hr-HR"/>
        </w:rPr>
        <w:t xml:space="preserve">Odluka o imenovanju </w:t>
      </w:r>
      <w:r w:rsidR="00E601D0" w:rsidRPr="0074593D">
        <w:rPr>
          <w:i/>
          <w:sz w:val="24"/>
          <w:szCs w:val="24"/>
          <w:lang w:val="hr-HR"/>
        </w:rPr>
        <w:t>Komisije za odabir projekata za grant sredstva namijenjena zapošlja</w:t>
      </w:r>
      <w:r w:rsidR="00DF3FCD">
        <w:rPr>
          <w:i/>
          <w:sz w:val="24"/>
          <w:szCs w:val="24"/>
          <w:lang w:val="hr-HR"/>
        </w:rPr>
        <w:t xml:space="preserve">vanju, stambenom zabrinjavanju </w:t>
      </w:r>
      <w:r w:rsidR="00E601D0" w:rsidRPr="0074593D">
        <w:rPr>
          <w:i/>
          <w:sz w:val="24"/>
          <w:szCs w:val="24"/>
          <w:lang w:val="hr-HR"/>
        </w:rPr>
        <w:t>i zdravstvenoj zaštiti Roma;</w:t>
      </w:r>
      <w:r w:rsidRPr="0074593D">
        <w:rPr>
          <w:i/>
          <w:sz w:val="24"/>
          <w:szCs w:val="24"/>
          <w:lang w:val="hr-HR"/>
        </w:rPr>
        <w:t xml:space="preserve"> </w:t>
      </w:r>
    </w:p>
    <w:p w:rsidR="00E601D0" w:rsidRPr="0074593D" w:rsidRDefault="00E601D0" w:rsidP="00DF639F">
      <w:pPr>
        <w:jc w:val="both"/>
        <w:rPr>
          <w:sz w:val="24"/>
          <w:szCs w:val="24"/>
          <w:lang w:val="hr-HR"/>
        </w:rPr>
      </w:pPr>
      <w:r w:rsidRPr="00DF639F">
        <w:rPr>
          <w:sz w:val="24"/>
          <w:szCs w:val="24"/>
          <w:lang w:val="hr-HR"/>
        </w:rPr>
        <w:t>Na osnovu donesene Odluke o rasporedu proračunskih sredstava donesena je i Odluka o imenovanju Komisije za odabir projekata za grant sredstva namijenjena stambenom zbrinjavanju Roma. U tijeku je potpisivanje ugovora i transfer sredstava.</w:t>
      </w:r>
    </w:p>
    <w:p w:rsidR="00E601D0" w:rsidRPr="0074593D" w:rsidRDefault="0074593D" w:rsidP="00DF639F">
      <w:pPr>
        <w:jc w:val="both"/>
        <w:rPr>
          <w:i/>
          <w:sz w:val="24"/>
          <w:szCs w:val="24"/>
          <w:lang w:val="hr-HR"/>
        </w:rPr>
      </w:pPr>
      <w:r w:rsidRPr="0074593D">
        <w:rPr>
          <w:i/>
          <w:sz w:val="24"/>
          <w:szCs w:val="24"/>
          <w:lang w:val="hr-HR"/>
        </w:rPr>
        <w:t xml:space="preserve">Odluka </w:t>
      </w:r>
      <w:r w:rsidR="00E601D0" w:rsidRPr="0074593D">
        <w:rPr>
          <w:i/>
          <w:sz w:val="24"/>
          <w:szCs w:val="24"/>
          <w:lang w:val="hr-HR"/>
        </w:rPr>
        <w:t>o izmjeni Odluke o osnivanju Mješovite k</w:t>
      </w:r>
      <w:r w:rsidRPr="0074593D">
        <w:rPr>
          <w:i/>
          <w:sz w:val="24"/>
          <w:szCs w:val="24"/>
          <w:lang w:val="hr-HR"/>
        </w:rPr>
        <w:t xml:space="preserve">omisije za provođenje Osnovnog </w:t>
      </w:r>
      <w:r w:rsidR="00E601D0" w:rsidRPr="0074593D">
        <w:rPr>
          <w:i/>
          <w:sz w:val="24"/>
          <w:szCs w:val="24"/>
          <w:lang w:val="hr-HR"/>
        </w:rPr>
        <w:t>ugovora između Bosne i Hercegovine i Srpske pravoslavne crkve;</w:t>
      </w:r>
    </w:p>
    <w:p w:rsidR="00E601D0" w:rsidRPr="00DF639F" w:rsidRDefault="00E601D0" w:rsidP="00DF639F">
      <w:pPr>
        <w:jc w:val="both"/>
        <w:rPr>
          <w:sz w:val="24"/>
          <w:szCs w:val="24"/>
        </w:rPr>
      </w:pPr>
      <w:r w:rsidRPr="00DF639F">
        <w:rPr>
          <w:sz w:val="24"/>
          <w:szCs w:val="24"/>
        </w:rPr>
        <w:t>U skladu s potpisanim</w:t>
      </w:r>
      <w:r w:rsidR="0074593D">
        <w:rPr>
          <w:sz w:val="24"/>
          <w:szCs w:val="24"/>
        </w:rPr>
        <w:t xml:space="preserve"> Osnovnim ugovorom između BiH</w:t>
      </w:r>
      <w:r w:rsidRPr="00DF639F">
        <w:rPr>
          <w:sz w:val="24"/>
          <w:szCs w:val="24"/>
        </w:rPr>
        <w:t xml:space="preserve"> i Srpske pravoslavne crkve, Vijeće</w:t>
      </w:r>
      <w:r w:rsidR="0074593D">
        <w:rPr>
          <w:sz w:val="24"/>
          <w:szCs w:val="24"/>
        </w:rPr>
        <w:t xml:space="preserve"> ministara BiH</w:t>
      </w:r>
      <w:r w:rsidRPr="00DF639F">
        <w:rPr>
          <w:sz w:val="24"/>
          <w:szCs w:val="24"/>
        </w:rPr>
        <w:t xml:space="preserve"> je na 108. sjednici, održanoj 17. rujna</w:t>
      </w:r>
      <w:r w:rsidR="0074593D">
        <w:rPr>
          <w:sz w:val="24"/>
          <w:szCs w:val="24"/>
        </w:rPr>
        <w:t xml:space="preserve"> 2014. </w:t>
      </w:r>
      <w:r w:rsidRPr="00DF639F">
        <w:rPr>
          <w:sz w:val="24"/>
          <w:szCs w:val="24"/>
        </w:rPr>
        <w:t>godine, donijelo Odluku o izmjeni Odluke o osnivanju Mješovite komisije za provođenj</w:t>
      </w:r>
      <w:r w:rsidR="0074593D">
        <w:rPr>
          <w:sz w:val="24"/>
          <w:szCs w:val="24"/>
        </w:rPr>
        <w:t>e Osnovnog ugovora između BiH</w:t>
      </w:r>
      <w:r w:rsidRPr="00DF639F">
        <w:rPr>
          <w:sz w:val="24"/>
          <w:szCs w:val="24"/>
        </w:rPr>
        <w:t xml:space="preserve"> i Srpske pravoslavne c</w:t>
      </w:r>
      <w:r w:rsidR="0074593D">
        <w:rPr>
          <w:sz w:val="24"/>
          <w:szCs w:val="24"/>
        </w:rPr>
        <w:t>rkve („Sl.</w:t>
      </w:r>
      <w:r w:rsidRPr="00DF639F">
        <w:rPr>
          <w:sz w:val="24"/>
          <w:szCs w:val="24"/>
        </w:rPr>
        <w:t xml:space="preserve"> glasnik BiH“, broj 80/14). Odluka je upućena Srpskoj pravoslavnoj crkvi kako bi imenovali svoje predstavnike. </w:t>
      </w:r>
    </w:p>
    <w:p w:rsidR="00E601D0" w:rsidRPr="0074593D" w:rsidRDefault="00E601D0" w:rsidP="00DF639F">
      <w:pPr>
        <w:jc w:val="both"/>
        <w:rPr>
          <w:i/>
          <w:sz w:val="24"/>
          <w:szCs w:val="24"/>
          <w:lang w:val="hr-HR"/>
        </w:rPr>
      </w:pPr>
      <w:r w:rsidRPr="0074593D">
        <w:rPr>
          <w:i/>
          <w:sz w:val="24"/>
          <w:szCs w:val="24"/>
          <w:lang w:val="hr-HR"/>
        </w:rPr>
        <w:t>Odluka o načinu formiranja i imenovanja stručnih timova za prezentaciju izvješća Bosne i Hercegovine iz oblasti ljudskih prava pred UN komitetima.</w:t>
      </w:r>
    </w:p>
    <w:p w:rsidR="00E601D0" w:rsidRPr="0074593D" w:rsidRDefault="00E601D0" w:rsidP="00DF639F">
      <w:pPr>
        <w:jc w:val="both"/>
        <w:rPr>
          <w:i/>
          <w:sz w:val="24"/>
          <w:szCs w:val="24"/>
          <w:lang w:val="hr-HR"/>
        </w:rPr>
      </w:pPr>
      <w:r w:rsidRPr="0074593D">
        <w:rPr>
          <w:i/>
          <w:sz w:val="24"/>
          <w:szCs w:val="24"/>
          <w:lang w:val="hr-HR"/>
        </w:rPr>
        <w:t>Odluka o imenovanju izaslanstva BiH o prezentacijama Univerzalnog periodičnog pregleda/UPR.</w:t>
      </w:r>
    </w:p>
    <w:p w:rsidR="00E601D0" w:rsidRPr="0074593D" w:rsidRDefault="00E601D0" w:rsidP="00DF639F">
      <w:pPr>
        <w:jc w:val="both"/>
        <w:rPr>
          <w:i/>
          <w:sz w:val="24"/>
          <w:szCs w:val="24"/>
          <w:lang w:val="hr-HR"/>
        </w:rPr>
      </w:pPr>
      <w:r w:rsidRPr="0074593D">
        <w:rPr>
          <w:i/>
          <w:sz w:val="24"/>
          <w:szCs w:val="24"/>
          <w:lang w:val="hr-HR"/>
        </w:rPr>
        <w:t>Odluka o formiranju Mješovite komisije Vijeća ministara za odabir kandidata za nagradu UN-a iz oblasti ljudskih prava;</w:t>
      </w:r>
    </w:p>
    <w:p w:rsidR="00E601D0" w:rsidRPr="00DF639F" w:rsidRDefault="00E601D0" w:rsidP="00DF639F">
      <w:pPr>
        <w:jc w:val="both"/>
        <w:rPr>
          <w:sz w:val="24"/>
          <w:szCs w:val="24"/>
          <w:lang w:val="hr-HR"/>
        </w:rPr>
      </w:pPr>
      <w:r w:rsidRPr="00DF639F">
        <w:rPr>
          <w:sz w:val="24"/>
          <w:szCs w:val="24"/>
          <w:lang w:val="hr-HR"/>
        </w:rPr>
        <w:t xml:space="preserve">Donošenje ovih odluka predloženo je u cilju unaprjeđenja suradnje u oblasti izvještavanja o stanju ljudskih prava po osnovu međunarodnih instrumenata. </w:t>
      </w:r>
    </w:p>
    <w:p w:rsidR="00E601D0" w:rsidRPr="00E773B4" w:rsidRDefault="00E601D0" w:rsidP="00DF639F">
      <w:pPr>
        <w:jc w:val="both"/>
        <w:rPr>
          <w:sz w:val="24"/>
          <w:szCs w:val="24"/>
          <w:lang w:val="hr-HR"/>
        </w:rPr>
      </w:pPr>
      <w:r w:rsidRPr="00DF639F">
        <w:rPr>
          <w:sz w:val="24"/>
          <w:szCs w:val="24"/>
          <w:lang w:val="hr-HR"/>
        </w:rPr>
        <w:t>S obzirom da je u pitanju najvažniji instrument za izvještavanje o stanju ljudskih prava UPR kojim se na sveobuhvatan način, a u skladu sa smjernicama Vijeća za ljudska prava izvještava o stanju ljudskih prava u BiH, bilo je potrebno imenovati interresorno izaslanstvo BiH sastavljeno od predstavnika različitih institucija na razini BiH, uključujući i predstavnike entitetskih vlada i Brčko distrikta kako bi se osigurala adekvatna reprezentacija pregleda stanja ljudskih prava u BiH u drugom ciklusu.</w:t>
      </w:r>
    </w:p>
    <w:p w:rsidR="00E601D0" w:rsidRPr="00E773B4" w:rsidRDefault="00E773B4" w:rsidP="00DF639F">
      <w:pPr>
        <w:jc w:val="both"/>
        <w:rPr>
          <w:bCs/>
          <w:i/>
          <w:sz w:val="24"/>
          <w:szCs w:val="24"/>
          <w:lang w:val="hr-HR"/>
        </w:rPr>
      </w:pPr>
      <w:r w:rsidRPr="00E773B4">
        <w:rPr>
          <w:i/>
          <w:sz w:val="24"/>
          <w:szCs w:val="24"/>
          <w:lang w:val="hr-HR"/>
        </w:rPr>
        <w:t xml:space="preserve">Odluka </w:t>
      </w:r>
      <w:r w:rsidR="00E601D0" w:rsidRPr="00E773B4">
        <w:rPr>
          <w:i/>
          <w:sz w:val="24"/>
          <w:szCs w:val="24"/>
          <w:lang w:val="hr-HR"/>
        </w:rPr>
        <w:t>o kriterijima za korištenje i realizaciju raspoloživi</w:t>
      </w:r>
      <w:r w:rsidRPr="00E773B4">
        <w:rPr>
          <w:i/>
          <w:sz w:val="24"/>
          <w:szCs w:val="24"/>
          <w:lang w:val="hr-HR"/>
        </w:rPr>
        <w:t xml:space="preserve">h grant sredstava namijenjenih </w:t>
      </w:r>
      <w:r w:rsidR="00E601D0" w:rsidRPr="00E773B4">
        <w:rPr>
          <w:i/>
          <w:sz w:val="24"/>
          <w:szCs w:val="24"/>
          <w:lang w:val="hr-HR"/>
        </w:rPr>
        <w:t>za rješavanje problema Roma u oblasti stambenog zbrinjavanja;</w:t>
      </w:r>
    </w:p>
    <w:p w:rsidR="00E601D0" w:rsidRPr="00E773B4" w:rsidRDefault="00E601D0" w:rsidP="00DF639F">
      <w:pPr>
        <w:jc w:val="both"/>
        <w:rPr>
          <w:sz w:val="24"/>
          <w:szCs w:val="24"/>
          <w:lang w:val="hr-HR"/>
        </w:rPr>
      </w:pPr>
      <w:r w:rsidRPr="00DF639F">
        <w:rPr>
          <w:sz w:val="24"/>
          <w:szCs w:val="24"/>
          <w:lang w:val="hr-HR"/>
        </w:rPr>
        <w:t xml:space="preserve">U skladu s usvojenom Odlukom o rasporedu proračunskih sredstava za rješavanje problema Roma i dodijeljenih grant sredstava za stambeno zbrinjavanje Roma donesena je Odluka o kriterijima. </w:t>
      </w:r>
    </w:p>
    <w:p w:rsidR="00E601D0" w:rsidRPr="00E773B4" w:rsidRDefault="00E601D0" w:rsidP="00DF639F">
      <w:pPr>
        <w:jc w:val="both"/>
        <w:rPr>
          <w:bCs/>
          <w:i/>
          <w:sz w:val="24"/>
          <w:szCs w:val="24"/>
          <w:lang w:val="hr-HR"/>
        </w:rPr>
      </w:pPr>
      <w:r w:rsidRPr="00E773B4">
        <w:rPr>
          <w:i/>
          <w:sz w:val="24"/>
          <w:szCs w:val="24"/>
          <w:lang w:val="hr-HR"/>
        </w:rPr>
        <w:t>Odluka o imeno</w:t>
      </w:r>
      <w:r w:rsidR="00E773B4" w:rsidRPr="00E773B4">
        <w:rPr>
          <w:i/>
          <w:sz w:val="24"/>
          <w:szCs w:val="24"/>
          <w:lang w:val="hr-HR"/>
        </w:rPr>
        <w:t xml:space="preserve">vanju etičkog tima za praćenje </w:t>
      </w:r>
      <w:r w:rsidRPr="00E773B4">
        <w:rPr>
          <w:i/>
          <w:sz w:val="24"/>
          <w:szCs w:val="24"/>
          <w:lang w:val="hr-HR"/>
        </w:rPr>
        <w:t>provođenja etičkog kodeksa o istraživanju s djecom i o djeci BiH;</w:t>
      </w:r>
    </w:p>
    <w:p w:rsidR="00E601D0" w:rsidRPr="007F364A" w:rsidRDefault="00E601D0" w:rsidP="00DF639F">
      <w:pPr>
        <w:jc w:val="both"/>
        <w:rPr>
          <w:bCs/>
          <w:sz w:val="24"/>
          <w:szCs w:val="24"/>
        </w:rPr>
      </w:pPr>
      <w:r w:rsidRPr="00DF639F">
        <w:rPr>
          <w:sz w:val="24"/>
          <w:szCs w:val="24"/>
        </w:rPr>
        <w:t>Na osnovu usvojenog Etičkog kodeksa istraživanja s</w:t>
      </w:r>
      <w:r w:rsidR="007F364A">
        <w:rPr>
          <w:sz w:val="24"/>
          <w:szCs w:val="24"/>
        </w:rPr>
        <w:t xml:space="preserve"> djecom i o djeci u BiH</w:t>
      </w:r>
      <w:r w:rsidRPr="00DF639F">
        <w:rPr>
          <w:sz w:val="24"/>
          <w:szCs w:val="24"/>
        </w:rPr>
        <w:t>, M</w:t>
      </w:r>
      <w:r w:rsidR="007F364A">
        <w:rPr>
          <w:sz w:val="24"/>
          <w:szCs w:val="24"/>
        </w:rPr>
        <w:t>inistarstvo je u svibnju</w:t>
      </w:r>
      <w:r w:rsidRPr="00DF639F">
        <w:rPr>
          <w:sz w:val="24"/>
          <w:szCs w:val="24"/>
        </w:rPr>
        <w:t xml:space="preserve"> uputilo zahtjev za imenovanje članova etičkog tima. Ministarstvo civilnih poslova, Ministarstvo sigurnosti i Ministarstvo pravde su dostavili imena članova. Daljnji proces konstituiranja prenesen je u 2015. godinu.</w:t>
      </w:r>
    </w:p>
    <w:p w:rsidR="00E601D0" w:rsidRPr="007F364A" w:rsidRDefault="00E601D0" w:rsidP="00DF639F">
      <w:pPr>
        <w:jc w:val="both"/>
        <w:rPr>
          <w:bCs/>
          <w:i/>
          <w:sz w:val="24"/>
          <w:szCs w:val="24"/>
          <w:lang w:val="hr-HR"/>
        </w:rPr>
      </w:pPr>
      <w:r w:rsidRPr="007F364A">
        <w:rPr>
          <w:i/>
          <w:sz w:val="24"/>
          <w:szCs w:val="24"/>
          <w:lang w:val="hr-HR"/>
        </w:rPr>
        <w:t>Odluka o formiranju</w:t>
      </w:r>
      <w:r w:rsidRPr="00DF639F">
        <w:rPr>
          <w:b/>
          <w:sz w:val="24"/>
          <w:szCs w:val="24"/>
          <w:lang w:val="hr-HR"/>
        </w:rPr>
        <w:t xml:space="preserve"> </w:t>
      </w:r>
      <w:r w:rsidRPr="007F364A">
        <w:rPr>
          <w:i/>
          <w:sz w:val="24"/>
          <w:szCs w:val="24"/>
          <w:lang w:val="hr-HR"/>
        </w:rPr>
        <w:t>mješovitih komisija za praćenje ugovora između Islamske zajednice u BiH;</w:t>
      </w:r>
    </w:p>
    <w:p w:rsidR="00E601D0" w:rsidRPr="007F364A" w:rsidRDefault="00E601D0" w:rsidP="00DF639F">
      <w:pPr>
        <w:jc w:val="both"/>
        <w:rPr>
          <w:sz w:val="24"/>
          <w:szCs w:val="24"/>
        </w:rPr>
      </w:pPr>
      <w:r w:rsidRPr="00DF639F">
        <w:rPr>
          <w:sz w:val="24"/>
          <w:szCs w:val="24"/>
        </w:rPr>
        <w:t>Ugovor između Islamske zajednice u BiH i Bosne i Hercegovine još uvijek nije potpisan. Upućeno je pismo od strane Islamske zajednice u BiH i potrebno je organizirati novi sastanak radi usuglašavanja.</w:t>
      </w:r>
    </w:p>
    <w:p w:rsidR="00E601D0" w:rsidRPr="007F364A" w:rsidRDefault="00E601D0" w:rsidP="00DF639F">
      <w:pPr>
        <w:jc w:val="both"/>
        <w:rPr>
          <w:i/>
          <w:sz w:val="24"/>
          <w:szCs w:val="24"/>
        </w:rPr>
      </w:pPr>
      <w:r w:rsidRPr="007F364A">
        <w:rPr>
          <w:i/>
          <w:sz w:val="24"/>
          <w:szCs w:val="24"/>
        </w:rPr>
        <w:t>Izrada Memoranduma o razumijevanju i suradnji na elektrifikaciji lokacija/ob</w:t>
      </w:r>
      <w:r w:rsidR="007F364A" w:rsidRPr="007F364A">
        <w:rPr>
          <w:i/>
          <w:sz w:val="24"/>
          <w:szCs w:val="24"/>
        </w:rPr>
        <w:t xml:space="preserve">jekata </w:t>
      </w:r>
    </w:p>
    <w:p w:rsidR="00E601D0" w:rsidRPr="007F364A" w:rsidRDefault="00E601D0" w:rsidP="00DF639F">
      <w:pPr>
        <w:jc w:val="both"/>
        <w:rPr>
          <w:i/>
          <w:sz w:val="24"/>
          <w:szCs w:val="24"/>
        </w:rPr>
      </w:pPr>
      <w:r w:rsidRPr="007F364A">
        <w:rPr>
          <w:i/>
          <w:sz w:val="24"/>
          <w:szCs w:val="24"/>
        </w:rPr>
        <w:t>realiziranog povratka;</w:t>
      </w:r>
    </w:p>
    <w:p w:rsidR="00E601D0" w:rsidRPr="00436A17" w:rsidRDefault="00E601D0" w:rsidP="00DF639F">
      <w:pPr>
        <w:jc w:val="both"/>
        <w:rPr>
          <w:sz w:val="24"/>
          <w:szCs w:val="24"/>
        </w:rPr>
      </w:pPr>
      <w:r w:rsidRPr="00DF639F">
        <w:rPr>
          <w:sz w:val="24"/>
          <w:szCs w:val="24"/>
        </w:rPr>
        <w:t xml:space="preserve">Aktivnosti na inoviranju memoranduma iz 2008. godine započele su u drugoj polovici 2013. godine kada je utvrđen inovirani prijedlog memoranduma. Međutim, da bi se utvrdio konačan tekst, usuglašavanje je nastavljeno i u prvom kvartalu 2014. godine. Suglasnost svih potpisnica na tekst postignuta je u travnju 2014. godine. </w:t>
      </w:r>
    </w:p>
    <w:p w:rsidR="00E601D0" w:rsidRPr="00436A17" w:rsidRDefault="00E601D0" w:rsidP="00DF639F">
      <w:pPr>
        <w:jc w:val="both"/>
        <w:rPr>
          <w:i/>
          <w:sz w:val="24"/>
          <w:szCs w:val="24"/>
        </w:rPr>
      </w:pPr>
      <w:r w:rsidRPr="00436A17">
        <w:rPr>
          <w:i/>
          <w:sz w:val="24"/>
          <w:szCs w:val="24"/>
        </w:rPr>
        <w:t xml:space="preserve">Odluka o imenovanju Komisije za praćenje i provođenje projekata financiranih iz </w:t>
      </w:r>
      <w:r w:rsidRPr="00436A17">
        <w:rPr>
          <w:rFonts w:eastAsia="Calibri"/>
          <w:i/>
          <w:sz w:val="24"/>
          <w:szCs w:val="24"/>
        </w:rPr>
        <w:t>granta za implementaciju Strategije u oblasti migracije i azila 2012. – 2015.;</w:t>
      </w:r>
    </w:p>
    <w:p w:rsidR="00E601D0" w:rsidRPr="00436A17" w:rsidRDefault="00E601D0" w:rsidP="00DF639F">
      <w:pPr>
        <w:jc w:val="both"/>
        <w:rPr>
          <w:rFonts w:eastAsia="Calibri"/>
          <w:sz w:val="24"/>
          <w:szCs w:val="24"/>
        </w:rPr>
      </w:pPr>
      <w:r w:rsidRPr="00DF639F">
        <w:rPr>
          <w:sz w:val="24"/>
          <w:szCs w:val="24"/>
        </w:rPr>
        <w:t xml:space="preserve">Navedena aktivnost je realizirana. Imenovana je Komisije za praćenje i provođenje projekata financiranih iz </w:t>
      </w:r>
      <w:r w:rsidRPr="00DF639F">
        <w:rPr>
          <w:rFonts w:eastAsia="Calibri"/>
          <w:sz w:val="24"/>
          <w:szCs w:val="24"/>
        </w:rPr>
        <w:t xml:space="preserve">granta za implementaciju Strategije u oblasti migracije i azila 2012. – 2015. </w:t>
      </w:r>
    </w:p>
    <w:p w:rsidR="00E601D0" w:rsidRPr="00436A17" w:rsidRDefault="00E601D0" w:rsidP="00DF639F">
      <w:pPr>
        <w:jc w:val="both"/>
        <w:rPr>
          <w:i/>
          <w:noProof/>
          <w:sz w:val="24"/>
          <w:szCs w:val="24"/>
        </w:rPr>
      </w:pPr>
      <w:r w:rsidRPr="00436A17">
        <w:rPr>
          <w:rFonts w:eastAsia="Calibri"/>
          <w:i/>
          <w:sz w:val="24"/>
          <w:szCs w:val="24"/>
        </w:rPr>
        <w:t xml:space="preserve">Donošenje Naputka </w:t>
      </w:r>
      <w:r w:rsidRPr="00436A17">
        <w:rPr>
          <w:i/>
          <w:noProof/>
          <w:sz w:val="24"/>
          <w:szCs w:val="24"/>
        </w:rPr>
        <w:t>o kriterijima za korištenje i realizaciju raspoloživih grant sredstava namijenjenih za podršku općinama, NVO i udruženjima za implementaciju Strategije migracija i azila BiH 2012. – 2015.;</w:t>
      </w:r>
    </w:p>
    <w:p w:rsidR="00E601D0" w:rsidRPr="00436A17" w:rsidRDefault="00E601D0" w:rsidP="00DF639F">
      <w:pPr>
        <w:jc w:val="both"/>
        <w:rPr>
          <w:sz w:val="24"/>
          <w:szCs w:val="24"/>
        </w:rPr>
      </w:pPr>
      <w:r w:rsidRPr="00DF639F">
        <w:rPr>
          <w:sz w:val="24"/>
          <w:szCs w:val="24"/>
        </w:rPr>
        <w:t xml:space="preserve">Donesen je Naputak o kriterijima za korištenje i realizaciju raspoloživih grant sredstava namijenjenih za podršku općinama, NVO i udruženjima za implementaciju Strategije migracija i azila BiH kojim se </w:t>
      </w:r>
      <w:r w:rsidRPr="00DF639F">
        <w:rPr>
          <w:noProof/>
          <w:sz w:val="24"/>
          <w:szCs w:val="24"/>
        </w:rPr>
        <w:t xml:space="preserve">utvrđuju kriteriji za korištenje, način dodjele, odabir korisnika i realizacija raspoloživih grant sredstava </w:t>
      </w:r>
      <w:r w:rsidRPr="00DF639F">
        <w:rPr>
          <w:bCs/>
          <w:noProof/>
          <w:sz w:val="24"/>
          <w:szCs w:val="24"/>
        </w:rPr>
        <w:t>namijenjenih za podršku općinama, NVO i udruženjima za implementaciju Strategije migracija i azila BiH 2012. – 2015.</w:t>
      </w:r>
    </w:p>
    <w:p w:rsidR="00E601D0" w:rsidRPr="00436A17" w:rsidRDefault="00E601D0" w:rsidP="00DF639F">
      <w:pPr>
        <w:jc w:val="both"/>
        <w:rPr>
          <w:bCs/>
          <w:i/>
          <w:sz w:val="24"/>
          <w:szCs w:val="24"/>
        </w:rPr>
      </w:pPr>
      <w:r w:rsidRPr="00436A17">
        <w:rPr>
          <w:bCs/>
          <w:i/>
          <w:sz w:val="24"/>
          <w:szCs w:val="24"/>
        </w:rPr>
        <w:t>Akcijski plan za implementaciju UNSCR 1325</w:t>
      </w:r>
      <w:r w:rsidR="00436A17">
        <w:rPr>
          <w:bCs/>
          <w:i/>
          <w:sz w:val="24"/>
          <w:szCs w:val="24"/>
        </w:rPr>
        <w:t xml:space="preserve"> u BiH</w:t>
      </w:r>
      <w:r w:rsidRPr="00436A17">
        <w:rPr>
          <w:bCs/>
          <w:i/>
          <w:sz w:val="24"/>
          <w:szCs w:val="24"/>
        </w:rPr>
        <w:t>i za razdoblje 2014. – 2017. godine;</w:t>
      </w:r>
    </w:p>
    <w:p w:rsidR="00E601D0" w:rsidRPr="00DF639F" w:rsidRDefault="00E601D0" w:rsidP="00DF639F">
      <w:pPr>
        <w:jc w:val="both"/>
        <w:rPr>
          <w:b/>
          <w:bCs/>
          <w:sz w:val="24"/>
          <w:szCs w:val="24"/>
        </w:rPr>
      </w:pPr>
      <w:r w:rsidRPr="00DF639F">
        <w:rPr>
          <w:bCs/>
          <w:sz w:val="24"/>
          <w:szCs w:val="24"/>
        </w:rPr>
        <w:t xml:space="preserve">Na 104. sjednici, održanoj 8. 7. 2014. godine, Vijeće ministara BiH je usvojilo Akcijski plan.  </w:t>
      </w:r>
    </w:p>
    <w:p w:rsidR="00E601D0" w:rsidRPr="00436A17" w:rsidRDefault="00E601D0" w:rsidP="00DF639F">
      <w:pPr>
        <w:jc w:val="both"/>
        <w:rPr>
          <w:sz w:val="24"/>
          <w:szCs w:val="24"/>
        </w:rPr>
      </w:pPr>
    </w:p>
    <w:p w:rsidR="00E601D0" w:rsidRPr="00436A17" w:rsidRDefault="00436A17" w:rsidP="00DF639F">
      <w:pPr>
        <w:jc w:val="both"/>
        <w:rPr>
          <w:sz w:val="22"/>
          <w:szCs w:val="22"/>
        </w:rPr>
      </w:pPr>
      <w:r w:rsidRPr="00436A17">
        <w:rPr>
          <w:sz w:val="22"/>
          <w:szCs w:val="22"/>
        </w:rPr>
        <w:t xml:space="preserve">ZAKLJUČIVANJE </w:t>
      </w:r>
      <w:r w:rsidR="009C414A">
        <w:rPr>
          <w:sz w:val="22"/>
          <w:szCs w:val="22"/>
        </w:rPr>
        <w:t xml:space="preserve"> </w:t>
      </w:r>
      <w:r w:rsidR="00E601D0" w:rsidRPr="00436A17">
        <w:rPr>
          <w:sz w:val="22"/>
          <w:szCs w:val="22"/>
        </w:rPr>
        <w:t>MEĐUNARODNI</w:t>
      </w:r>
      <w:r w:rsidRPr="00436A17">
        <w:rPr>
          <w:sz w:val="22"/>
          <w:szCs w:val="22"/>
        </w:rPr>
        <w:t xml:space="preserve">H </w:t>
      </w:r>
      <w:r w:rsidR="009C414A">
        <w:rPr>
          <w:sz w:val="22"/>
          <w:szCs w:val="22"/>
        </w:rPr>
        <w:t xml:space="preserve"> </w:t>
      </w:r>
      <w:r w:rsidRPr="00436A17">
        <w:rPr>
          <w:sz w:val="22"/>
          <w:szCs w:val="22"/>
        </w:rPr>
        <w:t>UGOVORA</w:t>
      </w:r>
    </w:p>
    <w:p w:rsidR="00E601D0" w:rsidRPr="00DF639F" w:rsidRDefault="00E601D0" w:rsidP="00DF639F">
      <w:pPr>
        <w:jc w:val="both"/>
        <w:rPr>
          <w:sz w:val="24"/>
          <w:szCs w:val="24"/>
        </w:rPr>
      </w:pPr>
    </w:p>
    <w:p w:rsidR="00E601D0" w:rsidRPr="00436A17" w:rsidRDefault="00E601D0" w:rsidP="00DF639F">
      <w:pPr>
        <w:jc w:val="both"/>
        <w:rPr>
          <w:i/>
          <w:sz w:val="24"/>
          <w:szCs w:val="24"/>
          <w:lang w:val="hr-HR"/>
        </w:rPr>
      </w:pPr>
      <w:r w:rsidRPr="00436A17">
        <w:rPr>
          <w:i/>
          <w:sz w:val="24"/>
          <w:szCs w:val="24"/>
          <w:lang w:val="hr-HR"/>
        </w:rPr>
        <w:t>Inicijativa za pokretanje postupka za otkazivanje Konvencije Međunarodne organizacije rada /MOR/br. 45</w:t>
      </w:r>
    </w:p>
    <w:p w:rsidR="00E601D0" w:rsidRPr="00DF639F" w:rsidRDefault="00E601D0" w:rsidP="00DF639F">
      <w:pPr>
        <w:jc w:val="both"/>
        <w:rPr>
          <w:b/>
          <w:bCs/>
          <w:sz w:val="24"/>
          <w:szCs w:val="24"/>
          <w:lang w:val="hr-HR"/>
        </w:rPr>
      </w:pPr>
      <w:r w:rsidRPr="00DF639F">
        <w:rPr>
          <w:sz w:val="24"/>
          <w:szCs w:val="24"/>
          <w:lang w:val="hr-HR"/>
        </w:rPr>
        <w:t xml:space="preserve">Aktivnost je blagovremeno okončana, a pokrenuta je po zaključku (2012. god.) Europskog komiteta za socijalna prava s ciljem ukidanja diskriminatornih odredaba i zabrane rada žena pod zemljom i vodom. </w:t>
      </w:r>
      <w:r w:rsidR="00436A17">
        <w:rPr>
          <w:sz w:val="24"/>
          <w:szCs w:val="24"/>
          <w:lang w:val="hr-HR"/>
        </w:rPr>
        <w:t xml:space="preserve">Putem </w:t>
      </w:r>
      <w:r w:rsidRPr="00DF639F">
        <w:rPr>
          <w:sz w:val="24"/>
          <w:szCs w:val="24"/>
          <w:lang w:val="hr-HR"/>
        </w:rPr>
        <w:t>MCP je pokrenuta</w:t>
      </w:r>
      <w:r w:rsidR="00436A17">
        <w:rPr>
          <w:sz w:val="24"/>
          <w:szCs w:val="24"/>
          <w:lang w:val="hr-HR"/>
        </w:rPr>
        <w:t xml:space="preserve"> inicijativa prema </w:t>
      </w:r>
      <w:r w:rsidRPr="00DF639F">
        <w:rPr>
          <w:sz w:val="24"/>
          <w:szCs w:val="24"/>
          <w:lang w:val="hr-HR"/>
        </w:rPr>
        <w:t>MOR-u.</w:t>
      </w:r>
    </w:p>
    <w:p w:rsidR="00E601D0" w:rsidRPr="00436A17" w:rsidRDefault="00E601D0" w:rsidP="00DF639F">
      <w:pPr>
        <w:jc w:val="both"/>
        <w:rPr>
          <w:bCs/>
          <w:i/>
          <w:sz w:val="24"/>
          <w:szCs w:val="24"/>
          <w:lang w:val="hr-HR"/>
        </w:rPr>
      </w:pPr>
      <w:r w:rsidRPr="00436A17">
        <w:rPr>
          <w:bCs/>
          <w:i/>
          <w:sz w:val="24"/>
          <w:szCs w:val="24"/>
          <w:lang w:val="hr-HR"/>
        </w:rPr>
        <w:t>Opcijski protokol uz Konvenciju o pravima djeteta koji se odnosi na postupak po predstavkama</w:t>
      </w:r>
    </w:p>
    <w:p w:rsidR="00E601D0" w:rsidRPr="00436A17" w:rsidRDefault="00E601D0" w:rsidP="00DF639F">
      <w:pPr>
        <w:jc w:val="both"/>
        <w:rPr>
          <w:bCs/>
          <w:sz w:val="24"/>
          <w:szCs w:val="24"/>
          <w:lang w:val="hr-HR"/>
        </w:rPr>
      </w:pPr>
      <w:r w:rsidRPr="00DF639F">
        <w:rPr>
          <w:bCs/>
          <w:sz w:val="24"/>
          <w:szCs w:val="24"/>
          <w:lang w:val="hr-HR"/>
        </w:rPr>
        <w:t>Cilj aktivnosti je omogućavanje djeci u BiH da pokreću individualne postupke po predst</w:t>
      </w:r>
      <w:r w:rsidR="0071465F">
        <w:rPr>
          <w:bCs/>
          <w:sz w:val="24"/>
          <w:szCs w:val="24"/>
          <w:lang w:val="hr-HR"/>
        </w:rPr>
        <w:t xml:space="preserve">avkama o zaštiti prava djeteta </w:t>
      </w:r>
      <w:r w:rsidRPr="00DF639F">
        <w:rPr>
          <w:bCs/>
          <w:sz w:val="24"/>
          <w:szCs w:val="24"/>
          <w:lang w:val="hr-HR"/>
        </w:rPr>
        <w:t>pred CRC. Navedena aktivnost nije realizirana i nastavit će se u narednoj godini.</w:t>
      </w:r>
    </w:p>
    <w:p w:rsidR="00E601D0" w:rsidRPr="00436A17" w:rsidRDefault="00E601D0" w:rsidP="00DF639F">
      <w:pPr>
        <w:jc w:val="both"/>
        <w:rPr>
          <w:rFonts w:eastAsia="SimSun"/>
          <w:i/>
          <w:sz w:val="24"/>
          <w:szCs w:val="24"/>
          <w:lang w:val="hr-HR" w:eastAsia="bs-Latn-BA"/>
        </w:rPr>
      </w:pPr>
      <w:r w:rsidRPr="00436A17">
        <w:rPr>
          <w:bCs/>
          <w:i/>
          <w:sz w:val="24"/>
          <w:szCs w:val="24"/>
          <w:lang w:val="hr-HR"/>
        </w:rPr>
        <w:t>Protokol br. 15 uz Europsku konvenciju o ljudskim pravima i osnovnim slobodama</w:t>
      </w:r>
    </w:p>
    <w:p w:rsidR="00E601D0" w:rsidRPr="00436A17" w:rsidRDefault="00E601D0" w:rsidP="00DF639F">
      <w:pPr>
        <w:jc w:val="both"/>
        <w:rPr>
          <w:sz w:val="24"/>
          <w:szCs w:val="24"/>
          <w:lang w:eastAsia="bs-Latn-BA"/>
        </w:rPr>
      </w:pPr>
      <w:r w:rsidRPr="00DF639F">
        <w:rPr>
          <w:sz w:val="24"/>
          <w:szCs w:val="24"/>
        </w:rPr>
        <w:t>Aktivnosti u</w:t>
      </w:r>
      <w:r w:rsidR="00436A17">
        <w:rPr>
          <w:sz w:val="24"/>
          <w:szCs w:val="24"/>
        </w:rPr>
        <w:t xml:space="preserve"> vezi s pristupanjem protokolu </w:t>
      </w:r>
      <w:r w:rsidRPr="00DF639F">
        <w:rPr>
          <w:sz w:val="24"/>
          <w:szCs w:val="24"/>
        </w:rPr>
        <w:t>15 uz Europsku konvenciju o ljudskim pravima su u tijeku.</w:t>
      </w:r>
      <w:r w:rsidRPr="00DF639F">
        <w:rPr>
          <w:sz w:val="24"/>
          <w:szCs w:val="24"/>
          <w:lang w:eastAsia="bs-Latn-BA"/>
        </w:rPr>
        <w:t xml:space="preserve"> </w:t>
      </w:r>
    </w:p>
    <w:p w:rsidR="00E601D0" w:rsidRPr="00436A17" w:rsidRDefault="00436A17" w:rsidP="00DF639F">
      <w:pPr>
        <w:jc w:val="both"/>
        <w:rPr>
          <w:i/>
          <w:sz w:val="24"/>
          <w:szCs w:val="24"/>
          <w:lang w:val="hr-HR"/>
        </w:rPr>
      </w:pPr>
      <w:r w:rsidRPr="00436A17">
        <w:rPr>
          <w:i/>
          <w:sz w:val="24"/>
          <w:szCs w:val="24"/>
          <w:lang w:val="hr-HR"/>
        </w:rPr>
        <w:t xml:space="preserve">Protokol </w:t>
      </w:r>
      <w:r w:rsidR="00E601D0" w:rsidRPr="00436A17">
        <w:rPr>
          <w:i/>
          <w:sz w:val="24"/>
          <w:szCs w:val="24"/>
          <w:lang w:val="hr-HR"/>
        </w:rPr>
        <w:t>broj 16 uz Europsku konvenciju o ljudskim pravima i osnovnim slobodama</w:t>
      </w:r>
    </w:p>
    <w:p w:rsidR="00E601D0" w:rsidRPr="00DF639F" w:rsidRDefault="00E601D0" w:rsidP="00DF639F">
      <w:pPr>
        <w:jc w:val="both"/>
        <w:rPr>
          <w:sz w:val="24"/>
          <w:szCs w:val="24"/>
          <w:lang w:val="hr-HR"/>
        </w:rPr>
      </w:pPr>
      <w:r w:rsidRPr="00DF639F">
        <w:rPr>
          <w:bCs/>
          <w:sz w:val="24"/>
          <w:szCs w:val="24"/>
          <w:lang w:val="hr-HR"/>
        </w:rPr>
        <w:t>Pokrenute su aktivnosti za prihvaćanje ovog protokola. Ustavni sud BiH je dao pozitivno mišljenje.</w:t>
      </w:r>
    </w:p>
    <w:p w:rsidR="00E601D0" w:rsidRPr="00436A17" w:rsidRDefault="00E601D0" w:rsidP="00DF639F">
      <w:pPr>
        <w:jc w:val="both"/>
        <w:rPr>
          <w:i/>
          <w:sz w:val="24"/>
          <w:szCs w:val="24"/>
          <w:lang w:eastAsia="bs-Latn-BA"/>
        </w:rPr>
      </w:pPr>
      <w:r w:rsidRPr="00436A17">
        <w:rPr>
          <w:i/>
          <w:sz w:val="24"/>
          <w:szCs w:val="24"/>
          <w:lang w:eastAsia="bs-Latn-BA"/>
        </w:rPr>
        <w:t xml:space="preserve">Protokol o suradnji u traženju nestalih osoba, procesu ekshumacije i identifikacije nestalih osoba između Bosne i Hercegovine i Republike Hrvatske </w:t>
      </w:r>
    </w:p>
    <w:p w:rsidR="00E601D0" w:rsidRPr="00DF639F" w:rsidRDefault="00E601D0" w:rsidP="00DF639F">
      <w:pPr>
        <w:jc w:val="both"/>
        <w:rPr>
          <w:sz w:val="24"/>
          <w:szCs w:val="24"/>
          <w:lang w:eastAsia="bs-Latn-BA"/>
        </w:rPr>
      </w:pPr>
      <w:r w:rsidRPr="00DF639F">
        <w:rPr>
          <w:sz w:val="24"/>
          <w:szCs w:val="24"/>
          <w:lang w:eastAsia="bs-Latn-BA"/>
        </w:rPr>
        <w:t>Cilj zaključenja ovoga sporazuma je unapređenje suradnje u procesu traženja nestalih osoba</w:t>
      </w:r>
      <w:r w:rsidR="00436A17">
        <w:rPr>
          <w:sz w:val="24"/>
          <w:szCs w:val="24"/>
          <w:lang w:eastAsia="bs-Latn-BA"/>
        </w:rPr>
        <w:t xml:space="preserve"> između BiH i R.</w:t>
      </w:r>
      <w:r w:rsidRPr="00DF639F">
        <w:rPr>
          <w:sz w:val="24"/>
          <w:szCs w:val="24"/>
          <w:lang w:eastAsia="bs-Latn-BA"/>
        </w:rPr>
        <w:t xml:space="preserve"> Hrvatske. Inicijativu za zaključenje ovoga protokola pokrenuo je Institut za nestale osobe BiH. </w:t>
      </w:r>
      <w:r w:rsidR="0071465F">
        <w:rPr>
          <w:sz w:val="24"/>
          <w:szCs w:val="24"/>
        </w:rPr>
        <w:t>Predsjedništvo BiH</w:t>
      </w:r>
      <w:r w:rsidRPr="00DF639F">
        <w:rPr>
          <w:sz w:val="24"/>
          <w:szCs w:val="24"/>
        </w:rPr>
        <w:t xml:space="preserve"> donijelo je Odluku o promjeni sastava izaslanstva</w:t>
      </w:r>
      <w:r w:rsidR="00436A17">
        <w:rPr>
          <w:sz w:val="24"/>
          <w:szCs w:val="24"/>
        </w:rPr>
        <w:t xml:space="preserve"> BiH</w:t>
      </w:r>
      <w:r w:rsidRPr="00DF639F">
        <w:rPr>
          <w:sz w:val="24"/>
          <w:szCs w:val="24"/>
        </w:rPr>
        <w:t xml:space="preserve"> za vođenje pregovora radi zaključenja Protokola o suradnji u traženju nestalih osoba, procesu ekshumacije i iden</w:t>
      </w:r>
      <w:r w:rsidR="00436A17">
        <w:rPr>
          <w:sz w:val="24"/>
          <w:szCs w:val="24"/>
        </w:rPr>
        <w:t>tifikacije nestalih osoba BiH</w:t>
      </w:r>
      <w:r w:rsidRPr="00DF639F">
        <w:rPr>
          <w:sz w:val="24"/>
          <w:szCs w:val="24"/>
        </w:rPr>
        <w:t xml:space="preserve"> i Republike Hrvatske</w:t>
      </w:r>
      <w:r w:rsidRPr="00DF639F">
        <w:rPr>
          <w:sz w:val="24"/>
          <w:szCs w:val="24"/>
          <w:lang w:eastAsia="bs-Latn-BA"/>
        </w:rPr>
        <w:t xml:space="preserve">. </w:t>
      </w:r>
    </w:p>
    <w:p w:rsidR="00E601D0" w:rsidRPr="00436A17" w:rsidRDefault="00E601D0" w:rsidP="00DF639F">
      <w:pPr>
        <w:jc w:val="both"/>
        <w:rPr>
          <w:i/>
          <w:sz w:val="24"/>
          <w:szCs w:val="24"/>
          <w:lang w:eastAsia="bs-Latn-BA"/>
        </w:rPr>
      </w:pPr>
      <w:r w:rsidRPr="00436A17">
        <w:rPr>
          <w:i/>
          <w:sz w:val="24"/>
          <w:szCs w:val="24"/>
        </w:rPr>
        <w:t>Protokol o suradnji u traže</w:t>
      </w:r>
      <w:r w:rsidR="00436A17" w:rsidRPr="00436A17">
        <w:rPr>
          <w:i/>
          <w:sz w:val="24"/>
          <w:szCs w:val="24"/>
        </w:rPr>
        <w:t>nju nestalih osoba između BiH</w:t>
      </w:r>
      <w:r w:rsidRPr="00436A17">
        <w:rPr>
          <w:i/>
          <w:sz w:val="24"/>
          <w:szCs w:val="24"/>
        </w:rPr>
        <w:t xml:space="preserve"> i Vlade Crne Gore </w:t>
      </w:r>
    </w:p>
    <w:p w:rsidR="00E601D0" w:rsidRPr="00DF639F" w:rsidRDefault="00E601D0" w:rsidP="00DF639F">
      <w:pPr>
        <w:jc w:val="both"/>
        <w:rPr>
          <w:sz w:val="24"/>
          <w:szCs w:val="24"/>
          <w:lang w:eastAsia="bs-Latn-BA"/>
        </w:rPr>
      </w:pPr>
      <w:r w:rsidRPr="00DF639F">
        <w:rPr>
          <w:sz w:val="24"/>
          <w:szCs w:val="24"/>
        </w:rPr>
        <w:t xml:space="preserve">Tijekom 2012. godine </w:t>
      </w:r>
      <w:r w:rsidR="00436A17">
        <w:rPr>
          <w:sz w:val="24"/>
          <w:szCs w:val="24"/>
        </w:rPr>
        <w:t>Institut za nestale osobe BiH</w:t>
      </w:r>
      <w:r w:rsidRPr="00DF639F">
        <w:rPr>
          <w:sz w:val="24"/>
          <w:szCs w:val="24"/>
        </w:rPr>
        <w:t xml:space="preserve"> je inicirao zaključivanje ovog bil</w:t>
      </w:r>
      <w:r w:rsidR="00436A17">
        <w:rPr>
          <w:sz w:val="24"/>
          <w:szCs w:val="24"/>
        </w:rPr>
        <w:t>ateralnog sporazuma s R.</w:t>
      </w:r>
      <w:r w:rsidRPr="00DF639F">
        <w:rPr>
          <w:sz w:val="24"/>
          <w:szCs w:val="24"/>
        </w:rPr>
        <w:t xml:space="preserve"> Crnom Gorom. Ovim protokolom je planirano da se urede međusobni odnosi u procesu traženja nestalih osoba između BiH i Vl</w:t>
      </w:r>
      <w:r w:rsidR="00436A17">
        <w:rPr>
          <w:sz w:val="24"/>
          <w:szCs w:val="24"/>
        </w:rPr>
        <w:t xml:space="preserve">ade Crne Gore. </w:t>
      </w:r>
    </w:p>
    <w:p w:rsidR="00E601D0" w:rsidRPr="00DF639F" w:rsidRDefault="00E601D0" w:rsidP="00DF639F">
      <w:pPr>
        <w:jc w:val="both"/>
        <w:rPr>
          <w:sz w:val="24"/>
          <w:szCs w:val="24"/>
        </w:rPr>
      </w:pPr>
      <w:r w:rsidRPr="00DF639F">
        <w:rPr>
          <w:sz w:val="24"/>
          <w:szCs w:val="24"/>
        </w:rPr>
        <w:t>Cijeneći opravdanost navedene inicijative, pokrenuta je inicijativa za zaključivanje Protokola, a pozitivan odg</w:t>
      </w:r>
      <w:r w:rsidR="00436A17">
        <w:rPr>
          <w:sz w:val="24"/>
          <w:szCs w:val="24"/>
        </w:rPr>
        <w:t xml:space="preserve">ovor od nadležnog ministarstva </w:t>
      </w:r>
      <w:r w:rsidRPr="00DF639F">
        <w:rPr>
          <w:sz w:val="24"/>
          <w:szCs w:val="24"/>
        </w:rPr>
        <w:t>iz Republike Crne Gore je zaprimljen tek u listopadu 2014. godine.</w:t>
      </w:r>
    </w:p>
    <w:p w:rsidR="00E601D0" w:rsidRPr="00DF639F" w:rsidRDefault="00E601D0" w:rsidP="00DF639F">
      <w:pPr>
        <w:jc w:val="both"/>
        <w:rPr>
          <w:sz w:val="24"/>
          <w:szCs w:val="24"/>
        </w:rPr>
      </w:pPr>
      <w:r w:rsidRPr="00DF639F">
        <w:rPr>
          <w:sz w:val="24"/>
          <w:szCs w:val="24"/>
        </w:rPr>
        <w:t xml:space="preserve">Slijede daljnje aktivnosti i očekuje se da će pregovori biti okončani u tijeku 2015. godine kada se očekuje i ratifikacija Protokola.  </w:t>
      </w:r>
    </w:p>
    <w:p w:rsidR="00E601D0" w:rsidRPr="00436A17" w:rsidRDefault="00E601D0" w:rsidP="00DF639F">
      <w:pPr>
        <w:jc w:val="both"/>
        <w:rPr>
          <w:rFonts w:eastAsia="Calibri"/>
          <w:i/>
          <w:sz w:val="24"/>
          <w:szCs w:val="24"/>
        </w:rPr>
      </w:pPr>
      <w:r w:rsidRPr="00436A17">
        <w:rPr>
          <w:i/>
          <w:sz w:val="24"/>
          <w:szCs w:val="24"/>
        </w:rPr>
        <w:t>Sporazum između Vlade Savezne Republike Njemačke i Vijeća ministara BiH o grobovima žrtava rata</w:t>
      </w:r>
    </w:p>
    <w:p w:rsidR="00E601D0" w:rsidRPr="00436A17" w:rsidRDefault="00E601D0" w:rsidP="00DF639F">
      <w:pPr>
        <w:jc w:val="both"/>
        <w:rPr>
          <w:sz w:val="24"/>
          <w:szCs w:val="24"/>
        </w:rPr>
      </w:pPr>
      <w:r w:rsidRPr="00DF639F">
        <w:rPr>
          <w:sz w:val="24"/>
          <w:szCs w:val="24"/>
        </w:rPr>
        <w:t>Cilj zaključenja ovoga sporazuma jest pronalaženje konačnog rješenja pitanja njemačkih ratnih grobova na teritoriju</w:t>
      </w:r>
      <w:r w:rsidR="00436A17">
        <w:rPr>
          <w:sz w:val="24"/>
          <w:szCs w:val="24"/>
        </w:rPr>
        <w:t xml:space="preserve"> BiH</w:t>
      </w:r>
      <w:r w:rsidRPr="00DF639F">
        <w:rPr>
          <w:sz w:val="24"/>
          <w:szCs w:val="24"/>
        </w:rPr>
        <w:t xml:space="preserve"> i bosanskohercegovačkih ratnih grobova na teritoriju</w:t>
      </w:r>
      <w:r w:rsidR="00436A17">
        <w:rPr>
          <w:sz w:val="24"/>
          <w:szCs w:val="24"/>
        </w:rPr>
        <w:t xml:space="preserve"> Savezne R.</w:t>
      </w:r>
      <w:r w:rsidRPr="00DF639F">
        <w:rPr>
          <w:sz w:val="24"/>
          <w:szCs w:val="24"/>
        </w:rPr>
        <w:t xml:space="preserve"> Njemačke kao i osiguranje njihova uređenja, održavanja, njegovanja i zaštite na dostojan način i u skladu s odredbama važećeg međunarodnog humanitarnog prava. Okončani su pregovori koji su vođeni radi zaključenja ovog sporazuma. Po okončanju pregovora, sačinjeno je izvješće o pregovorima koje je zajedno s nacrtom sporazuma upućeno na Vijeće ministara BiH. Vijeće ministara BiH j</w:t>
      </w:r>
      <w:r w:rsidR="0071465F">
        <w:rPr>
          <w:sz w:val="24"/>
          <w:szCs w:val="24"/>
        </w:rPr>
        <w:t>e na 112. sjednici održanoj 18.11.</w:t>
      </w:r>
      <w:r w:rsidRPr="00DF639F">
        <w:rPr>
          <w:sz w:val="24"/>
          <w:szCs w:val="24"/>
        </w:rPr>
        <w:t>2014. godine utvrdilo prijedlog ovog sporazuma. Prema zaključku Vijeća ministara BiH, utvrđeni prijedlog</w:t>
      </w:r>
      <w:r w:rsidR="0071465F">
        <w:rPr>
          <w:sz w:val="24"/>
          <w:szCs w:val="24"/>
        </w:rPr>
        <w:t xml:space="preserve"> sporazuma zajedno s izvješćem </w:t>
      </w:r>
      <w:r w:rsidRPr="00DF639F">
        <w:rPr>
          <w:sz w:val="24"/>
          <w:szCs w:val="24"/>
        </w:rPr>
        <w:t>o pregovorima dostavljen je Predsjedništvu BiH na daljnju proceduru.</w:t>
      </w:r>
    </w:p>
    <w:p w:rsidR="00E601D0" w:rsidRPr="00436A17" w:rsidRDefault="00E601D0" w:rsidP="00DF639F">
      <w:pPr>
        <w:jc w:val="both"/>
        <w:rPr>
          <w:rFonts w:eastAsia="Calibri"/>
          <w:i/>
          <w:sz w:val="24"/>
          <w:szCs w:val="24"/>
        </w:rPr>
      </w:pPr>
      <w:r w:rsidRPr="00436A17">
        <w:rPr>
          <w:i/>
          <w:sz w:val="24"/>
          <w:szCs w:val="24"/>
        </w:rPr>
        <w:t>Protokol o suradnji u traženju nestalih osoba između Bosne</w:t>
      </w:r>
      <w:r w:rsidR="00436A17">
        <w:rPr>
          <w:i/>
          <w:sz w:val="24"/>
          <w:szCs w:val="24"/>
        </w:rPr>
        <w:t xml:space="preserve"> i Hercegovine i Vlade R.</w:t>
      </w:r>
      <w:r w:rsidRPr="00436A17">
        <w:rPr>
          <w:i/>
          <w:sz w:val="24"/>
          <w:szCs w:val="24"/>
        </w:rPr>
        <w:t xml:space="preserve"> Srbije</w:t>
      </w:r>
    </w:p>
    <w:p w:rsidR="00E601D0" w:rsidRPr="00436A17" w:rsidRDefault="00E601D0" w:rsidP="00DF639F">
      <w:pPr>
        <w:jc w:val="both"/>
        <w:rPr>
          <w:sz w:val="24"/>
          <w:szCs w:val="24"/>
          <w:lang w:val="hr-HR"/>
        </w:rPr>
      </w:pPr>
      <w:r w:rsidRPr="00DF639F">
        <w:rPr>
          <w:sz w:val="24"/>
          <w:szCs w:val="24"/>
          <w:lang w:val="hr-HR"/>
        </w:rPr>
        <w:t>Aktivnost još uvijek nije okončana, sastanci državnih izaslanstava su u tijeku i očekuje se da će pregovori biti okončani tijekom 2015. godine kada se oče</w:t>
      </w:r>
      <w:r w:rsidR="0071465F">
        <w:rPr>
          <w:sz w:val="24"/>
          <w:szCs w:val="24"/>
          <w:lang w:val="hr-HR"/>
        </w:rPr>
        <w:t xml:space="preserve">kuje i ratifikacija Protokola. </w:t>
      </w:r>
    </w:p>
    <w:p w:rsidR="00E601D0" w:rsidRPr="00436A17" w:rsidRDefault="00E601D0" w:rsidP="00DF639F">
      <w:pPr>
        <w:jc w:val="both"/>
        <w:rPr>
          <w:rFonts w:eastAsia="SimSun"/>
          <w:i/>
          <w:sz w:val="24"/>
          <w:szCs w:val="24"/>
          <w:lang w:val="hr-HR"/>
        </w:rPr>
      </w:pPr>
      <w:r w:rsidRPr="00436A17">
        <w:rPr>
          <w:i/>
          <w:sz w:val="24"/>
          <w:szCs w:val="24"/>
          <w:lang w:val="hr-HR"/>
        </w:rPr>
        <w:t>Izmjene i dopune Sporazuma o preuzimanju uloge suosnivača Instituta za nestale osobe BiH</w:t>
      </w:r>
    </w:p>
    <w:p w:rsidR="00E601D0" w:rsidRPr="00DF639F" w:rsidRDefault="00E601D0" w:rsidP="00DF639F">
      <w:pPr>
        <w:jc w:val="both"/>
        <w:rPr>
          <w:sz w:val="24"/>
          <w:szCs w:val="24"/>
          <w:lang w:val="hr-HR"/>
        </w:rPr>
      </w:pPr>
      <w:r w:rsidRPr="00DF639F">
        <w:rPr>
          <w:sz w:val="24"/>
          <w:szCs w:val="24"/>
          <w:lang w:val="hr-HR"/>
        </w:rPr>
        <w:t>Vijeće ministara BiH je na 56. sjednici donijelo Odluku o formiranju radne grupe zadužene da predloži izmjene propisa u dijelu koji se odnosi na organizaciju upravljačke strukture INO BiH. Formirana je radna grupa koja je  održala ukupno 5 radnih sastanaka, ali nije uspjela postići potrebni konsenzus.</w:t>
      </w:r>
    </w:p>
    <w:p w:rsidR="00E601D0" w:rsidRPr="00DF639F" w:rsidRDefault="00E601D0" w:rsidP="00DF639F">
      <w:pPr>
        <w:jc w:val="both"/>
        <w:rPr>
          <w:sz w:val="24"/>
          <w:szCs w:val="24"/>
        </w:rPr>
      </w:pPr>
      <w:r w:rsidRPr="00DF639F">
        <w:rPr>
          <w:sz w:val="24"/>
          <w:szCs w:val="24"/>
        </w:rPr>
        <w:t>Očekuje se da će u prvom kvartalu 2015. godine Vijeće ministara BiH zauzeti svoj s</w:t>
      </w:r>
      <w:r w:rsidR="00436A17">
        <w:rPr>
          <w:sz w:val="24"/>
          <w:szCs w:val="24"/>
        </w:rPr>
        <w:t xml:space="preserve">tav. </w:t>
      </w:r>
    </w:p>
    <w:p w:rsidR="00E601D0" w:rsidRPr="00436A17" w:rsidRDefault="00E601D0" w:rsidP="00DF639F">
      <w:pPr>
        <w:jc w:val="both"/>
        <w:rPr>
          <w:sz w:val="24"/>
          <w:szCs w:val="24"/>
        </w:rPr>
      </w:pPr>
    </w:p>
    <w:p w:rsidR="00E601D0" w:rsidRPr="00436A17" w:rsidRDefault="00E601D0" w:rsidP="00DF639F">
      <w:pPr>
        <w:jc w:val="both"/>
        <w:rPr>
          <w:sz w:val="22"/>
          <w:szCs w:val="22"/>
        </w:rPr>
      </w:pPr>
      <w:r w:rsidRPr="00436A17">
        <w:rPr>
          <w:sz w:val="22"/>
          <w:szCs w:val="22"/>
        </w:rPr>
        <w:t>EUROPSKE</w:t>
      </w:r>
      <w:r w:rsidR="00436A17">
        <w:rPr>
          <w:sz w:val="22"/>
          <w:szCs w:val="22"/>
        </w:rPr>
        <w:t xml:space="preserve"> </w:t>
      </w:r>
      <w:r w:rsidRPr="00436A17">
        <w:rPr>
          <w:sz w:val="22"/>
          <w:szCs w:val="22"/>
        </w:rPr>
        <w:t xml:space="preserve"> INTEGRACIJE</w:t>
      </w:r>
    </w:p>
    <w:p w:rsidR="00E601D0" w:rsidRPr="00436A17" w:rsidRDefault="00E601D0" w:rsidP="00DF639F">
      <w:pPr>
        <w:jc w:val="both"/>
        <w:rPr>
          <w:sz w:val="24"/>
          <w:szCs w:val="24"/>
          <w:lang w:val="hr-HR"/>
        </w:rPr>
      </w:pPr>
    </w:p>
    <w:p w:rsidR="00E601D0" w:rsidRPr="00DF639F" w:rsidRDefault="00E601D0" w:rsidP="00DF639F">
      <w:pPr>
        <w:jc w:val="both"/>
        <w:rPr>
          <w:b/>
          <w:sz w:val="24"/>
          <w:szCs w:val="24"/>
          <w:lang w:val="hr-HR"/>
        </w:rPr>
      </w:pPr>
      <w:r w:rsidRPr="00436A17">
        <w:rPr>
          <w:bCs/>
          <w:i/>
          <w:sz w:val="24"/>
          <w:szCs w:val="24"/>
          <w:lang w:val="hr-HR"/>
        </w:rPr>
        <w:t>Godišnji pregled zakona koji se odnose na ostvarivanje ljudskih prava i sloboda koje treba uskladiti s europskom pravnom stečevinom</w:t>
      </w:r>
      <w:r w:rsidRPr="00DF639F">
        <w:rPr>
          <w:b/>
          <w:bCs/>
          <w:sz w:val="24"/>
          <w:szCs w:val="24"/>
          <w:lang w:val="hr-HR"/>
        </w:rPr>
        <w:t>.</w:t>
      </w:r>
    </w:p>
    <w:p w:rsidR="00E601D0" w:rsidRPr="00436A17" w:rsidRDefault="00E601D0" w:rsidP="00DF639F">
      <w:pPr>
        <w:jc w:val="both"/>
        <w:rPr>
          <w:sz w:val="24"/>
          <w:szCs w:val="24"/>
        </w:rPr>
      </w:pPr>
      <w:r w:rsidRPr="00DF639F">
        <w:rPr>
          <w:sz w:val="24"/>
          <w:szCs w:val="24"/>
        </w:rPr>
        <w:t xml:space="preserve"> Formirana je radna grupa i sačinjen nacrt. Pristupilo se aktivnostima na izradi preg</w:t>
      </w:r>
      <w:r w:rsidR="00436A17">
        <w:rPr>
          <w:sz w:val="24"/>
          <w:szCs w:val="24"/>
        </w:rPr>
        <w:t>leda zakona koji se odnose na ostvarivanje</w:t>
      </w:r>
      <w:r w:rsidRPr="00DF639F">
        <w:rPr>
          <w:sz w:val="24"/>
          <w:szCs w:val="24"/>
        </w:rPr>
        <w:t xml:space="preserve"> ljudskih prava, a u skladu s preporukama UN komiteta i tijela Vijeća Europe u cilju usklađivanja istih s europskom pravnom tečevinom.</w:t>
      </w:r>
    </w:p>
    <w:p w:rsidR="00E601D0" w:rsidRPr="00436A17" w:rsidRDefault="00E601D0" w:rsidP="00DF639F">
      <w:pPr>
        <w:jc w:val="both"/>
        <w:rPr>
          <w:i/>
          <w:sz w:val="24"/>
          <w:szCs w:val="24"/>
          <w:lang w:val="hr-HR"/>
        </w:rPr>
      </w:pPr>
      <w:r w:rsidRPr="00436A17">
        <w:rPr>
          <w:bCs/>
          <w:i/>
          <w:sz w:val="24"/>
          <w:szCs w:val="24"/>
          <w:lang w:val="hr-HR"/>
        </w:rPr>
        <w:t>Redovno praćenje RPM, praćenje reformi u skladu s europskom pravnom stečevinom.</w:t>
      </w:r>
    </w:p>
    <w:p w:rsidR="00E601D0" w:rsidRPr="00DF639F" w:rsidRDefault="00E601D0" w:rsidP="00DF639F">
      <w:pPr>
        <w:jc w:val="both"/>
        <w:rPr>
          <w:sz w:val="24"/>
          <w:szCs w:val="24"/>
        </w:rPr>
      </w:pPr>
      <w:r w:rsidRPr="00DF639F">
        <w:rPr>
          <w:sz w:val="24"/>
          <w:szCs w:val="24"/>
        </w:rPr>
        <w:t>U izvještajnom razdoblju nije bilo aktivnosti koje se odnose na sačinjavanje izvješća o napretku BiH u procesu priključenja europskim integracijama niti aktivnosti vezanih za RPM.</w:t>
      </w:r>
    </w:p>
    <w:p w:rsidR="00E601D0" w:rsidRPr="00436A17" w:rsidRDefault="00E601D0" w:rsidP="00DF639F">
      <w:pPr>
        <w:jc w:val="both"/>
        <w:rPr>
          <w:bCs/>
          <w:i/>
          <w:sz w:val="24"/>
          <w:szCs w:val="24"/>
          <w:lang w:val="hr-HR"/>
        </w:rPr>
      </w:pPr>
      <w:r w:rsidRPr="00436A17">
        <w:rPr>
          <w:bCs/>
          <w:i/>
          <w:sz w:val="24"/>
          <w:szCs w:val="24"/>
          <w:lang w:val="hr-HR"/>
        </w:rPr>
        <w:t>Izvještavanje o napretku BiH u procesu europskih integracija</w:t>
      </w:r>
    </w:p>
    <w:p w:rsidR="00E601D0" w:rsidRPr="00436A17" w:rsidRDefault="00E601D0" w:rsidP="00DF639F">
      <w:pPr>
        <w:jc w:val="both"/>
        <w:rPr>
          <w:sz w:val="22"/>
          <w:szCs w:val="22"/>
        </w:rPr>
      </w:pPr>
    </w:p>
    <w:p w:rsidR="00E601D0" w:rsidRPr="00436A17" w:rsidRDefault="00E601D0" w:rsidP="00DF639F">
      <w:pPr>
        <w:jc w:val="both"/>
        <w:rPr>
          <w:sz w:val="22"/>
          <w:szCs w:val="22"/>
        </w:rPr>
      </w:pPr>
      <w:r w:rsidRPr="00436A17">
        <w:rPr>
          <w:sz w:val="22"/>
          <w:szCs w:val="22"/>
        </w:rPr>
        <w:t xml:space="preserve">PLANIRANI </w:t>
      </w:r>
      <w:r w:rsidR="00436A17">
        <w:rPr>
          <w:sz w:val="22"/>
          <w:szCs w:val="22"/>
        </w:rPr>
        <w:t xml:space="preserve"> </w:t>
      </w:r>
      <w:r w:rsidRPr="00436A17">
        <w:rPr>
          <w:sz w:val="22"/>
          <w:szCs w:val="22"/>
        </w:rPr>
        <w:t xml:space="preserve">I </w:t>
      </w:r>
      <w:r w:rsidR="00436A17">
        <w:rPr>
          <w:sz w:val="22"/>
          <w:szCs w:val="22"/>
        </w:rPr>
        <w:t xml:space="preserve"> </w:t>
      </w:r>
      <w:r w:rsidRPr="00436A17">
        <w:rPr>
          <w:sz w:val="22"/>
          <w:szCs w:val="22"/>
        </w:rPr>
        <w:t xml:space="preserve">REALIZIRANI </w:t>
      </w:r>
      <w:r w:rsidR="00436A17">
        <w:rPr>
          <w:sz w:val="22"/>
          <w:szCs w:val="22"/>
        </w:rPr>
        <w:t xml:space="preserve"> </w:t>
      </w:r>
      <w:r w:rsidRPr="00436A17">
        <w:rPr>
          <w:sz w:val="22"/>
          <w:szCs w:val="22"/>
        </w:rPr>
        <w:t xml:space="preserve">PROGRAMSKI </w:t>
      </w:r>
      <w:r w:rsidR="00436A17">
        <w:rPr>
          <w:sz w:val="22"/>
          <w:szCs w:val="22"/>
        </w:rPr>
        <w:t xml:space="preserve"> </w:t>
      </w:r>
      <w:r w:rsidRPr="00436A17">
        <w:rPr>
          <w:sz w:val="22"/>
          <w:szCs w:val="22"/>
        </w:rPr>
        <w:t>ZADACI</w:t>
      </w:r>
    </w:p>
    <w:p w:rsidR="00E601D0" w:rsidRPr="00436A17" w:rsidRDefault="00E601D0" w:rsidP="00DF639F">
      <w:pPr>
        <w:jc w:val="both"/>
        <w:rPr>
          <w:sz w:val="22"/>
          <w:szCs w:val="22"/>
        </w:rPr>
      </w:pPr>
    </w:p>
    <w:p w:rsidR="00E601D0" w:rsidRPr="00436A17" w:rsidRDefault="00E601D0" w:rsidP="0087417E">
      <w:pPr>
        <w:pStyle w:val="ListParagraph"/>
        <w:numPr>
          <w:ilvl w:val="0"/>
          <w:numId w:val="91"/>
        </w:numPr>
        <w:jc w:val="both"/>
        <w:rPr>
          <w:bCs/>
          <w:noProof/>
          <w:color w:val="000000"/>
          <w:sz w:val="24"/>
          <w:szCs w:val="24"/>
          <w:u w:val="single"/>
        </w:rPr>
      </w:pPr>
      <w:r w:rsidRPr="00436A17">
        <w:rPr>
          <w:bCs/>
          <w:noProof/>
          <w:color w:val="000000"/>
          <w:sz w:val="24"/>
          <w:szCs w:val="24"/>
          <w:u w:val="single"/>
        </w:rPr>
        <w:t>Zakonodavna aktivnost</w:t>
      </w:r>
    </w:p>
    <w:p w:rsidR="00E601D0" w:rsidRPr="00DF639F" w:rsidRDefault="00E601D0" w:rsidP="00DF639F">
      <w:pPr>
        <w:jc w:val="both"/>
        <w:rPr>
          <w:noProof/>
          <w:color w:val="000000"/>
          <w:sz w:val="24"/>
          <w:szCs w:val="24"/>
        </w:rPr>
      </w:pPr>
      <w:r w:rsidRPr="00DF639F">
        <w:rPr>
          <w:noProof/>
          <w:color w:val="000000"/>
          <w:sz w:val="24"/>
          <w:szCs w:val="24"/>
        </w:rPr>
        <w:t>Ministarstvo je u 2014. godini planiralo ili u parlamentarnu proceduru uputilo 3 zakonska projekta iz svoje nadležnosti.</w:t>
      </w:r>
    </w:p>
    <w:p w:rsidR="00E601D0" w:rsidRPr="00436A17" w:rsidRDefault="00E601D0" w:rsidP="00DF639F">
      <w:pPr>
        <w:jc w:val="both"/>
        <w:rPr>
          <w:noProof/>
          <w:color w:val="000000"/>
          <w:sz w:val="24"/>
          <w:szCs w:val="24"/>
        </w:rPr>
      </w:pPr>
      <w:r w:rsidRPr="00DF639F">
        <w:rPr>
          <w:noProof/>
          <w:color w:val="000000"/>
          <w:sz w:val="24"/>
          <w:szCs w:val="24"/>
        </w:rPr>
        <w:t>Ministarstvo je u 2014. godini pripremilo 21 podzakonski akt.</w:t>
      </w:r>
    </w:p>
    <w:p w:rsidR="00E601D0" w:rsidRPr="00436A17" w:rsidRDefault="00E601D0" w:rsidP="0087417E">
      <w:pPr>
        <w:pStyle w:val="ListParagraph"/>
        <w:numPr>
          <w:ilvl w:val="0"/>
          <w:numId w:val="91"/>
        </w:numPr>
        <w:jc w:val="both"/>
        <w:rPr>
          <w:noProof/>
          <w:color w:val="000000"/>
          <w:sz w:val="24"/>
          <w:szCs w:val="24"/>
          <w:u w:val="single"/>
        </w:rPr>
      </w:pPr>
      <w:r w:rsidRPr="00436A17">
        <w:rPr>
          <w:noProof/>
          <w:color w:val="000000"/>
          <w:sz w:val="24"/>
          <w:szCs w:val="24"/>
          <w:u w:val="single"/>
        </w:rPr>
        <w:t>Međunarodni ugovori</w:t>
      </w:r>
    </w:p>
    <w:p w:rsidR="00E601D0" w:rsidRPr="00DF639F" w:rsidRDefault="00E601D0" w:rsidP="00DF639F">
      <w:pPr>
        <w:jc w:val="both"/>
        <w:rPr>
          <w:noProof/>
          <w:color w:val="000000"/>
          <w:sz w:val="24"/>
          <w:szCs w:val="24"/>
        </w:rPr>
      </w:pPr>
      <w:r w:rsidRPr="00DF639F">
        <w:rPr>
          <w:noProof/>
          <w:color w:val="000000"/>
          <w:sz w:val="24"/>
          <w:szCs w:val="24"/>
        </w:rPr>
        <w:t>Pripremljeno je i u zakonsku proceduru upućeno 5 programiranih međunarodnih ugovora.</w:t>
      </w:r>
    </w:p>
    <w:p w:rsidR="00E601D0" w:rsidRPr="00436A17" w:rsidRDefault="00E601D0" w:rsidP="0087417E">
      <w:pPr>
        <w:pStyle w:val="ListParagraph"/>
        <w:numPr>
          <w:ilvl w:val="0"/>
          <w:numId w:val="91"/>
        </w:numPr>
        <w:jc w:val="both"/>
        <w:rPr>
          <w:noProof/>
          <w:color w:val="000000"/>
          <w:sz w:val="24"/>
          <w:szCs w:val="24"/>
          <w:u w:val="single"/>
        </w:rPr>
      </w:pPr>
      <w:r w:rsidRPr="00436A17">
        <w:rPr>
          <w:noProof/>
          <w:color w:val="000000"/>
          <w:sz w:val="24"/>
          <w:szCs w:val="24"/>
          <w:u w:val="single"/>
        </w:rPr>
        <w:t>Europske integracije</w:t>
      </w:r>
    </w:p>
    <w:p w:rsidR="00E601D0" w:rsidRPr="00DF639F" w:rsidRDefault="00E601D0" w:rsidP="00DF639F">
      <w:pPr>
        <w:jc w:val="both"/>
        <w:rPr>
          <w:noProof/>
          <w:color w:val="000000"/>
          <w:sz w:val="24"/>
          <w:szCs w:val="24"/>
        </w:rPr>
      </w:pPr>
      <w:r w:rsidRPr="00DF639F">
        <w:rPr>
          <w:noProof/>
          <w:color w:val="000000"/>
          <w:sz w:val="24"/>
          <w:szCs w:val="24"/>
        </w:rPr>
        <w:t>Izvještavanje o realizaciji ob</w:t>
      </w:r>
      <w:r w:rsidR="00436A17">
        <w:rPr>
          <w:noProof/>
          <w:color w:val="000000"/>
          <w:sz w:val="24"/>
          <w:szCs w:val="24"/>
        </w:rPr>
        <w:t>veza BiH</w:t>
      </w:r>
      <w:r w:rsidRPr="00DF639F">
        <w:rPr>
          <w:noProof/>
          <w:color w:val="000000"/>
          <w:sz w:val="24"/>
          <w:szCs w:val="24"/>
        </w:rPr>
        <w:t xml:space="preserve"> koji proističu iz Sporazuma o stabilizaciji i pridruživanju i Akcijskim plana Europskog partnerstva vršeno je kontinuirano i efikasno. </w:t>
      </w:r>
    </w:p>
    <w:p w:rsidR="00E601D0" w:rsidRPr="00436A17" w:rsidRDefault="00E601D0" w:rsidP="0087417E">
      <w:pPr>
        <w:pStyle w:val="ListParagraph"/>
        <w:numPr>
          <w:ilvl w:val="0"/>
          <w:numId w:val="91"/>
        </w:numPr>
        <w:jc w:val="both"/>
        <w:rPr>
          <w:noProof/>
          <w:color w:val="000000"/>
          <w:sz w:val="24"/>
          <w:szCs w:val="24"/>
        </w:rPr>
      </w:pPr>
      <w:r w:rsidRPr="00436A17">
        <w:rPr>
          <w:noProof/>
          <w:color w:val="000000"/>
          <w:sz w:val="24"/>
          <w:szCs w:val="24"/>
          <w:u w:val="single"/>
        </w:rPr>
        <w:t>Tematski dio</w:t>
      </w:r>
    </w:p>
    <w:p w:rsidR="00E601D0" w:rsidRPr="00DF639F" w:rsidRDefault="00E601D0" w:rsidP="00DF639F">
      <w:pPr>
        <w:jc w:val="both"/>
        <w:rPr>
          <w:noProof/>
          <w:color w:val="C00000"/>
          <w:sz w:val="24"/>
          <w:szCs w:val="24"/>
        </w:rPr>
      </w:pPr>
      <w:r w:rsidRPr="00DF639F">
        <w:rPr>
          <w:noProof/>
          <w:sz w:val="24"/>
          <w:szCs w:val="24"/>
        </w:rPr>
        <w:t>Od 44 programirana tematska zadatka pripremljeni su sljedeći dokumenati: 2 programa, 3 plana, 5 informacija, 20 izvješća,</w:t>
      </w:r>
      <w:r w:rsidRPr="00DF639F">
        <w:rPr>
          <w:noProof/>
          <w:color w:val="C00000"/>
          <w:sz w:val="24"/>
          <w:szCs w:val="24"/>
        </w:rPr>
        <w:t xml:space="preserve"> </w:t>
      </w:r>
      <w:r w:rsidRPr="00DF639F">
        <w:rPr>
          <w:noProof/>
          <w:sz w:val="24"/>
          <w:szCs w:val="24"/>
        </w:rPr>
        <w:t>4 javna poziva, 4 smjernice, 5 mišljenja na usuglašenost akata, 2 inicijative.</w:t>
      </w:r>
    </w:p>
    <w:p w:rsidR="00E601D0" w:rsidRPr="00436A17" w:rsidRDefault="00E601D0" w:rsidP="0087417E">
      <w:pPr>
        <w:pStyle w:val="ListParagraph"/>
        <w:numPr>
          <w:ilvl w:val="0"/>
          <w:numId w:val="91"/>
        </w:numPr>
        <w:jc w:val="both"/>
        <w:rPr>
          <w:noProof/>
          <w:sz w:val="24"/>
          <w:szCs w:val="24"/>
        </w:rPr>
      </w:pPr>
      <w:r w:rsidRPr="00436A17">
        <w:rPr>
          <w:noProof/>
          <w:sz w:val="24"/>
          <w:szCs w:val="24"/>
          <w:u w:val="single"/>
        </w:rPr>
        <w:t>Operativne aktivnosti</w:t>
      </w:r>
    </w:p>
    <w:p w:rsidR="00E601D0" w:rsidRDefault="00E601D0" w:rsidP="00DF639F">
      <w:pPr>
        <w:jc w:val="both"/>
        <w:rPr>
          <w:noProof/>
          <w:sz w:val="24"/>
          <w:szCs w:val="24"/>
        </w:rPr>
      </w:pPr>
      <w:r w:rsidRPr="00DF639F">
        <w:rPr>
          <w:noProof/>
          <w:sz w:val="24"/>
          <w:szCs w:val="24"/>
        </w:rPr>
        <w:t>Programom rada Ministarstva za l</w:t>
      </w:r>
      <w:r w:rsidR="00436A17">
        <w:rPr>
          <w:noProof/>
          <w:sz w:val="24"/>
          <w:szCs w:val="24"/>
        </w:rPr>
        <w:t>judska prava i izbjeglice BiH</w:t>
      </w:r>
      <w:r w:rsidRPr="00DF639F">
        <w:rPr>
          <w:noProof/>
          <w:sz w:val="24"/>
          <w:szCs w:val="24"/>
        </w:rPr>
        <w:t xml:space="preserve"> za 2014. godinu bilo je predviđeno 111 operativnih aktivnosti. Većina planiranih operativnih aktivnosti predviđenih programom je i realizirano. Preostali zadaci nisu realizirani zbog objektivnih okolnosti kao što su: nemogućnost usuglašavanja prijedloga na razinama vlasti u BiH, neažurno dostavljanje podataka od strane nadležnih tijela te prenošenje zadataka u narednu godinu, nedostatak stručnih kadrova potrebnih za realizaciju pojedinih zadataka (kadrovi koji ne posjeduju odgovarajuću kvalifikaciju ili posebno nepoznavanje odgovarajućeg jezika) i, posebno, nedostatak financijskih sredstava. </w:t>
      </w:r>
    </w:p>
    <w:p w:rsidR="0071465F" w:rsidRPr="00DF639F" w:rsidRDefault="0071465F" w:rsidP="00DF639F">
      <w:pPr>
        <w:jc w:val="both"/>
        <w:rPr>
          <w:noProof/>
          <w:color w:val="000000"/>
          <w:sz w:val="24"/>
          <w:szCs w:val="24"/>
        </w:rPr>
      </w:pPr>
    </w:p>
    <w:p w:rsidR="00E601D0" w:rsidRPr="00436A17" w:rsidRDefault="00E601D0" w:rsidP="00DF639F">
      <w:pPr>
        <w:jc w:val="both"/>
        <w:rPr>
          <w:noProof/>
          <w:color w:val="000000"/>
          <w:sz w:val="22"/>
          <w:szCs w:val="22"/>
        </w:rPr>
      </w:pPr>
      <w:r w:rsidRPr="00436A17">
        <w:rPr>
          <w:noProof/>
          <w:color w:val="000000"/>
          <w:sz w:val="22"/>
          <w:szCs w:val="22"/>
        </w:rPr>
        <w:t xml:space="preserve">PRORAČUNSKA </w:t>
      </w:r>
      <w:r w:rsidR="00436A17">
        <w:rPr>
          <w:noProof/>
          <w:color w:val="000000"/>
          <w:sz w:val="22"/>
          <w:szCs w:val="22"/>
        </w:rPr>
        <w:t xml:space="preserve"> </w:t>
      </w:r>
      <w:r w:rsidRPr="00436A17">
        <w:rPr>
          <w:noProof/>
          <w:color w:val="000000"/>
          <w:sz w:val="22"/>
          <w:szCs w:val="22"/>
        </w:rPr>
        <w:t>SREDSTVA</w:t>
      </w:r>
    </w:p>
    <w:p w:rsidR="00E601D0" w:rsidRPr="00436A17" w:rsidRDefault="00E601D0" w:rsidP="00DF639F">
      <w:pPr>
        <w:jc w:val="both"/>
        <w:rPr>
          <w:noProof/>
          <w:color w:val="000000"/>
          <w:sz w:val="24"/>
          <w:szCs w:val="24"/>
        </w:rPr>
      </w:pPr>
    </w:p>
    <w:p w:rsidR="00E601D0" w:rsidRPr="00DF639F" w:rsidRDefault="00E601D0" w:rsidP="00DF639F">
      <w:pPr>
        <w:jc w:val="both"/>
        <w:rPr>
          <w:sz w:val="24"/>
          <w:szCs w:val="24"/>
        </w:rPr>
      </w:pPr>
      <w:r w:rsidRPr="00DF639F">
        <w:rPr>
          <w:sz w:val="24"/>
          <w:szCs w:val="24"/>
        </w:rPr>
        <w:t>Zakonom o Proračunu</w:t>
      </w:r>
      <w:r w:rsidR="00436A17">
        <w:rPr>
          <w:sz w:val="24"/>
          <w:szCs w:val="24"/>
        </w:rPr>
        <w:t xml:space="preserve"> institucija BiH</w:t>
      </w:r>
      <w:r w:rsidRPr="00DF639F">
        <w:rPr>
          <w:sz w:val="24"/>
          <w:szCs w:val="24"/>
        </w:rPr>
        <w:t xml:space="preserve"> i međunarodnih obveza Bosne i Hercegovine i Zakonom o izmjenama i dopunama Zakona o Proračunu</w:t>
      </w:r>
      <w:r w:rsidR="00436A17">
        <w:rPr>
          <w:sz w:val="24"/>
          <w:szCs w:val="24"/>
        </w:rPr>
        <w:t xml:space="preserve"> institucija BiH</w:t>
      </w:r>
      <w:r w:rsidRPr="00DF639F">
        <w:rPr>
          <w:sz w:val="24"/>
          <w:szCs w:val="24"/>
        </w:rPr>
        <w:t xml:space="preserve"> i međunarodnih ob</w:t>
      </w:r>
      <w:r w:rsidR="00436A17">
        <w:rPr>
          <w:sz w:val="24"/>
          <w:szCs w:val="24"/>
        </w:rPr>
        <w:t xml:space="preserve">veza BiH </w:t>
      </w:r>
      <w:r w:rsidRPr="00DF639F">
        <w:rPr>
          <w:sz w:val="24"/>
          <w:szCs w:val="24"/>
        </w:rPr>
        <w:t xml:space="preserve">za 2014. godinu, proračun Ministarstva za ljudska prava i izbjeglice BiH za 2014. godinu iznosio je </w:t>
      </w:r>
      <w:smartTag w:uri="urn:schemas-microsoft-com:office:smarttags" w:element="metricconverter">
        <w:smartTagPr>
          <w:attr w:name="ProductID" w:val="11.143.000 KM"/>
        </w:smartTagPr>
        <w:r w:rsidRPr="00DF639F">
          <w:rPr>
            <w:sz w:val="24"/>
            <w:szCs w:val="24"/>
          </w:rPr>
          <w:t>11.143.000 KM</w:t>
        </w:r>
      </w:smartTag>
      <w:r w:rsidRPr="00DF639F">
        <w:rPr>
          <w:sz w:val="24"/>
          <w:szCs w:val="24"/>
        </w:rPr>
        <w:t xml:space="preserve"> od čega na razini tekućih izdataka </w:t>
      </w:r>
      <w:smartTag w:uri="urn:schemas-microsoft-com:office:smarttags" w:element="metricconverter">
        <w:smartTagPr>
          <w:attr w:name="ProductID" w:val="5.776.000 KM"/>
        </w:smartTagPr>
        <w:r w:rsidRPr="00DF639F">
          <w:rPr>
            <w:sz w:val="24"/>
            <w:szCs w:val="24"/>
          </w:rPr>
          <w:t>5.776.000 KM</w:t>
        </w:r>
      </w:smartTag>
      <w:r w:rsidRPr="00DF639F">
        <w:rPr>
          <w:sz w:val="24"/>
          <w:szCs w:val="24"/>
        </w:rPr>
        <w:t xml:space="preserve">, na razini kapitalnih izdataka </w:t>
      </w:r>
      <w:smartTag w:uri="urn:schemas-microsoft-com:office:smarttags" w:element="metricconverter">
        <w:smartTagPr>
          <w:attr w:name="ProductID" w:val="40.000 KM"/>
        </w:smartTagPr>
        <w:r w:rsidRPr="00DF639F">
          <w:rPr>
            <w:sz w:val="24"/>
            <w:szCs w:val="24"/>
          </w:rPr>
          <w:t>40.000 KM</w:t>
        </w:r>
      </w:smartTag>
      <w:r w:rsidRPr="00DF639F">
        <w:rPr>
          <w:sz w:val="24"/>
          <w:szCs w:val="24"/>
        </w:rPr>
        <w:t xml:space="preserve"> i na razini tekućih grantova </w:t>
      </w:r>
      <w:smartTag w:uri="urn:schemas-microsoft-com:office:smarttags" w:element="metricconverter">
        <w:smartTagPr>
          <w:attr w:name="ProductID" w:val="5.327.000 KM"/>
        </w:smartTagPr>
        <w:r w:rsidRPr="00DF639F">
          <w:rPr>
            <w:sz w:val="24"/>
            <w:szCs w:val="24"/>
          </w:rPr>
          <w:t>5.327.000 KM</w:t>
        </w:r>
      </w:smartTag>
      <w:r w:rsidRPr="00DF639F">
        <w:rPr>
          <w:sz w:val="24"/>
          <w:szCs w:val="24"/>
        </w:rPr>
        <w:t xml:space="preserve">. Na osnovi odluke Vijeća ministara broj 140/14 od 30. 7. 2014. godine, koju je </w:t>
      </w:r>
      <w:r w:rsidR="0071465F">
        <w:rPr>
          <w:sz w:val="24"/>
          <w:szCs w:val="24"/>
        </w:rPr>
        <w:t>donijelo Vijeće ministara BiH</w:t>
      </w:r>
      <w:r w:rsidRPr="00DF639F">
        <w:rPr>
          <w:sz w:val="24"/>
          <w:szCs w:val="24"/>
        </w:rPr>
        <w:t xml:space="preserve"> na 106. sjednici, iz tekuće pričuve su odobrena sredstva u iznosu od </w:t>
      </w:r>
      <w:smartTag w:uri="urn:schemas-microsoft-com:office:smarttags" w:element="metricconverter">
        <w:smartTagPr>
          <w:attr w:name="ProductID" w:val="22.000 KM"/>
        </w:smartTagPr>
        <w:r w:rsidRPr="00DF639F">
          <w:rPr>
            <w:sz w:val="24"/>
            <w:szCs w:val="24"/>
          </w:rPr>
          <w:t>22.000 KM</w:t>
        </w:r>
      </w:smartTag>
      <w:r w:rsidRPr="00DF639F">
        <w:rPr>
          <w:sz w:val="24"/>
          <w:szCs w:val="24"/>
        </w:rPr>
        <w:t xml:space="preserve">, za isplatu plaće smijenjenoj zamjenici ministra za ljudska prava i izbjeglice za vrijeme trajanja produženog radnopravnog statusa. </w:t>
      </w:r>
    </w:p>
    <w:p w:rsidR="00E601D0" w:rsidRPr="00DF639F" w:rsidRDefault="00E601D0" w:rsidP="00DF639F">
      <w:pPr>
        <w:jc w:val="both"/>
        <w:rPr>
          <w:sz w:val="24"/>
          <w:szCs w:val="24"/>
        </w:rPr>
      </w:pPr>
      <w:r w:rsidRPr="00DF639F">
        <w:rPr>
          <w:sz w:val="24"/>
          <w:szCs w:val="24"/>
        </w:rPr>
        <w:t xml:space="preserve">Iz tekućih grantova je izvršen prijenos </w:t>
      </w:r>
      <w:smartTag w:uri="urn:schemas-microsoft-com:office:smarttags" w:element="metricconverter">
        <w:smartTagPr>
          <w:attr w:name="ProductID" w:val="2.000.000 KM"/>
        </w:smartTagPr>
        <w:r w:rsidRPr="00DF639F">
          <w:rPr>
            <w:sz w:val="24"/>
            <w:szCs w:val="24"/>
          </w:rPr>
          <w:t>2.000.000 KM</w:t>
        </w:r>
      </w:smartTag>
      <w:r w:rsidRPr="00DF639F">
        <w:rPr>
          <w:sz w:val="24"/>
          <w:szCs w:val="24"/>
        </w:rPr>
        <w:t xml:space="preserve"> na Fond za povratak na osnovu Odluke o preraspodjeli sredstava iz proračuna Ministarstva za ljudska prava i izbjeglice BiH u proračun Fonda za povratak BiH, a koji se odnosi na financiranje prava iz Aneksa VII Dejtonskog mirovnog sporazuma, koji nije uračunat u izvršenje proračuna jer će prema ustaljenoj praksi biti prikazan kroz izvršenje proračuna Fonda za povratak BiH. </w:t>
      </w:r>
    </w:p>
    <w:p w:rsidR="00E601D0" w:rsidRPr="00DF639F" w:rsidRDefault="00E601D0" w:rsidP="00DF639F">
      <w:pPr>
        <w:jc w:val="both"/>
        <w:rPr>
          <w:sz w:val="24"/>
          <w:szCs w:val="24"/>
        </w:rPr>
      </w:pPr>
      <w:r w:rsidRPr="00DF639F">
        <w:rPr>
          <w:sz w:val="24"/>
          <w:szCs w:val="24"/>
        </w:rPr>
        <w:t xml:space="preserve">Do 15.1.2015. godine izvršenje proračuna za 2014. god., prema knjigovodstvenoj evidenciji, iznosi </w:t>
      </w:r>
      <w:smartTag w:uri="urn:schemas-microsoft-com:office:smarttags" w:element="metricconverter">
        <w:smartTagPr>
          <w:attr w:name="ProductID" w:val="8.795.977 KM"/>
        </w:smartTagPr>
        <w:r w:rsidRPr="00DF639F">
          <w:rPr>
            <w:sz w:val="24"/>
            <w:szCs w:val="24"/>
          </w:rPr>
          <w:t>8.795.977 KM</w:t>
        </w:r>
      </w:smartTag>
      <w:r w:rsidRPr="00DF639F">
        <w:rPr>
          <w:sz w:val="24"/>
          <w:szCs w:val="24"/>
        </w:rPr>
        <w:t xml:space="preserve"> što je 96% od odobrenog proračuna. Od toga je na razini tekućih izdataka realizirano </w:t>
      </w:r>
      <w:smartTag w:uri="urn:schemas-microsoft-com:office:smarttags" w:element="metricconverter">
        <w:smartTagPr>
          <w:attr w:name="ProductID" w:val="5.429.208 KM"/>
        </w:smartTagPr>
        <w:r w:rsidRPr="00DF639F">
          <w:rPr>
            <w:sz w:val="24"/>
            <w:szCs w:val="24"/>
          </w:rPr>
          <w:t>5.429.208 KM</w:t>
        </w:r>
      </w:smartTag>
      <w:r w:rsidRPr="00DF639F">
        <w:rPr>
          <w:sz w:val="24"/>
          <w:szCs w:val="24"/>
        </w:rPr>
        <w:t xml:space="preserve"> što je 94% od ukupno odobrenih tekućih izdataka. Na razini kapitalnih izdataka realizirano je </w:t>
      </w:r>
      <w:smartTag w:uri="urn:schemas-microsoft-com:office:smarttags" w:element="metricconverter">
        <w:smartTagPr>
          <w:attr w:name="ProductID" w:val="39.770 KM"/>
        </w:smartTagPr>
        <w:r w:rsidRPr="00DF639F">
          <w:rPr>
            <w:sz w:val="24"/>
            <w:szCs w:val="24"/>
          </w:rPr>
          <w:t>39.770 KM</w:t>
        </w:r>
      </w:smartTag>
      <w:r w:rsidRPr="00DF639F">
        <w:rPr>
          <w:sz w:val="24"/>
          <w:szCs w:val="24"/>
        </w:rPr>
        <w:t xml:space="preserve">, što je 99% od ukupno odobrenih kapitalnih izdataka. Tekući grantovi su realizirani u iznosu od </w:t>
      </w:r>
      <w:smartTag w:uri="urn:schemas-microsoft-com:office:smarttags" w:element="metricconverter">
        <w:smartTagPr>
          <w:attr w:name="ProductID" w:val="3.326.999 KM"/>
        </w:smartTagPr>
        <w:r w:rsidRPr="00DF639F">
          <w:rPr>
            <w:sz w:val="24"/>
            <w:szCs w:val="24"/>
          </w:rPr>
          <w:t>3.326.999 KM</w:t>
        </w:r>
      </w:smartTag>
      <w:r w:rsidRPr="00DF639F">
        <w:rPr>
          <w:sz w:val="24"/>
          <w:szCs w:val="24"/>
        </w:rPr>
        <w:t>, što je 100% od ukupno odobrenih grantova za 2014. godinu.</w:t>
      </w:r>
    </w:p>
    <w:p w:rsidR="00E601D0" w:rsidRPr="00DF639F" w:rsidRDefault="00E601D0" w:rsidP="00DF639F">
      <w:pPr>
        <w:jc w:val="both"/>
        <w:rPr>
          <w:sz w:val="24"/>
          <w:szCs w:val="24"/>
        </w:rPr>
      </w:pPr>
      <w:r w:rsidRPr="00DF639F">
        <w:rPr>
          <w:sz w:val="24"/>
          <w:szCs w:val="24"/>
        </w:rPr>
        <w:t>Realizaciju neutrošenog dijela sredstava iz 2014. godine je moguće izvršiti do 31.1.</w:t>
      </w:r>
      <w:r w:rsidR="00436A17">
        <w:rPr>
          <w:sz w:val="24"/>
          <w:szCs w:val="24"/>
        </w:rPr>
        <w:t>2015. g</w:t>
      </w:r>
      <w:r w:rsidRPr="00DF639F">
        <w:rPr>
          <w:sz w:val="24"/>
          <w:szCs w:val="24"/>
        </w:rPr>
        <w:t>.</w:t>
      </w:r>
    </w:p>
    <w:p w:rsidR="00E601D0" w:rsidRPr="00DF639F" w:rsidRDefault="00E601D0" w:rsidP="00DF639F">
      <w:pPr>
        <w:jc w:val="both"/>
        <w:rPr>
          <w:sz w:val="24"/>
          <w:szCs w:val="24"/>
        </w:rPr>
      </w:pPr>
      <w:r w:rsidRPr="00DF639F">
        <w:rPr>
          <w:sz w:val="24"/>
          <w:szCs w:val="24"/>
        </w:rPr>
        <w:t xml:space="preserve">Priliv po osnovi donacija Ministarstva za ljudska prava i izbjeglice iznosi </w:t>
      </w:r>
      <w:smartTag w:uri="urn:schemas-microsoft-com:office:smarttags" w:element="metricconverter">
        <w:smartTagPr>
          <w:attr w:name="ProductID" w:val="1.134.332,50 KM"/>
        </w:smartTagPr>
        <w:r w:rsidRPr="00DF639F">
          <w:rPr>
            <w:sz w:val="24"/>
            <w:szCs w:val="24"/>
          </w:rPr>
          <w:t>1.134.332,50 KM</w:t>
        </w:r>
      </w:smartTag>
      <w:r w:rsidRPr="00DF639F">
        <w:rPr>
          <w:sz w:val="24"/>
          <w:szCs w:val="24"/>
        </w:rPr>
        <w:t>, i to :</w:t>
      </w:r>
    </w:p>
    <w:p w:rsidR="00E601D0" w:rsidRPr="00436A17" w:rsidRDefault="00E601D0" w:rsidP="0087417E">
      <w:pPr>
        <w:pStyle w:val="ListParagraph"/>
        <w:numPr>
          <w:ilvl w:val="0"/>
          <w:numId w:val="92"/>
        </w:numPr>
        <w:jc w:val="both"/>
        <w:rPr>
          <w:sz w:val="24"/>
          <w:szCs w:val="24"/>
        </w:rPr>
      </w:pPr>
      <w:r w:rsidRPr="00436A17">
        <w:rPr>
          <w:sz w:val="24"/>
          <w:szCs w:val="24"/>
        </w:rPr>
        <w:t xml:space="preserve">UNHCR je imao priliv od </w:t>
      </w:r>
      <w:smartTag w:uri="urn:schemas-microsoft-com:office:smarttags" w:element="metricconverter">
        <w:smartTagPr>
          <w:attr w:name="ProductID" w:val="100.000,00 KM"/>
        </w:smartTagPr>
        <w:r w:rsidRPr="00436A17">
          <w:rPr>
            <w:sz w:val="24"/>
            <w:szCs w:val="24"/>
          </w:rPr>
          <w:t>100.000,00 KM</w:t>
        </w:r>
      </w:smartTag>
      <w:r w:rsidRPr="00436A17">
        <w:rPr>
          <w:sz w:val="24"/>
          <w:szCs w:val="24"/>
        </w:rPr>
        <w:t xml:space="preserve"> od čega je realizirano </w:t>
      </w:r>
      <w:smartTag w:uri="urn:schemas-microsoft-com:office:smarttags" w:element="metricconverter">
        <w:smartTagPr>
          <w:attr w:name="ProductID" w:val="98.912,68 KM"/>
        </w:smartTagPr>
        <w:r w:rsidRPr="00436A17">
          <w:rPr>
            <w:sz w:val="24"/>
            <w:szCs w:val="24"/>
          </w:rPr>
          <w:t>98.912,68 KM</w:t>
        </w:r>
      </w:smartTag>
      <w:r w:rsidRPr="00436A17">
        <w:rPr>
          <w:sz w:val="24"/>
          <w:szCs w:val="24"/>
        </w:rPr>
        <w:t xml:space="preserve"> ili 98%</w:t>
      </w:r>
    </w:p>
    <w:p w:rsidR="00E601D0" w:rsidRPr="00436A17" w:rsidRDefault="00E601D0" w:rsidP="0087417E">
      <w:pPr>
        <w:pStyle w:val="ListParagraph"/>
        <w:numPr>
          <w:ilvl w:val="0"/>
          <w:numId w:val="92"/>
        </w:numPr>
        <w:jc w:val="both"/>
        <w:rPr>
          <w:sz w:val="24"/>
          <w:szCs w:val="24"/>
        </w:rPr>
      </w:pPr>
      <w:r w:rsidRPr="00436A17">
        <w:rPr>
          <w:sz w:val="24"/>
          <w:szCs w:val="24"/>
        </w:rPr>
        <w:t xml:space="preserve">UNICEF je imao priliv </w:t>
      </w:r>
      <w:smartTag w:uri="urn:schemas-microsoft-com:office:smarttags" w:element="metricconverter">
        <w:smartTagPr>
          <w:attr w:name="ProductID" w:val="2.857,45 KM"/>
        </w:smartTagPr>
        <w:r w:rsidRPr="00436A17">
          <w:rPr>
            <w:sz w:val="24"/>
            <w:szCs w:val="24"/>
          </w:rPr>
          <w:t>2.857,45 KM</w:t>
        </w:r>
      </w:smartTag>
      <w:r w:rsidRPr="00436A17">
        <w:rPr>
          <w:sz w:val="24"/>
          <w:szCs w:val="24"/>
        </w:rPr>
        <w:t xml:space="preserve"> od čega je realizirano </w:t>
      </w:r>
      <w:smartTag w:uri="urn:schemas-microsoft-com:office:smarttags" w:element="metricconverter">
        <w:smartTagPr>
          <w:attr w:name="ProductID" w:val="2.857,45 KM"/>
        </w:smartTagPr>
        <w:r w:rsidRPr="00436A17">
          <w:rPr>
            <w:sz w:val="24"/>
            <w:szCs w:val="24"/>
          </w:rPr>
          <w:t>2.857,45 KM</w:t>
        </w:r>
      </w:smartTag>
      <w:r w:rsidRPr="00436A17">
        <w:rPr>
          <w:sz w:val="24"/>
          <w:szCs w:val="24"/>
        </w:rPr>
        <w:t xml:space="preserve"> ili 100%</w:t>
      </w:r>
    </w:p>
    <w:p w:rsidR="00E601D0" w:rsidRPr="00436A17" w:rsidRDefault="00E601D0" w:rsidP="0087417E">
      <w:pPr>
        <w:pStyle w:val="ListParagraph"/>
        <w:numPr>
          <w:ilvl w:val="0"/>
          <w:numId w:val="92"/>
        </w:numPr>
        <w:jc w:val="both"/>
        <w:rPr>
          <w:sz w:val="24"/>
          <w:szCs w:val="24"/>
        </w:rPr>
      </w:pPr>
      <w:r w:rsidRPr="00436A17">
        <w:rPr>
          <w:sz w:val="24"/>
          <w:szCs w:val="24"/>
        </w:rPr>
        <w:t xml:space="preserve">Trgovina ljudima  je imala priliv </w:t>
      </w:r>
      <w:smartTag w:uri="urn:schemas-microsoft-com:office:smarttags" w:element="metricconverter">
        <w:smartTagPr>
          <w:attr w:name="ProductID" w:val="5.022,98 KM"/>
        </w:smartTagPr>
        <w:r w:rsidRPr="00436A17">
          <w:rPr>
            <w:sz w:val="24"/>
            <w:szCs w:val="24"/>
          </w:rPr>
          <w:t>5.022,98 KM</w:t>
        </w:r>
      </w:smartTag>
      <w:r w:rsidRPr="00436A17">
        <w:rPr>
          <w:sz w:val="24"/>
          <w:szCs w:val="24"/>
        </w:rPr>
        <w:t xml:space="preserve"> od čega je realizirano </w:t>
      </w:r>
      <w:smartTag w:uri="urn:schemas-microsoft-com:office:smarttags" w:element="metricconverter">
        <w:smartTagPr>
          <w:attr w:name="ProductID" w:val="5.022,98 KM"/>
        </w:smartTagPr>
        <w:r w:rsidRPr="00436A17">
          <w:rPr>
            <w:sz w:val="24"/>
            <w:szCs w:val="24"/>
          </w:rPr>
          <w:t>5.022,98 KM</w:t>
        </w:r>
      </w:smartTag>
      <w:r w:rsidRPr="00436A17">
        <w:rPr>
          <w:sz w:val="24"/>
          <w:szCs w:val="24"/>
        </w:rPr>
        <w:t xml:space="preserve"> ili 100%</w:t>
      </w:r>
    </w:p>
    <w:p w:rsidR="00E601D0" w:rsidRPr="00436A17" w:rsidRDefault="00E601D0" w:rsidP="0087417E">
      <w:pPr>
        <w:pStyle w:val="ListParagraph"/>
        <w:numPr>
          <w:ilvl w:val="0"/>
          <w:numId w:val="92"/>
        </w:numPr>
        <w:jc w:val="both"/>
        <w:rPr>
          <w:sz w:val="24"/>
          <w:szCs w:val="24"/>
        </w:rPr>
      </w:pPr>
      <w:r w:rsidRPr="00436A17">
        <w:rPr>
          <w:sz w:val="24"/>
          <w:szCs w:val="24"/>
        </w:rPr>
        <w:t xml:space="preserve">FIGAP je imao priliv od </w:t>
      </w:r>
      <w:smartTag w:uri="urn:schemas-microsoft-com:office:smarttags" w:element="metricconverter">
        <w:smartTagPr>
          <w:attr w:name="ProductID" w:val="986.557,53 KM"/>
        </w:smartTagPr>
        <w:r w:rsidRPr="00436A17">
          <w:rPr>
            <w:sz w:val="24"/>
            <w:szCs w:val="24"/>
          </w:rPr>
          <w:t>986.557,53 KM</w:t>
        </w:r>
      </w:smartTag>
      <w:r w:rsidRPr="00436A17">
        <w:rPr>
          <w:sz w:val="24"/>
          <w:szCs w:val="24"/>
        </w:rPr>
        <w:t xml:space="preserve"> od čega je realizirano </w:t>
      </w:r>
      <w:smartTag w:uri="urn:schemas-microsoft-com:office:smarttags" w:element="metricconverter">
        <w:smartTagPr>
          <w:attr w:name="ProductID" w:val="592.635,94 KM"/>
        </w:smartTagPr>
        <w:r w:rsidRPr="00436A17">
          <w:rPr>
            <w:sz w:val="24"/>
            <w:szCs w:val="24"/>
          </w:rPr>
          <w:t>592.635,94 KM</w:t>
        </w:r>
      </w:smartTag>
      <w:r w:rsidRPr="00436A17">
        <w:rPr>
          <w:sz w:val="24"/>
          <w:szCs w:val="24"/>
        </w:rPr>
        <w:t xml:space="preserve"> ili 60%</w:t>
      </w:r>
    </w:p>
    <w:p w:rsidR="00E601D0" w:rsidRPr="00436A17" w:rsidRDefault="00E601D0" w:rsidP="0087417E">
      <w:pPr>
        <w:pStyle w:val="ListParagraph"/>
        <w:numPr>
          <w:ilvl w:val="0"/>
          <w:numId w:val="92"/>
        </w:numPr>
        <w:jc w:val="both"/>
        <w:rPr>
          <w:sz w:val="24"/>
          <w:szCs w:val="24"/>
        </w:rPr>
      </w:pPr>
      <w:r w:rsidRPr="00436A17">
        <w:rPr>
          <w:sz w:val="24"/>
          <w:szCs w:val="24"/>
        </w:rPr>
        <w:t xml:space="preserve">Suzbijanje prisilnog i štetnog i rada djece na ulici u BIH  je imao priliv </w:t>
      </w:r>
      <w:smartTag w:uri="urn:schemas-microsoft-com:office:smarttags" w:element="metricconverter">
        <w:smartTagPr>
          <w:attr w:name="ProductID" w:val="38.018,24 KM"/>
        </w:smartTagPr>
        <w:r w:rsidRPr="00436A17">
          <w:rPr>
            <w:sz w:val="24"/>
            <w:szCs w:val="24"/>
          </w:rPr>
          <w:t>38.018,24 KM</w:t>
        </w:r>
      </w:smartTag>
      <w:r w:rsidRPr="00436A17">
        <w:rPr>
          <w:sz w:val="24"/>
          <w:szCs w:val="24"/>
        </w:rPr>
        <w:t xml:space="preserve"> od čega je realizirano </w:t>
      </w:r>
      <w:smartTag w:uri="urn:schemas-microsoft-com:office:smarttags" w:element="metricconverter">
        <w:smartTagPr>
          <w:attr w:name="ProductID" w:val="23.402,81 KM"/>
        </w:smartTagPr>
        <w:r w:rsidRPr="00436A17">
          <w:rPr>
            <w:sz w:val="24"/>
            <w:szCs w:val="24"/>
          </w:rPr>
          <w:t>23.402,81 KM</w:t>
        </w:r>
      </w:smartTag>
      <w:r w:rsidRPr="00436A17">
        <w:rPr>
          <w:sz w:val="24"/>
          <w:szCs w:val="24"/>
        </w:rPr>
        <w:t xml:space="preserve"> ili 61% </w:t>
      </w:r>
    </w:p>
    <w:p w:rsidR="00E601D0" w:rsidRPr="00436A17" w:rsidRDefault="00E601D0" w:rsidP="0087417E">
      <w:pPr>
        <w:pStyle w:val="ListParagraph"/>
        <w:numPr>
          <w:ilvl w:val="0"/>
          <w:numId w:val="92"/>
        </w:numPr>
        <w:jc w:val="both"/>
        <w:rPr>
          <w:sz w:val="24"/>
          <w:szCs w:val="24"/>
        </w:rPr>
      </w:pPr>
      <w:r w:rsidRPr="00436A17">
        <w:rPr>
          <w:sz w:val="24"/>
          <w:szCs w:val="24"/>
        </w:rPr>
        <w:t xml:space="preserve">Redovno izvještavanje o situaciji djece sa fokusom na najranjivije dječake i djevojčice je imao priliv </w:t>
      </w:r>
      <w:smartTag w:uri="urn:schemas-microsoft-com:office:smarttags" w:element="metricconverter">
        <w:smartTagPr>
          <w:attr w:name="ProductID" w:val="1.876,30 KM"/>
        </w:smartTagPr>
        <w:r w:rsidRPr="00436A17">
          <w:rPr>
            <w:sz w:val="24"/>
            <w:szCs w:val="24"/>
          </w:rPr>
          <w:t>1.876,30 KM</w:t>
        </w:r>
      </w:smartTag>
      <w:r w:rsidRPr="00436A17">
        <w:rPr>
          <w:sz w:val="24"/>
          <w:szCs w:val="24"/>
        </w:rPr>
        <w:t xml:space="preserve"> od čega je realizirano </w:t>
      </w:r>
      <w:smartTag w:uri="urn:schemas-microsoft-com:office:smarttags" w:element="metricconverter">
        <w:smartTagPr>
          <w:attr w:name="ProductID" w:val="1.876,30 KM"/>
        </w:smartTagPr>
        <w:r w:rsidRPr="00436A17">
          <w:rPr>
            <w:sz w:val="24"/>
            <w:szCs w:val="24"/>
          </w:rPr>
          <w:t>1.876,30 KM</w:t>
        </w:r>
      </w:smartTag>
      <w:r w:rsidRPr="00436A17">
        <w:rPr>
          <w:sz w:val="24"/>
          <w:szCs w:val="24"/>
        </w:rPr>
        <w:t xml:space="preserve"> ili 100%.</w:t>
      </w:r>
    </w:p>
    <w:p w:rsidR="00F757D7" w:rsidRPr="00715F9E" w:rsidRDefault="00E601D0" w:rsidP="00715F9E">
      <w:pPr>
        <w:jc w:val="both"/>
        <w:rPr>
          <w:sz w:val="24"/>
          <w:szCs w:val="24"/>
        </w:rPr>
      </w:pPr>
      <w:r w:rsidRPr="00DF639F">
        <w:rPr>
          <w:sz w:val="24"/>
          <w:szCs w:val="24"/>
        </w:rPr>
        <w:t>Neutrošena novčana sredstva na projektima će se u skladu s dogovorom između donatora i koordinatora projekata prenijeti u 2015. godinu ili vratiti donatoru na transakcijski račun.</w:t>
      </w:r>
    </w:p>
    <w:p w:rsidR="00AC593B" w:rsidRDefault="00AC593B" w:rsidP="002C6AC4">
      <w:pPr>
        <w:pStyle w:val="Davorka2"/>
      </w:pPr>
      <w:bookmarkStart w:id="31" w:name="_Toc412718713"/>
      <w:r>
        <w:t>MINISTARSTVO  PRAVDE  BIH</w:t>
      </w:r>
      <w:bookmarkEnd w:id="31"/>
    </w:p>
    <w:p w:rsidR="002C6AC4" w:rsidRDefault="002C6AC4" w:rsidP="00AC593B">
      <w:pPr>
        <w:jc w:val="both"/>
        <w:rPr>
          <w:sz w:val="22"/>
          <w:szCs w:val="22"/>
        </w:rPr>
      </w:pPr>
    </w:p>
    <w:p w:rsidR="00AC593B" w:rsidRPr="0078561C" w:rsidRDefault="00AC593B" w:rsidP="00AC593B">
      <w:pPr>
        <w:jc w:val="both"/>
        <w:rPr>
          <w:sz w:val="22"/>
          <w:szCs w:val="22"/>
        </w:rPr>
      </w:pPr>
      <w:r w:rsidRPr="0078561C">
        <w:rPr>
          <w:sz w:val="22"/>
          <w:szCs w:val="22"/>
        </w:rPr>
        <w:t>NAJVAŽNIJE</w:t>
      </w:r>
      <w:r w:rsidR="00206E9E">
        <w:rPr>
          <w:sz w:val="22"/>
          <w:szCs w:val="22"/>
        </w:rPr>
        <w:t xml:space="preserve"> </w:t>
      </w:r>
      <w:r w:rsidRPr="0078561C">
        <w:rPr>
          <w:sz w:val="22"/>
          <w:szCs w:val="22"/>
        </w:rPr>
        <w:t xml:space="preserve"> AKTIVNOSTI</w:t>
      </w:r>
      <w:r w:rsidR="00206E9E">
        <w:rPr>
          <w:sz w:val="22"/>
          <w:szCs w:val="22"/>
        </w:rPr>
        <w:t xml:space="preserve"> </w:t>
      </w:r>
      <w:r w:rsidRPr="0078561C">
        <w:rPr>
          <w:sz w:val="22"/>
          <w:szCs w:val="22"/>
        </w:rPr>
        <w:t xml:space="preserve"> I </w:t>
      </w:r>
      <w:r w:rsidR="00206E9E">
        <w:rPr>
          <w:sz w:val="22"/>
          <w:szCs w:val="22"/>
        </w:rPr>
        <w:t xml:space="preserve"> </w:t>
      </w:r>
      <w:r w:rsidRPr="0078561C">
        <w:rPr>
          <w:sz w:val="22"/>
          <w:szCs w:val="22"/>
        </w:rPr>
        <w:t xml:space="preserve">STANJE </w:t>
      </w:r>
      <w:r w:rsidR="00206E9E">
        <w:rPr>
          <w:sz w:val="22"/>
          <w:szCs w:val="22"/>
        </w:rPr>
        <w:t xml:space="preserve"> </w:t>
      </w:r>
      <w:r w:rsidRPr="0078561C">
        <w:rPr>
          <w:sz w:val="22"/>
          <w:szCs w:val="22"/>
        </w:rPr>
        <w:t xml:space="preserve">U </w:t>
      </w:r>
      <w:r w:rsidR="00206E9E">
        <w:rPr>
          <w:sz w:val="22"/>
          <w:szCs w:val="22"/>
        </w:rPr>
        <w:t xml:space="preserve"> </w:t>
      </w:r>
      <w:r w:rsidRPr="0078561C">
        <w:rPr>
          <w:sz w:val="22"/>
          <w:szCs w:val="22"/>
        </w:rPr>
        <w:t>OBLASTI</w:t>
      </w:r>
    </w:p>
    <w:p w:rsidR="00AC593B" w:rsidRPr="0092349D" w:rsidRDefault="00AC593B" w:rsidP="0092349D">
      <w:pPr>
        <w:rPr>
          <w:sz w:val="24"/>
          <w:szCs w:val="24"/>
        </w:rPr>
      </w:pPr>
    </w:p>
    <w:p w:rsidR="00C063AB" w:rsidRPr="004C36CE" w:rsidRDefault="00C063AB" w:rsidP="00AC593B">
      <w:pPr>
        <w:jc w:val="both"/>
        <w:rPr>
          <w:i/>
          <w:sz w:val="24"/>
          <w:szCs w:val="24"/>
        </w:rPr>
      </w:pPr>
      <w:r w:rsidRPr="00AC593B">
        <w:rPr>
          <w:sz w:val="24"/>
          <w:szCs w:val="24"/>
        </w:rPr>
        <w:t xml:space="preserve">Izvješćem su obuhvaćene poduzete aktivnosti i ostvareni rezultati Ministarstva pravde Bosne i Hercegovine (MP BiH) predviđeni </w:t>
      </w:r>
      <w:r w:rsidRPr="004C36CE">
        <w:rPr>
          <w:i/>
          <w:sz w:val="24"/>
          <w:szCs w:val="24"/>
        </w:rPr>
        <w:t>Programom rada MP BiH za 2014. godinu.</w:t>
      </w:r>
    </w:p>
    <w:p w:rsidR="00C063AB" w:rsidRPr="00AC593B" w:rsidRDefault="00C063AB" w:rsidP="00AC593B">
      <w:pPr>
        <w:jc w:val="both"/>
        <w:rPr>
          <w:sz w:val="24"/>
          <w:szCs w:val="24"/>
        </w:rPr>
      </w:pPr>
      <w:r w:rsidRPr="00AC593B">
        <w:rPr>
          <w:sz w:val="24"/>
          <w:szCs w:val="24"/>
        </w:rPr>
        <w:t>U 2014. godini provođeni su prioriteti sadržani u nacrtu Strategije za</w:t>
      </w:r>
      <w:r w:rsidR="006715B0">
        <w:rPr>
          <w:sz w:val="24"/>
          <w:szCs w:val="24"/>
        </w:rPr>
        <w:t xml:space="preserve"> reformu sektora pravde u BiH</w:t>
      </w:r>
      <w:r w:rsidRPr="00AC593B">
        <w:rPr>
          <w:sz w:val="24"/>
          <w:szCs w:val="24"/>
        </w:rPr>
        <w:t xml:space="preserve"> za razdoblje od 2014. do 2018. godine, Državnoj strategiji za rješavanje </w:t>
      </w:r>
      <w:r w:rsidR="004C36CE">
        <w:rPr>
          <w:sz w:val="24"/>
          <w:szCs w:val="24"/>
        </w:rPr>
        <w:t>predmeta ratnih zločina u BiH</w:t>
      </w:r>
      <w:r w:rsidR="006715B0">
        <w:rPr>
          <w:sz w:val="24"/>
          <w:szCs w:val="24"/>
        </w:rPr>
        <w:t>, Strategiji integriranja BiH</w:t>
      </w:r>
      <w:r w:rsidRPr="00AC593B">
        <w:rPr>
          <w:sz w:val="24"/>
          <w:szCs w:val="24"/>
        </w:rPr>
        <w:t xml:space="preserve"> u Europsku uniju, Sporazumu o stabilizaciji i pridruživanju i Strukturiranog di</w:t>
      </w:r>
      <w:r w:rsidR="007B3795">
        <w:rPr>
          <w:sz w:val="24"/>
          <w:szCs w:val="24"/>
        </w:rPr>
        <w:t>jaloga o pravosuđu između Bosne</w:t>
      </w:r>
      <w:r w:rsidRPr="00AC593B">
        <w:rPr>
          <w:sz w:val="24"/>
          <w:szCs w:val="24"/>
        </w:rPr>
        <w:t>i Hercegovine (BiH) i Europske unije (EU), Strategiji za reformu javne uprave i revidiranom Akcijskom planu 1, Komunikacijskoj strategiji MP BiH i Srednjoročnom strateškom planu MP BiH (SSP MP BiH).</w:t>
      </w:r>
    </w:p>
    <w:p w:rsidR="00C063AB" w:rsidRPr="00AC593B" w:rsidRDefault="00C063AB" w:rsidP="00AC593B">
      <w:pPr>
        <w:jc w:val="both"/>
        <w:rPr>
          <w:sz w:val="24"/>
          <w:szCs w:val="24"/>
          <w:highlight w:val="yellow"/>
        </w:rPr>
      </w:pPr>
      <w:r w:rsidRPr="00AC593B">
        <w:rPr>
          <w:sz w:val="24"/>
          <w:szCs w:val="24"/>
        </w:rPr>
        <w:t xml:space="preserve">TIJEKOM izvještajnog razdoblja izrađen je prijedlog </w:t>
      </w:r>
      <w:r w:rsidRPr="004C36CE">
        <w:rPr>
          <w:i/>
          <w:sz w:val="24"/>
          <w:szCs w:val="24"/>
        </w:rPr>
        <w:t>Strategije za reformu sektora pravde u BiH za razdoblje od 2014. do 2018. godine</w:t>
      </w:r>
      <w:r w:rsidRPr="00AC593B">
        <w:rPr>
          <w:sz w:val="24"/>
          <w:szCs w:val="24"/>
        </w:rPr>
        <w:t xml:space="preserve"> (SRSP u BiH), koji su usvojili Vlada Federacije BiH i Pravosudno povjerenstvo Brčko distrikta BiH, a nisu Vlada Republike Srpske i Vijeće ministara BiH (VM BiH).</w:t>
      </w:r>
    </w:p>
    <w:p w:rsidR="00C063AB" w:rsidRPr="00AC593B" w:rsidRDefault="00C063AB" w:rsidP="00AC593B">
      <w:pPr>
        <w:jc w:val="both"/>
        <w:rPr>
          <w:sz w:val="24"/>
          <w:szCs w:val="24"/>
        </w:rPr>
      </w:pPr>
      <w:r w:rsidRPr="004C36CE">
        <w:rPr>
          <w:i/>
          <w:sz w:val="24"/>
          <w:szCs w:val="24"/>
        </w:rPr>
        <w:t>Državna strategija za rješavanje predmeta ratnih zločina u BiH,</w:t>
      </w:r>
      <w:r w:rsidRPr="00AC593B">
        <w:rPr>
          <w:sz w:val="24"/>
          <w:szCs w:val="24"/>
        </w:rPr>
        <w:t xml:space="preserve"> iako usvojena kao poseban strateški dokument, čini tematsku cjelinu i sastavni je dio SRSP u BiH. Nadzorni odbor za praćenje provedbe ove Strategije, imenovan odlukom VM BiH, informacije o svom radu dostavio je VM BiH, uključujući i informacije koje se odnose na praćenje provedbe Memoranduma o razumijevanju između BiH i EU proračunske potpore postupku rješavanja predmeta ratnih zločina.</w:t>
      </w:r>
    </w:p>
    <w:p w:rsidR="00C063AB" w:rsidRPr="00AC593B" w:rsidRDefault="00C063AB" w:rsidP="00AC593B">
      <w:pPr>
        <w:jc w:val="both"/>
        <w:rPr>
          <w:sz w:val="24"/>
          <w:szCs w:val="24"/>
        </w:rPr>
      </w:pPr>
      <w:r w:rsidRPr="00AC593B">
        <w:rPr>
          <w:sz w:val="24"/>
          <w:szCs w:val="24"/>
        </w:rPr>
        <w:t xml:space="preserve">Obveze MP BiH koje proizlaze iz </w:t>
      </w:r>
      <w:r w:rsidRPr="004C36CE">
        <w:rPr>
          <w:i/>
          <w:sz w:val="24"/>
          <w:szCs w:val="24"/>
        </w:rPr>
        <w:t>Strategije integriranja BiH u EU, Sporazuma o stabilizaciji i pridruživanju i Strukturiranog dijaloga o pravosuđu između BiH i EU</w:t>
      </w:r>
      <w:r w:rsidRPr="00AC593B">
        <w:rPr>
          <w:sz w:val="24"/>
          <w:szCs w:val="24"/>
        </w:rPr>
        <w:t xml:space="preserve"> su sadržane u strateškim programima SRSP u BiH, revidiranom SSP MP BiH i Programu rada MP BiH za 2014. godinu, o čemu se dostavljaju informacije Direkciji za europske integracije (DEI).</w:t>
      </w:r>
    </w:p>
    <w:p w:rsidR="00C063AB" w:rsidRPr="00AC593B" w:rsidRDefault="00C063AB" w:rsidP="00AC593B">
      <w:pPr>
        <w:jc w:val="both"/>
        <w:rPr>
          <w:sz w:val="24"/>
          <w:szCs w:val="24"/>
        </w:rPr>
      </w:pPr>
      <w:r w:rsidRPr="00AC593B">
        <w:rPr>
          <w:sz w:val="24"/>
          <w:szCs w:val="24"/>
        </w:rPr>
        <w:t xml:space="preserve">Znatan dio aktivnosti MP BiH koje proizlaze iz </w:t>
      </w:r>
      <w:r w:rsidRPr="004C36CE">
        <w:rPr>
          <w:i/>
          <w:sz w:val="24"/>
          <w:szCs w:val="24"/>
        </w:rPr>
        <w:t xml:space="preserve">Strategije za reformu javne uprave i revidiranog Akcijskog plana 1 </w:t>
      </w:r>
      <w:r w:rsidRPr="00AC593B">
        <w:rPr>
          <w:sz w:val="24"/>
          <w:szCs w:val="24"/>
        </w:rPr>
        <w:t>su obuhvaćene SRSP u BiH, SSP MP BiH i Programom rada MP BiH za 2014. godinu, o čemu se izrađuju izvješća i dostavljaju Uredu koordinatora za reformu javne uprave.</w:t>
      </w:r>
    </w:p>
    <w:p w:rsidR="00C063AB" w:rsidRPr="00AC593B" w:rsidRDefault="00C063AB" w:rsidP="00AC593B">
      <w:pPr>
        <w:widowControl w:val="0"/>
        <w:suppressAutoHyphens/>
        <w:jc w:val="both"/>
        <w:rPr>
          <w:b/>
          <w:sz w:val="24"/>
          <w:szCs w:val="24"/>
        </w:rPr>
      </w:pPr>
      <w:r w:rsidRPr="004C36CE">
        <w:rPr>
          <w:i/>
          <w:sz w:val="24"/>
          <w:szCs w:val="24"/>
        </w:rPr>
        <w:t>SSP MP BiH i Srednjoročna komunikacijska strategija MP BiH za razdoblje od 2012. do 2014. godine</w:t>
      </w:r>
      <w:r w:rsidRPr="00AC593B">
        <w:rPr>
          <w:sz w:val="24"/>
          <w:szCs w:val="24"/>
        </w:rPr>
        <w:t xml:space="preserve"> (SKS MP BiH) su usklađeni s naprijed navedenim strateškim dokumentima i razrađeni Programom rada MP BiH za 2014. godinu, o čemu se dostavljaju informacije rukovodstvu MP BiH.</w:t>
      </w:r>
    </w:p>
    <w:p w:rsidR="0092349D" w:rsidRDefault="00C063AB" w:rsidP="007B3795">
      <w:pPr>
        <w:widowControl w:val="0"/>
        <w:suppressAutoHyphens/>
        <w:jc w:val="both"/>
        <w:rPr>
          <w:sz w:val="24"/>
          <w:szCs w:val="24"/>
        </w:rPr>
      </w:pPr>
      <w:r w:rsidRPr="00AC593B">
        <w:rPr>
          <w:sz w:val="24"/>
          <w:szCs w:val="24"/>
        </w:rPr>
        <w:t xml:space="preserve">MP BiH primjenjuje </w:t>
      </w:r>
      <w:r w:rsidRPr="004C36CE">
        <w:rPr>
          <w:i/>
          <w:sz w:val="24"/>
          <w:szCs w:val="24"/>
        </w:rPr>
        <w:t xml:space="preserve">Jedinstvena pravila za izradu pravnih propisa u institucijama BiH i Pravila za konzultacije u izradi pravnih propisa </w:t>
      </w:r>
      <w:r w:rsidRPr="00AC593B">
        <w:rPr>
          <w:sz w:val="24"/>
          <w:szCs w:val="24"/>
        </w:rPr>
        <w:t>i surađuje s organizacijama civilnog društva (OCD) prilikom izrade politika i normativno-pravnih akata iz svoje nadležnosti, o čemu se izrađuju izvješća i dostavljaju VM BiH i Parlamentarnoj skupštini BiH.</w:t>
      </w:r>
      <w:bookmarkStart w:id="32" w:name="_Toc249676956"/>
      <w:bookmarkStart w:id="33" w:name="_Toc313910361"/>
      <w:bookmarkStart w:id="34" w:name="_Toc230758793"/>
      <w:bookmarkStart w:id="35" w:name="_Toc231808733"/>
    </w:p>
    <w:p w:rsidR="007B3795" w:rsidRPr="007B3795" w:rsidRDefault="007B3795" w:rsidP="007B3795">
      <w:pPr>
        <w:widowControl w:val="0"/>
        <w:suppressAutoHyphens/>
        <w:jc w:val="both"/>
        <w:rPr>
          <w:sz w:val="24"/>
          <w:szCs w:val="24"/>
          <w:highlight w:val="yellow"/>
        </w:rPr>
      </w:pPr>
    </w:p>
    <w:p w:rsidR="00C063AB" w:rsidRPr="00343258" w:rsidRDefault="00C063AB" w:rsidP="00343258">
      <w:pPr>
        <w:rPr>
          <w:sz w:val="22"/>
        </w:rPr>
      </w:pPr>
      <w:r w:rsidRPr="00343258">
        <w:rPr>
          <w:sz w:val="22"/>
        </w:rPr>
        <w:t xml:space="preserve">ZAKONODAVNE </w:t>
      </w:r>
      <w:r w:rsidR="00676891" w:rsidRPr="00343258">
        <w:rPr>
          <w:sz w:val="22"/>
        </w:rPr>
        <w:t xml:space="preserve"> </w:t>
      </w:r>
      <w:r w:rsidRPr="00343258">
        <w:rPr>
          <w:sz w:val="22"/>
        </w:rPr>
        <w:t>AKTIVNOSTI</w:t>
      </w:r>
      <w:bookmarkEnd w:id="32"/>
      <w:bookmarkEnd w:id="33"/>
    </w:p>
    <w:p w:rsidR="00676891" w:rsidRPr="00676891" w:rsidRDefault="00676891" w:rsidP="00676891"/>
    <w:tbl>
      <w:tblPr>
        <w:tblStyle w:val="PlainTable41"/>
        <w:tblW w:w="9629"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shd w:val="clear" w:color="auto" w:fill="FFFFFF" w:themeFill="background1"/>
        <w:tblLook w:val="04A0"/>
      </w:tblPr>
      <w:tblGrid>
        <w:gridCol w:w="830"/>
        <w:gridCol w:w="4233"/>
        <w:gridCol w:w="4566"/>
      </w:tblGrid>
      <w:tr w:rsidR="00C063AB" w:rsidRPr="009341A3" w:rsidTr="00DE04A7">
        <w:trPr>
          <w:cnfStyle w:val="100000000000"/>
          <w:trHeight w:val="197"/>
        </w:trPr>
        <w:tc>
          <w:tcPr>
            <w:cnfStyle w:val="001000000000"/>
            <w:tcW w:w="830" w:type="dxa"/>
            <w:shd w:val="clear" w:color="auto" w:fill="4F81BD" w:themeFill="accent1"/>
            <w:vAlign w:val="center"/>
          </w:tcPr>
          <w:p w:rsidR="00C063AB" w:rsidRPr="009341A3" w:rsidRDefault="00C063AB" w:rsidP="00DE04A7">
            <w:pPr>
              <w:jc w:val="center"/>
              <w:rPr>
                <w:bCs w:val="0"/>
                <w:color w:val="FFFFFF" w:themeColor="background1"/>
              </w:rPr>
            </w:pPr>
            <w:r w:rsidRPr="009341A3">
              <w:rPr>
                <w:bCs w:val="0"/>
                <w:color w:val="FFFFFF" w:themeColor="background1"/>
              </w:rPr>
              <w:t>R.b.</w:t>
            </w:r>
          </w:p>
        </w:tc>
        <w:tc>
          <w:tcPr>
            <w:tcW w:w="4233" w:type="dxa"/>
            <w:shd w:val="clear" w:color="auto" w:fill="4F81BD" w:themeFill="accent1"/>
            <w:vAlign w:val="center"/>
            <w:hideMark/>
          </w:tcPr>
          <w:p w:rsidR="00C063AB" w:rsidRPr="009341A3" w:rsidRDefault="00C063AB" w:rsidP="00DE04A7">
            <w:pPr>
              <w:jc w:val="center"/>
              <w:cnfStyle w:val="100000000000"/>
              <w:rPr>
                <w:color w:val="FFFFFF" w:themeColor="background1"/>
              </w:rPr>
            </w:pPr>
            <w:r w:rsidRPr="009341A3">
              <w:rPr>
                <w:bCs w:val="0"/>
                <w:color w:val="FFFFFF" w:themeColor="background1"/>
              </w:rPr>
              <w:t>ZAKONI</w:t>
            </w:r>
          </w:p>
        </w:tc>
        <w:tc>
          <w:tcPr>
            <w:tcW w:w="4566" w:type="dxa"/>
            <w:shd w:val="clear" w:color="auto" w:fill="4F81BD" w:themeFill="accent1"/>
            <w:vAlign w:val="center"/>
            <w:hideMark/>
          </w:tcPr>
          <w:p w:rsidR="00C063AB" w:rsidRPr="009341A3" w:rsidRDefault="00C063AB" w:rsidP="00DE04A7">
            <w:pPr>
              <w:jc w:val="center"/>
              <w:cnfStyle w:val="100000000000"/>
              <w:rPr>
                <w:color w:val="FFFFFF" w:themeColor="background1"/>
              </w:rPr>
            </w:pPr>
            <w:r w:rsidRPr="009341A3">
              <w:rPr>
                <w:bCs w:val="0"/>
                <w:color w:val="FFFFFF" w:themeColor="background1"/>
              </w:rPr>
              <w:t>TRENUTAČNI STATUS ZAKONA</w:t>
            </w:r>
          </w:p>
        </w:tc>
      </w:tr>
      <w:tr w:rsidR="00C063AB" w:rsidRPr="009341A3" w:rsidTr="00DE04A7">
        <w:trPr>
          <w:cnfStyle w:val="000000100000"/>
          <w:trHeight w:val="385"/>
        </w:trPr>
        <w:tc>
          <w:tcPr>
            <w:cnfStyle w:val="001000000000"/>
            <w:tcW w:w="830" w:type="dxa"/>
            <w:shd w:val="clear" w:color="auto" w:fill="FFFFFF" w:themeFill="background1"/>
            <w:vAlign w:val="center"/>
          </w:tcPr>
          <w:p w:rsidR="00C063AB" w:rsidRPr="009341A3" w:rsidRDefault="00C063AB" w:rsidP="00DE04A7">
            <w:pPr>
              <w:jc w:val="center"/>
              <w:rPr>
                <w:b w:val="0"/>
              </w:rPr>
            </w:pPr>
            <w:r w:rsidRPr="009341A3">
              <w:rPr>
                <w:b w:val="0"/>
              </w:rPr>
              <w:t>1.</w:t>
            </w:r>
          </w:p>
        </w:tc>
        <w:tc>
          <w:tcPr>
            <w:tcW w:w="4233" w:type="dxa"/>
            <w:shd w:val="clear" w:color="auto" w:fill="FFFFFF" w:themeFill="background1"/>
          </w:tcPr>
          <w:p w:rsidR="00C063AB" w:rsidRPr="009341A3" w:rsidRDefault="00C063AB" w:rsidP="00DE04A7">
            <w:pPr>
              <w:cnfStyle w:val="000000100000"/>
              <w:rPr>
                <w:bCs/>
              </w:rPr>
            </w:pPr>
            <w:r w:rsidRPr="009341A3">
              <w:rPr>
                <w:bCs/>
              </w:rPr>
              <w:t>Zakon o besplatnoj pravnoj pomoći BiH</w:t>
            </w:r>
          </w:p>
        </w:tc>
        <w:tc>
          <w:tcPr>
            <w:tcW w:w="4566" w:type="dxa"/>
            <w:shd w:val="clear" w:color="auto" w:fill="FFFFFF" w:themeFill="background1"/>
          </w:tcPr>
          <w:p w:rsidR="00C063AB" w:rsidRPr="009341A3" w:rsidRDefault="00C063AB" w:rsidP="00DE04A7">
            <w:pPr>
              <w:cnfStyle w:val="000000100000"/>
            </w:pPr>
            <w:r w:rsidRPr="009341A3">
              <w:t>Prijedlog zakona nije dobio parlamentarnu podršku i vraćen je predlagatelju na doradu.</w:t>
            </w:r>
          </w:p>
        </w:tc>
      </w:tr>
      <w:tr w:rsidR="00C063AB" w:rsidRPr="009341A3" w:rsidTr="00DE04A7">
        <w:trPr>
          <w:trHeight w:val="385"/>
        </w:trPr>
        <w:tc>
          <w:tcPr>
            <w:cnfStyle w:val="001000000000"/>
            <w:tcW w:w="830" w:type="dxa"/>
            <w:shd w:val="clear" w:color="auto" w:fill="FFFFFF" w:themeFill="background1"/>
            <w:vAlign w:val="center"/>
          </w:tcPr>
          <w:p w:rsidR="00C063AB" w:rsidRPr="009341A3" w:rsidRDefault="00C063AB" w:rsidP="00DE04A7">
            <w:pPr>
              <w:jc w:val="center"/>
              <w:rPr>
                <w:b w:val="0"/>
              </w:rPr>
            </w:pPr>
            <w:r w:rsidRPr="009341A3">
              <w:rPr>
                <w:b w:val="0"/>
              </w:rPr>
              <w:t>2.</w:t>
            </w:r>
          </w:p>
        </w:tc>
        <w:tc>
          <w:tcPr>
            <w:tcW w:w="4233" w:type="dxa"/>
            <w:shd w:val="clear" w:color="auto" w:fill="FFFFFF" w:themeFill="background1"/>
          </w:tcPr>
          <w:p w:rsidR="00C063AB" w:rsidRPr="009341A3" w:rsidRDefault="00C063AB" w:rsidP="00DE04A7">
            <w:pPr>
              <w:cnfStyle w:val="000000000000"/>
              <w:rPr>
                <w:bCs/>
              </w:rPr>
            </w:pPr>
            <w:r w:rsidRPr="009341A3">
              <w:rPr>
                <w:bCs/>
              </w:rPr>
              <w:t>Zakon o izmjenama i dopunama Zakona o Visokom sudbenom i tužiteljskom vijeću BiH</w:t>
            </w:r>
          </w:p>
        </w:tc>
        <w:tc>
          <w:tcPr>
            <w:tcW w:w="4566" w:type="dxa"/>
            <w:shd w:val="clear" w:color="auto" w:fill="FFFFFF" w:themeFill="background1"/>
          </w:tcPr>
          <w:p w:rsidR="00C063AB" w:rsidRPr="009341A3" w:rsidRDefault="00C063AB" w:rsidP="00DE04A7">
            <w:pPr>
              <w:cnfStyle w:val="000000000000"/>
            </w:pPr>
            <w:r w:rsidRPr="009341A3">
              <w:t>Prijedlog zakona nije dobio parlamentarnu podršku i vraćen je predlagatelju na doradu.</w:t>
            </w:r>
          </w:p>
        </w:tc>
      </w:tr>
      <w:tr w:rsidR="00C063AB" w:rsidRPr="009341A3" w:rsidTr="00DE04A7">
        <w:trPr>
          <w:cnfStyle w:val="000000100000"/>
          <w:trHeight w:val="385"/>
        </w:trPr>
        <w:tc>
          <w:tcPr>
            <w:cnfStyle w:val="001000000000"/>
            <w:tcW w:w="830" w:type="dxa"/>
            <w:shd w:val="clear" w:color="auto" w:fill="FFFFFF" w:themeFill="background1"/>
            <w:vAlign w:val="center"/>
          </w:tcPr>
          <w:p w:rsidR="00C063AB" w:rsidRPr="009341A3" w:rsidRDefault="00C063AB" w:rsidP="00DE04A7">
            <w:pPr>
              <w:jc w:val="center"/>
              <w:rPr>
                <w:b w:val="0"/>
              </w:rPr>
            </w:pPr>
            <w:r w:rsidRPr="009341A3">
              <w:rPr>
                <w:b w:val="0"/>
              </w:rPr>
              <w:t>3.</w:t>
            </w:r>
          </w:p>
        </w:tc>
        <w:tc>
          <w:tcPr>
            <w:tcW w:w="4233" w:type="dxa"/>
            <w:shd w:val="clear" w:color="auto" w:fill="FFFFFF" w:themeFill="background1"/>
          </w:tcPr>
          <w:p w:rsidR="00C063AB" w:rsidRPr="009341A3" w:rsidRDefault="00C063AB" w:rsidP="00DE04A7">
            <w:pPr>
              <w:cnfStyle w:val="000000100000"/>
              <w:rPr>
                <w:bCs/>
              </w:rPr>
            </w:pPr>
            <w:r w:rsidRPr="009341A3">
              <w:rPr>
                <w:bCs/>
              </w:rPr>
              <w:t>Zakon o izmjenama i dopunama Zakona o polaganju pravosudnog ispita</w:t>
            </w:r>
          </w:p>
        </w:tc>
        <w:tc>
          <w:tcPr>
            <w:tcW w:w="4566" w:type="dxa"/>
            <w:shd w:val="clear" w:color="auto" w:fill="FFFFFF" w:themeFill="background1"/>
          </w:tcPr>
          <w:p w:rsidR="00C063AB" w:rsidRPr="009341A3" w:rsidRDefault="00C063AB" w:rsidP="00DE04A7">
            <w:pPr>
              <w:cnfStyle w:val="000000100000"/>
            </w:pPr>
            <w:r w:rsidRPr="009341A3">
              <w:t>Nacrt zakona je dostavlјen VM BiH.</w:t>
            </w:r>
          </w:p>
        </w:tc>
      </w:tr>
      <w:tr w:rsidR="00C063AB" w:rsidRPr="009341A3" w:rsidTr="00DE04A7">
        <w:trPr>
          <w:trHeight w:val="385"/>
        </w:trPr>
        <w:tc>
          <w:tcPr>
            <w:cnfStyle w:val="001000000000"/>
            <w:tcW w:w="830" w:type="dxa"/>
            <w:shd w:val="clear" w:color="auto" w:fill="FFFFFF" w:themeFill="background1"/>
            <w:vAlign w:val="center"/>
          </w:tcPr>
          <w:p w:rsidR="00C063AB" w:rsidRPr="009341A3" w:rsidRDefault="00C063AB" w:rsidP="00DE04A7">
            <w:pPr>
              <w:jc w:val="center"/>
              <w:rPr>
                <w:b w:val="0"/>
              </w:rPr>
            </w:pPr>
            <w:r w:rsidRPr="009341A3">
              <w:rPr>
                <w:b w:val="0"/>
              </w:rPr>
              <w:t>4.</w:t>
            </w:r>
          </w:p>
        </w:tc>
        <w:tc>
          <w:tcPr>
            <w:tcW w:w="4233" w:type="dxa"/>
            <w:shd w:val="clear" w:color="auto" w:fill="FFFFFF" w:themeFill="background1"/>
          </w:tcPr>
          <w:p w:rsidR="00C063AB" w:rsidRPr="009341A3" w:rsidRDefault="00C063AB" w:rsidP="00DE04A7">
            <w:pPr>
              <w:cnfStyle w:val="000000000000"/>
              <w:rPr>
                <w:bCs/>
              </w:rPr>
            </w:pPr>
            <w:r w:rsidRPr="009341A3">
              <w:rPr>
                <w:bCs/>
              </w:rPr>
              <w:t>Zakon o izmjenama i dopunama Zakona o kaznenom postupku BiH</w:t>
            </w:r>
          </w:p>
        </w:tc>
        <w:tc>
          <w:tcPr>
            <w:tcW w:w="4566" w:type="dxa"/>
            <w:shd w:val="clear" w:color="auto" w:fill="FFFFFF" w:themeFill="background1"/>
          </w:tcPr>
          <w:p w:rsidR="00C063AB" w:rsidRPr="009341A3" w:rsidRDefault="00C063AB" w:rsidP="00DE04A7">
            <w:pPr>
              <w:cnfStyle w:val="000000000000"/>
            </w:pPr>
            <w:r w:rsidRPr="009341A3">
              <w:t>Nacrt zakona je dostavlјen VM BiH.</w:t>
            </w:r>
          </w:p>
        </w:tc>
      </w:tr>
      <w:tr w:rsidR="00C063AB" w:rsidRPr="009341A3" w:rsidTr="00DE04A7">
        <w:trPr>
          <w:cnfStyle w:val="000000100000"/>
          <w:trHeight w:val="385"/>
        </w:trPr>
        <w:tc>
          <w:tcPr>
            <w:cnfStyle w:val="001000000000"/>
            <w:tcW w:w="830" w:type="dxa"/>
            <w:shd w:val="clear" w:color="auto" w:fill="FFFFFF" w:themeFill="background1"/>
            <w:vAlign w:val="center"/>
          </w:tcPr>
          <w:p w:rsidR="00C063AB" w:rsidRPr="009341A3" w:rsidRDefault="00C063AB" w:rsidP="00DE04A7">
            <w:pPr>
              <w:jc w:val="center"/>
              <w:rPr>
                <w:b w:val="0"/>
              </w:rPr>
            </w:pPr>
            <w:r w:rsidRPr="009341A3">
              <w:rPr>
                <w:b w:val="0"/>
              </w:rPr>
              <w:t>5.</w:t>
            </w:r>
          </w:p>
        </w:tc>
        <w:tc>
          <w:tcPr>
            <w:tcW w:w="4233" w:type="dxa"/>
            <w:shd w:val="clear" w:color="auto" w:fill="FFFFFF" w:themeFill="background1"/>
          </w:tcPr>
          <w:p w:rsidR="00C063AB" w:rsidRPr="009341A3" w:rsidRDefault="00C063AB" w:rsidP="00DE04A7">
            <w:pPr>
              <w:cnfStyle w:val="000000100000"/>
              <w:rPr>
                <w:bCs/>
              </w:rPr>
            </w:pPr>
            <w:r w:rsidRPr="009341A3">
              <w:rPr>
                <w:bCs/>
              </w:rPr>
              <w:t>Zakon o izmjenama i dopunama Kaznenog zakona BiH</w:t>
            </w:r>
          </w:p>
        </w:tc>
        <w:tc>
          <w:tcPr>
            <w:tcW w:w="4566" w:type="dxa"/>
            <w:shd w:val="clear" w:color="auto" w:fill="FFFFFF" w:themeFill="background1"/>
          </w:tcPr>
          <w:p w:rsidR="00C063AB" w:rsidRPr="009341A3" w:rsidRDefault="00C063AB" w:rsidP="00DE04A7">
            <w:pPr>
              <w:cnfStyle w:val="000000100000"/>
            </w:pPr>
            <w:r w:rsidRPr="009341A3">
              <w:t>Prijedlog zakona je dostavlјen Parlamentarnoj skupštini BiH.</w:t>
            </w:r>
          </w:p>
        </w:tc>
      </w:tr>
      <w:tr w:rsidR="00C063AB" w:rsidRPr="009341A3" w:rsidTr="00DE04A7">
        <w:trPr>
          <w:trHeight w:val="385"/>
        </w:trPr>
        <w:tc>
          <w:tcPr>
            <w:cnfStyle w:val="001000000000"/>
            <w:tcW w:w="830" w:type="dxa"/>
            <w:shd w:val="clear" w:color="auto" w:fill="FFFFFF" w:themeFill="background1"/>
            <w:vAlign w:val="center"/>
          </w:tcPr>
          <w:p w:rsidR="00C063AB" w:rsidRPr="009341A3" w:rsidRDefault="00C063AB" w:rsidP="00DE04A7">
            <w:pPr>
              <w:jc w:val="center"/>
              <w:rPr>
                <w:b w:val="0"/>
              </w:rPr>
            </w:pPr>
            <w:r w:rsidRPr="009341A3">
              <w:rPr>
                <w:b w:val="0"/>
              </w:rPr>
              <w:t>6.</w:t>
            </w:r>
          </w:p>
        </w:tc>
        <w:tc>
          <w:tcPr>
            <w:tcW w:w="4233" w:type="dxa"/>
            <w:shd w:val="clear" w:color="auto" w:fill="FFFFFF" w:themeFill="background1"/>
          </w:tcPr>
          <w:p w:rsidR="00C063AB" w:rsidRPr="009341A3" w:rsidRDefault="00C063AB" w:rsidP="00DE04A7">
            <w:pPr>
              <w:cnfStyle w:val="000000000000"/>
              <w:rPr>
                <w:bCs/>
              </w:rPr>
            </w:pPr>
            <w:r w:rsidRPr="009341A3">
              <w:rPr>
                <w:bCs/>
              </w:rPr>
              <w:t>Zakon o štrajku</w:t>
            </w:r>
          </w:p>
        </w:tc>
        <w:tc>
          <w:tcPr>
            <w:tcW w:w="4566" w:type="dxa"/>
            <w:shd w:val="clear" w:color="auto" w:fill="FFFFFF" w:themeFill="background1"/>
          </w:tcPr>
          <w:p w:rsidR="00C063AB" w:rsidRPr="009341A3" w:rsidRDefault="00C063AB" w:rsidP="00DE04A7">
            <w:pPr>
              <w:cnfStyle w:val="000000000000"/>
            </w:pPr>
            <w:r w:rsidRPr="009341A3">
              <w:t>Nacrt zakona je VM BiH vratilo predlagatelju na doradu. Novi nacrt zakona je upućen u proceduru javnih konzultacija i pribavlјanja mišlјenja.</w:t>
            </w:r>
          </w:p>
        </w:tc>
      </w:tr>
      <w:tr w:rsidR="00C063AB" w:rsidRPr="009341A3" w:rsidTr="00DE04A7">
        <w:trPr>
          <w:cnfStyle w:val="000000100000"/>
          <w:trHeight w:val="385"/>
        </w:trPr>
        <w:tc>
          <w:tcPr>
            <w:cnfStyle w:val="001000000000"/>
            <w:tcW w:w="830" w:type="dxa"/>
            <w:shd w:val="clear" w:color="auto" w:fill="FFFFFF" w:themeFill="background1"/>
            <w:vAlign w:val="center"/>
          </w:tcPr>
          <w:p w:rsidR="00C063AB" w:rsidRPr="009341A3" w:rsidRDefault="00C063AB" w:rsidP="00DE04A7">
            <w:pPr>
              <w:jc w:val="center"/>
              <w:rPr>
                <w:b w:val="0"/>
              </w:rPr>
            </w:pPr>
            <w:r w:rsidRPr="009341A3">
              <w:rPr>
                <w:b w:val="0"/>
              </w:rPr>
              <w:t>7.</w:t>
            </w:r>
          </w:p>
        </w:tc>
        <w:tc>
          <w:tcPr>
            <w:tcW w:w="4233" w:type="dxa"/>
            <w:shd w:val="clear" w:color="auto" w:fill="FFFFFF" w:themeFill="background1"/>
          </w:tcPr>
          <w:p w:rsidR="00C063AB" w:rsidRPr="009341A3" w:rsidRDefault="00C063AB" w:rsidP="00DE04A7">
            <w:pPr>
              <w:cnfStyle w:val="000000100000"/>
              <w:rPr>
                <w:bCs/>
              </w:rPr>
            </w:pPr>
            <w:r w:rsidRPr="009341A3">
              <w:rPr>
                <w:bCs/>
              </w:rPr>
              <w:t>Zakon o izmjenama i dopunama Zakona o ministarskim imenovanjima, imenovanjima Vijeća ministara BiH i drugim imenovanjima</w:t>
            </w:r>
          </w:p>
        </w:tc>
        <w:tc>
          <w:tcPr>
            <w:tcW w:w="4566" w:type="dxa"/>
            <w:shd w:val="clear" w:color="auto" w:fill="FFFFFF" w:themeFill="background1"/>
          </w:tcPr>
          <w:p w:rsidR="00C063AB" w:rsidRPr="009341A3" w:rsidRDefault="00C063AB" w:rsidP="00DE04A7">
            <w:pPr>
              <w:pStyle w:val="Default"/>
              <w:cnfStyle w:val="000000100000"/>
              <w:rPr>
                <w:rFonts w:ascii="Times New Roman" w:hAnsi="Times New Roman" w:cs="Times New Roman"/>
                <w:color w:val="auto"/>
                <w:lang w:val="hr-HR"/>
              </w:rPr>
            </w:pPr>
            <w:r w:rsidRPr="009341A3">
              <w:rPr>
                <w:rFonts w:ascii="Times New Roman" w:hAnsi="Times New Roman" w:cs="Times New Roman"/>
                <w:color w:val="auto"/>
                <w:lang w:val="hr-HR"/>
              </w:rPr>
              <w:t>Prednacrt zakona je upućen u proceduru javnih konzultacija i pribavlјanja mišlјenja.</w:t>
            </w:r>
          </w:p>
        </w:tc>
      </w:tr>
      <w:tr w:rsidR="00C063AB" w:rsidRPr="009341A3" w:rsidTr="00DE04A7">
        <w:trPr>
          <w:trHeight w:val="385"/>
        </w:trPr>
        <w:tc>
          <w:tcPr>
            <w:cnfStyle w:val="001000000000"/>
            <w:tcW w:w="830" w:type="dxa"/>
            <w:shd w:val="clear" w:color="auto" w:fill="FFFFFF" w:themeFill="background1"/>
            <w:vAlign w:val="center"/>
          </w:tcPr>
          <w:p w:rsidR="00C063AB" w:rsidRPr="009341A3" w:rsidRDefault="00C063AB" w:rsidP="00DE04A7">
            <w:pPr>
              <w:jc w:val="center"/>
              <w:rPr>
                <w:b w:val="0"/>
              </w:rPr>
            </w:pPr>
            <w:r w:rsidRPr="009341A3">
              <w:rPr>
                <w:b w:val="0"/>
              </w:rPr>
              <w:t>8.</w:t>
            </w:r>
          </w:p>
        </w:tc>
        <w:tc>
          <w:tcPr>
            <w:tcW w:w="4233" w:type="dxa"/>
            <w:shd w:val="clear" w:color="auto" w:fill="FFFFFF" w:themeFill="background1"/>
          </w:tcPr>
          <w:p w:rsidR="00C063AB" w:rsidRPr="009341A3" w:rsidRDefault="00C063AB" w:rsidP="00DE04A7">
            <w:pPr>
              <w:cnfStyle w:val="000000000000"/>
              <w:rPr>
                <w:bCs/>
              </w:rPr>
            </w:pPr>
            <w:r w:rsidRPr="009341A3">
              <w:rPr>
                <w:bCs/>
              </w:rPr>
              <w:t>Zakon o izmjenama i dopunama Zakona o udrugama i zakladama BiH</w:t>
            </w:r>
          </w:p>
        </w:tc>
        <w:tc>
          <w:tcPr>
            <w:tcW w:w="4566" w:type="dxa"/>
            <w:shd w:val="clear" w:color="auto" w:fill="FFFFFF" w:themeFill="background1"/>
          </w:tcPr>
          <w:p w:rsidR="00C063AB" w:rsidRPr="009341A3" w:rsidRDefault="00C063AB" w:rsidP="00DE04A7">
            <w:pPr>
              <w:cnfStyle w:val="000000000000"/>
            </w:pPr>
            <w:r w:rsidRPr="009341A3">
              <w:t>Prednacrt zakona je upućen u proceduru javnih konzultacija i pribavlјanja mišlјenja.</w:t>
            </w:r>
          </w:p>
        </w:tc>
      </w:tr>
      <w:tr w:rsidR="00C063AB" w:rsidRPr="009341A3" w:rsidTr="00DE04A7">
        <w:trPr>
          <w:cnfStyle w:val="000000100000"/>
          <w:trHeight w:val="385"/>
        </w:trPr>
        <w:tc>
          <w:tcPr>
            <w:cnfStyle w:val="001000000000"/>
            <w:tcW w:w="830" w:type="dxa"/>
            <w:shd w:val="clear" w:color="auto" w:fill="FFFFFF" w:themeFill="background1"/>
            <w:vAlign w:val="center"/>
          </w:tcPr>
          <w:p w:rsidR="00C063AB" w:rsidRPr="009341A3" w:rsidRDefault="00C063AB" w:rsidP="00DE04A7">
            <w:pPr>
              <w:jc w:val="center"/>
              <w:rPr>
                <w:b w:val="0"/>
              </w:rPr>
            </w:pPr>
            <w:r w:rsidRPr="009341A3">
              <w:rPr>
                <w:b w:val="0"/>
              </w:rPr>
              <w:t>9.</w:t>
            </w:r>
          </w:p>
        </w:tc>
        <w:tc>
          <w:tcPr>
            <w:tcW w:w="4233" w:type="dxa"/>
            <w:shd w:val="clear" w:color="auto" w:fill="FFFFFF" w:themeFill="background1"/>
          </w:tcPr>
          <w:p w:rsidR="00C063AB" w:rsidRPr="009341A3" w:rsidRDefault="00C063AB" w:rsidP="00DE04A7">
            <w:pPr>
              <w:cnfStyle w:val="000000100000"/>
              <w:rPr>
                <w:bCs/>
              </w:rPr>
            </w:pPr>
            <w:r w:rsidRPr="009341A3">
              <w:rPr>
                <w:bCs/>
              </w:rPr>
              <w:t>Zakon o izmjenama i dopunama Zakona o upravi</w:t>
            </w:r>
          </w:p>
        </w:tc>
        <w:tc>
          <w:tcPr>
            <w:tcW w:w="4566" w:type="dxa"/>
            <w:shd w:val="clear" w:color="auto" w:fill="FFFFFF" w:themeFill="background1"/>
          </w:tcPr>
          <w:p w:rsidR="00C063AB" w:rsidRPr="009341A3" w:rsidRDefault="00C063AB" w:rsidP="00DE04A7">
            <w:pPr>
              <w:cnfStyle w:val="000000100000"/>
            </w:pPr>
            <w:r w:rsidRPr="009341A3">
              <w:t>Prednacrt zakona je upućen u proceduru javnih konzultacija i pribavlјanja mišlјenja.</w:t>
            </w:r>
          </w:p>
        </w:tc>
      </w:tr>
      <w:tr w:rsidR="00C063AB" w:rsidRPr="009341A3" w:rsidTr="00DE04A7">
        <w:trPr>
          <w:trHeight w:val="385"/>
        </w:trPr>
        <w:tc>
          <w:tcPr>
            <w:cnfStyle w:val="001000000000"/>
            <w:tcW w:w="830" w:type="dxa"/>
            <w:shd w:val="clear" w:color="auto" w:fill="FFFFFF" w:themeFill="background1"/>
            <w:vAlign w:val="center"/>
          </w:tcPr>
          <w:p w:rsidR="00C063AB" w:rsidRPr="009341A3" w:rsidRDefault="00C063AB" w:rsidP="00DE04A7">
            <w:pPr>
              <w:jc w:val="center"/>
              <w:rPr>
                <w:b w:val="0"/>
              </w:rPr>
            </w:pPr>
            <w:r w:rsidRPr="009341A3">
              <w:rPr>
                <w:b w:val="0"/>
              </w:rPr>
              <w:t>10.</w:t>
            </w:r>
          </w:p>
        </w:tc>
        <w:tc>
          <w:tcPr>
            <w:tcW w:w="4233" w:type="dxa"/>
            <w:shd w:val="clear" w:color="auto" w:fill="FFFFFF" w:themeFill="background1"/>
          </w:tcPr>
          <w:p w:rsidR="00C063AB" w:rsidRPr="009341A3" w:rsidRDefault="00C063AB" w:rsidP="00DE04A7">
            <w:pPr>
              <w:cnfStyle w:val="000000000000"/>
              <w:rPr>
                <w:bCs/>
              </w:rPr>
            </w:pPr>
            <w:r w:rsidRPr="009341A3">
              <w:rPr>
                <w:bCs/>
              </w:rPr>
              <w:t>Zakon o izmjenama i dopunama Zakona o državnoj službi u institucijama BiH</w:t>
            </w:r>
          </w:p>
        </w:tc>
        <w:tc>
          <w:tcPr>
            <w:tcW w:w="4566" w:type="dxa"/>
            <w:shd w:val="clear" w:color="auto" w:fill="FFFFFF" w:themeFill="background1"/>
          </w:tcPr>
          <w:p w:rsidR="00C063AB" w:rsidRPr="009341A3" w:rsidRDefault="00C063AB" w:rsidP="00DE04A7">
            <w:pPr>
              <w:cnfStyle w:val="000000000000"/>
            </w:pPr>
            <w:r w:rsidRPr="009341A3">
              <w:t>Izrada prednacrta zakona je u tijeku.</w:t>
            </w:r>
          </w:p>
        </w:tc>
      </w:tr>
      <w:tr w:rsidR="00C063AB" w:rsidRPr="009341A3" w:rsidTr="00DE04A7">
        <w:trPr>
          <w:cnfStyle w:val="000000100000"/>
          <w:trHeight w:val="385"/>
        </w:trPr>
        <w:tc>
          <w:tcPr>
            <w:cnfStyle w:val="001000000000"/>
            <w:tcW w:w="830" w:type="dxa"/>
            <w:shd w:val="clear" w:color="auto" w:fill="FFFFFF" w:themeFill="background1"/>
            <w:vAlign w:val="center"/>
          </w:tcPr>
          <w:p w:rsidR="00C063AB" w:rsidRPr="009341A3" w:rsidRDefault="00C063AB" w:rsidP="00DE04A7">
            <w:pPr>
              <w:jc w:val="center"/>
              <w:rPr>
                <w:b w:val="0"/>
              </w:rPr>
            </w:pPr>
            <w:r w:rsidRPr="009341A3">
              <w:rPr>
                <w:b w:val="0"/>
              </w:rPr>
              <w:t>11.</w:t>
            </w:r>
          </w:p>
        </w:tc>
        <w:tc>
          <w:tcPr>
            <w:tcW w:w="4233" w:type="dxa"/>
            <w:shd w:val="clear" w:color="auto" w:fill="FFFFFF" w:themeFill="background1"/>
          </w:tcPr>
          <w:p w:rsidR="00C063AB" w:rsidRPr="009341A3" w:rsidRDefault="00C063AB" w:rsidP="00DE04A7">
            <w:pPr>
              <w:cnfStyle w:val="000000100000"/>
              <w:rPr>
                <w:bCs/>
              </w:rPr>
            </w:pPr>
            <w:r w:rsidRPr="009341A3">
              <w:rPr>
                <w:bCs/>
              </w:rPr>
              <w:t>Zakon o pružanju međunarodne pravne pomoći u građanskim stvarima</w:t>
            </w:r>
          </w:p>
        </w:tc>
        <w:tc>
          <w:tcPr>
            <w:tcW w:w="4566" w:type="dxa"/>
            <w:shd w:val="clear" w:color="auto" w:fill="FFFFFF" w:themeFill="background1"/>
          </w:tcPr>
          <w:p w:rsidR="00C063AB" w:rsidRPr="009341A3" w:rsidRDefault="00C063AB" w:rsidP="00DE04A7">
            <w:pPr>
              <w:cnfStyle w:val="000000100000"/>
              <w:rPr>
                <w:bCs/>
                <w:iCs/>
                <w:color w:val="000000"/>
              </w:rPr>
            </w:pPr>
            <w:r w:rsidRPr="009341A3">
              <w:t>Prijedlog zakona je dostavlјen Parlamentarnoj skupštini BiH.</w:t>
            </w:r>
          </w:p>
        </w:tc>
      </w:tr>
      <w:tr w:rsidR="00C063AB" w:rsidRPr="009341A3" w:rsidTr="00DE04A7">
        <w:trPr>
          <w:trHeight w:val="385"/>
        </w:trPr>
        <w:tc>
          <w:tcPr>
            <w:cnfStyle w:val="001000000000"/>
            <w:tcW w:w="830" w:type="dxa"/>
            <w:shd w:val="clear" w:color="auto" w:fill="FFFFFF" w:themeFill="background1"/>
            <w:vAlign w:val="center"/>
          </w:tcPr>
          <w:p w:rsidR="00C063AB" w:rsidRPr="009341A3" w:rsidRDefault="00C063AB" w:rsidP="00DE04A7">
            <w:pPr>
              <w:jc w:val="center"/>
              <w:rPr>
                <w:b w:val="0"/>
              </w:rPr>
            </w:pPr>
            <w:r w:rsidRPr="009341A3">
              <w:rPr>
                <w:b w:val="0"/>
              </w:rPr>
              <w:t>12.</w:t>
            </w:r>
          </w:p>
        </w:tc>
        <w:tc>
          <w:tcPr>
            <w:tcW w:w="4233" w:type="dxa"/>
            <w:shd w:val="clear" w:color="auto" w:fill="FFFFFF" w:themeFill="background1"/>
          </w:tcPr>
          <w:p w:rsidR="00C063AB" w:rsidRPr="009341A3" w:rsidRDefault="00C063AB" w:rsidP="00DE04A7">
            <w:pPr>
              <w:ind w:right="-23"/>
              <w:cnfStyle w:val="000000000000"/>
            </w:pPr>
            <w:r w:rsidRPr="009341A3">
              <w:t>Zakon o izmjenama i dopunama Zakona o plaćama i drugim naknadama u sudbenim i tužiteljskim institucijama na razini BiH</w:t>
            </w:r>
            <w:r w:rsidRPr="009341A3">
              <w:rPr>
                <w:rStyle w:val="FootnoteReference"/>
              </w:rPr>
              <w:footnoteReference w:id="3"/>
            </w:r>
          </w:p>
        </w:tc>
        <w:tc>
          <w:tcPr>
            <w:tcW w:w="4566" w:type="dxa"/>
            <w:shd w:val="clear" w:color="auto" w:fill="FFFFFF" w:themeFill="background1"/>
          </w:tcPr>
          <w:p w:rsidR="00C063AB" w:rsidRPr="009341A3" w:rsidRDefault="00C063AB" w:rsidP="00DE04A7">
            <w:pPr>
              <w:cnfStyle w:val="000000000000"/>
            </w:pPr>
            <w:r w:rsidRPr="009341A3">
              <w:t>Prijedlog zakona je dostavlјen Parlamentarnoj skupštini BiH.</w:t>
            </w:r>
          </w:p>
        </w:tc>
      </w:tr>
      <w:tr w:rsidR="00C063AB" w:rsidRPr="009341A3" w:rsidTr="00DE04A7">
        <w:trPr>
          <w:cnfStyle w:val="000000100000"/>
          <w:trHeight w:val="385"/>
        </w:trPr>
        <w:tc>
          <w:tcPr>
            <w:cnfStyle w:val="001000000000"/>
            <w:tcW w:w="830" w:type="dxa"/>
            <w:shd w:val="clear" w:color="auto" w:fill="FFFFFF" w:themeFill="background1"/>
            <w:vAlign w:val="center"/>
          </w:tcPr>
          <w:p w:rsidR="00C063AB" w:rsidRPr="009341A3" w:rsidRDefault="00C063AB" w:rsidP="00DE04A7">
            <w:pPr>
              <w:jc w:val="center"/>
              <w:rPr>
                <w:b w:val="0"/>
              </w:rPr>
            </w:pPr>
            <w:r w:rsidRPr="009341A3">
              <w:rPr>
                <w:b w:val="0"/>
              </w:rPr>
              <w:t>13.</w:t>
            </w:r>
          </w:p>
        </w:tc>
        <w:tc>
          <w:tcPr>
            <w:tcW w:w="4233" w:type="dxa"/>
            <w:shd w:val="clear" w:color="auto" w:fill="FFFFFF" w:themeFill="background1"/>
          </w:tcPr>
          <w:p w:rsidR="00C063AB" w:rsidRPr="009341A3" w:rsidRDefault="00C063AB" w:rsidP="00DE04A7">
            <w:pPr>
              <w:ind w:right="-23"/>
              <w:cnfStyle w:val="000000100000"/>
            </w:pPr>
            <w:r w:rsidRPr="009341A3">
              <w:t>Zakon o dopunama Zakona o Pravobraniteljstvu BiH</w:t>
            </w:r>
          </w:p>
        </w:tc>
        <w:tc>
          <w:tcPr>
            <w:tcW w:w="4566" w:type="dxa"/>
            <w:shd w:val="clear" w:color="auto" w:fill="FFFFFF" w:themeFill="background1"/>
          </w:tcPr>
          <w:p w:rsidR="00C063AB" w:rsidRPr="009341A3" w:rsidRDefault="00C063AB" w:rsidP="00DE04A7">
            <w:pPr>
              <w:cnfStyle w:val="000000100000"/>
            </w:pPr>
            <w:r w:rsidRPr="009341A3">
              <w:t>Zakon je usvojen i objavlјen u „Službenom glasniku BiH“, broj 47/14.</w:t>
            </w:r>
          </w:p>
        </w:tc>
      </w:tr>
      <w:tr w:rsidR="00C063AB" w:rsidRPr="009341A3" w:rsidTr="00DE04A7">
        <w:trPr>
          <w:trHeight w:val="385"/>
        </w:trPr>
        <w:tc>
          <w:tcPr>
            <w:cnfStyle w:val="001000000000"/>
            <w:tcW w:w="830" w:type="dxa"/>
            <w:shd w:val="clear" w:color="auto" w:fill="FFFFFF" w:themeFill="background1"/>
            <w:vAlign w:val="center"/>
          </w:tcPr>
          <w:p w:rsidR="00C063AB" w:rsidRPr="009341A3" w:rsidRDefault="00C063AB" w:rsidP="00DE04A7">
            <w:pPr>
              <w:jc w:val="center"/>
              <w:rPr>
                <w:b w:val="0"/>
              </w:rPr>
            </w:pPr>
            <w:r w:rsidRPr="009341A3">
              <w:rPr>
                <w:b w:val="0"/>
              </w:rPr>
              <w:t>14.</w:t>
            </w:r>
          </w:p>
        </w:tc>
        <w:tc>
          <w:tcPr>
            <w:tcW w:w="4233" w:type="dxa"/>
            <w:shd w:val="clear" w:color="auto" w:fill="FFFFFF" w:themeFill="background1"/>
          </w:tcPr>
          <w:p w:rsidR="00C063AB" w:rsidRPr="009341A3" w:rsidRDefault="00C063AB" w:rsidP="00DE04A7">
            <w:pPr>
              <w:ind w:right="-23"/>
              <w:cnfStyle w:val="000000000000"/>
            </w:pPr>
            <w:r w:rsidRPr="009341A3">
              <w:t>Zakon o sudovima BiH</w:t>
            </w:r>
          </w:p>
        </w:tc>
        <w:tc>
          <w:tcPr>
            <w:tcW w:w="4566" w:type="dxa"/>
            <w:shd w:val="clear" w:color="auto" w:fill="FFFFFF" w:themeFill="background1"/>
          </w:tcPr>
          <w:p w:rsidR="00C063AB" w:rsidRPr="009341A3" w:rsidRDefault="00C063AB" w:rsidP="00DE04A7">
            <w:pPr>
              <w:cnfStyle w:val="000000000000"/>
            </w:pPr>
            <w:r w:rsidRPr="009341A3">
              <w:t>Nakon utvrđivanja prijedloga zakona na sjednici VM BiH, prijedlog zakona će biti upućen u proceduru usvajanja u Parlamentarnoj skupštini BiH.</w:t>
            </w:r>
          </w:p>
        </w:tc>
      </w:tr>
      <w:tr w:rsidR="00C063AB" w:rsidRPr="009341A3" w:rsidTr="00DE04A7">
        <w:trPr>
          <w:cnfStyle w:val="000000100000"/>
          <w:trHeight w:val="385"/>
        </w:trPr>
        <w:tc>
          <w:tcPr>
            <w:cnfStyle w:val="001000000000"/>
            <w:tcW w:w="830" w:type="dxa"/>
            <w:shd w:val="clear" w:color="auto" w:fill="FFFFFF" w:themeFill="background1"/>
            <w:vAlign w:val="center"/>
          </w:tcPr>
          <w:p w:rsidR="00C063AB" w:rsidRPr="009341A3" w:rsidRDefault="00C063AB" w:rsidP="00DE04A7">
            <w:pPr>
              <w:jc w:val="center"/>
              <w:rPr>
                <w:b w:val="0"/>
              </w:rPr>
            </w:pPr>
            <w:r w:rsidRPr="009341A3">
              <w:rPr>
                <w:b w:val="0"/>
              </w:rPr>
              <w:t>15.</w:t>
            </w:r>
          </w:p>
        </w:tc>
        <w:tc>
          <w:tcPr>
            <w:tcW w:w="4233" w:type="dxa"/>
            <w:shd w:val="clear" w:color="auto" w:fill="FFFFFF" w:themeFill="background1"/>
          </w:tcPr>
          <w:p w:rsidR="00C063AB" w:rsidRPr="009341A3" w:rsidRDefault="00C063AB" w:rsidP="00DE04A7">
            <w:pPr>
              <w:ind w:right="-23"/>
              <w:cnfStyle w:val="000000100000"/>
            </w:pPr>
            <w:r w:rsidRPr="009341A3">
              <w:t>Zakon o izmjenama i dopunama Zakona o prekršajima BiH</w:t>
            </w:r>
          </w:p>
        </w:tc>
        <w:tc>
          <w:tcPr>
            <w:tcW w:w="4566" w:type="dxa"/>
            <w:shd w:val="clear" w:color="auto" w:fill="FFFFFF" w:themeFill="background1"/>
          </w:tcPr>
          <w:p w:rsidR="00C063AB" w:rsidRPr="009341A3" w:rsidRDefault="00C063AB" w:rsidP="00DE04A7">
            <w:pPr>
              <w:cnfStyle w:val="000000100000"/>
            </w:pPr>
            <w:r w:rsidRPr="009341A3">
              <w:t>Zakon je usvojen i objavlјen u „Službenom glasniku BiH“, broj 36/14.</w:t>
            </w:r>
          </w:p>
        </w:tc>
      </w:tr>
    </w:tbl>
    <w:tbl>
      <w:tblPr>
        <w:tblStyle w:val="PlainTable21"/>
        <w:tblW w:w="9629"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tblPr>
      <w:tblGrid>
        <w:gridCol w:w="865"/>
        <w:gridCol w:w="4087"/>
        <w:gridCol w:w="4677"/>
      </w:tblGrid>
      <w:tr w:rsidR="00C063AB" w:rsidRPr="009341A3" w:rsidTr="00DE04A7">
        <w:trPr>
          <w:cnfStyle w:val="100000000000"/>
          <w:trHeight w:val="278"/>
        </w:trPr>
        <w:tc>
          <w:tcPr>
            <w:cnfStyle w:val="001000000000"/>
            <w:tcW w:w="865" w:type="dxa"/>
            <w:tcBorders>
              <w:bottom w:val="none" w:sz="0" w:space="0" w:color="auto"/>
            </w:tcBorders>
            <w:shd w:val="clear" w:color="auto" w:fill="4F81BD" w:themeFill="accent1"/>
            <w:vAlign w:val="center"/>
          </w:tcPr>
          <w:p w:rsidR="00C063AB" w:rsidRPr="009341A3" w:rsidRDefault="00C063AB" w:rsidP="00DE04A7">
            <w:pPr>
              <w:jc w:val="center"/>
              <w:rPr>
                <w:bCs w:val="0"/>
                <w:color w:val="FFFFFF" w:themeColor="background1"/>
                <w:sz w:val="18"/>
                <w:szCs w:val="18"/>
              </w:rPr>
            </w:pPr>
            <w:bookmarkStart w:id="36" w:name="_Toc249676957"/>
            <w:bookmarkStart w:id="37" w:name="_Toc313910362"/>
            <w:r w:rsidRPr="009341A3">
              <w:rPr>
                <w:bCs w:val="0"/>
                <w:color w:val="FFFFFF" w:themeColor="background1"/>
                <w:sz w:val="18"/>
                <w:szCs w:val="18"/>
              </w:rPr>
              <w:t>R.b.</w:t>
            </w:r>
          </w:p>
        </w:tc>
        <w:tc>
          <w:tcPr>
            <w:tcW w:w="4087" w:type="dxa"/>
            <w:tcBorders>
              <w:bottom w:val="none" w:sz="0" w:space="0" w:color="auto"/>
            </w:tcBorders>
            <w:shd w:val="clear" w:color="auto" w:fill="4F81BD" w:themeFill="accent1"/>
            <w:vAlign w:val="center"/>
            <w:hideMark/>
          </w:tcPr>
          <w:p w:rsidR="00C063AB" w:rsidRPr="009341A3" w:rsidRDefault="00C063AB" w:rsidP="00DE04A7">
            <w:pPr>
              <w:jc w:val="center"/>
              <w:cnfStyle w:val="100000000000"/>
              <w:rPr>
                <w:bCs w:val="0"/>
                <w:color w:val="FFFFFF" w:themeColor="background1"/>
                <w:sz w:val="18"/>
                <w:szCs w:val="18"/>
              </w:rPr>
            </w:pPr>
            <w:r w:rsidRPr="009341A3">
              <w:rPr>
                <w:bCs w:val="0"/>
                <w:color w:val="FFFFFF" w:themeColor="background1"/>
                <w:sz w:val="18"/>
                <w:szCs w:val="18"/>
              </w:rPr>
              <w:t>PODZAKONSKI AKTI</w:t>
            </w:r>
          </w:p>
        </w:tc>
        <w:tc>
          <w:tcPr>
            <w:tcW w:w="4677" w:type="dxa"/>
            <w:tcBorders>
              <w:bottom w:val="none" w:sz="0" w:space="0" w:color="auto"/>
            </w:tcBorders>
            <w:shd w:val="clear" w:color="auto" w:fill="4F81BD" w:themeFill="accent1"/>
            <w:vAlign w:val="center"/>
            <w:hideMark/>
          </w:tcPr>
          <w:p w:rsidR="00C063AB" w:rsidRPr="009341A3" w:rsidRDefault="00C063AB" w:rsidP="00DE04A7">
            <w:pPr>
              <w:jc w:val="center"/>
              <w:cnfStyle w:val="100000000000"/>
              <w:rPr>
                <w:bCs w:val="0"/>
                <w:color w:val="FFFFFF" w:themeColor="background1"/>
                <w:sz w:val="18"/>
                <w:szCs w:val="18"/>
              </w:rPr>
            </w:pPr>
            <w:r w:rsidRPr="009341A3">
              <w:rPr>
                <w:color w:val="FFFFFF" w:themeColor="background1"/>
                <w:sz w:val="18"/>
                <w:szCs w:val="18"/>
              </w:rPr>
              <w:t>TRENUTAČNI STATUS PODZAKONSKOG AKTA</w:t>
            </w:r>
          </w:p>
        </w:tc>
      </w:tr>
      <w:tr w:rsidR="00C063AB" w:rsidRPr="009341A3" w:rsidTr="00DE04A7">
        <w:trPr>
          <w:cnfStyle w:val="000000100000"/>
          <w:trHeight w:val="560"/>
        </w:trPr>
        <w:tc>
          <w:tcPr>
            <w:cnfStyle w:val="001000000000"/>
            <w:tcW w:w="865" w:type="dxa"/>
            <w:tcBorders>
              <w:top w:val="none" w:sz="0" w:space="0" w:color="auto"/>
              <w:bottom w:val="none" w:sz="0" w:space="0" w:color="auto"/>
            </w:tcBorders>
            <w:vAlign w:val="center"/>
          </w:tcPr>
          <w:p w:rsidR="00C063AB" w:rsidRPr="009341A3" w:rsidRDefault="00C063AB" w:rsidP="00DE04A7">
            <w:pPr>
              <w:jc w:val="center"/>
              <w:rPr>
                <w:b w:val="0"/>
                <w:bCs w:val="0"/>
              </w:rPr>
            </w:pPr>
            <w:r w:rsidRPr="009341A3">
              <w:rPr>
                <w:b w:val="0"/>
                <w:bCs w:val="0"/>
              </w:rPr>
              <w:t>1.</w:t>
            </w:r>
          </w:p>
        </w:tc>
        <w:tc>
          <w:tcPr>
            <w:tcW w:w="4087" w:type="dxa"/>
            <w:tcBorders>
              <w:top w:val="none" w:sz="0" w:space="0" w:color="auto"/>
              <w:bottom w:val="none" w:sz="0" w:space="0" w:color="auto"/>
            </w:tcBorders>
          </w:tcPr>
          <w:p w:rsidR="00C063AB" w:rsidRPr="009341A3" w:rsidRDefault="00C063AB" w:rsidP="00DE04A7">
            <w:pPr>
              <w:cnfStyle w:val="000000100000"/>
              <w:rPr>
                <w:bCs/>
              </w:rPr>
            </w:pPr>
            <w:r w:rsidRPr="009341A3">
              <w:rPr>
                <w:bCs/>
              </w:rPr>
              <w:t>Odluka o uredskom poslovanju ministarstava, službi, institucija i drugih tijela Vijeća ministara BiH</w:t>
            </w:r>
          </w:p>
        </w:tc>
        <w:tc>
          <w:tcPr>
            <w:tcW w:w="4677" w:type="dxa"/>
            <w:tcBorders>
              <w:top w:val="none" w:sz="0" w:space="0" w:color="auto"/>
              <w:bottom w:val="none" w:sz="0" w:space="0" w:color="auto"/>
            </w:tcBorders>
          </w:tcPr>
          <w:p w:rsidR="00C063AB" w:rsidRPr="00AF0331" w:rsidRDefault="00C063AB" w:rsidP="00DE04A7">
            <w:pPr>
              <w:pStyle w:val="Default"/>
              <w:cnfStyle w:val="000000100000"/>
              <w:rPr>
                <w:rFonts w:ascii="Times New Roman" w:hAnsi="Times New Roman" w:cs="Times New Roman"/>
                <w:bCs/>
                <w:color w:val="auto"/>
                <w:sz w:val="20"/>
                <w:szCs w:val="20"/>
                <w:lang w:val="hr-HR" w:eastAsia="hr-HR"/>
              </w:rPr>
            </w:pPr>
            <w:r w:rsidRPr="00AF0331">
              <w:rPr>
                <w:rFonts w:ascii="Times New Roman" w:hAnsi="Times New Roman" w:cs="Times New Roman"/>
                <w:bCs/>
                <w:color w:val="auto"/>
                <w:sz w:val="20"/>
                <w:szCs w:val="20"/>
                <w:lang w:val="hr-HR" w:eastAsia="hr-HR"/>
              </w:rPr>
              <w:t>Odluka je usvojena i objavlјena u „Službenom glasniku BiH“, broj 61/14.</w:t>
            </w:r>
          </w:p>
        </w:tc>
      </w:tr>
      <w:tr w:rsidR="00C063AB" w:rsidRPr="009341A3" w:rsidTr="00DE04A7">
        <w:trPr>
          <w:trHeight w:val="560"/>
        </w:trPr>
        <w:tc>
          <w:tcPr>
            <w:cnfStyle w:val="001000000000"/>
            <w:tcW w:w="865" w:type="dxa"/>
            <w:vAlign w:val="center"/>
          </w:tcPr>
          <w:p w:rsidR="00C063AB" w:rsidRPr="009341A3" w:rsidRDefault="00C063AB" w:rsidP="00DE04A7">
            <w:pPr>
              <w:jc w:val="center"/>
              <w:rPr>
                <w:b w:val="0"/>
                <w:bCs w:val="0"/>
              </w:rPr>
            </w:pPr>
            <w:r w:rsidRPr="009341A3">
              <w:rPr>
                <w:b w:val="0"/>
                <w:bCs w:val="0"/>
              </w:rPr>
              <w:t>2.</w:t>
            </w:r>
          </w:p>
        </w:tc>
        <w:tc>
          <w:tcPr>
            <w:tcW w:w="4087" w:type="dxa"/>
          </w:tcPr>
          <w:p w:rsidR="00C063AB" w:rsidRPr="009341A3" w:rsidRDefault="00C063AB" w:rsidP="00DE04A7">
            <w:pPr>
              <w:cnfStyle w:val="000000000000"/>
              <w:rPr>
                <w:bCs/>
              </w:rPr>
            </w:pPr>
            <w:r w:rsidRPr="009341A3">
              <w:rPr>
                <w:bCs/>
              </w:rPr>
              <w:t>Odluka o uvjetima, kriterijima i načinu korištenja godišnjeg odmora za državne službenike i uposlenike u institucijama BiH</w:t>
            </w:r>
          </w:p>
        </w:tc>
        <w:tc>
          <w:tcPr>
            <w:tcW w:w="4677" w:type="dxa"/>
          </w:tcPr>
          <w:p w:rsidR="00C063AB" w:rsidRPr="009341A3" w:rsidRDefault="00C063AB" w:rsidP="00DE04A7">
            <w:pPr>
              <w:cnfStyle w:val="000000000000"/>
              <w:rPr>
                <w:bCs/>
              </w:rPr>
            </w:pPr>
            <w:r w:rsidRPr="009341A3">
              <w:rPr>
                <w:bCs/>
              </w:rPr>
              <w:t>Izrada Odluke je uvjetovana usvajanjem izmjena i dopuna Zakona o radu u institucijama BiH.</w:t>
            </w:r>
          </w:p>
        </w:tc>
      </w:tr>
      <w:tr w:rsidR="00C063AB" w:rsidRPr="009341A3" w:rsidTr="00DE04A7">
        <w:trPr>
          <w:cnfStyle w:val="000000100000"/>
          <w:trHeight w:val="560"/>
        </w:trPr>
        <w:tc>
          <w:tcPr>
            <w:cnfStyle w:val="001000000000"/>
            <w:tcW w:w="865" w:type="dxa"/>
            <w:tcBorders>
              <w:top w:val="none" w:sz="0" w:space="0" w:color="auto"/>
              <w:bottom w:val="none" w:sz="0" w:space="0" w:color="auto"/>
            </w:tcBorders>
            <w:vAlign w:val="center"/>
          </w:tcPr>
          <w:p w:rsidR="00C063AB" w:rsidRPr="009341A3" w:rsidRDefault="00C063AB" w:rsidP="00DE04A7">
            <w:pPr>
              <w:jc w:val="center"/>
              <w:rPr>
                <w:b w:val="0"/>
                <w:bCs w:val="0"/>
              </w:rPr>
            </w:pPr>
            <w:r w:rsidRPr="009341A3">
              <w:rPr>
                <w:b w:val="0"/>
                <w:bCs w:val="0"/>
              </w:rPr>
              <w:t>3.</w:t>
            </w:r>
          </w:p>
        </w:tc>
        <w:tc>
          <w:tcPr>
            <w:tcW w:w="4087" w:type="dxa"/>
            <w:tcBorders>
              <w:top w:val="none" w:sz="0" w:space="0" w:color="auto"/>
              <w:bottom w:val="none" w:sz="0" w:space="0" w:color="auto"/>
            </w:tcBorders>
          </w:tcPr>
          <w:p w:rsidR="00C063AB" w:rsidRPr="009341A3" w:rsidRDefault="00C063AB" w:rsidP="00DE04A7">
            <w:pPr>
              <w:cnfStyle w:val="000000100000"/>
              <w:rPr>
                <w:bCs/>
              </w:rPr>
            </w:pPr>
            <w:r w:rsidRPr="009341A3">
              <w:rPr>
                <w:bCs/>
              </w:rPr>
              <w:t>Odluka o uvjetima, kriterijima i načinu korištenja godišnjih odmora za izabrane i imenovane osobe i njihove savjetnike u Vijeću ministara, službama, tijelima i institucijama Vijeća ministara BiH</w:t>
            </w:r>
          </w:p>
        </w:tc>
        <w:tc>
          <w:tcPr>
            <w:tcW w:w="4677" w:type="dxa"/>
            <w:tcBorders>
              <w:top w:val="none" w:sz="0" w:space="0" w:color="auto"/>
              <w:bottom w:val="none" w:sz="0" w:space="0" w:color="auto"/>
            </w:tcBorders>
          </w:tcPr>
          <w:p w:rsidR="00C063AB" w:rsidRPr="009341A3" w:rsidRDefault="00C063AB" w:rsidP="00DE04A7">
            <w:pPr>
              <w:cnfStyle w:val="000000100000"/>
              <w:rPr>
                <w:bCs/>
              </w:rPr>
            </w:pPr>
            <w:r w:rsidRPr="009341A3">
              <w:rPr>
                <w:bCs/>
              </w:rPr>
              <w:t>Izrada Odluke je uvjetovana usvajanjem izmjena i dopuna Zakona o radu u institucijama BiH.</w:t>
            </w:r>
          </w:p>
        </w:tc>
      </w:tr>
      <w:tr w:rsidR="00C063AB" w:rsidRPr="009341A3" w:rsidTr="00DE04A7">
        <w:trPr>
          <w:trHeight w:val="560"/>
        </w:trPr>
        <w:tc>
          <w:tcPr>
            <w:cnfStyle w:val="001000000000"/>
            <w:tcW w:w="865" w:type="dxa"/>
            <w:vAlign w:val="center"/>
          </w:tcPr>
          <w:p w:rsidR="00C063AB" w:rsidRPr="009341A3" w:rsidRDefault="00C063AB" w:rsidP="00DE04A7">
            <w:pPr>
              <w:jc w:val="center"/>
              <w:rPr>
                <w:b w:val="0"/>
                <w:bCs w:val="0"/>
              </w:rPr>
            </w:pPr>
            <w:r w:rsidRPr="009341A3">
              <w:rPr>
                <w:b w:val="0"/>
                <w:bCs w:val="0"/>
              </w:rPr>
              <w:t>4.</w:t>
            </w:r>
          </w:p>
        </w:tc>
        <w:tc>
          <w:tcPr>
            <w:tcW w:w="4087" w:type="dxa"/>
          </w:tcPr>
          <w:p w:rsidR="00C063AB" w:rsidRPr="009341A3" w:rsidRDefault="00C063AB" w:rsidP="00DE04A7">
            <w:pPr>
              <w:ind w:right="-23"/>
              <w:cnfStyle w:val="000000000000"/>
              <w:rPr>
                <w:bCs/>
              </w:rPr>
            </w:pPr>
            <w:r w:rsidRPr="009341A3">
              <w:rPr>
                <w:bCs/>
              </w:rPr>
              <w:t>Pravilnik o izmjenama i dopunama Pravilnika o načinu vršenja službe osiguranja, naoružanju i opremi i uporabi vatrenog oružja i drugih sredstava prinude</w:t>
            </w:r>
            <w:r w:rsidRPr="009341A3">
              <w:rPr>
                <w:bCs/>
                <w:vertAlign w:val="superscript"/>
              </w:rPr>
              <w:footnoteReference w:id="4"/>
            </w:r>
          </w:p>
        </w:tc>
        <w:tc>
          <w:tcPr>
            <w:tcW w:w="4677" w:type="dxa"/>
          </w:tcPr>
          <w:p w:rsidR="00C063AB" w:rsidRPr="009341A3" w:rsidRDefault="00C063AB" w:rsidP="00DE04A7">
            <w:pPr>
              <w:ind w:right="-23"/>
              <w:cnfStyle w:val="000000000000"/>
              <w:rPr>
                <w:bCs/>
              </w:rPr>
            </w:pPr>
            <w:r w:rsidRPr="009341A3">
              <w:rPr>
                <w:bCs/>
              </w:rPr>
              <w:t>Pravilnik je usvojen i objavlјen u „Službenom glasniku BiH“, broj 10/14.</w:t>
            </w:r>
          </w:p>
        </w:tc>
      </w:tr>
      <w:tr w:rsidR="00C063AB" w:rsidRPr="009341A3" w:rsidTr="00DE04A7">
        <w:trPr>
          <w:cnfStyle w:val="000000100000"/>
          <w:trHeight w:val="560"/>
        </w:trPr>
        <w:tc>
          <w:tcPr>
            <w:cnfStyle w:val="001000000000"/>
            <w:tcW w:w="865" w:type="dxa"/>
            <w:tcBorders>
              <w:top w:val="none" w:sz="0" w:space="0" w:color="auto"/>
              <w:bottom w:val="none" w:sz="0" w:space="0" w:color="auto"/>
            </w:tcBorders>
            <w:vAlign w:val="center"/>
          </w:tcPr>
          <w:p w:rsidR="00C063AB" w:rsidRPr="009341A3" w:rsidRDefault="00C063AB" w:rsidP="00DE04A7">
            <w:pPr>
              <w:jc w:val="center"/>
              <w:rPr>
                <w:b w:val="0"/>
                <w:bCs w:val="0"/>
              </w:rPr>
            </w:pPr>
            <w:r w:rsidRPr="009341A3">
              <w:rPr>
                <w:b w:val="0"/>
                <w:bCs w:val="0"/>
              </w:rPr>
              <w:t>5.</w:t>
            </w:r>
          </w:p>
        </w:tc>
        <w:tc>
          <w:tcPr>
            <w:tcW w:w="4087" w:type="dxa"/>
            <w:tcBorders>
              <w:top w:val="none" w:sz="0" w:space="0" w:color="auto"/>
              <w:bottom w:val="none" w:sz="0" w:space="0" w:color="auto"/>
            </w:tcBorders>
          </w:tcPr>
          <w:p w:rsidR="00C063AB" w:rsidRPr="009341A3" w:rsidRDefault="00C063AB" w:rsidP="00DE04A7">
            <w:pPr>
              <w:ind w:right="-23"/>
              <w:cnfStyle w:val="000000100000"/>
              <w:rPr>
                <w:bCs/>
              </w:rPr>
            </w:pPr>
            <w:r w:rsidRPr="009341A3">
              <w:rPr>
                <w:bCs/>
              </w:rPr>
              <w:t>Pravilnik o izmjenama i dopunama Pravilnika o vrsti i uvjetima za izvršenje kaznene sankcije rada za opće dobro na slobodi</w:t>
            </w:r>
          </w:p>
        </w:tc>
        <w:tc>
          <w:tcPr>
            <w:tcW w:w="4677" w:type="dxa"/>
            <w:tcBorders>
              <w:top w:val="none" w:sz="0" w:space="0" w:color="auto"/>
              <w:bottom w:val="none" w:sz="0" w:space="0" w:color="auto"/>
            </w:tcBorders>
          </w:tcPr>
          <w:p w:rsidR="00C063AB" w:rsidRPr="009341A3" w:rsidRDefault="00C063AB" w:rsidP="00DE04A7">
            <w:pPr>
              <w:ind w:right="-23"/>
              <w:cnfStyle w:val="000000100000"/>
              <w:rPr>
                <w:bCs/>
              </w:rPr>
            </w:pPr>
            <w:r w:rsidRPr="009341A3">
              <w:rPr>
                <w:bCs/>
              </w:rPr>
              <w:t>Pravilnik je usvojen i objavlјen u „Službenom glasniku BiH“, broj 18/14.</w:t>
            </w:r>
          </w:p>
        </w:tc>
      </w:tr>
      <w:tr w:rsidR="00C063AB" w:rsidRPr="009341A3" w:rsidTr="00DE04A7">
        <w:trPr>
          <w:trHeight w:val="560"/>
        </w:trPr>
        <w:tc>
          <w:tcPr>
            <w:cnfStyle w:val="001000000000"/>
            <w:tcW w:w="865" w:type="dxa"/>
            <w:vAlign w:val="center"/>
          </w:tcPr>
          <w:p w:rsidR="00C063AB" w:rsidRPr="009341A3" w:rsidRDefault="00C063AB" w:rsidP="00DE04A7">
            <w:pPr>
              <w:jc w:val="center"/>
              <w:rPr>
                <w:b w:val="0"/>
                <w:bCs w:val="0"/>
              </w:rPr>
            </w:pPr>
            <w:r w:rsidRPr="009341A3">
              <w:rPr>
                <w:b w:val="0"/>
                <w:bCs w:val="0"/>
              </w:rPr>
              <w:t>6.</w:t>
            </w:r>
          </w:p>
        </w:tc>
        <w:tc>
          <w:tcPr>
            <w:tcW w:w="4087" w:type="dxa"/>
          </w:tcPr>
          <w:p w:rsidR="00C063AB" w:rsidRPr="009341A3" w:rsidRDefault="00C063AB" w:rsidP="00DE04A7">
            <w:pPr>
              <w:ind w:right="-23"/>
              <w:cnfStyle w:val="000000000000"/>
              <w:rPr>
                <w:bCs/>
              </w:rPr>
            </w:pPr>
            <w:r w:rsidRPr="009341A3">
              <w:rPr>
                <w:bCs/>
              </w:rPr>
              <w:t>Pravilnik o izmjenama Pravilnika o stegovnom  postupku za povrede službene dužnosti u zavodima za izvršenje kaznenih sankcija, pritvora i drugih mjera BiH</w:t>
            </w:r>
          </w:p>
        </w:tc>
        <w:tc>
          <w:tcPr>
            <w:tcW w:w="4677" w:type="dxa"/>
          </w:tcPr>
          <w:p w:rsidR="00C063AB" w:rsidRPr="009341A3" w:rsidRDefault="00C063AB" w:rsidP="00DE04A7">
            <w:pPr>
              <w:ind w:right="-23"/>
              <w:cnfStyle w:val="000000000000"/>
              <w:rPr>
                <w:bCs/>
              </w:rPr>
            </w:pPr>
            <w:r w:rsidRPr="009341A3">
              <w:rPr>
                <w:bCs/>
              </w:rPr>
              <w:t>Pravilnik je usvojen i objavlјen u „Službenom glasniku BiH“, broj 41/14.</w:t>
            </w:r>
          </w:p>
        </w:tc>
      </w:tr>
      <w:tr w:rsidR="00C063AB" w:rsidRPr="009341A3" w:rsidTr="00DE04A7">
        <w:trPr>
          <w:cnfStyle w:val="000000100000"/>
          <w:trHeight w:val="560"/>
        </w:trPr>
        <w:tc>
          <w:tcPr>
            <w:cnfStyle w:val="001000000000"/>
            <w:tcW w:w="865" w:type="dxa"/>
            <w:tcBorders>
              <w:top w:val="none" w:sz="0" w:space="0" w:color="auto"/>
              <w:bottom w:val="none" w:sz="0" w:space="0" w:color="auto"/>
            </w:tcBorders>
            <w:vAlign w:val="center"/>
          </w:tcPr>
          <w:p w:rsidR="00C063AB" w:rsidRPr="009341A3" w:rsidRDefault="00C063AB" w:rsidP="00DE04A7">
            <w:pPr>
              <w:jc w:val="center"/>
              <w:rPr>
                <w:b w:val="0"/>
                <w:bCs w:val="0"/>
              </w:rPr>
            </w:pPr>
            <w:r w:rsidRPr="009341A3">
              <w:rPr>
                <w:b w:val="0"/>
                <w:bCs w:val="0"/>
              </w:rPr>
              <w:t>7.</w:t>
            </w:r>
          </w:p>
        </w:tc>
        <w:tc>
          <w:tcPr>
            <w:tcW w:w="4087" w:type="dxa"/>
            <w:tcBorders>
              <w:top w:val="none" w:sz="0" w:space="0" w:color="auto"/>
              <w:bottom w:val="none" w:sz="0" w:space="0" w:color="auto"/>
            </w:tcBorders>
          </w:tcPr>
          <w:p w:rsidR="00C063AB" w:rsidRPr="009341A3" w:rsidRDefault="00C063AB" w:rsidP="00DE04A7">
            <w:pPr>
              <w:ind w:right="-23"/>
              <w:cnfStyle w:val="000000100000"/>
              <w:rPr>
                <w:bCs/>
              </w:rPr>
            </w:pPr>
            <w:r w:rsidRPr="009341A3">
              <w:rPr>
                <w:bCs/>
              </w:rPr>
              <w:t>Pravilnik o dopunama Pravilnika o kućnom redu u ustanovama za izdržavanje kaznene sankcije, mjere pritvora ili drugih mjera</w:t>
            </w:r>
          </w:p>
        </w:tc>
        <w:tc>
          <w:tcPr>
            <w:tcW w:w="4677" w:type="dxa"/>
            <w:tcBorders>
              <w:top w:val="none" w:sz="0" w:space="0" w:color="auto"/>
              <w:bottom w:val="none" w:sz="0" w:space="0" w:color="auto"/>
            </w:tcBorders>
          </w:tcPr>
          <w:p w:rsidR="00C063AB" w:rsidRPr="009341A3" w:rsidRDefault="00C063AB" w:rsidP="00DE04A7">
            <w:pPr>
              <w:ind w:right="-23"/>
              <w:cnfStyle w:val="000000100000"/>
              <w:rPr>
                <w:bCs/>
              </w:rPr>
            </w:pPr>
            <w:r w:rsidRPr="009341A3">
              <w:rPr>
                <w:bCs/>
              </w:rPr>
              <w:t>Pravilnik je usvojen i objavlјen u „Službenom glasniku BiH“, broj 54/14.</w:t>
            </w:r>
          </w:p>
        </w:tc>
      </w:tr>
      <w:tr w:rsidR="00C063AB" w:rsidRPr="009341A3" w:rsidTr="00DE04A7">
        <w:trPr>
          <w:trHeight w:val="560"/>
        </w:trPr>
        <w:tc>
          <w:tcPr>
            <w:cnfStyle w:val="001000000000"/>
            <w:tcW w:w="865" w:type="dxa"/>
            <w:vAlign w:val="center"/>
          </w:tcPr>
          <w:p w:rsidR="00C063AB" w:rsidRPr="009341A3" w:rsidRDefault="00C063AB" w:rsidP="00DE04A7">
            <w:pPr>
              <w:jc w:val="center"/>
              <w:rPr>
                <w:b w:val="0"/>
                <w:bCs w:val="0"/>
              </w:rPr>
            </w:pPr>
            <w:r w:rsidRPr="009341A3">
              <w:rPr>
                <w:b w:val="0"/>
                <w:bCs w:val="0"/>
              </w:rPr>
              <w:t>8.</w:t>
            </w:r>
          </w:p>
        </w:tc>
        <w:tc>
          <w:tcPr>
            <w:tcW w:w="4087" w:type="dxa"/>
          </w:tcPr>
          <w:p w:rsidR="00C063AB" w:rsidRPr="009341A3" w:rsidRDefault="00C063AB" w:rsidP="00DE04A7">
            <w:pPr>
              <w:ind w:right="-23"/>
              <w:cnfStyle w:val="000000000000"/>
            </w:pPr>
            <w:r w:rsidRPr="009341A3">
              <w:t>Pravila o izmjenama i dopunama Pravila za konzultacije u izradi pravnih propisa</w:t>
            </w:r>
          </w:p>
        </w:tc>
        <w:tc>
          <w:tcPr>
            <w:tcW w:w="4677" w:type="dxa"/>
          </w:tcPr>
          <w:p w:rsidR="00C063AB" w:rsidRPr="009341A3" w:rsidRDefault="00C063AB" w:rsidP="00DE04A7">
            <w:pPr>
              <w:ind w:right="-23"/>
              <w:cnfStyle w:val="000000000000"/>
              <w:rPr>
                <w:bCs/>
              </w:rPr>
            </w:pPr>
            <w:r w:rsidRPr="009341A3">
              <w:rPr>
                <w:bCs/>
              </w:rPr>
              <w:t>Pravila su usvojena i objavlјena u „Službenom glasniku BiH“, broj 80/14.</w:t>
            </w:r>
          </w:p>
        </w:tc>
      </w:tr>
      <w:tr w:rsidR="00C063AB" w:rsidRPr="009341A3" w:rsidTr="00DE04A7">
        <w:trPr>
          <w:cnfStyle w:val="000000100000"/>
          <w:trHeight w:val="560"/>
        </w:trPr>
        <w:tc>
          <w:tcPr>
            <w:cnfStyle w:val="001000000000"/>
            <w:tcW w:w="865" w:type="dxa"/>
            <w:vAlign w:val="center"/>
          </w:tcPr>
          <w:p w:rsidR="00C063AB" w:rsidRPr="009341A3" w:rsidRDefault="00C063AB" w:rsidP="00DE04A7">
            <w:pPr>
              <w:jc w:val="center"/>
              <w:rPr>
                <w:b w:val="0"/>
                <w:bCs w:val="0"/>
              </w:rPr>
            </w:pPr>
            <w:r w:rsidRPr="009341A3">
              <w:rPr>
                <w:b w:val="0"/>
                <w:bCs w:val="0"/>
              </w:rPr>
              <w:t>9.</w:t>
            </w:r>
          </w:p>
        </w:tc>
        <w:tc>
          <w:tcPr>
            <w:tcW w:w="4087" w:type="dxa"/>
          </w:tcPr>
          <w:p w:rsidR="00C063AB" w:rsidRPr="009341A3" w:rsidRDefault="00C063AB" w:rsidP="00DE04A7">
            <w:pPr>
              <w:ind w:right="-23"/>
              <w:cnfStyle w:val="000000100000"/>
              <w:rPr>
                <w:bCs/>
              </w:rPr>
            </w:pPr>
            <w:r w:rsidRPr="009341A3">
              <w:t>Odluka о godišnjem plаnirаnju rada i načinu praćenja i izvješćivanja u institucijama BiH</w:t>
            </w:r>
          </w:p>
        </w:tc>
        <w:tc>
          <w:tcPr>
            <w:tcW w:w="4677" w:type="dxa"/>
          </w:tcPr>
          <w:p w:rsidR="00C063AB" w:rsidRPr="009341A3" w:rsidRDefault="00C063AB" w:rsidP="00DE04A7">
            <w:pPr>
              <w:ind w:right="-23"/>
              <w:cnfStyle w:val="000000100000"/>
              <w:rPr>
                <w:bCs/>
              </w:rPr>
            </w:pPr>
            <w:r w:rsidRPr="009341A3">
              <w:rPr>
                <w:bCs/>
              </w:rPr>
              <w:t>Odluka je usvojena i objavlјena u „Službenom glasniku BiH“, broj 94/14.</w:t>
            </w:r>
          </w:p>
        </w:tc>
      </w:tr>
    </w:tbl>
    <w:p w:rsidR="00343258" w:rsidRPr="00343258" w:rsidRDefault="00343258" w:rsidP="00343258"/>
    <w:p w:rsidR="00C063AB" w:rsidRPr="00343258" w:rsidRDefault="00676891" w:rsidP="00343258">
      <w:pPr>
        <w:rPr>
          <w:sz w:val="22"/>
        </w:rPr>
      </w:pPr>
      <w:r w:rsidRPr="00343258">
        <w:rPr>
          <w:sz w:val="22"/>
        </w:rPr>
        <w:t xml:space="preserve">ZAKLJUČIVANJE </w:t>
      </w:r>
      <w:r w:rsidR="00C063AB" w:rsidRPr="00343258">
        <w:rPr>
          <w:sz w:val="22"/>
        </w:rPr>
        <w:t xml:space="preserve"> MEĐUNARODNIH </w:t>
      </w:r>
      <w:r w:rsidRPr="00343258">
        <w:rPr>
          <w:sz w:val="22"/>
        </w:rPr>
        <w:t xml:space="preserve"> </w:t>
      </w:r>
      <w:r w:rsidR="00C063AB" w:rsidRPr="00343258">
        <w:rPr>
          <w:sz w:val="22"/>
        </w:rPr>
        <w:t>UGOVORA</w:t>
      </w:r>
      <w:bookmarkEnd w:id="36"/>
      <w:bookmarkEnd w:id="37"/>
    </w:p>
    <w:p w:rsidR="00676891" w:rsidRPr="00676891" w:rsidRDefault="00676891" w:rsidP="00676891"/>
    <w:tbl>
      <w:tblPr>
        <w:tblStyle w:val="PlainTable41"/>
        <w:tblW w:w="9629"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shd w:val="clear" w:color="auto" w:fill="FFFFFF" w:themeFill="background1"/>
        <w:tblLook w:val="04A0"/>
      </w:tblPr>
      <w:tblGrid>
        <w:gridCol w:w="816"/>
        <w:gridCol w:w="4168"/>
        <w:gridCol w:w="4645"/>
      </w:tblGrid>
      <w:tr w:rsidR="00C063AB" w:rsidRPr="009341A3" w:rsidTr="00DE04A7">
        <w:trPr>
          <w:cnfStyle w:val="100000000000"/>
          <w:trHeight w:val="252"/>
        </w:trPr>
        <w:tc>
          <w:tcPr>
            <w:cnfStyle w:val="001000000000"/>
            <w:tcW w:w="816" w:type="dxa"/>
            <w:shd w:val="clear" w:color="auto" w:fill="4F81BD" w:themeFill="accent1"/>
            <w:vAlign w:val="center"/>
          </w:tcPr>
          <w:p w:rsidR="00C063AB" w:rsidRPr="009341A3" w:rsidRDefault="00C063AB" w:rsidP="00DE04A7">
            <w:pPr>
              <w:jc w:val="center"/>
              <w:rPr>
                <w:bCs w:val="0"/>
                <w:color w:val="FFFFFF" w:themeColor="background1"/>
              </w:rPr>
            </w:pPr>
            <w:r w:rsidRPr="009341A3">
              <w:rPr>
                <w:bCs w:val="0"/>
                <w:color w:val="FFFFFF" w:themeColor="background1"/>
              </w:rPr>
              <w:t>R.b.</w:t>
            </w:r>
          </w:p>
        </w:tc>
        <w:tc>
          <w:tcPr>
            <w:tcW w:w="4168" w:type="dxa"/>
            <w:shd w:val="clear" w:color="auto" w:fill="4F81BD" w:themeFill="accent1"/>
            <w:vAlign w:val="center"/>
            <w:hideMark/>
          </w:tcPr>
          <w:p w:rsidR="00C063AB" w:rsidRPr="009341A3" w:rsidRDefault="00C063AB" w:rsidP="00DE04A7">
            <w:pPr>
              <w:jc w:val="center"/>
              <w:cnfStyle w:val="100000000000"/>
              <w:rPr>
                <w:bCs w:val="0"/>
                <w:color w:val="FFFFFF" w:themeColor="background1"/>
              </w:rPr>
            </w:pPr>
            <w:r w:rsidRPr="009341A3">
              <w:rPr>
                <w:bCs w:val="0"/>
                <w:color w:val="FFFFFF" w:themeColor="background1"/>
              </w:rPr>
              <w:t>MEĐUNARODNI UGOVORI</w:t>
            </w:r>
          </w:p>
        </w:tc>
        <w:tc>
          <w:tcPr>
            <w:tcW w:w="4645" w:type="dxa"/>
            <w:shd w:val="clear" w:color="auto" w:fill="4F81BD" w:themeFill="accent1"/>
            <w:vAlign w:val="center"/>
            <w:hideMark/>
          </w:tcPr>
          <w:p w:rsidR="00C063AB" w:rsidRPr="009341A3" w:rsidRDefault="00C063AB" w:rsidP="00DE04A7">
            <w:pPr>
              <w:jc w:val="center"/>
              <w:cnfStyle w:val="100000000000"/>
              <w:rPr>
                <w:bCs w:val="0"/>
                <w:color w:val="FFFFFF" w:themeColor="background1"/>
              </w:rPr>
            </w:pPr>
            <w:r w:rsidRPr="009341A3">
              <w:rPr>
                <w:bCs w:val="0"/>
                <w:color w:val="FFFFFF" w:themeColor="background1"/>
              </w:rPr>
              <w:t>TRENUTAČNI STATUS UGOVORA</w:t>
            </w:r>
          </w:p>
        </w:tc>
      </w:tr>
      <w:tr w:rsidR="00C063AB" w:rsidRPr="009341A3" w:rsidTr="00DE04A7">
        <w:trPr>
          <w:cnfStyle w:val="000000100000"/>
          <w:trHeight w:val="213"/>
        </w:trPr>
        <w:tc>
          <w:tcPr>
            <w:cnfStyle w:val="001000000000"/>
            <w:tcW w:w="816" w:type="dxa"/>
            <w:shd w:val="clear" w:color="auto" w:fill="FFFFFF" w:themeFill="background1"/>
            <w:vAlign w:val="center"/>
          </w:tcPr>
          <w:p w:rsidR="00C063AB" w:rsidRPr="009341A3" w:rsidRDefault="00C063AB" w:rsidP="00DE04A7">
            <w:pPr>
              <w:jc w:val="center"/>
              <w:rPr>
                <w:b w:val="0"/>
                <w:bCs w:val="0"/>
              </w:rPr>
            </w:pPr>
            <w:r w:rsidRPr="009341A3">
              <w:rPr>
                <w:b w:val="0"/>
                <w:bCs w:val="0"/>
              </w:rPr>
              <w:t>1.</w:t>
            </w:r>
          </w:p>
        </w:tc>
        <w:tc>
          <w:tcPr>
            <w:tcW w:w="4168" w:type="dxa"/>
            <w:shd w:val="clear" w:color="auto" w:fill="FFFFFF" w:themeFill="background1"/>
          </w:tcPr>
          <w:p w:rsidR="00C063AB" w:rsidRPr="009341A3" w:rsidRDefault="00C063AB" w:rsidP="00DE04A7">
            <w:pPr>
              <w:cnfStyle w:val="000000100000"/>
              <w:rPr>
                <w:bCs/>
              </w:rPr>
            </w:pPr>
            <w:r w:rsidRPr="009341A3">
              <w:rPr>
                <w:bCs/>
              </w:rPr>
              <w:t>Ugovor o pravnoj pomoći u građanskim i kaznenim stvarima između BiH i Albanije</w:t>
            </w:r>
          </w:p>
        </w:tc>
        <w:tc>
          <w:tcPr>
            <w:tcW w:w="4645" w:type="dxa"/>
            <w:shd w:val="clear" w:color="auto" w:fill="FFFFFF" w:themeFill="background1"/>
          </w:tcPr>
          <w:p w:rsidR="00C063AB" w:rsidRPr="009341A3" w:rsidRDefault="00C063AB" w:rsidP="00DE04A7">
            <w:pPr>
              <w:cnfStyle w:val="000000100000"/>
              <w:rPr>
                <w:bCs/>
              </w:rPr>
            </w:pPr>
            <w:r w:rsidRPr="009341A3">
              <w:rPr>
                <w:bCs/>
              </w:rPr>
              <w:t>Očekuje se otpočinjanje pregovora.</w:t>
            </w:r>
          </w:p>
        </w:tc>
      </w:tr>
      <w:tr w:rsidR="00C063AB" w:rsidRPr="009341A3" w:rsidTr="00DE04A7">
        <w:trPr>
          <w:trHeight w:val="285"/>
        </w:trPr>
        <w:tc>
          <w:tcPr>
            <w:cnfStyle w:val="001000000000"/>
            <w:tcW w:w="816" w:type="dxa"/>
            <w:shd w:val="clear" w:color="auto" w:fill="FFFFFF" w:themeFill="background1"/>
            <w:vAlign w:val="center"/>
          </w:tcPr>
          <w:p w:rsidR="00C063AB" w:rsidRPr="009341A3" w:rsidRDefault="00C063AB" w:rsidP="00DE04A7">
            <w:pPr>
              <w:jc w:val="center"/>
              <w:rPr>
                <w:b w:val="0"/>
                <w:bCs w:val="0"/>
              </w:rPr>
            </w:pPr>
            <w:r w:rsidRPr="009341A3">
              <w:rPr>
                <w:b w:val="0"/>
                <w:bCs w:val="0"/>
              </w:rPr>
              <w:t>2.</w:t>
            </w:r>
          </w:p>
        </w:tc>
        <w:tc>
          <w:tcPr>
            <w:tcW w:w="4168" w:type="dxa"/>
            <w:shd w:val="clear" w:color="auto" w:fill="FFFFFF" w:themeFill="background1"/>
          </w:tcPr>
          <w:p w:rsidR="00C063AB" w:rsidRPr="009341A3" w:rsidRDefault="00C063AB" w:rsidP="00DE04A7">
            <w:pPr>
              <w:cnfStyle w:val="000000000000"/>
              <w:rPr>
                <w:bCs/>
              </w:rPr>
            </w:pPr>
            <w:r w:rsidRPr="009341A3">
              <w:rPr>
                <w:bCs/>
              </w:rPr>
              <w:t>Ugovor o međusobnom izvršavanju sudskih odluka u kaznenim stvarima između BiH i Albanije</w:t>
            </w:r>
          </w:p>
        </w:tc>
        <w:tc>
          <w:tcPr>
            <w:tcW w:w="4645" w:type="dxa"/>
            <w:shd w:val="clear" w:color="auto" w:fill="FFFFFF" w:themeFill="background1"/>
          </w:tcPr>
          <w:p w:rsidR="00C063AB" w:rsidRPr="009341A3" w:rsidRDefault="00C063AB" w:rsidP="00DE04A7">
            <w:pPr>
              <w:cnfStyle w:val="000000000000"/>
              <w:rPr>
                <w:bCs/>
              </w:rPr>
            </w:pPr>
            <w:r w:rsidRPr="009341A3">
              <w:rPr>
                <w:bCs/>
              </w:rPr>
              <w:t>Očekuje se otpočinjanje pregovora.</w:t>
            </w:r>
          </w:p>
        </w:tc>
      </w:tr>
      <w:tr w:rsidR="00C063AB" w:rsidRPr="009341A3" w:rsidTr="00DE04A7">
        <w:trPr>
          <w:cnfStyle w:val="000000100000"/>
          <w:trHeight w:val="258"/>
        </w:trPr>
        <w:tc>
          <w:tcPr>
            <w:cnfStyle w:val="001000000000"/>
            <w:tcW w:w="816" w:type="dxa"/>
            <w:shd w:val="clear" w:color="auto" w:fill="FFFFFF" w:themeFill="background1"/>
            <w:vAlign w:val="center"/>
          </w:tcPr>
          <w:p w:rsidR="00C063AB" w:rsidRPr="009341A3" w:rsidRDefault="00C063AB" w:rsidP="00DE04A7">
            <w:pPr>
              <w:jc w:val="center"/>
              <w:rPr>
                <w:b w:val="0"/>
                <w:bCs w:val="0"/>
              </w:rPr>
            </w:pPr>
            <w:r w:rsidRPr="009341A3">
              <w:rPr>
                <w:b w:val="0"/>
                <w:bCs w:val="0"/>
              </w:rPr>
              <w:t>3.</w:t>
            </w:r>
          </w:p>
        </w:tc>
        <w:tc>
          <w:tcPr>
            <w:tcW w:w="4168" w:type="dxa"/>
            <w:shd w:val="clear" w:color="auto" w:fill="FFFFFF" w:themeFill="background1"/>
          </w:tcPr>
          <w:p w:rsidR="00C063AB" w:rsidRPr="009341A3" w:rsidRDefault="00C063AB" w:rsidP="00DE04A7">
            <w:pPr>
              <w:cnfStyle w:val="000000100000"/>
              <w:rPr>
                <w:bCs/>
              </w:rPr>
            </w:pPr>
            <w:r w:rsidRPr="009341A3">
              <w:rPr>
                <w:bCs/>
              </w:rPr>
              <w:t>Ugovor o izručenju između BiH i Albanije</w:t>
            </w:r>
          </w:p>
        </w:tc>
        <w:tc>
          <w:tcPr>
            <w:tcW w:w="4645" w:type="dxa"/>
            <w:shd w:val="clear" w:color="auto" w:fill="FFFFFF" w:themeFill="background1"/>
          </w:tcPr>
          <w:p w:rsidR="00C063AB" w:rsidRPr="009341A3" w:rsidRDefault="00C063AB" w:rsidP="00DE04A7">
            <w:pPr>
              <w:cnfStyle w:val="000000100000"/>
              <w:rPr>
                <w:bCs/>
              </w:rPr>
            </w:pPr>
            <w:r w:rsidRPr="009341A3">
              <w:rPr>
                <w:bCs/>
              </w:rPr>
              <w:t>Očekuje se otpočinjanje pregovora.</w:t>
            </w:r>
          </w:p>
        </w:tc>
      </w:tr>
      <w:tr w:rsidR="00C063AB" w:rsidRPr="009341A3" w:rsidTr="00DE04A7">
        <w:trPr>
          <w:trHeight w:val="186"/>
        </w:trPr>
        <w:tc>
          <w:tcPr>
            <w:cnfStyle w:val="001000000000"/>
            <w:tcW w:w="816" w:type="dxa"/>
            <w:shd w:val="clear" w:color="auto" w:fill="FFFFFF" w:themeFill="background1"/>
            <w:vAlign w:val="center"/>
          </w:tcPr>
          <w:p w:rsidR="00C063AB" w:rsidRPr="009341A3" w:rsidRDefault="00C063AB" w:rsidP="00DE04A7">
            <w:pPr>
              <w:jc w:val="center"/>
              <w:rPr>
                <w:b w:val="0"/>
                <w:bCs w:val="0"/>
              </w:rPr>
            </w:pPr>
            <w:r w:rsidRPr="009341A3">
              <w:rPr>
                <w:b w:val="0"/>
                <w:bCs w:val="0"/>
              </w:rPr>
              <w:t>4.</w:t>
            </w:r>
          </w:p>
        </w:tc>
        <w:tc>
          <w:tcPr>
            <w:tcW w:w="4168" w:type="dxa"/>
            <w:shd w:val="clear" w:color="auto" w:fill="FFFFFF" w:themeFill="background1"/>
          </w:tcPr>
          <w:p w:rsidR="00C063AB" w:rsidRPr="009341A3" w:rsidRDefault="00C063AB" w:rsidP="00DE04A7">
            <w:pPr>
              <w:cnfStyle w:val="000000000000"/>
              <w:rPr>
                <w:bCs/>
              </w:rPr>
            </w:pPr>
            <w:r w:rsidRPr="009341A3">
              <w:rPr>
                <w:bCs/>
              </w:rPr>
              <w:t>III.</w:t>
            </w:r>
            <w:r>
              <w:rPr>
                <w:bCs/>
              </w:rPr>
              <w:t xml:space="preserve"> Dodatni P</w:t>
            </w:r>
            <w:r w:rsidRPr="009341A3">
              <w:rPr>
                <w:bCs/>
              </w:rPr>
              <w:t>rotokol uz Europsku konvenciju o izručenju</w:t>
            </w:r>
          </w:p>
        </w:tc>
        <w:tc>
          <w:tcPr>
            <w:tcW w:w="4645" w:type="dxa"/>
            <w:shd w:val="clear" w:color="auto" w:fill="FFFFFF" w:themeFill="background1"/>
          </w:tcPr>
          <w:p w:rsidR="00C063AB" w:rsidRPr="009341A3" w:rsidRDefault="00C063AB" w:rsidP="00DE04A7">
            <w:pPr>
              <w:cnfStyle w:val="000000000000"/>
              <w:rPr>
                <w:bCs/>
              </w:rPr>
            </w:pPr>
            <w:r w:rsidRPr="009341A3">
              <w:rPr>
                <w:bCs/>
              </w:rPr>
              <w:t>Protokol je ratificiran i objavlјen u „Službenom glasniku BiH – Međunarodni ugovori“, broj 17/14.</w:t>
            </w:r>
          </w:p>
        </w:tc>
      </w:tr>
      <w:tr w:rsidR="00C063AB" w:rsidRPr="009341A3" w:rsidTr="00DE04A7">
        <w:trPr>
          <w:cnfStyle w:val="000000100000"/>
          <w:trHeight w:val="195"/>
        </w:trPr>
        <w:tc>
          <w:tcPr>
            <w:cnfStyle w:val="001000000000"/>
            <w:tcW w:w="816" w:type="dxa"/>
            <w:shd w:val="clear" w:color="auto" w:fill="FFFFFF" w:themeFill="background1"/>
            <w:vAlign w:val="center"/>
          </w:tcPr>
          <w:p w:rsidR="00C063AB" w:rsidRPr="009341A3" w:rsidRDefault="00C063AB" w:rsidP="00DE04A7">
            <w:pPr>
              <w:jc w:val="center"/>
              <w:rPr>
                <w:b w:val="0"/>
                <w:bCs w:val="0"/>
              </w:rPr>
            </w:pPr>
            <w:r w:rsidRPr="009341A3">
              <w:rPr>
                <w:b w:val="0"/>
                <w:bCs w:val="0"/>
              </w:rPr>
              <w:t>5.</w:t>
            </w:r>
          </w:p>
        </w:tc>
        <w:tc>
          <w:tcPr>
            <w:tcW w:w="4168" w:type="dxa"/>
            <w:shd w:val="clear" w:color="auto" w:fill="FFFFFF" w:themeFill="background1"/>
          </w:tcPr>
          <w:p w:rsidR="00C063AB" w:rsidRPr="009341A3" w:rsidRDefault="00C063AB" w:rsidP="00DE04A7">
            <w:pPr>
              <w:cnfStyle w:val="000000100000"/>
              <w:rPr>
                <w:bCs/>
              </w:rPr>
            </w:pPr>
            <w:r w:rsidRPr="009341A3">
              <w:rPr>
                <w:bCs/>
              </w:rPr>
              <w:t>Ugovor o pravnoj pomoći u građanskim i kaznenim stvarima između BiH i Ukrajine</w:t>
            </w:r>
          </w:p>
        </w:tc>
        <w:tc>
          <w:tcPr>
            <w:tcW w:w="4645" w:type="dxa"/>
            <w:shd w:val="clear" w:color="auto" w:fill="FFFFFF" w:themeFill="background1"/>
          </w:tcPr>
          <w:p w:rsidR="00C063AB" w:rsidRPr="009341A3" w:rsidRDefault="00C063AB" w:rsidP="00DE04A7">
            <w:pPr>
              <w:cnfStyle w:val="000000100000"/>
              <w:rPr>
                <w:bCs/>
              </w:rPr>
            </w:pPr>
            <w:r w:rsidRPr="009341A3">
              <w:rPr>
                <w:bCs/>
              </w:rPr>
              <w:t>Zbog stanja u Ukrajini početak pregovora je odgođen.</w:t>
            </w:r>
          </w:p>
        </w:tc>
      </w:tr>
      <w:tr w:rsidR="00C063AB" w:rsidRPr="009341A3" w:rsidTr="00DE04A7">
        <w:trPr>
          <w:trHeight w:val="258"/>
        </w:trPr>
        <w:tc>
          <w:tcPr>
            <w:cnfStyle w:val="001000000000"/>
            <w:tcW w:w="816" w:type="dxa"/>
            <w:shd w:val="clear" w:color="auto" w:fill="FFFFFF" w:themeFill="background1"/>
            <w:vAlign w:val="center"/>
          </w:tcPr>
          <w:p w:rsidR="00C063AB" w:rsidRPr="009341A3" w:rsidRDefault="00C063AB" w:rsidP="00DE04A7">
            <w:pPr>
              <w:jc w:val="center"/>
              <w:rPr>
                <w:b w:val="0"/>
                <w:bCs w:val="0"/>
              </w:rPr>
            </w:pPr>
            <w:r w:rsidRPr="009341A3">
              <w:rPr>
                <w:b w:val="0"/>
                <w:bCs w:val="0"/>
              </w:rPr>
              <w:t>6.</w:t>
            </w:r>
          </w:p>
        </w:tc>
        <w:tc>
          <w:tcPr>
            <w:tcW w:w="4168" w:type="dxa"/>
            <w:shd w:val="clear" w:color="auto" w:fill="FFFFFF" w:themeFill="background1"/>
          </w:tcPr>
          <w:p w:rsidR="00C063AB" w:rsidRPr="009341A3" w:rsidRDefault="00C063AB" w:rsidP="00DE04A7">
            <w:pPr>
              <w:cnfStyle w:val="000000000000"/>
              <w:rPr>
                <w:bCs/>
              </w:rPr>
            </w:pPr>
            <w:r w:rsidRPr="009341A3">
              <w:rPr>
                <w:bCs/>
              </w:rPr>
              <w:t>Ugovor o pravnoj pomoći u građanskim i kaznenim stvarima između BiH i Kazahstana</w:t>
            </w:r>
          </w:p>
        </w:tc>
        <w:tc>
          <w:tcPr>
            <w:tcW w:w="4645" w:type="dxa"/>
            <w:shd w:val="clear" w:color="auto" w:fill="FFFFFF" w:themeFill="background1"/>
          </w:tcPr>
          <w:p w:rsidR="00C063AB" w:rsidRPr="009341A3" w:rsidRDefault="00C063AB" w:rsidP="00DE04A7">
            <w:pPr>
              <w:cnfStyle w:val="000000000000"/>
              <w:rPr>
                <w:bCs/>
              </w:rPr>
            </w:pPr>
            <w:r w:rsidRPr="009341A3">
              <w:rPr>
                <w:bCs/>
              </w:rPr>
              <w:t>Pregovori o sklapanju Ugovora su u tijeku.</w:t>
            </w:r>
          </w:p>
        </w:tc>
      </w:tr>
      <w:tr w:rsidR="00C063AB" w:rsidRPr="009341A3" w:rsidTr="00DE04A7">
        <w:trPr>
          <w:cnfStyle w:val="000000100000"/>
          <w:trHeight w:val="258"/>
        </w:trPr>
        <w:tc>
          <w:tcPr>
            <w:cnfStyle w:val="001000000000"/>
            <w:tcW w:w="816" w:type="dxa"/>
            <w:shd w:val="clear" w:color="auto" w:fill="FFFFFF" w:themeFill="background1"/>
            <w:vAlign w:val="center"/>
          </w:tcPr>
          <w:p w:rsidR="00C063AB" w:rsidRPr="009341A3" w:rsidRDefault="00C063AB" w:rsidP="00DE04A7">
            <w:pPr>
              <w:jc w:val="center"/>
              <w:rPr>
                <w:b w:val="0"/>
                <w:bCs w:val="0"/>
              </w:rPr>
            </w:pPr>
            <w:r w:rsidRPr="009341A3">
              <w:rPr>
                <w:b w:val="0"/>
                <w:bCs w:val="0"/>
              </w:rPr>
              <w:t>7.</w:t>
            </w:r>
          </w:p>
        </w:tc>
        <w:tc>
          <w:tcPr>
            <w:tcW w:w="4168" w:type="dxa"/>
            <w:shd w:val="clear" w:color="auto" w:fill="FFFFFF" w:themeFill="background1"/>
          </w:tcPr>
          <w:p w:rsidR="00C063AB" w:rsidRPr="009341A3" w:rsidRDefault="00C063AB" w:rsidP="00DE04A7">
            <w:pPr>
              <w:cnfStyle w:val="000000100000"/>
              <w:rPr>
                <w:bCs/>
              </w:rPr>
            </w:pPr>
            <w:r w:rsidRPr="009341A3">
              <w:rPr>
                <w:bCs/>
              </w:rPr>
              <w:t>Memorandum o razumijevanju o sudjelovanju BiH u programu EU „Europa za građane 2014. – 2020.“</w:t>
            </w:r>
          </w:p>
        </w:tc>
        <w:tc>
          <w:tcPr>
            <w:tcW w:w="4645" w:type="dxa"/>
            <w:shd w:val="clear" w:color="auto" w:fill="FFFFFF" w:themeFill="background1"/>
          </w:tcPr>
          <w:p w:rsidR="00C063AB" w:rsidRPr="009341A3" w:rsidRDefault="00C063AB" w:rsidP="00DE04A7">
            <w:pPr>
              <w:cnfStyle w:val="000000100000"/>
              <w:rPr>
                <w:bCs/>
              </w:rPr>
            </w:pPr>
            <w:r w:rsidRPr="009341A3">
              <w:rPr>
                <w:bCs/>
              </w:rPr>
              <w:t>Memorandum o razumijevanju o sudjelovanju BiH u programu „Europa za građane 2014. – 2020.“ nije potpisan.</w:t>
            </w:r>
          </w:p>
        </w:tc>
      </w:tr>
      <w:tr w:rsidR="00C063AB" w:rsidRPr="009341A3" w:rsidTr="00DE04A7">
        <w:trPr>
          <w:trHeight w:val="258"/>
        </w:trPr>
        <w:tc>
          <w:tcPr>
            <w:cnfStyle w:val="001000000000"/>
            <w:tcW w:w="816" w:type="dxa"/>
            <w:shd w:val="clear" w:color="auto" w:fill="FFFFFF" w:themeFill="background1"/>
            <w:vAlign w:val="center"/>
          </w:tcPr>
          <w:p w:rsidR="00C063AB" w:rsidRPr="009341A3" w:rsidRDefault="00C063AB" w:rsidP="00DE04A7">
            <w:pPr>
              <w:jc w:val="center"/>
              <w:rPr>
                <w:b w:val="0"/>
                <w:bCs w:val="0"/>
              </w:rPr>
            </w:pPr>
            <w:r w:rsidRPr="009341A3">
              <w:rPr>
                <w:b w:val="0"/>
                <w:bCs w:val="0"/>
              </w:rPr>
              <w:t>8.</w:t>
            </w:r>
          </w:p>
        </w:tc>
        <w:tc>
          <w:tcPr>
            <w:tcW w:w="4168" w:type="dxa"/>
            <w:shd w:val="clear" w:color="auto" w:fill="FFFFFF" w:themeFill="background1"/>
          </w:tcPr>
          <w:p w:rsidR="00C063AB" w:rsidRPr="009341A3" w:rsidRDefault="00C063AB" w:rsidP="00DE04A7">
            <w:pPr>
              <w:cnfStyle w:val="000000000000"/>
              <w:rPr>
                <w:bCs/>
              </w:rPr>
            </w:pPr>
            <w:r w:rsidRPr="009341A3">
              <w:rPr>
                <w:bCs/>
              </w:rPr>
              <w:t>Ugovor o izručenju i transferu osuđenih osoba između BiH i Republike Kazahstan</w:t>
            </w:r>
            <w:r w:rsidRPr="009341A3">
              <w:rPr>
                <w:bCs/>
                <w:vertAlign w:val="superscript"/>
              </w:rPr>
              <w:footnoteReference w:id="5"/>
            </w:r>
          </w:p>
        </w:tc>
        <w:tc>
          <w:tcPr>
            <w:tcW w:w="4645" w:type="dxa"/>
            <w:shd w:val="clear" w:color="auto" w:fill="FFFFFF" w:themeFill="background1"/>
          </w:tcPr>
          <w:p w:rsidR="00C063AB" w:rsidRPr="009341A3" w:rsidRDefault="00C063AB" w:rsidP="00DE04A7">
            <w:pPr>
              <w:cnfStyle w:val="000000000000"/>
              <w:rPr>
                <w:bCs/>
              </w:rPr>
            </w:pPr>
            <w:r w:rsidRPr="009341A3">
              <w:rPr>
                <w:bCs/>
              </w:rPr>
              <w:t>Inicijativa upućena kazahstanskoj strani i očekuje se njihov odgovor.</w:t>
            </w:r>
          </w:p>
        </w:tc>
      </w:tr>
      <w:tr w:rsidR="00C063AB" w:rsidRPr="009341A3" w:rsidTr="00DE04A7">
        <w:trPr>
          <w:cnfStyle w:val="000000100000"/>
          <w:trHeight w:val="258"/>
        </w:trPr>
        <w:tc>
          <w:tcPr>
            <w:cnfStyle w:val="001000000000"/>
            <w:tcW w:w="816" w:type="dxa"/>
            <w:shd w:val="clear" w:color="auto" w:fill="FFFFFF" w:themeFill="background1"/>
            <w:vAlign w:val="center"/>
          </w:tcPr>
          <w:p w:rsidR="00C063AB" w:rsidRPr="009341A3" w:rsidRDefault="00C063AB" w:rsidP="00DE04A7">
            <w:pPr>
              <w:jc w:val="center"/>
              <w:rPr>
                <w:b w:val="0"/>
                <w:bCs w:val="0"/>
              </w:rPr>
            </w:pPr>
            <w:r w:rsidRPr="009341A3">
              <w:rPr>
                <w:b w:val="0"/>
                <w:bCs w:val="0"/>
              </w:rPr>
              <w:t>9.</w:t>
            </w:r>
          </w:p>
        </w:tc>
        <w:tc>
          <w:tcPr>
            <w:tcW w:w="4168" w:type="dxa"/>
            <w:shd w:val="clear" w:color="auto" w:fill="FFFFFF" w:themeFill="background1"/>
          </w:tcPr>
          <w:p w:rsidR="00C063AB" w:rsidRPr="009341A3" w:rsidRDefault="00C063AB" w:rsidP="00DE04A7">
            <w:pPr>
              <w:spacing w:after="120"/>
              <w:ind w:right="-23"/>
              <w:cnfStyle w:val="000000100000"/>
              <w:rPr>
                <w:bCs/>
              </w:rPr>
            </w:pPr>
            <w:r w:rsidRPr="009341A3">
              <w:rPr>
                <w:bCs/>
              </w:rPr>
              <w:t>Ugovor o pravnoj pomoći u građanskim i trgovačkim stvarima između BiH i Države Kuvajt</w:t>
            </w:r>
          </w:p>
        </w:tc>
        <w:tc>
          <w:tcPr>
            <w:tcW w:w="4645" w:type="dxa"/>
            <w:shd w:val="clear" w:color="auto" w:fill="FFFFFF" w:themeFill="background1"/>
          </w:tcPr>
          <w:p w:rsidR="00C063AB" w:rsidRPr="009341A3" w:rsidRDefault="00C063AB" w:rsidP="00DE04A7">
            <w:pPr>
              <w:ind w:right="-23"/>
              <w:cnfStyle w:val="000000100000"/>
              <w:rPr>
                <w:bCs/>
              </w:rPr>
            </w:pPr>
            <w:r w:rsidRPr="009341A3">
              <w:rPr>
                <w:bCs/>
              </w:rPr>
              <w:t>Odgovor kuvajtske strane nije dostavlјen ni nakon diplomatskih urgencija.</w:t>
            </w:r>
          </w:p>
        </w:tc>
      </w:tr>
      <w:tr w:rsidR="00C063AB" w:rsidRPr="009341A3" w:rsidTr="00DE04A7">
        <w:trPr>
          <w:trHeight w:val="258"/>
        </w:trPr>
        <w:tc>
          <w:tcPr>
            <w:cnfStyle w:val="001000000000"/>
            <w:tcW w:w="816" w:type="dxa"/>
            <w:shd w:val="clear" w:color="auto" w:fill="FFFFFF" w:themeFill="background1"/>
            <w:vAlign w:val="center"/>
          </w:tcPr>
          <w:p w:rsidR="00C063AB" w:rsidRPr="009341A3" w:rsidRDefault="00C063AB" w:rsidP="00DE04A7">
            <w:pPr>
              <w:jc w:val="center"/>
              <w:rPr>
                <w:b w:val="0"/>
                <w:bCs w:val="0"/>
              </w:rPr>
            </w:pPr>
            <w:r w:rsidRPr="009341A3">
              <w:rPr>
                <w:b w:val="0"/>
                <w:bCs w:val="0"/>
              </w:rPr>
              <w:t>10.</w:t>
            </w:r>
          </w:p>
        </w:tc>
        <w:tc>
          <w:tcPr>
            <w:tcW w:w="4168" w:type="dxa"/>
            <w:shd w:val="clear" w:color="auto" w:fill="FFFFFF" w:themeFill="background1"/>
          </w:tcPr>
          <w:p w:rsidR="00C063AB" w:rsidRPr="009341A3" w:rsidRDefault="00C063AB" w:rsidP="00DE04A7">
            <w:pPr>
              <w:ind w:right="-23"/>
              <w:cnfStyle w:val="000000000000"/>
              <w:rPr>
                <w:bCs/>
              </w:rPr>
            </w:pPr>
            <w:r w:rsidRPr="009341A3">
              <w:rPr>
                <w:bCs/>
              </w:rPr>
              <w:t>Ugovor o izmjenama i dopunama Ugovora o izručenju između BiH i Republike Makedonije</w:t>
            </w:r>
          </w:p>
        </w:tc>
        <w:tc>
          <w:tcPr>
            <w:tcW w:w="4645" w:type="dxa"/>
            <w:shd w:val="clear" w:color="auto" w:fill="FFFFFF" w:themeFill="background1"/>
          </w:tcPr>
          <w:p w:rsidR="00C063AB" w:rsidRPr="009341A3" w:rsidRDefault="00C063AB" w:rsidP="00DE04A7">
            <w:pPr>
              <w:ind w:right="-23"/>
              <w:cnfStyle w:val="000000000000"/>
              <w:rPr>
                <w:bCs/>
              </w:rPr>
            </w:pPr>
            <w:r w:rsidRPr="009341A3">
              <w:rPr>
                <w:bCs/>
              </w:rPr>
              <w:t>Ugovor je ratificiran i objavlјen u „Službenom glasniku BiH – Međunarodni ugovori“, broj 6/14.</w:t>
            </w:r>
          </w:p>
        </w:tc>
      </w:tr>
      <w:tr w:rsidR="00C063AB" w:rsidRPr="009341A3" w:rsidTr="00DE04A7">
        <w:trPr>
          <w:cnfStyle w:val="000000100000"/>
          <w:trHeight w:val="258"/>
        </w:trPr>
        <w:tc>
          <w:tcPr>
            <w:cnfStyle w:val="001000000000"/>
            <w:tcW w:w="816" w:type="dxa"/>
            <w:shd w:val="clear" w:color="auto" w:fill="FFFFFF" w:themeFill="background1"/>
            <w:vAlign w:val="center"/>
          </w:tcPr>
          <w:p w:rsidR="00C063AB" w:rsidRPr="009341A3" w:rsidRDefault="00C063AB" w:rsidP="00DE04A7">
            <w:pPr>
              <w:jc w:val="center"/>
              <w:rPr>
                <w:b w:val="0"/>
              </w:rPr>
            </w:pPr>
            <w:r w:rsidRPr="009341A3">
              <w:rPr>
                <w:b w:val="0"/>
              </w:rPr>
              <w:t>11.</w:t>
            </w:r>
          </w:p>
        </w:tc>
        <w:tc>
          <w:tcPr>
            <w:tcW w:w="4168" w:type="dxa"/>
            <w:shd w:val="clear" w:color="auto" w:fill="FFFFFF" w:themeFill="background1"/>
          </w:tcPr>
          <w:p w:rsidR="00C063AB" w:rsidRPr="009341A3" w:rsidRDefault="00C063AB" w:rsidP="00DE04A7">
            <w:pPr>
              <w:ind w:right="-23"/>
              <w:cnfStyle w:val="000000100000"/>
              <w:rPr>
                <w:bCs/>
              </w:rPr>
            </w:pPr>
            <w:r w:rsidRPr="009341A3">
              <w:rPr>
                <w:bCs/>
              </w:rPr>
              <w:t>Ugovor o izmjenama i dopunama Ugovora o međusobnom izvršavanju sudskih odluka u kaznenim stvarima između BiH i Republike Makedonije</w:t>
            </w:r>
          </w:p>
        </w:tc>
        <w:tc>
          <w:tcPr>
            <w:tcW w:w="4645" w:type="dxa"/>
            <w:shd w:val="clear" w:color="auto" w:fill="FFFFFF" w:themeFill="background1"/>
          </w:tcPr>
          <w:p w:rsidR="00C063AB" w:rsidRPr="009341A3" w:rsidRDefault="00C063AB" w:rsidP="00DE04A7">
            <w:pPr>
              <w:ind w:right="-23"/>
              <w:cnfStyle w:val="000000100000"/>
              <w:rPr>
                <w:bCs/>
              </w:rPr>
            </w:pPr>
            <w:r w:rsidRPr="009341A3">
              <w:rPr>
                <w:bCs/>
              </w:rPr>
              <w:t>Ugovor je ratificiran i objavlјen u „Službenom glasniku BiH – Međunarodni ugovori“, broj 6/14.</w:t>
            </w:r>
          </w:p>
        </w:tc>
      </w:tr>
      <w:tr w:rsidR="00C063AB" w:rsidRPr="009341A3" w:rsidTr="00DE04A7">
        <w:trPr>
          <w:trHeight w:val="258"/>
        </w:trPr>
        <w:tc>
          <w:tcPr>
            <w:cnfStyle w:val="001000000000"/>
            <w:tcW w:w="816" w:type="dxa"/>
            <w:shd w:val="clear" w:color="auto" w:fill="FFFFFF" w:themeFill="background1"/>
            <w:vAlign w:val="center"/>
          </w:tcPr>
          <w:p w:rsidR="00C063AB" w:rsidRPr="009341A3" w:rsidRDefault="00C063AB" w:rsidP="00DE04A7">
            <w:pPr>
              <w:jc w:val="center"/>
              <w:rPr>
                <w:b w:val="0"/>
                <w:bCs w:val="0"/>
              </w:rPr>
            </w:pPr>
            <w:r w:rsidRPr="009341A3">
              <w:rPr>
                <w:b w:val="0"/>
                <w:bCs w:val="0"/>
              </w:rPr>
              <w:t>12.</w:t>
            </w:r>
          </w:p>
        </w:tc>
        <w:tc>
          <w:tcPr>
            <w:tcW w:w="4168" w:type="dxa"/>
            <w:shd w:val="clear" w:color="auto" w:fill="FFFFFF" w:themeFill="background1"/>
          </w:tcPr>
          <w:p w:rsidR="00C063AB" w:rsidRPr="009341A3" w:rsidRDefault="00C063AB" w:rsidP="00DE04A7">
            <w:pPr>
              <w:ind w:right="-23"/>
              <w:cnfStyle w:val="000000000000"/>
              <w:rPr>
                <w:bCs/>
              </w:rPr>
            </w:pPr>
            <w:r w:rsidRPr="009341A3">
              <w:rPr>
                <w:bCs/>
              </w:rPr>
              <w:t>Ugovor o izmjenama i dopunama Ugovora o pravnoj pomoći u građanskim i kaznenim stvarima između BiH Republike Makedonije</w:t>
            </w:r>
          </w:p>
        </w:tc>
        <w:tc>
          <w:tcPr>
            <w:tcW w:w="4645" w:type="dxa"/>
            <w:shd w:val="clear" w:color="auto" w:fill="FFFFFF" w:themeFill="background1"/>
          </w:tcPr>
          <w:p w:rsidR="00C063AB" w:rsidRPr="009341A3" w:rsidRDefault="00C063AB" w:rsidP="00DE04A7">
            <w:pPr>
              <w:ind w:right="-23"/>
              <w:cnfStyle w:val="000000000000"/>
              <w:rPr>
                <w:bCs/>
              </w:rPr>
            </w:pPr>
            <w:r w:rsidRPr="009341A3">
              <w:rPr>
                <w:bCs/>
              </w:rPr>
              <w:t>Ugovor je ratificiran i objavlјen u „Službenom glasniku BiH – Međunarodni ugovori“, broj 6/14.</w:t>
            </w:r>
          </w:p>
        </w:tc>
      </w:tr>
      <w:tr w:rsidR="00C063AB" w:rsidRPr="009341A3" w:rsidTr="00DE04A7">
        <w:trPr>
          <w:cnfStyle w:val="000000100000"/>
          <w:trHeight w:val="258"/>
        </w:trPr>
        <w:tc>
          <w:tcPr>
            <w:cnfStyle w:val="001000000000"/>
            <w:tcW w:w="816" w:type="dxa"/>
            <w:shd w:val="clear" w:color="auto" w:fill="FFFFFF" w:themeFill="background1"/>
            <w:vAlign w:val="center"/>
          </w:tcPr>
          <w:p w:rsidR="00C063AB" w:rsidRPr="009341A3" w:rsidRDefault="00C063AB" w:rsidP="00DE04A7">
            <w:pPr>
              <w:ind w:right="-23"/>
              <w:jc w:val="center"/>
              <w:rPr>
                <w:b w:val="0"/>
                <w:bCs w:val="0"/>
              </w:rPr>
            </w:pPr>
            <w:r w:rsidRPr="009341A3">
              <w:rPr>
                <w:b w:val="0"/>
                <w:bCs w:val="0"/>
              </w:rPr>
              <w:t>13.</w:t>
            </w:r>
          </w:p>
        </w:tc>
        <w:tc>
          <w:tcPr>
            <w:tcW w:w="4168" w:type="dxa"/>
            <w:shd w:val="clear" w:color="auto" w:fill="FFFFFF" w:themeFill="background1"/>
          </w:tcPr>
          <w:p w:rsidR="00C063AB" w:rsidRPr="009341A3" w:rsidRDefault="00C063AB" w:rsidP="00DE04A7">
            <w:pPr>
              <w:ind w:right="-23"/>
              <w:cnfStyle w:val="000000100000"/>
              <w:rPr>
                <w:bCs/>
              </w:rPr>
            </w:pPr>
            <w:r w:rsidRPr="009341A3">
              <w:rPr>
                <w:bCs/>
              </w:rPr>
              <w:t>Ugovor o izručenju između BiH i Republike Srbije</w:t>
            </w:r>
          </w:p>
        </w:tc>
        <w:tc>
          <w:tcPr>
            <w:tcW w:w="4645" w:type="dxa"/>
            <w:shd w:val="clear" w:color="auto" w:fill="FFFFFF" w:themeFill="background1"/>
          </w:tcPr>
          <w:p w:rsidR="00C063AB" w:rsidRPr="009341A3" w:rsidRDefault="00C063AB" w:rsidP="00DE04A7">
            <w:pPr>
              <w:ind w:right="-23"/>
              <w:cnfStyle w:val="000000100000"/>
              <w:rPr>
                <w:bCs/>
              </w:rPr>
            </w:pPr>
            <w:r w:rsidRPr="009341A3">
              <w:rPr>
                <w:bCs/>
              </w:rPr>
              <w:t>Ugovor je ratificiran i objavlјen u „Službenom glasniku BiH – Međunarodni ugovori“, broj 19/14.</w:t>
            </w:r>
          </w:p>
        </w:tc>
      </w:tr>
      <w:tr w:rsidR="00C063AB" w:rsidRPr="009341A3" w:rsidTr="00DE04A7">
        <w:trPr>
          <w:trHeight w:val="252"/>
        </w:trPr>
        <w:tc>
          <w:tcPr>
            <w:cnfStyle w:val="001000000000"/>
            <w:tcW w:w="816" w:type="dxa"/>
            <w:shd w:val="clear" w:color="auto" w:fill="4F81BD" w:themeFill="accent1"/>
            <w:vAlign w:val="center"/>
          </w:tcPr>
          <w:p w:rsidR="00C063AB" w:rsidRPr="009341A3" w:rsidRDefault="00C063AB" w:rsidP="00DE04A7">
            <w:pPr>
              <w:jc w:val="center"/>
              <w:rPr>
                <w:bCs w:val="0"/>
                <w:color w:val="FFFFFF" w:themeColor="background1"/>
              </w:rPr>
            </w:pPr>
            <w:r w:rsidRPr="009341A3">
              <w:rPr>
                <w:bCs w:val="0"/>
                <w:color w:val="FFFFFF" w:themeColor="background1"/>
              </w:rPr>
              <w:t>R.b.</w:t>
            </w:r>
          </w:p>
        </w:tc>
        <w:tc>
          <w:tcPr>
            <w:tcW w:w="4168" w:type="dxa"/>
            <w:shd w:val="clear" w:color="auto" w:fill="4F81BD" w:themeFill="accent1"/>
            <w:vAlign w:val="center"/>
            <w:hideMark/>
          </w:tcPr>
          <w:p w:rsidR="00C063AB" w:rsidRPr="009341A3" w:rsidRDefault="00C063AB" w:rsidP="00DE04A7">
            <w:pPr>
              <w:jc w:val="center"/>
              <w:cnfStyle w:val="000000000000"/>
              <w:rPr>
                <w:bCs/>
                <w:color w:val="FFFFFF" w:themeColor="background1"/>
              </w:rPr>
            </w:pPr>
            <w:r w:rsidRPr="009341A3">
              <w:rPr>
                <w:color w:val="FFFFFF" w:themeColor="background1"/>
              </w:rPr>
              <w:t>MEĐUNARODNI UGOVORI</w:t>
            </w:r>
          </w:p>
        </w:tc>
        <w:tc>
          <w:tcPr>
            <w:tcW w:w="4645" w:type="dxa"/>
            <w:shd w:val="clear" w:color="auto" w:fill="4F81BD" w:themeFill="accent1"/>
            <w:vAlign w:val="center"/>
            <w:hideMark/>
          </w:tcPr>
          <w:p w:rsidR="00C063AB" w:rsidRPr="009341A3" w:rsidRDefault="00C063AB" w:rsidP="00DE04A7">
            <w:pPr>
              <w:jc w:val="center"/>
              <w:cnfStyle w:val="000000000000"/>
              <w:rPr>
                <w:bCs/>
                <w:color w:val="FFFFFF" w:themeColor="background1"/>
              </w:rPr>
            </w:pPr>
            <w:r w:rsidRPr="009341A3">
              <w:rPr>
                <w:color w:val="FFFFFF" w:themeColor="background1"/>
              </w:rPr>
              <w:t>TRENUTAČNI STATUS UGOVORA</w:t>
            </w:r>
          </w:p>
        </w:tc>
      </w:tr>
      <w:tr w:rsidR="00C063AB" w:rsidRPr="009341A3" w:rsidTr="00DE04A7">
        <w:trPr>
          <w:cnfStyle w:val="000000100000"/>
          <w:trHeight w:val="258"/>
        </w:trPr>
        <w:tc>
          <w:tcPr>
            <w:cnfStyle w:val="001000000000"/>
            <w:tcW w:w="816" w:type="dxa"/>
            <w:shd w:val="clear" w:color="auto" w:fill="FFFFFF" w:themeFill="background1"/>
            <w:vAlign w:val="center"/>
          </w:tcPr>
          <w:p w:rsidR="00C063AB" w:rsidRPr="009341A3" w:rsidRDefault="00C063AB" w:rsidP="00DE04A7">
            <w:pPr>
              <w:ind w:right="-23"/>
              <w:jc w:val="center"/>
              <w:rPr>
                <w:b w:val="0"/>
                <w:bCs w:val="0"/>
              </w:rPr>
            </w:pPr>
            <w:r w:rsidRPr="009341A3">
              <w:rPr>
                <w:b w:val="0"/>
                <w:bCs w:val="0"/>
              </w:rPr>
              <w:t>14.</w:t>
            </w:r>
          </w:p>
        </w:tc>
        <w:tc>
          <w:tcPr>
            <w:tcW w:w="4168" w:type="dxa"/>
            <w:shd w:val="clear" w:color="auto" w:fill="FFFFFF" w:themeFill="background1"/>
          </w:tcPr>
          <w:p w:rsidR="00C063AB" w:rsidRPr="009341A3" w:rsidRDefault="00C063AB" w:rsidP="00DE04A7">
            <w:pPr>
              <w:ind w:right="-23"/>
              <w:cnfStyle w:val="000000100000"/>
              <w:rPr>
                <w:bCs/>
              </w:rPr>
            </w:pPr>
            <w:r w:rsidRPr="009341A3">
              <w:rPr>
                <w:bCs/>
              </w:rPr>
              <w:t>Ugovor o pravnoj pomoći u kaznenim stvarima između BiH i Republike Turske</w:t>
            </w:r>
          </w:p>
        </w:tc>
        <w:tc>
          <w:tcPr>
            <w:tcW w:w="4645" w:type="dxa"/>
            <w:shd w:val="clear" w:color="auto" w:fill="FFFFFF" w:themeFill="background1"/>
          </w:tcPr>
          <w:p w:rsidR="00C063AB" w:rsidRPr="009341A3" w:rsidRDefault="00C063AB" w:rsidP="00DE04A7">
            <w:pPr>
              <w:ind w:right="-23"/>
              <w:cnfStyle w:val="000000100000"/>
              <w:rPr>
                <w:bCs/>
              </w:rPr>
            </w:pPr>
            <w:r w:rsidRPr="009341A3">
              <w:rPr>
                <w:bCs/>
              </w:rPr>
              <w:t>Ugovor je ratificiran i objavlјen u „Službenom glasniku BiH – Međunarodni ugovori“, broj 8/14.</w:t>
            </w:r>
          </w:p>
        </w:tc>
      </w:tr>
      <w:tr w:rsidR="00C063AB" w:rsidRPr="009341A3" w:rsidTr="00DE04A7">
        <w:trPr>
          <w:trHeight w:val="258"/>
        </w:trPr>
        <w:tc>
          <w:tcPr>
            <w:cnfStyle w:val="001000000000"/>
            <w:tcW w:w="816" w:type="dxa"/>
            <w:shd w:val="clear" w:color="auto" w:fill="FFFFFF" w:themeFill="background1"/>
            <w:vAlign w:val="center"/>
          </w:tcPr>
          <w:p w:rsidR="00C063AB" w:rsidRPr="009341A3" w:rsidRDefault="00C063AB" w:rsidP="00DE04A7">
            <w:pPr>
              <w:ind w:right="-23"/>
              <w:jc w:val="center"/>
              <w:rPr>
                <w:b w:val="0"/>
                <w:bCs w:val="0"/>
              </w:rPr>
            </w:pPr>
            <w:r w:rsidRPr="009341A3">
              <w:rPr>
                <w:b w:val="0"/>
                <w:bCs w:val="0"/>
              </w:rPr>
              <w:t>15.</w:t>
            </w:r>
          </w:p>
        </w:tc>
        <w:tc>
          <w:tcPr>
            <w:tcW w:w="4168" w:type="dxa"/>
            <w:shd w:val="clear" w:color="auto" w:fill="FFFFFF" w:themeFill="background1"/>
          </w:tcPr>
          <w:p w:rsidR="00C063AB" w:rsidRPr="009341A3" w:rsidRDefault="00C063AB" w:rsidP="00DE04A7">
            <w:pPr>
              <w:ind w:right="-23"/>
              <w:cnfStyle w:val="000000000000"/>
              <w:rPr>
                <w:bCs/>
              </w:rPr>
            </w:pPr>
            <w:r w:rsidRPr="009341A3">
              <w:rPr>
                <w:bCs/>
              </w:rPr>
              <w:t>Ugovor o pravnoj pomoći u kaznenim stvarima između BiH i Kralјevine Maroko</w:t>
            </w:r>
          </w:p>
        </w:tc>
        <w:tc>
          <w:tcPr>
            <w:tcW w:w="4645" w:type="dxa"/>
            <w:shd w:val="clear" w:color="auto" w:fill="FFFFFF" w:themeFill="background1"/>
          </w:tcPr>
          <w:p w:rsidR="00C063AB" w:rsidRPr="009341A3" w:rsidRDefault="00C063AB" w:rsidP="00DE04A7">
            <w:pPr>
              <w:ind w:right="-23"/>
              <w:cnfStyle w:val="000000000000"/>
              <w:rPr>
                <w:bCs/>
              </w:rPr>
            </w:pPr>
            <w:r w:rsidRPr="009341A3">
              <w:rPr>
                <w:bCs/>
              </w:rPr>
              <w:t>Ugovor je ratificiran i objavlјen u „Službenom glasniku BiH – Međunarodni ugovori“, broj 11/14.</w:t>
            </w:r>
          </w:p>
        </w:tc>
      </w:tr>
      <w:tr w:rsidR="00C063AB" w:rsidRPr="009341A3" w:rsidTr="00DE04A7">
        <w:trPr>
          <w:cnfStyle w:val="000000100000"/>
          <w:trHeight w:val="258"/>
        </w:trPr>
        <w:tc>
          <w:tcPr>
            <w:cnfStyle w:val="001000000000"/>
            <w:tcW w:w="816" w:type="dxa"/>
            <w:shd w:val="clear" w:color="auto" w:fill="FFFFFF" w:themeFill="background1"/>
            <w:vAlign w:val="center"/>
          </w:tcPr>
          <w:p w:rsidR="00C063AB" w:rsidRPr="009341A3" w:rsidRDefault="00C063AB" w:rsidP="00DE04A7">
            <w:pPr>
              <w:ind w:right="-23"/>
              <w:jc w:val="center"/>
              <w:rPr>
                <w:b w:val="0"/>
                <w:bCs w:val="0"/>
              </w:rPr>
            </w:pPr>
            <w:r w:rsidRPr="009341A3">
              <w:rPr>
                <w:b w:val="0"/>
                <w:bCs w:val="0"/>
              </w:rPr>
              <w:t>16.</w:t>
            </w:r>
          </w:p>
        </w:tc>
        <w:tc>
          <w:tcPr>
            <w:tcW w:w="4168" w:type="dxa"/>
            <w:shd w:val="clear" w:color="auto" w:fill="FFFFFF" w:themeFill="background1"/>
          </w:tcPr>
          <w:p w:rsidR="00C063AB" w:rsidRPr="009341A3" w:rsidRDefault="00C063AB" w:rsidP="00DE04A7">
            <w:pPr>
              <w:ind w:right="-23"/>
              <w:cnfStyle w:val="000000100000"/>
              <w:rPr>
                <w:bCs/>
              </w:rPr>
            </w:pPr>
            <w:r w:rsidRPr="009341A3">
              <w:rPr>
                <w:bCs/>
              </w:rPr>
              <w:t>Ugovor o pravnoj pomoći u građanskim i trgovačkim stvarima između BiH i Kralјevine Maroko</w:t>
            </w:r>
          </w:p>
        </w:tc>
        <w:tc>
          <w:tcPr>
            <w:tcW w:w="4645" w:type="dxa"/>
            <w:shd w:val="clear" w:color="auto" w:fill="FFFFFF" w:themeFill="background1"/>
          </w:tcPr>
          <w:p w:rsidR="00C063AB" w:rsidRPr="009341A3" w:rsidRDefault="00C063AB" w:rsidP="00DE04A7">
            <w:pPr>
              <w:ind w:right="-23"/>
              <w:cnfStyle w:val="000000100000"/>
              <w:rPr>
                <w:bCs/>
              </w:rPr>
            </w:pPr>
            <w:r w:rsidRPr="009341A3">
              <w:rPr>
                <w:bCs/>
              </w:rPr>
              <w:t>Ugovor je ratificiran i objavlјen u „Službenom glasniku BiH – Međunarodni ugovori“, broj 11/14.</w:t>
            </w:r>
          </w:p>
        </w:tc>
      </w:tr>
      <w:tr w:rsidR="00C063AB" w:rsidRPr="009341A3" w:rsidTr="00DE04A7">
        <w:trPr>
          <w:trHeight w:val="258"/>
        </w:trPr>
        <w:tc>
          <w:tcPr>
            <w:cnfStyle w:val="001000000000"/>
            <w:tcW w:w="816" w:type="dxa"/>
            <w:shd w:val="clear" w:color="auto" w:fill="FFFFFF" w:themeFill="background1"/>
            <w:vAlign w:val="center"/>
          </w:tcPr>
          <w:p w:rsidR="00C063AB" w:rsidRPr="009341A3" w:rsidRDefault="00C063AB" w:rsidP="00DE04A7">
            <w:pPr>
              <w:ind w:right="-23"/>
              <w:jc w:val="center"/>
              <w:rPr>
                <w:b w:val="0"/>
                <w:bCs w:val="0"/>
              </w:rPr>
            </w:pPr>
            <w:r w:rsidRPr="009341A3">
              <w:rPr>
                <w:b w:val="0"/>
                <w:bCs w:val="0"/>
              </w:rPr>
              <w:t>17.</w:t>
            </w:r>
          </w:p>
        </w:tc>
        <w:tc>
          <w:tcPr>
            <w:tcW w:w="4168" w:type="dxa"/>
            <w:shd w:val="clear" w:color="auto" w:fill="FFFFFF" w:themeFill="background1"/>
          </w:tcPr>
          <w:p w:rsidR="00C063AB" w:rsidRPr="009341A3" w:rsidRDefault="00C063AB" w:rsidP="00DE04A7">
            <w:pPr>
              <w:ind w:right="-23"/>
              <w:cnfStyle w:val="000000000000"/>
              <w:rPr>
                <w:bCs/>
              </w:rPr>
            </w:pPr>
            <w:r w:rsidRPr="009341A3">
              <w:rPr>
                <w:bCs/>
              </w:rPr>
              <w:t>Ugovor o izručenju između BiH i Kralјevine Maroko</w:t>
            </w:r>
          </w:p>
        </w:tc>
        <w:tc>
          <w:tcPr>
            <w:tcW w:w="4645" w:type="dxa"/>
            <w:shd w:val="clear" w:color="auto" w:fill="FFFFFF" w:themeFill="background1"/>
          </w:tcPr>
          <w:p w:rsidR="00C063AB" w:rsidRPr="009341A3" w:rsidRDefault="00C063AB" w:rsidP="00DE04A7">
            <w:pPr>
              <w:ind w:right="-23"/>
              <w:cnfStyle w:val="000000000000"/>
              <w:rPr>
                <w:bCs/>
              </w:rPr>
            </w:pPr>
            <w:r w:rsidRPr="009341A3">
              <w:rPr>
                <w:bCs/>
              </w:rPr>
              <w:t>Ugovor je ratificiran i objavlјen u „Službenom glasniku BiH – Međunarodni ugovori“, broj 11/14.</w:t>
            </w:r>
          </w:p>
        </w:tc>
      </w:tr>
    </w:tbl>
    <w:p w:rsidR="00343258" w:rsidRDefault="00343258" w:rsidP="00343258">
      <w:pPr>
        <w:rPr>
          <w:sz w:val="22"/>
        </w:rPr>
      </w:pPr>
      <w:bookmarkStart w:id="38" w:name="_Toc249676958"/>
      <w:bookmarkStart w:id="39" w:name="_Toc313910363"/>
    </w:p>
    <w:p w:rsidR="00C063AB" w:rsidRPr="00343258" w:rsidRDefault="00C063AB" w:rsidP="00343258">
      <w:pPr>
        <w:rPr>
          <w:sz w:val="22"/>
        </w:rPr>
      </w:pPr>
      <w:r w:rsidRPr="00343258">
        <w:rPr>
          <w:sz w:val="22"/>
        </w:rPr>
        <w:t>EUROPSKE</w:t>
      </w:r>
      <w:r w:rsidR="0011556B" w:rsidRPr="00343258">
        <w:rPr>
          <w:sz w:val="22"/>
        </w:rPr>
        <w:t xml:space="preserve"> </w:t>
      </w:r>
      <w:r w:rsidRPr="00343258">
        <w:rPr>
          <w:sz w:val="22"/>
        </w:rPr>
        <w:t xml:space="preserve"> INTEGRACIJE</w:t>
      </w:r>
    </w:p>
    <w:p w:rsidR="0011556B" w:rsidRPr="0011556B" w:rsidRDefault="0011556B" w:rsidP="0011556B"/>
    <w:tbl>
      <w:tblPr>
        <w:tblStyle w:val="PlainTable41"/>
        <w:tblW w:w="9629"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shd w:val="clear" w:color="auto" w:fill="FFFFFF" w:themeFill="background1"/>
        <w:tblLook w:val="04A0"/>
      </w:tblPr>
      <w:tblGrid>
        <w:gridCol w:w="816"/>
        <w:gridCol w:w="3828"/>
        <w:gridCol w:w="4985"/>
      </w:tblGrid>
      <w:tr w:rsidR="00C063AB" w:rsidRPr="009341A3" w:rsidTr="00DE04A7">
        <w:trPr>
          <w:cnfStyle w:val="100000000000"/>
          <w:trHeight w:val="252"/>
        </w:trPr>
        <w:tc>
          <w:tcPr>
            <w:cnfStyle w:val="001000000000"/>
            <w:tcW w:w="816" w:type="dxa"/>
            <w:shd w:val="clear" w:color="auto" w:fill="4F81BD" w:themeFill="accent1"/>
            <w:vAlign w:val="center"/>
          </w:tcPr>
          <w:p w:rsidR="00C063AB" w:rsidRPr="009341A3" w:rsidRDefault="00C063AB" w:rsidP="00DE04A7">
            <w:pPr>
              <w:jc w:val="center"/>
              <w:rPr>
                <w:bCs w:val="0"/>
                <w:color w:val="FFFFFF" w:themeColor="background1"/>
                <w:sz w:val="18"/>
                <w:szCs w:val="18"/>
              </w:rPr>
            </w:pPr>
            <w:r w:rsidRPr="009341A3">
              <w:rPr>
                <w:bCs w:val="0"/>
                <w:color w:val="FFFFFF" w:themeColor="background1"/>
                <w:sz w:val="18"/>
                <w:szCs w:val="18"/>
              </w:rPr>
              <w:t>R.b.</w:t>
            </w:r>
          </w:p>
        </w:tc>
        <w:tc>
          <w:tcPr>
            <w:tcW w:w="3828" w:type="dxa"/>
            <w:shd w:val="clear" w:color="auto" w:fill="4F81BD" w:themeFill="accent1"/>
            <w:vAlign w:val="center"/>
            <w:hideMark/>
          </w:tcPr>
          <w:p w:rsidR="00C063AB" w:rsidRPr="009341A3" w:rsidRDefault="00C063AB" w:rsidP="00DE04A7">
            <w:pPr>
              <w:jc w:val="center"/>
              <w:cnfStyle w:val="100000000000"/>
              <w:rPr>
                <w:bCs w:val="0"/>
                <w:color w:val="FFFFFF" w:themeColor="background1"/>
                <w:sz w:val="18"/>
                <w:szCs w:val="18"/>
              </w:rPr>
            </w:pPr>
            <w:r w:rsidRPr="009341A3">
              <w:rPr>
                <w:bCs w:val="0"/>
                <w:color w:val="FFFFFF" w:themeColor="background1"/>
                <w:sz w:val="18"/>
                <w:szCs w:val="18"/>
              </w:rPr>
              <w:t>STRATEŠKI PROGRAMI</w:t>
            </w:r>
          </w:p>
        </w:tc>
        <w:tc>
          <w:tcPr>
            <w:tcW w:w="4985" w:type="dxa"/>
            <w:shd w:val="clear" w:color="auto" w:fill="4F81BD" w:themeFill="accent1"/>
            <w:vAlign w:val="center"/>
            <w:hideMark/>
          </w:tcPr>
          <w:p w:rsidR="00C063AB" w:rsidRPr="009341A3" w:rsidRDefault="00C063AB" w:rsidP="00DE04A7">
            <w:pPr>
              <w:jc w:val="center"/>
              <w:cnfStyle w:val="100000000000"/>
              <w:rPr>
                <w:bCs w:val="0"/>
                <w:color w:val="FFFFFF" w:themeColor="background1"/>
                <w:sz w:val="18"/>
                <w:szCs w:val="18"/>
              </w:rPr>
            </w:pPr>
            <w:r w:rsidRPr="009341A3">
              <w:rPr>
                <w:bCs w:val="0"/>
                <w:color w:val="FFFFFF" w:themeColor="background1"/>
                <w:sz w:val="18"/>
                <w:szCs w:val="18"/>
              </w:rPr>
              <w:t>TRENUTAČNI STATUS STRATEŠKOG PROGRAMA</w:t>
            </w:r>
          </w:p>
        </w:tc>
      </w:tr>
      <w:tr w:rsidR="00C063AB" w:rsidRPr="009341A3" w:rsidTr="00DE04A7">
        <w:trPr>
          <w:cnfStyle w:val="000000100000"/>
        </w:trPr>
        <w:tc>
          <w:tcPr>
            <w:cnfStyle w:val="001000000000"/>
            <w:tcW w:w="816" w:type="dxa"/>
            <w:shd w:val="clear" w:color="auto" w:fill="FFFFFF" w:themeFill="background1"/>
            <w:vAlign w:val="center"/>
          </w:tcPr>
          <w:p w:rsidR="00C063AB" w:rsidRPr="009341A3" w:rsidRDefault="00C063AB" w:rsidP="00DE04A7">
            <w:pPr>
              <w:jc w:val="center"/>
              <w:rPr>
                <w:b w:val="0"/>
                <w:bCs w:val="0"/>
              </w:rPr>
            </w:pPr>
            <w:r w:rsidRPr="009341A3">
              <w:rPr>
                <w:b w:val="0"/>
                <w:bCs w:val="0"/>
              </w:rPr>
              <w:t>1.</w:t>
            </w:r>
          </w:p>
        </w:tc>
        <w:tc>
          <w:tcPr>
            <w:tcW w:w="3828" w:type="dxa"/>
            <w:shd w:val="clear" w:color="auto" w:fill="FFFFFF" w:themeFill="background1"/>
          </w:tcPr>
          <w:p w:rsidR="00C063AB" w:rsidRPr="009341A3" w:rsidRDefault="00C063AB" w:rsidP="00DE04A7">
            <w:pPr>
              <w:cnfStyle w:val="000000100000"/>
              <w:rPr>
                <w:bCs/>
              </w:rPr>
            </w:pPr>
            <w:r w:rsidRPr="009341A3">
              <w:rPr>
                <w:bCs/>
              </w:rPr>
              <w:t>Unaprjeđenje koordinacije i komunikacije u sektoru pravde u BiH</w:t>
            </w:r>
          </w:p>
        </w:tc>
        <w:tc>
          <w:tcPr>
            <w:tcW w:w="4985" w:type="dxa"/>
            <w:shd w:val="clear" w:color="auto" w:fill="FFFFFF" w:themeFill="background1"/>
          </w:tcPr>
          <w:p w:rsidR="00C063AB" w:rsidRPr="009341A3" w:rsidRDefault="00C063AB" w:rsidP="00DE04A7">
            <w:pPr>
              <w:cnfStyle w:val="000000100000"/>
              <w:rPr>
                <w:bCs/>
              </w:rPr>
            </w:pPr>
            <w:r w:rsidRPr="009341A3">
              <w:rPr>
                <w:bCs/>
              </w:rPr>
              <w:t>Zbog nezainteresiranosti institucija sektora pravde u BiH nisu uspostavljeni instrumenti za upravljanje postupkom provedbe, praćenja i ocjene provedbe preporuka sa sastanaka Strukturiranog dijaloga o pravosuđu između BiH i EU.</w:t>
            </w:r>
          </w:p>
          <w:p w:rsidR="00C063AB" w:rsidRPr="009341A3" w:rsidRDefault="00C063AB" w:rsidP="00DE04A7">
            <w:pPr>
              <w:cnfStyle w:val="000000100000"/>
              <w:rPr>
                <w:bCs/>
              </w:rPr>
            </w:pPr>
            <w:r w:rsidRPr="009341A3">
              <w:rPr>
                <w:bCs/>
              </w:rPr>
              <w:t>MP BiH je, po zaključku VM BiH, izradilo prednacrt Odluke o imenovanju izaslanstva BiH na sastancima Strukturiranog dijaloga o pravosuđu i o dodatnim pitanjima vladavine prava između EU i BiH.</w:t>
            </w:r>
          </w:p>
        </w:tc>
      </w:tr>
      <w:tr w:rsidR="00C063AB" w:rsidRPr="009341A3" w:rsidTr="00DE04A7">
        <w:tc>
          <w:tcPr>
            <w:cnfStyle w:val="001000000000"/>
            <w:tcW w:w="816" w:type="dxa"/>
            <w:shd w:val="clear" w:color="auto" w:fill="FFFFFF" w:themeFill="background1"/>
            <w:vAlign w:val="center"/>
          </w:tcPr>
          <w:p w:rsidR="00C063AB" w:rsidRPr="009341A3" w:rsidRDefault="00C063AB" w:rsidP="00DE04A7">
            <w:pPr>
              <w:jc w:val="center"/>
              <w:rPr>
                <w:b w:val="0"/>
                <w:bCs w:val="0"/>
              </w:rPr>
            </w:pPr>
            <w:r w:rsidRPr="009341A3">
              <w:rPr>
                <w:b w:val="0"/>
                <w:bCs w:val="0"/>
              </w:rPr>
              <w:t>2.</w:t>
            </w:r>
          </w:p>
        </w:tc>
        <w:tc>
          <w:tcPr>
            <w:tcW w:w="3828" w:type="dxa"/>
            <w:shd w:val="clear" w:color="auto" w:fill="FFFFFF" w:themeFill="background1"/>
          </w:tcPr>
          <w:p w:rsidR="00C063AB" w:rsidRPr="009341A3" w:rsidRDefault="00C063AB" w:rsidP="00DE04A7">
            <w:pPr>
              <w:cnfStyle w:val="000000000000"/>
              <w:rPr>
                <w:bCs/>
              </w:rPr>
            </w:pPr>
            <w:r w:rsidRPr="009341A3">
              <w:rPr>
                <w:bCs/>
              </w:rPr>
              <w:t>Stvaranje pretpostavki za usk</w:t>
            </w:r>
            <w:r>
              <w:rPr>
                <w:bCs/>
              </w:rPr>
              <w:t>lađivanje zakonodavstva u BiH s</w:t>
            </w:r>
            <w:r w:rsidRPr="009341A3">
              <w:rPr>
                <w:bCs/>
              </w:rPr>
              <w:t xml:space="preserve"> pravnim naslјeđem EU</w:t>
            </w:r>
          </w:p>
        </w:tc>
        <w:tc>
          <w:tcPr>
            <w:tcW w:w="4985" w:type="dxa"/>
            <w:shd w:val="clear" w:color="auto" w:fill="FFFFFF" w:themeFill="background1"/>
          </w:tcPr>
          <w:p w:rsidR="00C063AB" w:rsidRPr="009341A3" w:rsidRDefault="00C063AB" w:rsidP="00DE04A7">
            <w:pPr>
              <w:cnfStyle w:val="000000000000"/>
              <w:rPr>
                <w:bCs/>
              </w:rPr>
            </w:pPr>
            <w:r w:rsidRPr="009341A3">
              <w:rPr>
                <w:bCs/>
              </w:rPr>
              <w:t xml:space="preserve">Od strane DEI nije izrađena analiza potreba za obukom osoblja za usklađivanje zakonodavstva BiH </w:t>
            </w:r>
            <w:r>
              <w:rPr>
                <w:bCs/>
              </w:rPr>
              <w:t>s</w:t>
            </w:r>
            <w:r w:rsidRPr="009341A3">
              <w:rPr>
                <w:bCs/>
              </w:rPr>
              <w:t xml:space="preserve"> pravnim nasljeđem EU.</w:t>
            </w:r>
          </w:p>
          <w:p w:rsidR="00C063AB" w:rsidRPr="009341A3" w:rsidRDefault="00C063AB" w:rsidP="00DE04A7">
            <w:pPr>
              <w:cnfStyle w:val="000000000000"/>
              <w:rPr>
                <w:bCs/>
              </w:rPr>
            </w:pPr>
            <w:r w:rsidRPr="009341A3">
              <w:rPr>
                <w:bCs/>
              </w:rPr>
              <w:t>Državni službenici MP BiH su sudjelovali na obukama iz oblasti europskih integracija, koje je organizirala DEI.</w:t>
            </w:r>
          </w:p>
          <w:p w:rsidR="00C063AB" w:rsidRPr="009341A3" w:rsidRDefault="00C063AB" w:rsidP="00DE04A7">
            <w:pPr>
              <w:cnfStyle w:val="000000000000"/>
              <w:rPr>
                <w:bCs/>
              </w:rPr>
            </w:pPr>
            <w:r w:rsidRPr="009341A3">
              <w:rPr>
                <w:bCs/>
              </w:rPr>
              <w:t xml:space="preserve">Dva državna službenika MP BiH su </w:t>
            </w:r>
            <w:r>
              <w:rPr>
                <w:bCs/>
              </w:rPr>
              <w:t>predavači za P</w:t>
            </w:r>
            <w:r w:rsidRPr="009341A3">
              <w:rPr>
                <w:bCs/>
              </w:rPr>
              <w:t>rogram „Učimo o EU, dokučimo EU“.</w:t>
            </w:r>
          </w:p>
          <w:p w:rsidR="00C063AB" w:rsidRPr="009341A3" w:rsidRDefault="00C063AB" w:rsidP="00DE04A7">
            <w:pPr>
              <w:cnfStyle w:val="000000000000"/>
              <w:rPr>
                <w:bCs/>
              </w:rPr>
            </w:pPr>
            <w:r w:rsidRPr="009341A3">
              <w:rPr>
                <w:bCs/>
              </w:rPr>
              <w:t>Državni službenici MP BiH su uklјučeni u obuke ADS BiH iz engleskog jezika.</w:t>
            </w:r>
          </w:p>
        </w:tc>
      </w:tr>
      <w:tr w:rsidR="00C063AB" w:rsidRPr="009341A3" w:rsidTr="00DE04A7">
        <w:trPr>
          <w:cnfStyle w:val="000000100000"/>
        </w:trPr>
        <w:tc>
          <w:tcPr>
            <w:cnfStyle w:val="001000000000"/>
            <w:tcW w:w="816" w:type="dxa"/>
            <w:shd w:val="clear" w:color="auto" w:fill="FFFFFF" w:themeFill="background1"/>
            <w:vAlign w:val="center"/>
          </w:tcPr>
          <w:p w:rsidR="00C063AB" w:rsidRPr="009341A3" w:rsidRDefault="00C063AB" w:rsidP="00DE04A7">
            <w:pPr>
              <w:jc w:val="center"/>
              <w:rPr>
                <w:b w:val="0"/>
                <w:bCs w:val="0"/>
              </w:rPr>
            </w:pPr>
            <w:r w:rsidRPr="009341A3">
              <w:rPr>
                <w:b w:val="0"/>
                <w:bCs w:val="0"/>
              </w:rPr>
              <w:t>3.</w:t>
            </w:r>
          </w:p>
        </w:tc>
        <w:tc>
          <w:tcPr>
            <w:tcW w:w="3828" w:type="dxa"/>
            <w:shd w:val="clear" w:color="auto" w:fill="FFFFFF" w:themeFill="background1"/>
          </w:tcPr>
          <w:p w:rsidR="00C063AB" w:rsidRPr="009341A3" w:rsidRDefault="00C063AB" w:rsidP="00DE04A7">
            <w:pPr>
              <w:cnfStyle w:val="000000100000"/>
              <w:rPr>
                <w:bCs/>
              </w:rPr>
            </w:pPr>
            <w:r w:rsidRPr="009341A3">
              <w:rPr>
                <w:bCs/>
              </w:rPr>
              <w:t>Ostale mjere vezane za integriranje BiH u EU</w:t>
            </w:r>
          </w:p>
        </w:tc>
        <w:tc>
          <w:tcPr>
            <w:tcW w:w="4985" w:type="dxa"/>
            <w:shd w:val="clear" w:color="auto" w:fill="FFFFFF" w:themeFill="background1"/>
          </w:tcPr>
          <w:p w:rsidR="00C063AB" w:rsidRPr="009341A3" w:rsidRDefault="00C063AB" w:rsidP="00DE04A7">
            <w:pPr>
              <w:cnfStyle w:val="000000100000"/>
              <w:rPr>
                <w:bCs/>
              </w:rPr>
            </w:pPr>
            <w:r w:rsidRPr="009341A3">
              <w:rPr>
                <w:bCs/>
              </w:rPr>
              <w:t>MP BiH je izradilo izvješća o:</w:t>
            </w:r>
          </w:p>
          <w:p w:rsidR="00C063AB" w:rsidRPr="009341A3" w:rsidRDefault="00C063AB" w:rsidP="00DE04A7">
            <w:pPr>
              <w:cnfStyle w:val="000000100000"/>
              <w:rPr>
                <w:bCs/>
              </w:rPr>
            </w:pPr>
            <w:r w:rsidRPr="009341A3">
              <w:rPr>
                <w:bCs/>
              </w:rPr>
              <w:t>1. provedbi zakona iz nadležnosti MP BiH;</w:t>
            </w:r>
          </w:p>
          <w:p w:rsidR="00C063AB" w:rsidRPr="009341A3" w:rsidRDefault="00C063AB" w:rsidP="00DE04A7">
            <w:pPr>
              <w:cnfStyle w:val="000000100000"/>
              <w:rPr>
                <w:bCs/>
              </w:rPr>
            </w:pPr>
            <w:r w:rsidRPr="009341A3">
              <w:rPr>
                <w:bCs/>
              </w:rPr>
              <w:t>2. provedbi Pravila za konzultacije u izradi pravnih propisa u institucijama BiH;</w:t>
            </w:r>
          </w:p>
          <w:p w:rsidR="00C063AB" w:rsidRPr="009341A3" w:rsidRDefault="00C063AB" w:rsidP="00DE04A7">
            <w:pPr>
              <w:cnfStyle w:val="000000100000"/>
              <w:rPr>
                <w:bCs/>
              </w:rPr>
            </w:pPr>
            <w:r w:rsidRPr="009341A3">
              <w:rPr>
                <w:bCs/>
              </w:rPr>
              <w:t>3. primjeni Jedinstvenih pravila za izradu pravnih propisa u institucijama BiH.</w:t>
            </w:r>
          </w:p>
          <w:p w:rsidR="00C063AB" w:rsidRPr="009341A3" w:rsidRDefault="00C063AB" w:rsidP="00DE04A7">
            <w:pPr>
              <w:cnfStyle w:val="000000100000"/>
              <w:rPr>
                <w:bCs/>
              </w:rPr>
            </w:pPr>
            <w:r w:rsidRPr="009341A3">
              <w:rPr>
                <w:bCs/>
              </w:rPr>
              <w:t>MP BiH je izradilo Pregled provedbe preporuka sa sastanaka Strukturiranog dijaloga o pravosuđu između BiH i EU.</w:t>
            </w:r>
          </w:p>
        </w:tc>
      </w:tr>
    </w:tbl>
    <w:p w:rsidR="00343258" w:rsidRDefault="00343258" w:rsidP="00343258">
      <w:pPr>
        <w:rPr>
          <w:sz w:val="22"/>
        </w:rPr>
      </w:pPr>
      <w:bookmarkStart w:id="40" w:name="_Toc249676959"/>
      <w:bookmarkStart w:id="41" w:name="_Toc313910364"/>
      <w:bookmarkEnd w:id="34"/>
      <w:bookmarkEnd w:id="35"/>
      <w:bookmarkEnd w:id="38"/>
      <w:bookmarkEnd w:id="39"/>
    </w:p>
    <w:p w:rsidR="00C063AB" w:rsidRPr="00343258" w:rsidRDefault="00C063AB" w:rsidP="00343258">
      <w:pPr>
        <w:rPr>
          <w:sz w:val="22"/>
        </w:rPr>
      </w:pPr>
      <w:r w:rsidRPr="00343258">
        <w:rPr>
          <w:sz w:val="22"/>
        </w:rPr>
        <w:t>PLANIRANI</w:t>
      </w:r>
      <w:r w:rsidR="0011556B" w:rsidRPr="00343258">
        <w:rPr>
          <w:sz w:val="22"/>
        </w:rPr>
        <w:t xml:space="preserve"> </w:t>
      </w:r>
      <w:r w:rsidRPr="00343258">
        <w:rPr>
          <w:sz w:val="22"/>
        </w:rPr>
        <w:t xml:space="preserve"> I </w:t>
      </w:r>
      <w:r w:rsidR="0011556B" w:rsidRPr="00343258">
        <w:rPr>
          <w:sz w:val="22"/>
        </w:rPr>
        <w:t xml:space="preserve"> </w:t>
      </w:r>
      <w:r w:rsidRPr="00343258">
        <w:rPr>
          <w:sz w:val="22"/>
        </w:rPr>
        <w:t xml:space="preserve">PROVEDENI </w:t>
      </w:r>
      <w:r w:rsidR="0011556B" w:rsidRPr="00343258">
        <w:rPr>
          <w:sz w:val="22"/>
        </w:rPr>
        <w:t xml:space="preserve"> </w:t>
      </w:r>
      <w:r w:rsidRPr="00343258">
        <w:rPr>
          <w:sz w:val="22"/>
        </w:rPr>
        <w:t xml:space="preserve">PROGRAMSKI </w:t>
      </w:r>
      <w:r w:rsidR="0011556B" w:rsidRPr="00343258">
        <w:rPr>
          <w:sz w:val="22"/>
        </w:rPr>
        <w:t xml:space="preserve"> </w:t>
      </w:r>
      <w:r w:rsidRPr="00343258">
        <w:rPr>
          <w:sz w:val="22"/>
        </w:rPr>
        <w:t>ZADACI</w:t>
      </w:r>
      <w:bookmarkEnd w:id="40"/>
      <w:bookmarkEnd w:id="41"/>
    </w:p>
    <w:p w:rsidR="00343258" w:rsidRDefault="00343258" w:rsidP="00C063AB">
      <w:pPr>
        <w:spacing w:after="120"/>
        <w:ind w:right="1"/>
        <w:jc w:val="both"/>
        <w:rPr>
          <w:sz w:val="24"/>
          <w:szCs w:val="24"/>
        </w:rPr>
      </w:pPr>
    </w:p>
    <w:p w:rsidR="00C063AB" w:rsidRPr="00AF0331" w:rsidRDefault="00C063AB" w:rsidP="00C063AB">
      <w:pPr>
        <w:spacing w:after="120"/>
        <w:ind w:right="1"/>
        <w:jc w:val="both"/>
        <w:rPr>
          <w:sz w:val="24"/>
          <w:szCs w:val="24"/>
        </w:rPr>
      </w:pPr>
      <w:r w:rsidRPr="00AF0331">
        <w:rPr>
          <w:sz w:val="24"/>
          <w:szCs w:val="24"/>
        </w:rPr>
        <w:t>SSP MP BiH planirano je da se provede određen broj strateških programa, što je razrađeno Programom rada MP BiH za 2014. godinu.</w:t>
      </w:r>
    </w:p>
    <w:p w:rsidR="00C063AB" w:rsidRPr="009341A3" w:rsidRDefault="00C063AB" w:rsidP="00C063AB">
      <w:pPr>
        <w:spacing w:after="120"/>
        <w:jc w:val="both"/>
        <w:rPr>
          <w:b/>
          <w:i/>
        </w:rPr>
      </w:pPr>
      <w:r w:rsidRPr="009341A3">
        <w:rPr>
          <w:b/>
          <w:i/>
        </w:rPr>
        <w:t>Strateški cilj 1: Dalje doprinijeti jačanju neovisnog, odgovornog, učinkovitog, profesionalnog i usklađenog sustava pravde u BiH kojim će se doprinijeti stvaranju pretpostavki za gospodarski razvitak u BiH</w:t>
      </w:r>
    </w:p>
    <w:tbl>
      <w:tblPr>
        <w:tblStyle w:val="PlainTable41"/>
        <w:tblW w:w="9629"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shd w:val="clear" w:color="auto" w:fill="FFFFFF" w:themeFill="background1"/>
        <w:tblLook w:val="04A0"/>
      </w:tblPr>
      <w:tblGrid>
        <w:gridCol w:w="802"/>
        <w:gridCol w:w="3842"/>
        <w:gridCol w:w="4985"/>
      </w:tblGrid>
      <w:tr w:rsidR="00C063AB" w:rsidRPr="009341A3" w:rsidTr="00DE04A7">
        <w:trPr>
          <w:cnfStyle w:val="100000000000"/>
          <w:trHeight w:val="252"/>
        </w:trPr>
        <w:tc>
          <w:tcPr>
            <w:cnfStyle w:val="001000000000"/>
            <w:tcW w:w="802" w:type="dxa"/>
            <w:shd w:val="clear" w:color="auto" w:fill="4F81BD" w:themeFill="accent1"/>
            <w:vAlign w:val="center"/>
          </w:tcPr>
          <w:p w:rsidR="00C063AB" w:rsidRPr="009341A3" w:rsidRDefault="00C063AB" w:rsidP="00DE04A7">
            <w:pPr>
              <w:jc w:val="center"/>
              <w:rPr>
                <w:bCs w:val="0"/>
                <w:color w:val="FFFFFF" w:themeColor="background1"/>
                <w:sz w:val="18"/>
                <w:szCs w:val="18"/>
              </w:rPr>
            </w:pPr>
            <w:r w:rsidRPr="009341A3">
              <w:rPr>
                <w:bCs w:val="0"/>
                <w:color w:val="FFFFFF" w:themeColor="background1"/>
                <w:sz w:val="18"/>
                <w:szCs w:val="18"/>
              </w:rPr>
              <w:t>R.b.</w:t>
            </w:r>
          </w:p>
        </w:tc>
        <w:tc>
          <w:tcPr>
            <w:tcW w:w="3842" w:type="dxa"/>
            <w:shd w:val="clear" w:color="auto" w:fill="4F81BD" w:themeFill="accent1"/>
            <w:vAlign w:val="center"/>
            <w:hideMark/>
          </w:tcPr>
          <w:p w:rsidR="00C063AB" w:rsidRPr="009341A3" w:rsidRDefault="00C063AB" w:rsidP="00DE04A7">
            <w:pPr>
              <w:jc w:val="center"/>
              <w:cnfStyle w:val="100000000000"/>
              <w:rPr>
                <w:bCs w:val="0"/>
                <w:color w:val="FFFFFF" w:themeColor="background1"/>
                <w:sz w:val="18"/>
                <w:szCs w:val="18"/>
              </w:rPr>
            </w:pPr>
            <w:r w:rsidRPr="009341A3">
              <w:rPr>
                <w:bCs w:val="0"/>
                <w:color w:val="FFFFFF" w:themeColor="background1"/>
                <w:sz w:val="18"/>
                <w:szCs w:val="18"/>
              </w:rPr>
              <w:t>STRATEŠKI PROGRAMI</w:t>
            </w:r>
          </w:p>
        </w:tc>
        <w:tc>
          <w:tcPr>
            <w:tcW w:w="4985" w:type="dxa"/>
            <w:shd w:val="clear" w:color="auto" w:fill="4F81BD" w:themeFill="accent1"/>
            <w:vAlign w:val="center"/>
            <w:hideMark/>
          </w:tcPr>
          <w:p w:rsidR="00C063AB" w:rsidRPr="009341A3" w:rsidRDefault="00C063AB" w:rsidP="00DE04A7">
            <w:pPr>
              <w:jc w:val="center"/>
              <w:cnfStyle w:val="100000000000"/>
              <w:rPr>
                <w:bCs w:val="0"/>
                <w:color w:val="FFFFFF" w:themeColor="background1"/>
                <w:sz w:val="18"/>
                <w:szCs w:val="18"/>
              </w:rPr>
            </w:pPr>
            <w:r w:rsidRPr="009341A3">
              <w:rPr>
                <w:bCs w:val="0"/>
                <w:color w:val="FFFFFF" w:themeColor="background1"/>
                <w:sz w:val="18"/>
                <w:szCs w:val="18"/>
              </w:rPr>
              <w:t>TRENUTAČNI STATUS STRATEŠKOG PROGRAMA</w:t>
            </w:r>
          </w:p>
        </w:tc>
      </w:tr>
      <w:tr w:rsidR="00C063AB" w:rsidRPr="009341A3" w:rsidTr="00DE04A7">
        <w:trPr>
          <w:cnfStyle w:val="000000100000"/>
        </w:trPr>
        <w:tc>
          <w:tcPr>
            <w:cnfStyle w:val="001000000000"/>
            <w:tcW w:w="802" w:type="dxa"/>
            <w:shd w:val="clear" w:color="auto" w:fill="FFFFFF" w:themeFill="background1"/>
            <w:vAlign w:val="center"/>
          </w:tcPr>
          <w:p w:rsidR="00C063AB" w:rsidRPr="009341A3" w:rsidRDefault="00C063AB" w:rsidP="00DE04A7">
            <w:pPr>
              <w:jc w:val="center"/>
              <w:rPr>
                <w:b w:val="0"/>
              </w:rPr>
            </w:pPr>
            <w:r w:rsidRPr="009341A3">
              <w:rPr>
                <w:b w:val="0"/>
              </w:rPr>
              <w:t>1.</w:t>
            </w:r>
          </w:p>
        </w:tc>
        <w:tc>
          <w:tcPr>
            <w:tcW w:w="3842" w:type="dxa"/>
            <w:shd w:val="clear" w:color="auto" w:fill="FFFFFF" w:themeFill="background1"/>
          </w:tcPr>
          <w:p w:rsidR="00C063AB" w:rsidRPr="009341A3" w:rsidRDefault="00C063AB" w:rsidP="00DE04A7">
            <w:pPr>
              <w:cnfStyle w:val="000000100000"/>
            </w:pPr>
            <w:r w:rsidRPr="009341A3">
              <w:t>Konsolidiranje funkcija VSTV BiH</w:t>
            </w:r>
          </w:p>
        </w:tc>
        <w:tc>
          <w:tcPr>
            <w:tcW w:w="4985" w:type="dxa"/>
            <w:shd w:val="clear" w:color="auto" w:fill="FFFFFF" w:themeFill="background1"/>
          </w:tcPr>
          <w:p w:rsidR="00C063AB" w:rsidRPr="009341A3" w:rsidRDefault="00C063AB" w:rsidP="00DE04A7">
            <w:pPr>
              <w:cnfStyle w:val="000000100000"/>
            </w:pPr>
            <w:r w:rsidRPr="009341A3">
              <w:t>Izrađen i upućen u proceduru usvajanja Zakon o izmjenama i dopunama Zakona o VSTV-u BiH.</w:t>
            </w:r>
          </w:p>
        </w:tc>
      </w:tr>
      <w:tr w:rsidR="00C063AB" w:rsidRPr="009341A3" w:rsidTr="00DE04A7">
        <w:trPr>
          <w:trHeight w:val="475"/>
        </w:trPr>
        <w:tc>
          <w:tcPr>
            <w:cnfStyle w:val="001000000000"/>
            <w:tcW w:w="802" w:type="dxa"/>
            <w:shd w:val="clear" w:color="auto" w:fill="FFFFFF" w:themeFill="background1"/>
            <w:vAlign w:val="center"/>
          </w:tcPr>
          <w:p w:rsidR="00C063AB" w:rsidRPr="009341A3" w:rsidRDefault="00C063AB" w:rsidP="00DE04A7">
            <w:pPr>
              <w:jc w:val="center"/>
              <w:rPr>
                <w:b w:val="0"/>
              </w:rPr>
            </w:pPr>
            <w:r w:rsidRPr="009341A3">
              <w:rPr>
                <w:b w:val="0"/>
              </w:rPr>
              <w:t>2.</w:t>
            </w:r>
          </w:p>
        </w:tc>
        <w:tc>
          <w:tcPr>
            <w:tcW w:w="3842" w:type="dxa"/>
            <w:shd w:val="clear" w:color="auto" w:fill="FFFFFF" w:themeFill="background1"/>
          </w:tcPr>
          <w:p w:rsidR="00C063AB" w:rsidRPr="009341A3" w:rsidRDefault="00C063AB" w:rsidP="00DE04A7">
            <w:pPr>
              <w:cnfStyle w:val="000000000000"/>
            </w:pPr>
            <w:r w:rsidRPr="009341A3">
              <w:t>Reforma žalbenog sustava Suda BiH</w:t>
            </w:r>
          </w:p>
        </w:tc>
        <w:tc>
          <w:tcPr>
            <w:tcW w:w="4985" w:type="dxa"/>
            <w:shd w:val="clear" w:color="auto" w:fill="FFFFFF" w:themeFill="background1"/>
          </w:tcPr>
          <w:p w:rsidR="00C063AB" w:rsidRPr="009341A3" w:rsidRDefault="00C063AB" w:rsidP="00DE04A7">
            <w:pPr>
              <w:cnfStyle w:val="000000000000"/>
            </w:pPr>
            <w:r w:rsidRPr="009341A3">
              <w:t>Zakon o sudovima BiH i drugi povezani zakoni su u fazi izrade.</w:t>
            </w:r>
          </w:p>
        </w:tc>
      </w:tr>
      <w:tr w:rsidR="00C063AB" w:rsidRPr="009341A3" w:rsidTr="00DE04A7">
        <w:trPr>
          <w:cnfStyle w:val="000000100000"/>
        </w:trPr>
        <w:tc>
          <w:tcPr>
            <w:cnfStyle w:val="001000000000"/>
            <w:tcW w:w="802" w:type="dxa"/>
            <w:shd w:val="clear" w:color="auto" w:fill="FFFFFF" w:themeFill="background1"/>
            <w:vAlign w:val="center"/>
          </w:tcPr>
          <w:p w:rsidR="00C063AB" w:rsidRPr="009341A3" w:rsidRDefault="00C063AB" w:rsidP="00DE04A7">
            <w:pPr>
              <w:jc w:val="center"/>
              <w:rPr>
                <w:b w:val="0"/>
              </w:rPr>
            </w:pPr>
            <w:r w:rsidRPr="009341A3">
              <w:rPr>
                <w:b w:val="0"/>
              </w:rPr>
              <w:t>3.</w:t>
            </w:r>
          </w:p>
        </w:tc>
        <w:tc>
          <w:tcPr>
            <w:tcW w:w="3842" w:type="dxa"/>
            <w:shd w:val="clear" w:color="auto" w:fill="FFFFFF" w:themeFill="background1"/>
          </w:tcPr>
          <w:p w:rsidR="00C063AB" w:rsidRPr="009341A3" w:rsidRDefault="00C063AB" w:rsidP="00DE04A7">
            <w:pPr>
              <w:cnfStyle w:val="000000100000"/>
            </w:pPr>
            <w:r w:rsidRPr="009341A3">
              <w:t>Povećanje efikasnosti istraga u kaznenom postupku na razini BiH</w:t>
            </w:r>
          </w:p>
        </w:tc>
        <w:tc>
          <w:tcPr>
            <w:tcW w:w="4985" w:type="dxa"/>
            <w:shd w:val="clear" w:color="auto" w:fill="FFFFFF" w:themeFill="background1"/>
          </w:tcPr>
          <w:p w:rsidR="00C063AB" w:rsidRPr="009341A3" w:rsidRDefault="00C063AB" w:rsidP="00DE04A7">
            <w:pPr>
              <w:cnfStyle w:val="000000100000"/>
            </w:pPr>
            <w:r w:rsidRPr="009341A3">
              <w:t>1. Izrađen je i upućen u proceduru usvajanja nacrt Zakona o kaznenom postupku u BiH, radi unaprjeđenja efikasnosti istraga;</w:t>
            </w:r>
          </w:p>
          <w:p w:rsidR="00C063AB" w:rsidRPr="009341A3" w:rsidRDefault="00C063AB" w:rsidP="00DE04A7">
            <w:pPr>
              <w:cnfStyle w:val="000000100000"/>
            </w:pPr>
            <w:r w:rsidRPr="009341A3">
              <w:t>2. Izvršena je analiza kaznenih i prekršajnih zakona BiH i dane preporuke za unaprjeđenje.</w:t>
            </w:r>
          </w:p>
        </w:tc>
      </w:tr>
      <w:tr w:rsidR="00C063AB" w:rsidRPr="009341A3" w:rsidTr="00DE04A7">
        <w:trPr>
          <w:trHeight w:val="526"/>
        </w:trPr>
        <w:tc>
          <w:tcPr>
            <w:cnfStyle w:val="001000000000"/>
            <w:tcW w:w="802" w:type="dxa"/>
            <w:shd w:val="clear" w:color="auto" w:fill="FFFFFF" w:themeFill="background1"/>
            <w:vAlign w:val="center"/>
          </w:tcPr>
          <w:p w:rsidR="00C063AB" w:rsidRPr="009341A3" w:rsidRDefault="00C063AB" w:rsidP="00DE04A7">
            <w:pPr>
              <w:jc w:val="center"/>
              <w:rPr>
                <w:b w:val="0"/>
              </w:rPr>
            </w:pPr>
            <w:r w:rsidRPr="009341A3">
              <w:rPr>
                <w:b w:val="0"/>
              </w:rPr>
              <w:t>4.</w:t>
            </w:r>
          </w:p>
        </w:tc>
        <w:tc>
          <w:tcPr>
            <w:tcW w:w="3842" w:type="dxa"/>
            <w:shd w:val="clear" w:color="auto" w:fill="FFFFFF" w:themeFill="background1"/>
          </w:tcPr>
          <w:p w:rsidR="00C063AB" w:rsidRPr="009341A3" w:rsidRDefault="00C063AB" w:rsidP="00DE04A7">
            <w:pPr>
              <w:cnfStyle w:val="000000000000"/>
            </w:pPr>
            <w:r w:rsidRPr="009341A3">
              <w:t>Unaprjeđenje sustava alternativnog rješavanja sporova (ARS)</w:t>
            </w:r>
          </w:p>
        </w:tc>
        <w:tc>
          <w:tcPr>
            <w:tcW w:w="4985" w:type="dxa"/>
            <w:shd w:val="clear" w:color="auto" w:fill="FFFFFF" w:themeFill="background1"/>
          </w:tcPr>
          <w:p w:rsidR="00C063AB" w:rsidRPr="009341A3" w:rsidRDefault="00C063AB" w:rsidP="00DE04A7">
            <w:pPr>
              <w:cnfStyle w:val="000000000000"/>
            </w:pPr>
            <w:r w:rsidRPr="009341A3">
              <w:t>Nije bilo izmjena i dopuna zakona radi unaprjeđenja instituta nagodbe i arbitraže.</w:t>
            </w:r>
          </w:p>
        </w:tc>
      </w:tr>
      <w:tr w:rsidR="00C063AB" w:rsidRPr="009341A3" w:rsidTr="00DE04A7">
        <w:trPr>
          <w:cnfStyle w:val="000000100000"/>
          <w:trHeight w:val="282"/>
        </w:trPr>
        <w:tc>
          <w:tcPr>
            <w:cnfStyle w:val="001000000000"/>
            <w:tcW w:w="802" w:type="dxa"/>
            <w:shd w:val="clear" w:color="auto" w:fill="FFFFFF" w:themeFill="background1"/>
            <w:vAlign w:val="center"/>
          </w:tcPr>
          <w:p w:rsidR="00C063AB" w:rsidRPr="009341A3" w:rsidRDefault="00C063AB" w:rsidP="00DE04A7">
            <w:pPr>
              <w:jc w:val="center"/>
              <w:rPr>
                <w:b w:val="0"/>
              </w:rPr>
            </w:pPr>
            <w:r w:rsidRPr="009341A3">
              <w:rPr>
                <w:b w:val="0"/>
              </w:rPr>
              <w:t>5.</w:t>
            </w:r>
          </w:p>
        </w:tc>
        <w:tc>
          <w:tcPr>
            <w:tcW w:w="3842" w:type="dxa"/>
            <w:shd w:val="clear" w:color="auto" w:fill="FFFFFF" w:themeFill="background1"/>
          </w:tcPr>
          <w:p w:rsidR="00C063AB" w:rsidRPr="009341A3" w:rsidRDefault="00C063AB" w:rsidP="00DE04A7">
            <w:pPr>
              <w:cnfStyle w:val="000000100000"/>
            </w:pPr>
            <w:r w:rsidRPr="009341A3">
              <w:t>Uspostava sustava za praćenje primjene zakona o sudovima, tužiteljstvima i svih procesnih zakona</w:t>
            </w:r>
          </w:p>
        </w:tc>
        <w:tc>
          <w:tcPr>
            <w:tcW w:w="4985" w:type="dxa"/>
            <w:shd w:val="clear" w:color="auto" w:fill="FFFFFF" w:themeFill="background1"/>
          </w:tcPr>
          <w:p w:rsidR="00C063AB" w:rsidRPr="009341A3" w:rsidRDefault="00C063AB" w:rsidP="00DE04A7">
            <w:pPr>
              <w:cnfStyle w:val="000000100000"/>
            </w:pPr>
            <w:r w:rsidRPr="009341A3">
              <w:t>1. Uspostava sustava praćenja provedbe i izrade godišnje analize navedenih zakona, sa preporukama je u fazi analiziranja stanja;</w:t>
            </w:r>
          </w:p>
          <w:p w:rsidR="00C063AB" w:rsidRPr="009341A3" w:rsidRDefault="00C063AB" w:rsidP="00DE04A7">
            <w:pPr>
              <w:cnfStyle w:val="000000100000"/>
            </w:pPr>
            <w:r w:rsidRPr="009341A3">
              <w:t>2. Nakon izrade i usvajanja analize pristupit će se provedbi preporuka iz analize.</w:t>
            </w:r>
          </w:p>
        </w:tc>
      </w:tr>
      <w:tr w:rsidR="00C063AB" w:rsidRPr="009341A3" w:rsidTr="00DE04A7">
        <w:trPr>
          <w:trHeight w:val="282"/>
        </w:trPr>
        <w:tc>
          <w:tcPr>
            <w:cnfStyle w:val="001000000000"/>
            <w:tcW w:w="802" w:type="dxa"/>
            <w:shd w:val="clear" w:color="auto" w:fill="FFFFFF" w:themeFill="background1"/>
            <w:vAlign w:val="center"/>
          </w:tcPr>
          <w:p w:rsidR="00C063AB" w:rsidRPr="009341A3" w:rsidRDefault="00C063AB" w:rsidP="00DE04A7">
            <w:pPr>
              <w:jc w:val="center"/>
              <w:rPr>
                <w:b w:val="0"/>
              </w:rPr>
            </w:pPr>
            <w:r w:rsidRPr="009341A3">
              <w:rPr>
                <w:b w:val="0"/>
              </w:rPr>
              <w:t>6.</w:t>
            </w:r>
          </w:p>
        </w:tc>
        <w:tc>
          <w:tcPr>
            <w:tcW w:w="3842" w:type="dxa"/>
            <w:shd w:val="clear" w:color="auto" w:fill="FFFFFF" w:themeFill="background1"/>
          </w:tcPr>
          <w:p w:rsidR="00C063AB" w:rsidRPr="009341A3" w:rsidRDefault="00C063AB" w:rsidP="00DE04A7">
            <w:pPr>
              <w:cnfStyle w:val="000000000000"/>
            </w:pPr>
            <w:r w:rsidRPr="009341A3">
              <w:t>Osiguranje infrastrukturnih i materijalno-tehničkih pretpostavki za rad Suda BiH i Tužiteljstva BiH</w:t>
            </w:r>
          </w:p>
        </w:tc>
        <w:tc>
          <w:tcPr>
            <w:tcW w:w="4985" w:type="dxa"/>
            <w:shd w:val="clear" w:color="auto" w:fill="FFFFFF" w:themeFill="background1"/>
          </w:tcPr>
          <w:p w:rsidR="00C063AB" w:rsidRPr="009341A3" w:rsidRDefault="00C063AB" w:rsidP="00DE04A7">
            <w:pPr>
              <w:cnfStyle w:val="000000000000"/>
            </w:pPr>
            <w:r w:rsidRPr="009341A3">
              <w:t>Izrađen je izmijenjeni plan proširenja prostornih kapaciteta Tužiteljstva BiH, nadogradnjom postojeće zgrade.</w:t>
            </w:r>
          </w:p>
        </w:tc>
      </w:tr>
      <w:tr w:rsidR="00C063AB" w:rsidRPr="009341A3" w:rsidTr="00DE04A7">
        <w:trPr>
          <w:cnfStyle w:val="000000100000"/>
          <w:trHeight w:val="282"/>
        </w:trPr>
        <w:tc>
          <w:tcPr>
            <w:cnfStyle w:val="001000000000"/>
            <w:tcW w:w="802" w:type="dxa"/>
            <w:shd w:val="clear" w:color="auto" w:fill="FFFFFF" w:themeFill="background1"/>
            <w:vAlign w:val="center"/>
          </w:tcPr>
          <w:p w:rsidR="00C063AB" w:rsidRPr="009341A3" w:rsidRDefault="00C063AB" w:rsidP="00DE04A7">
            <w:pPr>
              <w:jc w:val="center"/>
              <w:rPr>
                <w:b w:val="0"/>
              </w:rPr>
            </w:pPr>
            <w:r w:rsidRPr="009341A3">
              <w:rPr>
                <w:b w:val="0"/>
              </w:rPr>
              <w:t>7.</w:t>
            </w:r>
          </w:p>
        </w:tc>
        <w:tc>
          <w:tcPr>
            <w:tcW w:w="3842" w:type="dxa"/>
            <w:shd w:val="clear" w:color="auto" w:fill="FFFFFF" w:themeFill="background1"/>
          </w:tcPr>
          <w:p w:rsidR="00C063AB" w:rsidRPr="009341A3" w:rsidRDefault="00C063AB" w:rsidP="00DE04A7">
            <w:pPr>
              <w:cnfStyle w:val="000000100000"/>
            </w:pPr>
            <w:r w:rsidRPr="009341A3">
              <w:t>Modernizacija i ujednačavanje programa polaganja pravosudnih ispita u BiH</w:t>
            </w:r>
          </w:p>
        </w:tc>
        <w:tc>
          <w:tcPr>
            <w:tcW w:w="4985" w:type="dxa"/>
            <w:shd w:val="clear" w:color="auto" w:fill="FFFFFF" w:themeFill="background1"/>
          </w:tcPr>
          <w:p w:rsidR="00C063AB" w:rsidRPr="009341A3" w:rsidRDefault="00C063AB" w:rsidP="00DE04A7">
            <w:pPr>
              <w:cnfStyle w:val="000000100000"/>
            </w:pPr>
            <w:r w:rsidRPr="009341A3">
              <w:t>Izrađen je i upućen u proceduru usvajanja nacrt Zakona o izmjenama i dopunama Zakona o polaganju pravosudnog ispita BiH.</w:t>
            </w:r>
          </w:p>
        </w:tc>
      </w:tr>
      <w:tr w:rsidR="00C063AB" w:rsidRPr="009341A3" w:rsidTr="00DE04A7">
        <w:trPr>
          <w:trHeight w:val="282"/>
        </w:trPr>
        <w:tc>
          <w:tcPr>
            <w:cnfStyle w:val="001000000000"/>
            <w:tcW w:w="802" w:type="dxa"/>
            <w:shd w:val="clear" w:color="auto" w:fill="FFFFFF" w:themeFill="background1"/>
            <w:vAlign w:val="center"/>
          </w:tcPr>
          <w:p w:rsidR="00C063AB" w:rsidRPr="009341A3" w:rsidRDefault="00C063AB" w:rsidP="00DE04A7">
            <w:pPr>
              <w:jc w:val="center"/>
              <w:rPr>
                <w:b w:val="0"/>
              </w:rPr>
            </w:pPr>
            <w:r w:rsidRPr="009341A3">
              <w:rPr>
                <w:b w:val="0"/>
              </w:rPr>
              <w:t>8.</w:t>
            </w:r>
          </w:p>
        </w:tc>
        <w:tc>
          <w:tcPr>
            <w:tcW w:w="3842" w:type="dxa"/>
            <w:shd w:val="clear" w:color="auto" w:fill="FFFFFF" w:themeFill="background1"/>
          </w:tcPr>
          <w:p w:rsidR="00C063AB" w:rsidRPr="009341A3" w:rsidRDefault="00C063AB" w:rsidP="00DE04A7">
            <w:pPr>
              <w:cnfStyle w:val="000000000000"/>
            </w:pPr>
            <w:r w:rsidRPr="009341A3">
              <w:t>Usvajanje Zakona o besplatnoj pravnoj pomoći na razini BiH i njegova provedba</w:t>
            </w:r>
          </w:p>
        </w:tc>
        <w:tc>
          <w:tcPr>
            <w:tcW w:w="4985" w:type="dxa"/>
            <w:shd w:val="clear" w:color="auto" w:fill="FFFFFF" w:themeFill="background1"/>
          </w:tcPr>
          <w:p w:rsidR="00C063AB" w:rsidRPr="009341A3" w:rsidRDefault="00C063AB" w:rsidP="00DE04A7">
            <w:pPr>
              <w:cnfStyle w:val="000000000000"/>
            </w:pPr>
            <w:r w:rsidRPr="009341A3">
              <w:t>1. Prijedlog Zakona o besplatnoj pravnoj pomoći BiH je vraćen predlagatelju na doradu;</w:t>
            </w:r>
          </w:p>
          <w:p w:rsidR="00C063AB" w:rsidRPr="009341A3" w:rsidRDefault="00C063AB" w:rsidP="00DE04A7">
            <w:pPr>
              <w:cnfStyle w:val="000000000000"/>
            </w:pPr>
            <w:r w:rsidRPr="009341A3">
              <w:t>2. Zbog neusvajanja zakona nisu osigurana sredstva za uspostavu institucije za pružanje besplatne pravne pomoći BiH;</w:t>
            </w:r>
          </w:p>
          <w:p w:rsidR="00C063AB" w:rsidRPr="009341A3" w:rsidRDefault="00C063AB" w:rsidP="00DE04A7">
            <w:pPr>
              <w:cnfStyle w:val="000000000000"/>
            </w:pPr>
            <w:r w:rsidRPr="009341A3">
              <w:t>3. Nisu stvorene zakonske pretpostavke za imenovanje osoblјa u instituciji BiH za pružanje besplatne pravne pomoći i njihovu obuku.</w:t>
            </w:r>
          </w:p>
        </w:tc>
      </w:tr>
      <w:tr w:rsidR="00C063AB" w:rsidRPr="009341A3" w:rsidTr="00DE04A7">
        <w:trPr>
          <w:cnfStyle w:val="000000100000"/>
          <w:trHeight w:val="282"/>
        </w:trPr>
        <w:tc>
          <w:tcPr>
            <w:cnfStyle w:val="001000000000"/>
            <w:tcW w:w="802" w:type="dxa"/>
            <w:shd w:val="clear" w:color="auto" w:fill="FFFFFF" w:themeFill="background1"/>
            <w:vAlign w:val="center"/>
          </w:tcPr>
          <w:p w:rsidR="00C063AB" w:rsidRPr="009341A3" w:rsidRDefault="00C063AB" w:rsidP="00DE04A7">
            <w:pPr>
              <w:jc w:val="center"/>
              <w:rPr>
                <w:b w:val="0"/>
              </w:rPr>
            </w:pPr>
            <w:r w:rsidRPr="009341A3">
              <w:rPr>
                <w:b w:val="0"/>
              </w:rPr>
              <w:t>9.</w:t>
            </w:r>
          </w:p>
        </w:tc>
        <w:tc>
          <w:tcPr>
            <w:tcW w:w="3842" w:type="dxa"/>
            <w:shd w:val="clear" w:color="auto" w:fill="FFFFFF" w:themeFill="background1"/>
          </w:tcPr>
          <w:p w:rsidR="00C063AB" w:rsidRPr="009341A3" w:rsidRDefault="00C063AB" w:rsidP="00DE04A7">
            <w:pPr>
              <w:cnfStyle w:val="000000100000"/>
            </w:pPr>
            <w:r w:rsidRPr="009341A3">
              <w:t>Unaprjeđenje komplementarnosti i dostupnosti informacija o evidencijama nekretnina i prava na nekretninama</w:t>
            </w:r>
          </w:p>
        </w:tc>
        <w:tc>
          <w:tcPr>
            <w:tcW w:w="4985" w:type="dxa"/>
            <w:shd w:val="clear" w:color="auto" w:fill="FFFFFF" w:themeFill="background1"/>
          </w:tcPr>
          <w:p w:rsidR="00C063AB" w:rsidRPr="009341A3" w:rsidRDefault="00C063AB" w:rsidP="00DE04A7">
            <w:pPr>
              <w:cnfStyle w:val="000000100000"/>
            </w:pPr>
            <w:r w:rsidRPr="009341A3">
              <w:t>Nije došlo do utemeljenja koordinacijskog tijela za usklađivanje evidencija o nekretninama u BiH, zbog nedobivanja političke podrške.</w:t>
            </w:r>
          </w:p>
        </w:tc>
      </w:tr>
      <w:tr w:rsidR="00C063AB" w:rsidRPr="009341A3" w:rsidTr="00DE04A7">
        <w:trPr>
          <w:trHeight w:val="282"/>
        </w:trPr>
        <w:tc>
          <w:tcPr>
            <w:cnfStyle w:val="001000000000"/>
            <w:tcW w:w="802" w:type="dxa"/>
            <w:shd w:val="clear" w:color="auto" w:fill="FFFFFF" w:themeFill="background1"/>
            <w:vAlign w:val="center"/>
          </w:tcPr>
          <w:p w:rsidR="00C063AB" w:rsidRPr="009341A3" w:rsidRDefault="00C063AB" w:rsidP="00DE04A7">
            <w:pPr>
              <w:jc w:val="center"/>
              <w:rPr>
                <w:b w:val="0"/>
              </w:rPr>
            </w:pPr>
            <w:r w:rsidRPr="009341A3">
              <w:rPr>
                <w:b w:val="0"/>
              </w:rPr>
              <w:t>10.</w:t>
            </w:r>
          </w:p>
        </w:tc>
        <w:tc>
          <w:tcPr>
            <w:tcW w:w="3842" w:type="dxa"/>
            <w:shd w:val="clear" w:color="auto" w:fill="FFFFFF" w:themeFill="background1"/>
          </w:tcPr>
          <w:p w:rsidR="00C063AB" w:rsidRPr="009341A3" w:rsidRDefault="00C063AB" w:rsidP="00DE04A7">
            <w:pPr>
              <w:cnfStyle w:val="000000000000"/>
            </w:pPr>
            <w:r w:rsidRPr="009341A3">
              <w:t>Izrada i podnošenje nadležnim tijelima periodičnih analitičkih, informativnih i drugih materijala o utvrđenom</w:t>
            </w:r>
            <w:r>
              <w:t xml:space="preserve"> stanju iz nadležnosti SPO-a, s</w:t>
            </w:r>
            <w:r w:rsidRPr="009341A3">
              <w:t xml:space="preserve"> prijedlogom mjera za prevladavanje stanja</w:t>
            </w:r>
          </w:p>
        </w:tc>
        <w:tc>
          <w:tcPr>
            <w:tcW w:w="4985" w:type="dxa"/>
            <w:shd w:val="clear" w:color="auto" w:fill="FFFFFF" w:themeFill="background1"/>
          </w:tcPr>
          <w:p w:rsidR="00C063AB" w:rsidRPr="009341A3" w:rsidRDefault="00C063AB" w:rsidP="00DE04A7">
            <w:pPr>
              <w:cnfStyle w:val="000000000000"/>
            </w:pPr>
            <w:r w:rsidRPr="009341A3">
              <w:t>Izrađeni i nadležnim tijelima podnijeti periodični analitički i informativni materijali o utvrđenom</w:t>
            </w:r>
            <w:r>
              <w:t xml:space="preserve"> stanju iz nadležnosti SPO-a, s</w:t>
            </w:r>
            <w:r w:rsidRPr="009341A3">
              <w:t xml:space="preserve"> prijedlogom mjera za prevladavanje stanja.</w:t>
            </w:r>
          </w:p>
        </w:tc>
      </w:tr>
    </w:tbl>
    <w:p w:rsidR="00C063AB" w:rsidRPr="009341A3" w:rsidRDefault="00C063AB" w:rsidP="00C063AB">
      <w:pPr>
        <w:spacing w:after="120"/>
        <w:jc w:val="both"/>
        <w:rPr>
          <w:b/>
          <w:i/>
        </w:rPr>
      </w:pPr>
      <w:r w:rsidRPr="009341A3">
        <w:rPr>
          <w:b/>
          <w:i/>
        </w:rPr>
        <w:t>Strateški cilj 2: Osigurati preduvjete za stalan napredak sustava izvršenja kaznenih sankcija u BiH u skladu sa europskim obvezama i standardima</w:t>
      </w:r>
    </w:p>
    <w:tbl>
      <w:tblPr>
        <w:tblStyle w:val="PlainTable41"/>
        <w:tblW w:w="9629"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shd w:val="clear" w:color="auto" w:fill="FFFFFF" w:themeFill="background1"/>
        <w:tblLook w:val="04A0"/>
      </w:tblPr>
      <w:tblGrid>
        <w:gridCol w:w="802"/>
        <w:gridCol w:w="3842"/>
        <w:gridCol w:w="4985"/>
      </w:tblGrid>
      <w:tr w:rsidR="00C063AB" w:rsidRPr="009341A3" w:rsidTr="00DE04A7">
        <w:trPr>
          <w:cnfStyle w:val="100000000000"/>
          <w:trHeight w:val="252"/>
        </w:trPr>
        <w:tc>
          <w:tcPr>
            <w:cnfStyle w:val="001000000000"/>
            <w:tcW w:w="802" w:type="dxa"/>
            <w:shd w:val="clear" w:color="auto" w:fill="4F81BD" w:themeFill="accent1"/>
            <w:vAlign w:val="center"/>
          </w:tcPr>
          <w:p w:rsidR="00C063AB" w:rsidRPr="009341A3" w:rsidRDefault="00C063AB" w:rsidP="00DE04A7">
            <w:pPr>
              <w:jc w:val="center"/>
              <w:rPr>
                <w:bCs w:val="0"/>
                <w:color w:val="FFFFFF" w:themeColor="background1"/>
                <w:sz w:val="18"/>
                <w:szCs w:val="18"/>
              </w:rPr>
            </w:pPr>
            <w:r w:rsidRPr="009341A3">
              <w:rPr>
                <w:bCs w:val="0"/>
                <w:color w:val="FFFFFF" w:themeColor="background1"/>
                <w:sz w:val="18"/>
                <w:szCs w:val="18"/>
              </w:rPr>
              <w:t>R.b.</w:t>
            </w:r>
          </w:p>
        </w:tc>
        <w:tc>
          <w:tcPr>
            <w:tcW w:w="3842" w:type="dxa"/>
            <w:shd w:val="clear" w:color="auto" w:fill="4F81BD" w:themeFill="accent1"/>
            <w:vAlign w:val="center"/>
            <w:hideMark/>
          </w:tcPr>
          <w:p w:rsidR="00C063AB" w:rsidRPr="009341A3" w:rsidRDefault="00C063AB" w:rsidP="00DE04A7">
            <w:pPr>
              <w:jc w:val="center"/>
              <w:cnfStyle w:val="100000000000"/>
              <w:rPr>
                <w:bCs w:val="0"/>
                <w:color w:val="FFFFFF" w:themeColor="background1"/>
                <w:sz w:val="18"/>
                <w:szCs w:val="18"/>
              </w:rPr>
            </w:pPr>
            <w:r w:rsidRPr="009341A3">
              <w:rPr>
                <w:bCs w:val="0"/>
                <w:color w:val="FFFFFF" w:themeColor="background1"/>
                <w:sz w:val="18"/>
                <w:szCs w:val="18"/>
              </w:rPr>
              <w:t>STRATEŠKI PROGRAMI</w:t>
            </w:r>
          </w:p>
        </w:tc>
        <w:tc>
          <w:tcPr>
            <w:tcW w:w="4985" w:type="dxa"/>
            <w:shd w:val="clear" w:color="auto" w:fill="4F81BD" w:themeFill="accent1"/>
            <w:vAlign w:val="center"/>
            <w:hideMark/>
          </w:tcPr>
          <w:p w:rsidR="00C063AB" w:rsidRPr="009341A3" w:rsidRDefault="00C063AB" w:rsidP="00DE04A7">
            <w:pPr>
              <w:jc w:val="center"/>
              <w:cnfStyle w:val="100000000000"/>
              <w:rPr>
                <w:bCs w:val="0"/>
                <w:color w:val="FFFFFF" w:themeColor="background1"/>
                <w:sz w:val="18"/>
                <w:szCs w:val="18"/>
              </w:rPr>
            </w:pPr>
            <w:r w:rsidRPr="009341A3">
              <w:rPr>
                <w:bCs w:val="0"/>
                <w:color w:val="FFFFFF" w:themeColor="background1"/>
                <w:sz w:val="18"/>
                <w:szCs w:val="18"/>
              </w:rPr>
              <w:t>TRENUTAČNI STATUS STRATEŠKOG PROGRAMA</w:t>
            </w:r>
          </w:p>
        </w:tc>
      </w:tr>
      <w:tr w:rsidR="00C063AB" w:rsidRPr="009341A3" w:rsidTr="00DE04A7">
        <w:trPr>
          <w:cnfStyle w:val="000000100000"/>
        </w:trPr>
        <w:tc>
          <w:tcPr>
            <w:cnfStyle w:val="001000000000"/>
            <w:tcW w:w="802" w:type="dxa"/>
            <w:shd w:val="clear" w:color="auto" w:fill="FFFFFF" w:themeFill="background1"/>
            <w:vAlign w:val="center"/>
          </w:tcPr>
          <w:p w:rsidR="00C063AB" w:rsidRPr="009341A3" w:rsidRDefault="00C063AB" w:rsidP="00DE04A7">
            <w:pPr>
              <w:jc w:val="center"/>
              <w:rPr>
                <w:b w:val="0"/>
              </w:rPr>
            </w:pPr>
            <w:r w:rsidRPr="009341A3">
              <w:rPr>
                <w:b w:val="0"/>
              </w:rPr>
              <w:t>1.</w:t>
            </w:r>
          </w:p>
        </w:tc>
        <w:tc>
          <w:tcPr>
            <w:tcW w:w="3842" w:type="dxa"/>
            <w:shd w:val="clear" w:color="auto" w:fill="FFFFFF" w:themeFill="background1"/>
          </w:tcPr>
          <w:p w:rsidR="00C063AB" w:rsidRPr="009341A3" w:rsidRDefault="00C063AB" w:rsidP="00DE04A7">
            <w:pPr>
              <w:cnfStyle w:val="000000100000"/>
            </w:pPr>
            <w:r w:rsidRPr="009341A3">
              <w:t>Međusobno usklađivanje standarda i propisa koji uređuju izvršenje kaznenih sankcija u BiH</w:t>
            </w:r>
          </w:p>
        </w:tc>
        <w:tc>
          <w:tcPr>
            <w:tcW w:w="4985" w:type="dxa"/>
            <w:shd w:val="clear" w:color="auto" w:fill="FFFFFF" w:themeFill="background1"/>
          </w:tcPr>
          <w:p w:rsidR="00C063AB" w:rsidRPr="009341A3" w:rsidRDefault="00C063AB" w:rsidP="00DE04A7">
            <w:pPr>
              <w:cnfStyle w:val="000000100000"/>
            </w:pPr>
            <w:r w:rsidRPr="009341A3">
              <w:t>1. Nije došlo do produženja rada Koordinacijskog tijela za usklađivanje standarda i propisa koji uređuju izvršenje kaznenih sankcija u BiH;</w:t>
            </w:r>
          </w:p>
          <w:p w:rsidR="00C063AB" w:rsidRPr="009341A3" w:rsidRDefault="00C063AB" w:rsidP="00DE04A7">
            <w:pPr>
              <w:cnfStyle w:val="000000100000"/>
            </w:pPr>
            <w:r w:rsidRPr="009341A3">
              <w:t>2. Usklađenost zakonskih i podzakonskih akata o izvršenju kaznenih sankcija u BiH i usklađenost zakona u BiH sa europskim i međunarodnim standardima se kontinuirano analizira.</w:t>
            </w:r>
          </w:p>
        </w:tc>
      </w:tr>
      <w:tr w:rsidR="00C063AB" w:rsidRPr="009341A3" w:rsidTr="00DE04A7">
        <w:trPr>
          <w:trHeight w:val="530"/>
        </w:trPr>
        <w:tc>
          <w:tcPr>
            <w:cnfStyle w:val="001000000000"/>
            <w:tcW w:w="802" w:type="dxa"/>
            <w:shd w:val="clear" w:color="auto" w:fill="FFFFFF" w:themeFill="background1"/>
            <w:vAlign w:val="center"/>
          </w:tcPr>
          <w:p w:rsidR="00C063AB" w:rsidRPr="009341A3" w:rsidRDefault="00C063AB" w:rsidP="00DE04A7">
            <w:pPr>
              <w:jc w:val="center"/>
              <w:rPr>
                <w:b w:val="0"/>
              </w:rPr>
            </w:pPr>
            <w:r w:rsidRPr="009341A3">
              <w:rPr>
                <w:b w:val="0"/>
              </w:rPr>
              <w:t>2.</w:t>
            </w:r>
          </w:p>
        </w:tc>
        <w:tc>
          <w:tcPr>
            <w:tcW w:w="3842" w:type="dxa"/>
            <w:shd w:val="clear" w:color="auto" w:fill="FFFFFF" w:themeFill="background1"/>
          </w:tcPr>
          <w:p w:rsidR="00C063AB" w:rsidRPr="009341A3" w:rsidRDefault="00C063AB" w:rsidP="00DE04A7">
            <w:pPr>
              <w:cnfStyle w:val="000000000000"/>
            </w:pPr>
            <w:r w:rsidRPr="009341A3">
              <w:t>Unaprjeđenje sustava za prikuplјanje podataka iz oblasti izvršenja kaznenih sankcija</w:t>
            </w:r>
          </w:p>
        </w:tc>
        <w:tc>
          <w:tcPr>
            <w:tcW w:w="4985" w:type="dxa"/>
            <w:shd w:val="clear" w:color="auto" w:fill="FFFFFF" w:themeFill="background1"/>
          </w:tcPr>
          <w:p w:rsidR="00C063AB" w:rsidRPr="009341A3" w:rsidRDefault="00C063AB" w:rsidP="00DE04A7">
            <w:pPr>
              <w:cnfStyle w:val="000000000000"/>
            </w:pPr>
            <w:r w:rsidRPr="009341A3">
              <w:t>Izrađena je analiza kapaciteta za prikuplјanje podataka o izvršenju kaznenih sankcija u BiH.</w:t>
            </w:r>
          </w:p>
        </w:tc>
      </w:tr>
      <w:tr w:rsidR="00C063AB" w:rsidRPr="009341A3" w:rsidTr="00DE04A7">
        <w:trPr>
          <w:cnfStyle w:val="000000100000"/>
        </w:trPr>
        <w:tc>
          <w:tcPr>
            <w:cnfStyle w:val="001000000000"/>
            <w:tcW w:w="802" w:type="dxa"/>
            <w:shd w:val="clear" w:color="auto" w:fill="FFFFFF" w:themeFill="background1"/>
            <w:vAlign w:val="center"/>
          </w:tcPr>
          <w:p w:rsidR="00C063AB" w:rsidRPr="009341A3" w:rsidRDefault="00C063AB" w:rsidP="00DE04A7">
            <w:pPr>
              <w:jc w:val="center"/>
              <w:rPr>
                <w:b w:val="0"/>
              </w:rPr>
            </w:pPr>
            <w:r w:rsidRPr="009341A3">
              <w:rPr>
                <w:b w:val="0"/>
              </w:rPr>
              <w:t>3.</w:t>
            </w:r>
          </w:p>
        </w:tc>
        <w:tc>
          <w:tcPr>
            <w:tcW w:w="3842" w:type="dxa"/>
            <w:shd w:val="clear" w:color="auto" w:fill="FFFFFF" w:themeFill="background1"/>
          </w:tcPr>
          <w:p w:rsidR="00C063AB" w:rsidRPr="009341A3" w:rsidRDefault="00C063AB" w:rsidP="00DE04A7">
            <w:pPr>
              <w:cnfStyle w:val="000000100000"/>
            </w:pPr>
            <w:r w:rsidRPr="009341A3">
              <w:t>Započinjanje izgradnje Državnog zatvora</w:t>
            </w:r>
          </w:p>
        </w:tc>
        <w:tc>
          <w:tcPr>
            <w:tcW w:w="4985" w:type="dxa"/>
            <w:shd w:val="clear" w:color="auto" w:fill="FFFFFF" w:themeFill="background1"/>
          </w:tcPr>
          <w:p w:rsidR="00C063AB" w:rsidRPr="009341A3" w:rsidRDefault="00C063AB" w:rsidP="00DE04A7">
            <w:pPr>
              <w:cnfStyle w:val="000000100000"/>
            </w:pPr>
            <w:r w:rsidRPr="009341A3">
              <w:t>Provedena tenderska procedura i započeli radovi na izgradnji Državnog zatvora.</w:t>
            </w:r>
          </w:p>
        </w:tc>
      </w:tr>
      <w:tr w:rsidR="00C063AB" w:rsidRPr="009341A3" w:rsidTr="00DE04A7">
        <w:tc>
          <w:tcPr>
            <w:cnfStyle w:val="001000000000"/>
            <w:tcW w:w="802" w:type="dxa"/>
            <w:shd w:val="clear" w:color="auto" w:fill="FFFFFF" w:themeFill="background1"/>
            <w:vAlign w:val="center"/>
          </w:tcPr>
          <w:p w:rsidR="00C063AB" w:rsidRPr="009341A3" w:rsidRDefault="00C063AB" w:rsidP="00DE04A7">
            <w:pPr>
              <w:jc w:val="center"/>
              <w:rPr>
                <w:b w:val="0"/>
              </w:rPr>
            </w:pPr>
            <w:r w:rsidRPr="009341A3">
              <w:rPr>
                <w:b w:val="0"/>
              </w:rPr>
              <w:t>4.</w:t>
            </w:r>
          </w:p>
        </w:tc>
        <w:tc>
          <w:tcPr>
            <w:tcW w:w="3842" w:type="dxa"/>
            <w:shd w:val="clear" w:color="auto" w:fill="FFFFFF" w:themeFill="background1"/>
          </w:tcPr>
          <w:p w:rsidR="00C063AB" w:rsidRPr="009341A3" w:rsidRDefault="00C063AB" w:rsidP="00DE04A7">
            <w:pPr>
              <w:cnfStyle w:val="000000000000"/>
            </w:pPr>
            <w:r w:rsidRPr="009341A3">
              <w:t>Sistematiziranje i provedba obuka zavodskog osoblјa</w:t>
            </w:r>
          </w:p>
        </w:tc>
        <w:tc>
          <w:tcPr>
            <w:tcW w:w="4985" w:type="dxa"/>
            <w:shd w:val="clear" w:color="auto" w:fill="FFFFFF" w:themeFill="background1"/>
          </w:tcPr>
          <w:p w:rsidR="00C063AB" w:rsidRPr="009341A3" w:rsidRDefault="00C063AB" w:rsidP="00DE04A7">
            <w:pPr>
              <w:cnfStyle w:val="000000000000"/>
            </w:pPr>
            <w:r w:rsidRPr="009341A3">
              <w:t>1. Izrađena je analiza i predložena su zakonska rješenja kojima se reguliraju nadležnosti za obuku zavodskog osoblјa;</w:t>
            </w:r>
          </w:p>
          <w:p w:rsidR="00C063AB" w:rsidRPr="009341A3" w:rsidRDefault="00C063AB" w:rsidP="00DE04A7">
            <w:pPr>
              <w:cnfStyle w:val="000000000000"/>
            </w:pPr>
            <w:r w:rsidRPr="009341A3">
              <w:t>2. Programi obuke zavodskog osoblјa su u izradi.</w:t>
            </w:r>
          </w:p>
        </w:tc>
      </w:tr>
      <w:tr w:rsidR="00C063AB" w:rsidRPr="009341A3" w:rsidTr="00DE04A7">
        <w:trPr>
          <w:cnfStyle w:val="000000100000"/>
          <w:trHeight w:val="532"/>
        </w:trPr>
        <w:tc>
          <w:tcPr>
            <w:cnfStyle w:val="001000000000"/>
            <w:tcW w:w="802" w:type="dxa"/>
            <w:shd w:val="clear" w:color="auto" w:fill="FFFFFF" w:themeFill="background1"/>
            <w:vAlign w:val="center"/>
          </w:tcPr>
          <w:p w:rsidR="00C063AB" w:rsidRPr="009341A3" w:rsidRDefault="00C063AB" w:rsidP="00DE04A7">
            <w:pPr>
              <w:jc w:val="center"/>
              <w:rPr>
                <w:b w:val="0"/>
              </w:rPr>
            </w:pPr>
            <w:r w:rsidRPr="009341A3">
              <w:rPr>
                <w:b w:val="0"/>
              </w:rPr>
              <w:t>5.</w:t>
            </w:r>
          </w:p>
        </w:tc>
        <w:tc>
          <w:tcPr>
            <w:tcW w:w="3842" w:type="dxa"/>
            <w:shd w:val="clear" w:color="auto" w:fill="FFFFFF" w:themeFill="background1"/>
          </w:tcPr>
          <w:p w:rsidR="00C063AB" w:rsidRPr="009341A3" w:rsidRDefault="00C063AB" w:rsidP="00DE04A7">
            <w:pPr>
              <w:cnfStyle w:val="000000100000"/>
            </w:pPr>
            <w:r w:rsidRPr="009341A3">
              <w:t>Unaprjeđenje sustava zdravstvene zaštite za osuđenike</w:t>
            </w:r>
          </w:p>
        </w:tc>
        <w:tc>
          <w:tcPr>
            <w:tcW w:w="4985" w:type="dxa"/>
            <w:shd w:val="clear" w:color="auto" w:fill="FFFFFF" w:themeFill="background1"/>
          </w:tcPr>
          <w:p w:rsidR="00C063AB" w:rsidRPr="009341A3" w:rsidRDefault="00C063AB" w:rsidP="00DE04A7">
            <w:pPr>
              <w:cnfStyle w:val="000000100000"/>
            </w:pPr>
            <w:r w:rsidRPr="009341A3">
              <w:t>Osigurana su financijska sredstva za provedbu Okvirnog plana za unaprjeđenje zdravstvene zaštite zavodske populacije u BiH planiranjem sredstava unutar srednjoročnih okvira rashoda.</w:t>
            </w:r>
          </w:p>
        </w:tc>
      </w:tr>
      <w:tr w:rsidR="00C063AB" w:rsidRPr="009341A3" w:rsidTr="00DE04A7">
        <w:trPr>
          <w:trHeight w:val="532"/>
        </w:trPr>
        <w:tc>
          <w:tcPr>
            <w:cnfStyle w:val="001000000000"/>
            <w:tcW w:w="802" w:type="dxa"/>
            <w:shd w:val="clear" w:color="auto" w:fill="FFFFFF" w:themeFill="background1"/>
            <w:vAlign w:val="center"/>
          </w:tcPr>
          <w:p w:rsidR="00C063AB" w:rsidRPr="009341A3" w:rsidRDefault="00C063AB" w:rsidP="00DE04A7">
            <w:pPr>
              <w:jc w:val="center"/>
              <w:rPr>
                <w:b w:val="0"/>
              </w:rPr>
            </w:pPr>
            <w:r w:rsidRPr="009341A3">
              <w:rPr>
                <w:b w:val="0"/>
              </w:rPr>
              <w:t>6.</w:t>
            </w:r>
          </w:p>
        </w:tc>
        <w:tc>
          <w:tcPr>
            <w:tcW w:w="3842" w:type="dxa"/>
            <w:shd w:val="clear" w:color="auto" w:fill="FFFFFF" w:themeFill="background1"/>
          </w:tcPr>
          <w:p w:rsidR="00C063AB" w:rsidRPr="009341A3" w:rsidRDefault="00C063AB" w:rsidP="00DE04A7">
            <w:pPr>
              <w:cnfStyle w:val="000000000000"/>
            </w:pPr>
            <w:r w:rsidRPr="009341A3">
              <w:t>Osiguranje primjene rada za opće dobro na slobodi</w:t>
            </w:r>
          </w:p>
        </w:tc>
        <w:tc>
          <w:tcPr>
            <w:tcW w:w="4985" w:type="dxa"/>
            <w:shd w:val="clear" w:color="auto" w:fill="FFFFFF" w:themeFill="background1"/>
          </w:tcPr>
          <w:p w:rsidR="00C063AB" w:rsidRPr="009341A3" w:rsidRDefault="00C063AB" w:rsidP="00DE04A7">
            <w:pPr>
              <w:cnfStyle w:val="000000000000"/>
            </w:pPr>
            <w:r w:rsidRPr="009341A3">
              <w:t>Osigurano je statističko praćenje primjene instituta rada za opće dobro na slobodi na razini BiH.</w:t>
            </w:r>
          </w:p>
        </w:tc>
      </w:tr>
      <w:tr w:rsidR="00C063AB" w:rsidRPr="009341A3" w:rsidTr="00DE04A7">
        <w:trPr>
          <w:cnfStyle w:val="000000100000"/>
          <w:trHeight w:val="532"/>
        </w:trPr>
        <w:tc>
          <w:tcPr>
            <w:cnfStyle w:val="001000000000"/>
            <w:tcW w:w="802" w:type="dxa"/>
            <w:shd w:val="clear" w:color="auto" w:fill="FFFFFF" w:themeFill="background1"/>
            <w:vAlign w:val="center"/>
          </w:tcPr>
          <w:p w:rsidR="00C063AB" w:rsidRPr="009341A3" w:rsidRDefault="00C063AB" w:rsidP="00DE04A7">
            <w:pPr>
              <w:jc w:val="center"/>
              <w:rPr>
                <w:b w:val="0"/>
              </w:rPr>
            </w:pPr>
            <w:r w:rsidRPr="009341A3">
              <w:rPr>
                <w:b w:val="0"/>
              </w:rPr>
              <w:t>7.</w:t>
            </w:r>
          </w:p>
        </w:tc>
        <w:tc>
          <w:tcPr>
            <w:tcW w:w="3842" w:type="dxa"/>
            <w:shd w:val="clear" w:color="auto" w:fill="FFFFFF" w:themeFill="background1"/>
          </w:tcPr>
          <w:p w:rsidR="00C063AB" w:rsidRPr="009341A3" w:rsidRDefault="00C063AB" w:rsidP="00DE04A7">
            <w:pPr>
              <w:cnfStyle w:val="000000100000"/>
            </w:pPr>
            <w:r w:rsidRPr="009341A3">
              <w:t>Unaprjeđenje provedbe uvjetnog otpusta</w:t>
            </w:r>
          </w:p>
        </w:tc>
        <w:tc>
          <w:tcPr>
            <w:tcW w:w="4985" w:type="dxa"/>
            <w:shd w:val="clear" w:color="auto" w:fill="FFFFFF" w:themeFill="background1"/>
          </w:tcPr>
          <w:p w:rsidR="00C063AB" w:rsidRPr="009341A3" w:rsidRDefault="00C063AB" w:rsidP="00DE04A7">
            <w:pPr>
              <w:cnfStyle w:val="000000100000"/>
            </w:pPr>
            <w:r w:rsidRPr="009341A3">
              <w:t>Osigurano je statističko praćenje provedbe instituta uvjetnog otpusta i nadzora.</w:t>
            </w:r>
          </w:p>
        </w:tc>
      </w:tr>
      <w:tr w:rsidR="00C063AB" w:rsidRPr="009341A3" w:rsidTr="00DE04A7">
        <w:trPr>
          <w:trHeight w:val="532"/>
        </w:trPr>
        <w:tc>
          <w:tcPr>
            <w:cnfStyle w:val="001000000000"/>
            <w:tcW w:w="802" w:type="dxa"/>
            <w:shd w:val="clear" w:color="auto" w:fill="FFFFFF" w:themeFill="background1"/>
            <w:vAlign w:val="center"/>
          </w:tcPr>
          <w:p w:rsidR="00C063AB" w:rsidRPr="009341A3" w:rsidRDefault="00C063AB" w:rsidP="00DE04A7">
            <w:pPr>
              <w:jc w:val="center"/>
              <w:rPr>
                <w:b w:val="0"/>
              </w:rPr>
            </w:pPr>
            <w:r w:rsidRPr="009341A3">
              <w:rPr>
                <w:b w:val="0"/>
              </w:rPr>
              <w:t>8.</w:t>
            </w:r>
          </w:p>
        </w:tc>
        <w:tc>
          <w:tcPr>
            <w:tcW w:w="3842" w:type="dxa"/>
            <w:shd w:val="clear" w:color="auto" w:fill="FFFFFF" w:themeFill="background1"/>
          </w:tcPr>
          <w:p w:rsidR="00C063AB" w:rsidRPr="009341A3" w:rsidRDefault="00C063AB" w:rsidP="00DE04A7">
            <w:pPr>
              <w:cnfStyle w:val="000000000000"/>
            </w:pPr>
            <w:r w:rsidRPr="009341A3">
              <w:t>Unaprjeđenje postupka pomilovanja</w:t>
            </w:r>
          </w:p>
        </w:tc>
        <w:tc>
          <w:tcPr>
            <w:tcW w:w="4985" w:type="dxa"/>
            <w:shd w:val="clear" w:color="auto" w:fill="FFFFFF" w:themeFill="background1"/>
          </w:tcPr>
          <w:p w:rsidR="00C063AB" w:rsidRPr="009341A3" w:rsidRDefault="00C063AB" w:rsidP="00DE04A7">
            <w:pPr>
              <w:cnfStyle w:val="000000000000"/>
            </w:pPr>
            <w:r w:rsidRPr="009341A3">
              <w:t>Izrađena analiza politike pomilovanja i dane preporuke za unaprjeđenje.</w:t>
            </w:r>
          </w:p>
        </w:tc>
      </w:tr>
      <w:tr w:rsidR="00C063AB" w:rsidRPr="009341A3" w:rsidTr="00DE04A7">
        <w:trPr>
          <w:cnfStyle w:val="000000100000"/>
          <w:trHeight w:val="532"/>
        </w:trPr>
        <w:tc>
          <w:tcPr>
            <w:cnfStyle w:val="001000000000"/>
            <w:tcW w:w="802" w:type="dxa"/>
            <w:shd w:val="clear" w:color="auto" w:fill="FFFFFF" w:themeFill="background1"/>
            <w:vAlign w:val="center"/>
          </w:tcPr>
          <w:p w:rsidR="00C063AB" w:rsidRPr="009341A3" w:rsidRDefault="00C063AB" w:rsidP="00DE04A7">
            <w:pPr>
              <w:jc w:val="center"/>
              <w:rPr>
                <w:b w:val="0"/>
              </w:rPr>
            </w:pPr>
            <w:r w:rsidRPr="009341A3">
              <w:rPr>
                <w:b w:val="0"/>
              </w:rPr>
              <w:t>9.</w:t>
            </w:r>
          </w:p>
        </w:tc>
        <w:tc>
          <w:tcPr>
            <w:tcW w:w="3842" w:type="dxa"/>
            <w:shd w:val="clear" w:color="auto" w:fill="FFFFFF" w:themeFill="background1"/>
          </w:tcPr>
          <w:p w:rsidR="00C063AB" w:rsidRPr="009341A3" w:rsidRDefault="00C063AB" w:rsidP="00DE04A7">
            <w:pPr>
              <w:cnfStyle w:val="000000100000"/>
            </w:pPr>
            <w:r w:rsidRPr="009341A3">
              <w:t>Uspostava probacijske službe na razini BiH</w:t>
            </w:r>
          </w:p>
        </w:tc>
        <w:tc>
          <w:tcPr>
            <w:tcW w:w="4985" w:type="dxa"/>
            <w:shd w:val="clear" w:color="auto" w:fill="FFFFFF" w:themeFill="background1"/>
          </w:tcPr>
          <w:p w:rsidR="00C063AB" w:rsidRPr="009341A3" w:rsidRDefault="00C063AB" w:rsidP="00DE04A7">
            <w:pPr>
              <w:cnfStyle w:val="000000100000"/>
            </w:pPr>
            <w:r w:rsidRPr="009341A3">
              <w:t>Izrađena je studija izvodlјivosti i učinaka uspostave probacijske službe na razini BiH.</w:t>
            </w:r>
          </w:p>
        </w:tc>
      </w:tr>
      <w:tr w:rsidR="00C063AB" w:rsidRPr="009341A3" w:rsidTr="00DE04A7">
        <w:trPr>
          <w:trHeight w:val="532"/>
        </w:trPr>
        <w:tc>
          <w:tcPr>
            <w:cnfStyle w:val="001000000000"/>
            <w:tcW w:w="802" w:type="dxa"/>
            <w:shd w:val="clear" w:color="auto" w:fill="FFFFFF" w:themeFill="background1"/>
            <w:vAlign w:val="center"/>
          </w:tcPr>
          <w:p w:rsidR="00C063AB" w:rsidRPr="009341A3" w:rsidRDefault="00C063AB" w:rsidP="00DE04A7">
            <w:pPr>
              <w:jc w:val="center"/>
              <w:rPr>
                <w:b w:val="0"/>
              </w:rPr>
            </w:pPr>
            <w:r w:rsidRPr="009341A3">
              <w:rPr>
                <w:b w:val="0"/>
              </w:rPr>
              <w:t>10.</w:t>
            </w:r>
          </w:p>
        </w:tc>
        <w:tc>
          <w:tcPr>
            <w:tcW w:w="3842" w:type="dxa"/>
            <w:shd w:val="clear" w:color="auto" w:fill="FFFFFF" w:themeFill="background1"/>
          </w:tcPr>
          <w:p w:rsidR="00C063AB" w:rsidRPr="009341A3" w:rsidRDefault="00C063AB" w:rsidP="00DE04A7">
            <w:pPr>
              <w:cnfStyle w:val="000000000000"/>
            </w:pPr>
            <w:r w:rsidRPr="009341A3">
              <w:t>Unaprjeđenje uvjeta boravka u pritvoru i postupanja prema pritvorenim osobama</w:t>
            </w:r>
          </w:p>
        </w:tc>
        <w:tc>
          <w:tcPr>
            <w:tcW w:w="4985" w:type="dxa"/>
            <w:shd w:val="clear" w:color="auto" w:fill="FFFFFF" w:themeFill="background1"/>
          </w:tcPr>
          <w:p w:rsidR="00C063AB" w:rsidRPr="009341A3" w:rsidRDefault="00C063AB" w:rsidP="00DE04A7">
            <w:pPr>
              <w:cnfStyle w:val="000000000000"/>
            </w:pPr>
            <w:r w:rsidRPr="009341A3">
              <w:t>Izrađena je analiza primjene relevantnih standarda o pritvoru i dane preporuke za pobolјšanja.</w:t>
            </w:r>
          </w:p>
        </w:tc>
      </w:tr>
      <w:tr w:rsidR="00C063AB" w:rsidRPr="009341A3" w:rsidTr="00DE04A7">
        <w:trPr>
          <w:cnfStyle w:val="000000100000"/>
          <w:trHeight w:val="532"/>
        </w:trPr>
        <w:tc>
          <w:tcPr>
            <w:cnfStyle w:val="001000000000"/>
            <w:tcW w:w="802" w:type="dxa"/>
            <w:shd w:val="clear" w:color="auto" w:fill="FFFFFF" w:themeFill="background1"/>
            <w:vAlign w:val="center"/>
          </w:tcPr>
          <w:p w:rsidR="00C063AB" w:rsidRPr="009341A3" w:rsidRDefault="00C063AB" w:rsidP="00DE04A7">
            <w:pPr>
              <w:jc w:val="center"/>
              <w:rPr>
                <w:b w:val="0"/>
              </w:rPr>
            </w:pPr>
            <w:r w:rsidRPr="009341A3">
              <w:rPr>
                <w:b w:val="0"/>
              </w:rPr>
              <w:t>11.</w:t>
            </w:r>
          </w:p>
        </w:tc>
        <w:tc>
          <w:tcPr>
            <w:tcW w:w="3842" w:type="dxa"/>
            <w:shd w:val="clear" w:color="auto" w:fill="FFFFFF" w:themeFill="background1"/>
          </w:tcPr>
          <w:p w:rsidR="00C063AB" w:rsidRPr="009341A3" w:rsidRDefault="00C063AB" w:rsidP="00DE04A7">
            <w:pPr>
              <w:cnfStyle w:val="000000100000"/>
            </w:pPr>
            <w:r w:rsidRPr="009341A3">
              <w:t>Unaprjeđenje tretmana osuđeničke populacije i stvaranje pretpostavki za prilagođen tretman malolјetnih osuđenika</w:t>
            </w:r>
          </w:p>
        </w:tc>
        <w:tc>
          <w:tcPr>
            <w:tcW w:w="4985" w:type="dxa"/>
            <w:shd w:val="clear" w:color="auto" w:fill="FFFFFF" w:themeFill="background1"/>
          </w:tcPr>
          <w:p w:rsidR="00C063AB" w:rsidRPr="009341A3" w:rsidRDefault="00C063AB" w:rsidP="00DE04A7">
            <w:pPr>
              <w:cnfStyle w:val="000000100000"/>
            </w:pPr>
            <w:r w:rsidRPr="009341A3">
              <w:t>Izrađena je analiza mogućnosti proširenja programa tretmana.</w:t>
            </w:r>
          </w:p>
        </w:tc>
      </w:tr>
      <w:tr w:rsidR="00C063AB" w:rsidRPr="009341A3" w:rsidTr="00DE04A7">
        <w:trPr>
          <w:trHeight w:val="532"/>
        </w:trPr>
        <w:tc>
          <w:tcPr>
            <w:cnfStyle w:val="001000000000"/>
            <w:tcW w:w="802" w:type="dxa"/>
            <w:shd w:val="clear" w:color="auto" w:fill="FFFFFF" w:themeFill="background1"/>
            <w:vAlign w:val="center"/>
          </w:tcPr>
          <w:p w:rsidR="00C063AB" w:rsidRPr="009341A3" w:rsidRDefault="00C063AB" w:rsidP="00DE04A7">
            <w:pPr>
              <w:jc w:val="center"/>
              <w:rPr>
                <w:b w:val="0"/>
              </w:rPr>
            </w:pPr>
            <w:r w:rsidRPr="009341A3">
              <w:rPr>
                <w:b w:val="0"/>
              </w:rPr>
              <w:t>12.</w:t>
            </w:r>
          </w:p>
        </w:tc>
        <w:tc>
          <w:tcPr>
            <w:tcW w:w="3842" w:type="dxa"/>
            <w:shd w:val="clear" w:color="auto" w:fill="FFFFFF" w:themeFill="background1"/>
          </w:tcPr>
          <w:p w:rsidR="00C063AB" w:rsidRPr="009341A3" w:rsidRDefault="00C063AB" w:rsidP="00DE04A7">
            <w:pPr>
              <w:cnfStyle w:val="000000000000"/>
            </w:pPr>
            <w:r w:rsidRPr="009341A3">
              <w:t>Izrada i podnošenje nadležnim tijelima periodičnih analitičkih, informativnih i drugih materijala o utvrđenom stanju iz nadležnosti SIKS-a, s prijedlogom mjera za prevladavanje stanja</w:t>
            </w:r>
          </w:p>
        </w:tc>
        <w:tc>
          <w:tcPr>
            <w:tcW w:w="4985" w:type="dxa"/>
            <w:shd w:val="clear" w:color="auto" w:fill="FFFFFF" w:themeFill="background1"/>
          </w:tcPr>
          <w:p w:rsidR="00C063AB" w:rsidRPr="009341A3" w:rsidRDefault="00C063AB" w:rsidP="00DE04A7">
            <w:pPr>
              <w:cnfStyle w:val="000000000000"/>
            </w:pPr>
            <w:r w:rsidRPr="009341A3">
              <w:t>Izrađeni s</w:t>
            </w:r>
            <w:r>
              <w:t>u i nadležnim tijelima podneseni</w:t>
            </w:r>
            <w:r w:rsidRPr="009341A3">
              <w:t xml:space="preserve"> periodični analitički i informativni materijali o utvrđenom </w:t>
            </w:r>
            <w:r>
              <w:t>stanju iz nadležnosti SIKS-a, s</w:t>
            </w:r>
            <w:r w:rsidRPr="009341A3">
              <w:t xml:space="preserve"> prijedlogom mjera za prevladavanje stanja.</w:t>
            </w:r>
          </w:p>
        </w:tc>
      </w:tr>
      <w:tr w:rsidR="00C063AB" w:rsidRPr="009341A3" w:rsidTr="00DE04A7">
        <w:trPr>
          <w:cnfStyle w:val="000000100000"/>
          <w:trHeight w:val="532"/>
        </w:trPr>
        <w:tc>
          <w:tcPr>
            <w:cnfStyle w:val="001000000000"/>
            <w:tcW w:w="802" w:type="dxa"/>
            <w:shd w:val="clear" w:color="auto" w:fill="FFFFFF" w:themeFill="background1"/>
            <w:vAlign w:val="center"/>
          </w:tcPr>
          <w:p w:rsidR="00C063AB" w:rsidRPr="009341A3" w:rsidRDefault="00C063AB" w:rsidP="00DE04A7">
            <w:pPr>
              <w:jc w:val="center"/>
            </w:pPr>
          </w:p>
        </w:tc>
        <w:tc>
          <w:tcPr>
            <w:tcW w:w="3842" w:type="dxa"/>
            <w:shd w:val="clear" w:color="auto" w:fill="FFFFFF" w:themeFill="background1"/>
          </w:tcPr>
          <w:p w:rsidR="00C063AB" w:rsidRPr="009341A3" w:rsidRDefault="00C063AB" w:rsidP="00DE04A7">
            <w:pPr>
              <w:cnfStyle w:val="000000100000"/>
            </w:pPr>
          </w:p>
        </w:tc>
        <w:tc>
          <w:tcPr>
            <w:tcW w:w="4985" w:type="dxa"/>
            <w:shd w:val="clear" w:color="auto" w:fill="FFFFFF" w:themeFill="background1"/>
          </w:tcPr>
          <w:p w:rsidR="00C063AB" w:rsidRPr="009341A3" w:rsidRDefault="00C063AB" w:rsidP="00DE04A7">
            <w:pPr>
              <w:cnfStyle w:val="000000100000"/>
            </w:pPr>
          </w:p>
        </w:tc>
      </w:tr>
    </w:tbl>
    <w:p w:rsidR="00C063AB" w:rsidRPr="009341A3" w:rsidRDefault="00C063AB" w:rsidP="00C063AB">
      <w:pPr>
        <w:spacing w:after="120"/>
        <w:jc w:val="both"/>
        <w:rPr>
          <w:b/>
          <w:i/>
        </w:rPr>
      </w:pPr>
      <w:r w:rsidRPr="009341A3">
        <w:rPr>
          <w:b/>
          <w:i/>
        </w:rPr>
        <w:t>Strateški cilj 3: Dalje unaprijediti sustav međunarodne pravne pomoći</w:t>
      </w:r>
    </w:p>
    <w:tbl>
      <w:tblPr>
        <w:tblStyle w:val="PlainTable41"/>
        <w:tblW w:w="9629"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shd w:val="clear" w:color="auto" w:fill="FFFFFF" w:themeFill="background1"/>
        <w:tblLook w:val="04A0"/>
      </w:tblPr>
      <w:tblGrid>
        <w:gridCol w:w="802"/>
        <w:gridCol w:w="3842"/>
        <w:gridCol w:w="4985"/>
      </w:tblGrid>
      <w:tr w:rsidR="00C063AB" w:rsidRPr="009341A3" w:rsidTr="00DE04A7">
        <w:trPr>
          <w:cnfStyle w:val="100000000000"/>
          <w:trHeight w:val="252"/>
        </w:trPr>
        <w:tc>
          <w:tcPr>
            <w:cnfStyle w:val="001000000000"/>
            <w:tcW w:w="802" w:type="dxa"/>
            <w:shd w:val="clear" w:color="auto" w:fill="4F81BD" w:themeFill="accent1"/>
            <w:vAlign w:val="center"/>
          </w:tcPr>
          <w:p w:rsidR="00C063AB" w:rsidRPr="009341A3" w:rsidRDefault="00C063AB" w:rsidP="00DE04A7">
            <w:pPr>
              <w:jc w:val="center"/>
              <w:rPr>
                <w:bCs w:val="0"/>
                <w:color w:val="FFFFFF" w:themeColor="background1"/>
                <w:sz w:val="18"/>
                <w:szCs w:val="18"/>
              </w:rPr>
            </w:pPr>
            <w:r w:rsidRPr="009341A3">
              <w:rPr>
                <w:bCs w:val="0"/>
                <w:color w:val="FFFFFF" w:themeColor="background1"/>
                <w:sz w:val="18"/>
                <w:szCs w:val="18"/>
              </w:rPr>
              <w:t>R.b.</w:t>
            </w:r>
          </w:p>
        </w:tc>
        <w:tc>
          <w:tcPr>
            <w:tcW w:w="3842" w:type="dxa"/>
            <w:shd w:val="clear" w:color="auto" w:fill="4F81BD" w:themeFill="accent1"/>
            <w:vAlign w:val="center"/>
            <w:hideMark/>
          </w:tcPr>
          <w:p w:rsidR="00C063AB" w:rsidRPr="009341A3" w:rsidRDefault="00C063AB" w:rsidP="00DE04A7">
            <w:pPr>
              <w:jc w:val="center"/>
              <w:cnfStyle w:val="100000000000"/>
              <w:rPr>
                <w:bCs w:val="0"/>
                <w:color w:val="FFFFFF" w:themeColor="background1"/>
                <w:sz w:val="18"/>
                <w:szCs w:val="18"/>
              </w:rPr>
            </w:pPr>
            <w:r w:rsidRPr="009341A3">
              <w:rPr>
                <w:bCs w:val="0"/>
                <w:color w:val="FFFFFF" w:themeColor="background1"/>
                <w:sz w:val="18"/>
                <w:szCs w:val="18"/>
              </w:rPr>
              <w:t>STRATEŠKI PROGRAMI</w:t>
            </w:r>
          </w:p>
        </w:tc>
        <w:tc>
          <w:tcPr>
            <w:tcW w:w="4985" w:type="dxa"/>
            <w:shd w:val="clear" w:color="auto" w:fill="4F81BD" w:themeFill="accent1"/>
            <w:vAlign w:val="center"/>
            <w:hideMark/>
          </w:tcPr>
          <w:p w:rsidR="00C063AB" w:rsidRPr="009341A3" w:rsidRDefault="00C063AB" w:rsidP="00DE04A7">
            <w:pPr>
              <w:jc w:val="center"/>
              <w:cnfStyle w:val="100000000000"/>
              <w:rPr>
                <w:bCs w:val="0"/>
                <w:color w:val="FFFFFF" w:themeColor="background1"/>
                <w:sz w:val="18"/>
                <w:szCs w:val="18"/>
              </w:rPr>
            </w:pPr>
            <w:r w:rsidRPr="009341A3">
              <w:rPr>
                <w:bCs w:val="0"/>
                <w:color w:val="FFFFFF" w:themeColor="background1"/>
                <w:sz w:val="18"/>
                <w:szCs w:val="18"/>
              </w:rPr>
              <w:t>TRENUTAČNI STATUS STRATEŠKOG PROGRAMA</w:t>
            </w:r>
          </w:p>
        </w:tc>
      </w:tr>
      <w:tr w:rsidR="00C063AB" w:rsidRPr="009341A3" w:rsidTr="00DE04A7">
        <w:trPr>
          <w:cnfStyle w:val="000000100000"/>
        </w:trPr>
        <w:tc>
          <w:tcPr>
            <w:cnfStyle w:val="001000000000"/>
            <w:tcW w:w="802" w:type="dxa"/>
            <w:shd w:val="clear" w:color="auto" w:fill="FFFFFF" w:themeFill="background1"/>
            <w:vAlign w:val="center"/>
          </w:tcPr>
          <w:p w:rsidR="00C063AB" w:rsidRPr="009341A3" w:rsidRDefault="00C063AB" w:rsidP="00DE04A7">
            <w:pPr>
              <w:jc w:val="center"/>
              <w:rPr>
                <w:b w:val="0"/>
              </w:rPr>
            </w:pPr>
            <w:r w:rsidRPr="009341A3">
              <w:rPr>
                <w:b w:val="0"/>
              </w:rPr>
              <w:t>1.</w:t>
            </w:r>
          </w:p>
        </w:tc>
        <w:tc>
          <w:tcPr>
            <w:tcW w:w="3842" w:type="dxa"/>
            <w:shd w:val="clear" w:color="auto" w:fill="FFFFFF" w:themeFill="background1"/>
          </w:tcPr>
          <w:p w:rsidR="00C063AB" w:rsidRPr="009341A3" w:rsidRDefault="00C063AB" w:rsidP="00DE04A7">
            <w:pPr>
              <w:cnfStyle w:val="000000100000"/>
            </w:pPr>
            <w:r w:rsidRPr="009341A3">
              <w:t>Izrada analize o izazovima i potrebama u oblasti međunarodne pravne pomoći (MPP)</w:t>
            </w:r>
          </w:p>
        </w:tc>
        <w:tc>
          <w:tcPr>
            <w:tcW w:w="4985" w:type="dxa"/>
            <w:shd w:val="clear" w:color="auto" w:fill="FFFFFF" w:themeFill="background1"/>
          </w:tcPr>
          <w:p w:rsidR="00C063AB" w:rsidRPr="009341A3" w:rsidRDefault="00C063AB" w:rsidP="00DE04A7">
            <w:pPr>
              <w:cnfStyle w:val="000000100000"/>
            </w:pPr>
            <w:r w:rsidRPr="009341A3">
              <w:t>Nije izrađena je analiza iza</w:t>
            </w:r>
            <w:r>
              <w:t>zova i potreba u oblasti MPP, s</w:t>
            </w:r>
            <w:r w:rsidRPr="009341A3">
              <w:t xml:space="preserve"> preporukama za unaprjeđenje.</w:t>
            </w:r>
          </w:p>
        </w:tc>
      </w:tr>
      <w:tr w:rsidR="00C063AB" w:rsidRPr="009341A3" w:rsidTr="00DE04A7">
        <w:trPr>
          <w:trHeight w:val="530"/>
        </w:trPr>
        <w:tc>
          <w:tcPr>
            <w:cnfStyle w:val="001000000000"/>
            <w:tcW w:w="802" w:type="dxa"/>
            <w:shd w:val="clear" w:color="auto" w:fill="FFFFFF" w:themeFill="background1"/>
            <w:vAlign w:val="center"/>
          </w:tcPr>
          <w:p w:rsidR="00C063AB" w:rsidRPr="009341A3" w:rsidRDefault="00C063AB" w:rsidP="00DE04A7">
            <w:pPr>
              <w:jc w:val="center"/>
              <w:rPr>
                <w:b w:val="0"/>
              </w:rPr>
            </w:pPr>
            <w:r w:rsidRPr="009341A3">
              <w:rPr>
                <w:b w:val="0"/>
              </w:rPr>
              <w:t>2.</w:t>
            </w:r>
          </w:p>
        </w:tc>
        <w:tc>
          <w:tcPr>
            <w:tcW w:w="3842" w:type="dxa"/>
            <w:shd w:val="clear" w:color="auto" w:fill="FFFFFF" w:themeFill="background1"/>
          </w:tcPr>
          <w:p w:rsidR="00C063AB" w:rsidRPr="009341A3" w:rsidRDefault="00C063AB" w:rsidP="00DE04A7">
            <w:pPr>
              <w:cnfStyle w:val="000000000000"/>
            </w:pPr>
            <w:r w:rsidRPr="009341A3">
              <w:t xml:space="preserve">Unaprjeđenje postupanja </w:t>
            </w:r>
            <w:r>
              <w:t>sudova u BiH u predmetima MPP s</w:t>
            </w:r>
            <w:r w:rsidRPr="009341A3">
              <w:t xml:space="preserve"> cilјem ujednačavanja</w:t>
            </w:r>
          </w:p>
        </w:tc>
        <w:tc>
          <w:tcPr>
            <w:tcW w:w="4985" w:type="dxa"/>
            <w:shd w:val="clear" w:color="auto" w:fill="FFFFFF" w:themeFill="background1"/>
          </w:tcPr>
          <w:p w:rsidR="00C063AB" w:rsidRPr="009341A3" w:rsidRDefault="00C063AB" w:rsidP="00DE04A7">
            <w:pPr>
              <w:cnfStyle w:val="000000000000"/>
            </w:pPr>
            <w:r w:rsidRPr="009341A3">
              <w:t>1. Predloženi su godišnji programi obuke sudaca</w:t>
            </w:r>
            <w:r>
              <w:t xml:space="preserve"> o MPP, u skladu s</w:t>
            </w:r>
            <w:r w:rsidRPr="009341A3">
              <w:t xml:space="preserve"> prethodno utvrđenom analizom;</w:t>
            </w:r>
          </w:p>
          <w:p w:rsidR="00C063AB" w:rsidRPr="009341A3" w:rsidRDefault="00C063AB" w:rsidP="00DE04A7">
            <w:pPr>
              <w:cnfStyle w:val="000000000000"/>
            </w:pPr>
            <w:r w:rsidRPr="009341A3">
              <w:t>2. Osigurana je kontinuirana obuka sudaca o MPP, a MP BiH nije podnijeto godišnje izvješće o učincima obuke;</w:t>
            </w:r>
          </w:p>
          <w:p w:rsidR="00C063AB" w:rsidRPr="009341A3" w:rsidRDefault="00C063AB" w:rsidP="00DE04A7">
            <w:pPr>
              <w:cnfStyle w:val="000000000000"/>
            </w:pPr>
            <w:r w:rsidRPr="009341A3">
              <w:t>3. Definirana su rješenja za dostavu informacija sudovima u BiH u pogledu novih pravnih instrumenata u postupcima pružanja MPP.</w:t>
            </w:r>
          </w:p>
        </w:tc>
      </w:tr>
      <w:tr w:rsidR="00C063AB" w:rsidRPr="009341A3" w:rsidTr="00DE04A7">
        <w:trPr>
          <w:cnfStyle w:val="000000100000"/>
        </w:trPr>
        <w:tc>
          <w:tcPr>
            <w:cnfStyle w:val="001000000000"/>
            <w:tcW w:w="802" w:type="dxa"/>
            <w:shd w:val="clear" w:color="auto" w:fill="FFFFFF" w:themeFill="background1"/>
            <w:vAlign w:val="center"/>
          </w:tcPr>
          <w:p w:rsidR="00C063AB" w:rsidRPr="009341A3" w:rsidRDefault="00C063AB" w:rsidP="00DE04A7">
            <w:pPr>
              <w:jc w:val="center"/>
              <w:rPr>
                <w:b w:val="0"/>
              </w:rPr>
            </w:pPr>
            <w:r w:rsidRPr="009341A3">
              <w:rPr>
                <w:b w:val="0"/>
              </w:rPr>
              <w:t>3.</w:t>
            </w:r>
          </w:p>
        </w:tc>
        <w:tc>
          <w:tcPr>
            <w:tcW w:w="3842" w:type="dxa"/>
            <w:shd w:val="clear" w:color="auto" w:fill="FFFFFF" w:themeFill="background1"/>
          </w:tcPr>
          <w:p w:rsidR="00C063AB" w:rsidRPr="009341A3" w:rsidRDefault="00C063AB" w:rsidP="00DE04A7">
            <w:pPr>
              <w:cnfStyle w:val="000000100000"/>
            </w:pPr>
            <w:r w:rsidRPr="009341A3">
              <w:t>Unaprjeđenje pružanja MPP u građanskim stvarima</w:t>
            </w:r>
          </w:p>
        </w:tc>
        <w:tc>
          <w:tcPr>
            <w:tcW w:w="4985" w:type="dxa"/>
            <w:shd w:val="clear" w:color="auto" w:fill="FFFFFF" w:themeFill="background1"/>
          </w:tcPr>
          <w:p w:rsidR="00C063AB" w:rsidRPr="009341A3" w:rsidRDefault="00C063AB" w:rsidP="00DE04A7">
            <w:pPr>
              <w:cnfStyle w:val="000000100000"/>
            </w:pPr>
            <w:r w:rsidRPr="009341A3">
              <w:t>Izrađen je i upućen u proceduru usvajanja Zakon o MPP u građanskim stvarima.</w:t>
            </w:r>
          </w:p>
        </w:tc>
      </w:tr>
      <w:tr w:rsidR="00C063AB" w:rsidRPr="009341A3" w:rsidTr="00DE04A7">
        <w:tc>
          <w:tcPr>
            <w:cnfStyle w:val="001000000000"/>
            <w:tcW w:w="802" w:type="dxa"/>
            <w:shd w:val="clear" w:color="auto" w:fill="FFFFFF" w:themeFill="background1"/>
            <w:vAlign w:val="center"/>
          </w:tcPr>
          <w:p w:rsidR="00C063AB" w:rsidRPr="009341A3" w:rsidRDefault="00C063AB" w:rsidP="00DE04A7">
            <w:pPr>
              <w:jc w:val="center"/>
              <w:rPr>
                <w:b w:val="0"/>
              </w:rPr>
            </w:pPr>
            <w:r w:rsidRPr="009341A3">
              <w:rPr>
                <w:b w:val="0"/>
              </w:rPr>
              <w:t>4.</w:t>
            </w:r>
          </w:p>
        </w:tc>
        <w:tc>
          <w:tcPr>
            <w:tcW w:w="3842" w:type="dxa"/>
            <w:shd w:val="clear" w:color="auto" w:fill="FFFFFF" w:themeFill="background1"/>
          </w:tcPr>
          <w:p w:rsidR="00C063AB" w:rsidRPr="009341A3" w:rsidRDefault="00C063AB" w:rsidP="00DE04A7">
            <w:pPr>
              <w:cnfStyle w:val="000000000000"/>
            </w:pPr>
            <w:r w:rsidRPr="009341A3">
              <w:t>Organiziranje zajedničke obuke o MPP od strane MP BiH i koordiniranje napora u ovoj oblasti</w:t>
            </w:r>
          </w:p>
        </w:tc>
        <w:tc>
          <w:tcPr>
            <w:tcW w:w="4985" w:type="dxa"/>
            <w:shd w:val="clear" w:color="auto" w:fill="FFFFFF" w:themeFill="background1"/>
          </w:tcPr>
          <w:p w:rsidR="00C063AB" w:rsidRPr="009341A3" w:rsidRDefault="00C063AB" w:rsidP="00DE04A7">
            <w:pPr>
              <w:cnfStyle w:val="000000000000"/>
            </w:pPr>
            <w:r w:rsidRPr="009341A3">
              <w:t>1. U studenom 2014. godine je održana jednodnevna obuka na temu MPP u građanskim i kaznenim stvarima;</w:t>
            </w:r>
          </w:p>
          <w:p w:rsidR="00C063AB" w:rsidRPr="009341A3" w:rsidRDefault="00C063AB" w:rsidP="00DE04A7">
            <w:pPr>
              <w:cnfStyle w:val="000000000000"/>
            </w:pPr>
            <w:r w:rsidRPr="009341A3">
              <w:t>2. Sastanci iz oblasti MPP se ne održavaju.</w:t>
            </w:r>
          </w:p>
        </w:tc>
      </w:tr>
      <w:tr w:rsidR="00C063AB" w:rsidRPr="009341A3" w:rsidTr="00DE04A7">
        <w:trPr>
          <w:cnfStyle w:val="000000100000"/>
          <w:trHeight w:val="532"/>
        </w:trPr>
        <w:tc>
          <w:tcPr>
            <w:cnfStyle w:val="001000000000"/>
            <w:tcW w:w="802" w:type="dxa"/>
            <w:shd w:val="clear" w:color="auto" w:fill="FFFFFF" w:themeFill="background1"/>
            <w:vAlign w:val="center"/>
          </w:tcPr>
          <w:p w:rsidR="00C063AB" w:rsidRPr="009341A3" w:rsidRDefault="00C063AB" w:rsidP="00DE04A7">
            <w:pPr>
              <w:jc w:val="center"/>
              <w:rPr>
                <w:b w:val="0"/>
              </w:rPr>
            </w:pPr>
            <w:r w:rsidRPr="009341A3">
              <w:rPr>
                <w:b w:val="0"/>
              </w:rPr>
              <w:t>5.</w:t>
            </w:r>
          </w:p>
        </w:tc>
        <w:tc>
          <w:tcPr>
            <w:tcW w:w="3842" w:type="dxa"/>
            <w:shd w:val="clear" w:color="auto" w:fill="FFFFFF" w:themeFill="background1"/>
          </w:tcPr>
          <w:p w:rsidR="00C063AB" w:rsidRPr="009341A3" w:rsidRDefault="00C063AB" w:rsidP="00DE04A7">
            <w:pPr>
              <w:cnfStyle w:val="000000100000"/>
            </w:pPr>
            <w:r w:rsidRPr="009341A3">
              <w:t>Uspostava i dalјnje unaprjeđenje sustava informiranja</w:t>
            </w:r>
            <w:r>
              <w:t>, vođenja elektroničke</w:t>
            </w:r>
            <w:r w:rsidRPr="009341A3">
              <w:t xml:space="preserve"> pisarnice, prikuplјanja i praćenja statistike u oblasti MPP od strane svih nadležnih tijela</w:t>
            </w:r>
          </w:p>
        </w:tc>
        <w:tc>
          <w:tcPr>
            <w:tcW w:w="4985" w:type="dxa"/>
            <w:shd w:val="clear" w:color="auto" w:fill="FFFFFF" w:themeFill="background1"/>
          </w:tcPr>
          <w:p w:rsidR="00C063AB" w:rsidRPr="009341A3" w:rsidRDefault="00C063AB" w:rsidP="00DE04A7">
            <w:pPr>
              <w:cnfStyle w:val="000000100000"/>
            </w:pPr>
            <w:r w:rsidRPr="009341A3">
              <w:t>1. Prikuplјene su informacije o potrebnim statističkim podacima pravosudnih institucija u BiH o MPP;</w:t>
            </w:r>
          </w:p>
          <w:p w:rsidR="00C063AB" w:rsidRPr="009341A3" w:rsidRDefault="00C063AB" w:rsidP="00DE04A7">
            <w:pPr>
              <w:cnfStyle w:val="000000100000"/>
            </w:pPr>
            <w:r w:rsidRPr="009341A3">
              <w:t>2. Osigurana su sredstva za dogradnju OWIS-a u okviru srednjoročnog okvira rashoda.</w:t>
            </w:r>
          </w:p>
        </w:tc>
      </w:tr>
      <w:tr w:rsidR="00C063AB" w:rsidRPr="009341A3" w:rsidTr="00DE04A7">
        <w:trPr>
          <w:trHeight w:val="532"/>
        </w:trPr>
        <w:tc>
          <w:tcPr>
            <w:cnfStyle w:val="001000000000"/>
            <w:tcW w:w="802" w:type="dxa"/>
            <w:shd w:val="clear" w:color="auto" w:fill="FFFFFF" w:themeFill="background1"/>
            <w:vAlign w:val="center"/>
          </w:tcPr>
          <w:p w:rsidR="00C063AB" w:rsidRPr="009341A3" w:rsidRDefault="00C063AB" w:rsidP="00DE04A7">
            <w:pPr>
              <w:jc w:val="center"/>
              <w:rPr>
                <w:b w:val="0"/>
              </w:rPr>
            </w:pPr>
            <w:r w:rsidRPr="009341A3">
              <w:rPr>
                <w:b w:val="0"/>
              </w:rPr>
              <w:t>6.</w:t>
            </w:r>
          </w:p>
        </w:tc>
        <w:tc>
          <w:tcPr>
            <w:tcW w:w="3842" w:type="dxa"/>
            <w:shd w:val="clear" w:color="auto" w:fill="FFFFFF" w:themeFill="background1"/>
          </w:tcPr>
          <w:p w:rsidR="00C063AB" w:rsidRPr="009341A3" w:rsidRDefault="00C063AB" w:rsidP="00DE04A7">
            <w:pPr>
              <w:cnfStyle w:val="000000000000"/>
            </w:pPr>
            <w:r w:rsidRPr="009341A3">
              <w:t>Potpisivanje i praćenje primjene relevantnih međunarodnih sporazuma i konvencija</w:t>
            </w:r>
          </w:p>
        </w:tc>
        <w:tc>
          <w:tcPr>
            <w:tcW w:w="4985" w:type="dxa"/>
            <w:shd w:val="clear" w:color="auto" w:fill="FFFFFF" w:themeFill="background1"/>
          </w:tcPr>
          <w:p w:rsidR="00C063AB" w:rsidRPr="009341A3" w:rsidRDefault="00C063AB" w:rsidP="00DE04A7">
            <w:pPr>
              <w:cnfStyle w:val="000000000000"/>
            </w:pPr>
            <w:r w:rsidRPr="009341A3">
              <w:t>Uspostavlјen je sustav analize i procjene potreba i poslјedica sklapanja međunarodnih bilateralnih i multilateralnih ugovora iz oblasti MPP.</w:t>
            </w:r>
          </w:p>
        </w:tc>
      </w:tr>
      <w:tr w:rsidR="00C063AB" w:rsidRPr="009341A3" w:rsidTr="00DE04A7">
        <w:trPr>
          <w:cnfStyle w:val="000000100000"/>
          <w:trHeight w:val="532"/>
        </w:trPr>
        <w:tc>
          <w:tcPr>
            <w:cnfStyle w:val="001000000000"/>
            <w:tcW w:w="802" w:type="dxa"/>
            <w:shd w:val="clear" w:color="auto" w:fill="FFFFFF" w:themeFill="background1"/>
            <w:vAlign w:val="center"/>
          </w:tcPr>
          <w:p w:rsidR="00C063AB" w:rsidRPr="009341A3" w:rsidRDefault="00C063AB" w:rsidP="00DE04A7">
            <w:pPr>
              <w:jc w:val="center"/>
              <w:rPr>
                <w:b w:val="0"/>
              </w:rPr>
            </w:pPr>
            <w:r w:rsidRPr="009341A3">
              <w:rPr>
                <w:b w:val="0"/>
              </w:rPr>
              <w:t>7.</w:t>
            </w:r>
          </w:p>
        </w:tc>
        <w:tc>
          <w:tcPr>
            <w:tcW w:w="3842" w:type="dxa"/>
            <w:shd w:val="clear" w:color="auto" w:fill="FFFFFF" w:themeFill="background1"/>
          </w:tcPr>
          <w:p w:rsidR="00C063AB" w:rsidRPr="009341A3" w:rsidRDefault="00C063AB" w:rsidP="00DE04A7">
            <w:pPr>
              <w:cnfStyle w:val="000000100000"/>
            </w:pPr>
            <w:r w:rsidRPr="009341A3">
              <w:t>Izrada i podnošenje nadležnim tijelima periodičnih analitičkih, informativnih i drugih materijala o utvrđenom stanju iz nadležnosti S</w:t>
            </w:r>
            <w:r>
              <w:t>MMPPS-a, s</w:t>
            </w:r>
            <w:r w:rsidRPr="009341A3">
              <w:t xml:space="preserve"> prijedlogom mjera za prevladavanje stanja</w:t>
            </w:r>
          </w:p>
        </w:tc>
        <w:tc>
          <w:tcPr>
            <w:tcW w:w="4985" w:type="dxa"/>
            <w:shd w:val="clear" w:color="auto" w:fill="FFFFFF" w:themeFill="background1"/>
          </w:tcPr>
          <w:p w:rsidR="00C063AB" w:rsidRPr="009341A3" w:rsidRDefault="00C063AB" w:rsidP="00DE04A7">
            <w:pPr>
              <w:cnfStyle w:val="000000100000"/>
            </w:pPr>
            <w:r w:rsidRPr="009341A3">
              <w:t>Izrađeni su i nadležnim tijelima podneseni periodični analitički i informativni materijali o utvrđenom st</w:t>
            </w:r>
            <w:r>
              <w:t>anju iz nadležnosti SMMPPS-a, s</w:t>
            </w:r>
            <w:r w:rsidRPr="009341A3">
              <w:t xml:space="preserve"> prijedlogom mjera za prevladavanje stanja.</w:t>
            </w:r>
          </w:p>
        </w:tc>
      </w:tr>
    </w:tbl>
    <w:p w:rsidR="00C063AB" w:rsidRPr="009341A3" w:rsidRDefault="00C063AB" w:rsidP="00C063AB">
      <w:pPr>
        <w:spacing w:after="120"/>
        <w:jc w:val="both"/>
        <w:rPr>
          <w:b/>
          <w:i/>
          <w:sz w:val="22"/>
          <w:szCs w:val="22"/>
        </w:rPr>
      </w:pPr>
      <w:r w:rsidRPr="009341A3">
        <w:rPr>
          <w:b/>
          <w:i/>
          <w:sz w:val="22"/>
          <w:szCs w:val="22"/>
        </w:rPr>
        <w:t>Strateški cilj 4: Stvoriti pretpostavke za aktivniji angažman civilnog društva i pružanje pravne pomoći</w:t>
      </w:r>
    </w:p>
    <w:tbl>
      <w:tblPr>
        <w:tblStyle w:val="PlainTable41"/>
        <w:tblW w:w="9629"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shd w:val="clear" w:color="auto" w:fill="FFFFFF" w:themeFill="background1"/>
        <w:tblLook w:val="04A0"/>
      </w:tblPr>
      <w:tblGrid>
        <w:gridCol w:w="802"/>
        <w:gridCol w:w="3842"/>
        <w:gridCol w:w="4985"/>
      </w:tblGrid>
      <w:tr w:rsidR="00C063AB" w:rsidRPr="009341A3" w:rsidTr="00DE04A7">
        <w:trPr>
          <w:cnfStyle w:val="100000000000"/>
          <w:trHeight w:val="252"/>
        </w:trPr>
        <w:tc>
          <w:tcPr>
            <w:cnfStyle w:val="001000000000"/>
            <w:tcW w:w="802" w:type="dxa"/>
            <w:shd w:val="clear" w:color="auto" w:fill="4F81BD" w:themeFill="accent1"/>
            <w:vAlign w:val="center"/>
          </w:tcPr>
          <w:p w:rsidR="00C063AB" w:rsidRPr="009341A3" w:rsidRDefault="00C063AB" w:rsidP="00DE04A7">
            <w:pPr>
              <w:jc w:val="center"/>
              <w:rPr>
                <w:bCs w:val="0"/>
                <w:color w:val="FFFFFF" w:themeColor="background1"/>
                <w:sz w:val="18"/>
                <w:szCs w:val="18"/>
              </w:rPr>
            </w:pPr>
            <w:r w:rsidRPr="009341A3">
              <w:rPr>
                <w:bCs w:val="0"/>
                <w:color w:val="FFFFFF" w:themeColor="background1"/>
                <w:sz w:val="18"/>
                <w:szCs w:val="18"/>
              </w:rPr>
              <w:t>R.b.</w:t>
            </w:r>
          </w:p>
        </w:tc>
        <w:tc>
          <w:tcPr>
            <w:tcW w:w="3842" w:type="dxa"/>
            <w:shd w:val="clear" w:color="auto" w:fill="4F81BD" w:themeFill="accent1"/>
            <w:vAlign w:val="center"/>
            <w:hideMark/>
          </w:tcPr>
          <w:p w:rsidR="00C063AB" w:rsidRPr="009341A3" w:rsidRDefault="00C063AB" w:rsidP="00DE04A7">
            <w:pPr>
              <w:jc w:val="center"/>
              <w:cnfStyle w:val="100000000000"/>
              <w:rPr>
                <w:bCs w:val="0"/>
                <w:color w:val="FFFFFF" w:themeColor="background1"/>
                <w:sz w:val="18"/>
                <w:szCs w:val="18"/>
              </w:rPr>
            </w:pPr>
            <w:r w:rsidRPr="009341A3">
              <w:rPr>
                <w:bCs w:val="0"/>
                <w:color w:val="FFFFFF" w:themeColor="background1"/>
                <w:sz w:val="18"/>
                <w:szCs w:val="18"/>
              </w:rPr>
              <w:t>STRATEŠKI PROGRAMI</w:t>
            </w:r>
          </w:p>
        </w:tc>
        <w:tc>
          <w:tcPr>
            <w:tcW w:w="4985" w:type="dxa"/>
            <w:shd w:val="clear" w:color="auto" w:fill="4F81BD" w:themeFill="accent1"/>
            <w:vAlign w:val="center"/>
            <w:hideMark/>
          </w:tcPr>
          <w:p w:rsidR="00C063AB" w:rsidRPr="009341A3" w:rsidRDefault="00C063AB" w:rsidP="00DE04A7">
            <w:pPr>
              <w:jc w:val="center"/>
              <w:cnfStyle w:val="100000000000"/>
              <w:rPr>
                <w:bCs w:val="0"/>
                <w:color w:val="FFFFFF" w:themeColor="background1"/>
                <w:sz w:val="18"/>
                <w:szCs w:val="18"/>
              </w:rPr>
            </w:pPr>
            <w:r w:rsidRPr="009341A3">
              <w:rPr>
                <w:bCs w:val="0"/>
                <w:color w:val="FFFFFF" w:themeColor="background1"/>
                <w:sz w:val="18"/>
                <w:szCs w:val="18"/>
              </w:rPr>
              <w:t>TRENUTAČNI STATUS STRATEŠKOG PROGRAMA</w:t>
            </w:r>
          </w:p>
        </w:tc>
      </w:tr>
      <w:tr w:rsidR="00C063AB" w:rsidRPr="009341A3" w:rsidTr="00DE04A7">
        <w:trPr>
          <w:cnfStyle w:val="000000100000"/>
        </w:trPr>
        <w:tc>
          <w:tcPr>
            <w:cnfStyle w:val="001000000000"/>
            <w:tcW w:w="802" w:type="dxa"/>
            <w:shd w:val="clear" w:color="auto" w:fill="FFFFFF" w:themeFill="background1"/>
            <w:vAlign w:val="center"/>
          </w:tcPr>
          <w:p w:rsidR="00C063AB" w:rsidRPr="009341A3" w:rsidRDefault="00C063AB" w:rsidP="00DE04A7">
            <w:pPr>
              <w:jc w:val="center"/>
              <w:rPr>
                <w:b w:val="0"/>
              </w:rPr>
            </w:pPr>
            <w:r w:rsidRPr="009341A3">
              <w:rPr>
                <w:b w:val="0"/>
              </w:rPr>
              <w:t>1.</w:t>
            </w:r>
          </w:p>
        </w:tc>
        <w:tc>
          <w:tcPr>
            <w:tcW w:w="3842" w:type="dxa"/>
            <w:shd w:val="clear" w:color="auto" w:fill="FFFFFF" w:themeFill="background1"/>
          </w:tcPr>
          <w:p w:rsidR="00C063AB" w:rsidRPr="009341A3" w:rsidRDefault="00C063AB" w:rsidP="00DE04A7">
            <w:pPr>
              <w:cnfStyle w:val="000000100000"/>
            </w:pPr>
            <w:r w:rsidRPr="009341A3">
              <w:t>Izrada Strategije za uspostavu</w:t>
            </w:r>
            <w:r>
              <w:t xml:space="preserve"> po</w:t>
            </w:r>
            <w:r w:rsidRPr="009341A3">
              <w:t>ticajnog okruženja za razvitak održivog civilnog društva u BiH</w:t>
            </w:r>
          </w:p>
        </w:tc>
        <w:tc>
          <w:tcPr>
            <w:tcW w:w="4985" w:type="dxa"/>
            <w:shd w:val="clear" w:color="auto" w:fill="FFFFFF" w:themeFill="background1"/>
          </w:tcPr>
          <w:p w:rsidR="00C063AB" w:rsidRPr="009341A3" w:rsidRDefault="00C063AB" w:rsidP="00DE04A7">
            <w:pPr>
              <w:ind w:right="-23"/>
              <w:cnfStyle w:val="000000100000"/>
            </w:pPr>
            <w:r w:rsidRPr="009341A3">
              <w:t>1. Izrada Strategije za uspostavu</w:t>
            </w:r>
            <w:r>
              <w:t xml:space="preserve"> po</w:t>
            </w:r>
            <w:r w:rsidRPr="009341A3">
              <w:t>ticajnog okruženja za razvitak održivog civilnog društva u BiH nije završena, zbog odustanka u radu Radne skupine predstavnika Vlade Republike Srpske. VM BiH je utemeljilo Radnu skupinu za revidiranje Sporazuma o suradnji VM BiH i nevladinog sektora u BH, čijim revidiranjem bi se trebao riješiti status navedene Strategije.</w:t>
            </w:r>
          </w:p>
          <w:p w:rsidR="00C063AB" w:rsidRPr="009341A3" w:rsidRDefault="00C063AB" w:rsidP="00DE04A7">
            <w:pPr>
              <w:ind w:right="-23"/>
              <w:cnfStyle w:val="000000100000"/>
            </w:pPr>
            <w:r w:rsidRPr="009341A3">
              <w:t>2. Uspostavljena je suradnja sa zemljama regije i EU i definirane oblasti gdje je potrebna daljnja izgradnja kapaciteta i ekspertna pomoć;</w:t>
            </w:r>
          </w:p>
          <w:p w:rsidR="00C063AB" w:rsidRPr="009341A3" w:rsidRDefault="00C063AB" w:rsidP="00DE04A7">
            <w:pPr>
              <w:ind w:right="-23"/>
              <w:cnfStyle w:val="000000100000"/>
            </w:pPr>
            <w:r w:rsidRPr="009341A3">
              <w:t>3. Zbog neusvajanja nisu razvijeni instrumenti za praćenje i izvješćivanje o napretku u odnosu na Strategiju za uspostavu</w:t>
            </w:r>
            <w:r>
              <w:t xml:space="preserve"> po</w:t>
            </w:r>
            <w:r w:rsidRPr="009341A3">
              <w:t>ticajnog okruženja za razvitak održivog civilnog društva u BiH.</w:t>
            </w:r>
          </w:p>
        </w:tc>
      </w:tr>
      <w:tr w:rsidR="00C063AB" w:rsidRPr="009341A3" w:rsidTr="00DE04A7">
        <w:trPr>
          <w:trHeight w:val="530"/>
        </w:trPr>
        <w:tc>
          <w:tcPr>
            <w:cnfStyle w:val="001000000000"/>
            <w:tcW w:w="802" w:type="dxa"/>
            <w:shd w:val="clear" w:color="auto" w:fill="FFFFFF" w:themeFill="background1"/>
            <w:vAlign w:val="center"/>
          </w:tcPr>
          <w:p w:rsidR="00C063AB" w:rsidRPr="009341A3" w:rsidRDefault="00C063AB" w:rsidP="00DE04A7">
            <w:pPr>
              <w:jc w:val="center"/>
              <w:rPr>
                <w:b w:val="0"/>
              </w:rPr>
            </w:pPr>
            <w:r w:rsidRPr="009341A3">
              <w:rPr>
                <w:b w:val="0"/>
              </w:rPr>
              <w:t>2.</w:t>
            </w:r>
          </w:p>
        </w:tc>
        <w:tc>
          <w:tcPr>
            <w:tcW w:w="3842" w:type="dxa"/>
            <w:shd w:val="clear" w:color="auto" w:fill="FFFFFF" w:themeFill="background1"/>
          </w:tcPr>
          <w:p w:rsidR="00C063AB" w:rsidRPr="009341A3" w:rsidRDefault="00C063AB" w:rsidP="00DE04A7">
            <w:pPr>
              <w:cnfStyle w:val="000000000000"/>
            </w:pPr>
            <w:r w:rsidRPr="009341A3">
              <w:t>Provedba</w:t>
            </w:r>
            <w:r>
              <w:t xml:space="preserve"> aktivnosti s</w:t>
            </w:r>
            <w:r w:rsidRPr="009341A3">
              <w:t xml:space="preserve"> cilјem ostvarivosti načela pravičnog suđenja i osiguranja najviših standarda obrane kroz pravnu i tehničku podršku braniteljima u postupcima pred Odjelom I. (ratni zločini) i Odjelom II. (organizirani kriminal, gospodarski kriminal i korupcija) Suda BiH</w:t>
            </w:r>
          </w:p>
        </w:tc>
        <w:tc>
          <w:tcPr>
            <w:tcW w:w="4985" w:type="dxa"/>
            <w:shd w:val="clear" w:color="auto" w:fill="FFFFFF" w:themeFill="background1"/>
          </w:tcPr>
          <w:p w:rsidR="00C063AB" w:rsidRPr="009341A3" w:rsidRDefault="00C063AB" w:rsidP="00DE04A7">
            <w:pPr>
              <w:cnfStyle w:val="000000000000"/>
            </w:pPr>
            <w:r w:rsidRPr="009341A3">
              <w:t>1. Uspostavlјena je ažurirana lista certificiranih odvjetnika, branitelja</w:t>
            </w:r>
            <w:r>
              <w:t xml:space="preserve"> ovlaštenih za postupanje pred odjeli</w:t>
            </w:r>
            <w:r w:rsidRPr="009341A3">
              <w:t>m</w:t>
            </w:r>
            <w:r>
              <w:t>a</w:t>
            </w:r>
            <w:r w:rsidRPr="009341A3">
              <w:t xml:space="preserve"> I. i II. Suda BiH;</w:t>
            </w:r>
          </w:p>
          <w:p w:rsidR="00C063AB" w:rsidRPr="009341A3" w:rsidRDefault="00C063AB" w:rsidP="00DE04A7">
            <w:pPr>
              <w:cnfStyle w:val="000000000000"/>
            </w:pPr>
            <w:r w:rsidRPr="009341A3">
              <w:t>2. Uspostavlјena je i unaprijeđena suradnja</w:t>
            </w:r>
            <w:r>
              <w:t xml:space="preserve"> s</w:t>
            </w:r>
            <w:r w:rsidRPr="009341A3">
              <w:t xml:space="preserve"> Međunarodnim kaznenim sudom za bivšu Jugoslaviju oko posredovanja za potrebe obrana u predmetima ranih zločina pred Sudom BiH;</w:t>
            </w:r>
          </w:p>
          <w:p w:rsidR="00C063AB" w:rsidRPr="009341A3" w:rsidRDefault="00C063AB" w:rsidP="00DE04A7">
            <w:pPr>
              <w:cnfStyle w:val="000000000000"/>
            </w:pPr>
            <w:r w:rsidRPr="009341A3">
              <w:t>3. Organizirani su i provedeni seminari stručne obuke branitelja koji postupaju pred odjelima I. i II. Suda BiH;</w:t>
            </w:r>
          </w:p>
          <w:p w:rsidR="00C063AB" w:rsidRPr="009341A3" w:rsidRDefault="00C063AB" w:rsidP="00DE04A7">
            <w:pPr>
              <w:cnfStyle w:val="000000000000"/>
            </w:pPr>
            <w:r w:rsidRPr="009341A3">
              <w:t>4. Polugodišnja publikacija „OKO reporter o ratnim zločinima“, izdanje broj 17, nije izrađena.</w:t>
            </w:r>
          </w:p>
        </w:tc>
      </w:tr>
      <w:tr w:rsidR="00C063AB" w:rsidRPr="009341A3" w:rsidTr="00DE04A7">
        <w:trPr>
          <w:cnfStyle w:val="000000100000"/>
          <w:trHeight w:val="530"/>
        </w:trPr>
        <w:tc>
          <w:tcPr>
            <w:cnfStyle w:val="001000000000"/>
            <w:tcW w:w="802" w:type="dxa"/>
            <w:shd w:val="clear" w:color="auto" w:fill="FFFFFF" w:themeFill="background1"/>
            <w:vAlign w:val="center"/>
          </w:tcPr>
          <w:p w:rsidR="00C063AB" w:rsidRPr="009341A3" w:rsidRDefault="00C063AB" w:rsidP="00DE04A7">
            <w:pPr>
              <w:jc w:val="center"/>
              <w:rPr>
                <w:b w:val="0"/>
              </w:rPr>
            </w:pPr>
            <w:r w:rsidRPr="009341A3">
              <w:rPr>
                <w:b w:val="0"/>
              </w:rPr>
              <w:t>3.</w:t>
            </w:r>
          </w:p>
        </w:tc>
        <w:tc>
          <w:tcPr>
            <w:tcW w:w="3842" w:type="dxa"/>
            <w:shd w:val="clear" w:color="auto" w:fill="FFFFFF" w:themeFill="background1"/>
          </w:tcPr>
          <w:p w:rsidR="00C063AB" w:rsidRPr="009341A3" w:rsidRDefault="00C063AB" w:rsidP="00DE04A7">
            <w:pPr>
              <w:cnfStyle w:val="000000100000"/>
            </w:pPr>
            <w:r w:rsidRPr="009341A3">
              <w:t>Provedba programa Europske unije „Europa za građane 2014. – 2020.“</w:t>
            </w:r>
            <w:r w:rsidRPr="009341A3">
              <w:rPr>
                <w:vertAlign w:val="superscript"/>
              </w:rPr>
              <w:footnoteReference w:id="6"/>
            </w:r>
          </w:p>
        </w:tc>
        <w:tc>
          <w:tcPr>
            <w:tcW w:w="4985" w:type="dxa"/>
            <w:shd w:val="clear" w:color="auto" w:fill="FFFFFF" w:themeFill="background1"/>
          </w:tcPr>
          <w:p w:rsidR="00C063AB" w:rsidRPr="009341A3" w:rsidRDefault="00C063AB" w:rsidP="00DE04A7">
            <w:pPr>
              <w:cnfStyle w:val="000000100000"/>
            </w:pPr>
            <w:r w:rsidRPr="009341A3">
              <w:t>1. Nije došlo do potpisivanja Memoranduma o razumijevanju o sudjelovanju BiH u programu „Europa za građane 2014. – 2020.“;</w:t>
            </w:r>
          </w:p>
          <w:p w:rsidR="00C063AB" w:rsidRPr="009341A3" w:rsidRDefault="00C063AB" w:rsidP="00DE04A7">
            <w:pPr>
              <w:cnfStyle w:val="000000100000"/>
            </w:pPr>
            <w:r>
              <w:t>2. Imenovana je kontakt-</w:t>
            </w:r>
            <w:r w:rsidRPr="009341A3">
              <w:t>osoba za program „Europa za građane 2014. – 2020.“;</w:t>
            </w:r>
          </w:p>
          <w:p w:rsidR="00C063AB" w:rsidRPr="009341A3" w:rsidRDefault="00C063AB" w:rsidP="00DE04A7">
            <w:pPr>
              <w:cnfStyle w:val="000000100000"/>
            </w:pPr>
            <w:r w:rsidRPr="009341A3">
              <w:t xml:space="preserve">3. Organizirani su info dani i radionice u cilјu promocije mogućnosti koje se nude u okviru programa „Europa za građane 2014. – 2020.“, </w:t>
            </w:r>
            <w:r>
              <w:t>u suradnji s</w:t>
            </w:r>
            <w:r w:rsidRPr="009341A3">
              <w:t xml:space="preserve"> DEI.</w:t>
            </w:r>
          </w:p>
        </w:tc>
      </w:tr>
      <w:tr w:rsidR="00C063AB" w:rsidRPr="009341A3" w:rsidTr="00DE04A7">
        <w:trPr>
          <w:trHeight w:val="530"/>
        </w:trPr>
        <w:tc>
          <w:tcPr>
            <w:cnfStyle w:val="001000000000"/>
            <w:tcW w:w="802" w:type="dxa"/>
            <w:shd w:val="clear" w:color="auto" w:fill="FFFFFF" w:themeFill="background1"/>
            <w:vAlign w:val="center"/>
          </w:tcPr>
          <w:p w:rsidR="00C063AB" w:rsidRPr="009341A3" w:rsidRDefault="00C063AB" w:rsidP="00DE04A7">
            <w:pPr>
              <w:tabs>
                <w:tab w:val="center" w:pos="293"/>
              </w:tabs>
              <w:jc w:val="center"/>
              <w:rPr>
                <w:b w:val="0"/>
              </w:rPr>
            </w:pPr>
            <w:r w:rsidRPr="009341A3">
              <w:rPr>
                <w:b w:val="0"/>
              </w:rPr>
              <w:t>4.</w:t>
            </w:r>
          </w:p>
        </w:tc>
        <w:tc>
          <w:tcPr>
            <w:tcW w:w="3842" w:type="dxa"/>
            <w:shd w:val="clear" w:color="auto" w:fill="FFFFFF" w:themeFill="background1"/>
          </w:tcPr>
          <w:p w:rsidR="00C063AB" w:rsidRPr="009341A3" w:rsidRDefault="00C063AB" w:rsidP="00DE04A7">
            <w:pPr>
              <w:cnfStyle w:val="000000000000"/>
            </w:pPr>
            <w:r w:rsidRPr="009341A3">
              <w:t>Izrada i podnošenje nadležnim tijelima periodičnih analitičkih, informativnih i drugih materijala o utvrđenom stanju iz nadležnosti SPP</w:t>
            </w:r>
            <w:r>
              <w:t>, s</w:t>
            </w:r>
            <w:r w:rsidRPr="009341A3">
              <w:t xml:space="preserve"> prijedlogom mjera za prevladavanje stanja</w:t>
            </w:r>
          </w:p>
        </w:tc>
        <w:tc>
          <w:tcPr>
            <w:tcW w:w="4985" w:type="dxa"/>
            <w:shd w:val="clear" w:color="auto" w:fill="FFFFFF" w:themeFill="background1"/>
          </w:tcPr>
          <w:p w:rsidR="00C063AB" w:rsidRPr="009341A3" w:rsidRDefault="00C063AB" w:rsidP="00DE04A7">
            <w:pPr>
              <w:cnfStyle w:val="000000000000"/>
            </w:pPr>
            <w:r w:rsidRPr="009341A3">
              <w:t>Izrađeni su i nadležnim tijelima podneseni periodični analitički i informativni materijali o utvrđenom</w:t>
            </w:r>
            <w:r>
              <w:t xml:space="preserve"> stanju iz nadležnosti SPP-a, s</w:t>
            </w:r>
            <w:r w:rsidRPr="009341A3">
              <w:t xml:space="preserve"> prijedlogom mjera za prevladavanje stanja.</w:t>
            </w:r>
          </w:p>
        </w:tc>
      </w:tr>
    </w:tbl>
    <w:p w:rsidR="00C063AB" w:rsidRPr="009341A3" w:rsidRDefault="00C063AB" w:rsidP="00C063AB">
      <w:pPr>
        <w:spacing w:after="120"/>
        <w:jc w:val="both"/>
        <w:rPr>
          <w:b/>
          <w:i/>
        </w:rPr>
      </w:pPr>
      <w:r w:rsidRPr="009341A3">
        <w:rPr>
          <w:b/>
          <w:i/>
        </w:rPr>
        <w:t>Strateški cilj 5:Jačanje kapaciteta, neovisnosti i efikasnosti uprave i Upravnog inspektorata u institucijama BiH</w:t>
      </w:r>
    </w:p>
    <w:tbl>
      <w:tblPr>
        <w:tblStyle w:val="PlainTable41"/>
        <w:tblW w:w="9629"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shd w:val="clear" w:color="auto" w:fill="FFFFFF" w:themeFill="background1"/>
        <w:tblLook w:val="04A0"/>
      </w:tblPr>
      <w:tblGrid>
        <w:gridCol w:w="802"/>
        <w:gridCol w:w="13"/>
        <w:gridCol w:w="3829"/>
        <w:gridCol w:w="4985"/>
      </w:tblGrid>
      <w:tr w:rsidR="00C063AB" w:rsidRPr="009341A3" w:rsidTr="00DE04A7">
        <w:trPr>
          <w:cnfStyle w:val="100000000000"/>
          <w:trHeight w:val="252"/>
        </w:trPr>
        <w:tc>
          <w:tcPr>
            <w:cnfStyle w:val="001000000000"/>
            <w:tcW w:w="802" w:type="dxa"/>
            <w:shd w:val="clear" w:color="auto" w:fill="4F81BD" w:themeFill="accent1"/>
            <w:vAlign w:val="center"/>
          </w:tcPr>
          <w:p w:rsidR="00C063AB" w:rsidRPr="009341A3" w:rsidRDefault="00C063AB" w:rsidP="00DE04A7">
            <w:pPr>
              <w:jc w:val="center"/>
              <w:rPr>
                <w:bCs w:val="0"/>
                <w:color w:val="FFFFFF" w:themeColor="background1"/>
                <w:sz w:val="18"/>
                <w:szCs w:val="18"/>
              </w:rPr>
            </w:pPr>
            <w:r w:rsidRPr="009341A3">
              <w:rPr>
                <w:bCs w:val="0"/>
                <w:color w:val="FFFFFF" w:themeColor="background1"/>
                <w:sz w:val="18"/>
                <w:szCs w:val="18"/>
              </w:rPr>
              <w:t>R.b.</w:t>
            </w:r>
          </w:p>
        </w:tc>
        <w:tc>
          <w:tcPr>
            <w:tcW w:w="3842" w:type="dxa"/>
            <w:gridSpan w:val="2"/>
            <w:shd w:val="clear" w:color="auto" w:fill="4F81BD" w:themeFill="accent1"/>
            <w:vAlign w:val="center"/>
            <w:hideMark/>
          </w:tcPr>
          <w:p w:rsidR="00C063AB" w:rsidRPr="009341A3" w:rsidRDefault="00C063AB" w:rsidP="00DE04A7">
            <w:pPr>
              <w:jc w:val="center"/>
              <w:cnfStyle w:val="100000000000"/>
              <w:rPr>
                <w:bCs w:val="0"/>
                <w:color w:val="FFFFFF" w:themeColor="background1"/>
                <w:sz w:val="18"/>
                <w:szCs w:val="18"/>
              </w:rPr>
            </w:pPr>
            <w:r w:rsidRPr="009341A3">
              <w:rPr>
                <w:bCs w:val="0"/>
                <w:color w:val="FFFFFF" w:themeColor="background1"/>
                <w:sz w:val="18"/>
                <w:szCs w:val="18"/>
              </w:rPr>
              <w:t>STRATEŠKI PROGRAMI</w:t>
            </w:r>
          </w:p>
        </w:tc>
        <w:tc>
          <w:tcPr>
            <w:tcW w:w="4985" w:type="dxa"/>
            <w:shd w:val="clear" w:color="auto" w:fill="4F81BD" w:themeFill="accent1"/>
            <w:vAlign w:val="center"/>
            <w:hideMark/>
          </w:tcPr>
          <w:p w:rsidR="00C063AB" w:rsidRPr="009341A3" w:rsidRDefault="00C063AB" w:rsidP="00DE04A7">
            <w:pPr>
              <w:jc w:val="center"/>
              <w:cnfStyle w:val="100000000000"/>
              <w:rPr>
                <w:bCs w:val="0"/>
                <w:color w:val="FFFFFF" w:themeColor="background1"/>
                <w:sz w:val="18"/>
                <w:szCs w:val="18"/>
              </w:rPr>
            </w:pPr>
            <w:r w:rsidRPr="009341A3">
              <w:rPr>
                <w:bCs w:val="0"/>
                <w:color w:val="FFFFFF" w:themeColor="background1"/>
                <w:sz w:val="18"/>
                <w:szCs w:val="18"/>
              </w:rPr>
              <w:t>TRENUTAČNI STATUS STRATEŠKOG PROGRAMA</w:t>
            </w:r>
          </w:p>
        </w:tc>
      </w:tr>
      <w:tr w:rsidR="00C063AB" w:rsidRPr="009341A3" w:rsidTr="00DE04A7">
        <w:trPr>
          <w:cnfStyle w:val="000000100000"/>
        </w:trPr>
        <w:tc>
          <w:tcPr>
            <w:cnfStyle w:val="001000000000"/>
            <w:tcW w:w="815" w:type="dxa"/>
            <w:gridSpan w:val="2"/>
            <w:shd w:val="clear" w:color="auto" w:fill="FFFFFF" w:themeFill="background1"/>
            <w:vAlign w:val="center"/>
          </w:tcPr>
          <w:p w:rsidR="00C063AB" w:rsidRPr="009341A3" w:rsidRDefault="00C063AB" w:rsidP="00DE04A7">
            <w:pPr>
              <w:jc w:val="center"/>
              <w:rPr>
                <w:b w:val="0"/>
              </w:rPr>
            </w:pPr>
            <w:r w:rsidRPr="009341A3">
              <w:rPr>
                <w:b w:val="0"/>
              </w:rPr>
              <w:t>1.</w:t>
            </w:r>
          </w:p>
        </w:tc>
        <w:tc>
          <w:tcPr>
            <w:tcW w:w="3829" w:type="dxa"/>
            <w:shd w:val="clear" w:color="auto" w:fill="FFFFFF" w:themeFill="background1"/>
          </w:tcPr>
          <w:p w:rsidR="00C063AB" w:rsidRPr="009341A3" w:rsidRDefault="00C063AB" w:rsidP="00DE04A7">
            <w:pPr>
              <w:cnfStyle w:val="000000100000"/>
            </w:pPr>
            <w:r w:rsidRPr="009341A3">
              <w:t xml:space="preserve">Unaprjeđenje </w:t>
            </w:r>
            <w:r>
              <w:t>kvalitete</w:t>
            </w:r>
            <w:r w:rsidRPr="009341A3">
              <w:t xml:space="preserve"> upravnog odlučivanja</w:t>
            </w:r>
          </w:p>
        </w:tc>
        <w:tc>
          <w:tcPr>
            <w:tcW w:w="4985" w:type="dxa"/>
            <w:shd w:val="clear" w:color="auto" w:fill="FFFFFF" w:themeFill="background1"/>
          </w:tcPr>
          <w:p w:rsidR="00C063AB" w:rsidRPr="009341A3" w:rsidRDefault="00C063AB" w:rsidP="00DE04A7">
            <w:pPr>
              <w:cnfStyle w:val="000000100000"/>
            </w:pPr>
            <w:r w:rsidRPr="009341A3">
              <w:t xml:space="preserve">1. Uspostavlјen </w:t>
            </w:r>
            <w:r>
              <w:t>je program pobolјšanja kvalitete</w:t>
            </w:r>
            <w:r w:rsidRPr="009341A3">
              <w:t xml:space="preserve"> upravnog odlučivanja;</w:t>
            </w:r>
          </w:p>
          <w:p w:rsidR="00C063AB" w:rsidRPr="009341A3" w:rsidRDefault="00C063AB" w:rsidP="00DE04A7">
            <w:pPr>
              <w:cnfStyle w:val="000000100000"/>
            </w:pPr>
            <w:r w:rsidRPr="009341A3">
              <w:t>2. Izrađene su i usvojene izmjene i dopune Zakona o upravnom postupku sa svrhom usuglašavanja</w:t>
            </w:r>
            <w:r>
              <w:t xml:space="preserve"> kvalitete</w:t>
            </w:r>
            <w:r w:rsidRPr="009341A3">
              <w:t xml:space="preserve"> upravnog postupka;</w:t>
            </w:r>
          </w:p>
          <w:p w:rsidR="00C063AB" w:rsidRPr="009341A3" w:rsidRDefault="00C063AB" w:rsidP="00DE04A7">
            <w:pPr>
              <w:cnfStyle w:val="000000100000"/>
            </w:pPr>
            <w:r w:rsidRPr="009341A3">
              <w:t>3. Posebni upravni postupci su uvedeni za upravne stvari gdje je to opravdano;</w:t>
            </w:r>
          </w:p>
          <w:p w:rsidR="00C063AB" w:rsidRPr="009341A3" w:rsidRDefault="00C063AB" w:rsidP="00DE04A7">
            <w:pPr>
              <w:cnfStyle w:val="000000100000"/>
            </w:pPr>
            <w:r w:rsidRPr="009341A3">
              <w:t>4. Objedinjeni registri postupaka nisu stavlјeni na raspolaganje svim tijelima uprave u BiH;</w:t>
            </w:r>
          </w:p>
          <w:p w:rsidR="00C063AB" w:rsidRPr="009341A3" w:rsidRDefault="00C063AB" w:rsidP="00DE04A7">
            <w:pPr>
              <w:cnfStyle w:val="000000100000"/>
            </w:pPr>
            <w:r w:rsidRPr="009341A3">
              <w:t>5. Elektronička komunikacija između tijela uprave i stranaka nije uvedena.</w:t>
            </w:r>
          </w:p>
        </w:tc>
      </w:tr>
      <w:tr w:rsidR="00C063AB" w:rsidRPr="009341A3" w:rsidTr="00DE04A7">
        <w:tc>
          <w:tcPr>
            <w:cnfStyle w:val="001000000000"/>
            <w:tcW w:w="815" w:type="dxa"/>
            <w:gridSpan w:val="2"/>
            <w:shd w:val="clear" w:color="auto" w:fill="FFFFFF" w:themeFill="background1"/>
            <w:vAlign w:val="center"/>
          </w:tcPr>
          <w:p w:rsidR="00C063AB" w:rsidRPr="009341A3" w:rsidRDefault="00C063AB" w:rsidP="00DE04A7">
            <w:pPr>
              <w:jc w:val="center"/>
              <w:rPr>
                <w:b w:val="0"/>
              </w:rPr>
            </w:pPr>
            <w:r w:rsidRPr="009341A3">
              <w:rPr>
                <w:b w:val="0"/>
              </w:rPr>
              <w:t>2.</w:t>
            </w:r>
          </w:p>
        </w:tc>
        <w:tc>
          <w:tcPr>
            <w:tcW w:w="3829" w:type="dxa"/>
            <w:shd w:val="clear" w:color="auto" w:fill="FFFFFF" w:themeFill="background1"/>
          </w:tcPr>
          <w:p w:rsidR="00C063AB" w:rsidRPr="009341A3" w:rsidRDefault="00C063AB" w:rsidP="00DE04A7">
            <w:pPr>
              <w:cnfStyle w:val="000000000000"/>
            </w:pPr>
            <w:r w:rsidRPr="009341A3">
              <w:t>Provedba aktivnosti predviđenih revidiranim Akcijskim planom Strategije za reformu javne uprave u smislu zadovolјstva korisnika usluga</w:t>
            </w:r>
          </w:p>
        </w:tc>
        <w:tc>
          <w:tcPr>
            <w:tcW w:w="4985" w:type="dxa"/>
            <w:shd w:val="clear" w:color="auto" w:fill="FFFFFF" w:themeFill="background1"/>
          </w:tcPr>
          <w:p w:rsidR="00C063AB" w:rsidRPr="009341A3" w:rsidRDefault="00C063AB" w:rsidP="00DE04A7">
            <w:pPr>
              <w:cnfStyle w:val="000000000000"/>
            </w:pPr>
            <w:r w:rsidRPr="009341A3">
              <w:t>1. Nije provedena anketa među korisnicima upravnih usluga da bi se ustanovile njihove potrebe i prikuplјene informacije;</w:t>
            </w:r>
          </w:p>
          <w:p w:rsidR="00C063AB" w:rsidRPr="009341A3" w:rsidRDefault="00C063AB" w:rsidP="00DE04A7">
            <w:pPr>
              <w:cnfStyle w:val="000000000000"/>
            </w:pPr>
            <w:r w:rsidRPr="009341A3">
              <w:t>2. Propisana je obveza objave podataka;</w:t>
            </w:r>
          </w:p>
          <w:p w:rsidR="00C063AB" w:rsidRPr="009341A3" w:rsidRDefault="00C063AB" w:rsidP="00DE04A7">
            <w:pPr>
              <w:cnfStyle w:val="000000000000"/>
            </w:pPr>
            <w:r w:rsidRPr="009341A3">
              <w:t>3. Sustav prikuplјanja primjedbi, prijedloga i sugestija korisnika upravnih usluga je pobolјšan.</w:t>
            </w:r>
          </w:p>
        </w:tc>
      </w:tr>
      <w:tr w:rsidR="00C063AB" w:rsidRPr="009341A3" w:rsidTr="00DE04A7">
        <w:trPr>
          <w:cnfStyle w:val="000000100000"/>
        </w:trPr>
        <w:tc>
          <w:tcPr>
            <w:cnfStyle w:val="001000000000"/>
            <w:tcW w:w="815" w:type="dxa"/>
            <w:gridSpan w:val="2"/>
            <w:shd w:val="clear" w:color="auto" w:fill="FFFFFF" w:themeFill="background1"/>
            <w:vAlign w:val="center"/>
          </w:tcPr>
          <w:p w:rsidR="00C063AB" w:rsidRPr="009341A3" w:rsidRDefault="00C063AB" w:rsidP="00DE04A7">
            <w:pPr>
              <w:jc w:val="center"/>
              <w:rPr>
                <w:b w:val="0"/>
              </w:rPr>
            </w:pPr>
            <w:r w:rsidRPr="009341A3">
              <w:rPr>
                <w:b w:val="0"/>
              </w:rPr>
              <w:t>3.</w:t>
            </w:r>
          </w:p>
        </w:tc>
        <w:tc>
          <w:tcPr>
            <w:tcW w:w="3829" w:type="dxa"/>
            <w:shd w:val="clear" w:color="auto" w:fill="FFFFFF" w:themeFill="background1"/>
          </w:tcPr>
          <w:p w:rsidR="00C063AB" w:rsidRPr="009341A3" w:rsidRDefault="00C063AB" w:rsidP="00DE04A7">
            <w:pPr>
              <w:cnfStyle w:val="000000100000"/>
            </w:pPr>
            <w:r w:rsidRPr="009341A3">
              <w:t>Unaprjeđenje sustava izvršenja u upravnom postupku</w:t>
            </w:r>
          </w:p>
        </w:tc>
        <w:tc>
          <w:tcPr>
            <w:tcW w:w="4985" w:type="dxa"/>
            <w:shd w:val="clear" w:color="auto" w:fill="FFFFFF" w:themeFill="background1"/>
          </w:tcPr>
          <w:p w:rsidR="00C063AB" w:rsidRPr="009341A3" w:rsidRDefault="00C063AB" w:rsidP="00DE04A7">
            <w:pPr>
              <w:cnfStyle w:val="000000100000"/>
            </w:pPr>
            <w:r w:rsidRPr="009341A3">
              <w:t>Broj neizvršenih predmeta u upravnom postupku je smanjen.</w:t>
            </w:r>
          </w:p>
        </w:tc>
      </w:tr>
      <w:tr w:rsidR="00C063AB" w:rsidRPr="009341A3" w:rsidTr="00DE04A7">
        <w:tc>
          <w:tcPr>
            <w:cnfStyle w:val="001000000000"/>
            <w:tcW w:w="815" w:type="dxa"/>
            <w:gridSpan w:val="2"/>
            <w:shd w:val="clear" w:color="auto" w:fill="FFFFFF" w:themeFill="background1"/>
            <w:vAlign w:val="center"/>
          </w:tcPr>
          <w:p w:rsidR="00C063AB" w:rsidRPr="009341A3" w:rsidRDefault="00C063AB" w:rsidP="00DE04A7">
            <w:pPr>
              <w:jc w:val="center"/>
              <w:rPr>
                <w:b w:val="0"/>
              </w:rPr>
            </w:pPr>
            <w:r w:rsidRPr="009341A3">
              <w:rPr>
                <w:b w:val="0"/>
              </w:rPr>
              <w:t>4.</w:t>
            </w:r>
          </w:p>
        </w:tc>
        <w:tc>
          <w:tcPr>
            <w:tcW w:w="3829" w:type="dxa"/>
            <w:shd w:val="clear" w:color="auto" w:fill="FFFFFF" w:themeFill="background1"/>
          </w:tcPr>
          <w:p w:rsidR="00C063AB" w:rsidRPr="009341A3" w:rsidRDefault="00C063AB" w:rsidP="00DE04A7">
            <w:pPr>
              <w:cnfStyle w:val="000000000000"/>
            </w:pPr>
            <w:r w:rsidRPr="009341A3">
              <w:t>Pobolјšanje organizacije i jačanje kapaciteta osoblјa</w:t>
            </w:r>
          </w:p>
        </w:tc>
        <w:tc>
          <w:tcPr>
            <w:tcW w:w="4985" w:type="dxa"/>
            <w:shd w:val="clear" w:color="auto" w:fill="FFFFFF" w:themeFill="background1"/>
          </w:tcPr>
          <w:p w:rsidR="00C063AB" w:rsidRPr="009341A3" w:rsidRDefault="00C063AB" w:rsidP="00DE04A7">
            <w:pPr>
              <w:cnfStyle w:val="000000000000"/>
            </w:pPr>
            <w:r w:rsidRPr="009341A3">
              <w:t>1. Pobolјšana je organizacija upravnoga odlučivanja i ojačani kapaciteti za sustavne analize, kako bi se otklanjali problemi u praksi;</w:t>
            </w:r>
          </w:p>
          <w:p w:rsidR="00C063AB" w:rsidRPr="009341A3" w:rsidRDefault="00C063AB" w:rsidP="00DE04A7">
            <w:pPr>
              <w:cnfStyle w:val="000000000000"/>
            </w:pPr>
            <w:r w:rsidRPr="009341A3">
              <w:t>2. Osigurana je obuka osoblјa koje odlučuje u upravnom postupku i njihovo certificiranje;</w:t>
            </w:r>
          </w:p>
          <w:p w:rsidR="00C063AB" w:rsidRPr="009341A3" w:rsidRDefault="00C063AB" w:rsidP="00DE04A7">
            <w:pPr>
              <w:cnfStyle w:val="000000000000"/>
            </w:pPr>
            <w:r w:rsidRPr="009341A3">
              <w:t>3. Uspostavlјen je sustav internog praćenja kvaliteta rada kod upravnoga odlučivanja;</w:t>
            </w:r>
          </w:p>
          <w:p w:rsidR="00C063AB" w:rsidRPr="009341A3" w:rsidRDefault="00C063AB" w:rsidP="00DE04A7">
            <w:pPr>
              <w:cnfStyle w:val="000000000000"/>
            </w:pPr>
            <w:r w:rsidRPr="009341A3">
              <w:t>4. Zajamčena je provedba potrebnih stegovnih mjera i materijalne odgovornosti državnih službenika koji rade na poslovima upravnog rješavanja.</w:t>
            </w:r>
          </w:p>
        </w:tc>
      </w:tr>
      <w:tr w:rsidR="00C063AB" w:rsidRPr="009341A3" w:rsidTr="00DE04A7">
        <w:trPr>
          <w:cnfStyle w:val="000000100000"/>
        </w:trPr>
        <w:tc>
          <w:tcPr>
            <w:cnfStyle w:val="001000000000"/>
            <w:tcW w:w="815" w:type="dxa"/>
            <w:gridSpan w:val="2"/>
            <w:shd w:val="clear" w:color="auto" w:fill="FFFFFF" w:themeFill="background1"/>
            <w:vAlign w:val="center"/>
          </w:tcPr>
          <w:p w:rsidR="00C063AB" w:rsidRPr="009341A3" w:rsidRDefault="00C063AB" w:rsidP="00DE04A7">
            <w:pPr>
              <w:jc w:val="center"/>
              <w:rPr>
                <w:b w:val="0"/>
              </w:rPr>
            </w:pPr>
            <w:r w:rsidRPr="009341A3">
              <w:rPr>
                <w:b w:val="0"/>
              </w:rPr>
              <w:t>5.</w:t>
            </w:r>
          </w:p>
        </w:tc>
        <w:tc>
          <w:tcPr>
            <w:tcW w:w="3829" w:type="dxa"/>
            <w:shd w:val="clear" w:color="auto" w:fill="FFFFFF" w:themeFill="background1"/>
          </w:tcPr>
          <w:p w:rsidR="00C063AB" w:rsidRPr="009341A3" w:rsidRDefault="00C063AB" w:rsidP="00DE04A7">
            <w:pPr>
              <w:cnfStyle w:val="000000100000"/>
            </w:pPr>
            <w:r w:rsidRPr="009341A3">
              <w:t>Olakšanje i činjenje otvorenijim postupka registracije udruga i zaklada</w:t>
            </w:r>
          </w:p>
        </w:tc>
        <w:tc>
          <w:tcPr>
            <w:tcW w:w="4985" w:type="dxa"/>
            <w:shd w:val="clear" w:color="auto" w:fill="FFFFFF" w:themeFill="background1"/>
          </w:tcPr>
          <w:p w:rsidR="00C063AB" w:rsidRPr="009341A3" w:rsidRDefault="00C063AB" w:rsidP="00DE04A7">
            <w:pPr>
              <w:cnfStyle w:val="000000100000"/>
            </w:pPr>
            <w:r w:rsidRPr="009341A3">
              <w:t>1. Pojednostavlјene su procedure za registraciju nevladinih organizacija;</w:t>
            </w:r>
          </w:p>
          <w:p w:rsidR="00C063AB" w:rsidRPr="009341A3" w:rsidRDefault="00C063AB" w:rsidP="00DE04A7">
            <w:pPr>
              <w:cnfStyle w:val="000000100000"/>
            </w:pPr>
            <w:r w:rsidRPr="009341A3">
              <w:t>2. Utvrđen je plan informiranja javnosti o zahtjevima Zakona o udrugama i zakladama i odgovarajućim podzakonskim aktima.</w:t>
            </w:r>
          </w:p>
        </w:tc>
      </w:tr>
      <w:tr w:rsidR="00C063AB" w:rsidRPr="009341A3" w:rsidTr="00DE04A7">
        <w:tc>
          <w:tcPr>
            <w:cnfStyle w:val="001000000000"/>
            <w:tcW w:w="815" w:type="dxa"/>
            <w:gridSpan w:val="2"/>
            <w:shd w:val="clear" w:color="auto" w:fill="FFFFFF" w:themeFill="background1"/>
            <w:vAlign w:val="center"/>
          </w:tcPr>
          <w:p w:rsidR="00C063AB" w:rsidRPr="009341A3" w:rsidRDefault="00C063AB" w:rsidP="00DE04A7">
            <w:pPr>
              <w:jc w:val="center"/>
              <w:rPr>
                <w:b w:val="0"/>
              </w:rPr>
            </w:pPr>
            <w:r w:rsidRPr="009341A3">
              <w:rPr>
                <w:b w:val="0"/>
              </w:rPr>
              <w:t>6.</w:t>
            </w:r>
          </w:p>
        </w:tc>
        <w:tc>
          <w:tcPr>
            <w:tcW w:w="3829" w:type="dxa"/>
            <w:shd w:val="clear" w:color="auto" w:fill="FFFFFF" w:themeFill="background1"/>
          </w:tcPr>
          <w:p w:rsidR="00C063AB" w:rsidRPr="009341A3" w:rsidRDefault="00C063AB" w:rsidP="00DE04A7">
            <w:pPr>
              <w:cnfStyle w:val="000000000000"/>
            </w:pPr>
            <w:r w:rsidRPr="009341A3">
              <w:t>Rješavanje u upravnom postupku</w:t>
            </w:r>
          </w:p>
        </w:tc>
        <w:tc>
          <w:tcPr>
            <w:tcW w:w="4985" w:type="dxa"/>
            <w:shd w:val="clear" w:color="auto" w:fill="FFFFFF" w:themeFill="background1"/>
          </w:tcPr>
          <w:p w:rsidR="00C063AB" w:rsidRPr="009341A3" w:rsidRDefault="00C063AB" w:rsidP="00DE04A7">
            <w:pPr>
              <w:cnfStyle w:val="000000000000"/>
            </w:pPr>
            <w:r w:rsidRPr="009341A3">
              <w:t>1. – 6. Rješavani zahtjevi stranaka u postupku upisa u registar udruga i zaklada, izmjena i dopuna registracije i brisanje iz registra, upisa u registar stranih nevladinih organizacija, izmjena i dopuna registracija i brisanje iz registra stranih nevladinih organizacija, upisa ili promjene upisa crkava i vjerskih zajednica u BiH, izdavanja odobrenja za izradu pečata institucija BiH i slobode pristupa informacijama;</w:t>
            </w:r>
          </w:p>
          <w:p w:rsidR="00C063AB" w:rsidRPr="009341A3" w:rsidRDefault="00C063AB" w:rsidP="00DE04A7">
            <w:pPr>
              <w:cnfStyle w:val="000000000000"/>
            </w:pPr>
            <w:r w:rsidRPr="009341A3">
              <w:t>7. Izvršeno komisijsko uništavanje pečata BiH.</w:t>
            </w:r>
          </w:p>
        </w:tc>
      </w:tr>
      <w:tr w:rsidR="00C063AB" w:rsidRPr="009341A3" w:rsidTr="00DE04A7">
        <w:trPr>
          <w:cnfStyle w:val="000000100000"/>
          <w:trHeight w:val="252"/>
        </w:trPr>
        <w:tc>
          <w:tcPr>
            <w:cnfStyle w:val="001000000000"/>
            <w:tcW w:w="802" w:type="dxa"/>
            <w:shd w:val="clear" w:color="auto" w:fill="4F81BD" w:themeFill="accent1"/>
            <w:vAlign w:val="center"/>
          </w:tcPr>
          <w:p w:rsidR="00C063AB" w:rsidRPr="009341A3" w:rsidRDefault="00C063AB" w:rsidP="00DE04A7">
            <w:pPr>
              <w:jc w:val="center"/>
              <w:rPr>
                <w:bCs w:val="0"/>
                <w:color w:val="FFFFFF" w:themeColor="background1"/>
                <w:sz w:val="18"/>
                <w:szCs w:val="18"/>
              </w:rPr>
            </w:pPr>
            <w:r w:rsidRPr="009341A3">
              <w:rPr>
                <w:bCs w:val="0"/>
                <w:color w:val="FFFFFF" w:themeColor="background1"/>
                <w:sz w:val="18"/>
                <w:szCs w:val="18"/>
              </w:rPr>
              <w:t>R.b.</w:t>
            </w:r>
          </w:p>
        </w:tc>
        <w:tc>
          <w:tcPr>
            <w:tcW w:w="3842" w:type="dxa"/>
            <w:gridSpan w:val="2"/>
            <w:shd w:val="clear" w:color="auto" w:fill="4F81BD" w:themeFill="accent1"/>
            <w:vAlign w:val="center"/>
            <w:hideMark/>
          </w:tcPr>
          <w:p w:rsidR="00C063AB" w:rsidRPr="009341A3" w:rsidRDefault="00C063AB" w:rsidP="00DE04A7">
            <w:pPr>
              <w:jc w:val="center"/>
              <w:cnfStyle w:val="000000100000"/>
              <w:rPr>
                <w:bCs/>
                <w:color w:val="FFFFFF" w:themeColor="background1"/>
                <w:sz w:val="18"/>
                <w:szCs w:val="18"/>
              </w:rPr>
            </w:pPr>
            <w:r w:rsidRPr="009341A3">
              <w:rPr>
                <w:color w:val="FFFFFF" w:themeColor="background1"/>
                <w:sz w:val="18"/>
                <w:szCs w:val="18"/>
              </w:rPr>
              <w:t>STRATEŠKI PROGRAMI</w:t>
            </w:r>
          </w:p>
        </w:tc>
        <w:tc>
          <w:tcPr>
            <w:tcW w:w="4985" w:type="dxa"/>
            <w:shd w:val="clear" w:color="auto" w:fill="4F81BD" w:themeFill="accent1"/>
            <w:vAlign w:val="center"/>
            <w:hideMark/>
          </w:tcPr>
          <w:p w:rsidR="00C063AB" w:rsidRPr="009341A3" w:rsidRDefault="00C063AB" w:rsidP="00DE04A7">
            <w:pPr>
              <w:jc w:val="center"/>
              <w:cnfStyle w:val="000000100000"/>
              <w:rPr>
                <w:bCs/>
                <w:color w:val="FFFFFF" w:themeColor="background1"/>
                <w:sz w:val="18"/>
                <w:szCs w:val="18"/>
              </w:rPr>
            </w:pPr>
            <w:r w:rsidRPr="009341A3">
              <w:rPr>
                <w:color w:val="FFFFFF" w:themeColor="background1"/>
                <w:sz w:val="18"/>
                <w:szCs w:val="18"/>
              </w:rPr>
              <w:t>TRENUTAČNI STATUS STRATEŠKOG PROGRAMA</w:t>
            </w:r>
          </w:p>
        </w:tc>
      </w:tr>
      <w:tr w:rsidR="00C063AB" w:rsidRPr="009341A3" w:rsidTr="00DE04A7">
        <w:tc>
          <w:tcPr>
            <w:cnfStyle w:val="001000000000"/>
            <w:tcW w:w="815" w:type="dxa"/>
            <w:gridSpan w:val="2"/>
            <w:shd w:val="clear" w:color="auto" w:fill="FFFFFF" w:themeFill="background1"/>
            <w:vAlign w:val="center"/>
          </w:tcPr>
          <w:p w:rsidR="00C063AB" w:rsidRPr="009341A3" w:rsidRDefault="00C063AB" w:rsidP="00DE04A7">
            <w:pPr>
              <w:jc w:val="center"/>
              <w:rPr>
                <w:b w:val="0"/>
              </w:rPr>
            </w:pPr>
            <w:r w:rsidRPr="009341A3">
              <w:rPr>
                <w:b w:val="0"/>
              </w:rPr>
              <w:t>7.</w:t>
            </w:r>
          </w:p>
        </w:tc>
        <w:tc>
          <w:tcPr>
            <w:tcW w:w="3829" w:type="dxa"/>
            <w:shd w:val="clear" w:color="auto" w:fill="FFFFFF" w:themeFill="background1"/>
          </w:tcPr>
          <w:p w:rsidR="00C063AB" w:rsidRPr="009341A3" w:rsidRDefault="00C063AB" w:rsidP="00DE04A7">
            <w:pPr>
              <w:cnfStyle w:val="000000000000"/>
            </w:pPr>
            <w:r w:rsidRPr="009341A3">
              <w:t>Izrada i podnošenje nadležnim tijelima periodičnih analitičkih, informativnih i drugih materijala o utvrđe</w:t>
            </w:r>
            <w:r>
              <w:t>nom stanju iz nadležnosti SU, s</w:t>
            </w:r>
            <w:r w:rsidRPr="009341A3">
              <w:t xml:space="preserve"> prijedlogom mjera za prevladavanje stanja</w:t>
            </w:r>
          </w:p>
        </w:tc>
        <w:tc>
          <w:tcPr>
            <w:tcW w:w="4985" w:type="dxa"/>
            <w:shd w:val="clear" w:color="auto" w:fill="FFFFFF" w:themeFill="background1"/>
          </w:tcPr>
          <w:p w:rsidR="00C063AB" w:rsidRPr="009341A3" w:rsidRDefault="00C063AB" w:rsidP="00DE04A7">
            <w:pPr>
              <w:cnfStyle w:val="000000000000"/>
            </w:pPr>
            <w:r w:rsidRPr="009341A3">
              <w:t xml:space="preserve">Izrađeni su i nadležnim tijelima podneseni periodični analitički i informativni materijali o utvrđenom stanju iz nadležnosti </w:t>
            </w:r>
            <w:r>
              <w:t>SU, s</w:t>
            </w:r>
            <w:r w:rsidRPr="009341A3">
              <w:t xml:space="preserve"> prijedlogom mjera za prevladavanje stanja.</w:t>
            </w:r>
          </w:p>
        </w:tc>
      </w:tr>
      <w:tr w:rsidR="00C063AB" w:rsidRPr="009341A3" w:rsidTr="00DE04A7">
        <w:trPr>
          <w:cnfStyle w:val="000000100000"/>
        </w:trPr>
        <w:tc>
          <w:tcPr>
            <w:cnfStyle w:val="001000000000"/>
            <w:tcW w:w="815" w:type="dxa"/>
            <w:gridSpan w:val="2"/>
            <w:shd w:val="clear" w:color="auto" w:fill="FFFFFF" w:themeFill="background1"/>
            <w:vAlign w:val="center"/>
          </w:tcPr>
          <w:p w:rsidR="00C063AB" w:rsidRPr="009341A3" w:rsidRDefault="00C063AB" w:rsidP="00DE04A7">
            <w:pPr>
              <w:jc w:val="center"/>
              <w:rPr>
                <w:b w:val="0"/>
              </w:rPr>
            </w:pPr>
            <w:r w:rsidRPr="009341A3">
              <w:rPr>
                <w:b w:val="0"/>
              </w:rPr>
              <w:t>8.</w:t>
            </w:r>
          </w:p>
        </w:tc>
        <w:tc>
          <w:tcPr>
            <w:tcW w:w="3829" w:type="dxa"/>
            <w:shd w:val="clear" w:color="auto" w:fill="FFFFFF" w:themeFill="background1"/>
          </w:tcPr>
          <w:p w:rsidR="00C063AB" w:rsidRPr="009341A3" w:rsidRDefault="00C063AB" w:rsidP="00DE04A7">
            <w:pPr>
              <w:cnfStyle w:val="000000100000"/>
            </w:pPr>
            <w:r w:rsidRPr="009341A3">
              <w:t>Pobolјšanje upravnog nadzora</w:t>
            </w:r>
          </w:p>
        </w:tc>
        <w:tc>
          <w:tcPr>
            <w:tcW w:w="4985" w:type="dxa"/>
            <w:shd w:val="clear" w:color="auto" w:fill="FFFFFF" w:themeFill="background1"/>
          </w:tcPr>
          <w:p w:rsidR="00C063AB" w:rsidRPr="009341A3" w:rsidRDefault="00C063AB" w:rsidP="00DE04A7">
            <w:pPr>
              <w:cnfStyle w:val="000000100000"/>
            </w:pPr>
            <w:r w:rsidRPr="009341A3">
              <w:t>1. Izmijenjena je nadležnost upravne inspekcije, s težištem na provjeri rada osoblјa na poslovima upravnoga odlučivanja, po službenoj dužnosti i ujednačenim pravilima postupanja;</w:t>
            </w:r>
          </w:p>
          <w:p w:rsidR="00C063AB" w:rsidRPr="009341A3" w:rsidRDefault="00C063AB" w:rsidP="00DE04A7">
            <w:pPr>
              <w:cnfStyle w:val="000000100000"/>
            </w:pPr>
            <w:r w:rsidRPr="009341A3">
              <w:t>2. Kapaciteti upravne inspekcije nisu povećani (broj, opremlјenost, obučenost);</w:t>
            </w:r>
          </w:p>
          <w:p w:rsidR="00C063AB" w:rsidRPr="009341A3" w:rsidRDefault="00C063AB" w:rsidP="00DE04A7">
            <w:pPr>
              <w:cnfStyle w:val="000000100000"/>
            </w:pPr>
            <w:r w:rsidRPr="009341A3">
              <w:t>3. Uspostavlјen je interni sustav</w:t>
            </w:r>
            <w:r>
              <w:t xml:space="preserve"> praćenja kvalitete</w:t>
            </w:r>
            <w:r w:rsidRPr="009341A3">
              <w:t xml:space="preserve"> rada u oblasti vođenja upravnog postupka i pružanja upravnih usluga;</w:t>
            </w:r>
          </w:p>
          <w:p w:rsidR="00C063AB" w:rsidRPr="009341A3" w:rsidRDefault="00C063AB" w:rsidP="00DE04A7">
            <w:pPr>
              <w:cnfStyle w:val="000000100000"/>
            </w:pPr>
            <w:r w:rsidRPr="009341A3">
              <w:t>4. Uloga upravne inspekcije se ojačava novim zakonskim rješenjem koje se priprema;</w:t>
            </w:r>
          </w:p>
          <w:p w:rsidR="00C063AB" w:rsidRPr="009341A3" w:rsidRDefault="00C063AB" w:rsidP="00DE04A7">
            <w:pPr>
              <w:cnfStyle w:val="000000100000"/>
            </w:pPr>
            <w:r w:rsidRPr="009341A3">
              <w:t>5. Namjera da se rješavanje žalbi i drugih pravnih sredstava obavlјa u zakonskom roku se provodi kroz novo zakonsko rješenje koje se priprema;</w:t>
            </w:r>
          </w:p>
          <w:p w:rsidR="00C063AB" w:rsidRPr="009341A3" w:rsidRDefault="00C063AB" w:rsidP="00DE04A7">
            <w:pPr>
              <w:cnfStyle w:val="000000100000"/>
            </w:pPr>
            <w:r w:rsidRPr="009341A3">
              <w:t>6. Uvođenje obveze drugostupanjskog tijela da odluči u meritumu se rješava novim zakonskim rješenjem koje se priprema.</w:t>
            </w:r>
          </w:p>
        </w:tc>
      </w:tr>
      <w:tr w:rsidR="00C063AB" w:rsidRPr="009341A3" w:rsidTr="00DE04A7">
        <w:tc>
          <w:tcPr>
            <w:cnfStyle w:val="001000000000"/>
            <w:tcW w:w="815" w:type="dxa"/>
            <w:gridSpan w:val="2"/>
            <w:shd w:val="clear" w:color="auto" w:fill="FFFFFF" w:themeFill="background1"/>
            <w:vAlign w:val="center"/>
          </w:tcPr>
          <w:p w:rsidR="00C063AB" w:rsidRPr="009341A3" w:rsidRDefault="00C063AB" w:rsidP="00DE04A7">
            <w:pPr>
              <w:jc w:val="center"/>
              <w:rPr>
                <w:b w:val="0"/>
              </w:rPr>
            </w:pPr>
            <w:r w:rsidRPr="009341A3">
              <w:rPr>
                <w:b w:val="0"/>
              </w:rPr>
              <w:t>9.</w:t>
            </w:r>
          </w:p>
        </w:tc>
        <w:tc>
          <w:tcPr>
            <w:tcW w:w="3829" w:type="dxa"/>
            <w:shd w:val="clear" w:color="auto" w:fill="FFFFFF" w:themeFill="background1"/>
          </w:tcPr>
          <w:p w:rsidR="00C063AB" w:rsidRPr="009341A3" w:rsidRDefault="00C063AB" w:rsidP="00DE04A7">
            <w:pPr>
              <w:cnfStyle w:val="000000000000"/>
            </w:pPr>
            <w:r w:rsidRPr="009341A3">
              <w:t>Praćenje provedbe zakona i podzakonskih akata u institucijama BiH iz nadležnosti UI</w:t>
            </w:r>
          </w:p>
        </w:tc>
        <w:tc>
          <w:tcPr>
            <w:tcW w:w="4985" w:type="dxa"/>
            <w:shd w:val="clear" w:color="auto" w:fill="FFFFFF" w:themeFill="background1"/>
          </w:tcPr>
          <w:p w:rsidR="00C063AB" w:rsidRPr="009341A3" w:rsidRDefault="00C063AB" w:rsidP="00DE04A7">
            <w:pPr>
              <w:cnfStyle w:val="000000000000"/>
            </w:pPr>
            <w:r w:rsidRPr="009341A3">
              <w:t>1. Obavlјani su inspekcijski nadzori u institucijama BiH po službenoj dužnosti;</w:t>
            </w:r>
          </w:p>
          <w:p w:rsidR="00C063AB" w:rsidRPr="009341A3" w:rsidRDefault="00C063AB" w:rsidP="00DE04A7">
            <w:pPr>
              <w:cnfStyle w:val="000000000000"/>
            </w:pPr>
            <w:r w:rsidRPr="009341A3">
              <w:t>2. Obavlјani su inspekcijski nadzori u institucijama BiH po zahtjevu stranke.</w:t>
            </w:r>
          </w:p>
        </w:tc>
      </w:tr>
      <w:tr w:rsidR="00C063AB" w:rsidRPr="009341A3" w:rsidTr="00DE04A7">
        <w:trPr>
          <w:cnfStyle w:val="000000100000"/>
        </w:trPr>
        <w:tc>
          <w:tcPr>
            <w:cnfStyle w:val="001000000000"/>
            <w:tcW w:w="815" w:type="dxa"/>
            <w:gridSpan w:val="2"/>
            <w:shd w:val="clear" w:color="auto" w:fill="FFFFFF" w:themeFill="background1"/>
            <w:vAlign w:val="center"/>
          </w:tcPr>
          <w:p w:rsidR="00C063AB" w:rsidRPr="009341A3" w:rsidRDefault="00C063AB" w:rsidP="00DE04A7">
            <w:pPr>
              <w:jc w:val="center"/>
              <w:rPr>
                <w:b w:val="0"/>
              </w:rPr>
            </w:pPr>
            <w:r w:rsidRPr="009341A3">
              <w:rPr>
                <w:b w:val="0"/>
              </w:rPr>
              <w:t>10.</w:t>
            </w:r>
          </w:p>
        </w:tc>
        <w:tc>
          <w:tcPr>
            <w:tcW w:w="3829" w:type="dxa"/>
            <w:shd w:val="clear" w:color="auto" w:fill="FFFFFF" w:themeFill="background1"/>
          </w:tcPr>
          <w:p w:rsidR="00C063AB" w:rsidRPr="009341A3" w:rsidRDefault="00C063AB" w:rsidP="00DE04A7">
            <w:pPr>
              <w:cnfStyle w:val="000000100000"/>
            </w:pPr>
            <w:r w:rsidRPr="009341A3">
              <w:t>Izrada i podnošenje godišnjeg zbirnog izvješća o stanju u oblasti upravnog rješavanja u institucijama BiH iz nadležnosti UI</w:t>
            </w:r>
          </w:p>
        </w:tc>
        <w:tc>
          <w:tcPr>
            <w:tcW w:w="4985" w:type="dxa"/>
            <w:shd w:val="clear" w:color="auto" w:fill="FFFFFF" w:themeFill="background1"/>
          </w:tcPr>
          <w:p w:rsidR="00C063AB" w:rsidRPr="009341A3" w:rsidRDefault="00C063AB" w:rsidP="00DE04A7">
            <w:pPr>
              <w:cnfStyle w:val="000000100000"/>
            </w:pPr>
            <w:r w:rsidRPr="009341A3">
              <w:t>Izrađeno je godišnje zbirno izvješće o stanju u oblasti upravnog rješavanja u institucijama BiH za prethodnu godinu.</w:t>
            </w:r>
          </w:p>
        </w:tc>
      </w:tr>
      <w:tr w:rsidR="00C063AB" w:rsidRPr="009341A3" w:rsidTr="00DE04A7">
        <w:tc>
          <w:tcPr>
            <w:cnfStyle w:val="001000000000"/>
            <w:tcW w:w="815" w:type="dxa"/>
            <w:gridSpan w:val="2"/>
            <w:shd w:val="clear" w:color="auto" w:fill="FFFFFF" w:themeFill="background1"/>
            <w:vAlign w:val="center"/>
          </w:tcPr>
          <w:p w:rsidR="00C063AB" w:rsidRPr="009341A3" w:rsidRDefault="00C063AB" w:rsidP="00DE04A7">
            <w:pPr>
              <w:jc w:val="center"/>
              <w:rPr>
                <w:b w:val="0"/>
              </w:rPr>
            </w:pPr>
            <w:r w:rsidRPr="009341A3">
              <w:rPr>
                <w:b w:val="0"/>
              </w:rPr>
              <w:t>11.</w:t>
            </w:r>
          </w:p>
        </w:tc>
        <w:tc>
          <w:tcPr>
            <w:tcW w:w="3829" w:type="dxa"/>
            <w:shd w:val="clear" w:color="auto" w:fill="FFFFFF" w:themeFill="background1"/>
          </w:tcPr>
          <w:p w:rsidR="00C063AB" w:rsidRPr="009341A3" w:rsidRDefault="00C063AB" w:rsidP="00DE04A7">
            <w:pPr>
              <w:cnfStyle w:val="000000000000"/>
            </w:pPr>
            <w:r w:rsidRPr="009341A3">
              <w:t>Izrada i podnošenje nadležnim tijelima periodičnih analitičkih, informativnih i drugih materijala o utvrđe</w:t>
            </w:r>
            <w:r>
              <w:t>nom stanju iz nadležnosti UI, s</w:t>
            </w:r>
            <w:r w:rsidRPr="009341A3">
              <w:t xml:space="preserve"> prijedlogom mjera za prevladavanje stanja</w:t>
            </w:r>
          </w:p>
        </w:tc>
        <w:tc>
          <w:tcPr>
            <w:tcW w:w="4985" w:type="dxa"/>
            <w:shd w:val="clear" w:color="auto" w:fill="FFFFFF" w:themeFill="background1"/>
          </w:tcPr>
          <w:p w:rsidR="00C063AB" w:rsidRPr="009341A3" w:rsidRDefault="00C063AB" w:rsidP="00DE04A7">
            <w:pPr>
              <w:cnfStyle w:val="000000000000"/>
            </w:pPr>
            <w:r w:rsidRPr="009341A3">
              <w:t xml:space="preserve">Izrađeni su i nadležnim tijelima podneseni periodični analitički i informativni materijali o utvrđenom stanju iz nadležnosti </w:t>
            </w:r>
            <w:r>
              <w:t>UI, s</w:t>
            </w:r>
            <w:r w:rsidRPr="009341A3">
              <w:t xml:space="preserve"> prijedlogom mjera za prevladavanje stanja.</w:t>
            </w:r>
          </w:p>
        </w:tc>
      </w:tr>
    </w:tbl>
    <w:p w:rsidR="00C063AB" w:rsidRPr="009341A3" w:rsidRDefault="00C063AB" w:rsidP="00C063AB">
      <w:pPr>
        <w:spacing w:after="120"/>
        <w:jc w:val="both"/>
        <w:rPr>
          <w:b/>
          <w:i/>
        </w:rPr>
      </w:pPr>
      <w:r w:rsidRPr="009341A3">
        <w:rPr>
          <w:b/>
          <w:i/>
        </w:rPr>
        <w:t>Strateški cilj 6: Doprinijeti uspostavi koordiniranog, efikasnijeg i učinkovitijeg sektora pravde i javne uprave</w:t>
      </w:r>
    </w:p>
    <w:tbl>
      <w:tblPr>
        <w:tblStyle w:val="PlainTable41"/>
        <w:tblW w:w="9756"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shd w:val="clear" w:color="auto" w:fill="FFFFFF" w:themeFill="background1"/>
        <w:tblLook w:val="04A0"/>
      </w:tblPr>
      <w:tblGrid>
        <w:gridCol w:w="802"/>
        <w:gridCol w:w="14"/>
        <w:gridCol w:w="3828"/>
        <w:gridCol w:w="340"/>
        <w:gridCol w:w="4645"/>
        <w:gridCol w:w="127"/>
      </w:tblGrid>
      <w:tr w:rsidR="00C063AB" w:rsidRPr="009341A3" w:rsidTr="00DE04A7">
        <w:trPr>
          <w:gridAfter w:val="1"/>
          <w:cnfStyle w:val="100000000000"/>
          <w:wAfter w:w="127" w:type="dxa"/>
          <w:trHeight w:val="252"/>
        </w:trPr>
        <w:tc>
          <w:tcPr>
            <w:cnfStyle w:val="001000000000"/>
            <w:tcW w:w="802" w:type="dxa"/>
            <w:shd w:val="clear" w:color="auto" w:fill="4F81BD" w:themeFill="accent1"/>
            <w:vAlign w:val="center"/>
          </w:tcPr>
          <w:p w:rsidR="00C063AB" w:rsidRPr="009341A3" w:rsidRDefault="00C063AB" w:rsidP="00DE04A7">
            <w:pPr>
              <w:jc w:val="center"/>
              <w:rPr>
                <w:bCs w:val="0"/>
                <w:color w:val="FFFFFF" w:themeColor="background1"/>
                <w:sz w:val="18"/>
                <w:szCs w:val="18"/>
              </w:rPr>
            </w:pPr>
            <w:r w:rsidRPr="009341A3">
              <w:rPr>
                <w:bCs w:val="0"/>
                <w:color w:val="FFFFFF" w:themeColor="background1"/>
                <w:sz w:val="18"/>
                <w:szCs w:val="18"/>
              </w:rPr>
              <w:t>R.b.</w:t>
            </w:r>
          </w:p>
        </w:tc>
        <w:tc>
          <w:tcPr>
            <w:tcW w:w="3842" w:type="dxa"/>
            <w:gridSpan w:val="2"/>
            <w:shd w:val="clear" w:color="auto" w:fill="4F81BD" w:themeFill="accent1"/>
            <w:vAlign w:val="center"/>
            <w:hideMark/>
          </w:tcPr>
          <w:p w:rsidR="00C063AB" w:rsidRPr="009341A3" w:rsidRDefault="00C063AB" w:rsidP="00DE04A7">
            <w:pPr>
              <w:jc w:val="center"/>
              <w:cnfStyle w:val="100000000000"/>
              <w:rPr>
                <w:bCs w:val="0"/>
                <w:color w:val="FFFFFF" w:themeColor="background1"/>
                <w:sz w:val="18"/>
                <w:szCs w:val="18"/>
              </w:rPr>
            </w:pPr>
            <w:r w:rsidRPr="009341A3">
              <w:rPr>
                <w:bCs w:val="0"/>
                <w:color w:val="FFFFFF" w:themeColor="background1"/>
                <w:sz w:val="18"/>
                <w:szCs w:val="18"/>
              </w:rPr>
              <w:t>STRATEŠKI PROGRAMI</w:t>
            </w:r>
          </w:p>
        </w:tc>
        <w:tc>
          <w:tcPr>
            <w:tcW w:w="4985" w:type="dxa"/>
            <w:gridSpan w:val="2"/>
            <w:shd w:val="clear" w:color="auto" w:fill="4F81BD" w:themeFill="accent1"/>
            <w:vAlign w:val="center"/>
            <w:hideMark/>
          </w:tcPr>
          <w:p w:rsidR="00C063AB" w:rsidRPr="009341A3" w:rsidRDefault="00C063AB" w:rsidP="00DE04A7">
            <w:pPr>
              <w:jc w:val="center"/>
              <w:cnfStyle w:val="100000000000"/>
              <w:rPr>
                <w:bCs w:val="0"/>
                <w:color w:val="FFFFFF" w:themeColor="background1"/>
                <w:sz w:val="18"/>
                <w:szCs w:val="18"/>
              </w:rPr>
            </w:pPr>
            <w:r w:rsidRPr="009341A3">
              <w:rPr>
                <w:bCs w:val="0"/>
                <w:color w:val="FFFFFF" w:themeColor="background1"/>
                <w:sz w:val="18"/>
                <w:szCs w:val="18"/>
              </w:rPr>
              <w:t>TRENUTAČNI STATUS STRATEŠKOG PROGRAMA</w:t>
            </w:r>
          </w:p>
        </w:tc>
      </w:tr>
      <w:tr w:rsidR="00C063AB" w:rsidRPr="009341A3" w:rsidTr="00DE04A7">
        <w:trPr>
          <w:cnfStyle w:val="000000100000"/>
        </w:trPr>
        <w:tc>
          <w:tcPr>
            <w:cnfStyle w:val="001000000000"/>
            <w:tcW w:w="816" w:type="dxa"/>
            <w:gridSpan w:val="2"/>
            <w:shd w:val="clear" w:color="auto" w:fill="FFFFFF" w:themeFill="background1"/>
            <w:vAlign w:val="center"/>
          </w:tcPr>
          <w:p w:rsidR="00C063AB" w:rsidRPr="009341A3" w:rsidRDefault="00C063AB" w:rsidP="00DE04A7">
            <w:pPr>
              <w:jc w:val="center"/>
              <w:rPr>
                <w:b w:val="0"/>
              </w:rPr>
            </w:pPr>
            <w:r w:rsidRPr="009341A3">
              <w:rPr>
                <w:b w:val="0"/>
              </w:rPr>
              <w:t>1.</w:t>
            </w:r>
          </w:p>
        </w:tc>
        <w:tc>
          <w:tcPr>
            <w:tcW w:w="4168" w:type="dxa"/>
            <w:gridSpan w:val="2"/>
            <w:shd w:val="clear" w:color="auto" w:fill="FFFFFF" w:themeFill="background1"/>
          </w:tcPr>
          <w:p w:rsidR="00C063AB" w:rsidRPr="009341A3" w:rsidRDefault="00C063AB" w:rsidP="00DE04A7">
            <w:pPr>
              <w:cnfStyle w:val="000000100000"/>
            </w:pPr>
            <w:r w:rsidRPr="009341A3">
              <w:t>Unaprjeđenje koordinacije i komunikacije u sektoru pravde u BiH</w:t>
            </w:r>
          </w:p>
        </w:tc>
        <w:tc>
          <w:tcPr>
            <w:tcW w:w="4772" w:type="dxa"/>
            <w:gridSpan w:val="2"/>
            <w:shd w:val="clear" w:color="auto" w:fill="FFFFFF" w:themeFill="background1"/>
          </w:tcPr>
          <w:p w:rsidR="00C063AB" w:rsidRPr="009341A3" w:rsidRDefault="00C063AB" w:rsidP="00DE04A7">
            <w:pPr>
              <w:cnfStyle w:val="000000100000"/>
            </w:pPr>
            <w:r w:rsidRPr="009341A3">
              <w:t>Zbog neusvajanja SRSP u BiH od strane VM BiH nisu uspostavljeni instrumenti za upravljanje postupkom provedbe, praćenja i ocjene provedbe</w:t>
            </w:r>
            <w:r>
              <w:t xml:space="preserve"> SRSP u BiH i preporuka sa</w:t>
            </w:r>
            <w:r w:rsidRPr="009341A3">
              <w:t xml:space="preserve"> sastanaka Strukturiranog dijaloga o pravosuđu.</w:t>
            </w:r>
          </w:p>
        </w:tc>
      </w:tr>
      <w:tr w:rsidR="00C063AB" w:rsidRPr="009341A3" w:rsidTr="00DE04A7">
        <w:trPr>
          <w:trHeight w:val="530"/>
        </w:trPr>
        <w:tc>
          <w:tcPr>
            <w:cnfStyle w:val="001000000000"/>
            <w:tcW w:w="816" w:type="dxa"/>
            <w:gridSpan w:val="2"/>
            <w:shd w:val="clear" w:color="auto" w:fill="FFFFFF" w:themeFill="background1"/>
            <w:vAlign w:val="center"/>
          </w:tcPr>
          <w:p w:rsidR="00C063AB" w:rsidRPr="009341A3" w:rsidRDefault="00C063AB" w:rsidP="00DE04A7">
            <w:pPr>
              <w:jc w:val="center"/>
              <w:rPr>
                <w:b w:val="0"/>
              </w:rPr>
            </w:pPr>
            <w:r w:rsidRPr="009341A3">
              <w:rPr>
                <w:b w:val="0"/>
              </w:rPr>
              <w:t>2.</w:t>
            </w:r>
          </w:p>
        </w:tc>
        <w:tc>
          <w:tcPr>
            <w:tcW w:w="4168" w:type="dxa"/>
            <w:gridSpan w:val="2"/>
            <w:shd w:val="clear" w:color="auto" w:fill="FFFFFF" w:themeFill="background1"/>
          </w:tcPr>
          <w:p w:rsidR="00C063AB" w:rsidRPr="009341A3" w:rsidRDefault="00C063AB" w:rsidP="00DE04A7">
            <w:pPr>
              <w:cnfStyle w:val="000000000000"/>
            </w:pPr>
            <w:r w:rsidRPr="009341A3">
              <w:t>Razvijanje ujednačenog okvira za sustav planiranja, koordinacije i komunikacije</w:t>
            </w:r>
          </w:p>
        </w:tc>
        <w:tc>
          <w:tcPr>
            <w:tcW w:w="4772" w:type="dxa"/>
            <w:gridSpan w:val="2"/>
            <w:shd w:val="clear" w:color="auto" w:fill="FFFFFF" w:themeFill="background1"/>
          </w:tcPr>
          <w:p w:rsidR="00C063AB" w:rsidRPr="009341A3" w:rsidRDefault="00C063AB" w:rsidP="00DE04A7">
            <w:pPr>
              <w:cnfStyle w:val="000000000000"/>
              <w:rPr>
                <w:b/>
                <w:bCs/>
              </w:rPr>
            </w:pPr>
            <w:r w:rsidRPr="009341A3">
              <w:t>1. Nakon usvajanja Odluke о godišnjem plаnirаnju rada i načinu praćenja i izvješćivanja u institucijama BiH unaprijeđeni su kapaciteti MP BiH za izradu planskih dok</w:t>
            </w:r>
            <w:r>
              <w:t>umenata i njihovo povezivanje s</w:t>
            </w:r>
            <w:r w:rsidRPr="009341A3">
              <w:t xml:space="preserve"> proračunskim planiranjem, a MP BiH je izradilo Naputak za provedbu ove Odluke, koji će biti upućen VM BiH na usvajanje;</w:t>
            </w:r>
          </w:p>
          <w:p w:rsidR="00C063AB" w:rsidRPr="009341A3" w:rsidRDefault="00C063AB" w:rsidP="00DE04A7">
            <w:pPr>
              <w:cnfStyle w:val="000000000000"/>
            </w:pPr>
            <w:r w:rsidRPr="009341A3">
              <w:t xml:space="preserve">2. Obveze iz SRSP u BiH su </w:t>
            </w:r>
            <w:r>
              <w:t>unesene</w:t>
            </w:r>
            <w:r w:rsidRPr="009341A3">
              <w:t xml:space="preserve"> u SSP MP BiH i Program rada MP BiH;</w:t>
            </w:r>
          </w:p>
          <w:p w:rsidR="00C063AB" w:rsidRPr="009341A3" w:rsidRDefault="00C063AB" w:rsidP="00DE04A7">
            <w:pPr>
              <w:cnfStyle w:val="000000000000"/>
            </w:pPr>
            <w:r w:rsidRPr="009341A3">
              <w:t xml:space="preserve">3. Obveze iz drugih strategija BiH su </w:t>
            </w:r>
            <w:r>
              <w:t>unesene</w:t>
            </w:r>
            <w:r w:rsidRPr="009341A3">
              <w:t xml:space="preserve"> u SSP MP BiH i Program rada MP BiH.</w:t>
            </w:r>
          </w:p>
        </w:tc>
      </w:tr>
      <w:tr w:rsidR="00C063AB" w:rsidRPr="009341A3" w:rsidTr="00DE04A7">
        <w:trPr>
          <w:cnfStyle w:val="000000100000"/>
        </w:trPr>
        <w:tc>
          <w:tcPr>
            <w:cnfStyle w:val="001000000000"/>
            <w:tcW w:w="816" w:type="dxa"/>
            <w:gridSpan w:val="2"/>
            <w:shd w:val="clear" w:color="auto" w:fill="FFFFFF" w:themeFill="background1"/>
            <w:vAlign w:val="center"/>
          </w:tcPr>
          <w:p w:rsidR="00C063AB" w:rsidRPr="009341A3" w:rsidRDefault="00C063AB" w:rsidP="00DE04A7">
            <w:pPr>
              <w:jc w:val="center"/>
              <w:rPr>
                <w:b w:val="0"/>
              </w:rPr>
            </w:pPr>
            <w:r w:rsidRPr="009341A3">
              <w:rPr>
                <w:b w:val="0"/>
              </w:rPr>
              <w:t>3.</w:t>
            </w:r>
          </w:p>
        </w:tc>
        <w:tc>
          <w:tcPr>
            <w:tcW w:w="4168" w:type="dxa"/>
            <w:gridSpan w:val="2"/>
            <w:shd w:val="clear" w:color="auto" w:fill="FFFFFF" w:themeFill="background1"/>
          </w:tcPr>
          <w:p w:rsidR="00C063AB" w:rsidRPr="009341A3" w:rsidRDefault="00C063AB" w:rsidP="00DE04A7">
            <w:pPr>
              <w:cnfStyle w:val="000000100000"/>
            </w:pPr>
            <w:r w:rsidRPr="009341A3">
              <w:t>Jačanje tehničke podrške FRS, TT SRSP u BiH, MK i tematskim konferencijama (TK)</w:t>
            </w:r>
          </w:p>
        </w:tc>
        <w:tc>
          <w:tcPr>
            <w:tcW w:w="4772" w:type="dxa"/>
            <w:gridSpan w:val="2"/>
            <w:shd w:val="clear" w:color="auto" w:fill="FFFFFF" w:themeFill="background1"/>
          </w:tcPr>
          <w:p w:rsidR="00C063AB" w:rsidRPr="009341A3" w:rsidRDefault="00C063AB" w:rsidP="00DE04A7">
            <w:pPr>
              <w:cnfStyle w:val="000000100000"/>
            </w:pPr>
            <w:r w:rsidRPr="009341A3">
              <w:t>1.-</w:t>
            </w:r>
            <w:r>
              <w:t xml:space="preserve"> </w:t>
            </w:r>
            <w:r w:rsidRPr="009341A3">
              <w:t>2. Zbog neusvajanja SRSP u BiH nisu uspostavljeni instrumenti za provedbu, praćenje i ocjenu provedbe SRSP u BiH.</w:t>
            </w:r>
          </w:p>
        </w:tc>
      </w:tr>
      <w:tr w:rsidR="00C063AB" w:rsidRPr="009341A3" w:rsidTr="00DE04A7">
        <w:tc>
          <w:tcPr>
            <w:cnfStyle w:val="001000000000"/>
            <w:tcW w:w="816" w:type="dxa"/>
            <w:gridSpan w:val="2"/>
            <w:shd w:val="clear" w:color="auto" w:fill="FFFFFF" w:themeFill="background1"/>
            <w:vAlign w:val="center"/>
          </w:tcPr>
          <w:p w:rsidR="00C063AB" w:rsidRPr="009341A3" w:rsidRDefault="00C063AB" w:rsidP="00DE04A7">
            <w:pPr>
              <w:jc w:val="center"/>
              <w:rPr>
                <w:b w:val="0"/>
              </w:rPr>
            </w:pPr>
            <w:r w:rsidRPr="009341A3">
              <w:rPr>
                <w:b w:val="0"/>
              </w:rPr>
              <w:t>4.</w:t>
            </w:r>
          </w:p>
        </w:tc>
        <w:tc>
          <w:tcPr>
            <w:tcW w:w="4168" w:type="dxa"/>
            <w:gridSpan w:val="2"/>
            <w:shd w:val="clear" w:color="auto" w:fill="FFFFFF" w:themeFill="background1"/>
          </w:tcPr>
          <w:p w:rsidR="00C063AB" w:rsidRPr="009341A3" w:rsidRDefault="00C063AB" w:rsidP="00DE04A7">
            <w:pPr>
              <w:cnfStyle w:val="000000000000"/>
            </w:pPr>
            <w:r w:rsidRPr="009341A3">
              <w:t>Jačanje uloge Foruma za zajedničku politiku (FZP) MP BiH i VSTV-a</w:t>
            </w:r>
          </w:p>
        </w:tc>
        <w:tc>
          <w:tcPr>
            <w:tcW w:w="4772" w:type="dxa"/>
            <w:gridSpan w:val="2"/>
            <w:shd w:val="clear" w:color="auto" w:fill="FFFFFF" w:themeFill="background1"/>
          </w:tcPr>
          <w:p w:rsidR="00C063AB" w:rsidRPr="009341A3" w:rsidRDefault="00C063AB" w:rsidP="00DE04A7">
            <w:pPr>
              <w:cnfStyle w:val="000000000000"/>
            </w:pPr>
            <w:r w:rsidRPr="009341A3">
              <w:t>1. FZP su pristupili Federalno ministarstvo pravde i Pravosudno povjerenstvo BD;</w:t>
            </w:r>
          </w:p>
          <w:p w:rsidR="00C063AB" w:rsidRPr="009341A3" w:rsidRDefault="00C063AB" w:rsidP="00DE04A7">
            <w:pPr>
              <w:cnfStyle w:val="000000000000"/>
            </w:pPr>
            <w:r w:rsidRPr="009341A3">
              <w:t>2. Izrađena analiza potreba za obukama FZP-a.</w:t>
            </w:r>
          </w:p>
        </w:tc>
      </w:tr>
      <w:tr w:rsidR="00C063AB" w:rsidRPr="009341A3" w:rsidTr="00DE04A7">
        <w:trPr>
          <w:cnfStyle w:val="000000100000"/>
          <w:trHeight w:val="532"/>
        </w:trPr>
        <w:tc>
          <w:tcPr>
            <w:cnfStyle w:val="001000000000"/>
            <w:tcW w:w="816" w:type="dxa"/>
            <w:gridSpan w:val="2"/>
            <w:shd w:val="clear" w:color="auto" w:fill="FFFFFF" w:themeFill="background1"/>
            <w:vAlign w:val="center"/>
          </w:tcPr>
          <w:p w:rsidR="00C063AB" w:rsidRPr="009341A3" w:rsidRDefault="00C063AB" w:rsidP="00DE04A7">
            <w:pPr>
              <w:jc w:val="center"/>
              <w:rPr>
                <w:b w:val="0"/>
              </w:rPr>
            </w:pPr>
            <w:r w:rsidRPr="009341A3">
              <w:rPr>
                <w:b w:val="0"/>
              </w:rPr>
              <w:t>5.</w:t>
            </w:r>
          </w:p>
        </w:tc>
        <w:tc>
          <w:tcPr>
            <w:tcW w:w="4168" w:type="dxa"/>
            <w:gridSpan w:val="2"/>
            <w:shd w:val="clear" w:color="auto" w:fill="FFFFFF" w:themeFill="background1"/>
          </w:tcPr>
          <w:p w:rsidR="00C063AB" w:rsidRPr="009341A3" w:rsidRDefault="00C063AB" w:rsidP="00DE04A7">
            <w:pPr>
              <w:cnfStyle w:val="000000100000"/>
            </w:pPr>
            <w:r w:rsidRPr="009341A3">
              <w:t>Izrada smjernica o metodologiji i načinima izrade politika u sektoru pravde u BiH</w:t>
            </w:r>
          </w:p>
        </w:tc>
        <w:tc>
          <w:tcPr>
            <w:tcW w:w="4772" w:type="dxa"/>
            <w:gridSpan w:val="2"/>
            <w:shd w:val="clear" w:color="auto" w:fill="FFFFFF" w:themeFill="background1"/>
          </w:tcPr>
          <w:p w:rsidR="00C063AB" w:rsidRPr="009341A3" w:rsidRDefault="00C063AB" w:rsidP="00DE04A7">
            <w:pPr>
              <w:cnfStyle w:val="000000100000"/>
            </w:pPr>
            <w:r w:rsidRPr="009341A3">
              <w:t xml:space="preserve">1.-2. MP BiH je izradilo prednacrt Odluke </w:t>
            </w:r>
            <w:r w:rsidRPr="009341A3">
              <w:rPr>
                <w:bCs/>
              </w:rPr>
              <w:t>o postupku pripreme, procjeni utjecaja i odabiru politike prilikom izrade propisa</w:t>
            </w:r>
            <w:r w:rsidRPr="009341A3">
              <w:t>, čiju primjenu će pratiti Ured za zakonodavstvo VM BiH;</w:t>
            </w:r>
          </w:p>
          <w:p w:rsidR="00C063AB" w:rsidRPr="009341A3" w:rsidRDefault="00C063AB" w:rsidP="00DE04A7">
            <w:pPr>
              <w:cnfStyle w:val="000000100000"/>
            </w:pPr>
            <w:r w:rsidRPr="009341A3">
              <w:t>3</w:t>
            </w:r>
            <w:r w:rsidRPr="009341A3">
              <w:rPr>
                <w:bCs/>
              </w:rPr>
              <w:t>. Bu</w:t>
            </w:r>
            <w:r>
              <w:rPr>
                <w:bCs/>
              </w:rPr>
              <w:t>džetiranje u MP BiH usklađeno s</w:t>
            </w:r>
            <w:r w:rsidRPr="009341A3">
              <w:rPr>
                <w:bCs/>
              </w:rPr>
              <w:t xml:space="preserve"> godišnjim planiranjem.</w:t>
            </w:r>
          </w:p>
        </w:tc>
      </w:tr>
      <w:tr w:rsidR="00C063AB" w:rsidRPr="009341A3" w:rsidTr="00DE04A7">
        <w:trPr>
          <w:trHeight w:val="532"/>
        </w:trPr>
        <w:tc>
          <w:tcPr>
            <w:cnfStyle w:val="001000000000"/>
            <w:tcW w:w="816" w:type="dxa"/>
            <w:gridSpan w:val="2"/>
            <w:shd w:val="clear" w:color="auto" w:fill="FFFFFF" w:themeFill="background1"/>
            <w:vAlign w:val="center"/>
          </w:tcPr>
          <w:p w:rsidR="00C063AB" w:rsidRPr="009341A3" w:rsidRDefault="00C063AB" w:rsidP="00DE04A7">
            <w:pPr>
              <w:jc w:val="center"/>
              <w:rPr>
                <w:b w:val="0"/>
              </w:rPr>
            </w:pPr>
            <w:r w:rsidRPr="009341A3">
              <w:rPr>
                <w:b w:val="0"/>
              </w:rPr>
              <w:t>6.</w:t>
            </w:r>
          </w:p>
        </w:tc>
        <w:tc>
          <w:tcPr>
            <w:tcW w:w="4168" w:type="dxa"/>
            <w:gridSpan w:val="2"/>
            <w:shd w:val="clear" w:color="auto" w:fill="FFFFFF" w:themeFill="background1"/>
          </w:tcPr>
          <w:p w:rsidR="00C063AB" w:rsidRPr="009341A3" w:rsidRDefault="00C063AB" w:rsidP="00DE04A7">
            <w:pPr>
              <w:cnfStyle w:val="000000000000"/>
            </w:pPr>
            <w:r w:rsidRPr="009341A3">
              <w:t>Unaprjeđenje kvaliteta statističkih podataka u sektoru pravde u BiH</w:t>
            </w:r>
          </w:p>
        </w:tc>
        <w:tc>
          <w:tcPr>
            <w:tcW w:w="4772" w:type="dxa"/>
            <w:gridSpan w:val="2"/>
            <w:shd w:val="clear" w:color="auto" w:fill="FFFFFF" w:themeFill="background1"/>
            <w:vAlign w:val="center"/>
          </w:tcPr>
          <w:p w:rsidR="00C063AB" w:rsidRPr="009341A3" w:rsidRDefault="00C063AB" w:rsidP="00DE04A7">
            <w:pPr>
              <w:cnfStyle w:val="000000000000"/>
            </w:pPr>
            <w:r w:rsidRPr="009341A3">
              <w:t>Nije izrađena analiza postojećih statističkih podataka u MP BiH i nisu dane preporuke za unaprjeđenje.</w:t>
            </w:r>
          </w:p>
        </w:tc>
      </w:tr>
      <w:tr w:rsidR="00C063AB" w:rsidRPr="009341A3" w:rsidTr="00DE04A7">
        <w:trPr>
          <w:cnfStyle w:val="000000100000"/>
          <w:trHeight w:val="532"/>
        </w:trPr>
        <w:tc>
          <w:tcPr>
            <w:cnfStyle w:val="001000000000"/>
            <w:tcW w:w="816" w:type="dxa"/>
            <w:gridSpan w:val="2"/>
            <w:shd w:val="clear" w:color="auto" w:fill="FFFFFF" w:themeFill="background1"/>
            <w:vAlign w:val="center"/>
          </w:tcPr>
          <w:p w:rsidR="00C063AB" w:rsidRPr="009341A3" w:rsidRDefault="00C063AB" w:rsidP="00DE04A7">
            <w:pPr>
              <w:jc w:val="center"/>
              <w:rPr>
                <w:b w:val="0"/>
              </w:rPr>
            </w:pPr>
            <w:r w:rsidRPr="009341A3">
              <w:rPr>
                <w:b w:val="0"/>
              </w:rPr>
              <w:t>7.</w:t>
            </w:r>
          </w:p>
        </w:tc>
        <w:tc>
          <w:tcPr>
            <w:tcW w:w="4168" w:type="dxa"/>
            <w:gridSpan w:val="2"/>
            <w:shd w:val="clear" w:color="auto" w:fill="FFFFFF" w:themeFill="background1"/>
          </w:tcPr>
          <w:p w:rsidR="00C063AB" w:rsidRPr="009341A3" w:rsidRDefault="00C063AB" w:rsidP="00DE04A7">
            <w:pPr>
              <w:cnfStyle w:val="000000100000"/>
            </w:pPr>
            <w:r w:rsidRPr="009341A3">
              <w:t>Stvaranje pretpostavki za provedbu DIS</w:t>
            </w:r>
          </w:p>
        </w:tc>
        <w:tc>
          <w:tcPr>
            <w:tcW w:w="4772" w:type="dxa"/>
            <w:gridSpan w:val="2"/>
            <w:shd w:val="clear" w:color="auto" w:fill="FFFFFF" w:themeFill="background1"/>
            <w:vAlign w:val="center"/>
          </w:tcPr>
          <w:p w:rsidR="00C063AB" w:rsidRPr="009341A3" w:rsidRDefault="00C063AB" w:rsidP="00DE04A7">
            <w:pPr>
              <w:cnfStyle w:val="000000100000"/>
            </w:pPr>
            <w:r w:rsidRPr="009341A3">
              <w:t>1. Nije izrađena analiza potreba za obukom za provedbu DIS-a;</w:t>
            </w:r>
          </w:p>
          <w:p w:rsidR="00C063AB" w:rsidRPr="009341A3" w:rsidRDefault="00C063AB" w:rsidP="00DE04A7">
            <w:pPr>
              <w:cnfStyle w:val="000000100000"/>
            </w:pPr>
            <w:r w:rsidRPr="009341A3">
              <w:t>2. Nije izrađen plan obuke za provedbu DIS</w:t>
            </w:r>
            <w:r>
              <w:t>-a</w:t>
            </w:r>
            <w:r w:rsidRPr="009341A3">
              <w:t>.</w:t>
            </w:r>
          </w:p>
        </w:tc>
      </w:tr>
      <w:tr w:rsidR="00C063AB" w:rsidRPr="009341A3" w:rsidTr="00DE04A7">
        <w:trPr>
          <w:trHeight w:val="532"/>
        </w:trPr>
        <w:tc>
          <w:tcPr>
            <w:cnfStyle w:val="001000000000"/>
            <w:tcW w:w="816" w:type="dxa"/>
            <w:gridSpan w:val="2"/>
            <w:shd w:val="clear" w:color="auto" w:fill="FFFFFF" w:themeFill="background1"/>
            <w:vAlign w:val="center"/>
          </w:tcPr>
          <w:p w:rsidR="00C063AB" w:rsidRPr="009341A3" w:rsidRDefault="00C063AB" w:rsidP="00DE04A7">
            <w:pPr>
              <w:jc w:val="center"/>
              <w:rPr>
                <w:b w:val="0"/>
              </w:rPr>
            </w:pPr>
            <w:r w:rsidRPr="009341A3">
              <w:rPr>
                <w:b w:val="0"/>
              </w:rPr>
              <w:t>8.</w:t>
            </w:r>
          </w:p>
        </w:tc>
        <w:tc>
          <w:tcPr>
            <w:tcW w:w="4168" w:type="dxa"/>
            <w:gridSpan w:val="2"/>
            <w:shd w:val="clear" w:color="auto" w:fill="FFFFFF" w:themeFill="background1"/>
          </w:tcPr>
          <w:p w:rsidR="00C063AB" w:rsidRPr="009341A3" w:rsidRDefault="00C063AB" w:rsidP="00DE04A7">
            <w:pPr>
              <w:cnfStyle w:val="000000000000"/>
            </w:pPr>
            <w:r w:rsidRPr="009341A3">
              <w:t>Jačanje koordinacije i komunikacije u sektoru pravde u BiH u pripremi donatorskih projekata</w:t>
            </w:r>
          </w:p>
        </w:tc>
        <w:tc>
          <w:tcPr>
            <w:tcW w:w="4772" w:type="dxa"/>
            <w:gridSpan w:val="2"/>
            <w:shd w:val="clear" w:color="auto" w:fill="FFFFFF" w:themeFill="background1"/>
            <w:vAlign w:val="center"/>
          </w:tcPr>
          <w:p w:rsidR="00C063AB" w:rsidRPr="009341A3" w:rsidRDefault="00C063AB" w:rsidP="00DE04A7">
            <w:pPr>
              <w:cnfStyle w:val="000000000000"/>
            </w:pPr>
            <w:r w:rsidRPr="009341A3">
              <w:t>Nije izrađena analiza problema u oblasti donatorske koordinacije i komunikacije u MP BiH.</w:t>
            </w:r>
          </w:p>
        </w:tc>
      </w:tr>
      <w:tr w:rsidR="00C063AB" w:rsidRPr="009341A3" w:rsidTr="00DE04A7">
        <w:trPr>
          <w:cnfStyle w:val="000000100000"/>
          <w:trHeight w:val="532"/>
        </w:trPr>
        <w:tc>
          <w:tcPr>
            <w:cnfStyle w:val="001000000000"/>
            <w:tcW w:w="816" w:type="dxa"/>
            <w:gridSpan w:val="2"/>
            <w:shd w:val="clear" w:color="auto" w:fill="FFFFFF" w:themeFill="background1"/>
            <w:vAlign w:val="center"/>
          </w:tcPr>
          <w:p w:rsidR="00C063AB" w:rsidRPr="009341A3" w:rsidRDefault="00C063AB" w:rsidP="00DE04A7">
            <w:pPr>
              <w:jc w:val="center"/>
              <w:rPr>
                <w:b w:val="0"/>
              </w:rPr>
            </w:pPr>
            <w:r w:rsidRPr="009341A3">
              <w:rPr>
                <w:b w:val="0"/>
              </w:rPr>
              <w:t>9.</w:t>
            </w:r>
          </w:p>
        </w:tc>
        <w:tc>
          <w:tcPr>
            <w:tcW w:w="4168" w:type="dxa"/>
            <w:gridSpan w:val="2"/>
            <w:shd w:val="clear" w:color="auto" w:fill="FFFFFF" w:themeFill="background1"/>
          </w:tcPr>
          <w:p w:rsidR="00C063AB" w:rsidRPr="009341A3" w:rsidRDefault="00C063AB" w:rsidP="00DE04A7">
            <w:pPr>
              <w:cnfStyle w:val="000000100000"/>
            </w:pPr>
            <w:r w:rsidRPr="009341A3">
              <w:t>Smjernice o metodologiji i načinima koordinacije i komunikacije u sektoru pravde u BiH u pripremi donatorskih projekata</w:t>
            </w:r>
          </w:p>
        </w:tc>
        <w:tc>
          <w:tcPr>
            <w:tcW w:w="4772" w:type="dxa"/>
            <w:gridSpan w:val="2"/>
            <w:shd w:val="clear" w:color="auto" w:fill="FFFFFF" w:themeFill="background1"/>
            <w:vAlign w:val="center"/>
          </w:tcPr>
          <w:p w:rsidR="00C063AB" w:rsidRPr="009341A3" w:rsidRDefault="00C063AB" w:rsidP="00DE04A7">
            <w:pPr>
              <w:cnfStyle w:val="000000100000"/>
            </w:pPr>
            <w:r w:rsidRPr="009341A3">
              <w:t>Nije izrađena metodologija o načinima koordinacije i komunikacije u MP BiH u pripremi donatorskih projekata.</w:t>
            </w:r>
          </w:p>
        </w:tc>
      </w:tr>
      <w:tr w:rsidR="00C063AB" w:rsidRPr="009341A3" w:rsidTr="00DE04A7">
        <w:trPr>
          <w:trHeight w:val="532"/>
        </w:trPr>
        <w:tc>
          <w:tcPr>
            <w:cnfStyle w:val="001000000000"/>
            <w:tcW w:w="816" w:type="dxa"/>
            <w:gridSpan w:val="2"/>
            <w:tcBorders>
              <w:bottom w:val="single" w:sz="4" w:space="0" w:color="4F81BD" w:themeColor="accent1"/>
            </w:tcBorders>
            <w:shd w:val="clear" w:color="auto" w:fill="FFFFFF" w:themeFill="background1"/>
            <w:vAlign w:val="center"/>
          </w:tcPr>
          <w:p w:rsidR="00C063AB" w:rsidRPr="009341A3" w:rsidRDefault="00C063AB" w:rsidP="00DE04A7">
            <w:pPr>
              <w:jc w:val="center"/>
              <w:rPr>
                <w:b w:val="0"/>
              </w:rPr>
            </w:pPr>
            <w:r w:rsidRPr="009341A3">
              <w:rPr>
                <w:b w:val="0"/>
              </w:rPr>
              <w:t>10.</w:t>
            </w:r>
          </w:p>
        </w:tc>
        <w:tc>
          <w:tcPr>
            <w:tcW w:w="4168" w:type="dxa"/>
            <w:gridSpan w:val="2"/>
            <w:tcBorders>
              <w:bottom w:val="single" w:sz="4" w:space="0" w:color="4F81BD" w:themeColor="accent1"/>
            </w:tcBorders>
            <w:shd w:val="clear" w:color="auto" w:fill="FFFFFF" w:themeFill="background1"/>
          </w:tcPr>
          <w:p w:rsidR="00C063AB" w:rsidRPr="009341A3" w:rsidRDefault="00C063AB" w:rsidP="00DE04A7">
            <w:pPr>
              <w:cnfStyle w:val="000000000000"/>
            </w:pPr>
            <w:r w:rsidRPr="009341A3">
              <w:t>Obavlјanje ostalih aktivnosti planiranja, praćenja i izvješćivanja u MP BiH</w:t>
            </w:r>
          </w:p>
        </w:tc>
        <w:tc>
          <w:tcPr>
            <w:tcW w:w="4772" w:type="dxa"/>
            <w:gridSpan w:val="2"/>
            <w:tcBorders>
              <w:bottom w:val="single" w:sz="4" w:space="0" w:color="4F81BD" w:themeColor="accent1"/>
            </w:tcBorders>
            <w:shd w:val="clear" w:color="auto" w:fill="FFFFFF" w:themeFill="background1"/>
          </w:tcPr>
          <w:p w:rsidR="00C063AB" w:rsidRPr="009341A3" w:rsidRDefault="00C063AB" w:rsidP="00DE04A7">
            <w:pPr>
              <w:cnfStyle w:val="000000000000"/>
            </w:pPr>
            <w:r w:rsidRPr="009341A3">
              <w:t>1. Izrađen je revidirani SSP MP BiH;</w:t>
            </w:r>
          </w:p>
          <w:p w:rsidR="00C063AB" w:rsidRPr="009341A3" w:rsidRDefault="00C063AB" w:rsidP="00DE04A7">
            <w:pPr>
              <w:cnfStyle w:val="000000000000"/>
            </w:pPr>
            <w:r w:rsidRPr="009341A3">
              <w:t>2. Izrađena je i usvojena nova SKS MP BiH.</w:t>
            </w:r>
          </w:p>
        </w:tc>
      </w:tr>
      <w:tr w:rsidR="00C063AB" w:rsidRPr="009341A3" w:rsidTr="00DE04A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cnfStyle w:val="000000100000"/>
          <w:trHeight w:val="252"/>
        </w:trPr>
        <w:tc>
          <w:tcPr>
            <w:cnfStyle w:val="001000000000"/>
            <w:tcW w:w="816" w:type="dxa"/>
            <w:gridSpan w:val="2"/>
            <w:tcBorders>
              <w:top w:val="single" w:sz="4" w:space="0" w:color="4F81BD" w:themeColor="accent1"/>
            </w:tcBorders>
            <w:shd w:val="clear" w:color="auto" w:fill="4F81BD" w:themeFill="accent1"/>
            <w:vAlign w:val="center"/>
          </w:tcPr>
          <w:p w:rsidR="00C063AB" w:rsidRPr="009341A3" w:rsidRDefault="00C063AB" w:rsidP="00DE04A7">
            <w:pPr>
              <w:jc w:val="center"/>
              <w:rPr>
                <w:bCs w:val="0"/>
                <w:color w:val="FFFFFF" w:themeColor="background1"/>
                <w:sz w:val="18"/>
                <w:szCs w:val="18"/>
              </w:rPr>
            </w:pPr>
            <w:r w:rsidRPr="009341A3">
              <w:rPr>
                <w:bCs w:val="0"/>
                <w:color w:val="FFFFFF" w:themeColor="background1"/>
                <w:sz w:val="18"/>
                <w:szCs w:val="18"/>
              </w:rPr>
              <w:t>R.b.</w:t>
            </w:r>
          </w:p>
        </w:tc>
        <w:tc>
          <w:tcPr>
            <w:tcW w:w="4168" w:type="dxa"/>
            <w:gridSpan w:val="2"/>
            <w:tcBorders>
              <w:top w:val="single" w:sz="4" w:space="0" w:color="4F81BD" w:themeColor="accent1"/>
            </w:tcBorders>
            <w:shd w:val="clear" w:color="auto" w:fill="4F81BD" w:themeFill="accent1"/>
            <w:vAlign w:val="center"/>
            <w:hideMark/>
          </w:tcPr>
          <w:p w:rsidR="00C063AB" w:rsidRPr="009341A3" w:rsidRDefault="00C063AB" w:rsidP="00DE04A7">
            <w:pPr>
              <w:jc w:val="center"/>
              <w:cnfStyle w:val="000000100000"/>
              <w:rPr>
                <w:bCs/>
                <w:color w:val="FFFFFF" w:themeColor="background1"/>
                <w:sz w:val="18"/>
                <w:szCs w:val="18"/>
              </w:rPr>
            </w:pPr>
            <w:r w:rsidRPr="009341A3">
              <w:rPr>
                <w:color w:val="FFFFFF" w:themeColor="background1"/>
                <w:sz w:val="18"/>
                <w:szCs w:val="18"/>
              </w:rPr>
              <w:t>STRATEŠKI PROGRAMI</w:t>
            </w:r>
          </w:p>
        </w:tc>
        <w:tc>
          <w:tcPr>
            <w:tcW w:w="4772" w:type="dxa"/>
            <w:gridSpan w:val="2"/>
            <w:tcBorders>
              <w:top w:val="single" w:sz="4" w:space="0" w:color="4F81BD" w:themeColor="accent1"/>
            </w:tcBorders>
            <w:shd w:val="clear" w:color="auto" w:fill="4F81BD" w:themeFill="accent1"/>
            <w:vAlign w:val="center"/>
            <w:hideMark/>
          </w:tcPr>
          <w:p w:rsidR="00C063AB" w:rsidRPr="009341A3" w:rsidRDefault="00C063AB" w:rsidP="00DE04A7">
            <w:pPr>
              <w:jc w:val="center"/>
              <w:cnfStyle w:val="000000100000"/>
              <w:rPr>
                <w:bCs/>
                <w:color w:val="FFFFFF" w:themeColor="background1"/>
                <w:sz w:val="18"/>
                <w:szCs w:val="18"/>
              </w:rPr>
            </w:pPr>
            <w:r w:rsidRPr="009341A3">
              <w:rPr>
                <w:color w:val="FFFFFF" w:themeColor="background1"/>
                <w:sz w:val="18"/>
                <w:szCs w:val="18"/>
              </w:rPr>
              <w:t>TRENUTAČNI STATUS STRATEŠKOG PROGRAMA</w:t>
            </w:r>
          </w:p>
        </w:tc>
      </w:tr>
      <w:tr w:rsidR="00C063AB" w:rsidRPr="009341A3" w:rsidTr="00DE04A7">
        <w:trPr>
          <w:trHeight w:val="532"/>
        </w:trPr>
        <w:tc>
          <w:tcPr>
            <w:cnfStyle w:val="001000000000"/>
            <w:tcW w:w="816" w:type="dxa"/>
            <w:gridSpan w:val="2"/>
            <w:shd w:val="clear" w:color="auto" w:fill="FFFFFF" w:themeFill="background1"/>
            <w:vAlign w:val="center"/>
          </w:tcPr>
          <w:p w:rsidR="00C063AB" w:rsidRPr="009341A3" w:rsidRDefault="00C063AB" w:rsidP="00DE04A7">
            <w:pPr>
              <w:jc w:val="center"/>
              <w:rPr>
                <w:b w:val="0"/>
              </w:rPr>
            </w:pPr>
            <w:r w:rsidRPr="009341A3">
              <w:rPr>
                <w:b w:val="0"/>
              </w:rPr>
              <w:t>11.</w:t>
            </w:r>
          </w:p>
        </w:tc>
        <w:tc>
          <w:tcPr>
            <w:tcW w:w="4168" w:type="dxa"/>
            <w:gridSpan w:val="2"/>
            <w:shd w:val="clear" w:color="auto" w:fill="FFFFFF" w:themeFill="background1"/>
          </w:tcPr>
          <w:p w:rsidR="00C063AB" w:rsidRPr="009341A3" w:rsidRDefault="00C063AB" w:rsidP="00DE04A7">
            <w:pPr>
              <w:cnfStyle w:val="000000000000"/>
            </w:pPr>
            <w:r w:rsidRPr="009341A3">
              <w:t>Jačanje upravlјačkih kapaciteta i lјudskih potencijala MP BiH</w:t>
            </w:r>
          </w:p>
        </w:tc>
        <w:tc>
          <w:tcPr>
            <w:tcW w:w="4772" w:type="dxa"/>
            <w:gridSpan w:val="2"/>
            <w:shd w:val="clear" w:color="auto" w:fill="FFFFFF" w:themeFill="background1"/>
          </w:tcPr>
          <w:p w:rsidR="00C063AB" w:rsidRPr="009341A3" w:rsidRDefault="00C063AB" w:rsidP="00DE04A7">
            <w:pPr>
              <w:cnfStyle w:val="000000000000"/>
            </w:pPr>
            <w:r w:rsidRPr="009341A3">
              <w:t>1. MP BiH je poboljšalo postupak planiranja aktivnosti i proračuna i praćenja učinaka, a uspostavilo je i Odsjek za javne</w:t>
            </w:r>
            <w:r>
              <w:t xml:space="preserve"> nabav</w:t>
            </w:r>
            <w:r w:rsidRPr="009341A3">
              <w:t>e;</w:t>
            </w:r>
          </w:p>
          <w:p w:rsidR="00C063AB" w:rsidRPr="009341A3" w:rsidRDefault="00C063AB" w:rsidP="00DE04A7">
            <w:pPr>
              <w:cnfStyle w:val="000000000000"/>
            </w:pPr>
            <w:r w:rsidRPr="009341A3">
              <w:t>2. Pobolјšana su interna pravila MP BiH kojim se osiguravaju efikasne interne kontrole, kada se radi o reprezentaciji i poklonima, korištenju službenih vozila, troškova telefona, te uspostavilo Ured interne revizije;</w:t>
            </w:r>
          </w:p>
          <w:p w:rsidR="00C063AB" w:rsidRPr="009341A3" w:rsidRDefault="00C063AB" w:rsidP="00DE04A7">
            <w:pPr>
              <w:cnfStyle w:val="000000000000"/>
            </w:pPr>
            <w:r w:rsidRPr="009341A3">
              <w:t>3. Ažurirana je i provedena ranija SKS MP BiH i usvojena nova SKS MP BiH;</w:t>
            </w:r>
          </w:p>
          <w:p w:rsidR="00C063AB" w:rsidRPr="009341A3" w:rsidRDefault="00C063AB" w:rsidP="00DE04A7">
            <w:pPr>
              <w:cnfStyle w:val="000000000000"/>
            </w:pPr>
            <w:r w:rsidRPr="009341A3">
              <w:t>4. Obuke za profesionalni razvitak osoblјa MP BiH se redovito održavaju, prema dostavlјenim pozivima i obavijestima o organiziranju obuka od strane ADS BiH, Agencije za javne nabave BiH i drugih, a na zahtjev uposlenog i uz suglasnost pretpostavlјenog;</w:t>
            </w:r>
          </w:p>
          <w:p w:rsidR="00C063AB" w:rsidRPr="009341A3" w:rsidRDefault="00C063AB" w:rsidP="00DE04A7">
            <w:pPr>
              <w:cnfStyle w:val="000000000000"/>
            </w:pPr>
            <w:r w:rsidRPr="009341A3">
              <w:t>5. Elektronička baza podataka uposlenih u MP BiH nije razvijena.</w:t>
            </w:r>
          </w:p>
          <w:p w:rsidR="00C063AB" w:rsidRPr="009341A3" w:rsidRDefault="00C063AB" w:rsidP="00DE04A7">
            <w:pPr>
              <w:cnfStyle w:val="000000000000"/>
            </w:pPr>
            <w:r w:rsidRPr="009341A3">
              <w:t>Nije uspostavlјen poseban informacijski sustav za upravlјanje lјudskim potencijalima u MP BiH, a MP BiH vodi bazu podataka o uposlenim u Excelu. Operacionalizacija HRMIS sustava za institucije BiH, koju provodi ADS BiH, ovisi o doradi istog u skladu sa Zakonom o zaštiti osobnih podataka i rješavanju pitanja troškova održavanja HRMIS sustava.</w:t>
            </w:r>
          </w:p>
        </w:tc>
      </w:tr>
      <w:tr w:rsidR="00C063AB" w:rsidRPr="009341A3" w:rsidTr="00DE04A7">
        <w:trPr>
          <w:cnfStyle w:val="000000100000"/>
          <w:trHeight w:val="532"/>
        </w:trPr>
        <w:tc>
          <w:tcPr>
            <w:cnfStyle w:val="001000000000"/>
            <w:tcW w:w="816" w:type="dxa"/>
            <w:gridSpan w:val="2"/>
            <w:shd w:val="clear" w:color="auto" w:fill="FFFFFF" w:themeFill="background1"/>
            <w:vAlign w:val="center"/>
          </w:tcPr>
          <w:p w:rsidR="00C063AB" w:rsidRPr="009341A3" w:rsidRDefault="00C063AB" w:rsidP="00DE04A7">
            <w:pPr>
              <w:jc w:val="center"/>
              <w:rPr>
                <w:b w:val="0"/>
              </w:rPr>
            </w:pPr>
            <w:r w:rsidRPr="009341A3">
              <w:rPr>
                <w:b w:val="0"/>
              </w:rPr>
              <w:t>12.</w:t>
            </w:r>
          </w:p>
        </w:tc>
        <w:tc>
          <w:tcPr>
            <w:tcW w:w="4168" w:type="dxa"/>
            <w:gridSpan w:val="2"/>
            <w:shd w:val="clear" w:color="auto" w:fill="FFFFFF" w:themeFill="background1"/>
          </w:tcPr>
          <w:p w:rsidR="00C063AB" w:rsidRPr="009341A3" w:rsidRDefault="00C063AB" w:rsidP="00DE04A7">
            <w:pPr>
              <w:cnfStyle w:val="000000100000"/>
            </w:pPr>
            <w:r w:rsidRPr="009341A3">
              <w:t>Unaprjeđenje rada Registra zaloga</w:t>
            </w:r>
          </w:p>
        </w:tc>
        <w:tc>
          <w:tcPr>
            <w:tcW w:w="4772" w:type="dxa"/>
            <w:gridSpan w:val="2"/>
            <w:shd w:val="clear" w:color="auto" w:fill="FFFFFF" w:themeFill="background1"/>
          </w:tcPr>
          <w:p w:rsidR="00C063AB" w:rsidRPr="009341A3" w:rsidRDefault="00C063AB" w:rsidP="00DE04A7">
            <w:pPr>
              <w:tabs>
                <w:tab w:val="left" w:pos="173"/>
              </w:tabs>
              <w:cnfStyle w:val="000000100000"/>
            </w:pPr>
            <w:r w:rsidRPr="009341A3">
              <w:t>1. Osigurano i kontinuirano se provodi pružanje usluga korisnicima Registra zaloga;</w:t>
            </w:r>
          </w:p>
          <w:p w:rsidR="00C063AB" w:rsidRPr="009341A3" w:rsidRDefault="00C063AB" w:rsidP="00DE04A7">
            <w:pPr>
              <w:cnfStyle w:val="000000100000"/>
            </w:pPr>
            <w:r w:rsidRPr="009341A3">
              <w:t>2. Pobolјšani su uvjeti rada registra. Osiguran je smještaj Ureda za registar zaloga u povolјnije zakuplјene prostorije;</w:t>
            </w:r>
          </w:p>
          <w:p w:rsidR="00C063AB" w:rsidRPr="009341A3" w:rsidRDefault="00C063AB" w:rsidP="00DE04A7">
            <w:pPr>
              <w:cnfStyle w:val="000000100000"/>
            </w:pPr>
            <w:r w:rsidRPr="009341A3">
              <w:t>3. Pojednostavlјenje procedura rada Registra zaloga su u tijeku;</w:t>
            </w:r>
          </w:p>
          <w:p w:rsidR="00C063AB" w:rsidRPr="009341A3" w:rsidRDefault="00C063AB" w:rsidP="00DE04A7">
            <w:pPr>
              <w:cnfStyle w:val="000000100000"/>
            </w:pPr>
            <w:r w:rsidRPr="009341A3">
              <w:t>4. Provodi se nadograđeni sustav Registra zaloga, čime je pobolјšan sustav sigurnosti baze podataka Registra zaloga.</w:t>
            </w:r>
          </w:p>
        </w:tc>
      </w:tr>
      <w:tr w:rsidR="00C063AB" w:rsidRPr="009341A3" w:rsidTr="00DE04A7">
        <w:trPr>
          <w:trHeight w:val="532"/>
        </w:trPr>
        <w:tc>
          <w:tcPr>
            <w:cnfStyle w:val="001000000000"/>
            <w:tcW w:w="816" w:type="dxa"/>
            <w:gridSpan w:val="2"/>
            <w:shd w:val="clear" w:color="auto" w:fill="FFFFFF" w:themeFill="background1"/>
            <w:vAlign w:val="center"/>
          </w:tcPr>
          <w:p w:rsidR="00C063AB" w:rsidRPr="009341A3" w:rsidRDefault="00C063AB" w:rsidP="00DE04A7">
            <w:pPr>
              <w:jc w:val="center"/>
              <w:rPr>
                <w:b w:val="0"/>
              </w:rPr>
            </w:pPr>
            <w:r w:rsidRPr="009341A3">
              <w:rPr>
                <w:b w:val="0"/>
              </w:rPr>
              <w:t>13.</w:t>
            </w:r>
          </w:p>
        </w:tc>
        <w:tc>
          <w:tcPr>
            <w:tcW w:w="4168" w:type="dxa"/>
            <w:gridSpan w:val="2"/>
            <w:shd w:val="clear" w:color="auto" w:fill="FFFFFF" w:themeFill="background1"/>
          </w:tcPr>
          <w:p w:rsidR="00C063AB" w:rsidRPr="009341A3" w:rsidRDefault="00C063AB" w:rsidP="00DE04A7">
            <w:pPr>
              <w:cnfStyle w:val="000000000000"/>
            </w:pPr>
            <w:r w:rsidRPr="009341A3">
              <w:t>Izrada i podnošenje nadležnim tijelima periodičnih analitičkih, informativnih i drugih materijala o utvrđenom st</w:t>
            </w:r>
            <w:r>
              <w:t>anju iz nadležnosti SKOFMP-a, s</w:t>
            </w:r>
            <w:r w:rsidRPr="009341A3">
              <w:t xml:space="preserve"> prijedlogom mjera za prevladavanje stanja</w:t>
            </w:r>
          </w:p>
        </w:tc>
        <w:tc>
          <w:tcPr>
            <w:tcW w:w="4772" w:type="dxa"/>
            <w:gridSpan w:val="2"/>
            <w:shd w:val="clear" w:color="auto" w:fill="FFFFFF" w:themeFill="background1"/>
          </w:tcPr>
          <w:p w:rsidR="00C063AB" w:rsidRPr="009341A3" w:rsidRDefault="00C063AB" w:rsidP="00DE04A7">
            <w:pPr>
              <w:cnfStyle w:val="000000000000"/>
            </w:pPr>
            <w:r w:rsidRPr="009341A3">
              <w:t xml:space="preserve">Izrađeni su </w:t>
            </w:r>
            <w:r>
              <w:t>i nadležnim tijelima podneseni</w:t>
            </w:r>
            <w:r w:rsidRPr="009341A3">
              <w:t xml:space="preserve"> periodični analitički i informativni materijali o utvrđenom st</w:t>
            </w:r>
            <w:r>
              <w:t>anju iz nadležnosti SKOFMP-a, s</w:t>
            </w:r>
            <w:r w:rsidRPr="009341A3">
              <w:t xml:space="preserve"> prijedlogom mjera za prevladavanje stanja.</w:t>
            </w:r>
          </w:p>
        </w:tc>
      </w:tr>
    </w:tbl>
    <w:p w:rsidR="00C5791E" w:rsidRPr="00343258" w:rsidRDefault="00C5791E" w:rsidP="00343258">
      <w:pPr>
        <w:rPr>
          <w:sz w:val="22"/>
        </w:rPr>
      </w:pPr>
      <w:bookmarkStart w:id="42" w:name="_Toc249676960"/>
      <w:bookmarkStart w:id="43" w:name="_Toc313910365"/>
    </w:p>
    <w:p w:rsidR="00C063AB" w:rsidRPr="00343258" w:rsidRDefault="00C063AB" w:rsidP="00343258">
      <w:pPr>
        <w:rPr>
          <w:sz w:val="22"/>
        </w:rPr>
      </w:pPr>
      <w:r w:rsidRPr="00343258">
        <w:rPr>
          <w:sz w:val="22"/>
        </w:rPr>
        <w:t xml:space="preserve">PRORAČUNSKA </w:t>
      </w:r>
      <w:r w:rsidR="0011556B" w:rsidRPr="00343258">
        <w:rPr>
          <w:sz w:val="22"/>
        </w:rPr>
        <w:t xml:space="preserve"> </w:t>
      </w:r>
      <w:r w:rsidRPr="00343258">
        <w:rPr>
          <w:sz w:val="22"/>
        </w:rPr>
        <w:t>SREDSTVA</w:t>
      </w:r>
      <w:bookmarkEnd w:id="42"/>
      <w:bookmarkEnd w:id="43"/>
    </w:p>
    <w:p w:rsidR="0011556B" w:rsidRPr="0011556B" w:rsidRDefault="0011556B" w:rsidP="0011556B"/>
    <w:p w:rsidR="00C063AB" w:rsidRPr="009341A3" w:rsidRDefault="00C063AB" w:rsidP="00C063AB">
      <w:pPr>
        <w:spacing w:after="120"/>
        <w:rPr>
          <w:b/>
          <w:i/>
        </w:rPr>
      </w:pPr>
      <w:r w:rsidRPr="009341A3">
        <w:rPr>
          <w:b/>
          <w:i/>
        </w:rPr>
        <w:t>Pregled ljudskih potencijala MP BiH na dan 31.12.2014. godine</w:t>
      </w:r>
    </w:p>
    <w:tbl>
      <w:tblPr>
        <w:tblW w:w="10031"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1E0"/>
      </w:tblPr>
      <w:tblGrid>
        <w:gridCol w:w="601"/>
        <w:gridCol w:w="4185"/>
        <w:gridCol w:w="1748"/>
        <w:gridCol w:w="1748"/>
        <w:gridCol w:w="1749"/>
      </w:tblGrid>
      <w:tr w:rsidR="00C063AB" w:rsidRPr="009341A3" w:rsidTr="00DE04A7">
        <w:trPr>
          <w:trHeight w:val="157"/>
        </w:trPr>
        <w:tc>
          <w:tcPr>
            <w:tcW w:w="601" w:type="dxa"/>
            <w:shd w:val="clear" w:color="auto" w:fill="4F81BD"/>
            <w:vAlign w:val="center"/>
          </w:tcPr>
          <w:p w:rsidR="00C063AB" w:rsidRPr="009341A3" w:rsidRDefault="00C063AB" w:rsidP="00DE04A7">
            <w:pPr>
              <w:jc w:val="center"/>
              <w:rPr>
                <w:b/>
                <w:bCs/>
                <w:color w:val="FFFFFF"/>
              </w:rPr>
            </w:pPr>
            <w:r w:rsidRPr="009341A3">
              <w:rPr>
                <w:b/>
                <w:bCs/>
                <w:color w:val="FFFFFF"/>
              </w:rPr>
              <w:t>R.b.</w:t>
            </w:r>
          </w:p>
        </w:tc>
        <w:tc>
          <w:tcPr>
            <w:tcW w:w="4185" w:type="dxa"/>
            <w:shd w:val="clear" w:color="auto" w:fill="4F81BD"/>
            <w:vAlign w:val="center"/>
          </w:tcPr>
          <w:p w:rsidR="00C063AB" w:rsidRPr="009341A3" w:rsidRDefault="00C063AB" w:rsidP="00DE04A7">
            <w:pPr>
              <w:jc w:val="center"/>
              <w:rPr>
                <w:b/>
                <w:bCs/>
                <w:color w:val="FFFFFF"/>
              </w:rPr>
            </w:pPr>
            <w:r w:rsidRPr="009341A3">
              <w:rPr>
                <w:b/>
                <w:bCs/>
                <w:color w:val="FFFFFF"/>
              </w:rPr>
              <w:t>Naziv ustrojstvene jedinice</w:t>
            </w:r>
          </w:p>
        </w:tc>
        <w:tc>
          <w:tcPr>
            <w:tcW w:w="1748" w:type="dxa"/>
            <w:shd w:val="clear" w:color="auto" w:fill="4F81BD"/>
            <w:vAlign w:val="center"/>
          </w:tcPr>
          <w:p w:rsidR="00C063AB" w:rsidRPr="009341A3" w:rsidRDefault="00C063AB" w:rsidP="00DE04A7">
            <w:pPr>
              <w:jc w:val="center"/>
              <w:rPr>
                <w:b/>
                <w:bCs/>
                <w:color w:val="FFFFFF"/>
              </w:rPr>
            </w:pPr>
            <w:r w:rsidRPr="009341A3">
              <w:rPr>
                <w:b/>
                <w:bCs/>
                <w:color w:val="FFFFFF"/>
              </w:rPr>
              <w:t>Predviđeni broj uposlenih</w:t>
            </w:r>
          </w:p>
        </w:tc>
        <w:tc>
          <w:tcPr>
            <w:tcW w:w="1748" w:type="dxa"/>
            <w:shd w:val="clear" w:color="auto" w:fill="4F81BD"/>
            <w:vAlign w:val="center"/>
          </w:tcPr>
          <w:p w:rsidR="00C063AB" w:rsidRPr="009341A3" w:rsidRDefault="00C063AB" w:rsidP="00DE04A7">
            <w:pPr>
              <w:jc w:val="center"/>
              <w:rPr>
                <w:b/>
                <w:bCs/>
                <w:color w:val="FFFFFF"/>
              </w:rPr>
            </w:pPr>
            <w:r w:rsidRPr="009341A3">
              <w:rPr>
                <w:b/>
                <w:bCs/>
                <w:color w:val="FFFFFF"/>
              </w:rPr>
              <w:t>Popunjeni broj uposlenih</w:t>
            </w:r>
          </w:p>
        </w:tc>
        <w:tc>
          <w:tcPr>
            <w:tcW w:w="1749" w:type="dxa"/>
            <w:shd w:val="clear" w:color="auto" w:fill="4F81BD"/>
            <w:vAlign w:val="center"/>
          </w:tcPr>
          <w:p w:rsidR="00C063AB" w:rsidRPr="009341A3" w:rsidRDefault="00C063AB" w:rsidP="00DE04A7">
            <w:pPr>
              <w:jc w:val="center"/>
              <w:rPr>
                <w:b/>
                <w:bCs/>
                <w:color w:val="FFFFFF"/>
              </w:rPr>
            </w:pPr>
            <w:r w:rsidRPr="009341A3">
              <w:rPr>
                <w:b/>
                <w:bCs/>
                <w:color w:val="FFFFFF"/>
              </w:rPr>
              <w:t>Postotak popunjenosti</w:t>
            </w:r>
          </w:p>
        </w:tc>
      </w:tr>
      <w:tr w:rsidR="00C063AB" w:rsidRPr="009341A3" w:rsidTr="00DE04A7">
        <w:trPr>
          <w:trHeight w:val="288"/>
        </w:trPr>
        <w:tc>
          <w:tcPr>
            <w:tcW w:w="601" w:type="dxa"/>
            <w:vAlign w:val="center"/>
          </w:tcPr>
          <w:p w:rsidR="00C063AB" w:rsidRPr="009341A3" w:rsidRDefault="00C063AB" w:rsidP="00DE04A7">
            <w:pPr>
              <w:jc w:val="center"/>
            </w:pPr>
            <w:r w:rsidRPr="009341A3">
              <w:t>1.</w:t>
            </w:r>
          </w:p>
        </w:tc>
        <w:tc>
          <w:tcPr>
            <w:tcW w:w="4185" w:type="dxa"/>
            <w:vAlign w:val="center"/>
          </w:tcPr>
          <w:p w:rsidR="00C063AB" w:rsidRPr="009341A3" w:rsidRDefault="00C063AB" w:rsidP="00DE04A7">
            <w:pPr>
              <w:tabs>
                <w:tab w:val="left" w:pos="180"/>
              </w:tabs>
            </w:pPr>
            <w:r w:rsidRPr="009341A3">
              <w:t>Ured ministra</w:t>
            </w:r>
          </w:p>
        </w:tc>
        <w:tc>
          <w:tcPr>
            <w:tcW w:w="1748" w:type="dxa"/>
            <w:vAlign w:val="center"/>
          </w:tcPr>
          <w:p w:rsidR="00C063AB" w:rsidRPr="009341A3" w:rsidRDefault="00C063AB" w:rsidP="00DE04A7">
            <w:pPr>
              <w:tabs>
                <w:tab w:val="left" w:pos="180"/>
              </w:tabs>
              <w:ind w:left="5"/>
              <w:jc w:val="center"/>
            </w:pPr>
            <w:r w:rsidRPr="009341A3">
              <w:t>8</w:t>
            </w:r>
          </w:p>
        </w:tc>
        <w:tc>
          <w:tcPr>
            <w:tcW w:w="1748" w:type="dxa"/>
            <w:vAlign w:val="center"/>
          </w:tcPr>
          <w:p w:rsidR="00C063AB" w:rsidRPr="009341A3" w:rsidRDefault="00C063AB" w:rsidP="00DE04A7">
            <w:pPr>
              <w:tabs>
                <w:tab w:val="left" w:pos="180"/>
              </w:tabs>
              <w:ind w:left="-143"/>
              <w:jc w:val="center"/>
            </w:pPr>
            <w:r w:rsidRPr="009341A3">
              <w:t>5</w:t>
            </w:r>
          </w:p>
        </w:tc>
        <w:tc>
          <w:tcPr>
            <w:tcW w:w="1749" w:type="dxa"/>
            <w:vAlign w:val="center"/>
          </w:tcPr>
          <w:p w:rsidR="00C063AB" w:rsidRPr="009341A3" w:rsidRDefault="00C063AB" w:rsidP="00DE04A7">
            <w:pPr>
              <w:tabs>
                <w:tab w:val="left" w:pos="180"/>
              </w:tabs>
              <w:ind w:left="-143"/>
              <w:jc w:val="center"/>
            </w:pPr>
            <w:r w:rsidRPr="009341A3">
              <w:t>62,5%</w:t>
            </w:r>
          </w:p>
        </w:tc>
      </w:tr>
      <w:tr w:rsidR="00C063AB" w:rsidRPr="009341A3" w:rsidTr="00DE04A7">
        <w:trPr>
          <w:trHeight w:val="288"/>
        </w:trPr>
        <w:tc>
          <w:tcPr>
            <w:tcW w:w="601" w:type="dxa"/>
            <w:vAlign w:val="center"/>
          </w:tcPr>
          <w:p w:rsidR="00C063AB" w:rsidRPr="009341A3" w:rsidRDefault="00C063AB" w:rsidP="00DE04A7">
            <w:pPr>
              <w:jc w:val="center"/>
            </w:pPr>
            <w:r w:rsidRPr="009341A3">
              <w:t>2.</w:t>
            </w:r>
          </w:p>
        </w:tc>
        <w:tc>
          <w:tcPr>
            <w:tcW w:w="4185" w:type="dxa"/>
            <w:vAlign w:val="center"/>
          </w:tcPr>
          <w:p w:rsidR="00C063AB" w:rsidRPr="009341A3" w:rsidRDefault="00C063AB" w:rsidP="00DE04A7">
            <w:pPr>
              <w:tabs>
                <w:tab w:val="left" w:pos="180"/>
              </w:tabs>
            </w:pPr>
            <w:r w:rsidRPr="009341A3">
              <w:t>Ured zamjenika ministra</w:t>
            </w:r>
          </w:p>
        </w:tc>
        <w:tc>
          <w:tcPr>
            <w:tcW w:w="1748" w:type="dxa"/>
            <w:vAlign w:val="center"/>
          </w:tcPr>
          <w:p w:rsidR="00C063AB" w:rsidRPr="009341A3" w:rsidRDefault="00C063AB" w:rsidP="00DE04A7">
            <w:pPr>
              <w:tabs>
                <w:tab w:val="left" w:pos="180"/>
              </w:tabs>
              <w:ind w:left="5"/>
              <w:jc w:val="center"/>
            </w:pPr>
            <w:r w:rsidRPr="009341A3">
              <w:t>5</w:t>
            </w:r>
          </w:p>
        </w:tc>
        <w:tc>
          <w:tcPr>
            <w:tcW w:w="1748" w:type="dxa"/>
            <w:vAlign w:val="center"/>
          </w:tcPr>
          <w:p w:rsidR="00C063AB" w:rsidRPr="009341A3" w:rsidRDefault="00C063AB" w:rsidP="00DE04A7">
            <w:pPr>
              <w:tabs>
                <w:tab w:val="left" w:pos="180"/>
              </w:tabs>
              <w:ind w:left="-143"/>
              <w:jc w:val="center"/>
            </w:pPr>
            <w:r w:rsidRPr="009341A3">
              <w:t>5</w:t>
            </w:r>
          </w:p>
        </w:tc>
        <w:tc>
          <w:tcPr>
            <w:tcW w:w="1749" w:type="dxa"/>
            <w:vAlign w:val="center"/>
          </w:tcPr>
          <w:p w:rsidR="00C063AB" w:rsidRPr="009341A3" w:rsidRDefault="00C063AB" w:rsidP="00DE04A7">
            <w:pPr>
              <w:tabs>
                <w:tab w:val="left" w:pos="180"/>
              </w:tabs>
              <w:ind w:left="-143"/>
              <w:jc w:val="center"/>
            </w:pPr>
            <w:r w:rsidRPr="009341A3">
              <w:t>100%</w:t>
            </w:r>
          </w:p>
        </w:tc>
      </w:tr>
      <w:tr w:rsidR="00C063AB" w:rsidRPr="009341A3" w:rsidTr="00DE04A7">
        <w:trPr>
          <w:trHeight w:val="288"/>
        </w:trPr>
        <w:tc>
          <w:tcPr>
            <w:tcW w:w="601" w:type="dxa"/>
            <w:vAlign w:val="center"/>
          </w:tcPr>
          <w:p w:rsidR="00C063AB" w:rsidRPr="009341A3" w:rsidRDefault="00C063AB" w:rsidP="00DE04A7">
            <w:pPr>
              <w:jc w:val="center"/>
            </w:pPr>
            <w:r w:rsidRPr="009341A3">
              <w:t>3.</w:t>
            </w:r>
          </w:p>
        </w:tc>
        <w:tc>
          <w:tcPr>
            <w:tcW w:w="4185" w:type="dxa"/>
            <w:vAlign w:val="center"/>
          </w:tcPr>
          <w:p w:rsidR="00C063AB" w:rsidRPr="009341A3" w:rsidRDefault="00C063AB" w:rsidP="00DE04A7">
            <w:pPr>
              <w:tabs>
                <w:tab w:val="left" w:pos="180"/>
              </w:tabs>
            </w:pPr>
            <w:r w:rsidRPr="009341A3">
              <w:t>Ured tajnika Ministarstva</w:t>
            </w:r>
          </w:p>
        </w:tc>
        <w:tc>
          <w:tcPr>
            <w:tcW w:w="1748" w:type="dxa"/>
            <w:vAlign w:val="center"/>
          </w:tcPr>
          <w:p w:rsidR="00C063AB" w:rsidRPr="009341A3" w:rsidRDefault="00C063AB" w:rsidP="00DE04A7">
            <w:pPr>
              <w:tabs>
                <w:tab w:val="left" w:pos="180"/>
              </w:tabs>
              <w:ind w:left="5"/>
              <w:jc w:val="center"/>
            </w:pPr>
            <w:r w:rsidRPr="009341A3">
              <w:t>5</w:t>
            </w:r>
          </w:p>
        </w:tc>
        <w:tc>
          <w:tcPr>
            <w:tcW w:w="1748" w:type="dxa"/>
            <w:vAlign w:val="center"/>
          </w:tcPr>
          <w:p w:rsidR="00C063AB" w:rsidRPr="009341A3" w:rsidRDefault="00C063AB" w:rsidP="00DE04A7">
            <w:pPr>
              <w:tabs>
                <w:tab w:val="left" w:pos="180"/>
              </w:tabs>
              <w:ind w:left="-143"/>
              <w:jc w:val="center"/>
            </w:pPr>
            <w:r w:rsidRPr="009341A3">
              <w:t>3</w:t>
            </w:r>
          </w:p>
        </w:tc>
        <w:tc>
          <w:tcPr>
            <w:tcW w:w="1749" w:type="dxa"/>
            <w:vAlign w:val="center"/>
          </w:tcPr>
          <w:p w:rsidR="00C063AB" w:rsidRPr="009341A3" w:rsidRDefault="00C063AB" w:rsidP="00DE04A7">
            <w:pPr>
              <w:tabs>
                <w:tab w:val="left" w:pos="180"/>
              </w:tabs>
              <w:ind w:left="-143"/>
              <w:jc w:val="center"/>
            </w:pPr>
            <w:r w:rsidRPr="009341A3">
              <w:t>60%</w:t>
            </w:r>
          </w:p>
        </w:tc>
      </w:tr>
      <w:tr w:rsidR="00C063AB" w:rsidRPr="009341A3" w:rsidTr="00DE04A7">
        <w:trPr>
          <w:trHeight w:val="288"/>
        </w:trPr>
        <w:tc>
          <w:tcPr>
            <w:tcW w:w="601" w:type="dxa"/>
            <w:vAlign w:val="center"/>
          </w:tcPr>
          <w:p w:rsidR="00C063AB" w:rsidRPr="009341A3" w:rsidRDefault="00C063AB" w:rsidP="00DE04A7">
            <w:pPr>
              <w:jc w:val="center"/>
            </w:pPr>
            <w:r w:rsidRPr="009341A3">
              <w:t>4.</w:t>
            </w:r>
          </w:p>
        </w:tc>
        <w:tc>
          <w:tcPr>
            <w:tcW w:w="4185" w:type="dxa"/>
            <w:vAlign w:val="center"/>
          </w:tcPr>
          <w:p w:rsidR="00C063AB" w:rsidRPr="009341A3" w:rsidRDefault="00C063AB" w:rsidP="00DE04A7">
            <w:pPr>
              <w:tabs>
                <w:tab w:val="left" w:pos="180"/>
              </w:tabs>
            </w:pPr>
            <w:r w:rsidRPr="009341A3">
              <w:t>Ured interne revizije</w:t>
            </w:r>
          </w:p>
        </w:tc>
        <w:tc>
          <w:tcPr>
            <w:tcW w:w="1748" w:type="dxa"/>
            <w:vAlign w:val="center"/>
          </w:tcPr>
          <w:p w:rsidR="00C063AB" w:rsidRPr="009341A3" w:rsidRDefault="00C063AB" w:rsidP="00DE04A7">
            <w:pPr>
              <w:tabs>
                <w:tab w:val="left" w:pos="180"/>
              </w:tabs>
              <w:ind w:left="5"/>
              <w:jc w:val="center"/>
            </w:pPr>
            <w:r w:rsidRPr="009341A3">
              <w:t>3</w:t>
            </w:r>
          </w:p>
        </w:tc>
        <w:tc>
          <w:tcPr>
            <w:tcW w:w="1748" w:type="dxa"/>
            <w:vAlign w:val="center"/>
          </w:tcPr>
          <w:p w:rsidR="00C063AB" w:rsidRPr="009341A3" w:rsidRDefault="00C063AB" w:rsidP="00DE04A7">
            <w:pPr>
              <w:tabs>
                <w:tab w:val="left" w:pos="180"/>
              </w:tabs>
              <w:ind w:left="-143"/>
              <w:jc w:val="center"/>
            </w:pPr>
            <w:r w:rsidRPr="009341A3">
              <w:t>1</w:t>
            </w:r>
          </w:p>
        </w:tc>
        <w:tc>
          <w:tcPr>
            <w:tcW w:w="1749" w:type="dxa"/>
            <w:vAlign w:val="center"/>
          </w:tcPr>
          <w:p w:rsidR="00C063AB" w:rsidRPr="009341A3" w:rsidRDefault="00C063AB" w:rsidP="00DE04A7">
            <w:pPr>
              <w:tabs>
                <w:tab w:val="left" w:pos="180"/>
              </w:tabs>
              <w:ind w:left="-143"/>
              <w:jc w:val="center"/>
            </w:pPr>
            <w:r w:rsidRPr="009341A3">
              <w:t>33,3%</w:t>
            </w:r>
          </w:p>
        </w:tc>
      </w:tr>
      <w:tr w:rsidR="00C063AB" w:rsidRPr="009341A3" w:rsidTr="00DE04A7">
        <w:trPr>
          <w:trHeight w:val="288"/>
        </w:trPr>
        <w:tc>
          <w:tcPr>
            <w:tcW w:w="601" w:type="dxa"/>
            <w:vAlign w:val="center"/>
          </w:tcPr>
          <w:p w:rsidR="00C063AB" w:rsidRPr="009341A3" w:rsidRDefault="00C063AB" w:rsidP="00DE04A7">
            <w:pPr>
              <w:jc w:val="center"/>
            </w:pPr>
            <w:r w:rsidRPr="009341A3">
              <w:t>5.</w:t>
            </w:r>
          </w:p>
        </w:tc>
        <w:tc>
          <w:tcPr>
            <w:tcW w:w="4185" w:type="dxa"/>
            <w:vAlign w:val="center"/>
          </w:tcPr>
          <w:p w:rsidR="00C063AB" w:rsidRPr="009341A3" w:rsidRDefault="00C063AB" w:rsidP="00DE04A7">
            <w:pPr>
              <w:tabs>
                <w:tab w:val="left" w:pos="180"/>
              </w:tabs>
            </w:pPr>
            <w:r w:rsidRPr="009341A3">
              <w:t>Sektor za kadrovske, opće i financijsko - materijalne poslove</w:t>
            </w:r>
          </w:p>
        </w:tc>
        <w:tc>
          <w:tcPr>
            <w:tcW w:w="1748" w:type="dxa"/>
            <w:vAlign w:val="center"/>
          </w:tcPr>
          <w:p w:rsidR="00C063AB" w:rsidRPr="009341A3" w:rsidRDefault="00C063AB" w:rsidP="00DE04A7">
            <w:pPr>
              <w:tabs>
                <w:tab w:val="left" w:pos="180"/>
              </w:tabs>
              <w:ind w:left="5"/>
              <w:jc w:val="center"/>
            </w:pPr>
            <w:r w:rsidRPr="009341A3">
              <w:t>29</w:t>
            </w:r>
          </w:p>
        </w:tc>
        <w:tc>
          <w:tcPr>
            <w:tcW w:w="1748" w:type="dxa"/>
            <w:vAlign w:val="center"/>
          </w:tcPr>
          <w:p w:rsidR="00C063AB" w:rsidRPr="009341A3" w:rsidRDefault="00C063AB" w:rsidP="00DE04A7">
            <w:pPr>
              <w:tabs>
                <w:tab w:val="left" w:pos="180"/>
              </w:tabs>
              <w:ind w:left="-143"/>
              <w:jc w:val="center"/>
            </w:pPr>
            <w:r w:rsidRPr="009341A3">
              <w:t>24</w:t>
            </w:r>
          </w:p>
        </w:tc>
        <w:tc>
          <w:tcPr>
            <w:tcW w:w="1749" w:type="dxa"/>
            <w:vAlign w:val="center"/>
          </w:tcPr>
          <w:p w:rsidR="00C063AB" w:rsidRPr="009341A3" w:rsidRDefault="00C063AB" w:rsidP="00DE04A7">
            <w:pPr>
              <w:tabs>
                <w:tab w:val="left" w:pos="180"/>
              </w:tabs>
              <w:ind w:left="-143"/>
              <w:jc w:val="center"/>
            </w:pPr>
            <w:r w:rsidRPr="009341A3">
              <w:t>82.7%</w:t>
            </w:r>
          </w:p>
        </w:tc>
      </w:tr>
      <w:tr w:rsidR="00C063AB" w:rsidRPr="009341A3" w:rsidTr="00DE04A7">
        <w:trPr>
          <w:trHeight w:val="288"/>
        </w:trPr>
        <w:tc>
          <w:tcPr>
            <w:tcW w:w="601" w:type="dxa"/>
            <w:vAlign w:val="center"/>
          </w:tcPr>
          <w:p w:rsidR="00C063AB" w:rsidRPr="009341A3" w:rsidRDefault="00C063AB" w:rsidP="00DE04A7">
            <w:pPr>
              <w:jc w:val="center"/>
            </w:pPr>
            <w:r w:rsidRPr="009341A3">
              <w:t>6.</w:t>
            </w:r>
          </w:p>
        </w:tc>
        <w:tc>
          <w:tcPr>
            <w:tcW w:w="4185" w:type="dxa"/>
            <w:vAlign w:val="center"/>
          </w:tcPr>
          <w:p w:rsidR="00C063AB" w:rsidRPr="009341A3" w:rsidRDefault="00C063AB" w:rsidP="00DE04A7">
            <w:pPr>
              <w:tabs>
                <w:tab w:val="left" w:pos="180"/>
              </w:tabs>
            </w:pPr>
            <w:r w:rsidRPr="009341A3">
              <w:t>Sektor za pravosudna tijela</w:t>
            </w:r>
          </w:p>
        </w:tc>
        <w:tc>
          <w:tcPr>
            <w:tcW w:w="1748" w:type="dxa"/>
            <w:vAlign w:val="center"/>
          </w:tcPr>
          <w:p w:rsidR="00C063AB" w:rsidRPr="009341A3" w:rsidRDefault="00C063AB" w:rsidP="00DE04A7">
            <w:pPr>
              <w:tabs>
                <w:tab w:val="left" w:pos="180"/>
              </w:tabs>
              <w:ind w:left="5"/>
              <w:jc w:val="center"/>
            </w:pPr>
            <w:r w:rsidRPr="009341A3">
              <w:t>11</w:t>
            </w:r>
          </w:p>
        </w:tc>
        <w:tc>
          <w:tcPr>
            <w:tcW w:w="1748" w:type="dxa"/>
            <w:vAlign w:val="center"/>
          </w:tcPr>
          <w:p w:rsidR="00C063AB" w:rsidRPr="009341A3" w:rsidRDefault="00C063AB" w:rsidP="00DE04A7">
            <w:pPr>
              <w:tabs>
                <w:tab w:val="left" w:pos="180"/>
              </w:tabs>
              <w:ind w:left="-143"/>
              <w:jc w:val="center"/>
            </w:pPr>
            <w:r w:rsidRPr="009341A3">
              <w:t>10</w:t>
            </w:r>
          </w:p>
        </w:tc>
        <w:tc>
          <w:tcPr>
            <w:tcW w:w="1749" w:type="dxa"/>
            <w:vAlign w:val="center"/>
          </w:tcPr>
          <w:p w:rsidR="00C063AB" w:rsidRPr="009341A3" w:rsidRDefault="00C063AB" w:rsidP="00DE04A7">
            <w:pPr>
              <w:tabs>
                <w:tab w:val="left" w:pos="180"/>
              </w:tabs>
              <w:ind w:left="-143"/>
              <w:jc w:val="center"/>
            </w:pPr>
            <w:r w:rsidRPr="009341A3">
              <w:t>90,9%</w:t>
            </w:r>
          </w:p>
        </w:tc>
      </w:tr>
      <w:tr w:rsidR="00C063AB" w:rsidRPr="009341A3" w:rsidTr="00DE04A7">
        <w:trPr>
          <w:trHeight w:val="288"/>
        </w:trPr>
        <w:tc>
          <w:tcPr>
            <w:tcW w:w="601" w:type="dxa"/>
            <w:vAlign w:val="center"/>
          </w:tcPr>
          <w:p w:rsidR="00C063AB" w:rsidRPr="009341A3" w:rsidRDefault="00C063AB" w:rsidP="00DE04A7">
            <w:pPr>
              <w:jc w:val="center"/>
            </w:pPr>
            <w:r w:rsidRPr="009341A3">
              <w:t>7.</w:t>
            </w:r>
          </w:p>
        </w:tc>
        <w:tc>
          <w:tcPr>
            <w:tcW w:w="4185" w:type="dxa"/>
            <w:vAlign w:val="center"/>
          </w:tcPr>
          <w:p w:rsidR="00C063AB" w:rsidRPr="009341A3" w:rsidRDefault="00C063AB" w:rsidP="00DE04A7">
            <w:pPr>
              <w:tabs>
                <w:tab w:val="left" w:pos="180"/>
              </w:tabs>
            </w:pPr>
            <w:r w:rsidRPr="009341A3">
              <w:t>Sektor za izvršenje kaznenih sankcija i rad kaznene ustanove</w:t>
            </w:r>
          </w:p>
        </w:tc>
        <w:tc>
          <w:tcPr>
            <w:tcW w:w="1748" w:type="dxa"/>
            <w:vAlign w:val="center"/>
          </w:tcPr>
          <w:p w:rsidR="00C063AB" w:rsidRPr="009341A3" w:rsidRDefault="00C063AB" w:rsidP="00DE04A7">
            <w:pPr>
              <w:tabs>
                <w:tab w:val="left" w:pos="180"/>
              </w:tabs>
              <w:ind w:left="5"/>
              <w:jc w:val="center"/>
            </w:pPr>
            <w:r w:rsidRPr="009341A3">
              <w:t>11</w:t>
            </w:r>
          </w:p>
        </w:tc>
        <w:tc>
          <w:tcPr>
            <w:tcW w:w="1748" w:type="dxa"/>
            <w:vAlign w:val="center"/>
          </w:tcPr>
          <w:p w:rsidR="00C063AB" w:rsidRPr="009341A3" w:rsidRDefault="00C063AB" w:rsidP="00DE04A7">
            <w:pPr>
              <w:tabs>
                <w:tab w:val="left" w:pos="180"/>
              </w:tabs>
              <w:ind w:left="-143"/>
              <w:jc w:val="center"/>
            </w:pPr>
            <w:r w:rsidRPr="009341A3">
              <w:t>10</w:t>
            </w:r>
          </w:p>
        </w:tc>
        <w:tc>
          <w:tcPr>
            <w:tcW w:w="1749" w:type="dxa"/>
            <w:vAlign w:val="center"/>
          </w:tcPr>
          <w:p w:rsidR="00C063AB" w:rsidRPr="009341A3" w:rsidRDefault="00C063AB" w:rsidP="00DE04A7">
            <w:pPr>
              <w:tabs>
                <w:tab w:val="left" w:pos="180"/>
              </w:tabs>
              <w:ind w:left="-143"/>
              <w:jc w:val="center"/>
            </w:pPr>
            <w:r w:rsidRPr="009341A3">
              <w:t>90,9%</w:t>
            </w:r>
          </w:p>
        </w:tc>
      </w:tr>
      <w:tr w:rsidR="00C063AB" w:rsidRPr="009341A3" w:rsidTr="00DE04A7">
        <w:trPr>
          <w:trHeight w:val="288"/>
        </w:trPr>
        <w:tc>
          <w:tcPr>
            <w:tcW w:w="601" w:type="dxa"/>
            <w:vAlign w:val="center"/>
          </w:tcPr>
          <w:p w:rsidR="00C063AB" w:rsidRPr="009341A3" w:rsidRDefault="00C063AB" w:rsidP="00DE04A7">
            <w:pPr>
              <w:jc w:val="center"/>
            </w:pPr>
            <w:r w:rsidRPr="009341A3">
              <w:t>8.</w:t>
            </w:r>
          </w:p>
        </w:tc>
        <w:tc>
          <w:tcPr>
            <w:tcW w:w="4185" w:type="dxa"/>
            <w:vAlign w:val="center"/>
          </w:tcPr>
          <w:p w:rsidR="00C063AB" w:rsidRPr="009341A3" w:rsidRDefault="00C063AB" w:rsidP="00DE04A7">
            <w:pPr>
              <w:tabs>
                <w:tab w:val="left" w:pos="180"/>
              </w:tabs>
              <w:ind w:left="5"/>
            </w:pPr>
            <w:r w:rsidRPr="009341A3">
              <w:t>Sektor za međunarodnu i međuentitetsku pravnu pomoć i suradnju</w:t>
            </w:r>
          </w:p>
        </w:tc>
        <w:tc>
          <w:tcPr>
            <w:tcW w:w="1748" w:type="dxa"/>
            <w:vAlign w:val="center"/>
          </w:tcPr>
          <w:p w:rsidR="00C063AB" w:rsidRPr="009341A3" w:rsidRDefault="00C063AB" w:rsidP="00DE04A7">
            <w:pPr>
              <w:tabs>
                <w:tab w:val="left" w:pos="180"/>
              </w:tabs>
              <w:ind w:left="5"/>
              <w:jc w:val="center"/>
            </w:pPr>
            <w:r w:rsidRPr="009341A3">
              <w:t>28</w:t>
            </w:r>
          </w:p>
        </w:tc>
        <w:tc>
          <w:tcPr>
            <w:tcW w:w="1748" w:type="dxa"/>
            <w:vAlign w:val="center"/>
          </w:tcPr>
          <w:p w:rsidR="00C063AB" w:rsidRPr="009341A3" w:rsidRDefault="00C063AB" w:rsidP="00DE04A7">
            <w:pPr>
              <w:tabs>
                <w:tab w:val="left" w:pos="180"/>
              </w:tabs>
              <w:ind w:left="-143"/>
              <w:jc w:val="center"/>
            </w:pPr>
            <w:r w:rsidRPr="009341A3">
              <w:t>25</w:t>
            </w:r>
          </w:p>
        </w:tc>
        <w:tc>
          <w:tcPr>
            <w:tcW w:w="1749" w:type="dxa"/>
            <w:vAlign w:val="center"/>
          </w:tcPr>
          <w:p w:rsidR="00C063AB" w:rsidRPr="009341A3" w:rsidRDefault="00C063AB" w:rsidP="00DE04A7">
            <w:pPr>
              <w:tabs>
                <w:tab w:val="left" w:pos="180"/>
              </w:tabs>
              <w:ind w:left="-143"/>
              <w:jc w:val="center"/>
            </w:pPr>
            <w:r w:rsidRPr="009341A3">
              <w:t>89.2%</w:t>
            </w:r>
          </w:p>
        </w:tc>
      </w:tr>
      <w:tr w:rsidR="00C063AB" w:rsidRPr="009341A3" w:rsidTr="00DE04A7">
        <w:trPr>
          <w:trHeight w:val="288"/>
        </w:trPr>
        <w:tc>
          <w:tcPr>
            <w:tcW w:w="601" w:type="dxa"/>
            <w:vAlign w:val="center"/>
          </w:tcPr>
          <w:p w:rsidR="00C063AB" w:rsidRPr="009341A3" w:rsidRDefault="00C063AB" w:rsidP="00DE04A7">
            <w:pPr>
              <w:jc w:val="center"/>
            </w:pPr>
            <w:r w:rsidRPr="009341A3">
              <w:t>9.</w:t>
            </w:r>
          </w:p>
        </w:tc>
        <w:tc>
          <w:tcPr>
            <w:tcW w:w="4185" w:type="dxa"/>
            <w:vAlign w:val="center"/>
          </w:tcPr>
          <w:p w:rsidR="00C063AB" w:rsidRPr="009341A3" w:rsidRDefault="00C063AB" w:rsidP="00DE04A7">
            <w:pPr>
              <w:tabs>
                <w:tab w:val="left" w:pos="180"/>
              </w:tabs>
            </w:pPr>
            <w:r w:rsidRPr="009341A3">
              <w:t>Sektor za upravu</w:t>
            </w:r>
          </w:p>
        </w:tc>
        <w:tc>
          <w:tcPr>
            <w:tcW w:w="1748" w:type="dxa"/>
            <w:vAlign w:val="center"/>
          </w:tcPr>
          <w:p w:rsidR="00C063AB" w:rsidRPr="009341A3" w:rsidRDefault="00C063AB" w:rsidP="00DE04A7">
            <w:pPr>
              <w:tabs>
                <w:tab w:val="left" w:pos="180"/>
              </w:tabs>
              <w:ind w:left="5"/>
              <w:jc w:val="center"/>
            </w:pPr>
            <w:r w:rsidRPr="009341A3">
              <w:t>13</w:t>
            </w:r>
          </w:p>
        </w:tc>
        <w:tc>
          <w:tcPr>
            <w:tcW w:w="1748" w:type="dxa"/>
            <w:vAlign w:val="center"/>
          </w:tcPr>
          <w:p w:rsidR="00C063AB" w:rsidRPr="009341A3" w:rsidRDefault="00C063AB" w:rsidP="00DE04A7">
            <w:pPr>
              <w:tabs>
                <w:tab w:val="left" w:pos="180"/>
              </w:tabs>
              <w:ind w:left="-143"/>
              <w:jc w:val="center"/>
            </w:pPr>
            <w:r w:rsidRPr="009341A3">
              <w:t>11</w:t>
            </w:r>
          </w:p>
        </w:tc>
        <w:tc>
          <w:tcPr>
            <w:tcW w:w="1749" w:type="dxa"/>
            <w:vAlign w:val="center"/>
          </w:tcPr>
          <w:p w:rsidR="00C063AB" w:rsidRPr="009341A3" w:rsidRDefault="00C063AB" w:rsidP="00DE04A7">
            <w:pPr>
              <w:tabs>
                <w:tab w:val="left" w:pos="180"/>
              </w:tabs>
              <w:ind w:left="-143"/>
              <w:jc w:val="center"/>
            </w:pPr>
            <w:r w:rsidRPr="009341A3">
              <w:t>84.6%</w:t>
            </w:r>
          </w:p>
        </w:tc>
      </w:tr>
      <w:tr w:rsidR="00C063AB" w:rsidRPr="009341A3" w:rsidTr="00DE04A7">
        <w:trPr>
          <w:trHeight w:val="288"/>
        </w:trPr>
        <w:tc>
          <w:tcPr>
            <w:tcW w:w="601" w:type="dxa"/>
            <w:vAlign w:val="center"/>
          </w:tcPr>
          <w:p w:rsidR="00C063AB" w:rsidRPr="009341A3" w:rsidRDefault="00C063AB" w:rsidP="00DE04A7">
            <w:pPr>
              <w:jc w:val="center"/>
            </w:pPr>
            <w:r w:rsidRPr="009341A3">
              <w:t>10.</w:t>
            </w:r>
          </w:p>
        </w:tc>
        <w:tc>
          <w:tcPr>
            <w:tcW w:w="4185" w:type="dxa"/>
            <w:vAlign w:val="center"/>
          </w:tcPr>
          <w:p w:rsidR="00C063AB" w:rsidRPr="009341A3" w:rsidRDefault="00C063AB" w:rsidP="00DE04A7">
            <w:pPr>
              <w:tabs>
                <w:tab w:val="left" w:pos="180"/>
              </w:tabs>
            </w:pPr>
            <w:r w:rsidRPr="009341A3">
              <w:t>Upravni inspektorat</w:t>
            </w:r>
          </w:p>
        </w:tc>
        <w:tc>
          <w:tcPr>
            <w:tcW w:w="1748" w:type="dxa"/>
            <w:vAlign w:val="center"/>
          </w:tcPr>
          <w:p w:rsidR="00C063AB" w:rsidRPr="009341A3" w:rsidRDefault="00C063AB" w:rsidP="00DE04A7">
            <w:pPr>
              <w:tabs>
                <w:tab w:val="left" w:pos="180"/>
              </w:tabs>
              <w:ind w:left="5"/>
              <w:jc w:val="center"/>
            </w:pPr>
            <w:r w:rsidRPr="009341A3">
              <w:t>6</w:t>
            </w:r>
          </w:p>
        </w:tc>
        <w:tc>
          <w:tcPr>
            <w:tcW w:w="1748" w:type="dxa"/>
            <w:vAlign w:val="center"/>
          </w:tcPr>
          <w:p w:rsidR="00C063AB" w:rsidRPr="009341A3" w:rsidRDefault="00C063AB" w:rsidP="00DE04A7">
            <w:pPr>
              <w:tabs>
                <w:tab w:val="left" w:pos="180"/>
              </w:tabs>
              <w:ind w:left="-143"/>
              <w:jc w:val="center"/>
            </w:pPr>
            <w:r w:rsidRPr="009341A3">
              <w:t>3</w:t>
            </w:r>
          </w:p>
        </w:tc>
        <w:tc>
          <w:tcPr>
            <w:tcW w:w="1749" w:type="dxa"/>
            <w:vAlign w:val="center"/>
          </w:tcPr>
          <w:p w:rsidR="00C063AB" w:rsidRPr="009341A3" w:rsidRDefault="00C063AB" w:rsidP="00DE04A7">
            <w:pPr>
              <w:tabs>
                <w:tab w:val="left" w:pos="180"/>
              </w:tabs>
              <w:ind w:left="-143"/>
              <w:jc w:val="center"/>
            </w:pPr>
            <w:r w:rsidRPr="009341A3">
              <w:t>50%</w:t>
            </w:r>
          </w:p>
        </w:tc>
      </w:tr>
      <w:tr w:rsidR="00C063AB" w:rsidRPr="009341A3" w:rsidTr="00DE04A7">
        <w:trPr>
          <w:trHeight w:val="288"/>
        </w:trPr>
        <w:tc>
          <w:tcPr>
            <w:tcW w:w="601" w:type="dxa"/>
            <w:vAlign w:val="center"/>
          </w:tcPr>
          <w:p w:rsidR="00C063AB" w:rsidRPr="009341A3" w:rsidRDefault="00C063AB" w:rsidP="00DE04A7">
            <w:pPr>
              <w:jc w:val="center"/>
            </w:pPr>
            <w:r w:rsidRPr="009341A3">
              <w:t>11.</w:t>
            </w:r>
          </w:p>
        </w:tc>
        <w:tc>
          <w:tcPr>
            <w:tcW w:w="4185" w:type="dxa"/>
            <w:vAlign w:val="center"/>
          </w:tcPr>
          <w:p w:rsidR="00C063AB" w:rsidRPr="009341A3" w:rsidRDefault="00C063AB" w:rsidP="00DE04A7">
            <w:pPr>
              <w:tabs>
                <w:tab w:val="left" w:pos="180"/>
              </w:tabs>
              <w:ind w:left="5"/>
            </w:pPr>
            <w:r w:rsidRPr="009341A3">
              <w:t>Sektor za strateška planiranja, koordinaciju pomoći i europske integracije</w:t>
            </w:r>
          </w:p>
        </w:tc>
        <w:tc>
          <w:tcPr>
            <w:tcW w:w="1748" w:type="dxa"/>
            <w:vAlign w:val="center"/>
          </w:tcPr>
          <w:p w:rsidR="00C063AB" w:rsidRPr="009341A3" w:rsidRDefault="00C063AB" w:rsidP="00DE04A7">
            <w:pPr>
              <w:tabs>
                <w:tab w:val="left" w:pos="180"/>
              </w:tabs>
              <w:ind w:left="5"/>
              <w:jc w:val="center"/>
            </w:pPr>
            <w:r w:rsidRPr="009341A3">
              <w:t>13</w:t>
            </w:r>
          </w:p>
        </w:tc>
        <w:tc>
          <w:tcPr>
            <w:tcW w:w="1748" w:type="dxa"/>
            <w:vAlign w:val="center"/>
          </w:tcPr>
          <w:p w:rsidR="00C063AB" w:rsidRPr="009341A3" w:rsidRDefault="00C063AB" w:rsidP="00DE04A7">
            <w:pPr>
              <w:tabs>
                <w:tab w:val="left" w:pos="180"/>
              </w:tabs>
              <w:ind w:left="-143"/>
              <w:jc w:val="center"/>
            </w:pPr>
            <w:r w:rsidRPr="009341A3">
              <w:t>12</w:t>
            </w:r>
          </w:p>
        </w:tc>
        <w:tc>
          <w:tcPr>
            <w:tcW w:w="1749" w:type="dxa"/>
            <w:vAlign w:val="center"/>
          </w:tcPr>
          <w:p w:rsidR="00C063AB" w:rsidRPr="009341A3" w:rsidRDefault="00C063AB" w:rsidP="00DE04A7">
            <w:pPr>
              <w:tabs>
                <w:tab w:val="left" w:pos="180"/>
              </w:tabs>
              <w:ind w:left="-143"/>
              <w:jc w:val="center"/>
            </w:pPr>
            <w:r w:rsidRPr="009341A3">
              <w:t>92,3%</w:t>
            </w:r>
          </w:p>
        </w:tc>
      </w:tr>
      <w:tr w:rsidR="00C063AB" w:rsidRPr="009341A3" w:rsidTr="00DE04A7">
        <w:trPr>
          <w:trHeight w:val="288"/>
        </w:trPr>
        <w:tc>
          <w:tcPr>
            <w:tcW w:w="601" w:type="dxa"/>
            <w:vAlign w:val="center"/>
          </w:tcPr>
          <w:p w:rsidR="00C063AB" w:rsidRPr="009341A3" w:rsidRDefault="00C063AB" w:rsidP="00DE04A7">
            <w:pPr>
              <w:jc w:val="center"/>
            </w:pPr>
            <w:r w:rsidRPr="009341A3">
              <w:t>12.</w:t>
            </w:r>
          </w:p>
        </w:tc>
        <w:tc>
          <w:tcPr>
            <w:tcW w:w="4185" w:type="dxa"/>
            <w:vAlign w:val="center"/>
          </w:tcPr>
          <w:p w:rsidR="00C063AB" w:rsidRPr="009341A3" w:rsidRDefault="00C063AB" w:rsidP="00DE04A7">
            <w:pPr>
              <w:tabs>
                <w:tab w:val="left" w:pos="180"/>
              </w:tabs>
              <w:ind w:left="5"/>
            </w:pPr>
            <w:r w:rsidRPr="009341A3">
              <w:t>Pritvorska jedinica Zavoda za izvršenje kaznenih sankcija</w:t>
            </w:r>
          </w:p>
        </w:tc>
        <w:tc>
          <w:tcPr>
            <w:tcW w:w="1748" w:type="dxa"/>
            <w:vAlign w:val="center"/>
          </w:tcPr>
          <w:p w:rsidR="00C063AB" w:rsidRPr="009341A3" w:rsidRDefault="00C063AB" w:rsidP="00DE04A7">
            <w:pPr>
              <w:tabs>
                <w:tab w:val="left" w:pos="180"/>
              </w:tabs>
              <w:ind w:left="5"/>
              <w:jc w:val="center"/>
            </w:pPr>
            <w:r w:rsidRPr="009341A3">
              <w:t>49</w:t>
            </w:r>
          </w:p>
        </w:tc>
        <w:tc>
          <w:tcPr>
            <w:tcW w:w="1748" w:type="dxa"/>
            <w:vAlign w:val="center"/>
          </w:tcPr>
          <w:p w:rsidR="00C063AB" w:rsidRPr="009341A3" w:rsidRDefault="00C063AB" w:rsidP="00DE04A7">
            <w:pPr>
              <w:tabs>
                <w:tab w:val="left" w:pos="180"/>
              </w:tabs>
              <w:ind w:left="-143"/>
              <w:jc w:val="center"/>
            </w:pPr>
            <w:r w:rsidRPr="009341A3">
              <w:t>41</w:t>
            </w:r>
          </w:p>
        </w:tc>
        <w:tc>
          <w:tcPr>
            <w:tcW w:w="1749" w:type="dxa"/>
            <w:vAlign w:val="center"/>
          </w:tcPr>
          <w:p w:rsidR="00C063AB" w:rsidRPr="009341A3" w:rsidRDefault="00C063AB" w:rsidP="00DE04A7">
            <w:pPr>
              <w:tabs>
                <w:tab w:val="left" w:pos="180"/>
              </w:tabs>
              <w:ind w:left="-143"/>
              <w:jc w:val="center"/>
            </w:pPr>
            <w:r w:rsidRPr="009341A3">
              <w:t>83.6%</w:t>
            </w:r>
          </w:p>
        </w:tc>
      </w:tr>
      <w:tr w:rsidR="00C063AB" w:rsidRPr="009341A3" w:rsidTr="00DE04A7">
        <w:trPr>
          <w:trHeight w:val="288"/>
        </w:trPr>
        <w:tc>
          <w:tcPr>
            <w:tcW w:w="601" w:type="dxa"/>
            <w:vAlign w:val="center"/>
          </w:tcPr>
          <w:p w:rsidR="00C063AB" w:rsidRPr="009341A3" w:rsidRDefault="00C063AB" w:rsidP="00DE04A7">
            <w:pPr>
              <w:jc w:val="center"/>
            </w:pPr>
            <w:r w:rsidRPr="009341A3">
              <w:t>13.</w:t>
            </w:r>
          </w:p>
        </w:tc>
        <w:tc>
          <w:tcPr>
            <w:tcW w:w="4185" w:type="dxa"/>
            <w:vAlign w:val="center"/>
          </w:tcPr>
          <w:p w:rsidR="00C063AB" w:rsidRPr="009341A3" w:rsidRDefault="00C063AB" w:rsidP="00DE04A7">
            <w:pPr>
              <w:tabs>
                <w:tab w:val="left" w:pos="180"/>
              </w:tabs>
              <w:ind w:left="5"/>
            </w:pPr>
            <w:r w:rsidRPr="009341A3">
              <w:t>Sektor za pravnu pomoć</w:t>
            </w:r>
          </w:p>
        </w:tc>
        <w:tc>
          <w:tcPr>
            <w:tcW w:w="1748" w:type="dxa"/>
            <w:vAlign w:val="center"/>
          </w:tcPr>
          <w:p w:rsidR="00C063AB" w:rsidRPr="009341A3" w:rsidRDefault="00C063AB" w:rsidP="00DE04A7">
            <w:pPr>
              <w:tabs>
                <w:tab w:val="left" w:pos="180"/>
              </w:tabs>
              <w:ind w:left="5"/>
              <w:jc w:val="center"/>
            </w:pPr>
            <w:r w:rsidRPr="009341A3">
              <w:t>15</w:t>
            </w:r>
          </w:p>
        </w:tc>
        <w:tc>
          <w:tcPr>
            <w:tcW w:w="1748" w:type="dxa"/>
            <w:vAlign w:val="center"/>
          </w:tcPr>
          <w:p w:rsidR="00C063AB" w:rsidRPr="009341A3" w:rsidRDefault="00C063AB" w:rsidP="00DE04A7">
            <w:pPr>
              <w:tabs>
                <w:tab w:val="left" w:pos="180"/>
              </w:tabs>
              <w:ind w:left="-143"/>
              <w:jc w:val="center"/>
            </w:pPr>
            <w:r w:rsidRPr="009341A3">
              <w:t>13</w:t>
            </w:r>
          </w:p>
        </w:tc>
        <w:tc>
          <w:tcPr>
            <w:tcW w:w="1749" w:type="dxa"/>
            <w:vAlign w:val="center"/>
          </w:tcPr>
          <w:p w:rsidR="00C063AB" w:rsidRPr="009341A3" w:rsidRDefault="00C063AB" w:rsidP="00DE04A7">
            <w:pPr>
              <w:tabs>
                <w:tab w:val="left" w:pos="180"/>
              </w:tabs>
              <w:ind w:left="-143"/>
              <w:jc w:val="center"/>
            </w:pPr>
            <w:r w:rsidRPr="009341A3">
              <w:t>86,6%</w:t>
            </w:r>
          </w:p>
        </w:tc>
      </w:tr>
      <w:tr w:rsidR="00C063AB" w:rsidRPr="009341A3" w:rsidTr="00DE04A7">
        <w:trPr>
          <w:trHeight w:val="288"/>
        </w:trPr>
        <w:tc>
          <w:tcPr>
            <w:tcW w:w="601" w:type="dxa"/>
            <w:vAlign w:val="center"/>
          </w:tcPr>
          <w:p w:rsidR="00C063AB" w:rsidRPr="009341A3" w:rsidRDefault="00C063AB" w:rsidP="00DE04A7">
            <w:pPr>
              <w:jc w:val="center"/>
            </w:pPr>
            <w:r w:rsidRPr="009341A3">
              <w:t>14.</w:t>
            </w:r>
          </w:p>
        </w:tc>
        <w:tc>
          <w:tcPr>
            <w:tcW w:w="4185" w:type="dxa"/>
            <w:vAlign w:val="center"/>
          </w:tcPr>
          <w:p w:rsidR="00C063AB" w:rsidRPr="009341A3" w:rsidRDefault="00C063AB" w:rsidP="00DE04A7">
            <w:pPr>
              <w:tabs>
                <w:tab w:val="left" w:pos="180"/>
              </w:tabs>
              <w:ind w:left="5"/>
            </w:pPr>
            <w:r w:rsidRPr="009341A3">
              <w:t>Ured za registar zaloga i informatizaciju</w:t>
            </w:r>
          </w:p>
        </w:tc>
        <w:tc>
          <w:tcPr>
            <w:tcW w:w="1748" w:type="dxa"/>
            <w:vAlign w:val="center"/>
          </w:tcPr>
          <w:p w:rsidR="00C063AB" w:rsidRPr="009341A3" w:rsidRDefault="00C063AB" w:rsidP="00DE04A7">
            <w:pPr>
              <w:tabs>
                <w:tab w:val="left" w:pos="180"/>
              </w:tabs>
              <w:ind w:left="5"/>
              <w:jc w:val="center"/>
            </w:pPr>
            <w:r w:rsidRPr="009341A3">
              <w:t>5</w:t>
            </w:r>
          </w:p>
        </w:tc>
        <w:tc>
          <w:tcPr>
            <w:tcW w:w="1748" w:type="dxa"/>
            <w:vAlign w:val="center"/>
          </w:tcPr>
          <w:p w:rsidR="00C063AB" w:rsidRPr="009341A3" w:rsidRDefault="00C063AB" w:rsidP="00DE04A7">
            <w:pPr>
              <w:tabs>
                <w:tab w:val="left" w:pos="180"/>
              </w:tabs>
              <w:ind w:left="-143"/>
              <w:jc w:val="center"/>
            </w:pPr>
            <w:r w:rsidRPr="009341A3">
              <w:t>5</w:t>
            </w:r>
          </w:p>
        </w:tc>
        <w:tc>
          <w:tcPr>
            <w:tcW w:w="1749" w:type="dxa"/>
            <w:vAlign w:val="center"/>
          </w:tcPr>
          <w:p w:rsidR="00C063AB" w:rsidRPr="009341A3" w:rsidRDefault="00C063AB" w:rsidP="00DE04A7">
            <w:pPr>
              <w:tabs>
                <w:tab w:val="left" w:pos="180"/>
              </w:tabs>
              <w:ind w:left="-143"/>
              <w:jc w:val="center"/>
            </w:pPr>
            <w:r w:rsidRPr="009341A3">
              <w:t>100%</w:t>
            </w:r>
          </w:p>
        </w:tc>
      </w:tr>
      <w:tr w:rsidR="00C063AB" w:rsidRPr="009341A3" w:rsidTr="00DE04A7">
        <w:trPr>
          <w:trHeight w:val="288"/>
        </w:trPr>
        <w:tc>
          <w:tcPr>
            <w:tcW w:w="601" w:type="dxa"/>
            <w:vAlign w:val="center"/>
          </w:tcPr>
          <w:p w:rsidR="00C063AB" w:rsidRPr="009341A3" w:rsidRDefault="00C063AB" w:rsidP="00DE04A7">
            <w:pPr>
              <w:jc w:val="center"/>
            </w:pPr>
            <w:r w:rsidRPr="009341A3">
              <w:t>15.</w:t>
            </w:r>
          </w:p>
        </w:tc>
        <w:tc>
          <w:tcPr>
            <w:tcW w:w="4185" w:type="dxa"/>
            <w:vAlign w:val="center"/>
          </w:tcPr>
          <w:p w:rsidR="00C063AB" w:rsidRPr="009341A3" w:rsidRDefault="00C063AB" w:rsidP="00DE04A7">
            <w:pPr>
              <w:tabs>
                <w:tab w:val="left" w:pos="180"/>
              </w:tabs>
              <w:ind w:left="5"/>
            </w:pPr>
            <w:r w:rsidRPr="009341A3">
              <w:t>Odjel sudbene policije</w:t>
            </w:r>
          </w:p>
        </w:tc>
        <w:tc>
          <w:tcPr>
            <w:tcW w:w="1748" w:type="dxa"/>
            <w:vAlign w:val="center"/>
          </w:tcPr>
          <w:p w:rsidR="00C063AB" w:rsidRPr="009341A3" w:rsidRDefault="00C063AB" w:rsidP="00DE04A7">
            <w:pPr>
              <w:tabs>
                <w:tab w:val="left" w:pos="180"/>
              </w:tabs>
              <w:ind w:left="5"/>
              <w:jc w:val="center"/>
            </w:pPr>
            <w:r w:rsidRPr="009341A3">
              <w:t>70</w:t>
            </w:r>
          </w:p>
        </w:tc>
        <w:tc>
          <w:tcPr>
            <w:tcW w:w="1748" w:type="dxa"/>
            <w:vAlign w:val="center"/>
          </w:tcPr>
          <w:p w:rsidR="00C063AB" w:rsidRPr="009341A3" w:rsidRDefault="00C063AB" w:rsidP="00DE04A7">
            <w:pPr>
              <w:tabs>
                <w:tab w:val="left" w:pos="180"/>
              </w:tabs>
              <w:ind w:left="-143"/>
              <w:jc w:val="center"/>
            </w:pPr>
            <w:r w:rsidRPr="009341A3">
              <w:t>67</w:t>
            </w:r>
          </w:p>
        </w:tc>
        <w:tc>
          <w:tcPr>
            <w:tcW w:w="1749" w:type="dxa"/>
            <w:vAlign w:val="center"/>
          </w:tcPr>
          <w:p w:rsidR="00C063AB" w:rsidRPr="009341A3" w:rsidRDefault="00C063AB" w:rsidP="00DE04A7">
            <w:pPr>
              <w:tabs>
                <w:tab w:val="left" w:pos="180"/>
              </w:tabs>
              <w:ind w:left="-143"/>
              <w:jc w:val="center"/>
            </w:pPr>
            <w:r w:rsidRPr="009341A3">
              <w:t>95,7%</w:t>
            </w:r>
          </w:p>
        </w:tc>
      </w:tr>
      <w:tr w:rsidR="00C063AB" w:rsidRPr="009341A3" w:rsidTr="00DE04A7">
        <w:trPr>
          <w:trHeight w:val="288"/>
        </w:trPr>
        <w:tc>
          <w:tcPr>
            <w:tcW w:w="4786" w:type="dxa"/>
            <w:gridSpan w:val="2"/>
            <w:shd w:val="clear" w:color="auto" w:fill="4F81BD"/>
            <w:vAlign w:val="center"/>
          </w:tcPr>
          <w:p w:rsidR="00C063AB" w:rsidRPr="009341A3" w:rsidRDefault="00C063AB" w:rsidP="00DE04A7">
            <w:pPr>
              <w:rPr>
                <w:color w:val="FFFFFF"/>
              </w:rPr>
            </w:pPr>
            <w:r w:rsidRPr="009341A3">
              <w:rPr>
                <w:b/>
                <w:color w:val="FFFFFF"/>
              </w:rPr>
              <w:t>Ukupno:</w:t>
            </w:r>
          </w:p>
        </w:tc>
        <w:tc>
          <w:tcPr>
            <w:tcW w:w="1748" w:type="dxa"/>
            <w:shd w:val="clear" w:color="auto" w:fill="4F81BD"/>
            <w:vAlign w:val="center"/>
          </w:tcPr>
          <w:p w:rsidR="00C063AB" w:rsidRPr="009341A3" w:rsidRDefault="00C063AB" w:rsidP="00DE04A7">
            <w:pPr>
              <w:jc w:val="center"/>
              <w:rPr>
                <w:b/>
                <w:color w:val="FFFFFF"/>
              </w:rPr>
            </w:pPr>
            <w:r w:rsidRPr="009341A3">
              <w:rPr>
                <w:b/>
                <w:color w:val="FFFFFF"/>
              </w:rPr>
              <w:t>271</w:t>
            </w:r>
          </w:p>
        </w:tc>
        <w:tc>
          <w:tcPr>
            <w:tcW w:w="1748" w:type="dxa"/>
            <w:shd w:val="clear" w:color="auto" w:fill="4F81BD"/>
            <w:vAlign w:val="center"/>
          </w:tcPr>
          <w:p w:rsidR="00C063AB" w:rsidRPr="009341A3" w:rsidRDefault="00C063AB" w:rsidP="00DE04A7">
            <w:pPr>
              <w:jc w:val="center"/>
              <w:rPr>
                <w:b/>
                <w:color w:val="FFFFFF"/>
              </w:rPr>
            </w:pPr>
            <w:r w:rsidRPr="009341A3">
              <w:rPr>
                <w:b/>
                <w:color w:val="FFFFFF"/>
              </w:rPr>
              <w:t>235</w:t>
            </w:r>
          </w:p>
        </w:tc>
        <w:tc>
          <w:tcPr>
            <w:tcW w:w="1749" w:type="dxa"/>
            <w:shd w:val="clear" w:color="auto" w:fill="4F81BD"/>
            <w:vAlign w:val="center"/>
          </w:tcPr>
          <w:p w:rsidR="00C063AB" w:rsidRPr="009341A3" w:rsidRDefault="00C063AB" w:rsidP="00DE04A7">
            <w:pPr>
              <w:jc w:val="center"/>
              <w:rPr>
                <w:b/>
                <w:color w:val="FFFFFF"/>
              </w:rPr>
            </w:pPr>
            <w:r w:rsidRPr="009341A3">
              <w:rPr>
                <w:b/>
                <w:color w:val="FFFFFF"/>
              </w:rPr>
              <w:t>86,7%</w:t>
            </w:r>
          </w:p>
        </w:tc>
      </w:tr>
    </w:tbl>
    <w:p w:rsidR="00C063AB" w:rsidRPr="009341A3" w:rsidRDefault="00C063AB" w:rsidP="00C063AB">
      <w:pPr>
        <w:spacing w:before="120" w:after="120"/>
        <w:rPr>
          <w:b/>
          <w:i/>
        </w:rPr>
      </w:pPr>
      <w:r w:rsidRPr="009341A3">
        <w:rPr>
          <w:b/>
          <w:i/>
        </w:rPr>
        <w:t>Pregled rashoda po ekonomskoj klasifikaciji za razdoblje od 2012. do 2014. godine:</w:t>
      </w:r>
    </w:p>
    <w:tbl>
      <w:tblPr>
        <w:tblW w:w="10031"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1E0"/>
      </w:tblPr>
      <w:tblGrid>
        <w:gridCol w:w="959"/>
        <w:gridCol w:w="3827"/>
        <w:gridCol w:w="1748"/>
        <w:gridCol w:w="1683"/>
        <w:gridCol w:w="1814"/>
      </w:tblGrid>
      <w:tr w:rsidR="00C063AB" w:rsidRPr="009341A3" w:rsidTr="00DE04A7">
        <w:trPr>
          <w:trHeight w:val="144"/>
        </w:trPr>
        <w:tc>
          <w:tcPr>
            <w:tcW w:w="959" w:type="dxa"/>
            <w:shd w:val="clear" w:color="auto" w:fill="4F81BD"/>
            <w:vAlign w:val="center"/>
          </w:tcPr>
          <w:p w:rsidR="00C063AB" w:rsidRPr="009341A3" w:rsidRDefault="00C063AB" w:rsidP="00DE04A7">
            <w:pPr>
              <w:jc w:val="center"/>
              <w:rPr>
                <w:b/>
                <w:color w:val="FFFFFF"/>
              </w:rPr>
            </w:pPr>
            <w:r w:rsidRPr="009341A3">
              <w:rPr>
                <w:b/>
                <w:color w:val="FFFFFF"/>
              </w:rPr>
              <w:t>Ekon. kod</w:t>
            </w:r>
          </w:p>
        </w:tc>
        <w:tc>
          <w:tcPr>
            <w:tcW w:w="3827" w:type="dxa"/>
            <w:shd w:val="clear" w:color="auto" w:fill="4F81BD"/>
            <w:vAlign w:val="center"/>
          </w:tcPr>
          <w:p w:rsidR="00C063AB" w:rsidRPr="009341A3" w:rsidRDefault="00C063AB" w:rsidP="00DE04A7">
            <w:pPr>
              <w:jc w:val="center"/>
              <w:rPr>
                <w:b/>
                <w:color w:val="FFFFFF"/>
              </w:rPr>
            </w:pPr>
            <w:r w:rsidRPr="009341A3">
              <w:rPr>
                <w:b/>
                <w:color w:val="FFFFFF"/>
              </w:rPr>
              <w:t>Ukupno planirani rashodi, po ekonomskoj klasifikaciji</w:t>
            </w:r>
          </w:p>
        </w:tc>
        <w:tc>
          <w:tcPr>
            <w:tcW w:w="1748" w:type="dxa"/>
            <w:shd w:val="clear" w:color="auto" w:fill="4F81BD"/>
            <w:vAlign w:val="center"/>
          </w:tcPr>
          <w:p w:rsidR="00C063AB" w:rsidRPr="009341A3" w:rsidRDefault="00C063AB" w:rsidP="00DE04A7">
            <w:pPr>
              <w:jc w:val="center"/>
              <w:rPr>
                <w:b/>
                <w:color w:val="FFFFFF"/>
              </w:rPr>
            </w:pPr>
            <w:r w:rsidRPr="009341A3">
              <w:rPr>
                <w:b/>
                <w:color w:val="FFFFFF"/>
              </w:rPr>
              <w:t>2012.</w:t>
            </w:r>
          </w:p>
          <w:p w:rsidR="00C063AB" w:rsidRPr="009341A3" w:rsidRDefault="00C063AB" w:rsidP="00DE04A7">
            <w:pPr>
              <w:jc w:val="center"/>
              <w:rPr>
                <w:b/>
                <w:color w:val="FFFFFF"/>
              </w:rPr>
            </w:pPr>
            <w:r w:rsidRPr="009341A3">
              <w:rPr>
                <w:b/>
                <w:color w:val="FFFFFF"/>
              </w:rPr>
              <w:t>(Izvršenje)</w:t>
            </w:r>
          </w:p>
        </w:tc>
        <w:tc>
          <w:tcPr>
            <w:tcW w:w="1683" w:type="dxa"/>
            <w:shd w:val="clear" w:color="auto" w:fill="4F81BD"/>
            <w:vAlign w:val="center"/>
          </w:tcPr>
          <w:p w:rsidR="00C063AB" w:rsidRPr="009341A3" w:rsidRDefault="00C063AB" w:rsidP="00DE04A7">
            <w:pPr>
              <w:jc w:val="center"/>
              <w:rPr>
                <w:b/>
                <w:color w:val="FFFFFF"/>
              </w:rPr>
            </w:pPr>
            <w:r w:rsidRPr="009341A3">
              <w:rPr>
                <w:b/>
                <w:color w:val="FFFFFF"/>
              </w:rPr>
              <w:t>2013.</w:t>
            </w:r>
          </w:p>
          <w:p w:rsidR="00C063AB" w:rsidRPr="009341A3" w:rsidRDefault="00C063AB" w:rsidP="00DE04A7">
            <w:pPr>
              <w:jc w:val="center"/>
              <w:rPr>
                <w:b/>
                <w:color w:val="FFFFFF"/>
              </w:rPr>
            </w:pPr>
            <w:r w:rsidRPr="009341A3">
              <w:rPr>
                <w:b/>
                <w:color w:val="FFFFFF"/>
              </w:rPr>
              <w:t>(Izvršenje)</w:t>
            </w:r>
          </w:p>
        </w:tc>
        <w:tc>
          <w:tcPr>
            <w:tcW w:w="1814" w:type="dxa"/>
            <w:shd w:val="clear" w:color="auto" w:fill="4F81BD"/>
            <w:vAlign w:val="center"/>
          </w:tcPr>
          <w:p w:rsidR="00C063AB" w:rsidRPr="009341A3" w:rsidRDefault="00C063AB" w:rsidP="00DE04A7">
            <w:pPr>
              <w:jc w:val="center"/>
              <w:rPr>
                <w:b/>
                <w:color w:val="FFFFFF"/>
              </w:rPr>
            </w:pPr>
            <w:r w:rsidRPr="009341A3">
              <w:rPr>
                <w:b/>
                <w:color w:val="FFFFFF"/>
              </w:rPr>
              <w:t>2014.</w:t>
            </w:r>
          </w:p>
          <w:p w:rsidR="00C063AB" w:rsidRPr="009341A3" w:rsidRDefault="00C063AB" w:rsidP="00DE04A7">
            <w:pPr>
              <w:jc w:val="center"/>
              <w:rPr>
                <w:b/>
                <w:color w:val="FFFFFF"/>
              </w:rPr>
            </w:pPr>
            <w:r w:rsidRPr="009341A3">
              <w:rPr>
                <w:b/>
                <w:color w:val="FFFFFF"/>
              </w:rPr>
              <w:t>(Konačni proračun)</w:t>
            </w:r>
          </w:p>
        </w:tc>
      </w:tr>
      <w:tr w:rsidR="00C063AB" w:rsidRPr="009341A3" w:rsidTr="00DE04A7">
        <w:trPr>
          <w:trHeight w:val="265"/>
        </w:trPr>
        <w:tc>
          <w:tcPr>
            <w:tcW w:w="959" w:type="dxa"/>
            <w:vAlign w:val="center"/>
          </w:tcPr>
          <w:p w:rsidR="00C063AB" w:rsidRPr="009341A3" w:rsidRDefault="00C063AB" w:rsidP="00DE04A7">
            <w:pPr>
              <w:jc w:val="center"/>
            </w:pPr>
            <w:r w:rsidRPr="009341A3">
              <w:t>611000</w:t>
            </w:r>
          </w:p>
        </w:tc>
        <w:tc>
          <w:tcPr>
            <w:tcW w:w="3827" w:type="dxa"/>
            <w:vAlign w:val="center"/>
          </w:tcPr>
          <w:p w:rsidR="00C063AB" w:rsidRPr="009341A3" w:rsidRDefault="00C063AB" w:rsidP="00DE04A7">
            <w:pPr>
              <w:ind w:left="-20"/>
            </w:pPr>
            <w:r w:rsidRPr="009341A3">
              <w:t>Bruto plaće i naknade</w:t>
            </w:r>
          </w:p>
        </w:tc>
        <w:tc>
          <w:tcPr>
            <w:tcW w:w="1748" w:type="dxa"/>
            <w:shd w:val="clear" w:color="auto" w:fill="FFFFFF" w:themeFill="background1"/>
            <w:vAlign w:val="center"/>
          </w:tcPr>
          <w:p w:rsidR="00C063AB" w:rsidRPr="009341A3" w:rsidRDefault="00C063AB" w:rsidP="00DE04A7">
            <w:pPr>
              <w:jc w:val="right"/>
              <w:rPr>
                <w:color w:val="000000"/>
              </w:rPr>
            </w:pPr>
            <w:r w:rsidRPr="009341A3">
              <w:rPr>
                <w:color w:val="000000"/>
              </w:rPr>
              <w:t>5.686.119,35</w:t>
            </w:r>
          </w:p>
        </w:tc>
        <w:tc>
          <w:tcPr>
            <w:tcW w:w="1683" w:type="dxa"/>
            <w:shd w:val="clear" w:color="auto" w:fill="FFFFFF" w:themeFill="background1"/>
            <w:vAlign w:val="center"/>
          </w:tcPr>
          <w:p w:rsidR="00C063AB" w:rsidRPr="009341A3" w:rsidRDefault="00C063AB" w:rsidP="00DE04A7">
            <w:pPr>
              <w:jc w:val="right"/>
              <w:rPr>
                <w:color w:val="000000"/>
              </w:rPr>
            </w:pPr>
            <w:r w:rsidRPr="009341A3">
              <w:rPr>
                <w:color w:val="000000"/>
              </w:rPr>
              <w:t>5.637.561,12</w:t>
            </w:r>
          </w:p>
        </w:tc>
        <w:tc>
          <w:tcPr>
            <w:tcW w:w="1814" w:type="dxa"/>
            <w:shd w:val="clear" w:color="auto" w:fill="FFFFFF" w:themeFill="background1"/>
            <w:vAlign w:val="center"/>
          </w:tcPr>
          <w:p w:rsidR="00C063AB" w:rsidRPr="009341A3" w:rsidRDefault="00C063AB" w:rsidP="00DE04A7">
            <w:pPr>
              <w:jc w:val="right"/>
              <w:rPr>
                <w:color w:val="000000"/>
              </w:rPr>
            </w:pPr>
            <w:r w:rsidRPr="009341A3">
              <w:rPr>
                <w:color w:val="000000"/>
              </w:rPr>
              <w:t>6.017.600</w:t>
            </w:r>
          </w:p>
        </w:tc>
      </w:tr>
      <w:tr w:rsidR="00C063AB" w:rsidRPr="009341A3" w:rsidTr="00DE04A7">
        <w:trPr>
          <w:trHeight w:val="265"/>
        </w:trPr>
        <w:tc>
          <w:tcPr>
            <w:tcW w:w="959" w:type="dxa"/>
            <w:vAlign w:val="center"/>
          </w:tcPr>
          <w:p w:rsidR="00C063AB" w:rsidRPr="009341A3" w:rsidRDefault="00C063AB" w:rsidP="00DE04A7">
            <w:pPr>
              <w:jc w:val="center"/>
            </w:pPr>
            <w:r w:rsidRPr="009341A3">
              <w:t>612000</w:t>
            </w:r>
          </w:p>
        </w:tc>
        <w:tc>
          <w:tcPr>
            <w:tcW w:w="3827" w:type="dxa"/>
            <w:vAlign w:val="center"/>
          </w:tcPr>
          <w:p w:rsidR="00C063AB" w:rsidRPr="009341A3" w:rsidRDefault="00C063AB" w:rsidP="00DE04A7">
            <w:pPr>
              <w:ind w:left="-20"/>
            </w:pPr>
            <w:r w:rsidRPr="009341A3">
              <w:t>Naknade troškova uposlenih</w:t>
            </w:r>
          </w:p>
        </w:tc>
        <w:tc>
          <w:tcPr>
            <w:tcW w:w="1748" w:type="dxa"/>
            <w:shd w:val="clear" w:color="auto" w:fill="FFFFFF" w:themeFill="background1"/>
            <w:vAlign w:val="center"/>
          </w:tcPr>
          <w:p w:rsidR="00C063AB" w:rsidRPr="009341A3" w:rsidRDefault="00C063AB" w:rsidP="00DE04A7">
            <w:pPr>
              <w:jc w:val="right"/>
              <w:rPr>
                <w:color w:val="000000"/>
              </w:rPr>
            </w:pPr>
            <w:r w:rsidRPr="009341A3">
              <w:rPr>
                <w:color w:val="000000"/>
              </w:rPr>
              <w:t>1.044.294,45</w:t>
            </w:r>
          </w:p>
        </w:tc>
        <w:tc>
          <w:tcPr>
            <w:tcW w:w="1683" w:type="dxa"/>
            <w:shd w:val="clear" w:color="auto" w:fill="FFFFFF" w:themeFill="background1"/>
            <w:vAlign w:val="center"/>
          </w:tcPr>
          <w:p w:rsidR="00C063AB" w:rsidRPr="009341A3" w:rsidRDefault="00C063AB" w:rsidP="00DE04A7">
            <w:pPr>
              <w:jc w:val="right"/>
              <w:rPr>
                <w:color w:val="000000"/>
              </w:rPr>
            </w:pPr>
            <w:r w:rsidRPr="009341A3">
              <w:rPr>
                <w:color w:val="000000"/>
              </w:rPr>
              <w:t>1.053.190,98</w:t>
            </w:r>
          </w:p>
        </w:tc>
        <w:tc>
          <w:tcPr>
            <w:tcW w:w="1814" w:type="dxa"/>
            <w:shd w:val="clear" w:color="auto" w:fill="FFFFFF" w:themeFill="background1"/>
            <w:vAlign w:val="center"/>
          </w:tcPr>
          <w:p w:rsidR="00C063AB" w:rsidRPr="009341A3" w:rsidRDefault="00C063AB" w:rsidP="00DE04A7">
            <w:pPr>
              <w:jc w:val="right"/>
              <w:rPr>
                <w:color w:val="000000"/>
              </w:rPr>
            </w:pPr>
            <w:r w:rsidRPr="009341A3">
              <w:rPr>
                <w:color w:val="000000"/>
              </w:rPr>
              <w:t>1.080.000</w:t>
            </w:r>
          </w:p>
        </w:tc>
      </w:tr>
      <w:tr w:rsidR="00C063AB" w:rsidRPr="009341A3" w:rsidTr="00DE04A7">
        <w:trPr>
          <w:trHeight w:val="265"/>
        </w:trPr>
        <w:tc>
          <w:tcPr>
            <w:tcW w:w="959" w:type="dxa"/>
            <w:vAlign w:val="center"/>
          </w:tcPr>
          <w:p w:rsidR="00C063AB" w:rsidRPr="009341A3" w:rsidRDefault="00C063AB" w:rsidP="00DE04A7">
            <w:pPr>
              <w:jc w:val="center"/>
            </w:pPr>
            <w:r w:rsidRPr="009341A3">
              <w:t>613000</w:t>
            </w:r>
          </w:p>
        </w:tc>
        <w:tc>
          <w:tcPr>
            <w:tcW w:w="3827" w:type="dxa"/>
            <w:vAlign w:val="center"/>
          </w:tcPr>
          <w:p w:rsidR="00C063AB" w:rsidRPr="009341A3" w:rsidRDefault="00C063AB" w:rsidP="00DE04A7">
            <w:pPr>
              <w:ind w:left="-20"/>
            </w:pPr>
            <w:r w:rsidRPr="009341A3">
              <w:t>Izdaci za materijal i usluge</w:t>
            </w:r>
          </w:p>
        </w:tc>
        <w:tc>
          <w:tcPr>
            <w:tcW w:w="1748" w:type="dxa"/>
            <w:shd w:val="clear" w:color="auto" w:fill="FFFFFF" w:themeFill="background1"/>
            <w:vAlign w:val="center"/>
          </w:tcPr>
          <w:p w:rsidR="00C063AB" w:rsidRPr="009341A3" w:rsidRDefault="00C063AB" w:rsidP="00DE04A7">
            <w:pPr>
              <w:jc w:val="right"/>
              <w:rPr>
                <w:color w:val="000000"/>
              </w:rPr>
            </w:pPr>
            <w:r w:rsidRPr="009341A3">
              <w:rPr>
                <w:color w:val="000000"/>
              </w:rPr>
              <w:t>6.227.484,72</w:t>
            </w:r>
          </w:p>
        </w:tc>
        <w:tc>
          <w:tcPr>
            <w:tcW w:w="1683" w:type="dxa"/>
            <w:shd w:val="clear" w:color="auto" w:fill="FFFFFF" w:themeFill="background1"/>
            <w:vAlign w:val="center"/>
          </w:tcPr>
          <w:p w:rsidR="00C063AB" w:rsidRPr="009341A3" w:rsidRDefault="00C063AB" w:rsidP="00DE04A7">
            <w:pPr>
              <w:jc w:val="right"/>
              <w:rPr>
                <w:color w:val="000000"/>
              </w:rPr>
            </w:pPr>
            <w:r w:rsidRPr="009341A3">
              <w:rPr>
                <w:color w:val="000000"/>
              </w:rPr>
              <w:t>5.123.386,73</w:t>
            </w:r>
          </w:p>
        </w:tc>
        <w:tc>
          <w:tcPr>
            <w:tcW w:w="1814" w:type="dxa"/>
            <w:shd w:val="clear" w:color="auto" w:fill="FFFFFF" w:themeFill="background1"/>
            <w:vAlign w:val="center"/>
          </w:tcPr>
          <w:p w:rsidR="00C063AB" w:rsidRPr="009341A3" w:rsidRDefault="00C063AB" w:rsidP="00DE04A7">
            <w:pPr>
              <w:jc w:val="right"/>
              <w:rPr>
                <w:color w:val="000000"/>
              </w:rPr>
            </w:pPr>
            <w:r w:rsidRPr="009341A3">
              <w:rPr>
                <w:color w:val="000000"/>
              </w:rPr>
              <w:t>5.709.187,36</w:t>
            </w:r>
          </w:p>
        </w:tc>
      </w:tr>
      <w:tr w:rsidR="00C063AB" w:rsidRPr="009341A3" w:rsidTr="00DE04A7">
        <w:trPr>
          <w:trHeight w:val="265"/>
        </w:trPr>
        <w:tc>
          <w:tcPr>
            <w:tcW w:w="959" w:type="dxa"/>
            <w:vAlign w:val="center"/>
          </w:tcPr>
          <w:p w:rsidR="00C063AB" w:rsidRPr="009341A3" w:rsidRDefault="00C063AB" w:rsidP="00DE04A7">
            <w:pPr>
              <w:jc w:val="center"/>
            </w:pPr>
            <w:r w:rsidRPr="009341A3">
              <w:t>614000</w:t>
            </w:r>
          </w:p>
        </w:tc>
        <w:tc>
          <w:tcPr>
            <w:tcW w:w="3827" w:type="dxa"/>
            <w:vAlign w:val="center"/>
          </w:tcPr>
          <w:p w:rsidR="00C063AB" w:rsidRPr="009341A3" w:rsidRDefault="00C063AB" w:rsidP="00DE04A7">
            <w:pPr>
              <w:ind w:left="-20"/>
            </w:pPr>
            <w:r w:rsidRPr="009341A3">
              <w:t>Tekući grantovi</w:t>
            </w:r>
          </w:p>
        </w:tc>
        <w:tc>
          <w:tcPr>
            <w:tcW w:w="1748" w:type="dxa"/>
            <w:shd w:val="clear" w:color="auto" w:fill="FFFFFF" w:themeFill="background1"/>
            <w:vAlign w:val="center"/>
          </w:tcPr>
          <w:p w:rsidR="00C063AB" w:rsidRPr="009341A3" w:rsidRDefault="00C063AB" w:rsidP="00DE04A7">
            <w:pPr>
              <w:jc w:val="right"/>
              <w:rPr>
                <w:color w:val="000000"/>
              </w:rPr>
            </w:pPr>
            <w:r w:rsidRPr="009341A3">
              <w:rPr>
                <w:color w:val="000000"/>
              </w:rPr>
              <w:t>586.749,00</w:t>
            </w:r>
          </w:p>
        </w:tc>
        <w:tc>
          <w:tcPr>
            <w:tcW w:w="1683" w:type="dxa"/>
            <w:shd w:val="clear" w:color="auto" w:fill="FFFFFF" w:themeFill="background1"/>
            <w:vAlign w:val="center"/>
          </w:tcPr>
          <w:p w:rsidR="00C063AB" w:rsidRPr="009341A3" w:rsidRDefault="00C063AB" w:rsidP="00DE04A7">
            <w:pPr>
              <w:jc w:val="right"/>
              <w:rPr>
                <w:color w:val="000000"/>
              </w:rPr>
            </w:pPr>
            <w:r w:rsidRPr="009341A3">
              <w:rPr>
                <w:color w:val="000000"/>
              </w:rPr>
              <w:t>293.374,50</w:t>
            </w:r>
          </w:p>
        </w:tc>
        <w:tc>
          <w:tcPr>
            <w:tcW w:w="1814" w:type="dxa"/>
            <w:shd w:val="clear" w:color="auto" w:fill="FFFFFF" w:themeFill="background1"/>
            <w:vAlign w:val="center"/>
          </w:tcPr>
          <w:p w:rsidR="00C063AB" w:rsidRPr="009341A3" w:rsidRDefault="00C063AB" w:rsidP="00DE04A7">
            <w:pPr>
              <w:jc w:val="right"/>
              <w:rPr>
                <w:color w:val="000000"/>
              </w:rPr>
            </w:pPr>
            <w:r w:rsidRPr="009341A3">
              <w:rPr>
                <w:color w:val="000000"/>
              </w:rPr>
              <w:t>294.000</w:t>
            </w:r>
          </w:p>
        </w:tc>
      </w:tr>
      <w:tr w:rsidR="00C063AB" w:rsidRPr="009341A3" w:rsidTr="00DE04A7">
        <w:trPr>
          <w:trHeight w:val="265"/>
        </w:trPr>
        <w:tc>
          <w:tcPr>
            <w:tcW w:w="959" w:type="dxa"/>
            <w:vAlign w:val="center"/>
          </w:tcPr>
          <w:p w:rsidR="00C063AB" w:rsidRPr="009341A3" w:rsidRDefault="00C063AB" w:rsidP="00DE04A7">
            <w:pPr>
              <w:jc w:val="center"/>
            </w:pPr>
            <w:r w:rsidRPr="009341A3">
              <w:t>821000</w:t>
            </w:r>
          </w:p>
        </w:tc>
        <w:tc>
          <w:tcPr>
            <w:tcW w:w="3827" w:type="dxa"/>
            <w:vAlign w:val="center"/>
          </w:tcPr>
          <w:p w:rsidR="00C063AB" w:rsidRPr="009341A3" w:rsidRDefault="00C063AB" w:rsidP="00DE04A7">
            <w:pPr>
              <w:ind w:left="-20"/>
            </w:pPr>
            <w:r w:rsidRPr="009341A3">
              <w:t>Kapitalna ulaganja</w:t>
            </w:r>
          </w:p>
        </w:tc>
        <w:tc>
          <w:tcPr>
            <w:tcW w:w="1748" w:type="dxa"/>
            <w:shd w:val="clear" w:color="auto" w:fill="FFFFFF" w:themeFill="background1"/>
            <w:vAlign w:val="center"/>
          </w:tcPr>
          <w:p w:rsidR="00C063AB" w:rsidRPr="009341A3" w:rsidRDefault="00C063AB" w:rsidP="00DE04A7">
            <w:pPr>
              <w:jc w:val="right"/>
              <w:rPr>
                <w:color w:val="000000"/>
              </w:rPr>
            </w:pPr>
            <w:r w:rsidRPr="009341A3">
              <w:rPr>
                <w:color w:val="000000"/>
              </w:rPr>
              <w:t>634.417,13</w:t>
            </w:r>
          </w:p>
        </w:tc>
        <w:tc>
          <w:tcPr>
            <w:tcW w:w="1683" w:type="dxa"/>
            <w:shd w:val="clear" w:color="auto" w:fill="FFFFFF" w:themeFill="background1"/>
            <w:vAlign w:val="center"/>
          </w:tcPr>
          <w:p w:rsidR="00C063AB" w:rsidRPr="009341A3" w:rsidRDefault="00C063AB" w:rsidP="00DE04A7">
            <w:pPr>
              <w:jc w:val="right"/>
              <w:rPr>
                <w:color w:val="000000"/>
              </w:rPr>
            </w:pPr>
            <w:r w:rsidRPr="009341A3">
              <w:rPr>
                <w:color w:val="000000"/>
              </w:rPr>
              <w:t>554.607,63</w:t>
            </w:r>
          </w:p>
        </w:tc>
        <w:tc>
          <w:tcPr>
            <w:tcW w:w="1814" w:type="dxa"/>
            <w:shd w:val="clear" w:color="auto" w:fill="FFFFFF" w:themeFill="background1"/>
            <w:vAlign w:val="center"/>
          </w:tcPr>
          <w:p w:rsidR="00C063AB" w:rsidRPr="009341A3" w:rsidRDefault="00C063AB" w:rsidP="00DE04A7">
            <w:pPr>
              <w:jc w:val="right"/>
              <w:rPr>
                <w:color w:val="000000"/>
              </w:rPr>
            </w:pPr>
            <w:r w:rsidRPr="009341A3">
              <w:rPr>
                <w:color w:val="000000"/>
              </w:rPr>
              <w:t>619.915,69</w:t>
            </w:r>
          </w:p>
        </w:tc>
      </w:tr>
    </w:tbl>
    <w:p w:rsidR="00C063AB" w:rsidRPr="009341A3" w:rsidRDefault="00C063AB" w:rsidP="00C063AB">
      <w:pPr>
        <w:spacing w:before="120" w:after="120"/>
        <w:rPr>
          <w:b/>
          <w:i/>
        </w:rPr>
      </w:pPr>
      <w:r w:rsidRPr="009341A3">
        <w:rPr>
          <w:b/>
          <w:i/>
        </w:rPr>
        <w:t>Pregled rashoda za razdoblje od 2012. do 2014. godine:</w:t>
      </w:r>
    </w:p>
    <w:tbl>
      <w:tblPr>
        <w:tblW w:w="10031"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1E0"/>
      </w:tblPr>
      <w:tblGrid>
        <w:gridCol w:w="602"/>
        <w:gridCol w:w="4071"/>
        <w:gridCol w:w="1843"/>
        <w:gridCol w:w="1701"/>
        <w:gridCol w:w="1814"/>
      </w:tblGrid>
      <w:tr w:rsidR="00C063AB" w:rsidRPr="009341A3" w:rsidTr="00DE04A7">
        <w:trPr>
          <w:trHeight w:val="179"/>
        </w:trPr>
        <w:tc>
          <w:tcPr>
            <w:tcW w:w="602" w:type="dxa"/>
            <w:shd w:val="clear" w:color="auto" w:fill="4F81BD"/>
            <w:vAlign w:val="center"/>
          </w:tcPr>
          <w:p w:rsidR="00C063AB" w:rsidRPr="009341A3" w:rsidRDefault="00C063AB" w:rsidP="00DE04A7">
            <w:pPr>
              <w:jc w:val="center"/>
              <w:rPr>
                <w:b/>
                <w:color w:val="FFFFFF"/>
              </w:rPr>
            </w:pPr>
            <w:r w:rsidRPr="009341A3">
              <w:rPr>
                <w:b/>
                <w:bCs/>
                <w:color w:val="FFFFFF"/>
              </w:rPr>
              <w:t>R.b.</w:t>
            </w:r>
          </w:p>
        </w:tc>
        <w:tc>
          <w:tcPr>
            <w:tcW w:w="4071" w:type="dxa"/>
            <w:shd w:val="clear" w:color="auto" w:fill="4F81BD"/>
            <w:vAlign w:val="center"/>
          </w:tcPr>
          <w:p w:rsidR="00C063AB" w:rsidRPr="009341A3" w:rsidRDefault="00C063AB" w:rsidP="00DE04A7">
            <w:pPr>
              <w:jc w:val="center"/>
              <w:rPr>
                <w:b/>
                <w:color w:val="FFFFFF"/>
              </w:rPr>
            </w:pPr>
            <w:r w:rsidRPr="009341A3">
              <w:rPr>
                <w:b/>
                <w:color w:val="FFFFFF"/>
              </w:rPr>
              <w:t>Ukupno planirani rashodi, po ekonomskoj klasifikaciji</w:t>
            </w:r>
          </w:p>
        </w:tc>
        <w:tc>
          <w:tcPr>
            <w:tcW w:w="1843" w:type="dxa"/>
            <w:shd w:val="clear" w:color="auto" w:fill="4F81BD"/>
            <w:vAlign w:val="center"/>
          </w:tcPr>
          <w:p w:rsidR="00C063AB" w:rsidRPr="009341A3" w:rsidRDefault="00C063AB" w:rsidP="00DE04A7">
            <w:pPr>
              <w:jc w:val="center"/>
              <w:rPr>
                <w:b/>
                <w:color w:val="FFFFFF"/>
              </w:rPr>
            </w:pPr>
            <w:r w:rsidRPr="009341A3">
              <w:rPr>
                <w:b/>
                <w:color w:val="FFFFFF"/>
              </w:rPr>
              <w:t>2012.</w:t>
            </w:r>
          </w:p>
          <w:p w:rsidR="00C063AB" w:rsidRPr="009341A3" w:rsidRDefault="00C063AB" w:rsidP="00DE04A7">
            <w:pPr>
              <w:jc w:val="center"/>
              <w:rPr>
                <w:b/>
                <w:color w:val="FFFFFF"/>
              </w:rPr>
            </w:pPr>
            <w:r w:rsidRPr="009341A3">
              <w:rPr>
                <w:b/>
                <w:color w:val="FFFFFF"/>
              </w:rPr>
              <w:t>(Izvršenje)</w:t>
            </w:r>
          </w:p>
        </w:tc>
        <w:tc>
          <w:tcPr>
            <w:tcW w:w="1701" w:type="dxa"/>
            <w:shd w:val="clear" w:color="auto" w:fill="4F81BD"/>
            <w:vAlign w:val="center"/>
          </w:tcPr>
          <w:p w:rsidR="00C063AB" w:rsidRPr="009341A3" w:rsidRDefault="00C063AB" w:rsidP="00DE04A7">
            <w:pPr>
              <w:jc w:val="center"/>
              <w:rPr>
                <w:b/>
                <w:color w:val="FFFFFF"/>
              </w:rPr>
            </w:pPr>
            <w:r w:rsidRPr="009341A3">
              <w:rPr>
                <w:b/>
                <w:color w:val="FFFFFF"/>
              </w:rPr>
              <w:t>2013.</w:t>
            </w:r>
          </w:p>
          <w:p w:rsidR="00C063AB" w:rsidRPr="009341A3" w:rsidRDefault="00C063AB" w:rsidP="00DE04A7">
            <w:pPr>
              <w:jc w:val="center"/>
              <w:rPr>
                <w:b/>
                <w:color w:val="FFFFFF"/>
              </w:rPr>
            </w:pPr>
            <w:r w:rsidRPr="009341A3">
              <w:rPr>
                <w:b/>
                <w:color w:val="FFFFFF"/>
              </w:rPr>
              <w:t>(Izvršenje)</w:t>
            </w:r>
          </w:p>
        </w:tc>
        <w:tc>
          <w:tcPr>
            <w:tcW w:w="1814" w:type="dxa"/>
            <w:shd w:val="clear" w:color="auto" w:fill="4F81BD"/>
            <w:vAlign w:val="center"/>
          </w:tcPr>
          <w:p w:rsidR="00C063AB" w:rsidRPr="009341A3" w:rsidRDefault="00C063AB" w:rsidP="00DE04A7">
            <w:pPr>
              <w:jc w:val="center"/>
              <w:rPr>
                <w:b/>
                <w:color w:val="FFFFFF"/>
              </w:rPr>
            </w:pPr>
            <w:r w:rsidRPr="009341A3">
              <w:rPr>
                <w:b/>
                <w:color w:val="FFFFFF"/>
              </w:rPr>
              <w:t>2014.</w:t>
            </w:r>
          </w:p>
          <w:p w:rsidR="00C063AB" w:rsidRPr="009341A3" w:rsidRDefault="00C063AB" w:rsidP="00DE04A7">
            <w:pPr>
              <w:jc w:val="center"/>
              <w:rPr>
                <w:b/>
                <w:color w:val="FFFFFF"/>
              </w:rPr>
            </w:pPr>
            <w:r w:rsidRPr="009341A3">
              <w:rPr>
                <w:b/>
                <w:color w:val="FFFFFF"/>
              </w:rPr>
              <w:t>(Konačni proračun)</w:t>
            </w:r>
          </w:p>
        </w:tc>
      </w:tr>
      <w:tr w:rsidR="00C063AB" w:rsidRPr="009341A3" w:rsidTr="00DE04A7">
        <w:trPr>
          <w:trHeight w:val="329"/>
        </w:trPr>
        <w:tc>
          <w:tcPr>
            <w:tcW w:w="602" w:type="dxa"/>
            <w:vAlign w:val="center"/>
          </w:tcPr>
          <w:p w:rsidR="00C063AB" w:rsidRPr="009341A3" w:rsidRDefault="00C063AB" w:rsidP="00DE04A7">
            <w:pPr>
              <w:jc w:val="center"/>
            </w:pPr>
            <w:r w:rsidRPr="009341A3">
              <w:t>1.</w:t>
            </w:r>
          </w:p>
        </w:tc>
        <w:tc>
          <w:tcPr>
            <w:tcW w:w="4071" w:type="dxa"/>
            <w:vAlign w:val="center"/>
          </w:tcPr>
          <w:p w:rsidR="00C063AB" w:rsidRPr="009341A3" w:rsidRDefault="00C063AB" w:rsidP="00DE04A7">
            <w:r w:rsidRPr="009341A3">
              <w:t>Rashodi financirani iz proračuna</w:t>
            </w:r>
          </w:p>
        </w:tc>
        <w:tc>
          <w:tcPr>
            <w:tcW w:w="1843" w:type="dxa"/>
            <w:shd w:val="clear" w:color="auto" w:fill="FFFFFF" w:themeFill="background1"/>
            <w:vAlign w:val="center"/>
          </w:tcPr>
          <w:p w:rsidR="00C063AB" w:rsidRPr="009341A3" w:rsidRDefault="00C063AB" w:rsidP="00DE04A7">
            <w:pPr>
              <w:jc w:val="right"/>
              <w:rPr>
                <w:color w:val="000000"/>
              </w:rPr>
            </w:pPr>
            <w:r w:rsidRPr="009341A3">
              <w:rPr>
                <w:color w:val="000000"/>
              </w:rPr>
              <w:t>14.179.064,65</w:t>
            </w:r>
          </w:p>
        </w:tc>
        <w:tc>
          <w:tcPr>
            <w:tcW w:w="1701" w:type="dxa"/>
            <w:shd w:val="clear" w:color="auto" w:fill="FFFFFF" w:themeFill="background1"/>
            <w:vAlign w:val="center"/>
          </w:tcPr>
          <w:p w:rsidR="00C063AB" w:rsidRPr="009341A3" w:rsidRDefault="00C063AB" w:rsidP="00DE04A7">
            <w:pPr>
              <w:jc w:val="right"/>
              <w:rPr>
                <w:color w:val="000000"/>
              </w:rPr>
            </w:pPr>
            <w:r w:rsidRPr="009341A3">
              <w:rPr>
                <w:color w:val="000000"/>
              </w:rPr>
              <w:t>12.662.120,96</w:t>
            </w:r>
          </w:p>
        </w:tc>
        <w:tc>
          <w:tcPr>
            <w:tcW w:w="1814" w:type="dxa"/>
            <w:shd w:val="clear" w:color="auto" w:fill="FFFFFF" w:themeFill="background1"/>
            <w:vAlign w:val="center"/>
          </w:tcPr>
          <w:p w:rsidR="00C063AB" w:rsidRPr="009341A3" w:rsidRDefault="00C063AB" w:rsidP="00DE04A7">
            <w:pPr>
              <w:jc w:val="right"/>
              <w:rPr>
                <w:color w:val="000000"/>
              </w:rPr>
            </w:pPr>
            <w:r w:rsidRPr="009341A3">
              <w:rPr>
                <w:color w:val="000000"/>
              </w:rPr>
              <w:t>13.630.600</w:t>
            </w:r>
          </w:p>
        </w:tc>
      </w:tr>
      <w:tr w:rsidR="00C063AB" w:rsidRPr="009341A3" w:rsidTr="00DE04A7">
        <w:trPr>
          <w:trHeight w:val="329"/>
        </w:trPr>
        <w:tc>
          <w:tcPr>
            <w:tcW w:w="602" w:type="dxa"/>
            <w:vAlign w:val="center"/>
          </w:tcPr>
          <w:p w:rsidR="00C063AB" w:rsidRPr="009341A3" w:rsidRDefault="00C063AB" w:rsidP="00DE04A7">
            <w:pPr>
              <w:jc w:val="center"/>
            </w:pPr>
            <w:r w:rsidRPr="009341A3">
              <w:t>2.</w:t>
            </w:r>
          </w:p>
        </w:tc>
        <w:tc>
          <w:tcPr>
            <w:tcW w:w="4071" w:type="dxa"/>
            <w:vAlign w:val="center"/>
          </w:tcPr>
          <w:p w:rsidR="00C063AB" w:rsidRPr="009341A3" w:rsidRDefault="00C063AB" w:rsidP="00DE04A7">
            <w:r w:rsidRPr="009341A3">
              <w:t>Rashodi financirani iz kreditnih sredstava</w:t>
            </w:r>
          </w:p>
        </w:tc>
        <w:tc>
          <w:tcPr>
            <w:tcW w:w="1843" w:type="dxa"/>
            <w:shd w:val="clear" w:color="auto" w:fill="FFFFFF" w:themeFill="background1"/>
            <w:vAlign w:val="center"/>
          </w:tcPr>
          <w:p w:rsidR="00C063AB" w:rsidRPr="009341A3" w:rsidRDefault="00C063AB" w:rsidP="00DE04A7">
            <w:pPr>
              <w:jc w:val="right"/>
            </w:pPr>
          </w:p>
        </w:tc>
        <w:tc>
          <w:tcPr>
            <w:tcW w:w="1701" w:type="dxa"/>
            <w:shd w:val="clear" w:color="auto" w:fill="FFFFFF" w:themeFill="background1"/>
            <w:vAlign w:val="center"/>
          </w:tcPr>
          <w:p w:rsidR="00C063AB" w:rsidRPr="009341A3" w:rsidRDefault="00C063AB" w:rsidP="00DE04A7">
            <w:pPr>
              <w:jc w:val="right"/>
            </w:pPr>
          </w:p>
        </w:tc>
        <w:tc>
          <w:tcPr>
            <w:tcW w:w="1814" w:type="dxa"/>
            <w:shd w:val="clear" w:color="auto" w:fill="FFFFFF" w:themeFill="background1"/>
            <w:vAlign w:val="center"/>
          </w:tcPr>
          <w:p w:rsidR="00C063AB" w:rsidRPr="009341A3" w:rsidRDefault="00C063AB" w:rsidP="00DE04A7">
            <w:pPr>
              <w:jc w:val="right"/>
            </w:pPr>
          </w:p>
        </w:tc>
      </w:tr>
      <w:tr w:rsidR="00C063AB" w:rsidRPr="009341A3" w:rsidTr="00DE04A7">
        <w:trPr>
          <w:trHeight w:val="329"/>
        </w:trPr>
        <w:tc>
          <w:tcPr>
            <w:tcW w:w="602" w:type="dxa"/>
            <w:vAlign w:val="center"/>
          </w:tcPr>
          <w:p w:rsidR="00C063AB" w:rsidRPr="009341A3" w:rsidRDefault="00C063AB" w:rsidP="00DE04A7">
            <w:pPr>
              <w:jc w:val="center"/>
            </w:pPr>
            <w:r w:rsidRPr="009341A3">
              <w:t>3.</w:t>
            </w:r>
          </w:p>
        </w:tc>
        <w:tc>
          <w:tcPr>
            <w:tcW w:w="4071" w:type="dxa"/>
            <w:vAlign w:val="center"/>
          </w:tcPr>
          <w:p w:rsidR="00C063AB" w:rsidRPr="009341A3" w:rsidRDefault="00C063AB" w:rsidP="00DE04A7">
            <w:r w:rsidRPr="009341A3">
              <w:t>Rashodi financirani iz donacija</w:t>
            </w:r>
          </w:p>
        </w:tc>
        <w:tc>
          <w:tcPr>
            <w:tcW w:w="1843" w:type="dxa"/>
            <w:shd w:val="clear" w:color="auto" w:fill="FFFFFF" w:themeFill="background1"/>
            <w:vAlign w:val="center"/>
          </w:tcPr>
          <w:p w:rsidR="00C063AB" w:rsidRPr="009341A3" w:rsidRDefault="00C063AB" w:rsidP="00DE04A7">
            <w:pPr>
              <w:jc w:val="right"/>
            </w:pPr>
          </w:p>
        </w:tc>
        <w:tc>
          <w:tcPr>
            <w:tcW w:w="1701" w:type="dxa"/>
            <w:shd w:val="clear" w:color="auto" w:fill="FFFFFF" w:themeFill="background1"/>
            <w:vAlign w:val="center"/>
          </w:tcPr>
          <w:p w:rsidR="00C063AB" w:rsidRPr="009341A3" w:rsidRDefault="00C063AB" w:rsidP="00DE04A7">
            <w:pPr>
              <w:jc w:val="right"/>
            </w:pPr>
          </w:p>
        </w:tc>
        <w:tc>
          <w:tcPr>
            <w:tcW w:w="1814" w:type="dxa"/>
            <w:shd w:val="clear" w:color="auto" w:fill="FFFFFF" w:themeFill="background1"/>
            <w:vAlign w:val="center"/>
          </w:tcPr>
          <w:p w:rsidR="00C063AB" w:rsidRPr="009341A3" w:rsidRDefault="00C063AB" w:rsidP="00DE04A7">
            <w:pPr>
              <w:jc w:val="right"/>
            </w:pPr>
            <w:r w:rsidRPr="009341A3">
              <w:t>90.103</w:t>
            </w:r>
          </w:p>
        </w:tc>
      </w:tr>
    </w:tbl>
    <w:p w:rsidR="00506623" w:rsidRPr="00A223B1" w:rsidRDefault="00506623">
      <w:pPr>
        <w:rPr>
          <w:sz w:val="24"/>
          <w:szCs w:val="24"/>
        </w:rPr>
      </w:pPr>
    </w:p>
    <w:p w:rsidR="00247A1C" w:rsidRPr="00AB0C9F" w:rsidRDefault="00AB0C9F" w:rsidP="002C6AC4">
      <w:pPr>
        <w:pStyle w:val="Davorka2"/>
      </w:pPr>
      <w:bookmarkStart w:id="44" w:name="_Toc412718714"/>
      <w:r w:rsidRPr="00AB0C9F">
        <w:t xml:space="preserve">MINISTARSTVO </w:t>
      </w:r>
      <w:r>
        <w:t xml:space="preserve"> </w:t>
      </w:r>
      <w:r w:rsidRPr="00AB0C9F">
        <w:t>SIGURNOSTI</w:t>
      </w:r>
      <w:r>
        <w:t xml:space="preserve"> </w:t>
      </w:r>
      <w:r w:rsidRPr="00AB0C9F">
        <w:t xml:space="preserve"> BIH</w:t>
      </w:r>
      <w:bookmarkEnd w:id="44"/>
    </w:p>
    <w:p w:rsidR="002A0205" w:rsidRPr="005B42C9" w:rsidRDefault="002A0205" w:rsidP="005B42C9">
      <w:pPr>
        <w:jc w:val="both"/>
        <w:rPr>
          <w:sz w:val="24"/>
          <w:szCs w:val="24"/>
        </w:rPr>
      </w:pPr>
    </w:p>
    <w:p w:rsidR="002A0205" w:rsidRPr="005B42C9" w:rsidRDefault="002A0205" w:rsidP="005B42C9">
      <w:pPr>
        <w:jc w:val="both"/>
        <w:rPr>
          <w:sz w:val="24"/>
          <w:szCs w:val="24"/>
        </w:rPr>
      </w:pPr>
      <w:r w:rsidRPr="005B42C9">
        <w:rPr>
          <w:sz w:val="24"/>
          <w:szCs w:val="24"/>
        </w:rPr>
        <w:t xml:space="preserve">U pisanju izvješća o radu Vijeća ministara Bosne i Hercegovine, Ministarstvo sigurnosti BiH (u daljnjem tekstu: Ministarstvo) se pridržavalo Programa rada Vijeća ministara za 2014. godinu i okvira svojih zakonskih nadležnosti i kapaciteta, te Naputka Generalnog tajništva Vijeća ministara BiH o metodologiji izrade izvješća. </w:t>
      </w:r>
    </w:p>
    <w:p w:rsidR="002A0205" w:rsidRPr="005B42C9" w:rsidRDefault="002A0205" w:rsidP="005B42C9">
      <w:pPr>
        <w:jc w:val="both"/>
        <w:rPr>
          <w:sz w:val="24"/>
          <w:szCs w:val="24"/>
        </w:rPr>
      </w:pPr>
      <w:r w:rsidRPr="005B42C9">
        <w:rPr>
          <w:sz w:val="24"/>
          <w:szCs w:val="24"/>
        </w:rPr>
        <w:t>S obzirom na opseg poslova i broj samostalnih upravnih organizacija (sedam), u izvješću se, koliko god se moglo, ekonomično koristio broj raspoloživih stranica po tematskim cjelinama, uz istjecanje bitnih stvari u realiziranim aktivnostima i stanju u oblastima iz djelokruga Ministarstva i samostalnih upravnih organizacija.</w:t>
      </w:r>
    </w:p>
    <w:p w:rsidR="002A0205" w:rsidRPr="005B42C9" w:rsidRDefault="002A0205" w:rsidP="005B42C9">
      <w:pPr>
        <w:jc w:val="both"/>
        <w:rPr>
          <w:sz w:val="24"/>
          <w:szCs w:val="24"/>
        </w:rPr>
      </w:pPr>
      <w:r w:rsidRPr="005B42C9">
        <w:rPr>
          <w:sz w:val="24"/>
          <w:szCs w:val="24"/>
        </w:rPr>
        <w:t xml:space="preserve">Šesti ciklus strateškog planiranja u Ministarstvu (Strateški plan 2014. – 2016.) ukazao je na brojne prednosti planiranja, ali i na činjenicu da to nije sustav koji ne priznaje aktualnost trenutka, greške u markiranju prioriteta u dužem razdoblju ili prisutnost novih trendova i tendencija. Iz ovog strateškog plana proistekao je i Program rada Ministarstva za 2014. godinu koji je usvojilo Vijeće ministara BiH. </w:t>
      </w:r>
    </w:p>
    <w:p w:rsidR="002A0205" w:rsidRPr="005B42C9" w:rsidRDefault="002A0205" w:rsidP="005B42C9">
      <w:pPr>
        <w:jc w:val="both"/>
        <w:rPr>
          <w:sz w:val="24"/>
          <w:szCs w:val="24"/>
        </w:rPr>
      </w:pPr>
      <w:r w:rsidRPr="005B42C9">
        <w:rPr>
          <w:sz w:val="24"/>
          <w:szCs w:val="24"/>
        </w:rPr>
        <w:t>Proteklu godinu su, također, karakterizirale, sa sigurnosnog aspekta, katastrofalne poplave</w:t>
      </w:r>
      <w:r w:rsidR="00A223B1">
        <w:rPr>
          <w:sz w:val="24"/>
          <w:szCs w:val="24"/>
        </w:rPr>
        <w:t xml:space="preserve"> u BiH</w:t>
      </w:r>
      <w:r w:rsidRPr="005B42C9">
        <w:rPr>
          <w:sz w:val="24"/>
          <w:szCs w:val="24"/>
        </w:rPr>
        <w:t xml:space="preserve"> i regiji, što je u prvi plan istaknulo, pored ostalog, potrebu bržeg unapređenja sustava zaštite i spašavanja. To je, također, ukazalo i na važnost koordinacije međunarodne pomoći u zaštiti i spašavanju, te praktično pokazalo da je Operativno-komunikacijski centar 112 BiH osposobljen da bude u službi zaštite građana Bosne i Hercegovine.  </w:t>
      </w:r>
    </w:p>
    <w:p w:rsidR="002A0205" w:rsidRPr="005B42C9" w:rsidRDefault="002A0205" w:rsidP="005B42C9">
      <w:pPr>
        <w:jc w:val="both"/>
        <w:rPr>
          <w:sz w:val="24"/>
          <w:szCs w:val="24"/>
        </w:rPr>
      </w:pPr>
      <w:r w:rsidRPr="005B42C9">
        <w:rPr>
          <w:sz w:val="24"/>
          <w:szCs w:val="24"/>
        </w:rPr>
        <w:t>Pred Ministarstvom sigurnosti stajale su u 2014. godini, pored navedenog, i obveze da se nastavi na stvaranju pretpostavki kojima će se osigurati bolja koordina</w:t>
      </w:r>
      <w:r w:rsidR="0091148A">
        <w:rPr>
          <w:sz w:val="24"/>
          <w:szCs w:val="24"/>
        </w:rPr>
        <w:t>cija ključnih institucija BiH</w:t>
      </w:r>
      <w:r w:rsidRPr="005B42C9">
        <w:rPr>
          <w:sz w:val="24"/>
          <w:szCs w:val="24"/>
        </w:rPr>
        <w:t xml:space="preserve"> u sigurnosnom sektoru, kao i unapređenje efikasnosti rada i profesionalizma u Ministarstvu, što je u prvom tromjesečju 2014. godine detaljnije konkretizirano u Strateškom plan Ministarstva za razdoblje 2014. - 2016. godine. Tom prilikom potpunije su korišteni stručni kapaciteti planiranja u Ministarstvu, što je za posljedicu imalo adekvatniju dinamiku izvršenja ovih prioriteta. </w:t>
      </w:r>
    </w:p>
    <w:p w:rsidR="002A0205" w:rsidRPr="005B42C9" w:rsidRDefault="00A223B1" w:rsidP="005B42C9">
      <w:pPr>
        <w:jc w:val="both"/>
        <w:rPr>
          <w:sz w:val="24"/>
          <w:szCs w:val="24"/>
        </w:rPr>
      </w:pPr>
      <w:r>
        <w:rPr>
          <w:sz w:val="24"/>
          <w:szCs w:val="24"/>
        </w:rPr>
        <w:t>Ministarstvo</w:t>
      </w:r>
      <w:r w:rsidR="002A0205" w:rsidRPr="005B42C9">
        <w:rPr>
          <w:sz w:val="24"/>
          <w:szCs w:val="24"/>
        </w:rPr>
        <w:t xml:space="preserve"> sigurnosti BiH je, u okviru svojih nadležnosti, u protekloj godini nastavilo doprinositi izgradnji odgovornog, efikasnog i učinkovitog sigurnosnog sektora u BiH u koji građani imaju povjerenje i koji osigurava uvjete za pristup Europskoj uniji, odnosno euro-atlantskim integracijama, pri čemu su aktivnosti Ministarstva bile, s jedne strane,  usmjerene u pravcu stvaranja što boljeg ambijenta za uspješan rad agencija za provođenje zakona i suprotstavljanje kriminalitetu svih vrsta, te, s druge strane, realizaciji projekata koji će ubrzati ispunjavanje međunarodnih obveza Bosne i Hercegovine. </w:t>
      </w:r>
    </w:p>
    <w:p w:rsidR="002A0205" w:rsidRPr="005B42C9" w:rsidRDefault="002A0205" w:rsidP="005B42C9">
      <w:pPr>
        <w:jc w:val="both"/>
        <w:rPr>
          <w:sz w:val="24"/>
          <w:szCs w:val="24"/>
        </w:rPr>
      </w:pPr>
    </w:p>
    <w:p w:rsidR="002A0205" w:rsidRPr="00A223B1" w:rsidRDefault="00A223B1" w:rsidP="005B42C9">
      <w:pPr>
        <w:jc w:val="both"/>
        <w:rPr>
          <w:sz w:val="22"/>
          <w:szCs w:val="22"/>
        </w:rPr>
      </w:pPr>
      <w:r w:rsidRPr="00A223B1">
        <w:rPr>
          <w:sz w:val="22"/>
          <w:szCs w:val="22"/>
        </w:rPr>
        <w:t>NAJVAŽNIJE</w:t>
      </w:r>
      <w:r>
        <w:rPr>
          <w:sz w:val="22"/>
          <w:szCs w:val="22"/>
        </w:rPr>
        <w:t xml:space="preserve"> </w:t>
      </w:r>
      <w:r w:rsidRPr="00A223B1">
        <w:rPr>
          <w:sz w:val="22"/>
          <w:szCs w:val="22"/>
        </w:rPr>
        <w:t xml:space="preserve"> AKTIVNOSTI</w:t>
      </w:r>
      <w:r>
        <w:rPr>
          <w:sz w:val="22"/>
          <w:szCs w:val="22"/>
        </w:rPr>
        <w:t xml:space="preserve"> </w:t>
      </w:r>
      <w:r w:rsidRPr="00A223B1">
        <w:rPr>
          <w:sz w:val="22"/>
          <w:szCs w:val="22"/>
        </w:rPr>
        <w:t xml:space="preserve"> I</w:t>
      </w:r>
      <w:r>
        <w:rPr>
          <w:sz w:val="22"/>
          <w:szCs w:val="22"/>
        </w:rPr>
        <w:t xml:space="preserve"> </w:t>
      </w:r>
      <w:r w:rsidRPr="00A223B1">
        <w:rPr>
          <w:sz w:val="22"/>
          <w:szCs w:val="22"/>
        </w:rPr>
        <w:t xml:space="preserve"> STANJE </w:t>
      </w:r>
      <w:r>
        <w:rPr>
          <w:sz w:val="22"/>
          <w:szCs w:val="22"/>
        </w:rPr>
        <w:t xml:space="preserve"> </w:t>
      </w:r>
      <w:r w:rsidRPr="00A223B1">
        <w:rPr>
          <w:sz w:val="22"/>
          <w:szCs w:val="22"/>
        </w:rPr>
        <w:t>U</w:t>
      </w:r>
      <w:r>
        <w:rPr>
          <w:sz w:val="22"/>
          <w:szCs w:val="22"/>
        </w:rPr>
        <w:t xml:space="preserve"> </w:t>
      </w:r>
      <w:r w:rsidRPr="00A223B1">
        <w:rPr>
          <w:sz w:val="22"/>
          <w:szCs w:val="22"/>
        </w:rPr>
        <w:t xml:space="preserve"> OBLASTI</w:t>
      </w:r>
    </w:p>
    <w:p w:rsidR="00A223B1" w:rsidRPr="005B42C9" w:rsidRDefault="00A223B1" w:rsidP="005B42C9">
      <w:pPr>
        <w:jc w:val="both"/>
        <w:rPr>
          <w:sz w:val="24"/>
          <w:szCs w:val="24"/>
        </w:rPr>
      </w:pPr>
    </w:p>
    <w:p w:rsidR="002A0205" w:rsidRPr="005B42C9" w:rsidRDefault="002A0205" w:rsidP="005B42C9">
      <w:pPr>
        <w:jc w:val="both"/>
        <w:rPr>
          <w:sz w:val="24"/>
          <w:szCs w:val="24"/>
        </w:rPr>
      </w:pPr>
      <w:r w:rsidRPr="005B42C9">
        <w:rPr>
          <w:sz w:val="24"/>
          <w:szCs w:val="24"/>
        </w:rPr>
        <w:t>Ministarstvo sigurnosti je u 2014. godini radilo na definiranju aktual</w:t>
      </w:r>
      <w:r w:rsidR="00A223B1">
        <w:rPr>
          <w:sz w:val="24"/>
          <w:szCs w:val="24"/>
        </w:rPr>
        <w:t xml:space="preserve">nih sigurnosnih izazova u BiH i strategija za njihovo </w:t>
      </w:r>
      <w:r w:rsidRPr="005B42C9">
        <w:rPr>
          <w:sz w:val="24"/>
          <w:szCs w:val="24"/>
        </w:rPr>
        <w:t>rješavanje, što se reflektiralo kako na zakonodavne tako i na druge bitne radne aktivnosti, ali je, također, doprinijelo fokusiranju i na izvršenje onih obveza koje u ranijim razdobljima nisu realizirane, bilo zbog nedostatka političke volje bilo zbog nekih drugih (objektivnih) razloga.</w:t>
      </w:r>
    </w:p>
    <w:p w:rsidR="002A0205" w:rsidRPr="005B42C9" w:rsidRDefault="002A0205" w:rsidP="005B42C9">
      <w:pPr>
        <w:jc w:val="both"/>
        <w:rPr>
          <w:sz w:val="24"/>
          <w:szCs w:val="24"/>
        </w:rPr>
      </w:pPr>
      <w:r w:rsidRPr="005B42C9">
        <w:rPr>
          <w:sz w:val="24"/>
          <w:szCs w:val="24"/>
        </w:rPr>
        <w:t>Ministarstvo sigurnosti je kao nositelj aktivnosti implementiranja Strategije BiH za prevenciju i borbu protiv terorizma nastavilo s ispunjavanjem ciljeva i zadataka iz iste, te putem Nadzornog tijela Vijeća ministara BiH koordiniralo aktivnosti na provedbi s nadležnim obavještajno-sigurnosnim i drugim strukturama na svim razinama vlasti u BiH. S obzirom da je mandat Nadzornog tijela istekao</w:t>
      </w:r>
      <w:r w:rsidR="00A223B1">
        <w:rPr>
          <w:sz w:val="24"/>
          <w:szCs w:val="24"/>
        </w:rPr>
        <w:t xml:space="preserve"> </w:t>
      </w:r>
      <w:r w:rsidRPr="005B42C9">
        <w:rPr>
          <w:sz w:val="24"/>
          <w:szCs w:val="24"/>
        </w:rPr>
        <w:t>krajem 2013. godine, sačinjeno je i u proceduru upućeno finalno Izvješće o provedbi Strategije BIH za prevenciju i borbu protiv terorizma.</w:t>
      </w:r>
    </w:p>
    <w:p w:rsidR="002A0205" w:rsidRPr="005B42C9" w:rsidRDefault="002A0205" w:rsidP="005B42C9">
      <w:pPr>
        <w:jc w:val="both"/>
        <w:rPr>
          <w:sz w:val="24"/>
          <w:szCs w:val="24"/>
        </w:rPr>
      </w:pPr>
      <w:r w:rsidRPr="005B42C9">
        <w:rPr>
          <w:sz w:val="24"/>
          <w:szCs w:val="24"/>
        </w:rPr>
        <w:t xml:space="preserve">Od strane Vijeća ministara BiH, na 91. sjednici, 16.4.2014. godine, prihvaćeno je konačno Izvješće o stupnju realiziranja Strategije BiH za prevenciju i borbu protiv terorizma. </w:t>
      </w:r>
    </w:p>
    <w:p w:rsidR="002A0205" w:rsidRPr="005B42C9" w:rsidRDefault="002A0205" w:rsidP="005B42C9">
      <w:pPr>
        <w:jc w:val="both"/>
        <w:rPr>
          <w:sz w:val="24"/>
          <w:szCs w:val="24"/>
        </w:rPr>
      </w:pPr>
      <w:r w:rsidRPr="005B42C9">
        <w:rPr>
          <w:sz w:val="24"/>
          <w:szCs w:val="24"/>
        </w:rPr>
        <w:t>Izrađen je Prijedlog odluke o uspostavi Radne skupine za izradu nove strategije za razdoblje 2015</w:t>
      </w:r>
      <w:r w:rsidR="00A223B1">
        <w:rPr>
          <w:sz w:val="24"/>
          <w:szCs w:val="24"/>
        </w:rPr>
        <w:t>.–</w:t>
      </w:r>
      <w:r w:rsidRPr="005B42C9">
        <w:rPr>
          <w:sz w:val="24"/>
          <w:szCs w:val="24"/>
        </w:rPr>
        <w:t>2020., pribavljena pozitivna mišljenja Ministarstva financija i Ureda za zakonodavstvo, odluka upućena VM BiH na razmatranje i usvajanje.</w:t>
      </w:r>
    </w:p>
    <w:p w:rsidR="002A0205" w:rsidRPr="005B42C9" w:rsidRDefault="002A0205" w:rsidP="005B42C9">
      <w:pPr>
        <w:jc w:val="both"/>
        <w:rPr>
          <w:sz w:val="24"/>
          <w:szCs w:val="24"/>
        </w:rPr>
      </w:pPr>
      <w:r w:rsidRPr="005B42C9">
        <w:rPr>
          <w:sz w:val="24"/>
          <w:szCs w:val="24"/>
        </w:rPr>
        <w:t>U sklopu aktivnosti na provedbi Strategija za uspostavu CERT-a BiH (Computer Emergency Response Team – Tim za odgovore na kompjutorske incidente). Pribavljeno je i mišljene Ministarstva financija BiH te je kompletan set dokumenata o načinu uspostave CERT-a u prosincu</w:t>
      </w:r>
      <w:r w:rsidR="00A223B1">
        <w:rPr>
          <w:sz w:val="24"/>
          <w:szCs w:val="24"/>
        </w:rPr>
        <w:t xml:space="preserve"> 2013. godine</w:t>
      </w:r>
      <w:r w:rsidRPr="005B42C9">
        <w:rPr>
          <w:sz w:val="24"/>
          <w:szCs w:val="24"/>
        </w:rPr>
        <w:t xml:space="preserve"> dostavljen Uredu ministra sigurnosti i dalje Vijeću ministara BiH na razmatranje. U tijeku su konzultacije između Ministarstva sigurnosti BiH i Ministarstva prometa i komunikacija u smislu pozicioniranja CERT-a u okviru Vijeća ministara BiH, odnosno konkretnije jednog od ovih ministarstava.</w:t>
      </w:r>
    </w:p>
    <w:p w:rsidR="002A0205" w:rsidRPr="005B42C9" w:rsidRDefault="002A0205" w:rsidP="005B42C9">
      <w:pPr>
        <w:jc w:val="both"/>
        <w:rPr>
          <w:sz w:val="24"/>
          <w:szCs w:val="24"/>
        </w:rPr>
      </w:pPr>
      <w:r w:rsidRPr="005B42C9">
        <w:rPr>
          <w:sz w:val="24"/>
          <w:szCs w:val="24"/>
        </w:rPr>
        <w:t xml:space="preserve">U izvještajnom razdoblju nastavljeno je s ispunjavanjem i redovitom evaluacijom provedbe ciljeva iz NATO dokumenata IPAP i u tom kontekstu u suradnji s NATO koordinacijskim timom Vijeća ministara BiH realizirana je redovita godišnja evaluacija oba dokumenta, te je ista prihvaćena i od strane NATO-a. Bitno je istaknuti da su prilikom evaluacije IPAP-a predstavnici NATO-a izrazili zadovoljstvo postignutim ciljevima u oblasti borbe protiv terorizma (poseban interes iskazan je za planirane preventivne aktivnosti na suzbijanju pojava koje mogu voditi k terorizmu) i uspostave CERT-a BiH gdje je ponovljeno iskazan interes NATO saveza za ovaj projekt i ukazano na mogućnosti donatorske i druge potpore istom. Nema dodatnih informacija po ovom pitanju. Naredna evaluacija se </w:t>
      </w:r>
      <w:r w:rsidR="0091148A">
        <w:rPr>
          <w:sz w:val="24"/>
          <w:szCs w:val="24"/>
        </w:rPr>
        <w:t>očekuje na proljeće 2015.g</w:t>
      </w:r>
      <w:r w:rsidRPr="005B42C9">
        <w:rPr>
          <w:sz w:val="24"/>
          <w:szCs w:val="24"/>
        </w:rPr>
        <w:t>.</w:t>
      </w:r>
    </w:p>
    <w:p w:rsidR="002A0205" w:rsidRPr="005B42C9" w:rsidRDefault="002A0205" w:rsidP="005B42C9">
      <w:pPr>
        <w:jc w:val="both"/>
        <w:rPr>
          <w:sz w:val="24"/>
          <w:szCs w:val="24"/>
        </w:rPr>
      </w:pPr>
      <w:r w:rsidRPr="005B42C9">
        <w:rPr>
          <w:sz w:val="24"/>
          <w:szCs w:val="24"/>
        </w:rPr>
        <w:t>U kontekstu suradnje s Vijećem sigurnosti UN (VS) realizirana su dva posjeta sankcijskih komiteta za pitanja Al-Qaide i za pitanja sankcijskog režima protiv Liberije.</w:t>
      </w:r>
    </w:p>
    <w:p w:rsidR="002A0205" w:rsidRPr="005B42C9" w:rsidRDefault="002A0205" w:rsidP="005B42C9">
      <w:pPr>
        <w:jc w:val="both"/>
        <w:rPr>
          <w:sz w:val="24"/>
          <w:szCs w:val="24"/>
        </w:rPr>
      </w:pPr>
      <w:r w:rsidRPr="005B42C9">
        <w:rPr>
          <w:sz w:val="24"/>
          <w:szCs w:val="24"/>
        </w:rPr>
        <w:t>Ministarstvo je dodatnu pažnju posvetilo aspektima provedbe rezolucije Vijeća sigurnosti UN 2170 te o istoj kao i sastavljanju na listu Al-Qaide pripadnika ISIS-a I ANF-a detaljno informiralo OSA-u BiH i policijske agencije, kao i učinilo javnosti dostupnim relevantne podatke Vijeća sigurnosti UN-a na službenoj internetskoj</w:t>
      </w:r>
      <w:r w:rsidR="00A223B1">
        <w:rPr>
          <w:sz w:val="24"/>
          <w:szCs w:val="24"/>
        </w:rPr>
        <w:t xml:space="preserve"> stranici Ministarstva</w:t>
      </w:r>
      <w:r w:rsidRPr="005B42C9">
        <w:rPr>
          <w:sz w:val="24"/>
          <w:szCs w:val="24"/>
        </w:rPr>
        <w:t xml:space="preserve"> sigurnosti BiH.</w:t>
      </w:r>
    </w:p>
    <w:p w:rsidR="002A0205" w:rsidRPr="005B42C9" w:rsidRDefault="002A0205" w:rsidP="005B42C9">
      <w:pPr>
        <w:jc w:val="both"/>
        <w:rPr>
          <w:sz w:val="24"/>
          <w:szCs w:val="24"/>
        </w:rPr>
      </w:pPr>
      <w:r w:rsidRPr="005B42C9">
        <w:rPr>
          <w:sz w:val="24"/>
          <w:szCs w:val="24"/>
        </w:rPr>
        <w:t>Suradnja s Vijećem Europe u oblasti borbe protiv terorizma nastavljena je kroz aktivnosti CODEXTER-a (grupa stručnjaka za borbu protiv terorizma), te aktivnosti Grupe zemalja članica Konvencije o prevenciji terorizma (ETS 196). Kao član bh. izaslanstva u radu ovih tijela sudjelovao je predstavnik Ministarstva. Bosna i Hercegovina uspješno je prošla prvi krug evaluacije implementiranja Konvencije o prevenciji terorizma gdje se svrstala u red zemalja koje u potpunosti imaju usuglašen pravni okvir za suzbijanje regrutiranja za terorističke aktivnosti. Drugi krug evaluacije koji je započeo koncem 2013. godine tretirat će pitanja usuglašenosti odredbi kaznenih i drugih zakona u BiH vezano za sprječavanje obuke i treninga za terorističke aktivnosti.</w:t>
      </w:r>
    </w:p>
    <w:p w:rsidR="002A0205" w:rsidRPr="005B42C9" w:rsidRDefault="002A0205" w:rsidP="005B42C9">
      <w:pPr>
        <w:jc w:val="both"/>
        <w:rPr>
          <w:sz w:val="24"/>
          <w:szCs w:val="24"/>
        </w:rPr>
      </w:pPr>
      <w:r w:rsidRPr="005B42C9">
        <w:rPr>
          <w:sz w:val="24"/>
          <w:szCs w:val="24"/>
        </w:rPr>
        <w:t>Bosna i Hercegovina uspješno je prošla i drugi krug evaluacije konvencije te ušla u treći krug evaluacije, tj. analizu usuglašenosti zakonodavstva s aspektima Konvencije o prevenciji terorizma koji se odnose na javno poticanje na terorističke aktivnosti</w:t>
      </w:r>
      <w:r w:rsidR="00A223B1">
        <w:rPr>
          <w:sz w:val="24"/>
          <w:szCs w:val="24"/>
        </w:rPr>
        <w:t>. Predstavnik Ministarstva</w:t>
      </w:r>
      <w:r w:rsidRPr="005B42C9">
        <w:rPr>
          <w:sz w:val="24"/>
          <w:szCs w:val="24"/>
        </w:rPr>
        <w:t xml:space="preserve"> izabran je za člana BIROA CODEXTER-a na razdoblje od jedne godine s mogućnošću obnove mandata.</w:t>
      </w:r>
    </w:p>
    <w:p w:rsidR="002A0205" w:rsidRPr="005B42C9" w:rsidRDefault="002A0205" w:rsidP="005B42C9">
      <w:pPr>
        <w:jc w:val="both"/>
        <w:rPr>
          <w:sz w:val="24"/>
          <w:szCs w:val="24"/>
        </w:rPr>
      </w:pPr>
      <w:r w:rsidRPr="005B42C9">
        <w:rPr>
          <w:sz w:val="24"/>
          <w:szCs w:val="24"/>
        </w:rPr>
        <w:t>Suradnja s OSCE-om ostvarena je kroz Projekt monitoringa zločina iz mržnje u BiH koji je otpočeo s realiziranjem u 2013. godini, te studijom izvodljivosti projekta VERLT koja kao zaključak ima stav policijskih agencija u BiH da nadležne institucije u BiH trebaju prije svega i u okviru nove Strategije za prevenciju i borbu protiv terorizma iznaći vlastite kapacitete za suzbijanje svih oblika ekstremizma i radikalizma u BiH, te da je pomoć međunarodnih organizacija u tom</w:t>
      </w:r>
      <w:r w:rsidR="0091148A">
        <w:rPr>
          <w:sz w:val="24"/>
          <w:szCs w:val="24"/>
        </w:rPr>
        <w:t xml:space="preserve"> smislu moguća, ali u okvirima </w:t>
      </w:r>
      <w:r w:rsidRPr="005B42C9">
        <w:rPr>
          <w:sz w:val="24"/>
          <w:szCs w:val="24"/>
        </w:rPr>
        <w:t>savjetodavne uloge pri izradi relevantnih planova akcije i eventualno kasnije partnerske suradnje na realiziranju pojedinih ciljeva.</w:t>
      </w:r>
    </w:p>
    <w:p w:rsidR="002A0205" w:rsidRPr="005B42C9" w:rsidRDefault="002A0205" w:rsidP="005B42C9">
      <w:pPr>
        <w:jc w:val="both"/>
        <w:rPr>
          <w:sz w:val="24"/>
          <w:szCs w:val="24"/>
        </w:rPr>
      </w:pPr>
      <w:r w:rsidRPr="005B42C9">
        <w:rPr>
          <w:sz w:val="24"/>
          <w:szCs w:val="24"/>
        </w:rPr>
        <w:t>Suradnja s OSCE-om nastavljena je posebno u području suzbijanja zločina iz mržnje. Zajedno su organizirane četiri radionice, dostavljeno je i godišnje izvješće o stanju u oblasti zlo</w:t>
      </w:r>
      <w:r w:rsidR="00A223B1">
        <w:rPr>
          <w:sz w:val="24"/>
          <w:szCs w:val="24"/>
        </w:rPr>
        <w:t xml:space="preserve">čina iz mržnje, realizirana je </w:t>
      </w:r>
      <w:r w:rsidRPr="005B42C9">
        <w:rPr>
          <w:sz w:val="24"/>
          <w:szCs w:val="24"/>
        </w:rPr>
        <w:t>radionica na temu ljudskih prava i borbe protiv terorizma. Nastavila se suradnja i u pogledu provedbe sigurnosne politike te pripreme za izradu nove strategije za prevenciju i borbu protiv terorizma.</w:t>
      </w:r>
    </w:p>
    <w:p w:rsidR="002A0205" w:rsidRPr="005B42C9" w:rsidRDefault="002A0205" w:rsidP="005B42C9">
      <w:pPr>
        <w:jc w:val="both"/>
        <w:rPr>
          <w:sz w:val="24"/>
          <w:szCs w:val="24"/>
        </w:rPr>
      </w:pPr>
      <w:r w:rsidRPr="005B42C9">
        <w:rPr>
          <w:sz w:val="24"/>
          <w:szCs w:val="24"/>
        </w:rPr>
        <w:t>Suradnja s Veleposlanstvom</w:t>
      </w:r>
      <w:r w:rsidR="00A223B1">
        <w:rPr>
          <w:sz w:val="24"/>
          <w:szCs w:val="24"/>
        </w:rPr>
        <w:t xml:space="preserve"> SAD-a</w:t>
      </w:r>
      <w:r w:rsidRPr="005B42C9">
        <w:rPr>
          <w:sz w:val="24"/>
          <w:szCs w:val="24"/>
        </w:rPr>
        <w:t xml:space="preserve"> ostvarena je kroz aktivnosti Nadzornog tijela na provedbi Strategije BiH za prevenciju i borbu protiv terorizma, pri čemu se posebno ističe angažman i potpora koju je ovo tijelo dobilo od ICITAP-a i ODC-a (ODC - Ured za obrambenu suradnju). Od ICITAP-a u smislu izrade smjernica za izvještavanje policijskih struktura u odnosu na moguće terorističke prijetnje. Od ODC-a pri realiziranju dva specijalistička tečaja na teme Pravni okvir za borbu protiv terorizma i puno sudjelovanje javnog sektora u suradnji i borbi protiv terorizma. </w:t>
      </w:r>
    </w:p>
    <w:p w:rsidR="002A0205" w:rsidRPr="005B42C9" w:rsidRDefault="002A0205" w:rsidP="005B42C9">
      <w:pPr>
        <w:jc w:val="both"/>
        <w:rPr>
          <w:sz w:val="24"/>
          <w:szCs w:val="24"/>
        </w:rPr>
      </w:pPr>
      <w:r w:rsidRPr="005B42C9">
        <w:rPr>
          <w:sz w:val="24"/>
          <w:szCs w:val="24"/>
        </w:rPr>
        <w:t>U 2014. realizirane su dvije radionice na temu „Borba protiv terorizma“ i studijski posjet SAD-u na temu „Aspekti korupcije u borbi protiv terorizma“.</w:t>
      </w:r>
    </w:p>
    <w:p w:rsidR="002A0205" w:rsidRPr="005B42C9" w:rsidRDefault="002A0205" w:rsidP="005B42C9">
      <w:pPr>
        <w:jc w:val="both"/>
        <w:rPr>
          <w:sz w:val="24"/>
          <w:szCs w:val="24"/>
        </w:rPr>
      </w:pPr>
      <w:r w:rsidRPr="005B42C9">
        <w:rPr>
          <w:sz w:val="24"/>
          <w:szCs w:val="24"/>
        </w:rPr>
        <w:t xml:space="preserve">Suradnjom s EU u sklopu aktivnosti projekta Brdo Proces stvorene su pretpostavke za aktivniju operativnu suradnju zemalja Zapadnog Balkana u borbi protiv terorizma. U tijeku je izrada relevantnih odluka o policijskoj suradnji koje trebaju biti usvojene na idućoj ministarskoj konferenciji. </w:t>
      </w:r>
    </w:p>
    <w:p w:rsidR="002A0205" w:rsidRPr="005B42C9" w:rsidRDefault="002A0205" w:rsidP="005B42C9">
      <w:pPr>
        <w:jc w:val="both"/>
        <w:rPr>
          <w:bCs/>
          <w:sz w:val="24"/>
          <w:szCs w:val="24"/>
        </w:rPr>
      </w:pPr>
      <w:r w:rsidRPr="005B42C9">
        <w:rPr>
          <w:sz w:val="24"/>
          <w:szCs w:val="24"/>
        </w:rPr>
        <w:t xml:space="preserve">Izrada Prijedloga strategije BiH i Akcijskog plana BiH o suzbijanju zlouporabe opojnih droga. </w:t>
      </w:r>
      <w:r w:rsidRPr="005B42C9">
        <w:rPr>
          <w:bCs/>
          <w:sz w:val="24"/>
          <w:szCs w:val="24"/>
        </w:rPr>
        <w:t>Prikupljena mišljenja Ureda za zakonodavstvo Vijeća ministara i Ministarstva financija i trezora BiH o Prijedlogu odluke o formiranju Radne skupine za izradu Državne strategije i Državnog akcijskog plana u oblasti borbe protiv zlouporabe opoj</w:t>
      </w:r>
      <w:r w:rsidR="00A223B1">
        <w:rPr>
          <w:bCs/>
          <w:sz w:val="24"/>
          <w:szCs w:val="24"/>
        </w:rPr>
        <w:t>nih droga u BiH</w:t>
      </w:r>
      <w:r w:rsidRPr="005B42C9">
        <w:rPr>
          <w:bCs/>
          <w:sz w:val="24"/>
          <w:szCs w:val="24"/>
        </w:rPr>
        <w:t xml:space="preserve"> i Prijedlog odluke je 26.9.</w:t>
      </w:r>
      <w:r w:rsidR="00A223B1">
        <w:rPr>
          <w:bCs/>
          <w:sz w:val="24"/>
          <w:szCs w:val="24"/>
        </w:rPr>
        <w:t>2014. g.</w:t>
      </w:r>
      <w:r w:rsidRPr="005B42C9">
        <w:rPr>
          <w:bCs/>
          <w:sz w:val="24"/>
          <w:szCs w:val="24"/>
        </w:rPr>
        <w:t xml:space="preserve"> upućen Vijeću ministara BiH na usvajanje, gdje se i sada nalazi. </w:t>
      </w:r>
      <w:r w:rsidRPr="005B42C9">
        <w:rPr>
          <w:sz w:val="24"/>
          <w:szCs w:val="24"/>
        </w:rPr>
        <w:t xml:space="preserve">Naše ministarstvo je aktom od 4.11.2013. godine i urgencijom od 17.12.2013. godine pozvalo </w:t>
      </w:r>
      <w:r w:rsidRPr="005B42C9">
        <w:rPr>
          <w:bCs/>
          <w:sz w:val="24"/>
          <w:szCs w:val="24"/>
        </w:rPr>
        <w:t xml:space="preserve">institucije koje su sudjelovale u izradi i provođenju navedenih važećih strateških dokumenata (za razdoblje 2009. – 2013.) da imenuju svoje predstavnike u radnu skupinu koja će sačiniti Državnu strategiju i Državni akcijski plan za naredno vremensko razdoblje. Tek u srpnju 2014. godine kompletirana su sva imena predstavnika institucija koji će činiti radnu skupinu. S tim u vezi, urađena je evaluacija provođenja Strategije i Akcijskog plana 2009. - 2013. </w:t>
      </w:r>
    </w:p>
    <w:p w:rsidR="002A0205" w:rsidRPr="005B42C9" w:rsidRDefault="002A0205" w:rsidP="005B42C9">
      <w:pPr>
        <w:jc w:val="both"/>
        <w:rPr>
          <w:bCs/>
          <w:sz w:val="24"/>
          <w:szCs w:val="24"/>
        </w:rPr>
      </w:pPr>
      <w:r w:rsidRPr="005B42C9">
        <w:rPr>
          <w:bCs/>
          <w:sz w:val="24"/>
          <w:szCs w:val="24"/>
        </w:rPr>
        <w:t>Ministarstvo se, također, u studenome 2013. godine obratilo Delegaciji Europske unije i specijalnom predstavniku EU u BiH molbom za pružanje pomoći prilikom izrade</w:t>
      </w:r>
      <w:r w:rsidRPr="005B42C9">
        <w:rPr>
          <w:bCs/>
          <w:sz w:val="24"/>
          <w:szCs w:val="24"/>
          <w:lang w:eastAsia="ar-SA"/>
        </w:rPr>
        <w:t xml:space="preserve"> </w:t>
      </w:r>
      <w:r w:rsidRPr="005B42C9">
        <w:rPr>
          <w:bCs/>
          <w:sz w:val="24"/>
          <w:szCs w:val="24"/>
        </w:rPr>
        <w:t>finalne evaluacije provedbe važeće Strategije i Akcijskog plana. Delegacija EU je angažirala dva eksperta iz Ministarstva zdravlja Republike Slovenije i eksperta s Filozofskog fakulteta u Banja Luci, koji su navedenu evaluaciju završili u svibnju 2014. godine.</w:t>
      </w:r>
      <w:r w:rsidRPr="005B42C9">
        <w:rPr>
          <w:bCs/>
          <w:sz w:val="24"/>
          <w:szCs w:val="24"/>
          <w:u w:val="single"/>
        </w:rPr>
        <w:t xml:space="preserve"> </w:t>
      </w:r>
    </w:p>
    <w:p w:rsidR="002A0205" w:rsidRPr="005B42C9" w:rsidRDefault="002A0205" w:rsidP="005B42C9">
      <w:pPr>
        <w:jc w:val="both"/>
        <w:rPr>
          <w:bCs/>
          <w:sz w:val="24"/>
          <w:szCs w:val="24"/>
        </w:rPr>
      </w:pPr>
      <w:r w:rsidRPr="005B42C9">
        <w:rPr>
          <w:sz w:val="24"/>
          <w:szCs w:val="24"/>
        </w:rPr>
        <w:t xml:space="preserve">Nastavljena je kontinuirana podrška radu Komisije za uništavanje opojnih droga. U 2014. godini održane su dvije (treća i četvrta) sjednica Komisije. Na 3. sjednici, održanoj 27.6.2014. godine, usvojeno je </w:t>
      </w:r>
      <w:r w:rsidRPr="005B42C9">
        <w:rPr>
          <w:bCs/>
          <w:sz w:val="24"/>
          <w:szCs w:val="24"/>
        </w:rPr>
        <w:t>Izvješće o radu za razdoblje od 8.10. do 31.12.2013. godine, s obzirom da je nakon što je prvom sazivu Komisije istekao četverogodišnji mandat, u 2013. godini izvršeno reimenovanje članova Komisije donošenjem od strane Vijeća ministara BiH Odluke o osnivanju Komisije za uniš</w:t>
      </w:r>
      <w:r w:rsidR="00A223B1">
        <w:rPr>
          <w:bCs/>
          <w:sz w:val="24"/>
          <w:szCs w:val="24"/>
        </w:rPr>
        <w:t>tavanje opojnih droga („Sl.</w:t>
      </w:r>
      <w:r w:rsidRPr="005B42C9">
        <w:rPr>
          <w:bCs/>
          <w:sz w:val="24"/>
          <w:szCs w:val="24"/>
        </w:rPr>
        <w:t xml:space="preserve"> glasnik BiH“, broj 63/13) i Rješenja o imenovanju članova Komisije za uniš</w:t>
      </w:r>
      <w:r w:rsidR="00A223B1">
        <w:rPr>
          <w:bCs/>
          <w:sz w:val="24"/>
          <w:szCs w:val="24"/>
        </w:rPr>
        <w:t>tavanje opojnih droga („Sl.</w:t>
      </w:r>
      <w:r w:rsidRPr="005B42C9">
        <w:rPr>
          <w:bCs/>
          <w:sz w:val="24"/>
          <w:szCs w:val="24"/>
        </w:rPr>
        <w:t xml:space="preserve"> glasnik BiH“, broj 84/13). Navedeno izvješće</w:t>
      </w:r>
      <w:r w:rsidR="00A223B1">
        <w:rPr>
          <w:bCs/>
          <w:sz w:val="24"/>
          <w:szCs w:val="24"/>
        </w:rPr>
        <w:t xml:space="preserve"> o radu je </w:t>
      </w:r>
      <w:r w:rsidRPr="005B42C9">
        <w:rPr>
          <w:bCs/>
          <w:sz w:val="24"/>
          <w:szCs w:val="24"/>
        </w:rPr>
        <w:t xml:space="preserve">upućeno Vijeću ministara BiH na razmatranje i usvajanje. </w:t>
      </w:r>
      <w:r w:rsidRPr="005B42C9">
        <w:rPr>
          <w:sz w:val="24"/>
          <w:szCs w:val="24"/>
        </w:rPr>
        <w:t xml:space="preserve">Vijeće ministara BiH je na 114. sjednici, održanoj 8.12.2014. godine, usvojilo </w:t>
      </w:r>
      <w:r w:rsidRPr="005B42C9">
        <w:rPr>
          <w:bCs/>
          <w:sz w:val="24"/>
          <w:szCs w:val="24"/>
        </w:rPr>
        <w:t>Izvješće o radu Komisije za uništavanje opojnih droga za razdoblje od 8.10. do 31.12.2013. godine.</w:t>
      </w:r>
    </w:p>
    <w:p w:rsidR="002A0205" w:rsidRPr="005B42C9" w:rsidRDefault="002A0205" w:rsidP="005B42C9">
      <w:pPr>
        <w:jc w:val="both"/>
        <w:rPr>
          <w:bCs/>
          <w:sz w:val="24"/>
          <w:szCs w:val="24"/>
        </w:rPr>
      </w:pPr>
      <w:r w:rsidRPr="005B42C9">
        <w:rPr>
          <w:bCs/>
          <w:sz w:val="24"/>
          <w:szCs w:val="24"/>
        </w:rPr>
        <w:t xml:space="preserve">U skladu sa zaključkom s 3. sjednice Komisije, u proteklom razdoblju se radilo na prikupljanju i objedinjavanju informacija na kojim lokacijama u cijeloj BiH (kod kojih institucija) se čuva oduzeta opojna droga i u kojim količinama, kako bi se na najefikasniji i najoptimalniji način pripremile i provele aktivnosti uništavanja oduzetih opojnih droga i prekursora. </w:t>
      </w:r>
    </w:p>
    <w:p w:rsidR="002A0205" w:rsidRPr="005B42C9" w:rsidRDefault="002A0205" w:rsidP="005B42C9">
      <w:pPr>
        <w:jc w:val="both"/>
        <w:rPr>
          <w:sz w:val="24"/>
          <w:szCs w:val="24"/>
        </w:rPr>
      </w:pPr>
      <w:r w:rsidRPr="005B42C9">
        <w:rPr>
          <w:sz w:val="24"/>
          <w:szCs w:val="24"/>
        </w:rPr>
        <w:t>Vijeće ministara BiH je na 52. sjednici, održanoj 5.6.2013. godine,</w:t>
      </w:r>
      <w:r w:rsidRPr="005B42C9">
        <w:rPr>
          <w:bCs/>
          <w:sz w:val="24"/>
          <w:szCs w:val="24"/>
        </w:rPr>
        <w:t xml:space="preserve"> donijelo Odluku o imenovanju članova Komisije za suzbijanje zlouporabe</w:t>
      </w:r>
      <w:r w:rsidR="00A223B1">
        <w:rPr>
          <w:bCs/>
          <w:sz w:val="24"/>
          <w:szCs w:val="24"/>
        </w:rPr>
        <w:t xml:space="preserve"> opojnih droga („Sl.</w:t>
      </w:r>
      <w:r w:rsidRPr="005B42C9">
        <w:rPr>
          <w:bCs/>
          <w:sz w:val="24"/>
          <w:szCs w:val="24"/>
        </w:rPr>
        <w:t xml:space="preserve"> glasnik BiH“, broj 57/13), obzirom da je u međuvremenu došlo do promjena u institucijama iz kojih dolaze članovi Komisije u odnosu na raniji saziv Komisije.</w:t>
      </w:r>
    </w:p>
    <w:p w:rsidR="002A0205" w:rsidRPr="005B42C9" w:rsidRDefault="002A0205" w:rsidP="005B42C9">
      <w:pPr>
        <w:jc w:val="both"/>
        <w:rPr>
          <w:sz w:val="24"/>
          <w:szCs w:val="24"/>
        </w:rPr>
      </w:pPr>
      <w:r w:rsidRPr="005B42C9">
        <w:rPr>
          <w:sz w:val="24"/>
          <w:szCs w:val="24"/>
        </w:rPr>
        <w:t xml:space="preserve">Nakon toga je zakazan naredni sastanak Komisije za 25.9.2013. godine. Navedeni sastanak nije održan pošto je, nakon donošenja Odluke o imenovanju članova Komisije, došlo do smjene ministra zdravlja i socijalne zaštite Republike Srpske, te je sastanak otkazan. </w:t>
      </w:r>
    </w:p>
    <w:p w:rsidR="002A0205" w:rsidRPr="005B42C9" w:rsidRDefault="002A0205" w:rsidP="005B42C9">
      <w:pPr>
        <w:jc w:val="both"/>
        <w:rPr>
          <w:bCs/>
          <w:sz w:val="24"/>
          <w:szCs w:val="24"/>
        </w:rPr>
      </w:pPr>
      <w:r w:rsidRPr="005B42C9">
        <w:rPr>
          <w:sz w:val="24"/>
          <w:szCs w:val="24"/>
        </w:rPr>
        <w:t>Nakon imenovanja novog ministra zdravlja RS, Vijeće ministara BiH je na 88. sjednici održanoj 19.3.2014. godine</w:t>
      </w:r>
      <w:r w:rsidRPr="005B42C9">
        <w:rPr>
          <w:bCs/>
          <w:sz w:val="24"/>
          <w:szCs w:val="24"/>
        </w:rPr>
        <w:t xml:space="preserve"> donijelo Odluku o izmjeni Odluke o imenovanju članova Komisije za suzbijanje zlouporabe</w:t>
      </w:r>
      <w:r w:rsidR="00A223B1">
        <w:rPr>
          <w:bCs/>
          <w:sz w:val="24"/>
          <w:szCs w:val="24"/>
        </w:rPr>
        <w:t xml:space="preserve"> opojnih droga („Sl.</w:t>
      </w:r>
      <w:r w:rsidRPr="005B42C9">
        <w:rPr>
          <w:bCs/>
          <w:sz w:val="24"/>
          <w:szCs w:val="24"/>
        </w:rPr>
        <w:t xml:space="preserve"> glasnik BiH“, broj 28/14).</w:t>
      </w:r>
    </w:p>
    <w:p w:rsidR="002A0205" w:rsidRPr="005B42C9" w:rsidRDefault="002A0205" w:rsidP="005B42C9">
      <w:pPr>
        <w:jc w:val="both"/>
        <w:rPr>
          <w:color w:val="00B0F0"/>
          <w:sz w:val="24"/>
          <w:szCs w:val="24"/>
        </w:rPr>
      </w:pPr>
      <w:r w:rsidRPr="005B42C9">
        <w:rPr>
          <w:sz w:val="24"/>
          <w:szCs w:val="24"/>
        </w:rPr>
        <w:t>Akcijski plan za sprečavanje i suzbijanje kaznenih djela u vezi s motornim vozilima (2012. – 2015.)</w:t>
      </w:r>
      <w:r w:rsidR="00A223B1">
        <w:rPr>
          <w:sz w:val="24"/>
          <w:szCs w:val="24"/>
        </w:rPr>
        <w:t xml:space="preserve"> je Vijeće ministara BiH</w:t>
      </w:r>
      <w:r w:rsidRPr="005B42C9">
        <w:rPr>
          <w:sz w:val="24"/>
          <w:szCs w:val="24"/>
        </w:rPr>
        <w:t xml:space="preserve"> razmotrilo i usvoji</w:t>
      </w:r>
      <w:r w:rsidR="00A223B1">
        <w:rPr>
          <w:sz w:val="24"/>
          <w:szCs w:val="24"/>
        </w:rPr>
        <w:t>lo na 10. sjednici održanoj 12.6.</w:t>
      </w:r>
      <w:r w:rsidRPr="005B42C9">
        <w:rPr>
          <w:sz w:val="24"/>
          <w:szCs w:val="24"/>
        </w:rPr>
        <w:t>2012. godine. Ministarstvo sigurnosti BiH je koordiniralo aktivnosti vezano za sačinjavanje izvješća</w:t>
      </w:r>
      <w:r w:rsidR="00A223B1">
        <w:rPr>
          <w:sz w:val="24"/>
          <w:szCs w:val="24"/>
        </w:rPr>
        <w:t>,</w:t>
      </w:r>
      <w:r w:rsidRPr="005B42C9">
        <w:rPr>
          <w:sz w:val="24"/>
          <w:szCs w:val="24"/>
        </w:rPr>
        <w:t xml:space="preserve"> održavanje sastanaka, planiranje i poduzimanje drugih aktivnosti iz djelokruga rada radne skupine. Trenutno se poduzimaju aktivnosti u cilju sačinjavanja izvješća o njegovoj realizaciji u razdoblju 1. siječnja - 31. prosinca 2014. godine.</w:t>
      </w:r>
      <w:r w:rsidR="00A223B1">
        <w:rPr>
          <w:color w:val="00B0F0"/>
          <w:sz w:val="24"/>
          <w:szCs w:val="24"/>
        </w:rPr>
        <w:t xml:space="preserve"> </w:t>
      </w:r>
    </w:p>
    <w:p w:rsidR="002A0205" w:rsidRPr="005B42C9" w:rsidRDefault="002A0205" w:rsidP="005B42C9">
      <w:pPr>
        <w:jc w:val="both"/>
        <w:rPr>
          <w:sz w:val="24"/>
          <w:szCs w:val="24"/>
          <w:lang w:val="hr-HR"/>
        </w:rPr>
      </w:pPr>
      <w:r w:rsidRPr="005B42C9">
        <w:rPr>
          <w:sz w:val="24"/>
          <w:szCs w:val="24"/>
          <w:lang w:val="hr-HR"/>
        </w:rPr>
        <w:t xml:space="preserve">Izrada Strategije za borbu protiv organiziranog kriminala u BiH (razdoblje 2014. - </w:t>
      </w:r>
      <w:r w:rsidR="00A223B1">
        <w:rPr>
          <w:sz w:val="24"/>
          <w:szCs w:val="24"/>
          <w:lang w:val="hr-HR"/>
        </w:rPr>
        <w:t>2016. g.</w:t>
      </w:r>
      <w:r w:rsidRPr="005B42C9">
        <w:rPr>
          <w:sz w:val="24"/>
          <w:szCs w:val="24"/>
          <w:lang w:val="hr-HR"/>
        </w:rPr>
        <w:t>). Na prijedlog Ministarstva</w:t>
      </w:r>
      <w:r w:rsidR="00A223B1">
        <w:rPr>
          <w:sz w:val="24"/>
          <w:szCs w:val="24"/>
          <w:lang w:val="hr-HR"/>
        </w:rPr>
        <w:t xml:space="preserve"> sigurnosti BiH</w:t>
      </w:r>
      <w:r w:rsidRPr="005B42C9">
        <w:rPr>
          <w:sz w:val="24"/>
          <w:szCs w:val="24"/>
          <w:lang w:val="hr-HR"/>
        </w:rPr>
        <w:t xml:space="preserve"> Strategiju je </w:t>
      </w:r>
      <w:r w:rsidR="00A223B1">
        <w:rPr>
          <w:sz w:val="24"/>
          <w:szCs w:val="24"/>
          <w:lang w:val="hr-HR"/>
        </w:rPr>
        <w:t>usvojilo Vijeće ministara BiH</w:t>
      </w:r>
      <w:r w:rsidRPr="005B42C9">
        <w:rPr>
          <w:sz w:val="24"/>
          <w:szCs w:val="24"/>
          <w:lang w:val="hr-HR"/>
        </w:rPr>
        <w:t xml:space="preserve"> na 91. sjednici, održanoj 16. 4. 2014. godine.</w:t>
      </w:r>
    </w:p>
    <w:p w:rsidR="002A0205" w:rsidRPr="005B42C9" w:rsidRDefault="002A0205" w:rsidP="005B42C9">
      <w:pPr>
        <w:jc w:val="both"/>
        <w:rPr>
          <w:sz w:val="24"/>
          <w:szCs w:val="24"/>
          <w:lang w:val="hr-HR"/>
        </w:rPr>
      </w:pPr>
      <w:r w:rsidRPr="005B42C9">
        <w:rPr>
          <w:sz w:val="24"/>
          <w:szCs w:val="24"/>
          <w:lang w:val="hr-HR"/>
        </w:rPr>
        <w:t>Izrada Procjene prijetnje od organiziranog kriminala u BiH. Na prijedlog Ministarstva</w:t>
      </w:r>
      <w:r w:rsidR="00A223B1">
        <w:rPr>
          <w:sz w:val="24"/>
          <w:szCs w:val="24"/>
          <w:lang w:val="hr-HR"/>
        </w:rPr>
        <w:t xml:space="preserve"> sigurnosti BiH</w:t>
      </w:r>
      <w:r w:rsidRPr="005B42C9">
        <w:rPr>
          <w:sz w:val="24"/>
          <w:szCs w:val="24"/>
          <w:lang w:val="hr-HR"/>
        </w:rPr>
        <w:t xml:space="preserve"> Procjena prijetnje usvojena o</w:t>
      </w:r>
      <w:r w:rsidR="00A223B1">
        <w:rPr>
          <w:sz w:val="24"/>
          <w:szCs w:val="24"/>
          <w:lang w:val="hr-HR"/>
        </w:rPr>
        <w:t>d strane Vijeća ministara BiH</w:t>
      </w:r>
      <w:r w:rsidRPr="005B42C9">
        <w:rPr>
          <w:sz w:val="24"/>
          <w:szCs w:val="24"/>
          <w:lang w:val="hr-HR"/>
        </w:rPr>
        <w:t xml:space="preserve"> 30.7.2014. godine.</w:t>
      </w:r>
    </w:p>
    <w:p w:rsidR="002A0205" w:rsidRPr="005B42C9" w:rsidRDefault="002A0205" w:rsidP="005B42C9">
      <w:pPr>
        <w:jc w:val="both"/>
        <w:rPr>
          <w:sz w:val="24"/>
          <w:szCs w:val="24"/>
          <w:lang w:val="hr-HR"/>
        </w:rPr>
      </w:pPr>
      <w:r w:rsidRPr="005B42C9">
        <w:rPr>
          <w:sz w:val="24"/>
          <w:szCs w:val="24"/>
          <w:lang w:val="hr-HR"/>
        </w:rPr>
        <w:t xml:space="preserve"> Predstavnici Ministarstva sudjelovali su u Radnoj skupini za izradu Strategije za</w:t>
      </w:r>
      <w:r w:rsidR="00A223B1">
        <w:rPr>
          <w:sz w:val="24"/>
          <w:szCs w:val="24"/>
          <w:lang w:val="hr-HR"/>
        </w:rPr>
        <w:t xml:space="preserve"> borbu protiv korupcije u BiH</w:t>
      </w:r>
      <w:r w:rsidRPr="005B42C9">
        <w:rPr>
          <w:sz w:val="24"/>
          <w:szCs w:val="24"/>
          <w:lang w:val="hr-HR"/>
        </w:rPr>
        <w:t xml:space="preserve"> (2015. – 2019.) i pratećeg Akcijskog plana.</w:t>
      </w:r>
    </w:p>
    <w:p w:rsidR="002A0205" w:rsidRPr="005B42C9" w:rsidRDefault="002A0205" w:rsidP="005B42C9">
      <w:pPr>
        <w:jc w:val="both"/>
        <w:rPr>
          <w:noProof/>
          <w:sz w:val="24"/>
          <w:szCs w:val="24"/>
        </w:rPr>
      </w:pPr>
      <w:r w:rsidRPr="005B42C9">
        <w:rPr>
          <w:sz w:val="24"/>
          <w:szCs w:val="24"/>
        </w:rPr>
        <w:t xml:space="preserve">U suradnji s Inspektoratom Ministarstva proveden niz aktivnosti na provedbi </w:t>
      </w:r>
      <w:r w:rsidRPr="005B42C9">
        <w:rPr>
          <w:noProof/>
          <w:sz w:val="24"/>
          <w:szCs w:val="24"/>
        </w:rPr>
        <w:t xml:space="preserve">Plana integriteta/djelovanja protiv korupcije u Ministarstvu sigurnosti BiH, između ostalog, uspostava posebnog e-maila za prijavu korupcije </w:t>
      </w:r>
      <w:r w:rsidR="00972BA0">
        <w:rPr>
          <w:noProof/>
          <w:sz w:val="24"/>
          <w:szCs w:val="24"/>
        </w:rPr>
        <w:t>u Ministarstvu sigurnosti B</w:t>
      </w:r>
      <w:r w:rsidRPr="005B42C9">
        <w:rPr>
          <w:noProof/>
          <w:sz w:val="24"/>
          <w:szCs w:val="24"/>
        </w:rPr>
        <w:t>i</w:t>
      </w:r>
      <w:r w:rsidR="00972BA0">
        <w:rPr>
          <w:noProof/>
          <w:sz w:val="24"/>
          <w:szCs w:val="24"/>
        </w:rPr>
        <w:t>H</w:t>
      </w:r>
      <w:r w:rsidRPr="005B42C9">
        <w:rPr>
          <w:noProof/>
          <w:sz w:val="24"/>
          <w:szCs w:val="24"/>
        </w:rPr>
        <w:t>, izrada Pravilnika o prijavljivanju korupcije i zaštiti prijavitelja i organizirana obuka za uposlenike Ministarstva.</w:t>
      </w:r>
    </w:p>
    <w:p w:rsidR="002A0205" w:rsidRPr="005B42C9" w:rsidRDefault="002A0205" w:rsidP="005B42C9">
      <w:pPr>
        <w:jc w:val="both"/>
        <w:rPr>
          <w:sz w:val="24"/>
          <w:szCs w:val="24"/>
          <w:lang w:val="hr-HR"/>
        </w:rPr>
      </w:pPr>
      <w:r w:rsidRPr="005B42C9">
        <w:rPr>
          <w:sz w:val="24"/>
          <w:szCs w:val="24"/>
          <w:lang w:val="hr-HR"/>
        </w:rPr>
        <w:t xml:space="preserve">U suradnji s Asocijacijom za zaštitu audiovizualnih djela u BiH (APAW BiH), 20. 3. 2014. godine organizirana radionica na temu „Zaštita autorskih prava na internetu“. Na radionici su sudjelovali predstavnici svih nadležnih institucija u Bosni i Hercegovini, kao i predstavnici pružatelja internetskih usluga u Bosni i Hercegovini. </w:t>
      </w:r>
    </w:p>
    <w:p w:rsidR="002A0205" w:rsidRPr="005B42C9" w:rsidRDefault="00972BA0" w:rsidP="005B42C9">
      <w:pPr>
        <w:jc w:val="both"/>
        <w:rPr>
          <w:sz w:val="24"/>
          <w:szCs w:val="24"/>
          <w:lang w:val="hr-HR"/>
        </w:rPr>
      </w:pPr>
      <w:r>
        <w:rPr>
          <w:sz w:val="24"/>
          <w:szCs w:val="24"/>
          <w:lang w:val="hr-HR"/>
        </w:rPr>
        <w:t>Ministarstvo sigurnosti BiH</w:t>
      </w:r>
      <w:r w:rsidR="002A0205" w:rsidRPr="005B42C9">
        <w:rPr>
          <w:sz w:val="24"/>
          <w:szCs w:val="24"/>
          <w:lang w:val="hr-HR"/>
        </w:rPr>
        <w:t xml:space="preserve"> je koordiniralo proces revizije implementacije Konvencije Ujedinjenih naroda protiv korupcije, u skladu s Pravilima mehanizma za reviziju implementacije Konvencije, utvrđenih Rezolucijom 3/1, koja je usvojena na trećoj sjednici konferencije zemalja članica.</w:t>
      </w:r>
    </w:p>
    <w:p w:rsidR="002A0205" w:rsidRPr="005B42C9" w:rsidRDefault="002A0205" w:rsidP="005B42C9">
      <w:pPr>
        <w:jc w:val="both"/>
        <w:rPr>
          <w:noProof/>
          <w:sz w:val="24"/>
          <w:szCs w:val="24"/>
        </w:rPr>
      </w:pPr>
      <w:r w:rsidRPr="005B42C9">
        <w:rPr>
          <w:noProof/>
          <w:sz w:val="24"/>
          <w:szCs w:val="24"/>
        </w:rPr>
        <w:t xml:space="preserve">U skladu sa Zakonom o programu zaštite svjedoka u BiH, pripremljen je i Vijeću ministara BiH dostavljen Prijedlog odluke o imenovanju Komisije za primjenu programa zaštite svjedoka u BiH. </w:t>
      </w:r>
    </w:p>
    <w:p w:rsidR="002A0205" w:rsidRPr="005B42C9" w:rsidRDefault="002A0205" w:rsidP="005B42C9">
      <w:pPr>
        <w:jc w:val="both"/>
        <w:rPr>
          <w:sz w:val="24"/>
          <w:szCs w:val="24"/>
        </w:rPr>
      </w:pPr>
      <w:r w:rsidRPr="005B42C9">
        <w:rPr>
          <w:noProof/>
          <w:sz w:val="24"/>
          <w:szCs w:val="24"/>
        </w:rPr>
        <w:t xml:space="preserve">Predstavnici Ministarstva sudjelovali su u radu: </w:t>
      </w:r>
      <w:r w:rsidRPr="005B42C9">
        <w:rPr>
          <w:sz w:val="24"/>
          <w:szCs w:val="24"/>
        </w:rPr>
        <w:t xml:space="preserve">Odbora Konvencije Vijeća Europe o cyber kriminalu (T-CY); </w:t>
      </w:r>
      <w:r w:rsidRPr="005B42C9">
        <w:rPr>
          <w:noProof/>
          <w:sz w:val="24"/>
          <w:szCs w:val="24"/>
        </w:rPr>
        <w:t>Grupe zemalja Vijeća Europe protiv korupcije (GRECO te Koordinacijskog odbora Regionalne antikorupcijske inicijative (RAI). Sudjelovali su i u</w:t>
      </w:r>
      <w:r w:rsidR="00972BA0">
        <w:rPr>
          <w:noProof/>
          <w:sz w:val="24"/>
          <w:szCs w:val="24"/>
        </w:rPr>
        <w:t xml:space="preserve"> </w:t>
      </w:r>
      <w:r w:rsidRPr="005B42C9">
        <w:rPr>
          <w:noProof/>
          <w:sz w:val="24"/>
          <w:szCs w:val="24"/>
        </w:rPr>
        <w:t xml:space="preserve">koordinaciji provedbe IPA projekta 2010. – Potpora provedbi zakona u BiH (Komponenta II – borba protiv organiziranog kriminala; Komponenta III – borba protiv korupcije, Komponenta IV – oduzimanje nelegalno stečene imovine). Sudjelovalo se </w:t>
      </w:r>
      <w:r w:rsidRPr="005B42C9">
        <w:rPr>
          <w:sz w:val="24"/>
          <w:szCs w:val="24"/>
        </w:rPr>
        <w:t xml:space="preserve">u projektu UNDP-a „Mapiranje u oblasti borbe protiv korupcije u BiH; u EU projektu “Potpora u oblasti zaštite intelektualnog vlasništva u BiH”, zatim u aktivnostima iz Strategije za Dunavsku regiju, kao i u ekspertnom timu za reviziju implementacije UN-ove Konvencije protiv korupcije za Republiku Moldaviju. Važno je spomenuti </w:t>
      </w:r>
      <w:r w:rsidRPr="005B42C9">
        <w:rPr>
          <w:noProof/>
          <w:sz w:val="24"/>
          <w:szCs w:val="24"/>
        </w:rPr>
        <w:t>sudjelovanje u aktivnostima i provedbu aktivnosti po osnovu članstva u Radnoj skupini za praćenje Odluke o libera</w:t>
      </w:r>
      <w:r w:rsidR="008D081C">
        <w:rPr>
          <w:noProof/>
          <w:sz w:val="24"/>
          <w:szCs w:val="24"/>
        </w:rPr>
        <w:t>lizaciji viznog režima za BiH</w:t>
      </w:r>
      <w:r w:rsidRPr="005B42C9">
        <w:rPr>
          <w:noProof/>
          <w:sz w:val="24"/>
          <w:szCs w:val="24"/>
        </w:rPr>
        <w:t xml:space="preserve">. </w:t>
      </w:r>
    </w:p>
    <w:p w:rsidR="002A0205" w:rsidRPr="005B42C9" w:rsidRDefault="002A0205" w:rsidP="005B42C9">
      <w:pPr>
        <w:jc w:val="both"/>
        <w:rPr>
          <w:i/>
          <w:sz w:val="24"/>
          <w:szCs w:val="24"/>
          <w:lang w:val="hr-HR"/>
        </w:rPr>
      </w:pPr>
      <w:r w:rsidRPr="005B42C9">
        <w:rPr>
          <w:sz w:val="24"/>
          <w:szCs w:val="24"/>
          <w:lang w:val="hr-HR"/>
        </w:rPr>
        <w:t xml:space="preserve">Kontinuirano je ostvarivana </w:t>
      </w:r>
      <w:r w:rsidRPr="005B42C9">
        <w:rPr>
          <w:noProof/>
          <w:sz w:val="24"/>
          <w:szCs w:val="24"/>
          <w:lang w:val="hr-HR"/>
        </w:rPr>
        <w:t xml:space="preserve">suradnja s domaćim i međunarodnim tijelima i institucijama, kroz održavanje zajedničkih sastanaka, konferencija, radionica, seminara, treninga i dr. oblika suradnje. </w:t>
      </w:r>
      <w:r w:rsidRPr="005B42C9">
        <w:rPr>
          <w:sz w:val="24"/>
          <w:szCs w:val="24"/>
          <w:lang w:val="hr-HR"/>
        </w:rPr>
        <w:t xml:space="preserve">Ministar i njegov zamjenik razgovarali su, također, o mnogim aspektima međunarodne sigurnosti s osam stranih veleposlanika. </w:t>
      </w:r>
    </w:p>
    <w:p w:rsidR="002A0205" w:rsidRPr="005B42C9" w:rsidRDefault="002A0205" w:rsidP="005B42C9">
      <w:pPr>
        <w:jc w:val="both"/>
        <w:rPr>
          <w:bCs/>
          <w:sz w:val="24"/>
          <w:szCs w:val="24"/>
        </w:rPr>
      </w:pPr>
      <w:r w:rsidRPr="005B42C9">
        <w:rPr>
          <w:sz w:val="24"/>
          <w:szCs w:val="24"/>
        </w:rPr>
        <w:t>Ministarstvo je u oblasti</w:t>
      </w:r>
      <w:r w:rsidRPr="005B42C9">
        <w:rPr>
          <w:bCs/>
          <w:sz w:val="24"/>
          <w:szCs w:val="24"/>
        </w:rPr>
        <w:t xml:space="preserve"> opće i granične sigurnosti u 2014. godini realiziralo aktivnosti u skladu sa svojim nadležnostima utvrđenim važećim propisima, kao i onim koje su planirane u Strateškom planu Ministarstva sigurnosti za 2014. godinu. Tijekom izvještajnog razdoblja realizirane su i određene aktivnosti koje nisu bile planirane u strateškom planu Ministarstva, a to se posebno odnosi na usvajanje Zakona o izmjenama i dopunama Zakona o graničnoj kontroli.</w:t>
      </w:r>
    </w:p>
    <w:p w:rsidR="002A0205" w:rsidRPr="005B42C9" w:rsidRDefault="002A0205" w:rsidP="005B42C9">
      <w:pPr>
        <w:jc w:val="both"/>
        <w:rPr>
          <w:sz w:val="24"/>
          <w:szCs w:val="24"/>
        </w:rPr>
      </w:pPr>
      <w:r w:rsidRPr="005B42C9">
        <w:rPr>
          <w:sz w:val="24"/>
          <w:szCs w:val="24"/>
        </w:rPr>
        <w:t>U vezi nadzora nad provedbom Zakona o kontroli kretanja oružja i vojne opreme podneseno je 469 zahtjeva za izdavanje odobrenja za kretanje naoružanja i vojne opreme. U zakonskom roku je odobreno kretanje oružja i vojne opreme za svih 469 zahtjeva, zatim, izdano 180 suglasnosti za kretanje oru</w:t>
      </w:r>
      <w:r w:rsidR="008D081C">
        <w:rPr>
          <w:sz w:val="24"/>
          <w:szCs w:val="24"/>
        </w:rPr>
        <w:t>žja i vojne opreme unutar BiH</w:t>
      </w:r>
      <w:r w:rsidRPr="005B42C9">
        <w:rPr>
          <w:sz w:val="24"/>
          <w:szCs w:val="24"/>
        </w:rPr>
        <w:t>; d</w:t>
      </w:r>
      <w:r w:rsidR="008D081C">
        <w:rPr>
          <w:sz w:val="24"/>
          <w:szCs w:val="24"/>
        </w:rPr>
        <w:t xml:space="preserve">ostavljena </w:t>
      </w:r>
      <w:r w:rsidRPr="005B42C9">
        <w:rPr>
          <w:sz w:val="24"/>
          <w:szCs w:val="24"/>
        </w:rPr>
        <w:t>52 tjedna izvješća EUFOR-u o odobrenim kretanjima oružja i vojne opreme, osigurano funkcioniranje Središnje elektroničke evidencije o kontroli kretanja oružja i vojne opreme:, a u Središnju elektroničku evidenciju o kontroli kretanja oružja i vojne opreme unesen je 481 predmet.</w:t>
      </w:r>
    </w:p>
    <w:p w:rsidR="002A0205" w:rsidRPr="005B42C9" w:rsidRDefault="002A0205" w:rsidP="005B42C9">
      <w:pPr>
        <w:jc w:val="both"/>
        <w:rPr>
          <w:sz w:val="24"/>
          <w:szCs w:val="24"/>
        </w:rPr>
      </w:pPr>
      <w:r w:rsidRPr="005B42C9">
        <w:rPr>
          <w:sz w:val="24"/>
          <w:szCs w:val="24"/>
        </w:rPr>
        <w:t xml:space="preserve">Vršena je dosljedna provedba Zakona o kontroli vanjskotrgovinskog prometa roba i usluga od strateške važnosti za sigurnost BiH i, s tim u vezi, izdane su 302 suglasnosti za uvoz/izvoz oružja i vojne opreme sukladno zahtjevima Ministarstva vanjske trgovine i ekonomskih odnosa BiH, 258 suglasnosti je izdano u roku od 15 dana, a za 44 zahtjeva su vršene detaljne provjere s mjerodavnim institucijama i agencijama te su izdane u zakonskom roku. </w:t>
      </w:r>
    </w:p>
    <w:p w:rsidR="002A0205" w:rsidRPr="005B42C9" w:rsidRDefault="002A0205" w:rsidP="005B42C9">
      <w:pPr>
        <w:jc w:val="both"/>
        <w:rPr>
          <w:sz w:val="24"/>
          <w:szCs w:val="24"/>
        </w:rPr>
      </w:pPr>
      <w:r w:rsidRPr="005B42C9">
        <w:rPr>
          <w:sz w:val="24"/>
          <w:szCs w:val="24"/>
        </w:rPr>
        <w:t>Vršena je koordinacija policijskih tijela i Ministarstva vanjskih poslova u pitanjima vezanim za osiguranje kretanja stranih izaslanstava, vojnih kontingenata  i vrlo važnih osoba; izvršeno 80 najava prelaska državne granice i boravka u BiH vrlo važnih osoba; izvršeno 207 najava prelaska državne granice i kretanja kroz BiH stranih oružanih snaga.</w:t>
      </w:r>
    </w:p>
    <w:p w:rsidR="002A0205" w:rsidRPr="005B42C9" w:rsidRDefault="002A0205" w:rsidP="005B42C9">
      <w:pPr>
        <w:jc w:val="both"/>
        <w:rPr>
          <w:sz w:val="24"/>
          <w:szCs w:val="24"/>
        </w:rPr>
      </w:pPr>
      <w:r w:rsidRPr="005B42C9">
        <w:rPr>
          <w:sz w:val="24"/>
          <w:szCs w:val="24"/>
        </w:rPr>
        <w:t>Organizirana je Konferencija o sprječavanju nasilja na sportskim natjecanjima, organiziran okrugli stol na temu sprječavanje nasilja na sportskim natjecanjima u BiH. Informacija o održanom okruglom stolu je usvojena na 85. sjednici Vijeća ministara BiH, 6.3.2014. godine. S obzirom da Odsjek za opću sigurnost nije prikupio suglasnosti entiteta te da ne postoji politička volja za pokretanje procedure za izradu strategije i akcijskog plana o sprečavanju nereda na sportskim terenima, spomenuti zadatak nije realiziran.</w:t>
      </w:r>
    </w:p>
    <w:p w:rsidR="002A0205" w:rsidRPr="005B42C9" w:rsidRDefault="002A0205" w:rsidP="005B42C9">
      <w:pPr>
        <w:jc w:val="both"/>
        <w:rPr>
          <w:sz w:val="24"/>
          <w:szCs w:val="24"/>
        </w:rPr>
      </w:pPr>
      <w:r w:rsidRPr="005B42C9">
        <w:rPr>
          <w:sz w:val="24"/>
          <w:szCs w:val="24"/>
        </w:rPr>
        <w:t>Organizirano je sudjelovanje u radu Operativne radne skupine za borbu protiv ilegalne trgovine oružjem u Bosni i Hercegovini, te pružanje savjetodavne i administrativno tehničke pomoći radnoj skupini; zatim, sudjelovanje u radu Koordinacijskog odbora za malo oružje i lako naoružanje u BiH, te pružanje savjetodavne i administrativno-tehničke pomoći Koordinacijskom odboru za SALW. S obzirom da je zbog tehničkih problema Središnja elektronička evidencija postala funkcionalna u šestom mjesecu 2014. godine, nije uneseno dovoljno predmeta da bi imali kvalitetan uzorak, pa analiza rizika od mogućnosti ilegalne trgovine oružjem kao indikator nije urađena.</w:t>
      </w:r>
    </w:p>
    <w:p w:rsidR="002A0205" w:rsidRPr="005B42C9" w:rsidRDefault="002A0205" w:rsidP="005B42C9">
      <w:pPr>
        <w:jc w:val="both"/>
        <w:rPr>
          <w:sz w:val="24"/>
          <w:szCs w:val="24"/>
        </w:rPr>
      </w:pPr>
      <w:r w:rsidRPr="005B42C9">
        <w:rPr>
          <w:sz w:val="24"/>
          <w:szCs w:val="24"/>
        </w:rPr>
        <w:t xml:space="preserve">U postupku zahtjeva za izdavanje rješenja o određivanju privremenih graničnih prelaza vođeno je 14. postupaka. </w:t>
      </w:r>
      <w:r w:rsidRPr="005B42C9">
        <w:rPr>
          <w:color w:val="000000"/>
          <w:sz w:val="24"/>
          <w:szCs w:val="24"/>
        </w:rPr>
        <w:t xml:space="preserve">Započete su aktivnosti na implementaciji projekta </w:t>
      </w:r>
      <w:r w:rsidRPr="005B42C9">
        <w:rPr>
          <w:i/>
          <w:sz w:val="24"/>
          <w:szCs w:val="24"/>
        </w:rPr>
        <w:t>„Zaprečivanje puteva pogodnih za ilegalni prelazak državne granice između BiH i Republike Srbije“</w:t>
      </w:r>
      <w:r w:rsidRPr="005B42C9">
        <w:rPr>
          <w:sz w:val="24"/>
          <w:szCs w:val="24"/>
        </w:rPr>
        <w:t xml:space="preserve">. </w:t>
      </w:r>
    </w:p>
    <w:p w:rsidR="002A0205" w:rsidRPr="005B42C9" w:rsidRDefault="002A0205" w:rsidP="005B42C9">
      <w:pPr>
        <w:jc w:val="both"/>
        <w:rPr>
          <w:sz w:val="24"/>
          <w:szCs w:val="24"/>
        </w:rPr>
      </w:pPr>
      <w:r w:rsidRPr="005B42C9">
        <w:rPr>
          <w:color w:val="000000"/>
          <w:sz w:val="24"/>
          <w:szCs w:val="24"/>
        </w:rPr>
        <w:t xml:space="preserve">Započete su aktivnosti na izradi </w:t>
      </w:r>
      <w:r w:rsidRPr="005B42C9">
        <w:rPr>
          <w:i/>
          <w:sz w:val="24"/>
          <w:szCs w:val="24"/>
        </w:rPr>
        <w:t>Strategije integriranog up</w:t>
      </w:r>
      <w:r w:rsidR="00406B98">
        <w:rPr>
          <w:i/>
          <w:sz w:val="24"/>
          <w:szCs w:val="24"/>
        </w:rPr>
        <w:t>ravljanja granicom u BiH</w:t>
      </w:r>
      <w:r w:rsidRPr="005B42C9">
        <w:rPr>
          <w:i/>
          <w:sz w:val="24"/>
          <w:szCs w:val="24"/>
        </w:rPr>
        <w:t xml:space="preserve"> i Akcijskog plana provođenja Strategije integriran</w:t>
      </w:r>
      <w:r w:rsidR="00406B98">
        <w:rPr>
          <w:i/>
          <w:sz w:val="24"/>
          <w:szCs w:val="24"/>
        </w:rPr>
        <w:t xml:space="preserve">og upravljanja granicom u BiH </w:t>
      </w:r>
      <w:r w:rsidRPr="005B42C9">
        <w:rPr>
          <w:i/>
          <w:sz w:val="24"/>
          <w:szCs w:val="24"/>
        </w:rPr>
        <w:t>i, za razdoblje od 2014. do 2017. godine.</w:t>
      </w:r>
      <w:r w:rsidRPr="005B42C9">
        <w:rPr>
          <w:color w:val="000000"/>
          <w:sz w:val="24"/>
          <w:szCs w:val="24"/>
        </w:rPr>
        <w:t xml:space="preserve"> Vijeće ministara BiH je na </w:t>
      </w:r>
      <w:r w:rsidR="00406B98">
        <w:rPr>
          <w:sz w:val="24"/>
          <w:szCs w:val="24"/>
        </w:rPr>
        <w:t>113. sjednici održanoj 27.11.</w:t>
      </w:r>
      <w:r w:rsidRPr="005B42C9">
        <w:rPr>
          <w:sz w:val="24"/>
          <w:szCs w:val="24"/>
        </w:rPr>
        <w:t>2014. godine donijelo Odluku o formiranju radne skupine zadužene za realizaciju navedene aktivnosti. P</w:t>
      </w:r>
      <w:r w:rsidRPr="005B42C9">
        <w:rPr>
          <w:bCs/>
          <w:sz w:val="24"/>
          <w:szCs w:val="24"/>
        </w:rPr>
        <w:t xml:space="preserve">oduzete su aktivnosti vezano za prikupljanje i unošenje podataka u vezi s izradom dokumenta </w:t>
      </w:r>
      <w:r w:rsidRPr="005B42C9">
        <w:rPr>
          <w:bCs/>
          <w:i/>
          <w:sz w:val="24"/>
          <w:szCs w:val="24"/>
        </w:rPr>
        <w:t>Sveobuhvatni pregled stanja na graničnim prijelazima</w:t>
      </w:r>
      <w:r w:rsidRPr="005B42C9">
        <w:rPr>
          <w:bCs/>
          <w:sz w:val="24"/>
          <w:szCs w:val="24"/>
        </w:rPr>
        <w:t xml:space="preserve">, te izrada radne verzija dokumenta; </w:t>
      </w:r>
      <w:r w:rsidRPr="005B42C9">
        <w:rPr>
          <w:color w:val="000000"/>
          <w:sz w:val="24"/>
          <w:szCs w:val="24"/>
        </w:rPr>
        <w:t>p</w:t>
      </w:r>
      <w:r w:rsidRPr="005B42C9">
        <w:rPr>
          <w:bCs/>
          <w:sz w:val="24"/>
          <w:szCs w:val="24"/>
        </w:rPr>
        <w:t>oduzete su aktivnosti na o</w:t>
      </w:r>
      <w:r w:rsidRPr="005B42C9">
        <w:rPr>
          <w:sz w:val="24"/>
          <w:szCs w:val="24"/>
        </w:rPr>
        <w:t xml:space="preserve">rganizaciji posjeta tima zaduženog za monitoring </w:t>
      </w:r>
      <w:r w:rsidRPr="005B42C9">
        <w:rPr>
          <w:i/>
          <w:sz w:val="24"/>
          <w:szCs w:val="24"/>
        </w:rPr>
        <w:t>Odluke o liberalizaciji</w:t>
      </w:r>
      <w:r w:rsidR="0091148A">
        <w:rPr>
          <w:i/>
          <w:sz w:val="24"/>
          <w:szCs w:val="24"/>
        </w:rPr>
        <w:t xml:space="preserve"> viznog režima za građane Bi</w:t>
      </w:r>
      <w:r w:rsidRPr="005B42C9">
        <w:rPr>
          <w:i/>
          <w:sz w:val="24"/>
          <w:szCs w:val="24"/>
        </w:rPr>
        <w:t>H</w:t>
      </w:r>
      <w:r w:rsidRPr="005B42C9">
        <w:rPr>
          <w:sz w:val="24"/>
          <w:szCs w:val="24"/>
        </w:rPr>
        <w:t xml:space="preserve">. Organiziran je posjet graničnim prijelazima s Crnom Gorom, pojedinim zapriječenim mjestima koja su identificirana kao pogodna za ilegalni prelaz državne granice, zatim, jedinicama granične policije Trebinje i Foča, te Zajedničkom policijskom centru za suradnju u Trebinju. Osim predstavnika Europske komisije, u posjetu su bili i predstavnici Ministarstva unutarnjih poslova Crne Gore. </w:t>
      </w:r>
    </w:p>
    <w:p w:rsidR="002A0205" w:rsidRPr="005B42C9" w:rsidRDefault="002A0205" w:rsidP="005B42C9">
      <w:pPr>
        <w:jc w:val="both"/>
        <w:rPr>
          <w:sz w:val="24"/>
          <w:szCs w:val="24"/>
        </w:rPr>
      </w:pPr>
      <w:r w:rsidRPr="005B42C9">
        <w:rPr>
          <w:sz w:val="24"/>
          <w:szCs w:val="24"/>
        </w:rPr>
        <w:t xml:space="preserve">Izrađen je </w:t>
      </w:r>
      <w:r w:rsidRPr="005B42C9">
        <w:rPr>
          <w:i/>
          <w:sz w:val="24"/>
          <w:szCs w:val="24"/>
        </w:rPr>
        <w:t>Prilog institucija za Izvješće o napretku BiH</w:t>
      </w:r>
      <w:r w:rsidRPr="005B42C9">
        <w:rPr>
          <w:sz w:val="24"/>
          <w:szCs w:val="24"/>
        </w:rPr>
        <w:t xml:space="preserve"> u dijelu koji se odnosi na graničnu sigurnost; participiralo se</w:t>
      </w:r>
      <w:r w:rsidRPr="005B42C9">
        <w:rPr>
          <w:noProof/>
          <w:sz w:val="24"/>
          <w:szCs w:val="24"/>
        </w:rPr>
        <w:t xml:space="preserve"> u radu</w:t>
      </w:r>
      <w:r w:rsidRPr="005B42C9">
        <w:rPr>
          <w:bCs/>
          <w:sz w:val="24"/>
          <w:szCs w:val="24"/>
        </w:rPr>
        <w:t xml:space="preserve"> </w:t>
      </w:r>
      <w:r w:rsidRPr="005B42C9">
        <w:rPr>
          <w:sz w:val="24"/>
          <w:szCs w:val="24"/>
        </w:rPr>
        <w:t>Međudržavne komisije za praćenje provođenja Sporazuma između</w:t>
      </w:r>
      <w:r w:rsidR="00406B98">
        <w:rPr>
          <w:sz w:val="24"/>
          <w:szCs w:val="24"/>
        </w:rPr>
        <w:t xml:space="preserve"> Vijeća ministara BiH i Vlade R.</w:t>
      </w:r>
      <w:r w:rsidRPr="005B42C9">
        <w:rPr>
          <w:sz w:val="24"/>
          <w:szCs w:val="24"/>
        </w:rPr>
        <w:t xml:space="preserve"> Srbije o plovidbi plovnim putevima na unutarnjim vodama i njihovom tehničkom održavanju</w:t>
      </w:r>
      <w:r w:rsidRPr="005B42C9">
        <w:rPr>
          <w:bCs/>
          <w:sz w:val="24"/>
          <w:szCs w:val="24"/>
        </w:rPr>
        <w:t>; sudjelovalo</w:t>
      </w:r>
      <w:r w:rsidRPr="005B42C9">
        <w:rPr>
          <w:sz w:val="24"/>
          <w:szCs w:val="24"/>
        </w:rPr>
        <w:t xml:space="preserve"> se na sastanku OSCE-ovih kontakt-točki.</w:t>
      </w:r>
    </w:p>
    <w:p w:rsidR="002A0205" w:rsidRPr="005B42C9" w:rsidRDefault="002A0205" w:rsidP="005B42C9">
      <w:pPr>
        <w:jc w:val="both"/>
        <w:rPr>
          <w:sz w:val="24"/>
          <w:szCs w:val="24"/>
        </w:rPr>
      </w:pPr>
      <w:r w:rsidRPr="005B42C9">
        <w:rPr>
          <w:sz w:val="24"/>
          <w:szCs w:val="24"/>
        </w:rPr>
        <w:t xml:space="preserve">Urađen je odgovor na </w:t>
      </w:r>
      <w:r w:rsidRPr="005B42C9">
        <w:rPr>
          <w:i/>
          <w:sz w:val="24"/>
          <w:szCs w:val="24"/>
        </w:rPr>
        <w:t>Upitnik Regionalnog vijeća za suradnju (RCC)</w:t>
      </w:r>
      <w:r w:rsidRPr="005B42C9">
        <w:rPr>
          <w:sz w:val="24"/>
          <w:szCs w:val="24"/>
        </w:rPr>
        <w:t xml:space="preserve"> vezan za analizu nedostataka regionalne suradnje u kontekstu pregovaračkog poglavlja 24;</w:t>
      </w:r>
      <w:r w:rsidRPr="005B42C9">
        <w:rPr>
          <w:i/>
          <w:sz w:val="24"/>
          <w:szCs w:val="24"/>
        </w:rPr>
        <w:t xml:space="preserve"> i</w:t>
      </w:r>
      <w:r w:rsidRPr="005B42C9">
        <w:rPr>
          <w:sz w:val="24"/>
          <w:szCs w:val="24"/>
        </w:rPr>
        <w:t xml:space="preserve">zrada mišljenja na nacrt </w:t>
      </w:r>
      <w:r w:rsidRPr="005B42C9">
        <w:rPr>
          <w:i/>
          <w:sz w:val="24"/>
          <w:szCs w:val="24"/>
        </w:rPr>
        <w:t>Zakona o strancima</w:t>
      </w:r>
      <w:r w:rsidRPr="005B42C9">
        <w:rPr>
          <w:sz w:val="24"/>
          <w:szCs w:val="24"/>
        </w:rPr>
        <w:t xml:space="preserve">; zatim, mišljenja na prednacrt </w:t>
      </w:r>
      <w:r w:rsidRPr="005B42C9">
        <w:rPr>
          <w:i/>
          <w:sz w:val="24"/>
          <w:szCs w:val="24"/>
        </w:rPr>
        <w:t>Zakona o pomorskom dobru i pomorskoj plovidbi</w:t>
      </w:r>
      <w:r w:rsidRPr="005B42C9">
        <w:rPr>
          <w:sz w:val="24"/>
          <w:szCs w:val="24"/>
        </w:rPr>
        <w:t>;</w:t>
      </w:r>
      <w:r w:rsidRPr="005B42C9">
        <w:rPr>
          <w:i/>
          <w:sz w:val="24"/>
          <w:szCs w:val="24"/>
        </w:rPr>
        <w:t xml:space="preserve"> i</w:t>
      </w:r>
      <w:r w:rsidRPr="005B42C9">
        <w:rPr>
          <w:sz w:val="24"/>
          <w:szCs w:val="24"/>
        </w:rPr>
        <w:t xml:space="preserve">zrada aplikacije za podršku TAIEX-a radu radne skupine zadužene za reviziju Strategije i Akcijskog plana integriranog upravljanja granicom. Pokrenuta je procedura za reviziju Priručnika za rad na graničnim prijelazima. </w:t>
      </w:r>
    </w:p>
    <w:p w:rsidR="002A0205" w:rsidRPr="005B42C9" w:rsidRDefault="002A0205" w:rsidP="005B42C9">
      <w:pPr>
        <w:jc w:val="both"/>
        <w:rPr>
          <w:sz w:val="24"/>
          <w:szCs w:val="24"/>
        </w:rPr>
      </w:pPr>
      <w:r w:rsidRPr="005B42C9">
        <w:rPr>
          <w:sz w:val="24"/>
          <w:szCs w:val="24"/>
        </w:rPr>
        <w:t>U oblasti migracija u Ministarstvu je, pored ostalog, urađen Migracij</w:t>
      </w:r>
      <w:r w:rsidR="00406B98">
        <w:rPr>
          <w:sz w:val="24"/>
          <w:szCs w:val="24"/>
        </w:rPr>
        <w:t>ski profil BiH za 2013. godinu.</w:t>
      </w:r>
      <w:r w:rsidRPr="005B42C9">
        <w:rPr>
          <w:sz w:val="24"/>
          <w:szCs w:val="24"/>
        </w:rPr>
        <w:t xml:space="preserve"> </w:t>
      </w:r>
      <w:r w:rsidR="00406B98">
        <w:rPr>
          <w:sz w:val="24"/>
          <w:szCs w:val="24"/>
        </w:rPr>
        <w:t>Dana 9.5.</w:t>
      </w:r>
      <w:r w:rsidRPr="005B42C9">
        <w:rPr>
          <w:sz w:val="24"/>
          <w:szCs w:val="24"/>
        </w:rPr>
        <w:t>2014. godine Vijeće ministara (VM) BiH je na 94. sjednici usvojilo Migracijski profil BiH za 2013. godinu koji je tiskan te distribuiran svim relevantnim organizacijama, institucijama i veleposlanstvima zemalja EU</w:t>
      </w:r>
      <w:r w:rsidR="00406B98">
        <w:rPr>
          <w:sz w:val="24"/>
          <w:szCs w:val="24"/>
        </w:rPr>
        <w:t xml:space="preserve"> i regije. Također, urađeno je </w:t>
      </w:r>
      <w:r w:rsidRPr="005B42C9">
        <w:rPr>
          <w:sz w:val="24"/>
          <w:szCs w:val="24"/>
        </w:rPr>
        <w:t>Konačno izvješće o radu Koordinacijskog tijela za pitanja migracija u BiH za 2013. godinu. Dana 20. 5. 2014. godine na 95. sjednici VM BiH je razmotrilo i usvojilo Izvješće o radu Koordinacijskog tijela za pitanja migracija u BiH zaključno s 31. 12. 2013. godine. Također, u bazu podataka ROS unošena su rješenja, vršene provjere, a po članku 6. Sporazuma o readmisiji uneseni su zahtjevi za određene osobe. Rađeno je na osiguranju dosljedne primjene i nadzora nad provođenjem Zakona o kretanju i boravku stranaca i informiranja nadležnih (ostali značajni poslovi iz ove oblasti ugrađeni su u odjeljku Izvješća Prijedlozi podzakonskih i drugih normativnih akata).</w:t>
      </w:r>
    </w:p>
    <w:p w:rsidR="002A0205" w:rsidRPr="005B42C9" w:rsidRDefault="002A0205" w:rsidP="005B42C9">
      <w:pPr>
        <w:jc w:val="both"/>
        <w:rPr>
          <w:sz w:val="24"/>
          <w:szCs w:val="24"/>
        </w:rPr>
      </w:pPr>
      <w:r w:rsidRPr="005B42C9">
        <w:rPr>
          <w:sz w:val="24"/>
          <w:szCs w:val="24"/>
        </w:rPr>
        <w:t>Ministarstvo je u oblasti azila u 2014. godini, shodno svojim nadležnostima i obvezama propisanim Zakonom o kretanju i boravku stranaca i azilu i Pravilnikom o unutarnjoj organizaciji, realiziralo radne zadatke u skladu s planiranom d</w:t>
      </w:r>
      <w:r w:rsidR="00406B98">
        <w:rPr>
          <w:sz w:val="24"/>
          <w:szCs w:val="24"/>
        </w:rPr>
        <w:t xml:space="preserve">inamikom: radilo se na </w:t>
      </w:r>
      <w:r w:rsidRPr="005B42C9">
        <w:rPr>
          <w:sz w:val="24"/>
          <w:szCs w:val="24"/>
        </w:rPr>
        <w:t>stvaranju svih preduvjeta za prihvat tražitelja međunarodne zaštite u skladu s relevantnim međunarodnim standardima, što podrazumijeva prihvat i smještaj osoba pod međunarodnom zaštitom u Azilantski centar, osiguranju zdravstvene zaštite, osnovnog obrazovanja, besplatne pravne pomoći, besplatne usluge prevoditelja/tumača, osiguravanju animacija, obuka, raznih tečajeva koji pomažu tražiteljima međunarodne zaštite u integraciji. U tom smislu ostvareno je sudjelovanje u implementaciji projekta podrške u radu Azilantskog centra od strane UNHCR-a te je nastavljena suradnja s nevladinim organizacijama.</w:t>
      </w:r>
    </w:p>
    <w:p w:rsidR="002A0205" w:rsidRPr="005B42C9" w:rsidRDefault="002A0205" w:rsidP="005B42C9">
      <w:pPr>
        <w:jc w:val="both"/>
        <w:rPr>
          <w:sz w:val="24"/>
          <w:szCs w:val="24"/>
        </w:rPr>
      </w:pPr>
      <w:r w:rsidRPr="005B42C9">
        <w:rPr>
          <w:sz w:val="24"/>
          <w:szCs w:val="24"/>
        </w:rPr>
        <w:t>Također, osigurana je dosljedna primjena i nadzor nad provođenjem Zakona o kretanju i boravku stranaca i azilu. S tim u vezi, zaprimljeni su zahtjevi za međunarodnu zaštitu, obavljeni postupci registracije, intervjui s tražiteljima međunarodne zaštite te donesena rješenja po zahtjevima za međunarodnu zaštitu. Redovno su unošeni svi relevantni podaci o tražiteljima međunarodne zaštite u baze kojima raspolaže Sektor za azil, RICS - Registration of Individual Cases, ISM, baza o osobama s priznatim statusom izbjeglice u BiH i priznatom supsidijarnom zaštitom, baza o izdanim putnim isprava za izbjeglice u BiH; dostavljeni su odgovori na tužbe, zahtjeve za preispitivanje sudskih odluka, izjašnjenja na apelacije podnesene Ustavnom Sudu BiH u predmetima međunarodne zaštite i izjašnjenja Žalbenom vijeću na odluke Sektora; upućeni su dopisi kao odgovori na upite tijela koji u skladu sa svojim nadležnostima implementiraju Zakon o kretanju i boravku stranaca i Pravilnik o međunarodnoj zaštiti (azilu); izdani su kartoni tražiteljima međunarodne zaštite, dane suglasnosti za produženje važnosti kartona tražitelja međunarodne zaštite terenskim centrima Službe za poslove sa strancima i tražiteljima međunarodne zaštite koji borave u Azilantskom centru, i tako dalje.</w:t>
      </w:r>
    </w:p>
    <w:p w:rsidR="002A0205" w:rsidRPr="005B42C9" w:rsidRDefault="002A0205" w:rsidP="005B42C9">
      <w:pPr>
        <w:jc w:val="both"/>
        <w:rPr>
          <w:sz w:val="24"/>
          <w:szCs w:val="24"/>
        </w:rPr>
      </w:pPr>
      <w:r w:rsidRPr="005B42C9">
        <w:rPr>
          <w:sz w:val="24"/>
          <w:szCs w:val="24"/>
        </w:rPr>
        <w:t xml:space="preserve">Sektor za azil je u 2014. godini osigurao sve potrebne uvjete za izdavanje putnih isprava za izbjeglice, kako zakonske tako i uvjete materijalno-tehničke prirode. Ministarstvo civilnih poslova BiH donijelo je, na zahtjev Ministarstva sigurnosti BiH - Sektora za azil, Odluku o početku izdavanja putnih isprava za izbjeglice s bezkontaktnim elektroničko-memorijskim elementom, koja je objavljena u Sl. glasniku BiH broj </w:t>
      </w:r>
      <w:r w:rsidR="00406B98">
        <w:rPr>
          <w:sz w:val="24"/>
          <w:szCs w:val="24"/>
        </w:rPr>
        <w:t>19/14 te je stupila na snagu 5.3.</w:t>
      </w:r>
      <w:r w:rsidRPr="005B42C9">
        <w:rPr>
          <w:sz w:val="24"/>
          <w:szCs w:val="24"/>
        </w:rPr>
        <w:t>2014. godine. Ovom odlukom određen je početak izdavanja putnih isprav</w:t>
      </w:r>
      <w:r w:rsidR="00406B98">
        <w:rPr>
          <w:sz w:val="24"/>
          <w:szCs w:val="24"/>
        </w:rPr>
        <w:t>a za izbjeglice u BiH, s 10.3.</w:t>
      </w:r>
      <w:r w:rsidRPr="005B42C9">
        <w:rPr>
          <w:sz w:val="24"/>
          <w:szCs w:val="24"/>
        </w:rPr>
        <w:t xml:space="preserve">2014. godine. </w:t>
      </w:r>
    </w:p>
    <w:p w:rsidR="002A0205" w:rsidRPr="005B42C9" w:rsidRDefault="002A0205" w:rsidP="005B42C9">
      <w:pPr>
        <w:jc w:val="both"/>
        <w:rPr>
          <w:sz w:val="24"/>
          <w:szCs w:val="24"/>
        </w:rPr>
      </w:pPr>
      <w:r w:rsidRPr="005B42C9">
        <w:rPr>
          <w:sz w:val="24"/>
          <w:szCs w:val="24"/>
        </w:rPr>
        <w:t>U prethodnoj godini završeni su svi gr</w:t>
      </w:r>
      <w:r w:rsidR="0091148A">
        <w:rPr>
          <w:sz w:val="24"/>
          <w:szCs w:val="24"/>
        </w:rPr>
        <w:t>ađevinski radovi na izgradnji</w:t>
      </w:r>
      <w:r w:rsidRPr="005B42C9">
        <w:rPr>
          <w:sz w:val="24"/>
          <w:szCs w:val="24"/>
        </w:rPr>
        <w:t xml:space="preserve"> Az</w:t>
      </w:r>
      <w:r w:rsidR="00406B98">
        <w:rPr>
          <w:sz w:val="24"/>
          <w:szCs w:val="24"/>
        </w:rPr>
        <w:t>ilantskog centra. U 2014. g.</w:t>
      </w:r>
      <w:r w:rsidRPr="005B42C9">
        <w:rPr>
          <w:sz w:val="24"/>
          <w:szCs w:val="24"/>
        </w:rPr>
        <w:t xml:space="preserve"> s</w:t>
      </w:r>
      <w:r w:rsidR="00406B98">
        <w:rPr>
          <w:sz w:val="24"/>
          <w:szCs w:val="24"/>
        </w:rPr>
        <w:t xml:space="preserve">e pristupilo tehničkom prijemu </w:t>
      </w:r>
      <w:r w:rsidRPr="005B42C9">
        <w:rPr>
          <w:sz w:val="24"/>
          <w:szCs w:val="24"/>
        </w:rPr>
        <w:t>Azilantskog centra od strane nadležnih tijela općine Trnovo i pred</w:t>
      </w:r>
      <w:r w:rsidR="00406B98">
        <w:rPr>
          <w:sz w:val="24"/>
          <w:szCs w:val="24"/>
        </w:rPr>
        <w:t>stavnika Ministarstva. Dana 19.3.</w:t>
      </w:r>
      <w:r w:rsidRPr="005B42C9">
        <w:rPr>
          <w:sz w:val="24"/>
          <w:szCs w:val="24"/>
        </w:rPr>
        <w:t xml:space="preserve">2014. godine završen je tehnički prijem Azilantskog centra. Općina </w:t>
      </w:r>
      <w:r w:rsidR="00406B98">
        <w:rPr>
          <w:sz w:val="24"/>
          <w:szCs w:val="24"/>
        </w:rPr>
        <w:t xml:space="preserve">Trnovo je, 4.9.2014. godine, </w:t>
      </w:r>
      <w:r w:rsidRPr="005B42C9">
        <w:rPr>
          <w:sz w:val="24"/>
          <w:szCs w:val="24"/>
        </w:rPr>
        <w:t xml:space="preserve">Sektoru za azil izdala uporabnu dozvolu za puštanje u rad </w:t>
      </w:r>
      <w:r w:rsidR="00406B98">
        <w:rPr>
          <w:sz w:val="24"/>
          <w:szCs w:val="24"/>
        </w:rPr>
        <w:t xml:space="preserve">Azilantskog centra, tako da je </w:t>
      </w:r>
      <w:r w:rsidRPr="005B42C9">
        <w:rPr>
          <w:sz w:val="24"/>
          <w:szCs w:val="24"/>
        </w:rPr>
        <w:t>isti p</w:t>
      </w:r>
      <w:r w:rsidR="00406B98">
        <w:rPr>
          <w:sz w:val="24"/>
          <w:szCs w:val="24"/>
        </w:rPr>
        <w:t xml:space="preserve">očeo s radom 8.9.2014. godine. </w:t>
      </w:r>
      <w:r w:rsidRPr="005B42C9">
        <w:rPr>
          <w:sz w:val="24"/>
          <w:szCs w:val="24"/>
        </w:rPr>
        <w:t>Postupak javnih nabava za opremu potrebnu za potpuno opremanje Centra je još uvijek u tijeku.</w:t>
      </w:r>
    </w:p>
    <w:p w:rsidR="002A0205" w:rsidRPr="005B42C9" w:rsidRDefault="002A0205" w:rsidP="005B42C9">
      <w:pPr>
        <w:jc w:val="both"/>
        <w:rPr>
          <w:sz w:val="24"/>
          <w:szCs w:val="24"/>
        </w:rPr>
      </w:pPr>
      <w:r w:rsidRPr="005B42C9">
        <w:rPr>
          <w:sz w:val="24"/>
          <w:szCs w:val="24"/>
        </w:rPr>
        <w:t>Redovno su dostavljani izvješća i podaci nadležnim institucijama, obrađeni su podaci o tražiteljima međunarodne zaštite i dostavljeni Sektoru za imigraciju u svrhu izrade Migracijskog profila za 2013. godinu.</w:t>
      </w:r>
    </w:p>
    <w:p w:rsidR="002A0205" w:rsidRPr="005B42C9" w:rsidRDefault="002A0205" w:rsidP="005B42C9">
      <w:pPr>
        <w:jc w:val="both"/>
        <w:rPr>
          <w:sz w:val="24"/>
          <w:szCs w:val="24"/>
        </w:rPr>
      </w:pPr>
      <w:r w:rsidRPr="005B42C9">
        <w:rPr>
          <w:sz w:val="24"/>
          <w:szCs w:val="24"/>
        </w:rPr>
        <w:t>U ovom sektoru nastavljena je bilateralna i multil</w:t>
      </w:r>
      <w:r w:rsidR="0091148A">
        <w:rPr>
          <w:sz w:val="24"/>
          <w:szCs w:val="24"/>
        </w:rPr>
        <w:t xml:space="preserve">ateralna </w:t>
      </w:r>
      <w:r w:rsidRPr="005B42C9">
        <w:rPr>
          <w:sz w:val="24"/>
          <w:szCs w:val="24"/>
        </w:rPr>
        <w:t>suradnja BiH sa zemljama regije, zemljama EU i ostalim zemljama u oblasti imigracije i azila u p</w:t>
      </w:r>
      <w:r w:rsidR="00406B98">
        <w:rPr>
          <w:sz w:val="24"/>
          <w:szCs w:val="24"/>
        </w:rPr>
        <w:t xml:space="preserve">rojektima suradnje kroz </w:t>
      </w:r>
      <w:r w:rsidRPr="005B42C9">
        <w:rPr>
          <w:sz w:val="24"/>
          <w:szCs w:val="24"/>
        </w:rPr>
        <w:t xml:space="preserve">MARRI i NATO/PfP. Također, djelatnici Sektora su aktivno sudjelovali u izradi “Projekta podrške sustavu za upravljanje imigracijama u BiH” u suradnji sa Švicarskom agencijom za razvoj i suradnju (SDC) i IOM-om, te realizaciji aktivnosti koje su u ovom projektu određene kao aktivnosti Sektora za azil. </w:t>
      </w:r>
    </w:p>
    <w:p w:rsidR="002A0205" w:rsidRPr="005B42C9" w:rsidRDefault="002A0205" w:rsidP="005B42C9">
      <w:pPr>
        <w:jc w:val="both"/>
        <w:rPr>
          <w:sz w:val="24"/>
          <w:szCs w:val="24"/>
        </w:rPr>
      </w:pPr>
      <w:r w:rsidRPr="005B42C9">
        <w:rPr>
          <w:sz w:val="24"/>
          <w:szCs w:val="24"/>
        </w:rPr>
        <w:t xml:space="preserve">U oblasti informatike i telekomunikacijskih sustava Ministarstvo je uspješno realizirao preko 70% planiranih programskih zadataka u 2014. godini, ali i dodatne neplanirane, strateški vrlo značajne zadatke. </w:t>
      </w:r>
    </w:p>
    <w:p w:rsidR="002A0205" w:rsidRPr="005B42C9" w:rsidRDefault="002A0205" w:rsidP="005B42C9">
      <w:pPr>
        <w:jc w:val="both"/>
        <w:rPr>
          <w:sz w:val="24"/>
          <w:szCs w:val="24"/>
        </w:rPr>
      </w:pPr>
      <w:r w:rsidRPr="005B42C9">
        <w:rPr>
          <w:sz w:val="24"/>
          <w:szCs w:val="24"/>
        </w:rPr>
        <w:t xml:space="preserve">Od planiranih aktivnosti u 2014. godini Sektor za informatiku i telekomunikacijske sustave smatra da se mnogo veći doprinos mogao dati u oblasti jačanja kapaciteta za </w:t>
      </w:r>
      <w:r w:rsidRPr="005B42C9">
        <w:rPr>
          <w:i/>
          <w:sz w:val="24"/>
          <w:szCs w:val="24"/>
        </w:rPr>
        <w:t>cyber</w:t>
      </w:r>
      <w:r w:rsidRPr="005B42C9">
        <w:rPr>
          <w:sz w:val="24"/>
          <w:szCs w:val="24"/>
        </w:rPr>
        <w:t xml:space="preserve"> sigurnost i izradi podzakonskih akata kojima bi se dodatno reguliralo efikasnije korištenje sustava koje Sektor održava, no s obzirom da veliki broj aktivnosti ovisi o ostalim zainteresiranim stranama izvan Ministarstva, nemoguće je utjecati na njihovu dinamiku. </w:t>
      </w:r>
    </w:p>
    <w:p w:rsidR="002A0205" w:rsidRPr="005B42C9" w:rsidRDefault="002A0205" w:rsidP="005B42C9">
      <w:pPr>
        <w:jc w:val="both"/>
        <w:rPr>
          <w:sz w:val="24"/>
          <w:szCs w:val="24"/>
        </w:rPr>
      </w:pPr>
      <w:r w:rsidRPr="005B42C9">
        <w:rPr>
          <w:sz w:val="24"/>
          <w:szCs w:val="24"/>
        </w:rPr>
        <w:t>Najvažnije aktivnosti koje su u Sektoru za informatik</w:t>
      </w:r>
      <w:r w:rsidR="00406B98">
        <w:rPr>
          <w:sz w:val="24"/>
          <w:szCs w:val="24"/>
        </w:rPr>
        <w:t xml:space="preserve">u i telekomunikacijske sustave </w:t>
      </w:r>
      <w:r w:rsidRPr="005B42C9">
        <w:rPr>
          <w:sz w:val="24"/>
          <w:szCs w:val="24"/>
        </w:rPr>
        <w:t>realizirane u tijeku 2014. godine: o</w:t>
      </w:r>
      <w:r w:rsidRPr="005B42C9">
        <w:rPr>
          <w:bCs/>
          <w:sz w:val="24"/>
          <w:szCs w:val="24"/>
        </w:rPr>
        <w:t xml:space="preserve">državanje i unaprjeđenje evidencija </w:t>
      </w:r>
      <w:r w:rsidR="00406B98">
        <w:rPr>
          <w:bCs/>
          <w:sz w:val="24"/>
          <w:szCs w:val="24"/>
        </w:rPr>
        <w:t>u Ministarstvu sigurnosti BiH</w:t>
      </w:r>
      <w:r w:rsidRPr="005B42C9">
        <w:rPr>
          <w:bCs/>
          <w:sz w:val="24"/>
          <w:szCs w:val="24"/>
        </w:rPr>
        <w:t xml:space="preserve"> (Informacijski sustav migracija - ISM 2; održavanje raznih sustava: sustava AFIS </w:t>
      </w:r>
      <w:r w:rsidRPr="005B42C9">
        <w:rPr>
          <w:sz w:val="24"/>
          <w:szCs w:val="24"/>
        </w:rPr>
        <w:t>otisaka prstiju i dlanova u Bosni i Hercegovini;</w:t>
      </w:r>
      <w:r w:rsidRPr="005B42C9">
        <w:rPr>
          <w:bCs/>
          <w:sz w:val="24"/>
          <w:szCs w:val="24"/>
        </w:rPr>
        <w:t xml:space="preserve"> evidencija o prijavama kaznenih djela i prekršaja u vezi s opojnim drogama; sustava</w:t>
      </w:r>
      <w:r w:rsidRPr="005B42C9">
        <w:rPr>
          <w:sz w:val="24"/>
          <w:szCs w:val="24"/>
        </w:rPr>
        <w:t xml:space="preserve"> za elektroničku evidenciju računalne i druge oprem</w:t>
      </w:r>
      <w:r w:rsidR="00406B98">
        <w:rPr>
          <w:sz w:val="24"/>
          <w:szCs w:val="24"/>
        </w:rPr>
        <w:t>e Ministarstva sigurnosti BiH</w:t>
      </w:r>
      <w:r w:rsidRPr="005B42C9">
        <w:rPr>
          <w:sz w:val="24"/>
          <w:szCs w:val="24"/>
        </w:rPr>
        <w:t xml:space="preserve">; registra određenih stranaca, Središnje evidencije o kontroli kretanja oružja i vojne opreme, </w:t>
      </w:r>
      <w:r w:rsidRPr="005B42C9">
        <w:rPr>
          <w:bCs/>
          <w:sz w:val="24"/>
          <w:szCs w:val="24"/>
        </w:rPr>
        <w:t>sustava</w:t>
      </w:r>
      <w:r w:rsidRPr="005B42C9">
        <w:rPr>
          <w:sz w:val="24"/>
          <w:szCs w:val="24"/>
        </w:rPr>
        <w:t xml:space="preserve"> za upravljanje dokumentima u pisarnici Ministarstva sigurnosti; elektroničke evidencije o kaznama izrečenih presudama inozemnih sudova državljanima Bosne i Hercegovine, a koji nisu rođeni u B</w:t>
      </w:r>
      <w:r w:rsidR="00406B98">
        <w:rPr>
          <w:sz w:val="24"/>
          <w:szCs w:val="24"/>
        </w:rPr>
        <w:t>iH</w:t>
      </w:r>
      <w:r w:rsidRPr="005B42C9">
        <w:rPr>
          <w:sz w:val="24"/>
          <w:szCs w:val="24"/>
        </w:rPr>
        <w:t xml:space="preserve"> u skladu s potrebama korisnika; </w:t>
      </w:r>
      <w:r w:rsidRPr="005B42C9">
        <w:rPr>
          <w:bCs/>
          <w:sz w:val="24"/>
          <w:szCs w:val="24"/>
        </w:rPr>
        <w:t>sustava</w:t>
      </w:r>
      <w:r w:rsidRPr="005B42C9">
        <w:rPr>
          <w:sz w:val="24"/>
          <w:szCs w:val="24"/>
        </w:rPr>
        <w:t xml:space="preserve"> za izdavanje putnih isprava za izbjeglice prema zahtjevima, itd. Treba spomenuti i </w:t>
      </w:r>
      <w:r w:rsidRPr="005B42C9">
        <w:rPr>
          <w:bCs/>
          <w:sz w:val="24"/>
          <w:szCs w:val="24"/>
        </w:rPr>
        <w:t>održavanje i unaprjeđenje ICT sustava (</w:t>
      </w:r>
      <w:r w:rsidRPr="005B42C9">
        <w:rPr>
          <w:sz w:val="24"/>
          <w:szCs w:val="24"/>
        </w:rPr>
        <w:t>SPIN, VoIP, TETRA</w:t>
      </w:r>
      <w:r w:rsidRPr="005B42C9">
        <w:rPr>
          <w:bCs/>
          <w:sz w:val="24"/>
          <w:szCs w:val="24"/>
        </w:rPr>
        <w:t xml:space="preserve">), zatim, </w:t>
      </w:r>
      <w:r w:rsidRPr="005B42C9">
        <w:rPr>
          <w:sz w:val="24"/>
          <w:szCs w:val="24"/>
        </w:rPr>
        <w:t xml:space="preserve">aktivno sudjelovanje u raznim radnim timovima; vršenje koordinacije i suradnje s relevantnim međunarodnim institucijama i organizacijama iz oblasti </w:t>
      </w:r>
      <w:r w:rsidRPr="005B42C9">
        <w:rPr>
          <w:i/>
          <w:sz w:val="24"/>
          <w:szCs w:val="24"/>
        </w:rPr>
        <w:t>cyber</w:t>
      </w:r>
      <w:r w:rsidRPr="005B42C9">
        <w:rPr>
          <w:sz w:val="24"/>
          <w:szCs w:val="24"/>
        </w:rPr>
        <w:t xml:space="preserve"> sigurnosti s ciljem jačanja </w:t>
      </w:r>
      <w:r w:rsidRPr="005B42C9">
        <w:rPr>
          <w:i/>
          <w:sz w:val="24"/>
          <w:szCs w:val="24"/>
        </w:rPr>
        <w:t>cyber</w:t>
      </w:r>
      <w:r w:rsidRPr="005B42C9">
        <w:rPr>
          <w:sz w:val="24"/>
          <w:szCs w:val="24"/>
        </w:rPr>
        <w:t xml:space="preserve"> sigurnosnih kapaciteta u Bosni i Hercegovini.</w:t>
      </w:r>
    </w:p>
    <w:p w:rsidR="002A0205" w:rsidRPr="005B42C9" w:rsidRDefault="002A0205" w:rsidP="005B42C9">
      <w:pPr>
        <w:jc w:val="both"/>
        <w:rPr>
          <w:sz w:val="24"/>
          <w:szCs w:val="24"/>
        </w:rPr>
      </w:pPr>
      <w:r w:rsidRPr="005B42C9">
        <w:rPr>
          <w:sz w:val="24"/>
          <w:szCs w:val="24"/>
        </w:rPr>
        <w:t>U oblasti zaštite i spašavanja Ministarstvo je, prema svom St</w:t>
      </w:r>
      <w:r w:rsidR="00406B98">
        <w:rPr>
          <w:sz w:val="24"/>
          <w:szCs w:val="24"/>
        </w:rPr>
        <w:t xml:space="preserve">rateškom planu </w:t>
      </w:r>
      <w:r w:rsidR="0091148A">
        <w:rPr>
          <w:sz w:val="24"/>
          <w:szCs w:val="24"/>
        </w:rPr>
        <w:t>2014.</w:t>
      </w:r>
      <w:r w:rsidRPr="005B42C9">
        <w:rPr>
          <w:sz w:val="24"/>
          <w:szCs w:val="24"/>
        </w:rPr>
        <w:t xml:space="preserve">-2016. godine, za 2014. godinu, planiralo 11 aktivnosti, od kojih je realizirano devet, a dvije aktivnosti </w:t>
      </w:r>
      <w:r w:rsidR="00406B98">
        <w:rPr>
          <w:sz w:val="24"/>
          <w:szCs w:val="24"/>
        </w:rPr>
        <w:t xml:space="preserve">će biti prenesene u 2015. g. </w:t>
      </w:r>
      <w:r w:rsidRPr="005B42C9">
        <w:rPr>
          <w:sz w:val="24"/>
          <w:szCs w:val="24"/>
        </w:rPr>
        <w:t>(jedna djelomično realizirana i jedna nije realizirana).</w:t>
      </w:r>
    </w:p>
    <w:p w:rsidR="002A0205" w:rsidRPr="005B42C9" w:rsidRDefault="002A0205" w:rsidP="005B42C9">
      <w:pPr>
        <w:jc w:val="both"/>
        <w:rPr>
          <w:bCs/>
          <w:sz w:val="24"/>
          <w:szCs w:val="24"/>
        </w:rPr>
      </w:pPr>
      <w:r w:rsidRPr="005B42C9">
        <w:rPr>
          <w:sz w:val="24"/>
          <w:szCs w:val="24"/>
        </w:rPr>
        <w:t xml:space="preserve">Aktivnosti koje su djelomično ili nisu realizirane u 2014. godini: izraditi </w:t>
      </w:r>
      <w:r w:rsidRPr="005B42C9">
        <w:rPr>
          <w:bCs/>
          <w:sz w:val="24"/>
          <w:szCs w:val="24"/>
        </w:rPr>
        <w:t>program razvoja sustava zaštite i spašav</w:t>
      </w:r>
      <w:r w:rsidR="00406B98">
        <w:rPr>
          <w:bCs/>
          <w:sz w:val="24"/>
          <w:szCs w:val="24"/>
        </w:rPr>
        <w:t>anja institucija i tijela BiH</w:t>
      </w:r>
      <w:r w:rsidRPr="005B42C9">
        <w:rPr>
          <w:bCs/>
          <w:sz w:val="24"/>
          <w:szCs w:val="24"/>
        </w:rPr>
        <w:t xml:space="preserve"> (aktivnosti su djelomično realizirane zbog potrebe dodatnog usuglašavanja); f</w:t>
      </w:r>
      <w:r w:rsidRPr="005B42C9">
        <w:rPr>
          <w:sz w:val="24"/>
          <w:szCs w:val="24"/>
        </w:rPr>
        <w:t>ormirati mješovitu specijaliziranu jedinicu za zaštitu i spašavanje (do formiranja jedinice nije došlo jer nije postignut politički dogovor s entitetima);</w:t>
      </w:r>
    </w:p>
    <w:p w:rsidR="002A0205" w:rsidRPr="005B42C9" w:rsidRDefault="002A0205" w:rsidP="005B42C9">
      <w:pPr>
        <w:jc w:val="both"/>
        <w:rPr>
          <w:sz w:val="24"/>
          <w:szCs w:val="24"/>
        </w:rPr>
      </w:pPr>
      <w:r w:rsidRPr="005B42C9">
        <w:rPr>
          <w:sz w:val="24"/>
          <w:szCs w:val="24"/>
        </w:rPr>
        <w:t xml:space="preserve">U sklopu Programa rada Vijeća ministara za 2014. godinu iz nadležnosti Sektora za zaštitu i spašavanje planirana je jedna aktivnost - izrada programa razvoja sustava zaštite i spašavanja institucija i tijela BiH . </w:t>
      </w:r>
    </w:p>
    <w:p w:rsidR="002A0205" w:rsidRPr="005B42C9" w:rsidRDefault="002A0205" w:rsidP="005B42C9">
      <w:pPr>
        <w:jc w:val="both"/>
        <w:rPr>
          <w:sz w:val="24"/>
          <w:szCs w:val="24"/>
        </w:rPr>
      </w:pPr>
      <w:r w:rsidRPr="005B42C9">
        <w:rPr>
          <w:sz w:val="24"/>
          <w:szCs w:val="24"/>
          <w:u w:val="single"/>
        </w:rPr>
        <w:t xml:space="preserve">Izrađen je i usvojen Plan zaštite i spašavanja </w:t>
      </w:r>
      <w:r w:rsidRPr="005B42C9">
        <w:rPr>
          <w:sz w:val="24"/>
          <w:szCs w:val="24"/>
        </w:rPr>
        <w:t>od prirodnih ili drugih nes</w:t>
      </w:r>
      <w:r w:rsidR="00674936">
        <w:rPr>
          <w:sz w:val="24"/>
          <w:szCs w:val="24"/>
        </w:rPr>
        <w:t>reća institucija i tijela BiH</w:t>
      </w:r>
      <w:r w:rsidRPr="005B42C9">
        <w:rPr>
          <w:sz w:val="24"/>
          <w:szCs w:val="24"/>
        </w:rPr>
        <w:t xml:space="preserve"> na 88. </w:t>
      </w:r>
      <w:r w:rsidR="00674936">
        <w:rPr>
          <w:sz w:val="24"/>
          <w:szCs w:val="24"/>
        </w:rPr>
        <w:t>sjednici Vijeća ministara BiH</w:t>
      </w:r>
      <w:r w:rsidRPr="005B42C9">
        <w:rPr>
          <w:sz w:val="24"/>
          <w:szCs w:val="24"/>
        </w:rPr>
        <w:t xml:space="preserve"> održanoj 19. 3. 2014. godine. </w:t>
      </w:r>
      <w:r w:rsidRPr="005B42C9">
        <w:rPr>
          <w:sz w:val="24"/>
          <w:szCs w:val="24"/>
          <w:u w:val="single"/>
        </w:rPr>
        <w:t xml:space="preserve">Izrađene standardne operativne procedure komunikacije i obavještavanja javnosti u zaštiti i spašavanju. </w:t>
      </w:r>
      <w:r w:rsidRPr="005B42C9">
        <w:rPr>
          <w:sz w:val="24"/>
          <w:szCs w:val="24"/>
        </w:rPr>
        <w:t xml:space="preserve">Nakon dostavljenih mišljenja svih uključenih aktera procedure su dostavljene zamjeniku ministra sigurnosti na odobrenje. </w:t>
      </w:r>
      <w:r w:rsidRPr="005B42C9">
        <w:rPr>
          <w:sz w:val="24"/>
          <w:szCs w:val="24"/>
          <w:u w:val="single"/>
        </w:rPr>
        <w:t xml:space="preserve">Izrađen Program i plan obučavanja i osposobljavanja državnih službenika i uposlenika institucija i tijela BiH iz zaštite i spašavanja. </w:t>
      </w:r>
      <w:r w:rsidRPr="005B42C9">
        <w:rPr>
          <w:sz w:val="24"/>
          <w:szCs w:val="24"/>
        </w:rPr>
        <w:t>Program i plan je izrađen i nakon što je dobio pozitivno mišlj</w:t>
      </w:r>
      <w:r w:rsidR="00674936">
        <w:rPr>
          <w:sz w:val="24"/>
          <w:szCs w:val="24"/>
        </w:rPr>
        <w:t>enje institucija i tijela BiHer</w:t>
      </w:r>
      <w:r w:rsidRPr="005B42C9">
        <w:rPr>
          <w:sz w:val="24"/>
          <w:szCs w:val="24"/>
        </w:rPr>
        <w:t xml:space="preserve">, odobren je i od strane zamjenika ministra sigurnosti. </w:t>
      </w:r>
      <w:r w:rsidRPr="005B42C9">
        <w:rPr>
          <w:sz w:val="24"/>
          <w:szCs w:val="24"/>
          <w:u w:val="single"/>
        </w:rPr>
        <w:t>U</w:t>
      </w:r>
      <w:r w:rsidR="00674936">
        <w:rPr>
          <w:sz w:val="24"/>
          <w:szCs w:val="24"/>
          <w:u w:val="single"/>
        </w:rPr>
        <w:t>rađen je Okvirni program i plan</w:t>
      </w:r>
      <w:r w:rsidRPr="005B42C9">
        <w:rPr>
          <w:sz w:val="24"/>
          <w:szCs w:val="24"/>
          <w:u w:val="single"/>
        </w:rPr>
        <w:t xml:space="preserve"> obučavanja i osposobljavanja u oblas</w:t>
      </w:r>
      <w:r w:rsidR="00674936">
        <w:rPr>
          <w:sz w:val="24"/>
          <w:szCs w:val="24"/>
          <w:u w:val="single"/>
        </w:rPr>
        <w:t>ti zaštite i spašavanja u BiH</w:t>
      </w:r>
      <w:r w:rsidRPr="005B42C9">
        <w:rPr>
          <w:sz w:val="24"/>
          <w:szCs w:val="24"/>
          <w:u w:val="single"/>
        </w:rPr>
        <w:t xml:space="preserve">, u skladu s međunarodnim standardima. </w:t>
      </w:r>
      <w:r w:rsidRPr="005B42C9">
        <w:rPr>
          <w:sz w:val="24"/>
          <w:szCs w:val="24"/>
        </w:rPr>
        <w:t>Okvirni program i plan je urađen u skladu s planiranim Strateškim planom Ministarstva sigurnosti BiH 2014. - 2016. godine, a koji se odnosi na realizaciju aktivnosti u 2014. godini, nakon što su dobivena pozitivna mišljenja nadležnih insti</w:t>
      </w:r>
      <w:r w:rsidR="00674936">
        <w:rPr>
          <w:sz w:val="24"/>
          <w:szCs w:val="24"/>
        </w:rPr>
        <w:t>tucija i tijela na razini BiH</w:t>
      </w:r>
      <w:r w:rsidRPr="005B42C9">
        <w:rPr>
          <w:sz w:val="24"/>
          <w:szCs w:val="24"/>
        </w:rPr>
        <w:t>, entiteta i Brčko Distrikta, odobren je i od strane z</w:t>
      </w:r>
      <w:r w:rsidR="0091148A">
        <w:rPr>
          <w:sz w:val="24"/>
          <w:szCs w:val="24"/>
        </w:rPr>
        <w:t>amjenika ministra sigurnosti 3.12.</w:t>
      </w:r>
      <w:r w:rsidRPr="005B42C9">
        <w:rPr>
          <w:sz w:val="24"/>
          <w:szCs w:val="24"/>
        </w:rPr>
        <w:t>2014. godine. U Sektoru je o</w:t>
      </w:r>
      <w:r w:rsidRPr="005B42C9">
        <w:rPr>
          <w:sz w:val="24"/>
          <w:szCs w:val="24"/>
          <w:u w:val="single"/>
        </w:rPr>
        <w:t xml:space="preserve">rganizirana 2. konferencija - godišnji forum u funkciji Platforme za smanjenje rizika od katastrofa BiH. </w:t>
      </w:r>
      <w:r w:rsidRPr="005B42C9">
        <w:rPr>
          <w:sz w:val="24"/>
          <w:szCs w:val="24"/>
        </w:rPr>
        <w:t>Konferencija je bila posvećena pitanjima vezanim za potrese.</w:t>
      </w:r>
    </w:p>
    <w:p w:rsidR="002A0205" w:rsidRPr="005B42C9" w:rsidRDefault="002A0205" w:rsidP="005B42C9">
      <w:pPr>
        <w:jc w:val="both"/>
        <w:rPr>
          <w:sz w:val="24"/>
          <w:szCs w:val="24"/>
        </w:rPr>
      </w:pPr>
      <w:r w:rsidRPr="005B42C9">
        <w:rPr>
          <w:sz w:val="24"/>
          <w:szCs w:val="24"/>
          <w:u w:val="single"/>
        </w:rPr>
        <w:t xml:space="preserve">Provedene su aktivnosti na unaprjeđenju rada Koordinacijskog tijela BiH za zaštitu i spašavanje. </w:t>
      </w:r>
      <w:r w:rsidR="00674936">
        <w:rPr>
          <w:sz w:val="24"/>
          <w:szCs w:val="24"/>
        </w:rPr>
        <w:t>Koordinacijsko tijelo BiH</w:t>
      </w:r>
      <w:r w:rsidRPr="005B42C9">
        <w:rPr>
          <w:sz w:val="24"/>
          <w:szCs w:val="24"/>
        </w:rPr>
        <w:t xml:space="preserve"> za zaštitu i spašavanje je tijekom 2014. godine imalo određenih problema u svom radu koji su uglavnom političke prirode i različitog razumijevanja uloge Koordinacijskog tijela zbog čega često nije bilo konsenzusa u donošenju odluka. </w:t>
      </w:r>
    </w:p>
    <w:p w:rsidR="002A0205" w:rsidRPr="005B42C9" w:rsidRDefault="002A0205" w:rsidP="005B42C9">
      <w:pPr>
        <w:jc w:val="both"/>
        <w:rPr>
          <w:sz w:val="24"/>
          <w:szCs w:val="24"/>
        </w:rPr>
      </w:pPr>
      <w:r w:rsidRPr="005B42C9">
        <w:rPr>
          <w:sz w:val="24"/>
          <w:szCs w:val="24"/>
          <w:u w:val="single"/>
        </w:rPr>
        <w:t xml:space="preserve">Izrađena je i usvojena studija </w:t>
      </w:r>
      <w:r w:rsidR="0091148A">
        <w:rPr>
          <w:sz w:val="24"/>
          <w:szCs w:val="24"/>
          <w:u w:val="single"/>
        </w:rPr>
        <w:t>„Gašenje šumskih požara u BiH</w:t>
      </w:r>
      <w:r w:rsidRPr="005B42C9">
        <w:rPr>
          <w:sz w:val="24"/>
          <w:szCs w:val="24"/>
          <w:u w:val="single"/>
        </w:rPr>
        <w:t xml:space="preserve">“. </w:t>
      </w:r>
      <w:r w:rsidR="00674936">
        <w:rPr>
          <w:sz w:val="24"/>
          <w:szCs w:val="24"/>
        </w:rPr>
        <w:t>Vijeće ministara BiH</w:t>
      </w:r>
      <w:r w:rsidRPr="005B42C9">
        <w:rPr>
          <w:sz w:val="24"/>
          <w:szCs w:val="24"/>
        </w:rPr>
        <w:t xml:space="preserve"> je na 88</w:t>
      </w:r>
      <w:r w:rsidR="00674936">
        <w:rPr>
          <w:sz w:val="24"/>
          <w:szCs w:val="24"/>
        </w:rPr>
        <w:t>. sjednici održanoj 19.3.</w:t>
      </w:r>
      <w:r w:rsidRPr="005B42C9">
        <w:rPr>
          <w:sz w:val="24"/>
          <w:szCs w:val="24"/>
        </w:rPr>
        <w:t>2014. godine razmotrilo i usvojilo studiju „Gašenje šumskih požara u Bosni i Hercegovini“ .</w:t>
      </w:r>
    </w:p>
    <w:p w:rsidR="002A0205" w:rsidRPr="005B42C9" w:rsidRDefault="002A0205" w:rsidP="005B42C9">
      <w:pPr>
        <w:jc w:val="both"/>
        <w:rPr>
          <w:sz w:val="24"/>
          <w:szCs w:val="24"/>
        </w:rPr>
      </w:pPr>
      <w:r w:rsidRPr="005B42C9">
        <w:rPr>
          <w:sz w:val="24"/>
          <w:szCs w:val="24"/>
          <w:u w:val="single"/>
        </w:rPr>
        <w:t>Provedene su aktivnosti na realiziranju obveza koje proističu iz integriranja</w:t>
      </w:r>
      <w:r w:rsidRPr="005B42C9">
        <w:rPr>
          <w:sz w:val="24"/>
          <w:szCs w:val="24"/>
        </w:rPr>
        <w:t xml:space="preserve"> </w:t>
      </w:r>
      <w:r w:rsidRPr="005B42C9">
        <w:rPr>
          <w:sz w:val="24"/>
          <w:szCs w:val="24"/>
          <w:u w:val="single"/>
        </w:rPr>
        <w:t xml:space="preserve">u NATO u domenu civilnog planiranja za izvanredne situacije (IPAP, PARP, IPCP). </w:t>
      </w:r>
      <w:r w:rsidRPr="005B42C9">
        <w:rPr>
          <w:sz w:val="24"/>
          <w:szCs w:val="24"/>
        </w:rPr>
        <w:t>Planirane obveze Bosne i Hercegovine koje proističu iz integriranja u NATO u domenu civilnog planiranja za izvanredne situacije (IPAP, PARP, IPCP) u 2014. godini su ispunjene.</w:t>
      </w:r>
    </w:p>
    <w:p w:rsidR="002A0205" w:rsidRPr="005B42C9" w:rsidRDefault="002A0205" w:rsidP="005B42C9">
      <w:pPr>
        <w:jc w:val="both"/>
        <w:rPr>
          <w:sz w:val="24"/>
          <w:szCs w:val="24"/>
        </w:rPr>
      </w:pPr>
      <w:r w:rsidRPr="005B42C9">
        <w:rPr>
          <w:sz w:val="24"/>
          <w:szCs w:val="24"/>
          <w:u w:val="single"/>
        </w:rPr>
        <w:t xml:space="preserve">Opremanje strukture sustava zaštite i spašavanja u BiH. </w:t>
      </w:r>
      <w:r w:rsidRPr="005B42C9">
        <w:rPr>
          <w:sz w:val="24"/>
          <w:szCs w:val="24"/>
        </w:rPr>
        <w:t>Ovo je proces koji kontinuirano traje i aktivnosti opremanja struktu</w:t>
      </w:r>
      <w:r w:rsidR="00674936">
        <w:rPr>
          <w:sz w:val="24"/>
          <w:szCs w:val="24"/>
        </w:rPr>
        <w:t>ra zaštite i spašavanja u BiH</w:t>
      </w:r>
      <w:r w:rsidRPr="005B42C9">
        <w:rPr>
          <w:sz w:val="24"/>
          <w:szCs w:val="24"/>
        </w:rPr>
        <w:t xml:space="preserve"> će se nastaviti i u 2015. godini.</w:t>
      </w:r>
    </w:p>
    <w:p w:rsidR="002A0205" w:rsidRPr="005B42C9" w:rsidRDefault="002A0205" w:rsidP="005B42C9">
      <w:pPr>
        <w:jc w:val="both"/>
        <w:rPr>
          <w:sz w:val="24"/>
          <w:szCs w:val="24"/>
        </w:rPr>
      </w:pPr>
      <w:r w:rsidRPr="005B42C9">
        <w:rPr>
          <w:sz w:val="24"/>
          <w:szCs w:val="24"/>
          <w:u w:val="single"/>
        </w:rPr>
        <w:t>Provedene aktivnosti za uvođenje jedinstvenog europskog broja za</w:t>
      </w:r>
      <w:r w:rsidRPr="005B42C9">
        <w:rPr>
          <w:sz w:val="24"/>
          <w:szCs w:val="24"/>
        </w:rPr>
        <w:t xml:space="preserve"> </w:t>
      </w:r>
      <w:r w:rsidR="00674936">
        <w:rPr>
          <w:sz w:val="24"/>
          <w:szCs w:val="24"/>
          <w:u w:val="single"/>
        </w:rPr>
        <w:t xml:space="preserve">hitne </w:t>
      </w:r>
      <w:r w:rsidRPr="005B42C9">
        <w:rPr>
          <w:sz w:val="24"/>
          <w:szCs w:val="24"/>
          <w:u w:val="single"/>
        </w:rPr>
        <w:t xml:space="preserve">situacije - 112 u BiH. </w:t>
      </w:r>
      <w:r w:rsidRPr="005B42C9">
        <w:rPr>
          <w:sz w:val="24"/>
          <w:szCs w:val="24"/>
        </w:rPr>
        <w:t>U okviru aktivnosti na stvaranju pretpostavki za uvođenje jedinstvenog europskog broja</w:t>
      </w:r>
      <w:r w:rsidR="00674936">
        <w:rPr>
          <w:sz w:val="24"/>
          <w:szCs w:val="24"/>
        </w:rPr>
        <w:t xml:space="preserve"> za hitne situacije 112 u BiH</w:t>
      </w:r>
      <w:r w:rsidRPr="005B42C9">
        <w:rPr>
          <w:sz w:val="24"/>
          <w:szCs w:val="24"/>
        </w:rPr>
        <w:t>, a u sklopu druge faze projekta Integracije i proširenja IKT infrastrukture Operativno-komunikacijskog centra BiH - 112</w:t>
      </w:r>
      <w:r w:rsidR="00674936">
        <w:rPr>
          <w:sz w:val="24"/>
          <w:szCs w:val="24"/>
        </w:rPr>
        <w:t xml:space="preserve">, odnosno uspostave i </w:t>
      </w:r>
      <w:r w:rsidRPr="005B42C9">
        <w:rPr>
          <w:sz w:val="24"/>
          <w:szCs w:val="24"/>
        </w:rPr>
        <w:t>opremanja rezervnog OKC BiH 112 na se</w:t>
      </w:r>
      <w:r w:rsidR="00674936">
        <w:rPr>
          <w:sz w:val="24"/>
          <w:szCs w:val="24"/>
        </w:rPr>
        <w:t>kundarnoj lokaciji u Tuzli, 31.1.</w:t>
      </w:r>
      <w:r w:rsidRPr="005B42C9">
        <w:rPr>
          <w:sz w:val="24"/>
          <w:szCs w:val="24"/>
        </w:rPr>
        <w:t>2014. godine izvršena je zajednička završna primopredaja projekta u ovom gradu</w:t>
      </w:r>
      <w:r w:rsidR="00674936">
        <w:rPr>
          <w:sz w:val="24"/>
          <w:szCs w:val="24"/>
        </w:rPr>
        <w:t>. Pored toga, u Sarajevu je 27.10.</w:t>
      </w:r>
      <w:r w:rsidRPr="005B42C9">
        <w:rPr>
          <w:sz w:val="24"/>
          <w:szCs w:val="24"/>
        </w:rPr>
        <w:t>2014</w:t>
      </w:r>
      <w:r w:rsidR="00674936">
        <w:rPr>
          <w:sz w:val="24"/>
          <w:szCs w:val="24"/>
        </w:rPr>
        <w:t xml:space="preserve">. godine održan i Okrugli stol </w:t>
      </w:r>
      <w:r w:rsidRPr="005B42C9">
        <w:rPr>
          <w:sz w:val="24"/>
          <w:szCs w:val="24"/>
        </w:rPr>
        <w:t xml:space="preserve">na temu uvođenja jedinstvenog europskog broja za hitne slučajeve 112. </w:t>
      </w:r>
    </w:p>
    <w:p w:rsidR="002A0205" w:rsidRPr="005B42C9" w:rsidRDefault="002A0205" w:rsidP="005B42C9">
      <w:pPr>
        <w:jc w:val="both"/>
        <w:rPr>
          <w:sz w:val="24"/>
          <w:szCs w:val="24"/>
          <w:u w:val="single"/>
        </w:rPr>
      </w:pPr>
      <w:r w:rsidRPr="005B42C9">
        <w:rPr>
          <w:bCs/>
          <w:sz w:val="24"/>
          <w:szCs w:val="24"/>
          <w:u w:val="single"/>
        </w:rPr>
        <w:t xml:space="preserve">Nastavljena je suradnja s </w:t>
      </w:r>
      <w:r w:rsidRPr="005B42C9">
        <w:rPr>
          <w:sz w:val="24"/>
          <w:szCs w:val="24"/>
          <w:u w:val="single"/>
        </w:rPr>
        <w:t xml:space="preserve">Agencijom za upravljanje u izvanrednim situacijama Kraljevine Danske – DEMA. </w:t>
      </w:r>
      <w:r w:rsidRPr="005B42C9">
        <w:rPr>
          <w:sz w:val="24"/>
          <w:szCs w:val="24"/>
        </w:rPr>
        <w:t>Obavljeni su razgovori o nastavku suradnje i potpisivanju novog memoranduma.</w:t>
      </w:r>
    </w:p>
    <w:p w:rsidR="002A0205" w:rsidRPr="005B42C9" w:rsidRDefault="002A0205" w:rsidP="005B42C9">
      <w:pPr>
        <w:jc w:val="both"/>
        <w:rPr>
          <w:sz w:val="24"/>
          <w:szCs w:val="24"/>
        </w:rPr>
      </w:pPr>
      <w:r w:rsidRPr="005B42C9">
        <w:rPr>
          <w:sz w:val="24"/>
          <w:szCs w:val="24"/>
        </w:rPr>
        <w:t xml:space="preserve">Tijekom 2014. godine potpisano je nekoliko memoranduma o suradnji </w:t>
      </w:r>
      <w:r w:rsidR="00674936">
        <w:rPr>
          <w:sz w:val="24"/>
          <w:szCs w:val="24"/>
        </w:rPr>
        <w:t xml:space="preserve">u oblasti zaštite i spašavanja </w:t>
      </w:r>
      <w:r w:rsidRPr="005B42C9">
        <w:rPr>
          <w:sz w:val="24"/>
          <w:szCs w:val="24"/>
        </w:rPr>
        <w:t>između Ministarstva sigurnosti BiH i sljedeć</w:t>
      </w:r>
      <w:r w:rsidR="00674936">
        <w:rPr>
          <w:sz w:val="24"/>
          <w:szCs w:val="24"/>
        </w:rPr>
        <w:t xml:space="preserve">ih institucija i organizacija: </w:t>
      </w:r>
      <w:r w:rsidRPr="005B42C9">
        <w:rPr>
          <w:sz w:val="24"/>
          <w:szCs w:val="24"/>
        </w:rPr>
        <w:t>Asocijacije građana za upravljanje rizicima – AZUR, GlobalGPS BH d.o.o i Udruženja „Specijalni spasilački tim, Bosna i Hercegovina“.</w:t>
      </w:r>
    </w:p>
    <w:p w:rsidR="002A0205" w:rsidRPr="005B42C9" w:rsidRDefault="002A0205" w:rsidP="005B42C9">
      <w:pPr>
        <w:jc w:val="both"/>
        <w:rPr>
          <w:sz w:val="24"/>
          <w:szCs w:val="24"/>
        </w:rPr>
      </w:pPr>
      <w:r w:rsidRPr="005B42C9">
        <w:rPr>
          <w:sz w:val="24"/>
          <w:szCs w:val="24"/>
        </w:rPr>
        <w:t>Prilikom</w:t>
      </w:r>
      <w:r w:rsidR="00674936">
        <w:rPr>
          <w:sz w:val="24"/>
          <w:szCs w:val="24"/>
        </w:rPr>
        <w:t xml:space="preserve"> poplava koje su zadesile BiH</w:t>
      </w:r>
      <w:r w:rsidRPr="005B42C9">
        <w:rPr>
          <w:sz w:val="24"/>
          <w:szCs w:val="24"/>
        </w:rPr>
        <w:t xml:space="preserve"> u svibnju, lipnju i kolovozu 2014. godine, OKC BiH - 112 je imao kontinuirani rad neprekidno 24 sata. Radi se o aktivnostima koje se, prije svega, odnose na koordinac</w:t>
      </w:r>
      <w:r w:rsidR="00674936">
        <w:rPr>
          <w:sz w:val="24"/>
          <w:szCs w:val="24"/>
        </w:rPr>
        <w:t>iju prijema međunarodne pomoći,</w:t>
      </w:r>
      <w:r w:rsidRPr="005B42C9">
        <w:rPr>
          <w:sz w:val="24"/>
          <w:szCs w:val="24"/>
        </w:rPr>
        <w:t xml:space="preserve"> kao i međunarodnu suradnju BiH s drugim zemljama i međunarodnim organizacijama s ciljem spašavanja i oporavka ljudi i materijalnih dobara u poplavama pogođenim područjima. </w:t>
      </w:r>
    </w:p>
    <w:p w:rsidR="002A0205" w:rsidRPr="005B42C9" w:rsidRDefault="002A0205" w:rsidP="005B42C9">
      <w:pPr>
        <w:jc w:val="both"/>
        <w:rPr>
          <w:sz w:val="24"/>
          <w:szCs w:val="24"/>
        </w:rPr>
      </w:pPr>
      <w:r w:rsidRPr="005B42C9">
        <w:rPr>
          <w:sz w:val="24"/>
          <w:szCs w:val="24"/>
        </w:rPr>
        <w:t xml:space="preserve">Za aktivnosti Sektora za zaštitu i spašavanje sredstva se planiraju u sklopu proračuna Ministarstva sigurnosti BiH. Poseban problem predstavlja osiguranje financijskih sredstava za djelovanje u slučaju prirodnih ili drugih nesreća, koja bi bila namijenjena za financiranje potreba prijema međunarodne pomoći u zaštiti i spašavanju, kao i pomoći stanovništvu i strukturama zaštite i spašavanja u Bosni i Hercegovini. Iako Sektor za zaštitu i spašavanje svake godine inzistira i predlaže da se osiguraju određena financijska sredstva za te namjene, nažalost, do sada nije bilo razumijevanja za te zahtjeve. Navedeno će imati za posljedicu nemogućnosti efikasnog djelovanja Ministarstva sigurnosti BiH u slučaju prirodnih ili drugih nesreća, što je došlo do izražaja i tijekom poplava u 2014. godini. </w:t>
      </w:r>
    </w:p>
    <w:p w:rsidR="002A0205" w:rsidRPr="005B42C9" w:rsidRDefault="002A0205" w:rsidP="005B42C9">
      <w:pPr>
        <w:jc w:val="both"/>
        <w:rPr>
          <w:color w:val="000000" w:themeColor="text1"/>
          <w:sz w:val="24"/>
          <w:szCs w:val="24"/>
        </w:rPr>
      </w:pPr>
      <w:r w:rsidRPr="005B42C9">
        <w:rPr>
          <w:bCs/>
          <w:color w:val="000000" w:themeColor="text1"/>
          <w:sz w:val="24"/>
          <w:szCs w:val="24"/>
        </w:rPr>
        <w:t>Ministarstvo je u oblasti zaštite tajnih podataka - Državno sigurnosno tijelo BiH (u daljnjem tekstu: DST)-</w:t>
      </w:r>
      <w:r w:rsidRPr="005B42C9">
        <w:rPr>
          <w:color w:val="000000" w:themeColor="text1"/>
          <w:sz w:val="24"/>
          <w:szCs w:val="24"/>
        </w:rPr>
        <w:t xml:space="preserve"> u 2014. godini svoje aktivnosti obavljalo u skladu s odredbama Zakona o z</w:t>
      </w:r>
      <w:r w:rsidR="00674936">
        <w:rPr>
          <w:color w:val="000000" w:themeColor="text1"/>
          <w:sz w:val="24"/>
          <w:szCs w:val="24"/>
        </w:rPr>
        <w:t>aštiti tajnih podatka („Sl.</w:t>
      </w:r>
      <w:r w:rsidRPr="005B42C9">
        <w:rPr>
          <w:color w:val="000000" w:themeColor="text1"/>
          <w:sz w:val="24"/>
          <w:szCs w:val="24"/>
        </w:rPr>
        <w:t xml:space="preserve"> glasnik BiH“, broj 54/05 i 12/09) i podzakonskih akata zasnovanih na Zakonu, kao i drugim pozitivnim zakonskim propisima, međunarodnim sporazumima i propisima, kojim je uređena ova oblast na području Bosne i Hercegovine. </w:t>
      </w:r>
    </w:p>
    <w:p w:rsidR="002A0205" w:rsidRPr="005B42C9" w:rsidRDefault="002A0205" w:rsidP="005B42C9">
      <w:pPr>
        <w:jc w:val="both"/>
        <w:rPr>
          <w:color w:val="000000" w:themeColor="text1"/>
          <w:sz w:val="24"/>
          <w:szCs w:val="24"/>
        </w:rPr>
      </w:pPr>
      <w:r w:rsidRPr="005B42C9">
        <w:rPr>
          <w:color w:val="000000" w:themeColor="text1"/>
          <w:sz w:val="24"/>
          <w:szCs w:val="24"/>
        </w:rPr>
        <w:t>Ove aktivnosti u vršene u skladu s dinamikom realiziranja projekata iz Programa rada za 2014. godinu i Strateškog plana Ministarstva sigurnosti BiH.</w:t>
      </w:r>
    </w:p>
    <w:p w:rsidR="002A0205" w:rsidRPr="005B42C9" w:rsidRDefault="002A0205" w:rsidP="005B42C9">
      <w:pPr>
        <w:jc w:val="both"/>
        <w:rPr>
          <w:bCs/>
          <w:color w:val="000000" w:themeColor="text1"/>
          <w:sz w:val="24"/>
          <w:szCs w:val="24"/>
        </w:rPr>
      </w:pPr>
      <w:r w:rsidRPr="005B42C9">
        <w:rPr>
          <w:bCs/>
          <w:color w:val="000000" w:themeColor="text1"/>
          <w:sz w:val="24"/>
          <w:szCs w:val="24"/>
        </w:rPr>
        <w:t>Tijekom 2014. godine kao i prethodnih godina DST je intenzivno radio na izdavanju sigurnosnih dozvola za uposlenike državnih tijela i drugih institucija u BiH koji obrađuju tajne podatke. S tim u vezi, u ovoj godini obuhvaćen je veliki broj institucija u BiH i može se konstatirati da je ova aktivnost u oblasti zaštite tajnih podataka u velikom broju institucija na svim razinama organizacije vlasti u BiH u velikom procentu implementirana.</w:t>
      </w:r>
    </w:p>
    <w:p w:rsidR="002A0205" w:rsidRPr="005B42C9" w:rsidRDefault="002A0205" w:rsidP="005B42C9">
      <w:pPr>
        <w:jc w:val="both"/>
        <w:rPr>
          <w:bCs/>
          <w:color w:val="000000" w:themeColor="text1"/>
          <w:sz w:val="24"/>
          <w:szCs w:val="24"/>
        </w:rPr>
      </w:pPr>
      <w:r w:rsidRPr="005B42C9">
        <w:rPr>
          <w:bCs/>
          <w:color w:val="000000" w:themeColor="text1"/>
          <w:sz w:val="24"/>
          <w:szCs w:val="24"/>
        </w:rPr>
        <w:t xml:space="preserve">Nastavljena je aktivnosti pružanja stručne pomoći drugim institucijama BiH, entitetima, kantonima i drugim organizacijama. Ova aktivnost se odnosila na izdavanje sigurnosnih dozvola za pristup tajnim podacima BiH i podacima drugih država međunarodnih ili regionalnih organizacija. Također, vršena je koordinacija u obavljanju sigurnosnih provjera u svrhu izdavanja sigurnosnih dozvola. U ovoj oblasti provođena je zakonska obaveza Osnovne obuke osoba koje su dobile sigurnosne dozvole. </w:t>
      </w:r>
    </w:p>
    <w:p w:rsidR="002A0205" w:rsidRPr="005B42C9" w:rsidRDefault="002A0205" w:rsidP="005B42C9">
      <w:pPr>
        <w:jc w:val="both"/>
        <w:rPr>
          <w:bCs/>
          <w:color w:val="000000" w:themeColor="text1"/>
          <w:sz w:val="24"/>
          <w:szCs w:val="24"/>
        </w:rPr>
      </w:pPr>
      <w:r w:rsidRPr="005B42C9">
        <w:rPr>
          <w:bCs/>
          <w:color w:val="000000" w:themeColor="text1"/>
          <w:sz w:val="24"/>
          <w:szCs w:val="24"/>
        </w:rPr>
        <w:t>Urađena su godišnja Izvješće o izdanim sigurnosnim dozvolama u 2013. godini za pristup tajnim podacima, kao i Izvješće o operativnom i tehničkom nadzoru u 2013. godini, koje je blagovremeno dostavljeno nadležnoj Zajedničkom povjerenstv</w:t>
      </w:r>
      <w:r w:rsidR="00674936">
        <w:rPr>
          <w:bCs/>
          <w:color w:val="000000" w:themeColor="text1"/>
          <w:sz w:val="24"/>
          <w:szCs w:val="24"/>
        </w:rPr>
        <w:t>u Parlamentarne Skupštine BiH</w:t>
      </w:r>
      <w:r w:rsidRPr="005B42C9">
        <w:rPr>
          <w:bCs/>
          <w:color w:val="000000" w:themeColor="text1"/>
          <w:sz w:val="24"/>
          <w:szCs w:val="24"/>
        </w:rPr>
        <w:t xml:space="preserve"> koje vrši nadzor nad radom Obavještajno-sigurnosne agencije Bosne i Hercegovine.</w:t>
      </w:r>
    </w:p>
    <w:p w:rsidR="002A0205" w:rsidRPr="005B42C9" w:rsidRDefault="002A0205" w:rsidP="005B42C9">
      <w:pPr>
        <w:jc w:val="both"/>
        <w:rPr>
          <w:bCs/>
          <w:color w:val="000000" w:themeColor="text1"/>
          <w:sz w:val="24"/>
          <w:szCs w:val="24"/>
        </w:rPr>
      </w:pPr>
      <w:r w:rsidRPr="005B42C9">
        <w:rPr>
          <w:bCs/>
          <w:color w:val="000000" w:themeColor="text1"/>
          <w:sz w:val="24"/>
          <w:szCs w:val="24"/>
        </w:rPr>
        <w:t xml:space="preserve">DST je u 2014. godini intenzivno nastavio s aktivnostima certificiranja sigurnosnih područja/podregistara za zaštitu tajnih podataka u BiH. Tako je </w:t>
      </w:r>
      <w:r w:rsidRPr="005B42C9">
        <w:rPr>
          <w:noProof/>
          <w:color w:val="000000" w:themeColor="text1"/>
          <w:sz w:val="24"/>
          <w:szCs w:val="24"/>
        </w:rPr>
        <w:t>Direkciji za koordinaciju policijskih tijela BiH</w:t>
      </w:r>
      <w:r w:rsidRPr="005B42C9">
        <w:rPr>
          <w:color w:val="000000" w:themeColor="text1"/>
          <w:sz w:val="24"/>
          <w:szCs w:val="24"/>
        </w:rPr>
        <w:t xml:space="preserve"> – c</w:t>
      </w:r>
      <w:r w:rsidRPr="005B42C9">
        <w:rPr>
          <w:noProof/>
          <w:color w:val="000000" w:themeColor="text1"/>
          <w:sz w:val="24"/>
          <w:szCs w:val="24"/>
        </w:rPr>
        <w:t xml:space="preserve">ertificirano sigurnosno područje za zaštitu tajnih podataka BiH do i uključujući stupanj tajnosti VRLO TAJNO, a u </w:t>
      </w:r>
      <w:r w:rsidRPr="005B42C9">
        <w:rPr>
          <w:color w:val="000000" w:themeColor="text1"/>
          <w:sz w:val="24"/>
          <w:szCs w:val="24"/>
        </w:rPr>
        <w:t xml:space="preserve">Ministarstvu unutarnjih poslova Zeničko-dobojskog kantona – Zenica – certificirano sigurnosno područje za zaštitu tajnih podataka u papirnoj formi </w:t>
      </w:r>
      <w:r w:rsidRPr="005B42C9">
        <w:rPr>
          <w:noProof/>
          <w:color w:val="000000" w:themeColor="text1"/>
          <w:sz w:val="24"/>
          <w:szCs w:val="24"/>
        </w:rPr>
        <w:t>za zaštitu tajnih podataka BiH do i uključujući stupanj tajnosti VRLO TAJNO</w:t>
      </w:r>
      <w:r w:rsidRPr="005B42C9">
        <w:rPr>
          <w:color w:val="000000" w:themeColor="text1"/>
          <w:sz w:val="24"/>
          <w:szCs w:val="24"/>
        </w:rPr>
        <w:t>. Nadzorne aktivn</w:t>
      </w:r>
      <w:r w:rsidR="00794FEF">
        <w:rPr>
          <w:color w:val="000000" w:themeColor="text1"/>
          <w:sz w:val="24"/>
          <w:szCs w:val="24"/>
        </w:rPr>
        <w:t>osti su izvršene u Misiji BiH</w:t>
      </w:r>
      <w:r w:rsidRPr="005B42C9">
        <w:rPr>
          <w:color w:val="000000" w:themeColor="text1"/>
          <w:sz w:val="24"/>
          <w:szCs w:val="24"/>
        </w:rPr>
        <w:t xml:space="preserve"> pri NATO-u u Bruxellesu, Misiji Bosne i Hercegovine pri NATO SHAPE u Monsu te Misiji Bosne i Hercegovine pri EU u Bruxellesu.</w:t>
      </w:r>
    </w:p>
    <w:p w:rsidR="002A0205" w:rsidRPr="005B42C9" w:rsidRDefault="002A0205" w:rsidP="005B42C9">
      <w:pPr>
        <w:jc w:val="both"/>
        <w:rPr>
          <w:color w:val="000000" w:themeColor="text1"/>
          <w:sz w:val="24"/>
          <w:szCs w:val="24"/>
        </w:rPr>
      </w:pPr>
      <w:r w:rsidRPr="005B42C9">
        <w:rPr>
          <w:color w:val="000000" w:themeColor="text1"/>
          <w:sz w:val="24"/>
          <w:szCs w:val="24"/>
        </w:rPr>
        <w:t xml:space="preserve">Vršene su i aktivnosti na uspostavi, odnosno razvijanju sustava sigurnosnih područja u Bosni i Hercegovini kroz nadzorne aktivnosti nad provođenjem organizacijskih, fizičkih i tehničkih odluka za zaštitu tajnih podataka u institucijama koje su uputile zahtjev (instruktivni nadzor). </w:t>
      </w:r>
    </w:p>
    <w:p w:rsidR="002A0205" w:rsidRPr="005B42C9" w:rsidRDefault="002A0205" w:rsidP="005B42C9">
      <w:pPr>
        <w:jc w:val="both"/>
        <w:rPr>
          <w:bCs/>
          <w:color w:val="000000" w:themeColor="text1"/>
          <w:sz w:val="24"/>
          <w:szCs w:val="24"/>
        </w:rPr>
      </w:pPr>
      <w:r w:rsidRPr="005B42C9">
        <w:rPr>
          <w:color w:val="000000" w:themeColor="text1"/>
          <w:sz w:val="24"/>
          <w:szCs w:val="24"/>
        </w:rPr>
        <w:t>Vršene su aktivnosti na izradi plana aktivnosti i izvještavanja o realizaciji aktivnosti u okviru NATO IPAP/PARP programa koje se odnose na oblast fizičke sigurnosti.</w:t>
      </w:r>
    </w:p>
    <w:p w:rsidR="002A0205" w:rsidRPr="005B42C9" w:rsidRDefault="002A0205" w:rsidP="005B42C9">
      <w:pPr>
        <w:jc w:val="both"/>
        <w:rPr>
          <w:bCs/>
          <w:color w:val="000000" w:themeColor="text1"/>
          <w:sz w:val="24"/>
          <w:szCs w:val="24"/>
        </w:rPr>
      </w:pPr>
      <w:r w:rsidRPr="005B42C9">
        <w:rPr>
          <w:bCs/>
          <w:color w:val="000000" w:themeColor="text1"/>
          <w:sz w:val="24"/>
          <w:szCs w:val="24"/>
        </w:rPr>
        <w:t>TEMPEST tim Državnog sigurnosnog tijela je tijekom 2014. godine vršio TEMPEST mjerenja sigurnosnih područja u Crnoj Gori, na poziv Ministarstva obrane Crne Gore, u sklopu regionalne suradnje.</w:t>
      </w:r>
    </w:p>
    <w:p w:rsidR="002A0205" w:rsidRPr="005B42C9" w:rsidRDefault="002A0205" w:rsidP="005B42C9">
      <w:pPr>
        <w:jc w:val="both"/>
        <w:rPr>
          <w:bCs/>
          <w:color w:val="000000" w:themeColor="text1"/>
          <w:sz w:val="24"/>
          <w:szCs w:val="24"/>
        </w:rPr>
      </w:pPr>
      <w:r w:rsidRPr="005B42C9">
        <w:rPr>
          <w:bCs/>
          <w:color w:val="000000" w:themeColor="text1"/>
          <w:sz w:val="24"/>
          <w:szCs w:val="24"/>
        </w:rPr>
        <w:t>Akreditirani su sustavi Motorola SY-71E za razmjenu tajnih podataka do i uključujući stupanj TAJNO između NATO-a i Bosne i Hercegovine.</w:t>
      </w:r>
    </w:p>
    <w:p w:rsidR="002A0205" w:rsidRPr="005B42C9" w:rsidRDefault="002A0205" w:rsidP="005B42C9">
      <w:pPr>
        <w:jc w:val="both"/>
        <w:rPr>
          <w:color w:val="000000" w:themeColor="text1"/>
          <w:sz w:val="24"/>
          <w:szCs w:val="24"/>
        </w:rPr>
      </w:pPr>
      <w:r w:rsidRPr="005B42C9">
        <w:rPr>
          <w:color w:val="000000" w:themeColor="text1"/>
          <w:sz w:val="24"/>
          <w:szCs w:val="24"/>
        </w:rPr>
        <w:t>U SEENSA regionalne suradnje u listopadu 2014. godine u Beogradu je održan sastanak radne skupine za cyber sigurnost na kojem su doneseni određeni zaključci za nastavak rada državnih sigurnosnih tijela iz regije, kao i međusobna suradnja u ovoj oblasti.</w:t>
      </w:r>
    </w:p>
    <w:p w:rsidR="002A0205" w:rsidRPr="005B42C9" w:rsidRDefault="002A0205" w:rsidP="005B42C9">
      <w:pPr>
        <w:jc w:val="both"/>
        <w:rPr>
          <w:color w:val="000000" w:themeColor="text1"/>
          <w:sz w:val="24"/>
          <w:szCs w:val="24"/>
        </w:rPr>
      </w:pPr>
      <w:r w:rsidRPr="005B42C9">
        <w:rPr>
          <w:color w:val="000000" w:themeColor="text1"/>
          <w:sz w:val="24"/>
          <w:szCs w:val="24"/>
        </w:rPr>
        <w:t>CHIASMUS sustav za elektroničku razmjenu tajnih podataka st</w:t>
      </w:r>
      <w:r w:rsidR="00794FEF">
        <w:rPr>
          <w:color w:val="000000" w:themeColor="text1"/>
          <w:sz w:val="24"/>
          <w:szCs w:val="24"/>
        </w:rPr>
        <w:t>upnja INTERNO između EU i BiH</w:t>
      </w:r>
      <w:r w:rsidRPr="005B42C9">
        <w:rPr>
          <w:color w:val="000000" w:themeColor="text1"/>
          <w:sz w:val="24"/>
          <w:szCs w:val="24"/>
        </w:rPr>
        <w:t xml:space="preserve"> je akreditiran u 7 institucija Bosne i Hercegovine: Ministarstvo sigurnosti, Misija BiH pri EU, Ministarstvo vanjskih poslova, Ministarstvo obrane, Obavještajno-sigurnosna agencija, Granična policija i Državna agencija za istrage i zaštitu.</w:t>
      </w:r>
    </w:p>
    <w:p w:rsidR="002A0205" w:rsidRPr="005B42C9" w:rsidRDefault="002A0205" w:rsidP="005B42C9">
      <w:pPr>
        <w:jc w:val="both"/>
        <w:rPr>
          <w:bCs/>
          <w:color w:val="000000"/>
          <w:sz w:val="24"/>
          <w:szCs w:val="24"/>
        </w:rPr>
      </w:pPr>
      <w:r w:rsidRPr="005B42C9">
        <w:rPr>
          <w:bCs/>
          <w:color w:val="000000"/>
          <w:sz w:val="24"/>
          <w:szCs w:val="24"/>
        </w:rPr>
        <w:t xml:space="preserve">Tijekom 2014. godine nastavljena je ranije uspostavljena kvalitetna suradnja s državnim sigurnosnim tijelima država u regiji. S tim u vezi, razmjenjivana su pozitivna iskustava u oblasti zaštite tajnih podataka, koje aktivnosti su dale pozitivne rezultate. </w:t>
      </w:r>
    </w:p>
    <w:p w:rsidR="002A0205" w:rsidRPr="005B42C9" w:rsidRDefault="002A0205" w:rsidP="005B42C9">
      <w:pPr>
        <w:jc w:val="both"/>
        <w:rPr>
          <w:sz w:val="24"/>
          <w:szCs w:val="24"/>
        </w:rPr>
      </w:pPr>
      <w:r w:rsidRPr="005B42C9">
        <w:rPr>
          <w:sz w:val="24"/>
          <w:szCs w:val="24"/>
        </w:rPr>
        <w:t>U okviru pravnih, kadrovskih, općih i financijsko-materijalnih poslova Ministarstvo je u tijeku 2014. godine u obavljan</w:t>
      </w:r>
      <w:r w:rsidR="00794FEF">
        <w:rPr>
          <w:sz w:val="24"/>
          <w:szCs w:val="24"/>
        </w:rPr>
        <w:t xml:space="preserve">ju zadatih poslova i zadataka, </w:t>
      </w:r>
      <w:r w:rsidRPr="005B42C9">
        <w:rPr>
          <w:sz w:val="24"/>
          <w:szCs w:val="24"/>
        </w:rPr>
        <w:t>realiziralo više zakonskih i podzakonskih aktivnosti (navedene su u odgovarajućim poglavljima ovog izvješća), a radilo je i sljedeće: u okviru pi</w:t>
      </w:r>
      <w:r w:rsidR="00794FEF">
        <w:rPr>
          <w:sz w:val="24"/>
          <w:szCs w:val="24"/>
        </w:rPr>
        <w:t>sa</w:t>
      </w:r>
      <w:r w:rsidR="0091148A">
        <w:rPr>
          <w:sz w:val="24"/>
          <w:szCs w:val="24"/>
        </w:rPr>
        <w:t>rnice i arhive u razdoblju 1.1.-</w:t>
      </w:r>
      <w:r w:rsidR="00794FEF">
        <w:rPr>
          <w:sz w:val="24"/>
          <w:szCs w:val="24"/>
        </w:rPr>
        <w:t>31.12.</w:t>
      </w:r>
      <w:r w:rsidRPr="005B42C9">
        <w:rPr>
          <w:sz w:val="24"/>
          <w:szCs w:val="24"/>
        </w:rPr>
        <w:t>2014. godine obavljani su poslovi za potrebe ministarstva i njegovih sektora, sukladno Odluci o uredskom poslovanju ministarstava, službi, institucija i drugih tijel</w:t>
      </w:r>
      <w:r w:rsidR="00794FEF">
        <w:rPr>
          <w:sz w:val="24"/>
          <w:szCs w:val="24"/>
        </w:rPr>
        <w:t>a Vijeća ministara BiH («Sl.</w:t>
      </w:r>
      <w:r w:rsidRPr="005B42C9">
        <w:rPr>
          <w:sz w:val="24"/>
          <w:szCs w:val="24"/>
        </w:rPr>
        <w:t xml:space="preserve"> glasnik BiH», br. 21/01 i 29/03), kao i Naputku o načinu vršenja uredskog poslovanja ministarstava, službi, institucija i drugi</w:t>
      </w:r>
      <w:r w:rsidR="00794FEF">
        <w:rPr>
          <w:sz w:val="24"/>
          <w:szCs w:val="24"/>
        </w:rPr>
        <w:t>h tijela Vijeća ministara BiH («Sl.</w:t>
      </w:r>
      <w:r w:rsidRPr="005B42C9">
        <w:rPr>
          <w:sz w:val="24"/>
          <w:szCs w:val="24"/>
        </w:rPr>
        <w:t xml:space="preserve"> glasnik BiH», br. 35/03, 92/05 i 40/07).</w:t>
      </w:r>
    </w:p>
    <w:p w:rsidR="002A0205" w:rsidRDefault="002A0205" w:rsidP="005B42C9">
      <w:pPr>
        <w:jc w:val="both"/>
        <w:rPr>
          <w:sz w:val="24"/>
          <w:szCs w:val="24"/>
        </w:rPr>
      </w:pPr>
      <w:r w:rsidRPr="005B42C9">
        <w:rPr>
          <w:sz w:val="24"/>
          <w:szCs w:val="24"/>
        </w:rPr>
        <w:t>U navedenom razdoblju vršeno je redovno i ažurno primanje akata, dostavljanje istih na signiranje, zatim zavođenje, združivanje i dostavljanje akata i predmeta u rad, razvođenje akata i predmeta, otpremanje pošte, arhiviranje i čuvanje predmeta i akata, kao i prijem stranaka i davanje potrebnih obavijesti i pravnih savjeta.</w:t>
      </w:r>
    </w:p>
    <w:p w:rsidR="00794FEF" w:rsidRPr="005B42C9" w:rsidRDefault="00794FEF" w:rsidP="005B42C9">
      <w:pPr>
        <w:jc w:val="both"/>
        <w:rPr>
          <w:sz w:val="24"/>
          <w:szCs w:val="24"/>
        </w:rPr>
      </w:pPr>
    </w:p>
    <w:p w:rsidR="002A0205" w:rsidRDefault="00794FEF" w:rsidP="005B42C9">
      <w:pPr>
        <w:jc w:val="both"/>
        <w:rPr>
          <w:sz w:val="22"/>
          <w:szCs w:val="22"/>
        </w:rPr>
      </w:pPr>
      <w:r w:rsidRPr="00794FEF">
        <w:rPr>
          <w:sz w:val="22"/>
          <w:szCs w:val="22"/>
        </w:rPr>
        <w:t xml:space="preserve">ZAKONODAVNE </w:t>
      </w:r>
      <w:r>
        <w:rPr>
          <w:sz w:val="22"/>
          <w:szCs w:val="22"/>
        </w:rPr>
        <w:t xml:space="preserve"> </w:t>
      </w:r>
      <w:r w:rsidRPr="00794FEF">
        <w:rPr>
          <w:sz w:val="22"/>
          <w:szCs w:val="22"/>
        </w:rPr>
        <w:t>AKTIVNOSTI</w:t>
      </w:r>
    </w:p>
    <w:p w:rsidR="00794FEF" w:rsidRPr="00794FEF" w:rsidRDefault="00794FEF" w:rsidP="005B42C9">
      <w:pPr>
        <w:jc w:val="both"/>
        <w:rPr>
          <w:sz w:val="22"/>
          <w:szCs w:val="22"/>
        </w:rPr>
      </w:pPr>
    </w:p>
    <w:p w:rsidR="002A0205" w:rsidRPr="00794FEF" w:rsidRDefault="002A0205" w:rsidP="005B42C9">
      <w:pPr>
        <w:jc w:val="both"/>
        <w:rPr>
          <w:i/>
          <w:sz w:val="24"/>
          <w:szCs w:val="24"/>
        </w:rPr>
      </w:pPr>
      <w:r w:rsidRPr="00794FEF">
        <w:rPr>
          <w:i/>
          <w:sz w:val="24"/>
          <w:szCs w:val="24"/>
        </w:rPr>
        <w:t>Usvojeni zakoni</w:t>
      </w:r>
    </w:p>
    <w:p w:rsidR="002A0205" w:rsidRPr="005B42C9" w:rsidRDefault="002A0205" w:rsidP="005B42C9">
      <w:pPr>
        <w:jc w:val="both"/>
        <w:rPr>
          <w:sz w:val="24"/>
          <w:szCs w:val="24"/>
        </w:rPr>
      </w:pPr>
      <w:r w:rsidRPr="005B42C9">
        <w:rPr>
          <w:sz w:val="24"/>
          <w:szCs w:val="24"/>
        </w:rPr>
        <w:t>Zakon o izmjenama i dopunama Zakona o graničnoj kontroli usvojen je od strane Parlamentarne skupštine BiH.</w:t>
      </w:r>
    </w:p>
    <w:p w:rsidR="002A0205" w:rsidRPr="005B42C9" w:rsidRDefault="002A0205" w:rsidP="005B42C9">
      <w:pPr>
        <w:jc w:val="both"/>
        <w:rPr>
          <w:sz w:val="24"/>
          <w:szCs w:val="24"/>
        </w:rPr>
      </w:pPr>
      <w:r w:rsidRPr="005B42C9">
        <w:rPr>
          <w:sz w:val="24"/>
          <w:szCs w:val="24"/>
        </w:rPr>
        <w:t>Zakon o sprečavanju pranja novca i financiranja terorističkih aktivnosti. Dom nar</w:t>
      </w:r>
      <w:r w:rsidR="00794FEF">
        <w:rPr>
          <w:sz w:val="24"/>
          <w:szCs w:val="24"/>
        </w:rPr>
        <w:t>oda Parlamentarne skupštine BiH</w:t>
      </w:r>
      <w:r w:rsidRPr="005B42C9">
        <w:rPr>
          <w:sz w:val="24"/>
          <w:szCs w:val="24"/>
        </w:rPr>
        <w:t xml:space="preserve"> je 6. 6. 2</w:t>
      </w:r>
      <w:r w:rsidR="00794FEF">
        <w:rPr>
          <w:sz w:val="24"/>
          <w:szCs w:val="24"/>
        </w:rPr>
        <w:t xml:space="preserve">014. godine po hitnom postupku </w:t>
      </w:r>
      <w:r w:rsidRPr="005B42C9">
        <w:rPr>
          <w:sz w:val="24"/>
          <w:szCs w:val="24"/>
        </w:rPr>
        <w:t xml:space="preserve">usvojio ovaj zakon. </w:t>
      </w:r>
    </w:p>
    <w:p w:rsidR="002A0205" w:rsidRPr="005B42C9" w:rsidRDefault="002A0205" w:rsidP="005B42C9">
      <w:pPr>
        <w:jc w:val="both"/>
        <w:rPr>
          <w:sz w:val="24"/>
          <w:szCs w:val="24"/>
        </w:rPr>
      </w:pPr>
      <w:r w:rsidRPr="005B42C9">
        <w:rPr>
          <w:bCs/>
          <w:sz w:val="24"/>
          <w:szCs w:val="24"/>
        </w:rPr>
        <w:t>Na 89. s</w:t>
      </w:r>
      <w:r w:rsidR="00794FEF">
        <w:rPr>
          <w:bCs/>
          <w:sz w:val="24"/>
          <w:szCs w:val="24"/>
        </w:rPr>
        <w:t>jednici Vijeće ministara BiH 4.4.</w:t>
      </w:r>
      <w:r w:rsidRPr="005B42C9">
        <w:rPr>
          <w:bCs/>
          <w:sz w:val="24"/>
          <w:szCs w:val="24"/>
        </w:rPr>
        <w:t>2014. godine na prijedlog Ministarstva sigurnosti, utvrdilo je: Prijedlog zakona o izmjenama i dopunama Zakona o policijskim službenicima Bosne i Hercegovine – novi tekst.</w:t>
      </w:r>
      <w:r w:rsidR="00794FEF">
        <w:rPr>
          <w:sz w:val="24"/>
          <w:szCs w:val="24"/>
        </w:rPr>
        <w:t xml:space="preserve"> Zaključeno je da </w:t>
      </w:r>
      <w:r w:rsidRPr="005B42C9">
        <w:rPr>
          <w:sz w:val="24"/>
          <w:szCs w:val="24"/>
        </w:rPr>
        <w:t>prijedlog zakona bude dostavljen Parlamentarnoj skupštini BiH na razmatranje po re</w:t>
      </w:r>
      <w:r w:rsidR="00794FEF">
        <w:rPr>
          <w:sz w:val="24"/>
          <w:szCs w:val="24"/>
        </w:rPr>
        <w:t xml:space="preserve">dovnoj zakonodavnoj proceduri. </w:t>
      </w:r>
    </w:p>
    <w:p w:rsidR="002A0205" w:rsidRPr="005B42C9" w:rsidRDefault="002A0205" w:rsidP="005B42C9">
      <w:pPr>
        <w:jc w:val="both"/>
        <w:rPr>
          <w:sz w:val="24"/>
          <w:szCs w:val="24"/>
        </w:rPr>
      </w:pPr>
      <w:r w:rsidRPr="005B42C9">
        <w:rPr>
          <w:sz w:val="24"/>
          <w:szCs w:val="24"/>
        </w:rPr>
        <w:t>Treba spomenuti i aktivnosti oko izmjene Zakona o plaćama - upućena inicijativa prema Ministarstvu financija BiH vezano za dodatak na plaću za Direkciju za koordinaciju policijskih tijela.</w:t>
      </w:r>
    </w:p>
    <w:p w:rsidR="002A0205" w:rsidRPr="007E259C" w:rsidRDefault="002A0205" w:rsidP="005B42C9">
      <w:pPr>
        <w:jc w:val="both"/>
        <w:rPr>
          <w:i/>
          <w:sz w:val="24"/>
          <w:szCs w:val="24"/>
        </w:rPr>
      </w:pPr>
      <w:r w:rsidRPr="007E259C">
        <w:rPr>
          <w:i/>
          <w:sz w:val="24"/>
          <w:szCs w:val="24"/>
        </w:rPr>
        <w:t>Neusvojeni zakoni i zakoni čija je izrada u tijeku</w:t>
      </w:r>
    </w:p>
    <w:p w:rsidR="002A0205" w:rsidRPr="005B42C9" w:rsidRDefault="002A0205" w:rsidP="005B42C9">
      <w:pPr>
        <w:jc w:val="both"/>
        <w:rPr>
          <w:bCs/>
          <w:sz w:val="24"/>
          <w:szCs w:val="24"/>
        </w:rPr>
      </w:pPr>
      <w:r w:rsidRPr="005B42C9">
        <w:rPr>
          <w:sz w:val="24"/>
          <w:szCs w:val="24"/>
        </w:rPr>
        <w:t>Izrada prijedloga novog teksta zakona o spreč</w:t>
      </w:r>
      <w:r w:rsidR="007E259C">
        <w:rPr>
          <w:sz w:val="24"/>
          <w:szCs w:val="24"/>
        </w:rPr>
        <w:t xml:space="preserve">avanju i suzbijanju zlouporabe </w:t>
      </w:r>
      <w:r w:rsidRPr="005B42C9">
        <w:rPr>
          <w:sz w:val="24"/>
          <w:szCs w:val="24"/>
        </w:rPr>
        <w:t xml:space="preserve">opojnih droga. </w:t>
      </w:r>
      <w:r w:rsidRPr="005B42C9">
        <w:rPr>
          <w:bCs/>
          <w:sz w:val="24"/>
          <w:szCs w:val="24"/>
        </w:rPr>
        <w:t>Vijeće ministara BiH je, na 107. sjednici održanoj 11. 9. 2014. godine, odgodilo izjašnjavanje o Prijedlogu odluke o izmjeni i dopuni Odluke o formiranju radne skupine za izradu novog teksta zakona o sprečavanju i suzbijanju zlouporabe opojnih droga. Radna skupina za izradu novog teksta zakona o sprečavanju i suzbijanju zlouporabe opojnih dro</w:t>
      </w:r>
      <w:r w:rsidR="007E259C">
        <w:rPr>
          <w:bCs/>
          <w:sz w:val="24"/>
          <w:szCs w:val="24"/>
        </w:rPr>
        <w:t>ga je, na sastanku održanom 20.11.</w:t>
      </w:r>
      <w:r w:rsidRPr="005B42C9">
        <w:rPr>
          <w:bCs/>
          <w:sz w:val="24"/>
          <w:szCs w:val="24"/>
        </w:rPr>
        <w:t xml:space="preserve">2013. godine, usvojila zaključak da se izmijeni ranije usvojeni Poslovnik o radu Radne skupine u smislu imenovanja zamjenskih članova Radne skupine. </w:t>
      </w:r>
    </w:p>
    <w:p w:rsidR="002A0205" w:rsidRPr="005B42C9" w:rsidRDefault="002A0205" w:rsidP="005B42C9">
      <w:pPr>
        <w:jc w:val="both"/>
        <w:rPr>
          <w:noProof/>
          <w:sz w:val="24"/>
          <w:szCs w:val="24"/>
        </w:rPr>
      </w:pPr>
      <w:r w:rsidRPr="005B42C9">
        <w:rPr>
          <w:noProof/>
          <w:sz w:val="24"/>
          <w:szCs w:val="24"/>
        </w:rPr>
        <w:t>Strategijom u oblasti imigracije i azila i Akcijskim planom za razdoblje 2012. - 2015. godina utvrđena je obveza Sektora za azil da do kraja 2014. godine sačini nacrt teksta zakona o azilu. Odlukom zamjenika ministra Ministarstva sigurnosti BiH formirana je Radna skupina za izradu teksta zakona o azilu. Radna skupina je, zbog velikog kašnjenja, bila prinuđena intenzivirati svoj rad, kako bi ispoštovala propisani rok za njegovo donošenje. U skladu s člankom 6. Pravilnika za konzultacije u i</w:t>
      </w:r>
      <w:r w:rsidR="007E259C">
        <w:rPr>
          <w:noProof/>
          <w:sz w:val="24"/>
          <w:szCs w:val="24"/>
        </w:rPr>
        <w:t>zradi pravnih propisa („Sl.</w:t>
      </w:r>
      <w:r w:rsidRPr="005B42C9">
        <w:rPr>
          <w:noProof/>
          <w:sz w:val="24"/>
          <w:szCs w:val="24"/>
        </w:rPr>
        <w:t xml:space="preserve"> glasnik BiH“, broj 81/06) na web-stranicu Ministarstva postavljen je prednacrt ovog zakona i upućen poziv na dostavu komentara na predloženi prednacrt. Sačinjen je potom nacrt teksta zakona o azilu, na čijoj finalizaciji se još uvijek radi.</w:t>
      </w:r>
    </w:p>
    <w:p w:rsidR="002A0205" w:rsidRPr="005B42C9" w:rsidRDefault="002A0205" w:rsidP="005B42C9">
      <w:pPr>
        <w:jc w:val="both"/>
        <w:rPr>
          <w:sz w:val="24"/>
          <w:szCs w:val="24"/>
        </w:rPr>
      </w:pPr>
      <w:r w:rsidRPr="005B42C9">
        <w:rPr>
          <w:sz w:val="24"/>
          <w:szCs w:val="24"/>
        </w:rPr>
        <w:t>Državno sigurnosno tijelo je po zaključk</w:t>
      </w:r>
      <w:r w:rsidR="007E259C">
        <w:rPr>
          <w:sz w:val="24"/>
          <w:szCs w:val="24"/>
        </w:rPr>
        <w:t xml:space="preserve">u Parlamentarne skupštine BiH iz 2013. godine sačinilo </w:t>
      </w:r>
      <w:r w:rsidRPr="005B42C9">
        <w:rPr>
          <w:sz w:val="24"/>
          <w:szCs w:val="24"/>
        </w:rPr>
        <w:t>izmjene i dopuna Zakona o zaštiti tajnih podataka, koje su dostavljene</w:t>
      </w:r>
      <w:r w:rsidR="007E259C">
        <w:rPr>
          <w:sz w:val="24"/>
          <w:szCs w:val="24"/>
        </w:rPr>
        <w:t xml:space="preserve"> Parlamentarnoj skupštini BiH</w:t>
      </w:r>
      <w:r w:rsidRPr="005B42C9">
        <w:rPr>
          <w:sz w:val="24"/>
          <w:szCs w:val="24"/>
        </w:rPr>
        <w:t xml:space="preserve"> radi usvajanja, koje nisu usvojene iz razloga što iste nisu usuglašene pred nadležnim domovima Parlamentarne skupštine Bosne i Hercegovine. Po istima je tijekom 2014. godine održavana rasprava u parlamentu BiH.</w:t>
      </w:r>
    </w:p>
    <w:p w:rsidR="002A0205" w:rsidRPr="00664A8A" w:rsidRDefault="00664A8A" w:rsidP="005B42C9">
      <w:pPr>
        <w:jc w:val="both"/>
        <w:rPr>
          <w:i/>
          <w:sz w:val="24"/>
          <w:szCs w:val="24"/>
        </w:rPr>
      </w:pPr>
      <w:r w:rsidRPr="00664A8A">
        <w:rPr>
          <w:i/>
          <w:sz w:val="24"/>
          <w:szCs w:val="24"/>
        </w:rPr>
        <w:t xml:space="preserve">Usvojeni </w:t>
      </w:r>
      <w:r w:rsidR="002A0205" w:rsidRPr="00664A8A">
        <w:rPr>
          <w:i/>
          <w:sz w:val="24"/>
          <w:szCs w:val="24"/>
        </w:rPr>
        <w:t>prijedlozi pod</w:t>
      </w:r>
      <w:r w:rsidRPr="00664A8A">
        <w:rPr>
          <w:i/>
          <w:sz w:val="24"/>
          <w:szCs w:val="24"/>
        </w:rPr>
        <w:t xml:space="preserve">zakonskih i drugih normativnih </w:t>
      </w:r>
      <w:r w:rsidR="002A0205" w:rsidRPr="00664A8A">
        <w:rPr>
          <w:i/>
          <w:sz w:val="24"/>
          <w:szCs w:val="24"/>
        </w:rPr>
        <w:t>akata</w:t>
      </w:r>
    </w:p>
    <w:p w:rsidR="002A0205" w:rsidRPr="005B42C9" w:rsidRDefault="002A0205" w:rsidP="005B42C9">
      <w:pPr>
        <w:jc w:val="both"/>
        <w:rPr>
          <w:color w:val="000000"/>
          <w:sz w:val="24"/>
          <w:szCs w:val="24"/>
        </w:rPr>
      </w:pPr>
      <w:r w:rsidRPr="005B42C9">
        <w:rPr>
          <w:color w:val="000000"/>
          <w:sz w:val="24"/>
          <w:szCs w:val="24"/>
        </w:rPr>
        <w:t>Ministarstvo sigurnosti BiH je tijekom 2014. godine, na prijedlog Državnog sigurnosnog tijela, usvojilo Pravilnik o izgledu i sadržaju dozvole za pristup tajnim podacima, sigurnosnih upitnika, izjava i drugih dokumenata propisanih Zakonom o za</w:t>
      </w:r>
      <w:r w:rsidR="00664A8A">
        <w:rPr>
          <w:color w:val="000000"/>
          <w:sz w:val="24"/>
          <w:szCs w:val="24"/>
        </w:rPr>
        <w:t>štiti tajnih podataka („Sl.</w:t>
      </w:r>
      <w:r w:rsidRPr="005B42C9">
        <w:rPr>
          <w:color w:val="000000"/>
          <w:sz w:val="24"/>
          <w:szCs w:val="24"/>
        </w:rPr>
        <w:t xml:space="preserve"> glasnik BiH“, broj 61/14).</w:t>
      </w:r>
    </w:p>
    <w:p w:rsidR="002A0205" w:rsidRPr="005B42C9" w:rsidRDefault="002A0205" w:rsidP="005B42C9">
      <w:pPr>
        <w:jc w:val="both"/>
        <w:rPr>
          <w:sz w:val="24"/>
          <w:szCs w:val="24"/>
        </w:rPr>
      </w:pPr>
      <w:r w:rsidRPr="005B42C9">
        <w:rPr>
          <w:sz w:val="24"/>
          <w:szCs w:val="24"/>
        </w:rPr>
        <w:t>Formirana je Radna skupina za izradu podzakonskih akata u cilju provođenja Zakona o sprečavanju pranja novca i financiranja terorističkih aktivnosti. Izrađeni su Prijedlog pravilnika o provedbi Zakona o sprečavanju pranja novca i financiranja terorističkih aktivnosti i Prijedlog naputka o načinu popune obrazaca i elektroničkog unosa podataka za prijavu novčanih transakcija od strane obveznika. Prijedlozi oba dokumenta dostavljeni su 30. 10. 2014. godine na usvajanje Vijeću ministara BiH.</w:t>
      </w:r>
    </w:p>
    <w:p w:rsidR="002A0205" w:rsidRPr="005B42C9" w:rsidRDefault="002A0205" w:rsidP="005B42C9">
      <w:pPr>
        <w:jc w:val="both"/>
        <w:rPr>
          <w:sz w:val="24"/>
          <w:szCs w:val="24"/>
        </w:rPr>
      </w:pPr>
      <w:r w:rsidRPr="005B42C9">
        <w:rPr>
          <w:sz w:val="24"/>
          <w:szCs w:val="24"/>
        </w:rPr>
        <w:t>U Ministarstvu su izrađena: mišljenje na prednacrt pravilnika o izvangabaritnim i izvanrednim vojnim transportima u Ministarstvu obrane BiH i Oružanim snagama BiH,  mišlj</w:t>
      </w:r>
      <w:r w:rsidR="00664A8A">
        <w:rPr>
          <w:sz w:val="24"/>
          <w:szCs w:val="24"/>
        </w:rPr>
        <w:t>enje o sporazumima između BiH i R.</w:t>
      </w:r>
      <w:r w:rsidRPr="005B42C9">
        <w:rPr>
          <w:sz w:val="24"/>
          <w:szCs w:val="24"/>
        </w:rPr>
        <w:t xml:space="preserve"> Austrije preuzetih na osnovi sukcesije od bivše SFRJ, a koje je potrebno otkazati. Treba spomenuti i aktivnosti oko Plana o izmjeni i dopuni Plana prijema kadeta u policijske agencije na razini institucija BiH u 2014., kao i oko Pravilnika o izmjenama i dopunama Pravilnika o unutarnjoj organizaciji Državne agencije za istrage i zaštitu i Pravilnika o policijskoj uniformi.  </w:t>
      </w:r>
    </w:p>
    <w:p w:rsidR="002A0205" w:rsidRDefault="002A0205" w:rsidP="005B42C9">
      <w:pPr>
        <w:jc w:val="both"/>
        <w:rPr>
          <w:rFonts w:eastAsia="Calibri"/>
          <w:bCs/>
          <w:sz w:val="24"/>
          <w:szCs w:val="24"/>
        </w:rPr>
      </w:pPr>
      <w:r w:rsidRPr="005B42C9">
        <w:rPr>
          <w:sz w:val="24"/>
          <w:szCs w:val="24"/>
        </w:rPr>
        <w:t>Pripremljene su i upućene u proceduru usvajanja Izmjene i dopune Odluke o određivanju međunarodnih graničnih prijelaza za promet naoružanja i vojne opreme, opasnih, eksplozivnih i radioaktivnih materija i sredstava dvojne namjene.</w:t>
      </w:r>
      <w:r w:rsidRPr="005B42C9">
        <w:rPr>
          <w:bCs/>
          <w:sz w:val="24"/>
          <w:szCs w:val="24"/>
        </w:rPr>
        <w:t xml:space="preserve"> </w:t>
      </w:r>
      <w:r w:rsidRPr="005B42C9">
        <w:rPr>
          <w:sz w:val="24"/>
          <w:szCs w:val="24"/>
        </w:rPr>
        <w:t>Izrađen je set obvezujućih podzakonskih akata iz oblasti migracija u skladu s odredbama usvojenog Zakona o izmjenama i dopunama Zakona o kretanju i boravku stranaca i azilu: Odluka o najmanjem iznosu sredstava potrebnih za izdržavanje stranaca za vrije</w:t>
      </w:r>
      <w:r w:rsidR="009E54AB">
        <w:rPr>
          <w:sz w:val="24"/>
          <w:szCs w:val="24"/>
        </w:rPr>
        <w:t>me namjeravanog boravka u BiH</w:t>
      </w:r>
      <w:r w:rsidRPr="005B42C9">
        <w:rPr>
          <w:sz w:val="24"/>
          <w:szCs w:val="24"/>
        </w:rPr>
        <w:t xml:space="preserve"> </w:t>
      </w:r>
      <w:r w:rsidR="009E54AB">
        <w:rPr>
          <w:sz w:val="24"/>
          <w:szCs w:val="24"/>
        </w:rPr>
        <w:t>za 2014. godinu donesena je 15.1.</w:t>
      </w:r>
      <w:r w:rsidRPr="005B42C9">
        <w:rPr>
          <w:sz w:val="24"/>
          <w:szCs w:val="24"/>
        </w:rPr>
        <w:t>2014. godine na 79. sjednici Vijeća ministara BiH, te je objavljena u Službeno</w:t>
      </w:r>
      <w:r w:rsidR="009E54AB">
        <w:rPr>
          <w:sz w:val="24"/>
          <w:szCs w:val="24"/>
        </w:rPr>
        <w:t>m glasniku BiH, broj 8/14 od 3.2.2014. g</w:t>
      </w:r>
      <w:r w:rsidRPr="005B42C9">
        <w:rPr>
          <w:sz w:val="24"/>
          <w:szCs w:val="24"/>
        </w:rPr>
        <w:t>. Odluka o najmanjem iznosu sredstava potrebnih za izdržavanje stranaca za vrijeme namjeravanog</w:t>
      </w:r>
      <w:r w:rsidR="009E54AB">
        <w:rPr>
          <w:sz w:val="24"/>
          <w:szCs w:val="24"/>
        </w:rPr>
        <w:t xml:space="preserve"> boravka u BiH za 2015. godinu donesena je 8.12.</w:t>
      </w:r>
      <w:r w:rsidRPr="005B42C9">
        <w:rPr>
          <w:sz w:val="24"/>
          <w:szCs w:val="24"/>
        </w:rPr>
        <w:t xml:space="preserve">2014. godine na 114. sjednici Vijeća ministara </w:t>
      </w:r>
      <w:r w:rsidR="007034E6">
        <w:rPr>
          <w:sz w:val="24"/>
          <w:szCs w:val="24"/>
        </w:rPr>
        <w:t>BiH te je objavljena u Sl.</w:t>
      </w:r>
      <w:r w:rsidRPr="005B42C9">
        <w:rPr>
          <w:sz w:val="24"/>
          <w:szCs w:val="24"/>
        </w:rPr>
        <w:t xml:space="preserve"> glasniku BiH, broj 99/14.</w:t>
      </w:r>
      <w:r w:rsidRPr="005B42C9">
        <w:rPr>
          <w:bCs/>
          <w:sz w:val="24"/>
          <w:szCs w:val="24"/>
        </w:rPr>
        <w:t xml:space="preserve"> Odluka o utvrđivanju opravdanih razloga humanitarne prirode za produženje privremenog boravka državljanima Sirijske Ar</w:t>
      </w:r>
      <w:r w:rsidR="007034E6">
        <w:rPr>
          <w:bCs/>
          <w:sz w:val="24"/>
          <w:szCs w:val="24"/>
        </w:rPr>
        <w:t>apske Republike donesena je 30.7.</w:t>
      </w:r>
      <w:r w:rsidRPr="005B42C9">
        <w:rPr>
          <w:bCs/>
          <w:sz w:val="24"/>
          <w:szCs w:val="24"/>
        </w:rPr>
        <w:t>2014. na 106. sjednici Vijeća minist</w:t>
      </w:r>
      <w:r w:rsidR="007034E6">
        <w:rPr>
          <w:bCs/>
          <w:sz w:val="24"/>
          <w:szCs w:val="24"/>
        </w:rPr>
        <w:t>ara te je objavljena u Sl.</w:t>
      </w:r>
      <w:r w:rsidRPr="005B42C9">
        <w:rPr>
          <w:bCs/>
          <w:sz w:val="24"/>
          <w:szCs w:val="24"/>
        </w:rPr>
        <w:t xml:space="preserve"> glasniku BiH, broj 64/14.</w:t>
      </w:r>
      <w:r w:rsidR="007034E6">
        <w:rPr>
          <w:sz w:val="24"/>
          <w:szCs w:val="24"/>
        </w:rPr>
        <w:t xml:space="preserve"> Sačinjen je</w:t>
      </w:r>
      <w:r w:rsidRPr="005B42C9">
        <w:rPr>
          <w:sz w:val="24"/>
          <w:szCs w:val="24"/>
        </w:rPr>
        <w:t xml:space="preserve"> Prijedlog </w:t>
      </w:r>
      <w:r w:rsidRPr="005B42C9">
        <w:rPr>
          <w:rStyle w:val="FontStyle14"/>
          <w:sz w:val="24"/>
          <w:szCs w:val="24"/>
          <w:lang w:eastAsia="hr-HR"/>
        </w:rPr>
        <w:t xml:space="preserve">odluke o </w:t>
      </w:r>
      <w:r w:rsidR="007034E6">
        <w:rPr>
          <w:bCs/>
          <w:sz w:val="24"/>
          <w:szCs w:val="24"/>
        </w:rPr>
        <w:t>imenovanju koordinatora BiH</w:t>
      </w:r>
      <w:r w:rsidRPr="005B42C9">
        <w:rPr>
          <w:bCs/>
          <w:sz w:val="24"/>
          <w:szCs w:val="24"/>
        </w:rPr>
        <w:t xml:space="preserve"> za Regionalni centar MARRI</w:t>
      </w:r>
      <w:r w:rsidRPr="005B42C9">
        <w:rPr>
          <w:rFonts w:eastAsia="Calibri"/>
          <w:bCs/>
          <w:sz w:val="24"/>
          <w:szCs w:val="24"/>
        </w:rPr>
        <w:t>. Dana</w:t>
      </w:r>
      <w:r w:rsidR="007034E6">
        <w:rPr>
          <w:rFonts w:eastAsia="Calibri"/>
          <w:bCs/>
          <w:sz w:val="24"/>
          <w:szCs w:val="24"/>
        </w:rPr>
        <w:t xml:space="preserve"> 14. 10. 2014. godine Prijedlog</w:t>
      </w:r>
      <w:r w:rsidRPr="005B42C9">
        <w:rPr>
          <w:rFonts w:eastAsia="Calibri"/>
          <w:bCs/>
          <w:sz w:val="24"/>
          <w:szCs w:val="24"/>
        </w:rPr>
        <w:t xml:space="preserve"> odluke je upućen Vijeću ministara BiH na donošenje. Urađeno je još 17 drugih odluka koje je usvojilo Vijeće ministara BiH.</w:t>
      </w:r>
    </w:p>
    <w:p w:rsidR="007034E6" w:rsidRPr="005B42C9" w:rsidRDefault="007034E6" w:rsidP="005B42C9">
      <w:pPr>
        <w:jc w:val="both"/>
        <w:rPr>
          <w:sz w:val="24"/>
          <w:szCs w:val="24"/>
        </w:rPr>
      </w:pPr>
    </w:p>
    <w:p w:rsidR="002A0205" w:rsidRPr="007034E6" w:rsidRDefault="007034E6" w:rsidP="005B42C9">
      <w:pPr>
        <w:jc w:val="both"/>
        <w:rPr>
          <w:sz w:val="22"/>
          <w:szCs w:val="22"/>
        </w:rPr>
      </w:pPr>
      <w:r>
        <w:rPr>
          <w:sz w:val="22"/>
          <w:szCs w:val="22"/>
        </w:rPr>
        <w:t xml:space="preserve">ZAKLJUČIVANJE </w:t>
      </w:r>
      <w:r w:rsidRPr="007034E6">
        <w:rPr>
          <w:sz w:val="22"/>
          <w:szCs w:val="22"/>
        </w:rPr>
        <w:t xml:space="preserve"> MEĐUNARODNI</w:t>
      </w:r>
      <w:r>
        <w:rPr>
          <w:sz w:val="22"/>
          <w:szCs w:val="22"/>
        </w:rPr>
        <w:t>H  UGOVORA</w:t>
      </w:r>
    </w:p>
    <w:p w:rsidR="007034E6" w:rsidRPr="005B42C9" w:rsidRDefault="007034E6" w:rsidP="005B42C9">
      <w:pPr>
        <w:jc w:val="both"/>
        <w:rPr>
          <w:sz w:val="24"/>
          <w:szCs w:val="24"/>
        </w:rPr>
      </w:pPr>
    </w:p>
    <w:p w:rsidR="002A0205" w:rsidRPr="005B42C9" w:rsidRDefault="002A0205" w:rsidP="005B42C9">
      <w:pPr>
        <w:jc w:val="both"/>
        <w:rPr>
          <w:sz w:val="24"/>
          <w:szCs w:val="24"/>
        </w:rPr>
      </w:pPr>
      <w:r w:rsidRPr="005B42C9">
        <w:rPr>
          <w:sz w:val="24"/>
          <w:szCs w:val="24"/>
        </w:rPr>
        <w:t>Predsjedništvo Bi</w:t>
      </w:r>
      <w:r w:rsidR="007034E6">
        <w:rPr>
          <w:sz w:val="24"/>
          <w:szCs w:val="24"/>
        </w:rPr>
        <w:t>H je Odluku o pristupanju BiH</w:t>
      </w:r>
      <w:r w:rsidRPr="005B42C9">
        <w:rPr>
          <w:sz w:val="24"/>
          <w:szCs w:val="24"/>
        </w:rPr>
        <w:t xml:space="preserve"> Pompidou grupi Vijeća Europe (Grupa za suradnju u borbi protiv zlouporabe opojnih droga i nezakonite trgovine opojnim drogama) usvoj</w:t>
      </w:r>
      <w:r w:rsidR="007034E6">
        <w:rPr>
          <w:sz w:val="24"/>
          <w:szCs w:val="24"/>
        </w:rPr>
        <w:t>ilo na 53. sjednici održanoj 7.10.2014. godine. Pristupanje BiH</w:t>
      </w:r>
      <w:r w:rsidRPr="005B42C9">
        <w:rPr>
          <w:sz w:val="24"/>
          <w:szCs w:val="24"/>
        </w:rPr>
        <w:t xml:space="preserve"> ozvaničeno je na 16. ministarskoj konferenciji Pompidou gr</w:t>
      </w:r>
      <w:r w:rsidR="0091148A">
        <w:rPr>
          <w:sz w:val="24"/>
          <w:szCs w:val="24"/>
        </w:rPr>
        <w:t>upe Vijeća Europe, održanoj 19.-</w:t>
      </w:r>
      <w:r w:rsidRPr="005B42C9">
        <w:rPr>
          <w:sz w:val="24"/>
          <w:szCs w:val="24"/>
        </w:rPr>
        <w:t>20. studenoga 2014. godine u Strasbourgu.</w:t>
      </w:r>
    </w:p>
    <w:p w:rsidR="002A0205" w:rsidRPr="005B42C9" w:rsidRDefault="002A0205" w:rsidP="005B42C9">
      <w:pPr>
        <w:jc w:val="both"/>
        <w:rPr>
          <w:color w:val="000000"/>
          <w:sz w:val="24"/>
          <w:szCs w:val="24"/>
        </w:rPr>
      </w:pPr>
      <w:r w:rsidRPr="005B42C9">
        <w:rPr>
          <w:sz w:val="24"/>
          <w:szCs w:val="24"/>
        </w:rPr>
        <w:t>Sudjelovalo se i u postupku potpisivanja Memoranduma o suradnji za osnivanje Ekspertne grupe za mjere protiv nezakonite trgovine vatrenim oružjem u Jugoistočnoj Europi. Zatim,</w:t>
      </w:r>
      <w:r w:rsidR="007034E6">
        <w:rPr>
          <w:sz w:val="24"/>
          <w:szCs w:val="24"/>
          <w:u w:val="single"/>
        </w:rPr>
        <w:t xml:space="preserve"> </w:t>
      </w:r>
      <w:r w:rsidRPr="005B42C9">
        <w:rPr>
          <w:sz w:val="24"/>
          <w:szCs w:val="24"/>
          <w:u w:val="single"/>
        </w:rPr>
        <w:t>i</w:t>
      </w:r>
      <w:r w:rsidRPr="005B42C9">
        <w:rPr>
          <w:sz w:val="24"/>
          <w:szCs w:val="24"/>
        </w:rPr>
        <w:t>zrađeno je mišljenja na Nacrt osnova za vođenje pregovora radi zaključivanja Sporazuma između Vijeća</w:t>
      </w:r>
      <w:r w:rsidR="007034E6">
        <w:rPr>
          <w:sz w:val="24"/>
          <w:szCs w:val="24"/>
        </w:rPr>
        <w:t xml:space="preserve"> ministara BiH i Vlade R.</w:t>
      </w:r>
      <w:r w:rsidRPr="005B42C9">
        <w:rPr>
          <w:sz w:val="24"/>
          <w:szCs w:val="24"/>
        </w:rPr>
        <w:t xml:space="preserve"> Hrvatske o korištenju i održavanju cestovnih graničnih mostova na zajedničkoj državnoj granici između dviju država. Također, </w:t>
      </w:r>
      <w:r w:rsidRPr="005B42C9">
        <w:rPr>
          <w:bCs/>
          <w:sz w:val="24"/>
          <w:szCs w:val="24"/>
        </w:rPr>
        <w:t>d</w:t>
      </w:r>
      <w:r w:rsidRPr="005B42C9">
        <w:rPr>
          <w:color w:val="000000"/>
          <w:sz w:val="24"/>
          <w:szCs w:val="24"/>
        </w:rPr>
        <w:t>ostavljeno je mišljenje na Nacrt</w:t>
      </w:r>
      <w:r w:rsidR="007034E6">
        <w:rPr>
          <w:color w:val="000000"/>
          <w:sz w:val="24"/>
          <w:szCs w:val="24"/>
        </w:rPr>
        <w:t xml:space="preserve"> ugovora o granici između Bosne i Hercegovine I </w:t>
      </w:r>
      <w:r w:rsidRPr="005B42C9">
        <w:rPr>
          <w:color w:val="000000"/>
          <w:sz w:val="24"/>
          <w:szCs w:val="24"/>
        </w:rPr>
        <w:t>Crne Gore.</w:t>
      </w:r>
    </w:p>
    <w:p w:rsidR="002A0205" w:rsidRPr="005B42C9" w:rsidRDefault="002A0205" w:rsidP="005B42C9">
      <w:pPr>
        <w:jc w:val="both"/>
        <w:rPr>
          <w:color w:val="000000"/>
          <w:sz w:val="24"/>
          <w:szCs w:val="24"/>
        </w:rPr>
      </w:pPr>
      <w:r w:rsidRPr="007034E6">
        <w:rPr>
          <w:sz w:val="24"/>
          <w:szCs w:val="24"/>
        </w:rPr>
        <w:t>P</w:t>
      </w:r>
      <w:r w:rsidRPr="005B42C9">
        <w:rPr>
          <w:sz w:val="24"/>
          <w:szCs w:val="24"/>
        </w:rPr>
        <w:t xml:space="preserve">otpisan je </w:t>
      </w:r>
      <w:r w:rsidRPr="005B42C9">
        <w:rPr>
          <w:color w:val="000000"/>
          <w:sz w:val="24"/>
          <w:szCs w:val="24"/>
        </w:rPr>
        <w:t>Protokol između Ministarstva sigurnosti BiH, Ministarst</w:t>
      </w:r>
      <w:r w:rsidR="007034E6">
        <w:rPr>
          <w:color w:val="000000"/>
          <w:sz w:val="24"/>
          <w:szCs w:val="24"/>
        </w:rPr>
        <w:t xml:space="preserve">va unutarnjih poslova Crne Gore </w:t>
      </w:r>
      <w:r w:rsidRPr="005B42C9">
        <w:rPr>
          <w:color w:val="000000"/>
          <w:sz w:val="24"/>
          <w:szCs w:val="24"/>
        </w:rPr>
        <w:t>i Ministars</w:t>
      </w:r>
      <w:r w:rsidR="007034E6">
        <w:rPr>
          <w:color w:val="000000"/>
          <w:sz w:val="24"/>
          <w:szCs w:val="24"/>
        </w:rPr>
        <w:t xml:space="preserve">tva unutarnjih poslova R. Srbije o osnivanju </w:t>
      </w:r>
      <w:r w:rsidRPr="005B42C9">
        <w:rPr>
          <w:color w:val="000000"/>
          <w:sz w:val="24"/>
          <w:szCs w:val="24"/>
        </w:rPr>
        <w:t>i funkcioniranju Zajedničkog centra za policijsku surad</w:t>
      </w:r>
      <w:r w:rsidR="007034E6">
        <w:rPr>
          <w:color w:val="000000"/>
          <w:sz w:val="24"/>
          <w:szCs w:val="24"/>
        </w:rPr>
        <w:t>nju u Trebinju, ratificiran je 7.5.</w:t>
      </w:r>
      <w:r w:rsidRPr="005B42C9">
        <w:rPr>
          <w:color w:val="000000"/>
          <w:sz w:val="24"/>
          <w:szCs w:val="24"/>
        </w:rPr>
        <w:t>2014. godine („Službeni glasnik BiH - međunarodni ugovori BiH“, broj 8/14).</w:t>
      </w:r>
    </w:p>
    <w:p w:rsidR="002A0205" w:rsidRPr="005B42C9" w:rsidRDefault="002A0205" w:rsidP="005B42C9">
      <w:pPr>
        <w:jc w:val="both"/>
        <w:rPr>
          <w:sz w:val="24"/>
          <w:szCs w:val="24"/>
        </w:rPr>
      </w:pPr>
      <w:r w:rsidRPr="005B42C9">
        <w:rPr>
          <w:sz w:val="24"/>
          <w:szCs w:val="24"/>
          <w:u w:val="single"/>
        </w:rPr>
        <w:t>Izrađen je i potpisan Protokol o suradnji i u</w:t>
      </w:r>
      <w:r w:rsidR="007034E6">
        <w:rPr>
          <w:sz w:val="24"/>
          <w:szCs w:val="24"/>
          <w:u w:val="single"/>
        </w:rPr>
        <w:t>spostavljanju točke kontakta za</w:t>
      </w:r>
      <w:r w:rsidRPr="005B42C9">
        <w:rPr>
          <w:sz w:val="24"/>
          <w:szCs w:val="24"/>
          <w:u w:val="single"/>
        </w:rPr>
        <w:t xml:space="preserve"> suradnju s mehanizmom civilne zaštite EU </w:t>
      </w:r>
      <w:r w:rsidRPr="005B42C9">
        <w:rPr>
          <w:sz w:val="24"/>
          <w:szCs w:val="24"/>
        </w:rPr>
        <w:t>između nadležnih institucija za oblast</w:t>
      </w:r>
      <w:r w:rsidR="007034E6">
        <w:rPr>
          <w:sz w:val="24"/>
          <w:szCs w:val="24"/>
        </w:rPr>
        <w:t xml:space="preserve"> zaštite i spašavanja u BiH 14.7.</w:t>
      </w:r>
      <w:r w:rsidRPr="005B42C9">
        <w:rPr>
          <w:sz w:val="24"/>
          <w:szCs w:val="24"/>
        </w:rPr>
        <w:t xml:space="preserve">2014. godine. Također, </w:t>
      </w:r>
      <w:r w:rsidRPr="005B42C9">
        <w:rPr>
          <w:sz w:val="24"/>
          <w:szCs w:val="24"/>
          <w:u w:val="single"/>
        </w:rPr>
        <w:t>izrađen i usvojen Projekt prekogranične suradnje između BiH i Crne Gore u</w:t>
      </w:r>
      <w:r w:rsidRPr="005B42C9">
        <w:rPr>
          <w:sz w:val="24"/>
          <w:szCs w:val="24"/>
        </w:rPr>
        <w:t xml:space="preserve"> </w:t>
      </w:r>
      <w:r w:rsidRPr="005B42C9">
        <w:rPr>
          <w:sz w:val="24"/>
          <w:szCs w:val="24"/>
          <w:u w:val="single"/>
        </w:rPr>
        <w:t xml:space="preserve">oblasti zaštite od požara i vatrogastva. </w:t>
      </w:r>
      <w:r w:rsidRPr="005B42C9">
        <w:rPr>
          <w:sz w:val="24"/>
          <w:szCs w:val="24"/>
        </w:rPr>
        <w:t>Projekt su pripremili Ministarstvo sigurnosti BiH i Ministarstvo</w:t>
      </w:r>
      <w:r w:rsidR="0091148A">
        <w:rPr>
          <w:sz w:val="24"/>
          <w:szCs w:val="24"/>
        </w:rPr>
        <w:t xml:space="preserve"> unutarnjih poslova Crne Gore. </w:t>
      </w:r>
    </w:p>
    <w:p w:rsidR="002A0205" w:rsidRPr="005B42C9" w:rsidRDefault="002A0205" w:rsidP="005B42C9">
      <w:pPr>
        <w:jc w:val="both"/>
        <w:rPr>
          <w:sz w:val="24"/>
          <w:szCs w:val="24"/>
        </w:rPr>
      </w:pPr>
      <w:r w:rsidRPr="005B42C9">
        <w:rPr>
          <w:sz w:val="24"/>
          <w:szCs w:val="24"/>
          <w:u w:val="single"/>
        </w:rPr>
        <w:t xml:space="preserve">Izrađen i usvojen projekt “Inicijativa za smanjenje rizika od katastrofa u BiH. </w:t>
      </w:r>
      <w:r w:rsidRPr="005B42C9">
        <w:rPr>
          <w:sz w:val="24"/>
          <w:szCs w:val="24"/>
        </w:rPr>
        <w:t>Projekt je pripremljen i potpisan između predstavnika Ministarstva sigurnosti BiH i UNDP-a u BiH.</w:t>
      </w:r>
    </w:p>
    <w:p w:rsidR="002A0205" w:rsidRPr="005B42C9" w:rsidRDefault="002A0205" w:rsidP="005B42C9">
      <w:pPr>
        <w:jc w:val="both"/>
        <w:rPr>
          <w:color w:val="000000"/>
          <w:sz w:val="24"/>
          <w:szCs w:val="24"/>
        </w:rPr>
      </w:pPr>
      <w:r w:rsidRPr="005B42C9">
        <w:rPr>
          <w:color w:val="000000"/>
          <w:sz w:val="24"/>
          <w:szCs w:val="24"/>
        </w:rPr>
        <w:t>U protekloj godini Državno sigurnosno tijelo (DST) je vršilo intenzivne aktivnosti u oblasti zaključivanja međunarodnih sporazuma iz oblasti zaštite tajnih podataka koji su rezultirali potp</w:t>
      </w:r>
      <w:r w:rsidR="00815DA8">
        <w:rPr>
          <w:color w:val="000000"/>
          <w:sz w:val="24"/>
          <w:szCs w:val="24"/>
        </w:rPr>
        <w:t>isivanjem sporazuma s R.</w:t>
      </w:r>
      <w:r w:rsidRPr="005B42C9">
        <w:rPr>
          <w:color w:val="000000"/>
          <w:sz w:val="24"/>
          <w:szCs w:val="24"/>
        </w:rPr>
        <w:t xml:space="preserve"> Albanijom o uzajamnoj zaštiti tajnih podataka i Republikom Makedonijom o razmjeni i obostranoj zaštit</w:t>
      </w:r>
      <w:r w:rsidR="00815DA8">
        <w:rPr>
          <w:color w:val="000000"/>
          <w:sz w:val="24"/>
          <w:szCs w:val="24"/>
        </w:rPr>
        <w:t xml:space="preserve">i tajnih podataka, u Sarajevu. </w:t>
      </w:r>
      <w:r w:rsidRPr="005B42C9">
        <w:rPr>
          <w:color w:val="000000"/>
          <w:sz w:val="24"/>
          <w:szCs w:val="24"/>
        </w:rPr>
        <w:t xml:space="preserve">Pored navedenog, održani su pregovori za zaključivanje Sporazuma o zaštiti tajnih podataka između DST-a i nadležnog tijela Vlade Republike Poljske. </w:t>
      </w:r>
      <w:r w:rsidRPr="005B42C9">
        <w:rPr>
          <w:color w:val="222222"/>
          <w:sz w:val="24"/>
          <w:szCs w:val="24"/>
          <w:shd w:val="clear" w:color="auto" w:fill="FFFFFF"/>
        </w:rPr>
        <w:t>Također, pokrenute su inicijative za zaključivanje sporazuma s Italijom i Estonijom</w:t>
      </w:r>
      <w:r w:rsidRPr="005B42C9">
        <w:rPr>
          <w:color w:val="000000"/>
          <w:sz w:val="24"/>
          <w:szCs w:val="24"/>
        </w:rPr>
        <w:t xml:space="preserve"> o uzajamnoj zaštiti tajnih podataka</w:t>
      </w:r>
      <w:r w:rsidRPr="005B42C9">
        <w:rPr>
          <w:color w:val="222222"/>
          <w:sz w:val="24"/>
          <w:szCs w:val="24"/>
          <w:shd w:val="clear" w:color="auto" w:fill="FFFFFF"/>
        </w:rPr>
        <w:t>.</w:t>
      </w:r>
    </w:p>
    <w:p w:rsidR="002A0205" w:rsidRPr="005B42C9" w:rsidRDefault="002A0205" w:rsidP="005B42C9">
      <w:pPr>
        <w:jc w:val="both"/>
        <w:rPr>
          <w:sz w:val="24"/>
          <w:szCs w:val="24"/>
        </w:rPr>
      </w:pPr>
    </w:p>
    <w:p w:rsidR="002A0205" w:rsidRPr="0091148A" w:rsidRDefault="0091148A" w:rsidP="005B42C9">
      <w:pPr>
        <w:jc w:val="both"/>
        <w:rPr>
          <w:sz w:val="22"/>
          <w:szCs w:val="22"/>
        </w:rPr>
      </w:pPr>
      <w:r w:rsidRPr="0091148A">
        <w:rPr>
          <w:sz w:val="22"/>
          <w:szCs w:val="22"/>
        </w:rPr>
        <w:t>EUROPSKE</w:t>
      </w:r>
      <w:r>
        <w:rPr>
          <w:sz w:val="22"/>
          <w:szCs w:val="22"/>
        </w:rPr>
        <w:t xml:space="preserve"> </w:t>
      </w:r>
      <w:r w:rsidRPr="0091148A">
        <w:rPr>
          <w:sz w:val="22"/>
          <w:szCs w:val="22"/>
        </w:rPr>
        <w:t xml:space="preserve"> INTEGRACIJE</w:t>
      </w:r>
    </w:p>
    <w:p w:rsidR="00815DA8" w:rsidRPr="005B42C9" w:rsidRDefault="00815DA8" w:rsidP="005B42C9">
      <w:pPr>
        <w:jc w:val="both"/>
        <w:rPr>
          <w:sz w:val="24"/>
          <w:szCs w:val="24"/>
        </w:rPr>
      </w:pPr>
    </w:p>
    <w:p w:rsidR="002A0205" w:rsidRPr="005B42C9" w:rsidRDefault="002A0205" w:rsidP="005B42C9">
      <w:pPr>
        <w:jc w:val="both"/>
        <w:rPr>
          <w:sz w:val="24"/>
          <w:szCs w:val="24"/>
        </w:rPr>
      </w:pPr>
      <w:r w:rsidRPr="005B42C9">
        <w:rPr>
          <w:sz w:val="24"/>
          <w:szCs w:val="24"/>
        </w:rPr>
        <w:t>Na prijedlo</w:t>
      </w:r>
      <w:r w:rsidR="00815DA8">
        <w:rPr>
          <w:sz w:val="24"/>
          <w:szCs w:val="24"/>
        </w:rPr>
        <w:t>g Ministarstva sigurnosti BiH, Vijeće ministara BiH</w:t>
      </w:r>
      <w:r w:rsidRPr="005B42C9">
        <w:rPr>
          <w:sz w:val="24"/>
          <w:szCs w:val="24"/>
        </w:rPr>
        <w:t xml:space="preserve"> je</w:t>
      </w:r>
      <w:r w:rsidR="00815DA8">
        <w:rPr>
          <w:sz w:val="24"/>
          <w:szCs w:val="24"/>
        </w:rPr>
        <w:t xml:space="preserve"> na 108. sjednici, održanoj 17.9.</w:t>
      </w:r>
      <w:r w:rsidRPr="005B42C9">
        <w:rPr>
          <w:sz w:val="24"/>
          <w:szCs w:val="24"/>
        </w:rPr>
        <w:t>2014. godine, usvojilo Informaciju u vezi s usvajanjem privremenog Izvješća o usuglašenosti s preporu</w:t>
      </w:r>
      <w:r w:rsidR="00815DA8">
        <w:rPr>
          <w:sz w:val="24"/>
          <w:szCs w:val="24"/>
        </w:rPr>
        <w:t xml:space="preserve">kama Grupe zemalja Vijeća </w:t>
      </w:r>
      <w:r w:rsidRPr="005B42C9">
        <w:rPr>
          <w:sz w:val="24"/>
          <w:szCs w:val="24"/>
        </w:rPr>
        <w:t xml:space="preserve">Europe protiv korupcije (GRECO) iz trećeg kruga evaluacije </w:t>
      </w:r>
      <w:r w:rsidR="0091148A">
        <w:rPr>
          <w:sz w:val="24"/>
          <w:szCs w:val="24"/>
        </w:rPr>
        <w:t>za BiH</w:t>
      </w:r>
      <w:r w:rsidR="00815DA8">
        <w:rPr>
          <w:sz w:val="24"/>
          <w:szCs w:val="24"/>
        </w:rPr>
        <w:t>. Ministarstvo sigurnosti BoiH</w:t>
      </w:r>
      <w:r w:rsidRPr="005B42C9">
        <w:rPr>
          <w:sz w:val="24"/>
          <w:szCs w:val="24"/>
        </w:rPr>
        <w:t xml:space="preserve"> je, u cilju realizacije z</w:t>
      </w:r>
      <w:r w:rsidR="00815DA8">
        <w:rPr>
          <w:sz w:val="24"/>
          <w:szCs w:val="24"/>
        </w:rPr>
        <w:t>aključaka Vijeća ministara</w:t>
      </w:r>
      <w:r w:rsidRPr="005B42C9">
        <w:rPr>
          <w:sz w:val="24"/>
          <w:szCs w:val="24"/>
        </w:rPr>
        <w:t>, prevelo navedeno izvješće, te isto objavilo na web-stranici Ministarstva sigurnosti.</w:t>
      </w:r>
    </w:p>
    <w:p w:rsidR="002A0205" w:rsidRPr="005B42C9" w:rsidRDefault="002A0205" w:rsidP="005B42C9">
      <w:pPr>
        <w:jc w:val="both"/>
        <w:rPr>
          <w:sz w:val="24"/>
          <w:szCs w:val="24"/>
        </w:rPr>
      </w:pPr>
      <w:r w:rsidRPr="005B42C9">
        <w:rPr>
          <w:sz w:val="24"/>
          <w:szCs w:val="24"/>
        </w:rPr>
        <w:t>Započete su aktivnosti na realizaciji četvrtog kruga GRECO evaluacije.</w:t>
      </w:r>
    </w:p>
    <w:p w:rsidR="002A0205" w:rsidRPr="005B42C9" w:rsidRDefault="002A0205" w:rsidP="005B42C9">
      <w:pPr>
        <w:jc w:val="both"/>
        <w:rPr>
          <w:sz w:val="24"/>
          <w:szCs w:val="24"/>
          <w:shd w:val="clear" w:color="auto" w:fill="FFFFFF"/>
        </w:rPr>
      </w:pPr>
      <w:r w:rsidRPr="00815DA8">
        <w:rPr>
          <w:sz w:val="24"/>
          <w:szCs w:val="24"/>
        </w:rPr>
        <w:t>A</w:t>
      </w:r>
      <w:r w:rsidRPr="005B42C9">
        <w:rPr>
          <w:sz w:val="24"/>
          <w:szCs w:val="24"/>
          <w:shd w:val="clear" w:color="auto" w:fill="FFFFFF"/>
        </w:rPr>
        <w:t>ktivnosti u vezi europskih integracija u Ministarstvu (Sektor za zaštitu i spašavanje) realizirane su kroz Program pretpristupne pomoći državama Zapadnog Balkana i Turskoj u oblasti civilne zaštite (EU IPA 2, 2014. – 2015.).</w:t>
      </w:r>
    </w:p>
    <w:p w:rsidR="002A0205" w:rsidRDefault="002A0205" w:rsidP="005B42C9">
      <w:pPr>
        <w:jc w:val="both"/>
        <w:rPr>
          <w:color w:val="000000"/>
          <w:sz w:val="24"/>
          <w:szCs w:val="24"/>
        </w:rPr>
      </w:pPr>
      <w:r w:rsidRPr="005B42C9">
        <w:rPr>
          <w:color w:val="000000"/>
          <w:sz w:val="24"/>
          <w:szCs w:val="24"/>
        </w:rPr>
        <w:t>Državno sigurnosno tijelo je u 2014. godini koristio TAIEX fond Europske komisije, u smislu organiziranja studijskih posjeta državama članicama EU i organiziranja ekspertnih posjeta iz država članica EU, s ciljem usklađivanja organizacije, propisa i načina rada s EU standardima u svim oblastima zaštite tajnih podataka.</w:t>
      </w:r>
    </w:p>
    <w:p w:rsidR="00815DA8" w:rsidRPr="005B42C9" w:rsidRDefault="00815DA8" w:rsidP="005B42C9">
      <w:pPr>
        <w:jc w:val="both"/>
        <w:rPr>
          <w:color w:val="000000"/>
          <w:sz w:val="24"/>
          <w:szCs w:val="24"/>
        </w:rPr>
      </w:pPr>
    </w:p>
    <w:p w:rsidR="002A0205" w:rsidRPr="00815DA8" w:rsidRDefault="00815DA8" w:rsidP="005B42C9">
      <w:pPr>
        <w:jc w:val="both"/>
        <w:rPr>
          <w:sz w:val="22"/>
          <w:szCs w:val="22"/>
        </w:rPr>
      </w:pPr>
      <w:r w:rsidRPr="00815DA8">
        <w:rPr>
          <w:sz w:val="22"/>
          <w:szCs w:val="22"/>
        </w:rPr>
        <w:t>PLANIRANI</w:t>
      </w:r>
      <w:r>
        <w:rPr>
          <w:sz w:val="22"/>
          <w:szCs w:val="22"/>
        </w:rPr>
        <w:t xml:space="preserve"> </w:t>
      </w:r>
      <w:r w:rsidRPr="00815DA8">
        <w:rPr>
          <w:sz w:val="22"/>
          <w:szCs w:val="22"/>
        </w:rPr>
        <w:t xml:space="preserve"> I </w:t>
      </w:r>
      <w:r>
        <w:rPr>
          <w:sz w:val="22"/>
          <w:szCs w:val="22"/>
        </w:rPr>
        <w:t xml:space="preserve"> </w:t>
      </w:r>
      <w:r w:rsidRPr="00815DA8">
        <w:rPr>
          <w:sz w:val="22"/>
          <w:szCs w:val="22"/>
        </w:rPr>
        <w:t xml:space="preserve">REALIZIRANI </w:t>
      </w:r>
      <w:r>
        <w:rPr>
          <w:sz w:val="22"/>
          <w:szCs w:val="22"/>
        </w:rPr>
        <w:t xml:space="preserve"> </w:t>
      </w:r>
      <w:r w:rsidRPr="00815DA8">
        <w:rPr>
          <w:sz w:val="22"/>
          <w:szCs w:val="22"/>
        </w:rPr>
        <w:t xml:space="preserve">PROGRAMSKI </w:t>
      </w:r>
      <w:r>
        <w:rPr>
          <w:sz w:val="22"/>
          <w:szCs w:val="22"/>
        </w:rPr>
        <w:t xml:space="preserve"> </w:t>
      </w:r>
      <w:r w:rsidRPr="00815DA8">
        <w:rPr>
          <w:sz w:val="22"/>
          <w:szCs w:val="22"/>
        </w:rPr>
        <w:t>ZADACI</w:t>
      </w:r>
    </w:p>
    <w:p w:rsidR="00815DA8" w:rsidRPr="005B42C9" w:rsidRDefault="00815DA8" w:rsidP="005B42C9">
      <w:pPr>
        <w:jc w:val="both"/>
        <w:rPr>
          <w:sz w:val="24"/>
          <w:szCs w:val="24"/>
        </w:rPr>
      </w:pPr>
    </w:p>
    <w:p w:rsidR="002A0205" w:rsidRPr="005B42C9" w:rsidRDefault="002A0205" w:rsidP="005B42C9">
      <w:pPr>
        <w:jc w:val="both"/>
        <w:rPr>
          <w:sz w:val="24"/>
          <w:szCs w:val="24"/>
        </w:rPr>
      </w:pPr>
      <w:r w:rsidRPr="005B42C9">
        <w:rPr>
          <w:sz w:val="24"/>
          <w:szCs w:val="24"/>
        </w:rPr>
        <w:t>Velik broj urađenih, a u Programu rada neplaniranih obveza Ministarstva sigurnosti BiH prema Vijeću ministara za 2014. godinu ukazuje na dvije tendencije u radu Ministarstva sigurnosti: s jedne strane, na praćenje aktualnih sigurno</w:t>
      </w:r>
      <w:r w:rsidR="00815DA8">
        <w:rPr>
          <w:sz w:val="24"/>
          <w:szCs w:val="24"/>
        </w:rPr>
        <w:t>snih trendova i izazova u BiH i</w:t>
      </w:r>
      <w:r w:rsidRPr="005B42C9">
        <w:rPr>
          <w:sz w:val="24"/>
          <w:szCs w:val="24"/>
        </w:rPr>
        <w:t xml:space="preserve"> s tim u vezi, na ad hoc reagiranja Ministarstva te, s druge strane, s obzirom na to da neki pla</w:t>
      </w:r>
      <w:r w:rsidR="00815DA8">
        <w:rPr>
          <w:sz w:val="24"/>
          <w:szCs w:val="24"/>
        </w:rPr>
        <w:t xml:space="preserve">nirani prioriteti Ministarstva </w:t>
      </w:r>
      <w:r w:rsidRPr="005B42C9">
        <w:rPr>
          <w:sz w:val="24"/>
          <w:szCs w:val="24"/>
        </w:rPr>
        <w:t>nisu imali kontinuitet izvršenja zbog čestih promjena na čelu ove institucije u tijeku posljednjeg mandata, moralo ih se korigirati u dinamici i rokovima, što je utjecalo na odstupanja u izvršenju planiranog Programa Ministarstva za 2014. godinu. Također, kao i ranije, u tijeku realizacije bio je prisutan rizik koji se odnosi na nedostatak politi</w:t>
      </w:r>
      <w:r w:rsidR="00815DA8">
        <w:rPr>
          <w:sz w:val="24"/>
          <w:szCs w:val="24"/>
        </w:rPr>
        <w:t xml:space="preserve">čke volje za neke od aktualnih </w:t>
      </w:r>
      <w:r w:rsidRPr="005B42C9">
        <w:rPr>
          <w:sz w:val="24"/>
          <w:szCs w:val="24"/>
        </w:rPr>
        <w:t>programskih zadataka.</w:t>
      </w:r>
    </w:p>
    <w:p w:rsidR="002A0205" w:rsidRPr="005B42C9" w:rsidRDefault="002A0205" w:rsidP="005B42C9">
      <w:pPr>
        <w:jc w:val="both"/>
        <w:rPr>
          <w:sz w:val="24"/>
          <w:szCs w:val="24"/>
        </w:rPr>
      </w:pPr>
      <w:r w:rsidRPr="005B42C9">
        <w:rPr>
          <w:sz w:val="24"/>
          <w:szCs w:val="24"/>
        </w:rPr>
        <w:t>U 2014. godini postignuti su ipak pozitivni rezultati u radu Ministarstva, s obzirom da je ostvaren značajan prebačaj realiziranih neplaniranih u odnosu na realizirane planirane obveze, što se odrazilo i na ukupan broj realizi</w:t>
      </w:r>
      <w:r w:rsidR="00815DA8">
        <w:rPr>
          <w:sz w:val="24"/>
          <w:szCs w:val="24"/>
        </w:rPr>
        <w:t xml:space="preserve">ranih zadataka i obveza: 66. </w:t>
      </w:r>
    </w:p>
    <w:p w:rsidR="002A0205" w:rsidRPr="005B42C9" w:rsidRDefault="002A0205" w:rsidP="005B42C9">
      <w:pPr>
        <w:jc w:val="both"/>
        <w:rPr>
          <w:sz w:val="24"/>
          <w:szCs w:val="24"/>
        </w:rPr>
      </w:pPr>
    </w:p>
    <w:p w:rsidR="002A0205" w:rsidRPr="00855AD9" w:rsidRDefault="002A0205" w:rsidP="002A0205">
      <w:r w:rsidRPr="00855AD9">
        <w:rPr>
          <w:noProof/>
          <w:lang w:val="bs-Latn-BA" w:eastAsia="bs-Latn-BA"/>
        </w:rPr>
        <w:drawing>
          <wp:inline distT="0" distB="0" distL="0" distR="0">
            <wp:extent cx="4984547" cy="2282343"/>
            <wp:effectExtent l="19050" t="0" r="25603" b="3657"/>
            <wp:docPr id="3"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2A0205" w:rsidRPr="00855AD9" w:rsidRDefault="002A0205" w:rsidP="002A0205"/>
    <w:p w:rsidR="002A0205" w:rsidRPr="00855AD9" w:rsidRDefault="002A0205" w:rsidP="002A0205">
      <w:r w:rsidRPr="00855AD9">
        <w:rPr>
          <w:noProof/>
          <w:lang w:val="bs-Latn-BA" w:eastAsia="bs-Latn-BA"/>
        </w:rPr>
        <w:drawing>
          <wp:inline distT="0" distB="0" distL="0" distR="0">
            <wp:extent cx="4209216" cy="2456597"/>
            <wp:effectExtent l="19050" t="0" r="19884" b="853"/>
            <wp:docPr id="5"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2A0205" w:rsidRPr="00855AD9" w:rsidRDefault="002A0205" w:rsidP="002A0205">
      <w:pPr>
        <w:jc w:val="center"/>
        <w:rPr>
          <w:b/>
        </w:rPr>
      </w:pPr>
    </w:p>
    <w:p w:rsidR="002A0205" w:rsidRPr="00023E53" w:rsidRDefault="002A0205" w:rsidP="002A0205">
      <w:pPr>
        <w:jc w:val="both"/>
        <w:rPr>
          <w:b/>
          <w:sz w:val="24"/>
          <w:szCs w:val="24"/>
        </w:rPr>
      </w:pPr>
      <w:r w:rsidRPr="00023E53">
        <w:rPr>
          <w:sz w:val="24"/>
          <w:szCs w:val="24"/>
        </w:rPr>
        <w:t xml:space="preserve">Pad realizacije planiranih obveza i zadataka Ministarstva prema Vijeću ministara (VM) BiH (28) u drugom polugodištu 2014. godine imalo je utjecaja i na ukupan procent izvršenja programskih zadataka Ministarstva u iznosu od preko 57%. </w:t>
      </w:r>
    </w:p>
    <w:p w:rsidR="002A0205" w:rsidRPr="00855AD9" w:rsidRDefault="002A0205" w:rsidP="002A0205">
      <w:pPr>
        <w:pStyle w:val="Footer"/>
        <w:jc w:val="both"/>
        <w:rPr>
          <w:b/>
        </w:rPr>
      </w:pPr>
    </w:p>
    <w:p w:rsidR="002A0205" w:rsidRPr="00023E53" w:rsidRDefault="002A0205" w:rsidP="00023E53">
      <w:pPr>
        <w:jc w:val="both"/>
      </w:pPr>
      <w:r w:rsidRPr="00855AD9">
        <w:rPr>
          <w:noProof/>
          <w:lang w:val="bs-Latn-BA" w:eastAsia="bs-Latn-BA"/>
        </w:rPr>
        <w:drawing>
          <wp:inline distT="0" distB="0" distL="0" distR="0">
            <wp:extent cx="4484872" cy="2204113"/>
            <wp:effectExtent l="19050" t="0" r="10928" b="5687"/>
            <wp:docPr id="6"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91148A" w:rsidRDefault="0091148A" w:rsidP="002A0205">
      <w:pPr>
        <w:tabs>
          <w:tab w:val="center" w:pos="4680"/>
        </w:tabs>
        <w:spacing w:after="200" w:line="276" w:lineRule="auto"/>
        <w:rPr>
          <w:b/>
        </w:rPr>
      </w:pPr>
    </w:p>
    <w:p w:rsidR="007B3795" w:rsidRDefault="007B3795" w:rsidP="002A0205">
      <w:pPr>
        <w:tabs>
          <w:tab w:val="center" w:pos="4680"/>
        </w:tabs>
        <w:spacing w:after="200" w:line="276" w:lineRule="auto"/>
        <w:rPr>
          <w:b/>
        </w:rPr>
      </w:pPr>
    </w:p>
    <w:p w:rsidR="007B3795" w:rsidRDefault="007B3795" w:rsidP="002A0205">
      <w:pPr>
        <w:tabs>
          <w:tab w:val="center" w:pos="4680"/>
        </w:tabs>
        <w:spacing w:after="200" w:line="276" w:lineRule="auto"/>
        <w:rPr>
          <w:b/>
        </w:rPr>
      </w:pPr>
    </w:p>
    <w:p w:rsidR="002A0205" w:rsidRPr="009D5CE9" w:rsidRDefault="00D82989" w:rsidP="002A0205">
      <w:pPr>
        <w:tabs>
          <w:tab w:val="center" w:pos="4680"/>
        </w:tabs>
        <w:spacing w:after="200" w:line="276" w:lineRule="auto"/>
        <w:rPr>
          <w:sz w:val="22"/>
          <w:szCs w:val="22"/>
        </w:rPr>
      </w:pPr>
      <w:r w:rsidRPr="009D5CE9">
        <w:rPr>
          <w:sz w:val="22"/>
          <w:szCs w:val="22"/>
        </w:rPr>
        <w:t xml:space="preserve">PRORAČUNSKA  SREDSTVA </w:t>
      </w:r>
    </w:p>
    <w:p w:rsidR="00D82989" w:rsidRDefault="002A0205" w:rsidP="002A0205">
      <w:pPr>
        <w:spacing w:after="200" w:line="276" w:lineRule="auto"/>
        <w:jc w:val="both"/>
        <w:rPr>
          <w:sz w:val="24"/>
          <w:szCs w:val="24"/>
        </w:rPr>
      </w:pPr>
      <w:r w:rsidRPr="00D82989">
        <w:rPr>
          <w:sz w:val="24"/>
          <w:szCs w:val="24"/>
        </w:rPr>
        <w:t>Pregled rashoda na dan 31.12.2014.</w:t>
      </w:r>
    </w:p>
    <w:tbl>
      <w:tblPr>
        <w:tblpPr w:leftFromText="180" w:rightFromText="180" w:vertAnchor="text" w:horzAnchor="margin" w:tblpXSpec="center" w:tblpY="314"/>
        <w:tblOverlap w:val="never"/>
        <w:tblW w:w="11469" w:type="dxa"/>
        <w:tblLayout w:type="fixed"/>
        <w:tblLook w:val="04A0"/>
      </w:tblPr>
      <w:tblGrid>
        <w:gridCol w:w="710"/>
        <w:gridCol w:w="10042"/>
        <w:gridCol w:w="717"/>
      </w:tblGrid>
      <w:tr w:rsidR="002A0205" w:rsidRPr="00855AD9" w:rsidTr="00506623">
        <w:trPr>
          <w:trHeight w:val="855"/>
        </w:trPr>
        <w:tc>
          <w:tcPr>
            <w:tcW w:w="710" w:type="dxa"/>
            <w:tcBorders>
              <w:top w:val="nil"/>
              <w:left w:val="nil"/>
              <w:bottom w:val="nil"/>
              <w:right w:val="nil"/>
            </w:tcBorders>
            <w:shd w:val="clear" w:color="auto" w:fill="auto"/>
            <w:vAlign w:val="bottom"/>
            <w:hideMark/>
          </w:tcPr>
          <w:p w:rsidR="002A0205" w:rsidRPr="00855AD9" w:rsidRDefault="002A0205" w:rsidP="008D081C">
            <w:pPr>
              <w:jc w:val="both"/>
              <w:rPr>
                <w:color w:val="000000"/>
              </w:rPr>
            </w:pPr>
          </w:p>
        </w:tc>
        <w:tc>
          <w:tcPr>
            <w:tcW w:w="10042" w:type="dxa"/>
            <w:tcBorders>
              <w:top w:val="nil"/>
              <w:left w:val="nil"/>
              <w:bottom w:val="nil"/>
              <w:right w:val="nil"/>
            </w:tcBorders>
            <w:shd w:val="clear" w:color="auto" w:fill="auto"/>
            <w:vAlign w:val="bottom"/>
            <w:hideMark/>
          </w:tcPr>
          <w:tbl>
            <w:tblPr>
              <w:tblW w:w="9491" w:type="dxa"/>
              <w:tblLayout w:type="fixed"/>
              <w:tblLook w:val="04A0"/>
            </w:tblPr>
            <w:tblGrid>
              <w:gridCol w:w="421"/>
              <w:gridCol w:w="2796"/>
              <w:gridCol w:w="1031"/>
              <w:gridCol w:w="1418"/>
              <w:gridCol w:w="1418"/>
              <w:gridCol w:w="1557"/>
              <w:gridCol w:w="850"/>
            </w:tblGrid>
            <w:tr w:rsidR="002A0205" w:rsidRPr="00855AD9" w:rsidTr="008D081C">
              <w:trPr>
                <w:trHeight w:val="1185"/>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205" w:rsidRPr="00D82989" w:rsidRDefault="002A0205" w:rsidP="00B12F3F">
                  <w:pPr>
                    <w:framePr w:hSpace="180" w:wrap="around" w:vAnchor="text" w:hAnchor="margin" w:xAlign="center" w:y="314"/>
                    <w:suppressOverlap/>
                    <w:rPr>
                      <w:color w:val="000000"/>
                      <w:sz w:val="18"/>
                      <w:szCs w:val="18"/>
                    </w:rPr>
                  </w:pPr>
                  <w:r w:rsidRPr="00D82989">
                    <w:rPr>
                      <w:color w:val="000000"/>
                      <w:sz w:val="18"/>
                      <w:szCs w:val="18"/>
                    </w:rPr>
                    <w:t>R.br.</w:t>
                  </w:r>
                </w:p>
              </w:tc>
              <w:tc>
                <w:tcPr>
                  <w:tcW w:w="2796" w:type="dxa"/>
                  <w:tcBorders>
                    <w:top w:val="single" w:sz="4" w:space="0" w:color="auto"/>
                    <w:left w:val="nil"/>
                    <w:bottom w:val="single" w:sz="4" w:space="0" w:color="auto"/>
                    <w:right w:val="single" w:sz="4" w:space="0" w:color="auto"/>
                  </w:tcBorders>
                  <w:shd w:val="clear" w:color="auto" w:fill="auto"/>
                  <w:noWrap/>
                  <w:vAlign w:val="center"/>
                  <w:hideMark/>
                </w:tcPr>
                <w:p w:rsidR="002A0205" w:rsidRPr="00D82989" w:rsidRDefault="002A0205" w:rsidP="00B12F3F">
                  <w:pPr>
                    <w:framePr w:hSpace="180" w:wrap="around" w:vAnchor="text" w:hAnchor="margin" w:xAlign="center" w:y="314"/>
                    <w:suppressOverlap/>
                    <w:jc w:val="center"/>
                    <w:rPr>
                      <w:color w:val="000000"/>
                      <w:sz w:val="18"/>
                      <w:szCs w:val="18"/>
                    </w:rPr>
                  </w:pPr>
                  <w:r w:rsidRPr="00D82989">
                    <w:rPr>
                      <w:color w:val="000000"/>
                      <w:sz w:val="18"/>
                      <w:szCs w:val="18"/>
                    </w:rPr>
                    <w:t>Vrsta rashoda</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2A0205" w:rsidRPr="00D82989" w:rsidRDefault="002A0205" w:rsidP="00B12F3F">
                  <w:pPr>
                    <w:framePr w:hSpace="180" w:wrap="around" w:vAnchor="text" w:hAnchor="margin" w:xAlign="center" w:y="314"/>
                    <w:suppressOverlap/>
                    <w:jc w:val="center"/>
                    <w:rPr>
                      <w:color w:val="000000"/>
                      <w:sz w:val="18"/>
                      <w:szCs w:val="18"/>
                    </w:rPr>
                  </w:pPr>
                  <w:r w:rsidRPr="00D82989">
                    <w:rPr>
                      <w:color w:val="000000"/>
                      <w:sz w:val="18"/>
                      <w:szCs w:val="18"/>
                    </w:rPr>
                    <w:t>Ekon. kod</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2A0205" w:rsidRPr="00D82989" w:rsidRDefault="00D82989" w:rsidP="00B12F3F">
                  <w:pPr>
                    <w:framePr w:hSpace="180" w:wrap="around" w:vAnchor="text" w:hAnchor="margin" w:xAlign="center" w:y="314"/>
                    <w:suppressOverlap/>
                    <w:jc w:val="center"/>
                    <w:rPr>
                      <w:color w:val="000000"/>
                      <w:sz w:val="18"/>
                      <w:szCs w:val="18"/>
                    </w:rPr>
                  </w:pPr>
                  <w:r w:rsidRPr="00D82989">
                    <w:rPr>
                      <w:color w:val="000000"/>
                      <w:sz w:val="18"/>
                      <w:szCs w:val="18"/>
                    </w:rPr>
                    <w:t xml:space="preserve">Odobreno proračunom </w:t>
                  </w:r>
                  <w:r w:rsidR="002A0205" w:rsidRPr="00D82989">
                    <w:rPr>
                      <w:color w:val="000000"/>
                      <w:sz w:val="18"/>
                      <w:szCs w:val="18"/>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2A0205" w:rsidRPr="00D82989" w:rsidRDefault="002A0205" w:rsidP="00B12F3F">
                  <w:pPr>
                    <w:framePr w:hSpace="180" w:wrap="around" w:vAnchor="text" w:hAnchor="margin" w:xAlign="center" w:y="314"/>
                    <w:suppressOverlap/>
                    <w:jc w:val="center"/>
                    <w:rPr>
                      <w:color w:val="000000"/>
                      <w:sz w:val="18"/>
                      <w:szCs w:val="18"/>
                    </w:rPr>
                  </w:pPr>
                  <w:r w:rsidRPr="00D82989">
                    <w:rPr>
                      <w:color w:val="000000"/>
                      <w:sz w:val="18"/>
                      <w:szCs w:val="18"/>
                    </w:rPr>
                    <w:t>Proračun nakon prestrukturiranja</w:t>
                  </w:r>
                </w:p>
              </w:tc>
              <w:tc>
                <w:tcPr>
                  <w:tcW w:w="1557" w:type="dxa"/>
                  <w:tcBorders>
                    <w:top w:val="single" w:sz="4" w:space="0" w:color="auto"/>
                    <w:left w:val="nil"/>
                    <w:bottom w:val="single" w:sz="4" w:space="0" w:color="auto"/>
                    <w:right w:val="single" w:sz="4" w:space="0" w:color="auto"/>
                  </w:tcBorders>
                  <w:shd w:val="clear" w:color="auto" w:fill="auto"/>
                  <w:vAlign w:val="center"/>
                  <w:hideMark/>
                </w:tcPr>
                <w:p w:rsidR="002A0205" w:rsidRPr="00D82989" w:rsidRDefault="002A0205" w:rsidP="00B12F3F">
                  <w:pPr>
                    <w:framePr w:hSpace="180" w:wrap="around" w:vAnchor="text" w:hAnchor="margin" w:xAlign="center" w:y="314"/>
                    <w:suppressOverlap/>
                    <w:jc w:val="center"/>
                    <w:rPr>
                      <w:color w:val="000000"/>
                      <w:sz w:val="18"/>
                      <w:szCs w:val="18"/>
                    </w:rPr>
                  </w:pPr>
                  <w:r w:rsidRPr="00D82989">
                    <w:rPr>
                      <w:color w:val="000000"/>
                      <w:sz w:val="18"/>
                      <w:szCs w:val="18"/>
                    </w:rPr>
                    <w:t>Izvršenje</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A0205" w:rsidRPr="00D82989" w:rsidRDefault="00D82989" w:rsidP="00B12F3F">
                  <w:pPr>
                    <w:framePr w:hSpace="180" w:wrap="around" w:vAnchor="text" w:hAnchor="margin" w:xAlign="center" w:y="314"/>
                    <w:suppressOverlap/>
                    <w:jc w:val="center"/>
                    <w:rPr>
                      <w:color w:val="000000"/>
                      <w:sz w:val="18"/>
                      <w:szCs w:val="18"/>
                    </w:rPr>
                  </w:pPr>
                  <w:r w:rsidRPr="00D82989">
                    <w:rPr>
                      <w:color w:val="000000"/>
                      <w:sz w:val="18"/>
                      <w:szCs w:val="18"/>
                    </w:rPr>
                    <w:t xml:space="preserve">Index  </w:t>
                  </w:r>
                  <w:r w:rsidR="002A0205" w:rsidRPr="00D82989">
                    <w:rPr>
                      <w:color w:val="000000"/>
                      <w:sz w:val="18"/>
                      <w:szCs w:val="18"/>
                    </w:rPr>
                    <w:t xml:space="preserve"> 9/8</w:t>
                  </w:r>
                </w:p>
              </w:tc>
            </w:tr>
            <w:tr w:rsidR="002A0205" w:rsidRPr="00855AD9" w:rsidTr="008D081C">
              <w:trPr>
                <w:trHeight w:val="300"/>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center"/>
                    <w:rPr>
                      <w:color w:val="000000"/>
                      <w:sz w:val="18"/>
                      <w:szCs w:val="18"/>
                    </w:rPr>
                  </w:pPr>
                  <w:r w:rsidRPr="00D82989">
                    <w:rPr>
                      <w:color w:val="000000"/>
                      <w:sz w:val="18"/>
                      <w:szCs w:val="18"/>
                    </w:rPr>
                    <w:t> </w:t>
                  </w:r>
                </w:p>
              </w:tc>
              <w:tc>
                <w:tcPr>
                  <w:tcW w:w="2796"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center"/>
                    <w:rPr>
                      <w:color w:val="000000"/>
                      <w:sz w:val="18"/>
                      <w:szCs w:val="18"/>
                    </w:rPr>
                  </w:pPr>
                  <w:r w:rsidRPr="00D82989">
                    <w:rPr>
                      <w:color w:val="000000"/>
                      <w:sz w:val="18"/>
                      <w:szCs w:val="18"/>
                    </w:rPr>
                    <w:t>2</w:t>
                  </w:r>
                </w:p>
              </w:tc>
              <w:tc>
                <w:tcPr>
                  <w:tcW w:w="1031"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center"/>
                    <w:rPr>
                      <w:color w:val="000000"/>
                      <w:sz w:val="18"/>
                      <w:szCs w:val="18"/>
                    </w:rPr>
                  </w:pPr>
                  <w:r w:rsidRPr="00D82989">
                    <w:rPr>
                      <w:color w:val="000000"/>
                      <w:sz w:val="18"/>
                      <w:szCs w:val="18"/>
                    </w:rPr>
                    <w:t>3</w:t>
                  </w:r>
                </w:p>
              </w:tc>
              <w:tc>
                <w:tcPr>
                  <w:tcW w:w="1418"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center"/>
                    <w:rPr>
                      <w:color w:val="000000"/>
                      <w:sz w:val="18"/>
                      <w:szCs w:val="18"/>
                    </w:rPr>
                  </w:pPr>
                  <w:r w:rsidRPr="00D82989">
                    <w:rPr>
                      <w:color w:val="000000"/>
                      <w:sz w:val="18"/>
                      <w:szCs w:val="18"/>
                    </w:rPr>
                    <w:t>4</w:t>
                  </w:r>
                </w:p>
              </w:tc>
              <w:tc>
                <w:tcPr>
                  <w:tcW w:w="1418"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center"/>
                    <w:rPr>
                      <w:color w:val="000000"/>
                      <w:sz w:val="18"/>
                      <w:szCs w:val="18"/>
                    </w:rPr>
                  </w:pPr>
                  <w:r w:rsidRPr="00D82989">
                    <w:rPr>
                      <w:color w:val="000000"/>
                      <w:sz w:val="18"/>
                      <w:szCs w:val="18"/>
                    </w:rPr>
                    <w:t>6</w:t>
                  </w:r>
                </w:p>
              </w:tc>
              <w:tc>
                <w:tcPr>
                  <w:tcW w:w="1557"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center"/>
                    <w:rPr>
                      <w:color w:val="000000"/>
                      <w:sz w:val="18"/>
                      <w:szCs w:val="18"/>
                    </w:rPr>
                  </w:pPr>
                  <w:r w:rsidRPr="00D82989">
                    <w:rPr>
                      <w:color w:val="000000"/>
                      <w:sz w:val="18"/>
                      <w:szCs w:val="18"/>
                    </w:rPr>
                    <w:t>7</w:t>
                  </w:r>
                </w:p>
              </w:tc>
              <w:tc>
                <w:tcPr>
                  <w:tcW w:w="850"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center"/>
                    <w:rPr>
                      <w:color w:val="000000"/>
                      <w:sz w:val="18"/>
                      <w:szCs w:val="18"/>
                    </w:rPr>
                  </w:pPr>
                  <w:r w:rsidRPr="00D82989">
                    <w:rPr>
                      <w:color w:val="000000"/>
                      <w:sz w:val="18"/>
                      <w:szCs w:val="18"/>
                    </w:rPr>
                    <w:t>8</w:t>
                  </w:r>
                </w:p>
              </w:tc>
            </w:tr>
            <w:tr w:rsidR="002A0205" w:rsidRPr="00855AD9" w:rsidTr="008D081C">
              <w:trPr>
                <w:trHeight w:val="300"/>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1.</w:t>
                  </w:r>
                </w:p>
              </w:tc>
              <w:tc>
                <w:tcPr>
                  <w:tcW w:w="2796"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rPr>
                      <w:color w:val="000000"/>
                      <w:sz w:val="18"/>
                      <w:szCs w:val="18"/>
                    </w:rPr>
                  </w:pPr>
                  <w:r w:rsidRPr="00D82989">
                    <w:rPr>
                      <w:color w:val="000000"/>
                      <w:sz w:val="18"/>
                      <w:szCs w:val="18"/>
                    </w:rPr>
                    <w:t>Bruto plaće i naknade</w:t>
                  </w:r>
                </w:p>
              </w:tc>
              <w:tc>
                <w:tcPr>
                  <w:tcW w:w="1031"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center"/>
                    <w:rPr>
                      <w:color w:val="000000"/>
                      <w:sz w:val="18"/>
                      <w:szCs w:val="18"/>
                    </w:rPr>
                  </w:pPr>
                  <w:r w:rsidRPr="00D82989">
                    <w:rPr>
                      <w:color w:val="000000"/>
                      <w:sz w:val="18"/>
                      <w:szCs w:val="18"/>
                    </w:rPr>
                    <w:t>611100</w:t>
                  </w:r>
                </w:p>
              </w:tc>
              <w:tc>
                <w:tcPr>
                  <w:tcW w:w="1418"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4.890.000,00</w:t>
                  </w:r>
                </w:p>
              </w:tc>
              <w:tc>
                <w:tcPr>
                  <w:tcW w:w="1418"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4.804.000,00</w:t>
                  </w:r>
                </w:p>
              </w:tc>
              <w:tc>
                <w:tcPr>
                  <w:tcW w:w="1557"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4.591.624,06</w:t>
                  </w:r>
                </w:p>
              </w:tc>
              <w:tc>
                <w:tcPr>
                  <w:tcW w:w="850"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center"/>
                    <w:rPr>
                      <w:color w:val="000000"/>
                      <w:sz w:val="18"/>
                      <w:szCs w:val="18"/>
                    </w:rPr>
                  </w:pPr>
                  <w:r w:rsidRPr="00D82989">
                    <w:rPr>
                      <w:color w:val="000000"/>
                      <w:sz w:val="18"/>
                      <w:szCs w:val="18"/>
                    </w:rPr>
                    <w:t>96</w:t>
                  </w:r>
                </w:p>
              </w:tc>
            </w:tr>
            <w:tr w:rsidR="002A0205" w:rsidRPr="00855AD9" w:rsidTr="008D081C">
              <w:trPr>
                <w:trHeight w:val="300"/>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2.</w:t>
                  </w:r>
                </w:p>
              </w:tc>
              <w:tc>
                <w:tcPr>
                  <w:tcW w:w="2796"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rPr>
                      <w:color w:val="000000"/>
                      <w:sz w:val="18"/>
                      <w:szCs w:val="18"/>
                    </w:rPr>
                  </w:pPr>
                  <w:r w:rsidRPr="00D82989">
                    <w:rPr>
                      <w:color w:val="000000"/>
                      <w:sz w:val="18"/>
                      <w:szCs w:val="18"/>
                    </w:rPr>
                    <w:t>Naknade troškova uposlenih</w:t>
                  </w:r>
                </w:p>
              </w:tc>
              <w:tc>
                <w:tcPr>
                  <w:tcW w:w="1031"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center"/>
                    <w:rPr>
                      <w:color w:val="000000"/>
                      <w:sz w:val="18"/>
                      <w:szCs w:val="18"/>
                    </w:rPr>
                  </w:pPr>
                  <w:r w:rsidRPr="00D82989">
                    <w:rPr>
                      <w:color w:val="000000"/>
                      <w:sz w:val="18"/>
                      <w:szCs w:val="18"/>
                    </w:rPr>
                    <w:t>611200</w:t>
                  </w:r>
                </w:p>
              </w:tc>
              <w:tc>
                <w:tcPr>
                  <w:tcW w:w="1418"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622.000,00</w:t>
                  </w:r>
                </w:p>
              </w:tc>
              <w:tc>
                <w:tcPr>
                  <w:tcW w:w="1418"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585.000,00</w:t>
                  </w:r>
                </w:p>
              </w:tc>
              <w:tc>
                <w:tcPr>
                  <w:tcW w:w="1557"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571.388,78</w:t>
                  </w:r>
                </w:p>
              </w:tc>
              <w:tc>
                <w:tcPr>
                  <w:tcW w:w="850"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center"/>
                    <w:rPr>
                      <w:color w:val="000000"/>
                      <w:sz w:val="18"/>
                      <w:szCs w:val="18"/>
                    </w:rPr>
                  </w:pPr>
                  <w:r w:rsidRPr="00D82989">
                    <w:rPr>
                      <w:color w:val="000000"/>
                      <w:sz w:val="18"/>
                      <w:szCs w:val="18"/>
                    </w:rPr>
                    <w:t>98</w:t>
                  </w:r>
                </w:p>
              </w:tc>
            </w:tr>
            <w:tr w:rsidR="002A0205" w:rsidRPr="00855AD9" w:rsidTr="008D081C">
              <w:trPr>
                <w:trHeight w:val="300"/>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3.</w:t>
                  </w:r>
                </w:p>
              </w:tc>
              <w:tc>
                <w:tcPr>
                  <w:tcW w:w="2796"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rPr>
                      <w:color w:val="000000"/>
                      <w:sz w:val="18"/>
                      <w:szCs w:val="18"/>
                    </w:rPr>
                  </w:pPr>
                  <w:r w:rsidRPr="00D82989">
                    <w:rPr>
                      <w:color w:val="000000"/>
                      <w:sz w:val="18"/>
                      <w:szCs w:val="18"/>
                    </w:rPr>
                    <w:t>Putni troškovi</w:t>
                  </w:r>
                </w:p>
              </w:tc>
              <w:tc>
                <w:tcPr>
                  <w:tcW w:w="1031"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center"/>
                    <w:rPr>
                      <w:color w:val="000000"/>
                      <w:sz w:val="18"/>
                      <w:szCs w:val="18"/>
                    </w:rPr>
                  </w:pPr>
                  <w:r w:rsidRPr="00D82989">
                    <w:rPr>
                      <w:color w:val="000000"/>
                      <w:sz w:val="18"/>
                      <w:szCs w:val="18"/>
                    </w:rPr>
                    <w:t>613100</w:t>
                  </w:r>
                </w:p>
              </w:tc>
              <w:tc>
                <w:tcPr>
                  <w:tcW w:w="1418"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301.000,00</w:t>
                  </w:r>
                </w:p>
              </w:tc>
              <w:tc>
                <w:tcPr>
                  <w:tcW w:w="1418"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226.000,00</w:t>
                  </w:r>
                </w:p>
              </w:tc>
              <w:tc>
                <w:tcPr>
                  <w:tcW w:w="1557"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201.556,61</w:t>
                  </w:r>
                </w:p>
              </w:tc>
              <w:tc>
                <w:tcPr>
                  <w:tcW w:w="850"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center"/>
                    <w:rPr>
                      <w:color w:val="000000"/>
                      <w:sz w:val="18"/>
                      <w:szCs w:val="18"/>
                    </w:rPr>
                  </w:pPr>
                  <w:r w:rsidRPr="00D82989">
                    <w:rPr>
                      <w:color w:val="000000"/>
                      <w:sz w:val="18"/>
                      <w:szCs w:val="18"/>
                    </w:rPr>
                    <w:t>89</w:t>
                  </w:r>
                </w:p>
              </w:tc>
            </w:tr>
            <w:tr w:rsidR="002A0205" w:rsidRPr="00855AD9" w:rsidTr="008D081C">
              <w:trPr>
                <w:trHeight w:val="300"/>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4.</w:t>
                  </w:r>
                </w:p>
              </w:tc>
              <w:tc>
                <w:tcPr>
                  <w:tcW w:w="2796"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rPr>
                      <w:color w:val="000000"/>
                      <w:sz w:val="18"/>
                      <w:szCs w:val="18"/>
                    </w:rPr>
                  </w:pPr>
                  <w:r w:rsidRPr="00D82989">
                    <w:rPr>
                      <w:color w:val="000000"/>
                      <w:sz w:val="18"/>
                      <w:szCs w:val="18"/>
                    </w:rPr>
                    <w:t>Telefonske i PTT usluge</w:t>
                  </w:r>
                </w:p>
              </w:tc>
              <w:tc>
                <w:tcPr>
                  <w:tcW w:w="1031"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center"/>
                    <w:rPr>
                      <w:color w:val="000000"/>
                      <w:sz w:val="18"/>
                      <w:szCs w:val="18"/>
                    </w:rPr>
                  </w:pPr>
                  <w:r w:rsidRPr="00D82989">
                    <w:rPr>
                      <w:color w:val="000000"/>
                      <w:sz w:val="18"/>
                      <w:szCs w:val="18"/>
                    </w:rPr>
                    <w:t>613200</w:t>
                  </w:r>
                </w:p>
              </w:tc>
              <w:tc>
                <w:tcPr>
                  <w:tcW w:w="1418"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98.000,00</w:t>
                  </w:r>
                </w:p>
              </w:tc>
              <w:tc>
                <w:tcPr>
                  <w:tcW w:w="1418"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108.000,00</w:t>
                  </w:r>
                </w:p>
              </w:tc>
              <w:tc>
                <w:tcPr>
                  <w:tcW w:w="1557"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89.468,54</w:t>
                  </w:r>
                </w:p>
              </w:tc>
              <w:tc>
                <w:tcPr>
                  <w:tcW w:w="850"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center"/>
                    <w:rPr>
                      <w:color w:val="000000"/>
                      <w:sz w:val="18"/>
                      <w:szCs w:val="18"/>
                    </w:rPr>
                  </w:pPr>
                  <w:r w:rsidRPr="00D82989">
                    <w:rPr>
                      <w:color w:val="000000"/>
                      <w:sz w:val="18"/>
                      <w:szCs w:val="18"/>
                    </w:rPr>
                    <w:t>83</w:t>
                  </w:r>
                </w:p>
              </w:tc>
            </w:tr>
            <w:tr w:rsidR="002A0205" w:rsidRPr="00855AD9" w:rsidTr="008D081C">
              <w:trPr>
                <w:trHeight w:val="300"/>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5.</w:t>
                  </w:r>
                </w:p>
              </w:tc>
              <w:tc>
                <w:tcPr>
                  <w:tcW w:w="2796"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rPr>
                      <w:color w:val="000000"/>
                      <w:sz w:val="18"/>
                      <w:szCs w:val="18"/>
                    </w:rPr>
                  </w:pPr>
                  <w:r w:rsidRPr="00D82989">
                    <w:rPr>
                      <w:color w:val="000000"/>
                      <w:sz w:val="18"/>
                      <w:szCs w:val="18"/>
                    </w:rPr>
                    <w:t>Energija i komunalne usluge</w:t>
                  </w:r>
                </w:p>
              </w:tc>
              <w:tc>
                <w:tcPr>
                  <w:tcW w:w="1031"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center"/>
                    <w:rPr>
                      <w:color w:val="000000"/>
                      <w:sz w:val="18"/>
                      <w:szCs w:val="18"/>
                    </w:rPr>
                  </w:pPr>
                  <w:r w:rsidRPr="00D82989">
                    <w:rPr>
                      <w:color w:val="000000"/>
                      <w:sz w:val="18"/>
                      <w:szCs w:val="18"/>
                    </w:rPr>
                    <w:t>613300</w:t>
                  </w:r>
                </w:p>
              </w:tc>
              <w:tc>
                <w:tcPr>
                  <w:tcW w:w="1418"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7.000,00</w:t>
                  </w:r>
                </w:p>
              </w:tc>
              <w:tc>
                <w:tcPr>
                  <w:tcW w:w="1418"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7.000,00</w:t>
                  </w:r>
                </w:p>
              </w:tc>
              <w:tc>
                <w:tcPr>
                  <w:tcW w:w="1557"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2.658,26</w:t>
                  </w:r>
                </w:p>
              </w:tc>
              <w:tc>
                <w:tcPr>
                  <w:tcW w:w="850"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center"/>
                    <w:rPr>
                      <w:color w:val="000000"/>
                      <w:sz w:val="18"/>
                      <w:szCs w:val="18"/>
                    </w:rPr>
                  </w:pPr>
                  <w:r w:rsidRPr="00D82989">
                    <w:rPr>
                      <w:color w:val="000000"/>
                      <w:sz w:val="18"/>
                      <w:szCs w:val="18"/>
                    </w:rPr>
                    <w:t>38</w:t>
                  </w:r>
                </w:p>
              </w:tc>
            </w:tr>
            <w:tr w:rsidR="002A0205" w:rsidRPr="00855AD9" w:rsidTr="008D081C">
              <w:trPr>
                <w:trHeight w:val="300"/>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6.</w:t>
                  </w:r>
                </w:p>
              </w:tc>
              <w:tc>
                <w:tcPr>
                  <w:tcW w:w="2796"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rPr>
                      <w:color w:val="000000"/>
                      <w:sz w:val="18"/>
                      <w:szCs w:val="18"/>
                    </w:rPr>
                  </w:pPr>
                  <w:r w:rsidRPr="00D82989">
                    <w:rPr>
                      <w:color w:val="000000"/>
                      <w:sz w:val="18"/>
                      <w:szCs w:val="18"/>
                    </w:rPr>
                    <w:t>Nabava materijala</w:t>
                  </w:r>
                </w:p>
              </w:tc>
              <w:tc>
                <w:tcPr>
                  <w:tcW w:w="1031"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center"/>
                    <w:rPr>
                      <w:color w:val="000000"/>
                      <w:sz w:val="18"/>
                      <w:szCs w:val="18"/>
                    </w:rPr>
                  </w:pPr>
                  <w:r w:rsidRPr="00D82989">
                    <w:rPr>
                      <w:color w:val="000000"/>
                      <w:sz w:val="18"/>
                      <w:szCs w:val="18"/>
                    </w:rPr>
                    <w:t>613400</w:t>
                  </w:r>
                </w:p>
              </w:tc>
              <w:tc>
                <w:tcPr>
                  <w:tcW w:w="1418"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83.000,00</w:t>
                  </w:r>
                </w:p>
              </w:tc>
              <w:tc>
                <w:tcPr>
                  <w:tcW w:w="1418"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63.000,00</w:t>
                  </w:r>
                </w:p>
              </w:tc>
              <w:tc>
                <w:tcPr>
                  <w:tcW w:w="1557"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55.723,41</w:t>
                  </w:r>
                </w:p>
              </w:tc>
              <w:tc>
                <w:tcPr>
                  <w:tcW w:w="850"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center"/>
                    <w:rPr>
                      <w:color w:val="000000"/>
                      <w:sz w:val="18"/>
                      <w:szCs w:val="18"/>
                    </w:rPr>
                  </w:pPr>
                  <w:r w:rsidRPr="00D82989">
                    <w:rPr>
                      <w:color w:val="000000"/>
                      <w:sz w:val="18"/>
                      <w:szCs w:val="18"/>
                    </w:rPr>
                    <w:t>88</w:t>
                  </w:r>
                </w:p>
              </w:tc>
            </w:tr>
            <w:tr w:rsidR="002A0205" w:rsidRPr="00855AD9" w:rsidTr="008D081C">
              <w:trPr>
                <w:trHeight w:val="300"/>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7.</w:t>
                  </w:r>
                </w:p>
              </w:tc>
              <w:tc>
                <w:tcPr>
                  <w:tcW w:w="2796"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rPr>
                      <w:color w:val="000000"/>
                      <w:sz w:val="18"/>
                      <w:szCs w:val="18"/>
                    </w:rPr>
                  </w:pPr>
                  <w:r w:rsidRPr="00D82989">
                    <w:rPr>
                      <w:color w:val="000000"/>
                      <w:sz w:val="18"/>
                      <w:szCs w:val="18"/>
                    </w:rPr>
                    <w:t>Izdaci za prijevoz i gorivo</w:t>
                  </w:r>
                </w:p>
              </w:tc>
              <w:tc>
                <w:tcPr>
                  <w:tcW w:w="1031"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center"/>
                    <w:rPr>
                      <w:color w:val="000000"/>
                      <w:sz w:val="18"/>
                      <w:szCs w:val="18"/>
                    </w:rPr>
                  </w:pPr>
                  <w:r w:rsidRPr="00D82989">
                    <w:rPr>
                      <w:color w:val="000000"/>
                      <w:sz w:val="18"/>
                      <w:szCs w:val="18"/>
                    </w:rPr>
                    <w:t>613500</w:t>
                  </w:r>
                </w:p>
              </w:tc>
              <w:tc>
                <w:tcPr>
                  <w:tcW w:w="1418"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91.000,00</w:t>
                  </w:r>
                </w:p>
              </w:tc>
              <w:tc>
                <w:tcPr>
                  <w:tcW w:w="1418"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71.000,00</w:t>
                  </w:r>
                </w:p>
              </w:tc>
              <w:tc>
                <w:tcPr>
                  <w:tcW w:w="1557"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58.250,24</w:t>
                  </w:r>
                </w:p>
              </w:tc>
              <w:tc>
                <w:tcPr>
                  <w:tcW w:w="850"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center"/>
                    <w:rPr>
                      <w:color w:val="000000"/>
                      <w:sz w:val="18"/>
                      <w:szCs w:val="18"/>
                    </w:rPr>
                  </w:pPr>
                  <w:r w:rsidRPr="00D82989">
                    <w:rPr>
                      <w:color w:val="000000"/>
                      <w:sz w:val="18"/>
                      <w:szCs w:val="18"/>
                    </w:rPr>
                    <w:t>82</w:t>
                  </w:r>
                </w:p>
              </w:tc>
            </w:tr>
            <w:tr w:rsidR="002A0205" w:rsidRPr="00855AD9" w:rsidTr="008D081C">
              <w:trPr>
                <w:trHeight w:val="300"/>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8.</w:t>
                  </w:r>
                </w:p>
              </w:tc>
              <w:tc>
                <w:tcPr>
                  <w:tcW w:w="2796"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rPr>
                      <w:color w:val="000000"/>
                      <w:sz w:val="18"/>
                      <w:szCs w:val="18"/>
                    </w:rPr>
                  </w:pPr>
                  <w:r w:rsidRPr="00D82989">
                    <w:rPr>
                      <w:color w:val="000000"/>
                      <w:sz w:val="18"/>
                      <w:szCs w:val="18"/>
                    </w:rPr>
                    <w:t>Unajmljivanje imovine i opreme</w:t>
                  </w:r>
                </w:p>
              </w:tc>
              <w:tc>
                <w:tcPr>
                  <w:tcW w:w="1031"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center"/>
                    <w:rPr>
                      <w:color w:val="000000"/>
                      <w:sz w:val="18"/>
                      <w:szCs w:val="18"/>
                    </w:rPr>
                  </w:pPr>
                  <w:r w:rsidRPr="00D82989">
                    <w:rPr>
                      <w:color w:val="000000"/>
                      <w:sz w:val="18"/>
                      <w:szCs w:val="18"/>
                    </w:rPr>
                    <w:t>613600</w:t>
                  </w:r>
                </w:p>
              </w:tc>
              <w:tc>
                <w:tcPr>
                  <w:tcW w:w="1418"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122.000,00</w:t>
                  </w:r>
                </w:p>
              </w:tc>
              <w:tc>
                <w:tcPr>
                  <w:tcW w:w="1418"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167.000,00</w:t>
                  </w:r>
                </w:p>
              </w:tc>
              <w:tc>
                <w:tcPr>
                  <w:tcW w:w="1557"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146.549,61</w:t>
                  </w:r>
                </w:p>
              </w:tc>
              <w:tc>
                <w:tcPr>
                  <w:tcW w:w="850"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center"/>
                    <w:rPr>
                      <w:color w:val="000000"/>
                      <w:sz w:val="18"/>
                      <w:szCs w:val="18"/>
                    </w:rPr>
                  </w:pPr>
                  <w:r w:rsidRPr="00D82989">
                    <w:rPr>
                      <w:color w:val="000000"/>
                      <w:sz w:val="18"/>
                      <w:szCs w:val="18"/>
                    </w:rPr>
                    <w:t>88</w:t>
                  </w:r>
                </w:p>
              </w:tc>
            </w:tr>
            <w:tr w:rsidR="002A0205" w:rsidRPr="00855AD9" w:rsidTr="008D081C">
              <w:trPr>
                <w:trHeight w:val="300"/>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9.</w:t>
                  </w:r>
                </w:p>
              </w:tc>
              <w:tc>
                <w:tcPr>
                  <w:tcW w:w="2796"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rPr>
                      <w:color w:val="000000"/>
                      <w:sz w:val="18"/>
                      <w:szCs w:val="18"/>
                    </w:rPr>
                  </w:pPr>
                  <w:r w:rsidRPr="00D82989">
                    <w:rPr>
                      <w:color w:val="000000"/>
                      <w:sz w:val="18"/>
                      <w:szCs w:val="18"/>
                    </w:rPr>
                    <w:t>Izdaci za tekuće održavanje</w:t>
                  </w:r>
                </w:p>
              </w:tc>
              <w:tc>
                <w:tcPr>
                  <w:tcW w:w="1031"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center"/>
                    <w:rPr>
                      <w:color w:val="000000"/>
                      <w:sz w:val="18"/>
                      <w:szCs w:val="18"/>
                    </w:rPr>
                  </w:pPr>
                  <w:r w:rsidRPr="00D82989">
                    <w:rPr>
                      <w:color w:val="000000"/>
                      <w:sz w:val="18"/>
                      <w:szCs w:val="18"/>
                    </w:rPr>
                    <w:t>613700</w:t>
                  </w:r>
                </w:p>
              </w:tc>
              <w:tc>
                <w:tcPr>
                  <w:tcW w:w="1418"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879.000,00</w:t>
                  </w:r>
                </w:p>
              </w:tc>
              <w:tc>
                <w:tcPr>
                  <w:tcW w:w="1418"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879.000,00</w:t>
                  </w:r>
                </w:p>
              </w:tc>
              <w:tc>
                <w:tcPr>
                  <w:tcW w:w="1557"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794.486,79</w:t>
                  </w:r>
                </w:p>
              </w:tc>
              <w:tc>
                <w:tcPr>
                  <w:tcW w:w="850"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center"/>
                    <w:rPr>
                      <w:color w:val="000000"/>
                      <w:sz w:val="18"/>
                      <w:szCs w:val="18"/>
                    </w:rPr>
                  </w:pPr>
                  <w:r w:rsidRPr="00D82989">
                    <w:rPr>
                      <w:color w:val="000000"/>
                      <w:sz w:val="18"/>
                      <w:szCs w:val="18"/>
                    </w:rPr>
                    <w:t>90</w:t>
                  </w:r>
                </w:p>
              </w:tc>
            </w:tr>
            <w:tr w:rsidR="002A0205" w:rsidRPr="00855AD9" w:rsidTr="008D081C">
              <w:trPr>
                <w:trHeight w:val="300"/>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10.</w:t>
                  </w:r>
                </w:p>
              </w:tc>
              <w:tc>
                <w:tcPr>
                  <w:tcW w:w="2796"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rPr>
                      <w:color w:val="000000"/>
                      <w:sz w:val="18"/>
                      <w:szCs w:val="18"/>
                    </w:rPr>
                  </w:pPr>
                  <w:r w:rsidRPr="00D82989">
                    <w:rPr>
                      <w:color w:val="000000"/>
                      <w:sz w:val="18"/>
                      <w:szCs w:val="18"/>
                    </w:rPr>
                    <w:t>Izdaci osig., bank. usluga i pl. prom</w:t>
                  </w:r>
                </w:p>
              </w:tc>
              <w:tc>
                <w:tcPr>
                  <w:tcW w:w="1031"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center"/>
                    <w:rPr>
                      <w:color w:val="000000"/>
                      <w:sz w:val="18"/>
                      <w:szCs w:val="18"/>
                    </w:rPr>
                  </w:pPr>
                  <w:r w:rsidRPr="00D82989">
                    <w:rPr>
                      <w:color w:val="000000"/>
                      <w:sz w:val="18"/>
                      <w:szCs w:val="18"/>
                    </w:rPr>
                    <w:t>613800</w:t>
                  </w:r>
                </w:p>
              </w:tc>
              <w:tc>
                <w:tcPr>
                  <w:tcW w:w="1418"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16.000,00</w:t>
                  </w:r>
                </w:p>
              </w:tc>
              <w:tc>
                <w:tcPr>
                  <w:tcW w:w="1418"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16.000,00</w:t>
                  </w:r>
                </w:p>
              </w:tc>
              <w:tc>
                <w:tcPr>
                  <w:tcW w:w="1557"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11.988,97</w:t>
                  </w:r>
                </w:p>
              </w:tc>
              <w:tc>
                <w:tcPr>
                  <w:tcW w:w="850"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center"/>
                    <w:rPr>
                      <w:color w:val="000000"/>
                      <w:sz w:val="18"/>
                      <w:szCs w:val="18"/>
                    </w:rPr>
                  </w:pPr>
                  <w:r w:rsidRPr="00D82989">
                    <w:rPr>
                      <w:color w:val="000000"/>
                      <w:sz w:val="18"/>
                      <w:szCs w:val="18"/>
                    </w:rPr>
                    <w:t>75</w:t>
                  </w:r>
                </w:p>
              </w:tc>
            </w:tr>
            <w:tr w:rsidR="002A0205" w:rsidRPr="00855AD9" w:rsidTr="008D081C">
              <w:trPr>
                <w:trHeight w:val="300"/>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11.</w:t>
                  </w:r>
                </w:p>
              </w:tc>
              <w:tc>
                <w:tcPr>
                  <w:tcW w:w="2796"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rPr>
                      <w:color w:val="000000"/>
                      <w:sz w:val="18"/>
                      <w:szCs w:val="18"/>
                    </w:rPr>
                  </w:pPr>
                  <w:r w:rsidRPr="00D82989">
                    <w:rPr>
                      <w:color w:val="000000"/>
                      <w:sz w:val="18"/>
                      <w:szCs w:val="18"/>
                    </w:rPr>
                    <w:t>Ugovorene i druge posebne usluge</w:t>
                  </w:r>
                </w:p>
              </w:tc>
              <w:tc>
                <w:tcPr>
                  <w:tcW w:w="1031"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center"/>
                    <w:rPr>
                      <w:color w:val="000000"/>
                      <w:sz w:val="18"/>
                      <w:szCs w:val="18"/>
                    </w:rPr>
                  </w:pPr>
                  <w:r w:rsidRPr="00D82989">
                    <w:rPr>
                      <w:color w:val="000000"/>
                      <w:sz w:val="18"/>
                      <w:szCs w:val="18"/>
                    </w:rPr>
                    <w:t>613900</w:t>
                  </w:r>
                </w:p>
              </w:tc>
              <w:tc>
                <w:tcPr>
                  <w:tcW w:w="1418"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665.000,00</w:t>
                  </w:r>
                </w:p>
              </w:tc>
              <w:tc>
                <w:tcPr>
                  <w:tcW w:w="1418"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712.000,00</w:t>
                  </w:r>
                </w:p>
              </w:tc>
              <w:tc>
                <w:tcPr>
                  <w:tcW w:w="1557"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629.284,37</w:t>
                  </w:r>
                </w:p>
              </w:tc>
              <w:tc>
                <w:tcPr>
                  <w:tcW w:w="850"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center"/>
                    <w:rPr>
                      <w:color w:val="000000"/>
                      <w:sz w:val="18"/>
                      <w:szCs w:val="18"/>
                    </w:rPr>
                  </w:pPr>
                  <w:r w:rsidRPr="00D82989">
                    <w:rPr>
                      <w:color w:val="000000"/>
                      <w:sz w:val="18"/>
                      <w:szCs w:val="18"/>
                    </w:rPr>
                    <w:t>88</w:t>
                  </w:r>
                </w:p>
              </w:tc>
            </w:tr>
            <w:tr w:rsidR="002A0205" w:rsidRPr="00855AD9" w:rsidTr="008D081C">
              <w:trPr>
                <w:trHeight w:val="315"/>
              </w:trPr>
              <w:tc>
                <w:tcPr>
                  <w:tcW w:w="421" w:type="dxa"/>
                  <w:tcBorders>
                    <w:top w:val="nil"/>
                    <w:left w:val="single" w:sz="4" w:space="0" w:color="auto"/>
                    <w:bottom w:val="single" w:sz="4" w:space="0" w:color="auto"/>
                    <w:right w:val="single" w:sz="4" w:space="0" w:color="auto"/>
                  </w:tcBorders>
                  <w:shd w:val="clear" w:color="000000" w:fill="DBE5F1"/>
                  <w:noWrap/>
                  <w:vAlign w:val="bottom"/>
                  <w:hideMark/>
                </w:tcPr>
                <w:p w:rsidR="002A0205" w:rsidRPr="00D82989" w:rsidRDefault="002A0205" w:rsidP="00B12F3F">
                  <w:pPr>
                    <w:framePr w:hSpace="180" w:wrap="around" w:vAnchor="text" w:hAnchor="margin" w:xAlign="center" w:y="314"/>
                    <w:suppressOverlap/>
                    <w:jc w:val="center"/>
                    <w:rPr>
                      <w:color w:val="000000"/>
                      <w:sz w:val="18"/>
                      <w:szCs w:val="18"/>
                    </w:rPr>
                  </w:pPr>
                  <w:r w:rsidRPr="00D82989">
                    <w:rPr>
                      <w:color w:val="000000"/>
                      <w:sz w:val="18"/>
                      <w:szCs w:val="18"/>
                    </w:rPr>
                    <w:t>I</w:t>
                  </w:r>
                </w:p>
              </w:tc>
              <w:tc>
                <w:tcPr>
                  <w:tcW w:w="2796" w:type="dxa"/>
                  <w:tcBorders>
                    <w:top w:val="nil"/>
                    <w:left w:val="nil"/>
                    <w:bottom w:val="single" w:sz="4" w:space="0" w:color="auto"/>
                    <w:right w:val="single" w:sz="4" w:space="0" w:color="auto"/>
                  </w:tcBorders>
                  <w:shd w:val="clear" w:color="000000" w:fill="DBE5F1"/>
                  <w:noWrap/>
                  <w:vAlign w:val="bottom"/>
                  <w:hideMark/>
                </w:tcPr>
                <w:p w:rsidR="002A0205" w:rsidRPr="00D82989" w:rsidRDefault="002A0205" w:rsidP="00B12F3F">
                  <w:pPr>
                    <w:framePr w:hSpace="180" w:wrap="around" w:vAnchor="text" w:hAnchor="margin" w:xAlign="center" w:y="314"/>
                    <w:suppressOverlap/>
                    <w:rPr>
                      <w:color w:val="000000"/>
                      <w:sz w:val="18"/>
                      <w:szCs w:val="18"/>
                    </w:rPr>
                  </w:pPr>
                  <w:r w:rsidRPr="00D82989">
                    <w:rPr>
                      <w:color w:val="000000"/>
                      <w:sz w:val="18"/>
                      <w:szCs w:val="18"/>
                    </w:rPr>
                    <w:t>UKUPNO KLASA 6</w:t>
                  </w:r>
                </w:p>
              </w:tc>
              <w:tc>
                <w:tcPr>
                  <w:tcW w:w="1031" w:type="dxa"/>
                  <w:tcBorders>
                    <w:top w:val="nil"/>
                    <w:left w:val="nil"/>
                    <w:bottom w:val="single" w:sz="4" w:space="0" w:color="auto"/>
                    <w:right w:val="single" w:sz="4" w:space="0" w:color="auto"/>
                  </w:tcBorders>
                  <w:shd w:val="clear" w:color="000000" w:fill="DBE5F1"/>
                  <w:noWrap/>
                  <w:vAlign w:val="bottom"/>
                  <w:hideMark/>
                </w:tcPr>
                <w:p w:rsidR="002A0205" w:rsidRPr="00D82989" w:rsidRDefault="002A0205" w:rsidP="00B12F3F">
                  <w:pPr>
                    <w:framePr w:hSpace="180" w:wrap="around" w:vAnchor="text" w:hAnchor="margin" w:xAlign="center" w:y="314"/>
                    <w:suppressOverlap/>
                    <w:jc w:val="center"/>
                    <w:rPr>
                      <w:color w:val="000000"/>
                      <w:sz w:val="18"/>
                      <w:szCs w:val="18"/>
                    </w:rPr>
                  </w:pPr>
                  <w:r w:rsidRPr="00D82989">
                    <w:rPr>
                      <w:color w:val="000000"/>
                      <w:sz w:val="18"/>
                      <w:szCs w:val="18"/>
                    </w:rPr>
                    <w:t> </w:t>
                  </w:r>
                </w:p>
              </w:tc>
              <w:tc>
                <w:tcPr>
                  <w:tcW w:w="1418" w:type="dxa"/>
                  <w:tcBorders>
                    <w:top w:val="nil"/>
                    <w:left w:val="nil"/>
                    <w:bottom w:val="single" w:sz="4" w:space="0" w:color="auto"/>
                    <w:right w:val="single" w:sz="4" w:space="0" w:color="auto"/>
                  </w:tcBorders>
                  <w:shd w:val="clear" w:color="000000" w:fill="DBE5F1"/>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7.774.000,00</w:t>
                  </w:r>
                </w:p>
              </w:tc>
              <w:tc>
                <w:tcPr>
                  <w:tcW w:w="1418" w:type="dxa"/>
                  <w:tcBorders>
                    <w:top w:val="nil"/>
                    <w:left w:val="nil"/>
                    <w:bottom w:val="single" w:sz="4" w:space="0" w:color="auto"/>
                    <w:right w:val="single" w:sz="4" w:space="0" w:color="auto"/>
                  </w:tcBorders>
                  <w:shd w:val="clear" w:color="000000" w:fill="DBE5F1"/>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7.638.000,00</w:t>
                  </w:r>
                </w:p>
              </w:tc>
              <w:tc>
                <w:tcPr>
                  <w:tcW w:w="1557" w:type="dxa"/>
                  <w:tcBorders>
                    <w:top w:val="nil"/>
                    <w:left w:val="nil"/>
                    <w:bottom w:val="single" w:sz="4" w:space="0" w:color="auto"/>
                    <w:right w:val="single" w:sz="4" w:space="0" w:color="auto"/>
                  </w:tcBorders>
                  <w:shd w:val="clear" w:color="000000" w:fill="DBE5F1"/>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7.152.979,64</w:t>
                  </w:r>
                </w:p>
              </w:tc>
              <w:tc>
                <w:tcPr>
                  <w:tcW w:w="850" w:type="dxa"/>
                  <w:tcBorders>
                    <w:top w:val="nil"/>
                    <w:left w:val="nil"/>
                    <w:bottom w:val="single" w:sz="4" w:space="0" w:color="auto"/>
                    <w:right w:val="single" w:sz="4" w:space="0" w:color="auto"/>
                  </w:tcBorders>
                  <w:shd w:val="clear" w:color="000000" w:fill="DBE5F1"/>
                  <w:noWrap/>
                  <w:vAlign w:val="bottom"/>
                  <w:hideMark/>
                </w:tcPr>
                <w:p w:rsidR="002A0205" w:rsidRPr="00D82989" w:rsidRDefault="002A0205" w:rsidP="00B12F3F">
                  <w:pPr>
                    <w:framePr w:hSpace="180" w:wrap="around" w:vAnchor="text" w:hAnchor="margin" w:xAlign="center" w:y="314"/>
                    <w:suppressOverlap/>
                    <w:jc w:val="center"/>
                    <w:rPr>
                      <w:color w:val="000000"/>
                      <w:sz w:val="18"/>
                      <w:szCs w:val="18"/>
                    </w:rPr>
                  </w:pPr>
                  <w:r w:rsidRPr="00D82989">
                    <w:rPr>
                      <w:color w:val="000000"/>
                      <w:sz w:val="18"/>
                      <w:szCs w:val="18"/>
                    </w:rPr>
                    <w:t>93,65</w:t>
                  </w:r>
                </w:p>
              </w:tc>
            </w:tr>
            <w:tr w:rsidR="002A0205" w:rsidRPr="00855AD9" w:rsidTr="008D081C">
              <w:trPr>
                <w:trHeight w:val="300"/>
              </w:trPr>
              <w:tc>
                <w:tcPr>
                  <w:tcW w:w="421" w:type="dxa"/>
                  <w:tcBorders>
                    <w:top w:val="nil"/>
                    <w:left w:val="single" w:sz="4" w:space="0" w:color="auto"/>
                    <w:bottom w:val="single" w:sz="4" w:space="0" w:color="auto"/>
                    <w:right w:val="single" w:sz="4" w:space="0" w:color="auto"/>
                  </w:tcBorders>
                  <w:shd w:val="clear" w:color="000000" w:fill="DBE5F1"/>
                  <w:noWrap/>
                  <w:vAlign w:val="bottom"/>
                  <w:hideMark/>
                </w:tcPr>
                <w:p w:rsidR="002A0205" w:rsidRPr="00D82989" w:rsidRDefault="002A0205" w:rsidP="00B12F3F">
                  <w:pPr>
                    <w:framePr w:hSpace="180" w:wrap="around" w:vAnchor="text" w:hAnchor="margin" w:xAlign="center" w:y="314"/>
                    <w:suppressOverlap/>
                    <w:jc w:val="center"/>
                    <w:rPr>
                      <w:color w:val="000000"/>
                      <w:sz w:val="18"/>
                      <w:szCs w:val="18"/>
                    </w:rPr>
                  </w:pPr>
                  <w:r w:rsidRPr="00D82989">
                    <w:rPr>
                      <w:color w:val="000000"/>
                      <w:sz w:val="18"/>
                      <w:szCs w:val="18"/>
                    </w:rPr>
                    <w:t>II</w:t>
                  </w:r>
                </w:p>
              </w:tc>
              <w:tc>
                <w:tcPr>
                  <w:tcW w:w="2796" w:type="dxa"/>
                  <w:tcBorders>
                    <w:top w:val="nil"/>
                    <w:left w:val="nil"/>
                    <w:bottom w:val="single" w:sz="4" w:space="0" w:color="auto"/>
                    <w:right w:val="single" w:sz="4" w:space="0" w:color="auto"/>
                  </w:tcBorders>
                  <w:shd w:val="clear" w:color="000000" w:fill="DBE5F1"/>
                  <w:noWrap/>
                  <w:vAlign w:val="bottom"/>
                  <w:hideMark/>
                </w:tcPr>
                <w:p w:rsidR="002A0205" w:rsidRPr="00D82989" w:rsidRDefault="002A0205" w:rsidP="00B12F3F">
                  <w:pPr>
                    <w:framePr w:hSpace="180" w:wrap="around" w:vAnchor="text" w:hAnchor="margin" w:xAlign="center" w:y="314"/>
                    <w:suppressOverlap/>
                    <w:rPr>
                      <w:color w:val="000000"/>
                      <w:sz w:val="18"/>
                      <w:szCs w:val="18"/>
                    </w:rPr>
                  </w:pPr>
                  <w:r w:rsidRPr="00D82989">
                    <w:rPr>
                      <w:color w:val="000000"/>
                      <w:sz w:val="18"/>
                      <w:szCs w:val="18"/>
                    </w:rPr>
                    <w:t>KAPITALNI IZDACI</w:t>
                  </w:r>
                </w:p>
              </w:tc>
              <w:tc>
                <w:tcPr>
                  <w:tcW w:w="1031" w:type="dxa"/>
                  <w:tcBorders>
                    <w:top w:val="nil"/>
                    <w:left w:val="nil"/>
                    <w:bottom w:val="single" w:sz="4" w:space="0" w:color="auto"/>
                    <w:right w:val="single" w:sz="4" w:space="0" w:color="auto"/>
                  </w:tcBorders>
                  <w:shd w:val="clear" w:color="000000" w:fill="DBE5F1"/>
                  <w:noWrap/>
                  <w:vAlign w:val="bottom"/>
                  <w:hideMark/>
                </w:tcPr>
                <w:p w:rsidR="002A0205" w:rsidRPr="00D82989" w:rsidRDefault="002A0205" w:rsidP="00B12F3F">
                  <w:pPr>
                    <w:framePr w:hSpace="180" w:wrap="around" w:vAnchor="text" w:hAnchor="margin" w:xAlign="center" w:y="314"/>
                    <w:suppressOverlap/>
                    <w:jc w:val="center"/>
                    <w:rPr>
                      <w:color w:val="000000"/>
                      <w:sz w:val="18"/>
                      <w:szCs w:val="18"/>
                    </w:rPr>
                  </w:pPr>
                  <w:r w:rsidRPr="00D82989">
                    <w:rPr>
                      <w:color w:val="000000"/>
                      <w:sz w:val="18"/>
                      <w:szCs w:val="18"/>
                    </w:rPr>
                    <w:t> </w:t>
                  </w:r>
                </w:p>
              </w:tc>
              <w:tc>
                <w:tcPr>
                  <w:tcW w:w="1418" w:type="dxa"/>
                  <w:tcBorders>
                    <w:top w:val="nil"/>
                    <w:left w:val="nil"/>
                    <w:bottom w:val="single" w:sz="4" w:space="0" w:color="auto"/>
                    <w:right w:val="single" w:sz="4" w:space="0" w:color="auto"/>
                  </w:tcBorders>
                  <w:shd w:val="clear" w:color="000000" w:fill="DBE5F1"/>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707.000,00</w:t>
                  </w:r>
                </w:p>
              </w:tc>
              <w:tc>
                <w:tcPr>
                  <w:tcW w:w="1418" w:type="dxa"/>
                  <w:tcBorders>
                    <w:top w:val="nil"/>
                    <w:left w:val="nil"/>
                    <w:bottom w:val="single" w:sz="4" w:space="0" w:color="auto"/>
                    <w:right w:val="single" w:sz="4" w:space="0" w:color="auto"/>
                  </w:tcBorders>
                  <w:shd w:val="clear" w:color="000000" w:fill="DBE5F1"/>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2.024.525,96</w:t>
                  </w:r>
                </w:p>
              </w:tc>
              <w:tc>
                <w:tcPr>
                  <w:tcW w:w="1557" w:type="dxa"/>
                  <w:tcBorders>
                    <w:top w:val="nil"/>
                    <w:left w:val="nil"/>
                    <w:bottom w:val="single" w:sz="4" w:space="0" w:color="auto"/>
                    <w:right w:val="single" w:sz="4" w:space="0" w:color="auto"/>
                  </w:tcBorders>
                  <w:shd w:val="clear" w:color="000000" w:fill="DBE5F1"/>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564.514,41</w:t>
                  </w:r>
                </w:p>
              </w:tc>
              <w:tc>
                <w:tcPr>
                  <w:tcW w:w="850" w:type="dxa"/>
                  <w:tcBorders>
                    <w:top w:val="nil"/>
                    <w:left w:val="nil"/>
                    <w:bottom w:val="single" w:sz="4" w:space="0" w:color="auto"/>
                    <w:right w:val="single" w:sz="4" w:space="0" w:color="auto"/>
                  </w:tcBorders>
                  <w:shd w:val="clear" w:color="000000" w:fill="DBE5F1"/>
                  <w:noWrap/>
                  <w:vAlign w:val="bottom"/>
                  <w:hideMark/>
                </w:tcPr>
                <w:p w:rsidR="002A0205" w:rsidRPr="00D82989" w:rsidRDefault="002A0205" w:rsidP="00B12F3F">
                  <w:pPr>
                    <w:framePr w:hSpace="180" w:wrap="around" w:vAnchor="text" w:hAnchor="margin" w:xAlign="center" w:y="314"/>
                    <w:suppressOverlap/>
                    <w:jc w:val="center"/>
                    <w:rPr>
                      <w:color w:val="000000"/>
                      <w:sz w:val="18"/>
                      <w:szCs w:val="18"/>
                    </w:rPr>
                  </w:pPr>
                  <w:r w:rsidRPr="00D82989">
                    <w:rPr>
                      <w:color w:val="000000"/>
                      <w:sz w:val="18"/>
                      <w:szCs w:val="18"/>
                    </w:rPr>
                    <w:t>28</w:t>
                  </w:r>
                </w:p>
              </w:tc>
            </w:tr>
            <w:tr w:rsidR="002A0205" w:rsidRPr="00855AD9" w:rsidTr="008D081C">
              <w:trPr>
                <w:trHeight w:val="300"/>
              </w:trPr>
              <w:tc>
                <w:tcPr>
                  <w:tcW w:w="421" w:type="dxa"/>
                  <w:tcBorders>
                    <w:top w:val="nil"/>
                    <w:left w:val="single" w:sz="4" w:space="0" w:color="auto"/>
                    <w:bottom w:val="single" w:sz="4" w:space="0" w:color="auto"/>
                    <w:right w:val="single" w:sz="4" w:space="0" w:color="auto"/>
                  </w:tcBorders>
                  <w:shd w:val="clear" w:color="000000" w:fill="FFFFFF"/>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2.1</w:t>
                  </w:r>
                </w:p>
              </w:tc>
              <w:tc>
                <w:tcPr>
                  <w:tcW w:w="2796" w:type="dxa"/>
                  <w:tcBorders>
                    <w:top w:val="nil"/>
                    <w:left w:val="nil"/>
                    <w:bottom w:val="single" w:sz="4" w:space="0" w:color="auto"/>
                    <w:right w:val="single" w:sz="4" w:space="0" w:color="auto"/>
                  </w:tcBorders>
                  <w:shd w:val="clear" w:color="000000" w:fill="FFFFFF"/>
                  <w:noWrap/>
                  <w:vAlign w:val="bottom"/>
                  <w:hideMark/>
                </w:tcPr>
                <w:p w:rsidR="002A0205" w:rsidRPr="00D82989" w:rsidRDefault="002A0205" w:rsidP="00B12F3F">
                  <w:pPr>
                    <w:framePr w:hSpace="180" w:wrap="around" w:vAnchor="text" w:hAnchor="margin" w:xAlign="center" w:y="314"/>
                    <w:suppressOverlap/>
                    <w:rPr>
                      <w:color w:val="000000"/>
                      <w:sz w:val="18"/>
                      <w:szCs w:val="18"/>
                    </w:rPr>
                  </w:pPr>
                  <w:r w:rsidRPr="00D82989">
                    <w:rPr>
                      <w:color w:val="000000"/>
                      <w:sz w:val="18"/>
                      <w:szCs w:val="18"/>
                    </w:rPr>
                    <w:t>Nabava zemljišta</w:t>
                  </w:r>
                </w:p>
              </w:tc>
              <w:tc>
                <w:tcPr>
                  <w:tcW w:w="1031" w:type="dxa"/>
                  <w:tcBorders>
                    <w:top w:val="nil"/>
                    <w:left w:val="nil"/>
                    <w:bottom w:val="single" w:sz="4" w:space="0" w:color="auto"/>
                    <w:right w:val="single" w:sz="4" w:space="0" w:color="auto"/>
                  </w:tcBorders>
                  <w:shd w:val="clear" w:color="000000" w:fill="FFFFFF"/>
                  <w:noWrap/>
                  <w:vAlign w:val="bottom"/>
                  <w:hideMark/>
                </w:tcPr>
                <w:p w:rsidR="002A0205" w:rsidRPr="00D82989" w:rsidRDefault="002A0205" w:rsidP="00B12F3F">
                  <w:pPr>
                    <w:framePr w:hSpace="180" w:wrap="around" w:vAnchor="text" w:hAnchor="margin" w:xAlign="center" w:y="314"/>
                    <w:suppressOverlap/>
                    <w:jc w:val="center"/>
                    <w:rPr>
                      <w:color w:val="000000"/>
                      <w:sz w:val="18"/>
                      <w:szCs w:val="18"/>
                    </w:rPr>
                  </w:pPr>
                  <w:r w:rsidRPr="00D82989">
                    <w:rPr>
                      <w:color w:val="000000"/>
                      <w:sz w:val="18"/>
                      <w:szCs w:val="18"/>
                    </w:rPr>
                    <w:t>821100</w:t>
                  </w:r>
                </w:p>
              </w:tc>
              <w:tc>
                <w:tcPr>
                  <w:tcW w:w="1418" w:type="dxa"/>
                  <w:tcBorders>
                    <w:top w:val="nil"/>
                    <w:left w:val="nil"/>
                    <w:bottom w:val="single" w:sz="4" w:space="0" w:color="auto"/>
                    <w:right w:val="single" w:sz="4" w:space="0" w:color="auto"/>
                  </w:tcBorders>
                  <w:shd w:val="clear" w:color="000000" w:fill="FFFFFF"/>
                  <w:noWrap/>
                  <w:vAlign w:val="bottom"/>
                  <w:hideMark/>
                </w:tcPr>
                <w:p w:rsidR="002A0205" w:rsidRPr="00D82989" w:rsidRDefault="002A0205" w:rsidP="00B12F3F">
                  <w:pPr>
                    <w:framePr w:hSpace="180" w:wrap="around" w:vAnchor="text" w:hAnchor="margin" w:xAlign="center" w:y="314"/>
                    <w:suppressOverlap/>
                    <w:rPr>
                      <w:color w:val="000000"/>
                      <w:sz w:val="18"/>
                      <w:szCs w:val="18"/>
                    </w:rPr>
                  </w:pPr>
                  <w:r w:rsidRPr="00D82989">
                    <w:rPr>
                      <w:color w:val="000000"/>
                      <w:sz w:val="18"/>
                      <w:szCs w:val="18"/>
                    </w:rPr>
                    <w:t> </w:t>
                  </w:r>
                </w:p>
              </w:tc>
              <w:tc>
                <w:tcPr>
                  <w:tcW w:w="1418"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0,00</w:t>
                  </w:r>
                </w:p>
              </w:tc>
              <w:tc>
                <w:tcPr>
                  <w:tcW w:w="1557" w:type="dxa"/>
                  <w:tcBorders>
                    <w:top w:val="nil"/>
                    <w:left w:val="nil"/>
                    <w:bottom w:val="single" w:sz="4" w:space="0" w:color="auto"/>
                    <w:right w:val="single" w:sz="4" w:space="0" w:color="auto"/>
                  </w:tcBorders>
                  <w:shd w:val="clear" w:color="000000" w:fill="FFFFFF"/>
                  <w:noWrap/>
                  <w:vAlign w:val="bottom"/>
                  <w:hideMark/>
                </w:tcPr>
                <w:p w:rsidR="002A0205" w:rsidRPr="00D82989" w:rsidRDefault="002A0205" w:rsidP="00B12F3F">
                  <w:pPr>
                    <w:framePr w:hSpace="180" w:wrap="around" w:vAnchor="text" w:hAnchor="margin" w:xAlign="center" w:y="314"/>
                    <w:suppressOverlap/>
                    <w:rPr>
                      <w:color w:val="000000"/>
                      <w:sz w:val="18"/>
                      <w:szCs w:val="18"/>
                    </w:rPr>
                  </w:pPr>
                  <w:r w:rsidRPr="00D82989">
                    <w:rPr>
                      <w:color w:val="000000"/>
                      <w:sz w:val="18"/>
                      <w:szCs w:val="18"/>
                    </w:rPr>
                    <w:t> </w:t>
                  </w:r>
                </w:p>
              </w:tc>
              <w:tc>
                <w:tcPr>
                  <w:tcW w:w="850"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center"/>
                    <w:rPr>
                      <w:color w:val="000000"/>
                      <w:sz w:val="18"/>
                      <w:szCs w:val="18"/>
                    </w:rPr>
                  </w:pPr>
                  <w:r w:rsidRPr="00D82989">
                    <w:rPr>
                      <w:color w:val="000000"/>
                      <w:sz w:val="18"/>
                      <w:szCs w:val="18"/>
                    </w:rPr>
                    <w:t> </w:t>
                  </w:r>
                </w:p>
              </w:tc>
            </w:tr>
            <w:tr w:rsidR="002A0205" w:rsidRPr="00855AD9" w:rsidTr="008D081C">
              <w:trPr>
                <w:trHeight w:val="300"/>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2.2</w:t>
                  </w:r>
                </w:p>
              </w:tc>
              <w:tc>
                <w:tcPr>
                  <w:tcW w:w="2796"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rPr>
                      <w:color w:val="000000"/>
                      <w:sz w:val="18"/>
                      <w:szCs w:val="18"/>
                    </w:rPr>
                  </w:pPr>
                  <w:r w:rsidRPr="00D82989">
                    <w:rPr>
                      <w:color w:val="000000"/>
                      <w:sz w:val="18"/>
                      <w:szCs w:val="18"/>
                    </w:rPr>
                    <w:t>Nabava građevina</w:t>
                  </w:r>
                </w:p>
              </w:tc>
              <w:tc>
                <w:tcPr>
                  <w:tcW w:w="1031"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center"/>
                    <w:rPr>
                      <w:color w:val="000000"/>
                      <w:sz w:val="18"/>
                      <w:szCs w:val="18"/>
                    </w:rPr>
                  </w:pPr>
                  <w:r w:rsidRPr="00D82989">
                    <w:rPr>
                      <w:color w:val="000000"/>
                      <w:sz w:val="18"/>
                      <w:szCs w:val="18"/>
                    </w:rPr>
                    <w:t>821200</w:t>
                  </w:r>
                </w:p>
              </w:tc>
              <w:tc>
                <w:tcPr>
                  <w:tcW w:w="1418"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rPr>
                      <w:color w:val="000000"/>
                      <w:sz w:val="18"/>
                      <w:szCs w:val="18"/>
                    </w:rPr>
                  </w:pPr>
                  <w:r w:rsidRPr="00D82989">
                    <w:rPr>
                      <w:color w:val="000000"/>
                      <w:sz w:val="18"/>
                      <w:szCs w:val="18"/>
                    </w:rPr>
                    <w:t> </w:t>
                  </w:r>
                </w:p>
              </w:tc>
              <w:tc>
                <w:tcPr>
                  <w:tcW w:w="1418"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165.471,96</w:t>
                  </w:r>
                </w:p>
              </w:tc>
              <w:tc>
                <w:tcPr>
                  <w:tcW w:w="1557"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58.997,07</w:t>
                  </w:r>
                </w:p>
              </w:tc>
              <w:tc>
                <w:tcPr>
                  <w:tcW w:w="850"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center"/>
                    <w:rPr>
                      <w:color w:val="000000"/>
                      <w:sz w:val="18"/>
                      <w:szCs w:val="18"/>
                    </w:rPr>
                  </w:pPr>
                  <w:r w:rsidRPr="00D82989">
                    <w:rPr>
                      <w:color w:val="000000"/>
                      <w:sz w:val="18"/>
                      <w:szCs w:val="18"/>
                    </w:rPr>
                    <w:t>36</w:t>
                  </w:r>
                </w:p>
              </w:tc>
            </w:tr>
            <w:tr w:rsidR="002A0205" w:rsidRPr="00855AD9" w:rsidTr="008D081C">
              <w:trPr>
                <w:trHeight w:val="300"/>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2.3</w:t>
                  </w:r>
                </w:p>
              </w:tc>
              <w:tc>
                <w:tcPr>
                  <w:tcW w:w="2796"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rPr>
                      <w:color w:val="000000"/>
                      <w:sz w:val="18"/>
                      <w:szCs w:val="18"/>
                    </w:rPr>
                  </w:pPr>
                  <w:r w:rsidRPr="00D82989">
                    <w:rPr>
                      <w:color w:val="000000"/>
                      <w:sz w:val="18"/>
                      <w:szCs w:val="18"/>
                    </w:rPr>
                    <w:t>Nabava opreme</w:t>
                  </w:r>
                </w:p>
              </w:tc>
              <w:tc>
                <w:tcPr>
                  <w:tcW w:w="1031"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center"/>
                    <w:rPr>
                      <w:color w:val="000000"/>
                      <w:sz w:val="18"/>
                      <w:szCs w:val="18"/>
                    </w:rPr>
                  </w:pPr>
                  <w:r w:rsidRPr="00D82989">
                    <w:rPr>
                      <w:color w:val="000000"/>
                      <w:sz w:val="18"/>
                      <w:szCs w:val="18"/>
                    </w:rPr>
                    <w:t>821300</w:t>
                  </w:r>
                </w:p>
              </w:tc>
              <w:tc>
                <w:tcPr>
                  <w:tcW w:w="1418"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707.000,00</w:t>
                  </w:r>
                </w:p>
              </w:tc>
              <w:tc>
                <w:tcPr>
                  <w:tcW w:w="1418"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1.257.348,57</w:t>
                  </w:r>
                </w:p>
              </w:tc>
              <w:tc>
                <w:tcPr>
                  <w:tcW w:w="1557"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187.679,77</w:t>
                  </w:r>
                </w:p>
              </w:tc>
              <w:tc>
                <w:tcPr>
                  <w:tcW w:w="850"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center"/>
                    <w:rPr>
                      <w:color w:val="000000"/>
                      <w:sz w:val="18"/>
                      <w:szCs w:val="18"/>
                    </w:rPr>
                  </w:pPr>
                  <w:r w:rsidRPr="00D82989">
                    <w:rPr>
                      <w:color w:val="000000"/>
                      <w:sz w:val="18"/>
                      <w:szCs w:val="18"/>
                    </w:rPr>
                    <w:t>15</w:t>
                  </w:r>
                </w:p>
              </w:tc>
            </w:tr>
            <w:tr w:rsidR="002A0205" w:rsidRPr="00855AD9" w:rsidTr="008D081C">
              <w:trPr>
                <w:trHeight w:val="300"/>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2.4</w:t>
                  </w:r>
                </w:p>
              </w:tc>
              <w:tc>
                <w:tcPr>
                  <w:tcW w:w="2796"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rPr>
                      <w:color w:val="000000"/>
                      <w:sz w:val="18"/>
                      <w:szCs w:val="18"/>
                    </w:rPr>
                  </w:pPr>
                  <w:r w:rsidRPr="00D82989">
                    <w:rPr>
                      <w:color w:val="000000"/>
                      <w:sz w:val="18"/>
                      <w:szCs w:val="18"/>
                    </w:rPr>
                    <w:t>Nabava stalnih sredstava u obliku prava</w:t>
                  </w:r>
                </w:p>
              </w:tc>
              <w:tc>
                <w:tcPr>
                  <w:tcW w:w="1031"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center"/>
                    <w:rPr>
                      <w:color w:val="000000"/>
                      <w:sz w:val="18"/>
                      <w:szCs w:val="18"/>
                    </w:rPr>
                  </w:pPr>
                  <w:r w:rsidRPr="00D82989">
                    <w:rPr>
                      <w:color w:val="000000"/>
                      <w:sz w:val="18"/>
                      <w:szCs w:val="18"/>
                    </w:rPr>
                    <w:t>821300</w:t>
                  </w:r>
                </w:p>
              </w:tc>
              <w:tc>
                <w:tcPr>
                  <w:tcW w:w="1418"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rPr>
                      <w:color w:val="000000"/>
                      <w:sz w:val="18"/>
                      <w:szCs w:val="18"/>
                    </w:rPr>
                  </w:pPr>
                  <w:r w:rsidRPr="00D82989">
                    <w:rPr>
                      <w:color w:val="000000"/>
                      <w:sz w:val="18"/>
                      <w:szCs w:val="18"/>
                    </w:rPr>
                    <w:t> </w:t>
                  </w:r>
                </w:p>
              </w:tc>
              <w:tc>
                <w:tcPr>
                  <w:tcW w:w="1418"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601.705,43</w:t>
                  </w:r>
                </w:p>
              </w:tc>
              <w:tc>
                <w:tcPr>
                  <w:tcW w:w="1557"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317.837,57</w:t>
                  </w:r>
                </w:p>
              </w:tc>
              <w:tc>
                <w:tcPr>
                  <w:tcW w:w="850"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center"/>
                    <w:rPr>
                      <w:color w:val="000000"/>
                      <w:sz w:val="18"/>
                      <w:szCs w:val="18"/>
                    </w:rPr>
                  </w:pPr>
                  <w:r w:rsidRPr="00D82989">
                    <w:rPr>
                      <w:color w:val="000000"/>
                      <w:sz w:val="18"/>
                      <w:szCs w:val="18"/>
                    </w:rPr>
                    <w:t>53</w:t>
                  </w:r>
                </w:p>
              </w:tc>
            </w:tr>
            <w:tr w:rsidR="002A0205" w:rsidRPr="00855AD9" w:rsidTr="008D081C">
              <w:trPr>
                <w:trHeight w:val="300"/>
              </w:trPr>
              <w:tc>
                <w:tcPr>
                  <w:tcW w:w="421" w:type="dxa"/>
                  <w:tcBorders>
                    <w:top w:val="nil"/>
                    <w:left w:val="single" w:sz="4" w:space="0" w:color="auto"/>
                    <w:bottom w:val="single" w:sz="4" w:space="0" w:color="auto"/>
                    <w:right w:val="single" w:sz="4" w:space="0" w:color="auto"/>
                  </w:tcBorders>
                  <w:shd w:val="clear" w:color="000000" w:fill="DBE5F1"/>
                  <w:noWrap/>
                  <w:vAlign w:val="bottom"/>
                  <w:hideMark/>
                </w:tcPr>
                <w:p w:rsidR="002A0205" w:rsidRPr="00D82989" w:rsidRDefault="002A0205" w:rsidP="00B12F3F">
                  <w:pPr>
                    <w:framePr w:hSpace="180" w:wrap="around" w:vAnchor="text" w:hAnchor="margin" w:xAlign="center" w:y="314"/>
                    <w:suppressOverlap/>
                    <w:jc w:val="center"/>
                    <w:rPr>
                      <w:color w:val="000000"/>
                      <w:sz w:val="18"/>
                      <w:szCs w:val="18"/>
                    </w:rPr>
                  </w:pPr>
                  <w:r w:rsidRPr="00D82989">
                    <w:rPr>
                      <w:color w:val="000000"/>
                      <w:sz w:val="18"/>
                      <w:szCs w:val="18"/>
                    </w:rPr>
                    <w:t>III</w:t>
                  </w:r>
                </w:p>
              </w:tc>
              <w:tc>
                <w:tcPr>
                  <w:tcW w:w="2796" w:type="dxa"/>
                  <w:tcBorders>
                    <w:top w:val="nil"/>
                    <w:left w:val="nil"/>
                    <w:bottom w:val="single" w:sz="4" w:space="0" w:color="auto"/>
                    <w:right w:val="single" w:sz="4" w:space="0" w:color="auto"/>
                  </w:tcBorders>
                  <w:shd w:val="clear" w:color="000000" w:fill="DBE5F1"/>
                  <w:noWrap/>
                  <w:vAlign w:val="bottom"/>
                  <w:hideMark/>
                </w:tcPr>
                <w:p w:rsidR="002A0205" w:rsidRPr="00D82989" w:rsidRDefault="002A0205" w:rsidP="00B12F3F">
                  <w:pPr>
                    <w:framePr w:hSpace="180" w:wrap="around" w:vAnchor="text" w:hAnchor="margin" w:xAlign="center" w:y="314"/>
                    <w:suppressOverlap/>
                    <w:rPr>
                      <w:color w:val="000000"/>
                      <w:sz w:val="18"/>
                      <w:szCs w:val="18"/>
                    </w:rPr>
                  </w:pPr>
                  <w:r w:rsidRPr="00D82989">
                    <w:rPr>
                      <w:color w:val="000000"/>
                      <w:sz w:val="18"/>
                      <w:szCs w:val="18"/>
                    </w:rPr>
                    <w:t>TEKUĆI GRANTOVI</w:t>
                  </w:r>
                </w:p>
              </w:tc>
              <w:tc>
                <w:tcPr>
                  <w:tcW w:w="1031" w:type="dxa"/>
                  <w:tcBorders>
                    <w:top w:val="nil"/>
                    <w:left w:val="nil"/>
                    <w:bottom w:val="single" w:sz="4" w:space="0" w:color="auto"/>
                    <w:right w:val="single" w:sz="4" w:space="0" w:color="auto"/>
                  </w:tcBorders>
                  <w:shd w:val="clear" w:color="000000" w:fill="DBE5F1"/>
                  <w:noWrap/>
                  <w:vAlign w:val="bottom"/>
                  <w:hideMark/>
                </w:tcPr>
                <w:p w:rsidR="002A0205" w:rsidRPr="00D82989" w:rsidRDefault="002A0205" w:rsidP="00B12F3F">
                  <w:pPr>
                    <w:framePr w:hSpace="180" w:wrap="around" w:vAnchor="text" w:hAnchor="margin" w:xAlign="center" w:y="314"/>
                    <w:suppressOverlap/>
                    <w:jc w:val="center"/>
                    <w:rPr>
                      <w:color w:val="000000"/>
                      <w:sz w:val="18"/>
                      <w:szCs w:val="18"/>
                    </w:rPr>
                  </w:pPr>
                  <w:r w:rsidRPr="00D82989">
                    <w:rPr>
                      <w:color w:val="000000"/>
                      <w:sz w:val="18"/>
                      <w:szCs w:val="18"/>
                    </w:rPr>
                    <w:t> </w:t>
                  </w:r>
                </w:p>
              </w:tc>
              <w:tc>
                <w:tcPr>
                  <w:tcW w:w="1418" w:type="dxa"/>
                  <w:tcBorders>
                    <w:top w:val="nil"/>
                    <w:left w:val="nil"/>
                    <w:bottom w:val="single" w:sz="4" w:space="0" w:color="auto"/>
                    <w:right w:val="single" w:sz="4" w:space="0" w:color="auto"/>
                  </w:tcBorders>
                  <w:shd w:val="clear" w:color="000000" w:fill="DBE5F1"/>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130.000,00</w:t>
                  </w:r>
                </w:p>
              </w:tc>
              <w:tc>
                <w:tcPr>
                  <w:tcW w:w="1418" w:type="dxa"/>
                  <w:tcBorders>
                    <w:top w:val="nil"/>
                    <w:left w:val="nil"/>
                    <w:bottom w:val="single" w:sz="4" w:space="0" w:color="auto"/>
                    <w:right w:val="single" w:sz="4" w:space="0" w:color="auto"/>
                  </w:tcBorders>
                  <w:shd w:val="clear" w:color="000000" w:fill="DBE5F1"/>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130.000,00</w:t>
                  </w:r>
                </w:p>
              </w:tc>
              <w:tc>
                <w:tcPr>
                  <w:tcW w:w="1557" w:type="dxa"/>
                  <w:tcBorders>
                    <w:top w:val="nil"/>
                    <w:left w:val="nil"/>
                    <w:bottom w:val="single" w:sz="4" w:space="0" w:color="auto"/>
                    <w:right w:val="single" w:sz="4" w:space="0" w:color="auto"/>
                  </w:tcBorders>
                  <w:shd w:val="clear" w:color="000000" w:fill="DBE5F1"/>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16.440,00</w:t>
                  </w:r>
                </w:p>
              </w:tc>
              <w:tc>
                <w:tcPr>
                  <w:tcW w:w="850" w:type="dxa"/>
                  <w:tcBorders>
                    <w:top w:val="nil"/>
                    <w:left w:val="nil"/>
                    <w:bottom w:val="single" w:sz="4" w:space="0" w:color="auto"/>
                    <w:right w:val="single" w:sz="4" w:space="0" w:color="auto"/>
                  </w:tcBorders>
                  <w:shd w:val="clear" w:color="000000" w:fill="DBE5F1"/>
                  <w:noWrap/>
                  <w:vAlign w:val="bottom"/>
                  <w:hideMark/>
                </w:tcPr>
                <w:p w:rsidR="002A0205" w:rsidRPr="00D82989" w:rsidRDefault="002A0205" w:rsidP="00B12F3F">
                  <w:pPr>
                    <w:framePr w:hSpace="180" w:wrap="around" w:vAnchor="text" w:hAnchor="margin" w:xAlign="center" w:y="314"/>
                    <w:suppressOverlap/>
                    <w:jc w:val="center"/>
                    <w:rPr>
                      <w:color w:val="000000"/>
                      <w:sz w:val="18"/>
                      <w:szCs w:val="18"/>
                    </w:rPr>
                  </w:pPr>
                  <w:r w:rsidRPr="00D82989">
                    <w:rPr>
                      <w:color w:val="000000"/>
                      <w:sz w:val="18"/>
                      <w:szCs w:val="18"/>
                    </w:rPr>
                    <w:t>13</w:t>
                  </w:r>
                </w:p>
              </w:tc>
            </w:tr>
            <w:tr w:rsidR="002A0205" w:rsidRPr="00855AD9" w:rsidTr="008D081C">
              <w:trPr>
                <w:trHeight w:val="300"/>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3.1</w:t>
                  </w:r>
                </w:p>
              </w:tc>
              <w:tc>
                <w:tcPr>
                  <w:tcW w:w="2796"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rPr>
                      <w:color w:val="000000"/>
                      <w:sz w:val="18"/>
                      <w:szCs w:val="18"/>
                    </w:rPr>
                  </w:pPr>
                  <w:r w:rsidRPr="00D82989">
                    <w:rPr>
                      <w:color w:val="000000"/>
                      <w:sz w:val="18"/>
                      <w:szCs w:val="18"/>
                    </w:rPr>
                    <w:t>Smještaj žrtvama trgovine ljudima</w:t>
                  </w:r>
                </w:p>
              </w:tc>
              <w:tc>
                <w:tcPr>
                  <w:tcW w:w="1031"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center"/>
                    <w:rPr>
                      <w:color w:val="000000"/>
                      <w:sz w:val="18"/>
                      <w:szCs w:val="18"/>
                    </w:rPr>
                  </w:pPr>
                  <w:r w:rsidRPr="00D82989">
                    <w:rPr>
                      <w:color w:val="000000"/>
                      <w:sz w:val="18"/>
                      <w:szCs w:val="18"/>
                    </w:rPr>
                    <w:t>614311</w:t>
                  </w:r>
                </w:p>
              </w:tc>
              <w:tc>
                <w:tcPr>
                  <w:tcW w:w="1418"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130.000,00</w:t>
                  </w:r>
                </w:p>
              </w:tc>
              <w:tc>
                <w:tcPr>
                  <w:tcW w:w="1418"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130.000,00</w:t>
                  </w:r>
                </w:p>
              </w:tc>
              <w:tc>
                <w:tcPr>
                  <w:tcW w:w="1557"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right"/>
                    <w:rPr>
                      <w:color w:val="000000"/>
                      <w:sz w:val="18"/>
                      <w:szCs w:val="18"/>
                    </w:rPr>
                  </w:pPr>
                  <w:r w:rsidRPr="00D82989">
                    <w:rPr>
                      <w:color w:val="000000"/>
                      <w:sz w:val="18"/>
                      <w:szCs w:val="18"/>
                    </w:rPr>
                    <w:t>16.440,00</w:t>
                  </w:r>
                </w:p>
              </w:tc>
              <w:tc>
                <w:tcPr>
                  <w:tcW w:w="850" w:type="dxa"/>
                  <w:tcBorders>
                    <w:top w:val="nil"/>
                    <w:left w:val="nil"/>
                    <w:bottom w:val="single" w:sz="4" w:space="0" w:color="auto"/>
                    <w:right w:val="single" w:sz="4" w:space="0" w:color="auto"/>
                  </w:tcBorders>
                  <w:shd w:val="clear" w:color="auto" w:fill="auto"/>
                  <w:noWrap/>
                  <w:vAlign w:val="bottom"/>
                  <w:hideMark/>
                </w:tcPr>
                <w:p w:rsidR="002A0205" w:rsidRPr="00D82989" w:rsidRDefault="002A0205" w:rsidP="00B12F3F">
                  <w:pPr>
                    <w:framePr w:hSpace="180" w:wrap="around" w:vAnchor="text" w:hAnchor="margin" w:xAlign="center" w:y="314"/>
                    <w:suppressOverlap/>
                    <w:jc w:val="center"/>
                    <w:rPr>
                      <w:color w:val="000000"/>
                      <w:sz w:val="18"/>
                      <w:szCs w:val="18"/>
                    </w:rPr>
                  </w:pPr>
                  <w:r w:rsidRPr="00D82989">
                    <w:rPr>
                      <w:color w:val="000000"/>
                      <w:sz w:val="18"/>
                      <w:szCs w:val="18"/>
                    </w:rPr>
                    <w:t>13</w:t>
                  </w:r>
                </w:p>
              </w:tc>
            </w:tr>
            <w:tr w:rsidR="002A0205" w:rsidRPr="00855AD9" w:rsidTr="008D081C">
              <w:trPr>
                <w:trHeight w:val="300"/>
              </w:trPr>
              <w:tc>
                <w:tcPr>
                  <w:tcW w:w="421" w:type="dxa"/>
                  <w:tcBorders>
                    <w:top w:val="nil"/>
                    <w:left w:val="single" w:sz="4" w:space="0" w:color="auto"/>
                    <w:bottom w:val="single" w:sz="4" w:space="0" w:color="auto"/>
                    <w:right w:val="single" w:sz="4" w:space="0" w:color="auto"/>
                  </w:tcBorders>
                  <w:shd w:val="clear" w:color="000000" w:fill="95B3D7"/>
                  <w:noWrap/>
                  <w:vAlign w:val="bottom"/>
                  <w:hideMark/>
                </w:tcPr>
                <w:p w:rsidR="002A0205" w:rsidRPr="00855AD9" w:rsidRDefault="002A0205" w:rsidP="00B12F3F">
                  <w:pPr>
                    <w:framePr w:hSpace="180" w:wrap="around" w:vAnchor="text" w:hAnchor="margin" w:xAlign="center" w:y="314"/>
                    <w:suppressOverlap/>
                    <w:rPr>
                      <w:color w:val="000000"/>
                    </w:rPr>
                  </w:pPr>
                  <w:r w:rsidRPr="00855AD9">
                    <w:rPr>
                      <w:color w:val="000000"/>
                    </w:rPr>
                    <w:t> </w:t>
                  </w:r>
                </w:p>
              </w:tc>
              <w:tc>
                <w:tcPr>
                  <w:tcW w:w="2796" w:type="dxa"/>
                  <w:tcBorders>
                    <w:top w:val="nil"/>
                    <w:left w:val="nil"/>
                    <w:bottom w:val="single" w:sz="4" w:space="0" w:color="auto"/>
                    <w:right w:val="single" w:sz="4" w:space="0" w:color="auto"/>
                  </w:tcBorders>
                  <w:shd w:val="clear" w:color="000000" w:fill="95B3D7"/>
                  <w:noWrap/>
                  <w:vAlign w:val="bottom"/>
                  <w:hideMark/>
                </w:tcPr>
                <w:p w:rsidR="002A0205" w:rsidRPr="00855AD9" w:rsidRDefault="002A0205" w:rsidP="00B12F3F">
                  <w:pPr>
                    <w:framePr w:hSpace="180" w:wrap="around" w:vAnchor="text" w:hAnchor="margin" w:xAlign="center" w:y="314"/>
                    <w:suppressOverlap/>
                    <w:rPr>
                      <w:color w:val="000000"/>
                    </w:rPr>
                  </w:pPr>
                  <w:r w:rsidRPr="00855AD9">
                    <w:rPr>
                      <w:color w:val="000000"/>
                    </w:rPr>
                    <w:t>UKUPNO I+II+III</w:t>
                  </w:r>
                </w:p>
              </w:tc>
              <w:tc>
                <w:tcPr>
                  <w:tcW w:w="1031" w:type="dxa"/>
                  <w:tcBorders>
                    <w:top w:val="nil"/>
                    <w:left w:val="nil"/>
                    <w:bottom w:val="single" w:sz="4" w:space="0" w:color="auto"/>
                    <w:right w:val="single" w:sz="4" w:space="0" w:color="auto"/>
                  </w:tcBorders>
                  <w:shd w:val="clear" w:color="000000" w:fill="95B3D7"/>
                  <w:noWrap/>
                  <w:vAlign w:val="bottom"/>
                  <w:hideMark/>
                </w:tcPr>
                <w:p w:rsidR="002A0205" w:rsidRPr="00855AD9" w:rsidRDefault="002A0205" w:rsidP="00B12F3F">
                  <w:pPr>
                    <w:framePr w:hSpace="180" w:wrap="around" w:vAnchor="text" w:hAnchor="margin" w:xAlign="center" w:y="314"/>
                    <w:suppressOverlap/>
                    <w:jc w:val="center"/>
                    <w:rPr>
                      <w:color w:val="000000"/>
                    </w:rPr>
                  </w:pPr>
                  <w:r w:rsidRPr="00855AD9">
                    <w:rPr>
                      <w:color w:val="000000"/>
                    </w:rPr>
                    <w:t> </w:t>
                  </w:r>
                </w:p>
              </w:tc>
              <w:tc>
                <w:tcPr>
                  <w:tcW w:w="1418" w:type="dxa"/>
                  <w:tcBorders>
                    <w:top w:val="nil"/>
                    <w:left w:val="nil"/>
                    <w:bottom w:val="single" w:sz="4" w:space="0" w:color="auto"/>
                    <w:right w:val="single" w:sz="4" w:space="0" w:color="auto"/>
                  </w:tcBorders>
                  <w:shd w:val="clear" w:color="000000" w:fill="95B3D7"/>
                  <w:noWrap/>
                  <w:vAlign w:val="bottom"/>
                  <w:hideMark/>
                </w:tcPr>
                <w:p w:rsidR="002A0205" w:rsidRPr="00855AD9" w:rsidRDefault="002A0205" w:rsidP="00B12F3F">
                  <w:pPr>
                    <w:framePr w:hSpace="180" w:wrap="around" w:vAnchor="text" w:hAnchor="margin" w:xAlign="center" w:y="314"/>
                    <w:suppressOverlap/>
                    <w:jc w:val="right"/>
                    <w:rPr>
                      <w:color w:val="000000"/>
                    </w:rPr>
                  </w:pPr>
                  <w:r w:rsidRPr="00855AD9">
                    <w:rPr>
                      <w:color w:val="000000"/>
                    </w:rPr>
                    <w:t>8.611.000,00</w:t>
                  </w:r>
                </w:p>
              </w:tc>
              <w:tc>
                <w:tcPr>
                  <w:tcW w:w="1418" w:type="dxa"/>
                  <w:tcBorders>
                    <w:top w:val="nil"/>
                    <w:left w:val="nil"/>
                    <w:bottom w:val="single" w:sz="4" w:space="0" w:color="auto"/>
                    <w:right w:val="single" w:sz="4" w:space="0" w:color="auto"/>
                  </w:tcBorders>
                  <w:shd w:val="clear" w:color="000000" w:fill="95B3D7"/>
                  <w:noWrap/>
                  <w:vAlign w:val="bottom"/>
                  <w:hideMark/>
                </w:tcPr>
                <w:p w:rsidR="002A0205" w:rsidRPr="00855AD9" w:rsidRDefault="002A0205" w:rsidP="00B12F3F">
                  <w:pPr>
                    <w:framePr w:hSpace="180" w:wrap="around" w:vAnchor="text" w:hAnchor="margin" w:xAlign="center" w:y="314"/>
                    <w:suppressOverlap/>
                    <w:jc w:val="right"/>
                    <w:rPr>
                      <w:color w:val="000000"/>
                    </w:rPr>
                  </w:pPr>
                  <w:r w:rsidRPr="00855AD9">
                    <w:rPr>
                      <w:color w:val="000000"/>
                    </w:rPr>
                    <w:t>9.792.525,96</w:t>
                  </w:r>
                </w:p>
              </w:tc>
              <w:tc>
                <w:tcPr>
                  <w:tcW w:w="1557" w:type="dxa"/>
                  <w:tcBorders>
                    <w:top w:val="nil"/>
                    <w:left w:val="nil"/>
                    <w:bottom w:val="single" w:sz="4" w:space="0" w:color="auto"/>
                    <w:right w:val="single" w:sz="4" w:space="0" w:color="auto"/>
                  </w:tcBorders>
                  <w:shd w:val="clear" w:color="000000" w:fill="B8CCE4"/>
                  <w:noWrap/>
                  <w:vAlign w:val="bottom"/>
                  <w:hideMark/>
                </w:tcPr>
                <w:p w:rsidR="002A0205" w:rsidRPr="00855AD9" w:rsidRDefault="002A0205" w:rsidP="00B12F3F">
                  <w:pPr>
                    <w:framePr w:hSpace="180" w:wrap="around" w:vAnchor="text" w:hAnchor="margin" w:xAlign="center" w:y="314"/>
                    <w:suppressOverlap/>
                    <w:jc w:val="right"/>
                    <w:rPr>
                      <w:color w:val="000000"/>
                    </w:rPr>
                  </w:pPr>
                  <w:r w:rsidRPr="00855AD9">
                    <w:rPr>
                      <w:color w:val="000000"/>
                    </w:rPr>
                    <w:t>7.733.934,05</w:t>
                  </w:r>
                </w:p>
              </w:tc>
              <w:tc>
                <w:tcPr>
                  <w:tcW w:w="850" w:type="dxa"/>
                  <w:tcBorders>
                    <w:top w:val="nil"/>
                    <w:left w:val="nil"/>
                    <w:bottom w:val="single" w:sz="4" w:space="0" w:color="auto"/>
                    <w:right w:val="single" w:sz="4" w:space="0" w:color="auto"/>
                  </w:tcBorders>
                  <w:shd w:val="clear" w:color="000000" w:fill="DBE5F1"/>
                  <w:noWrap/>
                  <w:vAlign w:val="bottom"/>
                  <w:hideMark/>
                </w:tcPr>
                <w:p w:rsidR="002A0205" w:rsidRPr="00855AD9" w:rsidRDefault="002A0205" w:rsidP="00B12F3F">
                  <w:pPr>
                    <w:framePr w:hSpace="180" w:wrap="around" w:vAnchor="text" w:hAnchor="margin" w:xAlign="center" w:y="314"/>
                    <w:suppressOverlap/>
                    <w:jc w:val="center"/>
                    <w:rPr>
                      <w:color w:val="000000"/>
                    </w:rPr>
                  </w:pPr>
                  <w:r w:rsidRPr="00855AD9">
                    <w:rPr>
                      <w:color w:val="000000"/>
                    </w:rPr>
                    <w:t>79</w:t>
                  </w:r>
                </w:p>
              </w:tc>
            </w:tr>
          </w:tbl>
          <w:p w:rsidR="002A0205" w:rsidRPr="00855AD9" w:rsidRDefault="002A0205" w:rsidP="008D081C">
            <w:pPr>
              <w:jc w:val="both"/>
              <w:rPr>
                <w:color w:val="000000"/>
              </w:rPr>
            </w:pPr>
          </w:p>
        </w:tc>
        <w:tc>
          <w:tcPr>
            <w:tcW w:w="717" w:type="dxa"/>
            <w:tcBorders>
              <w:top w:val="nil"/>
              <w:left w:val="nil"/>
              <w:bottom w:val="nil"/>
              <w:right w:val="nil"/>
            </w:tcBorders>
            <w:shd w:val="clear" w:color="auto" w:fill="auto"/>
            <w:vAlign w:val="bottom"/>
            <w:hideMark/>
          </w:tcPr>
          <w:p w:rsidR="002A0205" w:rsidRPr="00855AD9" w:rsidRDefault="002A0205" w:rsidP="008D081C">
            <w:pPr>
              <w:jc w:val="both"/>
              <w:rPr>
                <w:color w:val="000000"/>
              </w:rPr>
            </w:pPr>
          </w:p>
        </w:tc>
      </w:tr>
    </w:tbl>
    <w:p w:rsidR="007B3795" w:rsidRDefault="007B3795" w:rsidP="004E3A69">
      <w:pPr>
        <w:jc w:val="both"/>
        <w:rPr>
          <w:color w:val="000000"/>
        </w:rPr>
      </w:pPr>
    </w:p>
    <w:p w:rsidR="002A0205" w:rsidRPr="004E3A69" w:rsidRDefault="002A0205" w:rsidP="004E3A69">
      <w:pPr>
        <w:jc w:val="both"/>
        <w:rPr>
          <w:color w:val="000000"/>
        </w:rPr>
      </w:pPr>
      <w:r w:rsidRPr="00C87731">
        <w:rPr>
          <w:color w:val="000000"/>
        </w:rPr>
        <w:t>U tabeli s prethodne strane dan je pregled utrošenih sredstava u razdoblju 1.1. – 31.12.2014. godine, uz napomenu da se evidentiranje rashoda i izdataka vrši u tijeku siječnja pa podaci u tabeli ne predstavljaju konačne financijske pokazatelje za razdoblje 1.1. – 31.12.2014. godine</w:t>
      </w:r>
    </w:p>
    <w:p w:rsidR="007A483C" w:rsidRPr="002F332F" w:rsidRDefault="007A483C" w:rsidP="004E3A69">
      <w:pPr>
        <w:jc w:val="both"/>
        <w:rPr>
          <w:sz w:val="24"/>
          <w:szCs w:val="24"/>
        </w:rPr>
      </w:pPr>
    </w:p>
    <w:p w:rsidR="002F332F" w:rsidRDefault="002A0205" w:rsidP="004E3A69">
      <w:pPr>
        <w:jc w:val="both"/>
        <w:rPr>
          <w:b/>
        </w:rPr>
      </w:pPr>
      <w:r w:rsidRPr="00855AD9">
        <w:rPr>
          <w:b/>
        </w:rPr>
        <w:t xml:space="preserve">SAMOSTALNE </w:t>
      </w:r>
      <w:r w:rsidR="004E3A69">
        <w:rPr>
          <w:b/>
        </w:rPr>
        <w:t xml:space="preserve"> </w:t>
      </w:r>
      <w:r w:rsidRPr="00855AD9">
        <w:rPr>
          <w:b/>
        </w:rPr>
        <w:t>UPRAVNE</w:t>
      </w:r>
      <w:r w:rsidR="004E3A69">
        <w:rPr>
          <w:b/>
        </w:rPr>
        <w:t xml:space="preserve"> </w:t>
      </w:r>
      <w:r w:rsidRPr="00855AD9">
        <w:rPr>
          <w:b/>
        </w:rPr>
        <w:t xml:space="preserve"> ORGANIZACIJE</w:t>
      </w:r>
      <w:r w:rsidR="004E3A69">
        <w:rPr>
          <w:b/>
        </w:rPr>
        <w:t xml:space="preserve"> </w:t>
      </w:r>
      <w:r w:rsidR="00C87731">
        <w:rPr>
          <w:b/>
        </w:rPr>
        <w:t xml:space="preserve"> U</w:t>
      </w:r>
      <w:r w:rsidR="004E3A69">
        <w:rPr>
          <w:b/>
        </w:rPr>
        <w:t xml:space="preserve"> </w:t>
      </w:r>
      <w:r w:rsidR="00C87731">
        <w:rPr>
          <w:b/>
        </w:rPr>
        <w:t xml:space="preserve"> SASTAVU </w:t>
      </w:r>
      <w:r w:rsidR="004E3A69">
        <w:rPr>
          <w:b/>
        </w:rPr>
        <w:t xml:space="preserve"> </w:t>
      </w:r>
      <w:r w:rsidR="00C87731">
        <w:rPr>
          <w:b/>
        </w:rPr>
        <w:t xml:space="preserve">MINISTARSTVA </w:t>
      </w:r>
      <w:r w:rsidR="004E3A69">
        <w:rPr>
          <w:b/>
        </w:rPr>
        <w:t xml:space="preserve"> </w:t>
      </w:r>
      <w:r w:rsidR="00C87731">
        <w:rPr>
          <w:b/>
        </w:rPr>
        <w:t>SIGURNOSTI</w:t>
      </w:r>
    </w:p>
    <w:p w:rsidR="002C6AC4" w:rsidRDefault="002C6AC4" w:rsidP="004E3A69">
      <w:pPr>
        <w:jc w:val="both"/>
        <w:rPr>
          <w:b/>
        </w:rPr>
      </w:pPr>
    </w:p>
    <w:p w:rsidR="00D05EE3" w:rsidRPr="00DD4F6D" w:rsidRDefault="00DD4F6D" w:rsidP="00616A30">
      <w:pPr>
        <w:pStyle w:val="Davorka3"/>
        <w:rPr>
          <w:noProof/>
        </w:rPr>
      </w:pPr>
      <w:bookmarkStart w:id="45" w:name="_Toc412718715"/>
      <w:r w:rsidRPr="00DD4F6D">
        <w:rPr>
          <w:noProof/>
        </w:rPr>
        <w:t xml:space="preserve">DRŽAVNA </w:t>
      </w:r>
      <w:r w:rsidR="007A483C">
        <w:rPr>
          <w:noProof/>
        </w:rPr>
        <w:t xml:space="preserve"> AGENCIJA</w:t>
      </w:r>
      <w:r w:rsidRPr="00DD4F6D">
        <w:rPr>
          <w:noProof/>
        </w:rPr>
        <w:t xml:space="preserve"> </w:t>
      </w:r>
      <w:r w:rsidR="007A483C">
        <w:rPr>
          <w:noProof/>
        </w:rPr>
        <w:t xml:space="preserve"> </w:t>
      </w:r>
      <w:r w:rsidRPr="00DD4F6D">
        <w:rPr>
          <w:noProof/>
        </w:rPr>
        <w:t xml:space="preserve">ZA </w:t>
      </w:r>
      <w:r w:rsidR="007A483C">
        <w:rPr>
          <w:noProof/>
        </w:rPr>
        <w:t xml:space="preserve"> </w:t>
      </w:r>
      <w:r w:rsidRPr="00DD4F6D">
        <w:rPr>
          <w:noProof/>
        </w:rPr>
        <w:t>ISTRAGE</w:t>
      </w:r>
      <w:r w:rsidR="007A483C">
        <w:rPr>
          <w:noProof/>
        </w:rPr>
        <w:t xml:space="preserve"> </w:t>
      </w:r>
      <w:r w:rsidRPr="00DD4F6D">
        <w:rPr>
          <w:noProof/>
        </w:rPr>
        <w:t xml:space="preserve"> I </w:t>
      </w:r>
      <w:r w:rsidR="007A483C">
        <w:rPr>
          <w:noProof/>
        </w:rPr>
        <w:t xml:space="preserve"> </w:t>
      </w:r>
      <w:r w:rsidRPr="00DD4F6D">
        <w:rPr>
          <w:noProof/>
        </w:rPr>
        <w:t>ZAŠTITU</w:t>
      </w:r>
      <w:bookmarkEnd w:id="45"/>
    </w:p>
    <w:p w:rsidR="00D05EE3" w:rsidRPr="007A483C" w:rsidRDefault="00D05EE3" w:rsidP="00D05EE3">
      <w:pPr>
        <w:rPr>
          <w:noProof/>
          <w:sz w:val="24"/>
          <w:szCs w:val="24"/>
        </w:rPr>
      </w:pPr>
    </w:p>
    <w:p w:rsidR="00D05EE3" w:rsidRPr="007A483C" w:rsidRDefault="007A483C" w:rsidP="00DD4F6D">
      <w:pPr>
        <w:jc w:val="both"/>
        <w:rPr>
          <w:noProof/>
          <w:sz w:val="22"/>
          <w:szCs w:val="22"/>
        </w:rPr>
      </w:pPr>
      <w:r w:rsidRPr="007A483C">
        <w:rPr>
          <w:noProof/>
          <w:sz w:val="22"/>
          <w:szCs w:val="22"/>
        </w:rPr>
        <w:t>NAJVAŽNIJE</w:t>
      </w:r>
      <w:r>
        <w:rPr>
          <w:noProof/>
          <w:sz w:val="22"/>
          <w:szCs w:val="22"/>
        </w:rPr>
        <w:t xml:space="preserve"> </w:t>
      </w:r>
      <w:r w:rsidRPr="007A483C">
        <w:rPr>
          <w:noProof/>
          <w:sz w:val="22"/>
          <w:szCs w:val="22"/>
        </w:rPr>
        <w:t xml:space="preserve"> AKTIVNOSTI</w:t>
      </w:r>
      <w:r>
        <w:rPr>
          <w:noProof/>
          <w:sz w:val="22"/>
          <w:szCs w:val="22"/>
        </w:rPr>
        <w:t xml:space="preserve"> </w:t>
      </w:r>
      <w:r w:rsidRPr="007A483C">
        <w:rPr>
          <w:noProof/>
          <w:sz w:val="22"/>
          <w:szCs w:val="22"/>
        </w:rPr>
        <w:t xml:space="preserve"> I </w:t>
      </w:r>
      <w:r>
        <w:rPr>
          <w:noProof/>
          <w:sz w:val="22"/>
          <w:szCs w:val="22"/>
        </w:rPr>
        <w:t xml:space="preserve"> </w:t>
      </w:r>
      <w:r w:rsidRPr="007A483C">
        <w:rPr>
          <w:noProof/>
          <w:sz w:val="22"/>
          <w:szCs w:val="22"/>
        </w:rPr>
        <w:t>STANJE</w:t>
      </w:r>
      <w:r>
        <w:rPr>
          <w:noProof/>
          <w:sz w:val="22"/>
          <w:szCs w:val="22"/>
        </w:rPr>
        <w:t xml:space="preserve"> </w:t>
      </w:r>
      <w:r w:rsidRPr="007A483C">
        <w:rPr>
          <w:noProof/>
          <w:sz w:val="22"/>
          <w:szCs w:val="22"/>
        </w:rPr>
        <w:t xml:space="preserve"> U</w:t>
      </w:r>
      <w:r>
        <w:rPr>
          <w:noProof/>
          <w:sz w:val="22"/>
          <w:szCs w:val="22"/>
        </w:rPr>
        <w:t xml:space="preserve"> </w:t>
      </w:r>
      <w:r w:rsidRPr="007A483C">
        <w:rPr>
          <w:noProof/>
          <w:sz w:val="22"/>
          <w:szCs w:val="22"/>
        </w:rPr>
        <w:t xml:space="preserve"> OBLASTI </w:t>
      </w:r>
    </w:p>
    <w:p w:rsidR="00D05EE3" w:rsidRPr="00DD4F6D" w:rsidRDefault="00D05EE3" w:rsidP="00DD4F6D">
      <w:pPr>
        <w:jc w:val="both"/>
        <w:rPr>
          <w:noProof/>
          <w:sz w:val="24"/>
          <w:szCs w:val="24"/>
        </w:rPr>
      </w:pPr>
    </w:p>
    <w:p w:rsidR="00D05EE3" w:rsidRPr="00DD4F6D" w:rsidRDefault="00D05EE3" w:rsidP="00DD4F6D">
      <w:pPr>
        <w:jc w:val="both"/>
        <w:rPr>
          <w:noProof/>
          <w:sz w:val="24"/>
          <w:szCs w:val="24"/>
        </w:rPr>
      </w:pPr>
      <w:r w:rsidRPr="00DD4F6D">
        <w:rPr>
          <w:noProof/>
          <w:sz w:val="24"/>
          <w:szCs w:val="24"/>
        </w:rPr>
        <w:t>Državna agencija za istrage i zaštitu (u daljnjem tekstu: SIPA) u 2014. godini radila je na ukupno 2.118 predmeta koji su se odnosili na otkrivanje i istraživanje kaznenih djela iz nadležnosti Suda BiH, od čega je 993 okončala ili 47%. Od ukupnog broja predmeta 1.271 predmet je bio istražni, od čega je 529 okončano ili 42%, dok je obavještajnih predmeta bilo 847, od čega su 464 okončana ili 55%.</w:t>
      </w:r>
    </w:p>
    <w:p w:rsidR="00D05EE3" w:rsidRPr="00DD4F6D" w:rsidRDefault="00D05EE3" w:rsidP="00DD4F6D">
      <w:pPr>
        <w:jc w:val="both"/>
        <w:rPr>
          <w:noProof/>
          <w:sz w:val="24"/>
          <w:szCs w:val="24"/>
        </w:rPr>
      </w:pPr>
      <w:r w:rsidRPr="00DD4F6D">
        <w:rPr>
          <w:noProof/>
          <w:spacing w:val="-6"/>
          <w:sz w:val="24"/>
          <w:szCs w:val="24"/>
        </w:rPr>
        <w:t>U 2014. godini nadležnim tužiteljstvima podneseno je 230 izvješća o postojanju osnova sumnje o</w:t>
      </w:r>
      <w:r w:rsidRPr="00DD4F6D">
        <w:rPr>
          <w:noProof/>
          <w:sz w:val="24"/>
          <w:szCs w:val="24"/>
        </w:rPr>
        <w:t xml:space="preserve"> počinjenom kaznenom djelu protiv ukupno 666 osoba, od kojih su 592 fizičke osobe, 61 pravna osoba i 13 NN osoba i 29 dopuna izvješća protiv ukupno 80 osoba, od kojih su 74 fizičke osobe, 5 pravnih osoba i jedna NN osoba. Izvješćima i dopunama izvješća obuhvaćeni su različiti oblici kriminala, i to: </w:t>
      </w:r>
    </w:p>
    <w:p w:rsidR="00D05EE3" w:rsidRPr="007A483C" w:rsidRDefault="00D05EE3" w:rsidP="007A483C">
      <w:pPr>
        <w:pStyle w:val="ListParagraph"/>
        <w:numPr>
          <w:ilvl w:val="0"/>
          <w:numId w:val="137"/>
        </w:numPr>
        <w:jc w:val="both"/>
        <w:rPr>
          <w:noProof/>
          <w:sz w:val="24"/>
          <w:szCs w:val="24"/>
        </w:rPr>
      </w:pPr>
      <w:r w:rsidRPr="007A483C">
        <w:rPr>
          <w:noProof/>
          <w:sz w:val="24"/>
          <w:szCs w:val="24"/>
        </w:rPr>
        <w:t>neovlašteni promet oružjem i vojnom opremom – 10 izvješća kojima je prijavljeno 13 fizičkih osoba i jedna NN osoba;</w:t>
      </w:r>
    </w:p>
    <w:p w:rsidR="00D05EE3" w:rsidRPr="007A483C" w:rsidRDefault="00D05EE3" w:rsidP="007A483C">
      <w:pPr>
        <w:pStyle w:val="ListParagraph"/>
        <w:numPr>
          <w:ilvl w:val="0"/>
          <w:numId w:val="137"/>
        </w:numPr>
        <w:jc w:val="both"/>
        <w:rPr>
          <w:noProof/>
          <w:sz w:val="24"/>
          <w:szCs w:val="24"/>
        </w:rPr>
      </w:pPr>
      <w:r w:rsidRPr="007A483C">
        <w:rPr>
          <w:noProof/>
          <w:sz w:val="24"/>
          <w:szCs w:val="24"/>
        </w:rPr>
        <w:t>terorizam i kaznena djela koja se mogu dovesti u vezu s terorizmom – 24 izvješća protiv 24 poznate osobe i jedne NN osobe;</w:t>
      </w:r>
    </w:p>
    <w:p w:rsidR="00D05EE3" w:rsidRPr="007A483C" w:rsidRDefault="00D05EE3" w:rsidP="007A483C">
      <w:pPr>
        <w:pStyle w:val="ListParagraph"/>
        <w:numPr>
          <w:ilvl w:val="0"/>
          <w:numId w:val="137"/>
        </w:numPr>
        <w:jc w:val="both"/>
        <w:rPr>
          <w:noProof/>
          <w:sz w:val="24"/>
          <w:szCs w:val="24"/>
        </w:rPr>
      </w:pPr>
      <w:r w:rsidRPr="007A483C">
        <w:rPr>
          <w:noProof/>
          <w:sz w:val="24"/>
          <w:szCs w:val="24"/>
        </w:rPr>
        <w:t>financijski kriminal i korupcija – 52 izvješća protiv 217 fizičkih osoba, 42 pravne osobe i 6 NN osoba, te 12 dopuna izvješća protiv 32 fizičke osobe i 2 pravne osobe;</w:t>
      </w:r>
    </w:p>
    <w:p w:rsidR="00D05EE3" w:rsidRPr="007A483C" w:rsidRDefault="00D05EE3" w:rsidP="007A483C">
      <w:pPr>
        <w:pStyle w:val="ListParagraph"/>
        <w:numPr>
          <w:ilvl w:val="0"/>
          <w:numId w:val="137"/>
        </w:numPr>
        <w:jc w:val="both"/>
        <w:rPr>
          <w:noProof/>
          <w:sz w:val="24"/>
          <w:szCs w:val="24"/>
        </w:rPr>
      </w:pPr>
      <w:r w:rsidRPr="007A483C">
        <w:rPr>
          <w:noProof/>
          <w:sz w:val="24"/>
          <w:szCs w:val="24"/>
        </w:rPr>
        <w:t>krivotvorenje isprava – 2 izvješća protiv 2 poznate osobe i jedne NN osobe i 4 dopune izvješća protiv 7 osoba;</w:t>
      </w:r>
    </w:p>
    <w:p w:rsidR="00D05EE3" w:rsidRPr="007A483C" w:rsidRDefault="00D05EE3" w:rsidP="007A483C">
      <w:pPr>
        <w:pStyle w:val="ListParagraph"/>
        <w:numPr>
          <w:ilvl w:val="0"/>
          <w:numId w:val="137"/>
        </w:numPr>
        <w:jc w:val="both"/>
        <w:rPr>
          <w:noProof/>
          <w:sz w:val="24"/>
          <w:szCs w:val="24"/>
        </w:rPr>
      </w:pPr>
      <w:r w:rsidRPr="007A483C">
        <w:rPr>
          <w:noProof/>
          <w:sz w:val="24"/>
          <w:szCs w:val="24"/>
        </w:rPr>
        <w:t>krivotvorenje novca – 8 izvješća protiv 24 osobe i jedna dopuna izvješća protiv 2 osobe;</w:t>
      </w:r>
    </w:p>
    <w:p w:rsidR="00D05EE3" w:rsidRPr="007A483C" w:rsidRDefault="00D05EE3" w:rsidP="007A483C">
      <w:pPr>
        <w:pStyle w:val="ListParagraph"/>
        <w:numPr>
          <w:ilvl w:val="0"/>
          <w:numId w:val="137"/>
        </w:numPr>
        <w:jc w:val="both"/>
        <w:rPr>
          <w:noProof/>
          <w:sz w:val="24"/>
          <w:szCs w:val="24"/>
        </w:rPr>
      </w:pPr>
      <w:r w:rsidRPr="007A483C">
        <w:rPr>
          <w:noProof/>
          <w:sz w:val="24"/>
          <w:szCs w:val="24"/>
        </w:rPr>
        <w:t>trgovina ljudima – 5 izvješća protiv 10 osoba i dvije dopune izvješća protiv 3 osobe;</w:t>
      </w:r>
    </w:p>
    <w:p w:rsidR="00D05EE3" w:rsidRPr="007A483C" w:rsidRDefault="00D05EE3" w:rsidP="007A483C">
      <w:pPr>
        <w:pStyle w:val="ListParagraph"/>
        <w:numPr>
          <w:ilvl w:val="0"/>
          <w:numId w:val="137"/>
        </w:numPr>
        <w:jc w:val="both"/>
        <w:rPr>
          <w:noProof/>
          <w:sz w:val="24"/>
          <w:szCs w:val="24"/>
        </w:rPr>
      </w:pPr>
      <w:r w:rsidRPr="007A483C">
        <w:rPr>
          <w:noProof/>
          <w:sz w:val="24"/>
          <w:szCs w:val="24"/>
        </w:rPr>
        <w:t>neovlašteni promet opojnim drogama – 19 izvješća protiv 90 osoba i 2 NN osobe i 5 dopuna izvješća protiv 11 osoba;</w:t>
      </w:r>
    </w:p>
    <w:p w:rsidR="00D05EE3" w:rsidRPr="007A483C" w:rsidRDefault="00D05EE3" w:rsidP="007A483C">
      <w:pPr>
        <w:pStyle w:val="ListParagraph"/>
        <w:numPr>
          <w:ilvl w:val="0"/>
          <w:numId w:val="137"/>
        </w:numPr>
        <w:jc w:val="both"/>
        <w:rPr>
          <w:noProof/>
          <w:sz w:val="24"/>
          <w:szCs w:val="24"/>
        </w:rPr>
      </w:pPr>
      <w:r w:rsidRPr="007A483C">
        <w:rPr>
          <w:noProof/>
          <w:sz w:val="24"/>
          <w:szCs w:val="24"/>
        </w:rPr>
        <w:t xml:space="preserve">pranje novca i financiranje terorističkih aktivnosti – 6 izvješća protiv 26 fizičkih osoba i 7 pravnih osoba i dvije dopune izvješća protiv 12 fizičkih osoba i 3 pravne osobe;  </w:t>
      </w:r>
    </w:p>
    <w:p w:rsidR="00D05EE3" w:rsidRPr="007A483C" w:rsidRDefault="00D05EE3" w:rsidP="007A483C">
      <w:pPr>
        <w:pStyle w:val="ListParagraph"/>
        <w:numPr>
          <w:ilvl w:val="0"/>
          <w:numId w:val="137"/>
        </w:numPr>
        <w:jc w:val="both"/>
        <w:rPr>
          <w:noProof/>
          <w:sz w:val="24"/>
          <w:szCs w:val="24"/>
        </w:rPr>
      </w:pPr>
      <w:r w:rsidRPr="007A483C">
        <w:rPr>
          <w:noProof/>
          <w:sz w:val="24"/>
          <w:szCs w:val="24"/>
        </w:rPr>
        <w:t>ratni zločini i kaznena djela kažnjiva po međunarodnom humanitarnom pravu – 62 izvješća protiv 127 osoba i više NN osoba;</w:t>
      </w:r>
    </w:p>
    <w:p w:rsidR="00D05EE3" w:rsidRPr="007A483C" w:rsidRDefault="00D05EE3" w:rsidP="007A483C">
      <w:pPr>
        <w:pStyle w:val="ListParagraph"/>
        <w:numPr>
          <w:ilvl w:val="0"/>
          <w:numId w:val="137"/>
        </w:numPr>
        <w:jc w:val="both"/>
        <w:rPr>
          <w:noProof/>
          <w:sz w:val="24"/>
          <w:szCs w:val="24"/>
        </w:rPr>
      </w:pPr>
      <w:r w:rsidRPr="007A483C">
        <w:rPr>
          <w:noProof/>
          <w:sz w:val="24"/>
          <w:szCs w:val="24"/>
        </w:rPr>
        <w:t xml:space="preserve">povreda autorskih prava – 27 izvješća protiv 26 fizičkih osoba i 12 pravnih osoba; </w:t>
      </w:r>
    </w:p>
    <w:p w:rsidR="00D05EE3" w:rsidRPr="007A483C" w:rsidRDefault="00D05EE3" w:rsidP="007A483C">
      <w:pPr>
        <w:pStyle w:val="ListParagraph"/>
        <w:numPr>
          <w:ilvl w:val="0"/>
          <w:numId w:val="137"/>
        </w:numPr>
        <w:jc w:val="both"/>
        <w:rPr>
          <w:noProof/>
          <w:sz w:val="24"/>
          <w:szCs w:val="24"/>
        </w:rPr>
      </w:pPr>
      <w:r w:rsidRPr="007A483C">
        <w:rPr>
          <w:noProof/>
          <w:sz w:val="24"/>
          <w:szCs w:val="24"/>
        </w:rPr>
        <w:t>ostala kaznena djela - 15 izvješća protiv 33 poznate osobe i 2 NN osobe i 3 dopune izvješća protiv 7 poznatih osoba i jedne NN osobe.</w:t>
      </w:r>
    </w:p>
    <w:p w:rsidR="00D05EE3" w:rsidRPr="00DD4F6D" w:rsidRDefault="00D05EE3" w:rsidP="00DD4F6D">
      <w:pPr>
        <w:jc w:val="both"/>
        <w:rPr>
          <w:noProof/>
          <w:spacing w:val="-4"/>
          <w:sz w:val="24"/>
          <w:szCs w:val="24"/>
        </w:rPr>
      </w:pPr>
      <w:r w:rsidRPr="00DD4F6D">
        <w:rPr>
          <w:noProof/>
          <w:sz w:val="24"/>
          <w:szCs w:val="24"/>
        </w:rPr>
        <w:t>Od ukupnog broja podnesenih izvješća i dopuna izvješća o postojanju osnova sumnje o počinjenom kaznenom djelu 31 izvješće kojim su prijavljene 232 fizičke osobe, 34 pravne osobe i 3 NN osobe i 15 dopuna izvješća kojim je prijavljeno 46 fizičkih osoba i 5 pravnih osoba od</w:t>
      </w:r>
      <w:r w:rsidRPr="00DD4F6D">
        <w:rPr>
          <w:noProof/>
          <w:spacing w:val="-4"/>
          <w:sz w:val="24"/>
          <w:szCs w:val="24"/>
        </w:rPr>
        <w:t xml:space="preserve">nosila su se na </w:t>
      </w:r>
      <w:r w:rsidRPr="00DD4F6D">
        <w:rPr>
          <w:noProof/>
          <w:sz w:val="24"/>
          <w:szCs w:val="24"/>
        </w:rPr>
        <w:t>kaznena</w:t>
      </w:r>
      <w:r w:rsidRPr="00DD4F6D">
        <w:rPr>
          <w:noProof/>
          <w:spacing w:val="-4"/>
          <w:sz w:val="24"/>
          <w:szCs w:val="24"/>
        </w:rPr>
        <w:t xml:space="preserve"> djela o</w:t>
      </w:r>
      <w:r w:rsidRPr="00DD4F6D">
        <w:rPr>
          <w:noProof/>
          <w:sz w:val="24"/>
          <w:szCs w:val="24"/>
        </w:rPr>
        <w:t xml:space="preserve">rganiziranog kriminala, </w:t>
      </w:r>
      <w:r w:rsidRPr="00DD4F6D">
        <w:rPr>
          <w:noProof/>
          <w:spacing w:val="-4"/>
          <w:sz w:val="24"/>
          <w:szCs w:val="24"/>
        </w:rPr>
        <w:t>u vezi s kaznenim djelima financijskog kriminala i korupcije, neovlaštenog prometa opojnim drogama, trgovine ljudima, krivotvorenja novca, pranje novca i kaznenim djelima krivotvorenja isprava.</w:t>
      </w:r>
    </w:p>
    <w:p w:rsidR="00D05EE3" w:rsidRPr="00DD4F6D" w:rsidRDefault="00D05EE3" w:rsidP="00DD4F6D">
      <w:pPr>
        <w:jc w:val="both"/>
        <w:rPr>
          <w:rFonts w:eastAsia="Lucida Sans Unicode"/>
          <w:iCs/>
          <w:noProof/>
          <w:sz w:val="24"/>
          <w:szCs w:val="24"/>
          <w:shd w:val="clear" w:color="auto" w:fill="FFFFFF"/>
        </w:rPr>
      </w:pPr>
      <w:r w:rsidRPr="00DD4F6D">
        <w:rPr>
          <w:rFonts w:eastAsia="Lucida Sans Unicode"/>
          <w:noProof/>
          <w:spacing w:val="-6"/>
          <w:sz w:val="24"/>
          <w:szCs w:val="24"/>
          <w:shd w:val="clear" w:color="auto" w:fill="FFFFFF"/>
        </w:rPr>
        <w:t>Materijalna šteta po proračune u BiH identificirana podnesenim izvješćima o postojanju osnova sumnje o počinjenom kaznenom djelu iznosi</w:t>
      </w:r>
      <w:r w:rsidRPr="00DD4F6D">
        <w:rPr>
          <w:rFonts w:eastAsia="Lucida Sans Unicode"/>
          <w:noProof/>
          <w:sz w:val="24"/>
          <w:szCs w:val="24"/>
          <w:shd w:val="clear" w:color="auto" w:fill="FFFFFF"/>
        </w:rPr>
        <w:t xml:space="preserve"> 18.530.738,46KM, a imovinska korist identificirana izvješćima iznosi 25.614.283,46 KM.</w:t>
      </w:r>
      <w:r w:rsidRPr="00DD4F6D">
        <w:rPr>
          <w:rFonts w:eastAsia="Lucida Sans Unicode"/>
          <w:iCs/>
          <w:noProof/>
          <w:sz w:val="24"/>
          <w:szCs w:val="24"/>
          <w:shd w:val="clear" w:color="auto" w:fill="FFFFFF"/>
        </w:rPr>
        <w:t xml:space="preserve"> </w:t>
      </w:r>
    </w:p>
    <w:p w:rsidR="00D05EE3" w:rsidRPr="00DD4F6D" w:rsidRDefault="00D05EE3" w:rsidP="00DD4F6D">
      <w:pPr>
        <w:jc w:val="both"/>
        <w:rPr>
          <w:noProof/>
          <w:sz w:val="24"/>
          <w:szCs w:val="24"/>
        </w:rPr>
      </w:pPr>
      <w:r w:rsidRPr="00DD4F6D">
        <w:rPr>
          <w:noProof/>
          <w:sz w:val="24"/>
          <w:szCs w:val="24"/>
        </w:rPr>
        <w:t xml:space="preserve">Istragama kaznenih djela pranja novca utvrđeno je da je kroz financijski sustav BiH u legalne novčane tokove ubačeno 19.356.726,31 KM nelegalno stečenog novca, dok je pričinjena materijalna šteta od prijavljenih kaznenih djela po proračune u BiH iznosila 9.106.864,84 KM. </w:t>
      </w:r>
    </w:p>
    <w:p w:rsidR="00D05EE3" w:rsidRPr="00DD4F6D" w:rsidRDefault="00D05EE3" w:rsidP="00DD4F6D">
      <w:pPr>
        <w:jc w:val="both"/>
        <w:rPr>
          <w:bCs/>
          <w:noProof/>
          <w:kern w:val="1"/>
          <w:sz w:val="24"/>
          <w:szCs w:val="24"/>
        </w:rPr>
      </w:pPr>
      <w:r w:rsidRPr="00DD4F6D">
        <w:rPr>
          <w:noProof/>
          <w:sz w:val="24"/>
          <w:szCs w:val="24"/>
        </w:rPr>
        <w:t>Također, u 2014. godini podneseno je i 1.270 izvješća o poduzetim mjerama i radnjama, lišila slobode 298 osoba, izvršila 432 pretresa i saslušala 2.763 svjedoka. Realizirane su 52 operativne akcije u kojima su zaplijenjene određene količine droge (1.851 g heroina, 7.653 g skanka, 2.600 g spida) čija se vrijednost procjenjuje na oko 195.000 KM, te je privremeno oduzeta određena količina oružja (19 kom. dugih cijevi, 14 kom. kratkih cijevi, 551</w:t>
      </w:r>
      <w:r w:rsidRPr="00DD4F6D">
        <w:rPr>
          <w:bCs/>
          <w:iCs/>
          <w:noProof/>
          <w:sz w:val="24"/>
          <w:szCs w:val="24"/>
        </w:rPr>
        <w:t xml:space="preserve"> kom. MES-a i streljiva raznog kalibra). U akcijama koje su bile usmjerene na otkrivanje </w:t>
      </w:r>
      <w:r w:rsidRPr="00DD4F6D">
        <w:rPr>
          <w:noProof/>
          <w:sz w:val="24"/>
          <w:szCs w:val="24"/>
        </w:rPr>
        <w:t>kaznenih</w:t>
      </w:r>
      <w:r w:rsidRPr="00DD4F6D">
        <w:rPr>
          <w:bCs/>
          <w:iCs/>
          <w:noProof/>
          <w:sz w:val="24"/>
          <w:szCs w:val="24"/>
        </w:rPr>
        <w:t xml:space="preserve"> djela krivotvorenja novca privremeno je oduzeto falsificiranih novčanica </w:t>
      </w:r>
      <w:r w:rsidRPr="00DD4F6D">
        <w:rPr>
          <w:bCs/>
          <w:iCs/>
          <w:noProof/>
          <w:spacing w:val="-6"/>
          <w:sz w:val="24"/>
          <w:szCs w:val="24"/>
        </w:rPr>
        <w:t>američkih dolara u nominalnoj vrijednosti od 20.000 i falsificiranih novčanica eura u nominalnoj vrijednosti od 7.500, a u akcijama sprečavanja</w:t>
      </w:r>
      <w:r w:rsidRPr="00DD4F6D">
        <w:rPr>
          <w:bCs/>
          <w:iCs/>
          <w:noProof/>
          <w:sz w:val="24"/>
          <w:szCs w:val="24"/>
        </w:rPr>
        <w:t xml:space="preserve"> nedozvoljenog korištenja autorskih prava privremeno je oduzeto preko</w:t>
      </w:r>
      <w:r w:rsidRPr="00DD4F6D">
        <w:rPr>
          <w:rFonts w:eastAsia="Tahoma-Bold"/>
          <w:noProof/>
          <w:sz w:val="24"/>
          <w:szCs w:val="24"/>
        </w:rPr>
        <w:t xml:space="preserve"> 15.200 kom. piratskih </w:t>
      </w:r>
      <w:r w:rsidRPr="00DD4F6D">
        <w:rPr>
          <w:rFonts w:eastAsia="Lucida Sans Unicode"/>
          <w:noProof/>
          <w:sz w:val="24"/>
          <w:szCs w:val="24"/>
        </w:rPr>
        <w:t>nosača slike i zvuka, 21.861 pari tenisica s krivotvorenim robnim znakom, preko 1.800 kopiranih knjiga raznih autora, te drugi dokazni materijal.</w:t>
      </w:r>
    </w:p>
    <w:p w:rsidR="00D05EE3" w:rsidRPr="00DD4F6D" w:rsidRDefault="00D05EE3" w:rsidP="00DD4F6D">
      <w:pPr>
        <w:jc w:val="both"/>
        <w:rPr>
          <w:noProof/>
          <w:sz w:val="24"/>
          <w:szCs w:val="24"/>
        </w:rPr>
      </w:pPr>
      <w:r w:rsidRPr="00DD4F6D">
        <w:rPr>
          <w:noProof/>
          <w:sz w:val="24"/>
          <w:szCs w:val="24"/>
        </w:rPr>
        <w:t xml:space="preserve">Nadalje, u 2014. godini na osnovu 182 naredbe/zahtjeva Tužiteljstva BiH i Suda BiH </w:t>
      </w:r>
      <w:r w:rsidRPr="00DD4F6D">
        <w:rPr>
          <w:noProof/>
          <w:spacing w:val="-6"/>
          <w:sz w:val="24"/>
          <w:szCs w:val="24"/>
        </w:rPr>
        <w:t xml:space="preserve">pružene su mjere zaštite i podrške za ukupno 173 svjedoka. </w:t>
      </w:r>
      <w:r w:rsidRPr="00DD4F6D">
        <w:rPr>
          <w:noProof/>
          <w:sz w:val="24"/>
          <w:szCs w:val="24"/>
        </w:rPr>
        <w:t>U okviru mjera zaštite svjedoka pruženo je 198 mjera fizičke i tehničke zaštite svjedocima, 10 mjera psihološke podrške svjedocima, 19 mjera pravne podrške svjedocima, 75 mjera ekonomske podrške svjedocima, 21 mjera zdravstvene podrške svjedocima, izvršene 24 relokacije/premještaja svjedoka unutar BiH i dvije relokacije svjedoka izvan BiH.</w:t>
      </w:r>
      <w:r w:rsidRPr="00DD4F6D">
        <w:rPr>
          <w:noProof/>
          <w:sz w:val="24"/>
          <w:szCs w:val="24"/>
        </w:rPr>
        <w:tab/>
        <w:t xml:space="preserve"> </w:t>
      </w:r>
    </w:p>
    <w:p w:rsidR="00D05EE3" w:rsidRPr="00DD4F6D" w:rsidRDefault="00D05EE3" w:rsidP="00DD4F6D">
      <w:pPr>
        <w:jc w:val="both"/>
        <w:rPr>
          <w:noProof/>
          <w:sz w:val="24"/>
          <w:szCs w:val="24"/>
        </w:rPr>
      </w:pPr>
      <w:r w:rsidRPr="00DD4F6D">
        <w:rPr>
          <w:noProof/>
          <w:spacing w:val="-6"/>
          <w:sz w:val="24"/>
          <w:szCs w:val="24"/>
        </w:rPr>
        <w:t>Jedinica za specijalnu podršku SIPA-e u izvještajnom razdoblju imala je 67 operativnih angažiranja, u okviru kojih je lišila slobode 105 osumnjičenih</w:t>
      </w:r>
      <w:r w:rsidRPr="00DD4F6D">
        <w:rPr>
          <w:noProof/>
          <w:sz w:val="24"/>
          <w:szCs w:val="24"/>
        </w:rPr>
        <w:t xml:space="preserve"> osoba, pružila pomoć u 100 pretresa objekata i osoba i prilikom sprovođenja 114 osoba. Tijekom operativnih angažiranja nije bilo povrijeđenih policijskih službenika Jedinice za specijalnu podršku niti osoba prema kojima su poduzimane mjere, a uporaba sile ocijenjena je kao zakonita i pravilna.</w:t>
      </w:r>
      <w:r w:rsidR="007A483C">
        <w:rPr>
          <w:noProof/>
          <w:sz w:val="24"/>
          <w:szCs w:val="24"/>
        </w:rPr>
        <w:t xml:space="preserve"> </w:t>
      </w:r>
    </w:p>
    <w:p w:rsidR="00D05EE3" w:rsidRPr="00DD4F6D" w:rsidRDefault="00D05EE3" w:rsidP="00DD4F6D">
      <w:pPr>
        <w:jc w:val="both"/>
        <w:rPr>
          <w:bCs/>
          <w:noProof/>
          <w:sz w:val="24"/>
          <w:szCs w:val="24"/>
          <w:lang w:eastAsia="ar-SA"/>
        </w:rPr>
      </w:pPr>
      <w:r w:rsidRPr="00DD4F6D">
        <w:rPr>
          <w:noProof/>
          <w:sz w:val="24"/>
          <w:szCs w:val="24"/>
        </w:rPr>
        <w:t>Odjel za unutarnju kontrolu SIPA-e postupao je po 199 predmeta unutarnjih istraga, od kojih je okončano 188 ili 94%</w:t>
      </w:r>
      <w:r w:rsidRPr="00DD4F6D">
        <w:rPr>
          <w:noProof/>
          <w:spacing w:val="-6"/>
          <w:sz w:val="24"/>
          <w:szCs w:val="24"/>
        </w:rPr>
        <w:t xml:space="preserve">, dok je 11  istraga u tijeku. </w:t>
      </w:r>
      <w:r w:rsidRPr="00DD4F6D">
        <w:rPr>
          <w:noProof/>
          <w:sz w:val="24"/>
          <w:szCs w:val="24"/>
        </w:rPr>
        <w:t xml:space="preserve">Unutarnjim istragama  </w:t>
      </w:r>
      <w:r w:rsidRPr="00DD4F6D">
        <w:rPr>
          <w:noProof/>
          <w:spacing w:val="-6"/>
          <w:sz w:val="24"/>
          <w:szCs w:val="24"/>
        </w:rPr>
        <w:t>obuhvaćeno je 189 policijskih službenika i tri državna službenika zaposlena u SIPA-i.</w:t>
      </w:r>
      <w:r w:rsidRPr="00DD4F6D">
        <w:rPr>
          <w:noProof/>
          <w:sz w:val="24"/>
          <w:szCs w:val="24"/>
        </w:rPr>
        <w:t xml:space="preserve"> Postupajući </w:t>
      </w:r>
      <w:r w:rsidRPr="00DD4F6D">
        <w:rPr>
          <w:noProof/>
          <w:spacing w:val="-6"/>
          <w:sz w:val="24"/>
          <w:szCs w:val="24"/>
        </w:rPr>
        <w:t>po 128 predmeta koja su formirana na osnovu izvješća o pravdanju uporabe sile, nakon provedenih istraga u svim slučajevima uporaba sile policijskih službenika SIPA-e ocijenjena je kao zakonita i</w:t>
      </w:r>
      <w:r w:rsidRPr="00DD4F6D">
        <w:rPr>
          <w:noProof/>
          <w:sz w:val="24"/>
          <w:szCs w:val="24"/>
        </w:rPr>
        <w:t xml:space="preserve"> regularna. Pored navedenog, Odjel je zaprimio 69 zahtjeva za sigurnosne provjere 777 osoba i sačinio 109 izvješća o izvršenim provjerama za ukupno 1.790 osoba. Za 44 osobe utvrđene su određene činjenice koje se prilikom procjene mogu smatrati kao sigurnosne </w:t>
      </w:r>
      <w:r w:rsidRPr="00DD4F6D">
        <w:rPr>
          <w:noProof/>
          <w:spacing w:val="-6"/>
          <w:sz w:val="24"/>
          <w:szCs w:val="24"/>
        </w:rPr>
        <w:t>smetnje, dok je za jednu osobu koja je bilo predmet sigurnosne provjere sačinjena informacija i dostavljena Kriminalističko-istražnom odjelu SIPA-e zbog postojanja</w:t>
      </w:r>
      <w:r w:rsidRPr="00DD4F6D">
        <w:rPr>
          <w:noProof/>
          <w:sz w:val="24"/>
          <w:szCs w:val="24"/>
        </w:rPr>
        <w:t xml:space="preserve"> osnova sumnje da osoba posjeduje krivotvorene dokumente o stečenom obrazovanju.</w:t>
      </w:r>
      <w:r w:rsidRPr="00DD4F6D">
        <w:rPr>
          <w:bCs/>
          <w:noProof/>
          <w:sz w:val="24"/>
          <w:szCs w:val="24"/>
          <w:lang w:eastAsia="ar-SA"/>
        </w:rPr>
        <w:t xml:space="preserve"> </w:t>
      </w:r>
    </w:p>
    <w:p w:rsidR="00D05EE3" w:rsidRPr="00DD4F6D" w:rsidRDefault="00D05EE3" w:rsidP="00DD4F6D">
      <w:pPr>
        <w:jc w:val="both"/>
        <w:rPr>
          <w:bCs/>
          <w:noProof/>
          <w:sz w:val="24"/>
          <w:szCs w:val="24"/>
        </w:rPr>
      </w:pPr>
      <w:r w:rsidRPr="00DD4F6D">
        <w:rPr>
          <w:noProof/>
          <w:sz w:val="24"/>
          <w:szCs w:val="24"/>
        </w:rPr>
        <w:t xml:space="preserve">Provodeći aktivnosti koje se odnose na zakonito presretanje komunikacija, SIPA je u izvještajnom razdoblju </w:t>
      </w:r>
      <w:r w:rsidRPr="00DD4F6D">
        <w:rPr>
          <w:bCs/>
          <w:noProof/>
          <w:sz w:val="24"/>
          <w:szCs w:val="24"/>
        </w:rPr>
        <w:t xml:space="preserve">radila na 65 predmeta, od toga za potrebe SIPA-e na 53 predmeta, a za potrebe drugih policijskih agencija u BiH na 12 predmeta. U okviru rada na predmetima za potrebe SIPA-e postupano je po 553 naredbe Tužiteljstva BiH i Suda BiH te po 64 naredbe za </w:t>
      </w:r>
      <w:r w:rsidRPr="00DD4F6D">
        <w:rPr>
          <w:bCs/>
          <w:noProof/>
          <w:spacing w:val="-6"/>
          <w:sz w:val="24"/>
          <w:szCs w:val="24"/>
        </w:rPr>
        <w:t xml:space="preserve">potrebe drugih policijskih agencija u BiH. </w:t>
      </w:r>
      <w:r w:rsidRPr="00DD4F6D">
        <w:rPr>
          <w:bCs/>
          <w:noProof/>
          <w:sz w:val="24"/>
          <w:szCs w:val="24"/>
        </w:rPr>
        <w:t>Tužiteljstvu BiH dostavljen je 7.681 transkript,</w:t>
      </w:r>
      <w:r w:rsidRPr="00DD4F6D">
        <w:rPr>
          <w:noProof/>
          <w:sz w:val="24"/>
          <w:szCs w:val="24"/>
        </w:rPr>
        <w:t xml:space="preserve"> 2.051 DVD s audiozapisom, 38 </w:t>
      </w:r>
      <w:r w:rsidRPr="00DD4F6D">
        <w:rPr>
          <w:bCs/>
          <w:noProof/>
          <w:sz w:val="24"/>
          <w:szCs w:val="24"/>
        </w:rPr>
        <w:t xml:space="preserve">izvješća s prikupljenim dokaznim materijalom i 7 </w:t>
      </w:r>
      <w:r w:rsidRPr="00DD4F6D">
        <w:rPr>
          <w:noProof/>
          <w:sz w:val="24"/>
          <w:szCs w:val="24"/>
        </w:rPr>
        <w:t>službenih zabilješki.</w:t>
      </w:r>
      <w:r w:rsidRPr="00DD4F6D">
        <w:rPr>
          <w:iCs/>
          <w:noProof/>
          <w:sz w:val="24"/>
          <w:szCs w:val="24"/>
        </w:rPr>
        <w:t xml:space="preserve"> </w:t>
      </w:r>
    </w:p>
    <w:p w:rsidR="00D05EE3" w:rsidRPr="00DD4F6D" w:rsidRDefault="00D05EE3" w:rsidP="00DD4F6D">
      <w:pPr>
        <w:jc w:val="both"/>
        <w:rPr>
          <w:noProof/>
          <w:sz w:val="24"/>
          <w:szCs w:val="24"/>
        </w:rPr>
      </w:pPr>
      <w:r w:rsidRPr="00DD4F6D">
        <w:rPr>
          <w:noProof/>
          <w:sz w:val="24"/>
          <w:szCs w:val="24"/>
        </w:rPr>
        <w:t>U 2014. godini provedena je 3.461 posebna istražna radnja, od toga 3.273 nadzora i tehničko snimanje telekomunikacija, 14 nadzora i</w:t>
      </w:r>
      <w:r w:rsidR="007A483C">
        <w:rPr>
          <w:noProof/>
          <w:sz w:val="24"/>
          <w:szCs w:val="24"/>
        </w:rPr>
        <w:t xml:space="preserve"> tehničko snimanje prostorija, </w:t>
      </w:r>
      <w:r w:rsidRPr="00DD4F6D">
        <w:rPr>
          <w:noProof/>
          <w:sz w:val="24"/>
          <w:szCs w:val="24"/>
        </w:rPr>
        <w:t>136 tajnih praćenja i tehničko snimanje osoba i predmeta, 17 prikrivenih istražitelja i informatora, 18 simuliranih otkupa i simuliranih davanja potkupnine i tri nadzirana prijevoza i isporuke predmeta kaznenog djela.</w:t>
      </w:r>
    </w:p>
    <w:p w:rsidR="00D05EE3" w:rsidRPr="00DD4F6D" w:rsidRDefault="00D05EE3" w:rsidP="00DD4F6D">
      <w:pPr>
        <w:jc w:val="both"/>
        <w:rPr>
          <w:noProof/>
          <w:sz w:val="24"/>
          <w:szCs w:val="24"/>
        </w:rPr>
      </w:pPr>
    </w:p>
    <w:p w:rsidR="00D05EE3" w:rsidRPr="007A483C" w:rsidRDefault="007A483C" w:rsidP="00DD4F6D">
      <w:pPr>
        <w:jc w:val="both"/>
        <w:rPr>
          <w:noProof/>
          <w:sz w:val="22"/>
          <w:szCs w:val="22"/>
        </w:rPr>
      </w:pPr>
      <w:r w:rsidRPr="007A483C">
        <w:rPr>
          <w:noProof/>
          <w:sz w:val="22"/>
          <w:szCs w:val="22"/>
        </w:rPr>
        <w:t>ZAKONODAVNE</w:t>
      </w:r>
      <w:r>
        <w:rPr>
          <w:noProof/>
          <w:sz w:val="22"/>
          <w:szCs w:val="22"/>
        </w:rPr>
        <w:t xml:space="preserve"> </w:t>
      </w:r>
      <w:r w:rsidRPr="007A483C">
        <w:rPr>
          <w:noProof/>
          <w:sz w:val="22"/>
          <w:szCs w:val="22"/>
        </w:rPr>
        <w:t xml:space="preserve"> AKTIVNOSTI</w:t>
      </w:r>
    </w:p>
    <w:p w:rsidR="00D05EE3" w:rsidRPr="00DD4F6D" w:rsidRDefault="00D05EE3" w:rsidP="00DD4F6D">
      <w:pPr>
        <w:jc w:val="both"/>
        <w:rPr>
          <w:noProof/>
          <w:sz w:val="24"/>
          <w:szCs w:val="24"/>
        </w:rPr>
      </w:pPr>
    </w:p>
    <w:p w:rsidR="00D05EE3" w:rsidRPr="00DD4F6D" w:rsidRDefault="00D05EE3" w:rsidP="00DD4F6D">
      <w:pPr>
        <w:jc w:val="both"/>
        <w:rPr>
          <w:noProof/>
          <w:sz w:val="24"/>
          <w:szCs w:val="24"/>
        </w:rPr>
      </w:pPr>
      <w:r w:rsidRPr="00DD4F6D">
        <w:rPr>
          <w:noProof/>
          <w:sz w:val="24"/>
          <w:szCs w:val="24"/>
          <w:lang w:eastAsia="ar-SA"/>
        </w:rPr>
        <w:t xml:space="preserve">U okviru zakonodavnih aktivnosti u 2014. godini usvojen je Zakon o sprečavanju pranja novca i financiranja terorističkih aktivnosti. </w:t>
      </w:r>
      <w:r w:rsidRPr="00DD4F6D">
        <w:rPr>
          <w:noProof/>
          <w:sz w:val="24"/>
          <w:szCs w:val="24"/>
        </w:rPr>
        <w:t>Iako je u 2014. godini bilo planirano usvajanje podzakonskih akata koji proizlaze iz novog Zakona o sprečavanju pranja novca i financiranja terorističkih aktivnosti (Pravilnik o provođenju Zakona o sprečavanju pranja novca i financiranja terorističkih aktivnosti i Naputak o načinu popune obrazaca i elektroničkog unosa podataka za prijavu novčanih transakcija od strane obveznika), Vijeće</w:t>
      </w:r>
      <w:r w:rsidR="007A483C">
        <w:rPr>
          <w:noProof/>
          <w:sz w:val="24"/>
          <w:szCs w:val="24"/>
        </w:rPr>
        <w:t xml:space="preserve"> ministara BiH</w:t>
      </w:r>
      <w:r w:rsidRPr="00DD4F6D">
        <w:rPr>
          <w:noProof/>
          <w:sz w:val="24"/>
          <w:szCs w:val="24"/>
        </w:rPr>
        <w:t xml:space="preserve"> skinulo je s dnevnog reda točke koje se odnose na donošenje navedenih podzakonskih akata, tako da isti nisu usvojeni u 2014. godini. </w:t>
      </w:r>
    </w:p>
    <w:p w:rsidR="00D05EE3" w:rsidRPr="00DD4F6D" w:rsidRDefault="00D05EE3" w:rsidP="00DD4F6D">
      <w:pPr>
        <w:jc w:val="both"/>
        <w:rPr>
          <w:rFonts w:eastAsia="Lucida Sans Unicode"/>
          <w:noProof/>
          <w:sz w:val="24"/>
          <w:szCs w:val="24"/>
        </w:rPr>
      </w:pPr>
      <w:r w:rsidRPr="00DD4F6D">
        <w:rPr>
          <w:noProof/>
          <w:sz w:val="24"/>
          <w:szCs w:val="24"/>
        </w:rPr>
        <w:t xml:space="preserve">U 2014. godini usvojen je </w:t>
      </w:r>
      <w:r w:rsidRPr="00DD4F6D">
        <w:rPr>
          <w:noProof/>
          <w:sz w:val="24"/>
          <w:szCs w:val="24"/>
          <w:lang w:eastAsia="ar-SA"/>
        </w:rPr>
        <w:t>Zakon o pr</w:t>
      </w:r>
      <w:r w:rsidR="007A483C">
        <w:rPr>
          <w:noProof/>
          <w:sz w:val="24"/>
          <w:szCs w:val="24"/>
          <w:lang w:eastAsia="ar-SA"/>
        </w:rPr>
        <w:t>ogramu zaštite svjedoka u BiH</w:t>
      </w:r>
      <w:r w:rsidRPr="00DD4F6D">
        <w:rPr>
          <w:noProof/>
          <w:sz w:val="24"/>
          <w:szCs w:val="24"/>
          <w:lang w:eastAsia="ar-SA"/>
        </w:rPr>
        <w:t xml:space="preserve">, te u skladu s tim donesen je </w:t>
      </w:r>
      <w:r w:rsidRPr="00DD4F6D">
        <w:rPr>
          <w:rFonts w:eastAsia="Lucida Sans Unicode"/>
          <w:noProof/>
          <w:sz w:val="24"/>
          <w:szCs w:val="24"/>
        </w:rPr>
        <w:t>Pravilnik o pravilima, procedurama i načinu provođenja Zakona o pr</w:t>
      </w:r>
      <w:r w:rsidR="007A483C">
        <w:rPr>
          <w:rFonts w:eastAsia="Lucida Sans Unicode"/>
          <w:noProof/>
          <w:sz w:val="24"/>
          <w:szCs w:val="24"/>
        </w:rPr>
        <w:t>ogramu zaštite svjedoka u BiH</w:t>
      </w:r>
      <w:r w:rsidRPr="00DD4F6D">
        <w:rPr>
          <w:noProof/>
          <w:sz w:val="24"/>
          <w:szCs w:val="24"/>
        </w:rPr>
        <w:t xml:space="preserve">, </w:t>
      </w:r>
      <w:r w:rsidRPr="00DD4F6D">
        <w:rPr>
          <w:rFonts w:eastAsia="Lucida Sans Unicode"/>
          <w:noProof/>
          <w:sz w:val="24"/>
          <w:szCs w:val="24"/>
        </w:rPr>
        <w:t>Naputak o sadržaju sporazuma o programu zaštite i</w:t>
      </w:r>
      <w:r w:rsidRPr="00DD4F6D">
        <w:rPr>
          <w:noProof/>
          <w:sz w:val="24"/>
          <w:szCs w:val="24"/>
        </w:rPr>
        <w:t xml:space="preserve"> Upitnik</w:t>
      </w:r>
      <w:r w:rsidRPr="00DD4F6D">
        <w:rPr>
          <w:rFonts w:eastAsia="Lucida Sans Unicode"/>
          <w:noProof/>
          <w:sz w:val="24"/>
          <w:szCs w:val="24"/>
        </w:rPr>
        <w:t xml:space="preserve"> za procjenu i Instrukcija o financiranju programa zaštite svjedoka u Bosni i Hercegovini.</w:t>
      </w:r>
    </w:p>
    <w:p w:rsidR="00D05EE3" w:rsidRPr="00DD4F6D" w:rsidRDefault="00D05EE3" w:rsidP="00DD4F6D">
      <w:pPr>
        <w:jc w:val="both"/>
        <w:rPr>
          <w:rFonts w:eastAsia="Lucida Sans Unicode"/>
          <w:noProof/>
          <w:sz w:val="24"/>
          <w:szCs w:val="24"/>
        </w:rPr>
      </w:pPr>
      <w:r w:rsidRPr="00DD4F6D">
        <w:rPr>
          <w:noProof/>
          <w:sz w:val="24"/>
          <w:szCs w:val="24"/>
          <w:lang w:eastAsia="ar-SA"/>
        </w:rPr>
        <w:t>Također, u 2014. godini usvojen je i Pravilnik o unutarnjoj organizaciji Državne agencije za istrage i zaštitu.</w:t>
      </w:r>
    </w:p>
    <w:p w:rsidR="00D05EE3" w:rsidRPr="00DD4F6D" w:rsidRDefault="00D05EE3" w:rsidP="00DD4F6D">
      <w:pPr>
        <w:jc w:val="both"/>
        <w:rPr>
          <w:noProof/>
          <w:sz w:val="24"/>
          <w:szCs w:val="24"/>
        </w:rPr>
      </w:pPr>
    </w:p>
    <w:p w:rsidR="00D05EE3" w:rsidRPr="007A483C" w:rsidRDefault="007A483C" w:rsidP="00DD4F6D">
      <w:pPr>
        <w:jc w:val="both"/>
        <w:rPr>
          <w:noProof/>
          <w:sz w:val="22"/>
          <w:szCs w:val="22"/>
        </w:rPr>
      </w:pPr>
      <w:r w:rsidRPr="007A483C">
        <w:rPr>
          <w:noProof/>
          <w:sz w:val="22"/>
          <w:szCs w:val="22"/>
        </w:rPr>
        <w:t>ZAKLJUČIVANJE</w:t>
      </w:r>
      <w:r>
        <w:rPr>
          <w:noProof/>
          <w:sz w:val="22"/>
          <w:szCs w:val="22"/>
        </w:rPr>
        <w:t xml:space="preserve"> </w:t>
      </w:r>
      <w:r w:rsidRPr="007A483C">
        <w:rPr>
          <w:noProof/>
          <w:sz w:val="22"/>
          <w:szCs w:val="22"/>
        </w:rPr>
        <w:t xml:space="preserve"> MEĐUNARODNIH</w:t>
      </w:r>
      <w:r>
        <w:rPr>
          <w:noProof/>
          <w:sz w:val="22"/>
          <w:szCs w:val="22"/>
        </w:rPr>
        <w:t xml:space="preserve"> </w:t>
      </w:r>
      <w:r w:rsidRPr="007A483C">
        <w:rPr>
          <w:noProof/>
          <w:sz w:val="22"/>
          <w:szCs w:val="22"/>
        </w:rPr>
        <w:t xml:space="preserve"> UGOVORA</w:t>
      </w:r>
    </w:p>
    <w:p w:rsidR="00D05EE3" w:rsidRPr="00DD4F6D" w:rsidRDefault="00D05EE3" w:rsidP="00DD4F6D">
      <w:pPr>
        <w:jc w:val="both"/>
        <w:rPr>
          <w:noProof/>
          <w:sz w:val="24"/>
          <w:szCs w:val="24"/>
        </w:rPr>
      </w:pPr>
    </w:p>
    <w:p w:rsidR="00D05EE3" w:rsidRPr="00DD4F6D" w:rsidRDefault="00D05EE3" w:rsidP="00DD4F6D">
      <w:pPr>
        <w:jc w:val="both"/>
        <w:rPr>
          <w:noProof/>
          <w:sz w:val="24"/>
          <w:szCs w:val="24"/>
        </w:rPr>
      </w:pPr>
      <w:r w:rsidRPr="00DD4F6D">
        <w:rPr>
          <w:noProof/>
          <w:sz w:val="24"/>
          <w:szCs w:val="24"/>
        </w:rPr>
        <w:t xml:space="preserve">Tijekom izvještajnog razdoblja nije bilo potpisanih međunarodnih ugovora. </w:t>
      </w:r>
    </w:p>
    <w:p w:rsidR="00D05EE3" w:rsidRPr="00DD4F6D" w:rsidRDefault="00D05EE3" w:rsidP="00DD4F6D">
      <w:pPr>
        <w:jc w:val="both"/>
        <w:rPr>
          <w:noProof/>
          <w:sz w:val="24"/>
          <w:szCs w:val="24"/>
        </w:rPr>
      </w:pPr>
    </w:p>
    <w:p w:rsidR="00D05EE3" w:rsidRPr="007A483C" w:rsidRDefault="007A483C" w:rsidP="00DD4F6D">
      <w:pPr>
        <w:jc w:val="both"/>
        <w:rPr>
          <w:noProof/>
          <w:sz w:val="22"/>
          <w:szCs w:val="22"/>
        </w:rPr>
      </w:pPr>
      <w:r w:rsidRPr="007A483C">
        <w:rPr>
          <w:noProof/>
          <w:sz w:val="22"/>
          <w:szCs w:val="22"/>
        </w:rPr>
        <w:t xml:space="preserve">EUROPSKE </w:t>
      </w:r>
      <w:r>
        <w:rPr>
          <w:noProof/>
          <w:sz w:val="22"/>
          <w:szCs w:val="22"/>
        </w:rPr>
        <w:t xml:space="preserve"> </w:t>
      </w:r>
      <w:r w:rsidRPr="007A483C">
        <w:rPr>
          <w:noProof/>
          <w:sz w:val="22"/>
          <w:szCs w:val="22"/>
        </w:rPr>
        <w:t>INTEGRACIJE</w:t>
      </w:r>
    </w:p>
    <w:p w:rsidR="00D05EE3" w:rsidRPr="00DD4F6D" w:rsidRDefault="00D05EE3" w:rsidP="00DD4F6D">
      <w:pPr>
        <w:jc w:val="both"/>
        <w:rPr>
          <w:noProof/>
          <w:sz w:val="24"/>
          <w:szCs w:val="24"/>
        </w:rPr>
      </w:pPr>
    </w:p>
    <w:p w:rsidR="00D05EE3" w:rsidRPr="00DD4F6D" w:rsidRDefault="00D05EE3" w:rsidP="00DD4F6D">
      <w:pPr>
        <w:jc w:val="both"/>
        <w:rPr>
          <w:noProof/>
          <w:sz w:val="24"/>
          <w:szCs w:val="24"/>
        </w:rPr>
      </w:pPr>
      <w:r w:rsidRPr="00DD4F6D">
        <w:rPr>
          <w:noProof/>
          <w:sz w:val="24"/>
          <w:szCs w:val="24"/>
        </w:rPr>
        <w:t xml:space="preserve">U dokumentu </w:t>
      </w:r>
      <w:r w:rsidRPr="00DD4F6D">
        <w:rPr>
          <w:i/>
          <w:noProof/>
          <w:sz w:val="24"/>
          <w:szCs w:val="24"/>
        </w:rPr>
        <w:t xml:space="preserve">Prilog institucija BiH za redovito godišnje izvješće o napretku BiH u procesu europskih integracija </w:t>
      </w:r>
      <w:r w:rsidRPr="00DD4F6D">
        <w:rPr>
          <w:noProof/>
          <w:sz w:val="24"/>
          <w:szCs w:val="24"/>
        </w:rPr>
        <w:t>prati</w:t>
      </w:r>
      <w:r w:rsidRPr="00DD4F6D">
        <w:rPr>
          <w:i/>
          <w:noProof/>
          <w:sz w:val="24"/>
          <w:szCs w:val="24"/>
        </w:rPr>
        <w:t xml:space="preserve"> </w:t>
      </w:r>
      <w:r w:rsidRPr="00DD4F6D">
        <w:rPr>
          <w:noProof/>
          <w:sz w:val="24"/>
          <w:szCs w:val="24"/>
        </w:rPr>
        <w:t>se napredak institucija BiH u različitim oblastima. SIPA je, prateći smjernice koje EU pruža vlastima BiH, postigla značajne rezultate u smislu ispunjavanja većeg broja uvjeta iz njene nadležnosti, a koji se tiču napretka u borbi protiv kriminala, s naglaskom na aspekt međunarodne policijske suradnje u provođenju istraga.</w:t>
      </w:r>
    </w:p>
    <w:p w:rsidR="00D05EE3" w:rsidRPr="00DD4F6D" w:rsidRDefault="00D05EE3" w:rsidP="00DD4F6D">
      <w:pPr>
        <w:jc w:val="both"/>
        <w:rPr>
          <w:noProof/>
          <w:sz w:val="24"/>
          <w:szCs w:val="24"/>
        </w:rPr>
      </w:pPr>
      <w:r w:rsidRPr="00DD4F6D">
        <w:rPr>
          <w:noProof/>
          <w:sz w:val="24"/>
          <w:szCs w:val="24"/>
        </w:rPr>
        <w:t xml:space="preserve">Jedan od prioriteta sadržanih u poglavlju </w:t>
      </w:r>
      <w:r w:rsidRPr="00DD4F6D">
        <w:rPr>
          <w:i/>
          <w:noProof/>
          <w:sz w:val="24"/>
          <w:szCs w:val="24"/>
        </w:rPr>
        <w:t xml:space="preserve">Pravda, sloboda i sigurnsot </w:t>
      </w:r>
      <w:r w:rsidRPr="00DD4F6D">
        <w:rPr>
          <w:noProof/>
          <w:sz w:val="24"/>
          <w:szCs w:val="24"/>
        </w:rPr>
        <w:t xml:space="preserve">navedenog dokumenta odnosio se na aktivnosti koje je potrebno provesti u oblasti pranja novca. U dokumentu </w:t>
      </w:r>
      <w:r w:rsidRPr="00DD4F6D">
        <w:rPr>
          <w:i/>
          <w:noProof/>
          <w:sz w:val="24"/>
          <w:szCs w:val="24"/>
        </w:rPr>
        <w:t>Strategija proširenja i ključni izazovi</w:t>
      </w:r>
      <w:r w:rsidRPr="00DD4F6D">
        <w:rPr>
          <w:noProof/>
          <w:sz w:val="24"/>
          <w:szCs w:val="24"/>
        </w:rPr>
        <w:t xml:space="preserve"> 2013. – 2014. kojim Europska komisija izvještava Europski parlament o postignutom napretku država kandidatkinja i potencijalnih kandidatkinja za članstvo u EU, o</w:t>
      </w:r>
      <w:r w:rsidR="007A483C">
        <w:rPr>
          <w:noProof/>
          <w:sz w:val="24"/>
          <w:szCs w:val="24"/>
        </w:rPr>
        <w:t>cijenjeno je da BiH</w:t>
      </w:r>
      <w:r w:rsidRPr="00DD4F6D">
        <w:rPr>
          <w:noProof/>
          <w:sz w:val="24"/>
          <w:szCs w:val="24"/>
        </w:rPr>
        <w:t xml:space="preserve"> „nedostaju djelotvorne mјere sprečavanja pranja novca“. S tim u vezi, u lipnju 2014. godine usvojen je Zakon o sprečavanju pranja novca i financiranja terorističkih aktivnosti koji je usuglašen s preporukama Moneyvala. </w:t>
      </w:r>
    </w:p>
    <w:p w:rsidR="00D05EE3" w:rsidRPr="00DD4F6D" w:rsidRDefault="00D05EE3" w:rsidP="00DD4F6D">
      <w:pPr>
        <w:jc w:val="both"/>
        <w:rPr>
          <w:noProof/>
          <w:sz w:val="24"/>
          <w:szCs w:val="24"/>
        </w:rPr>
      </w:pPr>
      <w:r w:rsidRPr="00DD4F6D">
        <w:rPr>
          <w:rFonts w:eastAsia="Lucida Sans Unicode"/>
          <w:noProof/>
          <w:sz w:val="24"/>
          <w:szCs w:val="24"/>
        </w:rPr>
        <w:t xml:space="preserve">U oblasti borbe protiv zlouporabe opojnih droga, samostalno ili u suradnji s partnerskim agencijama iz BiH i regije, provedeno je 11 operativnih akcija i lišeno slobode 51 osoba zbog postojanja osnova sumnje da su počinili </w:t>
      </w:r>
      <w:r w:rsidRPr="00DD4F6D">
        <w:rPr>
          <w:noProof/>
          <w:sz w:val="24"/>
          <w:szCs w:val="24"/>
        </w:rPr>
        <w:t>kazneno</w:t>
      </w:r>
      <w:r w:rsidRPr="00DD4F6D">
        <w:rPr>
          <w:rFonts w:eastAsia="Lucida Sans Unicode"/>
          <w:noProof/>
          <w:sz w:val="24"/>
          <w:szCs w:val="24"/>
        </w:rPr>
        <w:t xml:space="preserve"> djelo neovlašteni promet opojnim drogama. Akcije „Bety“ i „Brod“ SIPA-a je izvela u suradnji s MUP-om Republike Srbije, akcije „Kazanova“ i „Gas“ u suradnji s MUP-om </w:t>
      </w:r>
      <w:r w:rsidR="007A483C">
        <w:rPr>
          <w:rFonts w:eastAsia="Lucida Sans Unicode"/>
          <w:noProof/>
          <w:sz w:val="24"/>
          <w:szCs w:val="24"/>
        </w:rPr>
        <w:t>R.</w:t>
      </w:r>
      <w:r w:rsidRPr="00DD4F6D">
        <w:rPr>
          <w:rFonts w:eastAsia="Lucida Sans Unicode"/>
          <w:noProof/>
          <w:sz w:val="24"/>
          <w:szCs w:val="24"/>
        </w:rPr>
        <w:t xml:space="preserve"> Hrvatske, dok je akcije „Alf“, „Rubikon“, „Oskar“, „Glečer“ i „Zenit“ provela u suradnji s entitetskim i kantonalnim MUP-ovima. U predmetima „Alf“ i „Zenit“ razmijenjene su operativne informacije s policijskim tijelima Republike Hrvatske. </w:t>
      </w:r>
    </w:p>
    <w:p w:rsidR="00D05EE3" w:rsidRPr="00DD4F6D" w:rsidRDefault="00D05EE3" w:rsidP="00DD4F6D">
      <w:pPr>
        <w:jc w:val="both"/>
        <w:rPr>
          <w:noProof/>
          <w:sz w:val="24"/>
          <w:szCs w:val="24"/>
        </w:rPr>
      </w:pPr>
      <w:r w:rsidRPr="00DD4F6D">
        <w:rPr>
          <w:rFonts w:eastAsia="Lucida Sans Unicode"/>
          <w:noProof/>
          <w:sz w:val="24"/>
          <w:szCs w:val="24"/>
        </w:rPr>
        <w:t xml:space="preserve">Borba protiv organiziranog kriminala i terorizma također je jedan od prioriteta sadržanih u poglavlju </w:t>
      </w:r>
      <w:r w:rsidRPr="00DD4F6D">
        <w:rPr>
          <w:rFonts w:eastAsia="Lucida Sans Unicode"/>
          <w:i/>
          <w:noProof/>
          <w:sz w:val="24"/>
          <w:szCs w:val="24"/>
        </w:rPr>
        <w:t>Pravda sloboda i sigurnost</w:t>
      </w:r>
      <w:r w:rsidRPr="00DD4F6D">
        <w:rPr>
          <w:rFonts w:eastAsia="Lucida Sans Unicode"/>
          <w:noProof/>
          <w:sz w:val="24"/>
          <w:szCs w:val="24"/>
        </w:rPr>
        <w:t xml:space="preserve">. </w:t>
      </w:r>
      <w:r w:rsidRPr="00DD4F6D">
        <w:rPr>
          <w:noProof/>
          <w:sz w:val="24"/>
          <w:szCs w:val="24"/>
        </w:rPr>
        <w:t xml:space="preserve">U dokumentu </w:t>
      </w:r>
      <w:r w:rsidRPr="00DD4F6D">
        <w:rPr>
          <w:i/>
          <w:noProof/>
          <w:sz w:val="24"/>
          <w:szCs w:val="24"/>
        </w:rPr>
        <w:t>Strategija proširenja i ključni izazovi</w:t>
      </w:r>
      <w:r w:rsidRPr="00DD4F6D">
        <w:rPr>
          <w:noProof/>
          <w:sz w:val="24"/>
          <w:szCs w:val="24"/>
        </w:rPr>
        <w:t xml:space="preserve"> ocijenjeno je da je „ostvaren ograničen napredak u borbi protiv organiziranog kriminala i terorizma“. S tim u vezi, u 2014. godini samostalno ili u suradnji s partnerskim agencijama provedene su velike operativne akcije u kojima je lišeno slobode 116 osoba za koja se sumnja da su počinile kaznena djela organiziranog kriminala u vezi s financijskim kriminalom, neovlaštenim prometom opojnim drogama, trgovinom ljudima, pranjem novca, krivotvorenjem novca i ostalim kaznenim djelima. </w:t>
      </w:r>
    </w:p>
    <w:p w:rsidR="00D05EE3" w:rsidRPr="00DD4F6D" w:rsidRDefault="00D05EE3" w:rsidP="00DD4F6D">
      <w:pPr>
        <w:jc w:val="both"/>
        <w:rPr>
          <w:noProof/>
          <w:sz w:val="24"/>
          <w:szCs w:val="24"/>
        </w:rPr>
      </w:pPr>
      <w:r w:rsidRPr="00DD4F6D">
        <w:rPr>
          <w:noProof/>
          <w:sz w:val="24"/>
          <w:szCs w:val="24"/>
        </w:rPr>
        <w:t xml:space="preserve">Budući da kaznena djela organiziranog kriminala imaju međunarodni karakter, u 2014. godini ostvarena je veoma dobra suradnja s policijskim agencijama iz BiH, regije i šire. U okviru rada na predmetima razmjenjivani su obavještajni i operativni podaci s partnerskim agencijama, te provedene operativne akcije zajedno s partnerskim agencijama. Akcije „Bety“ i „Brod“ izvedene se u suradnji s MUP-om </w:t>
      </w:r>
      <w:r w:rsidR="007A483C">
        <w:rPr>
          <w:noProof/>
          <w:sz w:val="24"/>
          <w:szCs w:val="24"/>
        </w:rPr>
        <w:t>R.</w:t>
      </w:r>
      <w:r w:rsidRPr="00DD4F6D">
        <w:rPr>
          <w:noProof/>
          <w:sz w:val="24"/>
          <w:szCs w:val="24"/>
        </w:rPr>
        <w:t xml:space="preserve"> Srbije, a odnose se na neovlašteni promet opojnim drogama, u predmetu „Kazanova“ vođena je zajednička istraga s </w:t>
      </w:r>
      <w:r w:rsidR="007A483C">
        <w:rPr>
          <w:noProof/>
          <w:sz w:val="24"/>
          <w:szCs w:val="24"/>
        </w:rPr>
        <w:t>R.</w:t>
      </w:r>
      <w:r w:rsidRPr="00DD4F6D">
        <w:rPr>
          <w:noProof/>
          <w:sz w:val="24"/>
          <w:szCs w:val="24"/>
        </w:rPr>
        <w:t xml:space="preserve"> Hrvatskom, a zatim je SIPA provela operativnu akciju protiv organizirane kriminalne skupine koja se bavila neovlaštenim prometom opojnim drogama, akcija, „Pink“ izvedena je po zamolnici Višeg suda u Parizu, a odnosila se na neovlašteni promet oružjem, u predmetu  „Gas“ vođena je zajednička istraga za nadležnim tijelima </w:t>
      </w:r>
      <w:r w:rsidR="007A483C">
        <w:rPr>
          <w:noProof/>
          <w:sz w:val="24"/>
          <w:szCs w:val="24"/>
        </w:rPr>
        <w:t>R.</w:t>
      </w:r>
      <w:r w:rsidRPr="00DD4F6D">
        <w:rPr>
          <w:noProof/>
          <w:sz w:val="24"/>
          <w:szCs w:val="24"/>
        </w:rPr>
        <w:t xml:space="preserve"> Hrvatske koji su izveli istoimenu akciju usmjerenu protiv organizirane kriminalne skupine koja se bavi neovlaštenim prometom opojnim drogama, a u okviru ovog predmeta provedene su aktivnosti na terirtoriju BiH, akcija „Ezel“ izvedena je po zamolnici Državnog tužiteljstva Stuttgarta, a odnosi se na trgovinu ljudima i dr. </w:t>
      </w:r>
    </w:p>
    <w:p w:rsidR="00D05EE3" w:rsidRPr="00DD4F6D" w:rsidRDefault="00D05EE3" w:rsidP="00DD4F6D">
      <w:pPr>
        <w:jc w:val="both"/>
        <w:rPr>
          <w:noProof/>
          <w:sz w:val="24"/>
          <w:szCs w:val="24"/>
        </w:rPr>
      </w:pPr>
      <w:r w:rsidRPr="00DD4F6D">
        <w:rPr>
          <w:noProof/>
          <w:sz w:val="24"/>
          <w:szCs w:val="24"/>
        </w:rPr>
        <w:t xml:space="preserve">Također, u 2014. godini provedene su četiri opsežne akcije usmjerene na pojedince i grupe koje se dovode u vezu s kaznenim djelima terorizma, u kojima je slobode lišeno 26 osoba koja se dovode u vezu s kaznenim djelima terorizma. </w:t>
      </w:r>
      <w:r w:rsidR="007A483C">
        <w:rPr>
          <w:noProof/>
          <w:sz w:val="24"/>
          <w:szCs w:val="24"/>
        </w:rPr>
        <w:t xml:space="preserve">Najznačajnije su akcije </w:t>
      </w:r>
      <w:r w:rsidRPr="00DD4F6D">
        <w:rPr>
          <w:noProof/>
          <w:sz w:val="24"/>
          <w:szCs w:val="24"/>
        </w:rPr>
        <w:t xml:space="preserve">Damask i Damask I koje su izvedene u suradnji s entitetskim i kantonalnim MUP-ovima, Policijom Brčko Distrikta BiH i Obavještajno-sigurnosnom agencijom.  </w:t>
      </w:r>
    </w:p>
    <w:p w:rsidR="00D05EE3" w:rsidRPr="00DD4F6D" w:rsidRDefault="00D05EE3" w:rsidP="00DD4F6D">
      <w:pPr>
        <w:jc w:val="both"/>
        <w:rPr>
          <w:noProof/>
          <w:sz w:val="24"/>
          <w:szCs w:val="24"/>
        </w:rPr>
      </w:pPr>
      <w:r w:rsidRPr="00DD4F6D">
        <w:rPr>
          <w:noProof/>
          <w:sz w:val="24"/>
          <w:szCs w:val="24"/>
        </w:rPr>
        <w:t xml:space="preserve">Jedan od prioriteta definiranih u poglavlju </w:t>
      </w:r>
      <w:r w:rsidRPr="00DD4F6D">
        <w:rPr>
          <w:i/>
          <w:noProof/>
          <w:sz w:val="24"/>
          <w:szCs w:val="24"/>
        </w:rPr>
        <w:t>Pravda, sloboda, sigurnost</w:t>
      </w:r>
      <w:r w:rsidRPr="00DD4F6D">
        <w:rPr>
          <w:noProof/>
          <w:sz w:val="24"/>
          <w:szCs w:val="24"/>
        </w:rPr>
        <w:t xml:space="preserve"> je napredak u oblasti trgovine ljudima. U 2014. godini provedene su tri operativne akcije u kojima je lišeno slobode 7 osoba koje se dovode u vezu s kaznenim djelom trgovina ljudima. Akcije „Road“ i „Plamen“ izvedene su u suradnji s entitetskim i kantonalnim MUP-ovima, dok je akcija „Ezel“ izvedena po zamolnici njemačkog tužiteljstva.  </w:t>
      </w:r>
    </w:p>
    <w:p w:rsidR="00D05EE3" w:rsidRPr="00DD4F6D" w:rsidRDefault="00D05EE3" w:rsidP="00DD4F6D">
      <w:pPr>
        <w:jc w:val="both"/>
        <w:rPr>
          <w:bCs/>
          <w:noProof/>
          <w:sz w:val="24"/>
          <w:szCs w:val="24"/>
        </w:rPr>
      </w:pPr>
    </w:p>
    <w:p w:rsidR="00D05EE3" w:rsidRPr="007A483C" w:rsidRDefault="007A483C" w:rsidP="00DD4F6D">
      <w:pPr>
        <w:jc w:val="both"/>
        <w:rPr>
          <w:bCs/>
          <w:noProof/>
          <w:sz w:val="22"/>
          <w:szCs w:val="22"/>
        </w:rPr>
      </w:pPr>
      <w:r w:rsidRPr="007A483C">
        <w:rPr>
          <w:bCs/>
          <w:noProof/>
          <w:sz w:val="22"/>
          <w:szCs w:val="22"/>
        </w:rPr>
        <w:t xml:space="preserve">PLANIRANI </w:t>
      </w:r>
      <w:r>
        <w:rPr>
          <w:bCs/>
          <w:noProof/>
          <w:sz w:val="22"/>
          <w:szCs w:val="22"/>
        </w:rPr>
        <w:t xml:space="preserve"> </w:t>
      </w:r>
      <w:r w:rsidRPr="007A483C">
        <w:rPr>
          <w:bCs/>
          <w:noProof/>
          <w:sz w:val="22"/>
          <w:szCs w:val="22"/>
        </w:rPr>
        <w:t xml:space="preserve">I </w:t>
      </w:r>
      <w:r>
        <w:rPr>
          <w:bCs/>
          <w:noProof/>
          <w:sz w:val="22"/>
          <w:szCs w:val="22"/>
        </w:rPr>
        <w:t xml:space="preserve"> </w:t>
      </w:r>
      <w:r w:rsidRPr="007A483C">
        <w:rPr>
          <w:bCs/>
          <w:noProof/>
          <w:sz w:val="22"/>
          <w:szCs w:val="22"/>
        </w:rPr>
        <w:t>REALIZIRANI</w:t>
      </w:r>
      <w:r>
        <w:rPr>
          <w:bCs/>
          <w:noProof/>
          <w:sz w:val="22"/>
          <w:szCs w:val="22"/>
        </w:rPr>
        <w:t xml:space="preserve"> </w:t>
      </w:r>
      <w:r w:rsidRPr="007A483C">
        <w:rPr>
          <w:bCs/>
          <w:noProof/>
          <w:sz w:val="22"/>
          <w:szCs w:val="22"/>
        </w:rPr>
        <w:t xml:space="preserve"> PROGRAMSKI </w:t>
      </w:r>
      <w:r>
        <w:rPr>
          <w:bCs/>
          <w:noProof/>
          <w:sz w:val="22"/>
          <w:szCs w:val="22"/>
        </w:rPr>
        <w:t xml:space="preserve"> </w:t>
      </w:r>
      <w:r w:rsidRPr="007A483C">
        <w:rPr>
          <w:bCs/>
          <w:noProof/>
          <w:sz w:val="22"/>
          <w:szCs w:val="22"/>
        </w:rPr>
        <w:t>ZADACI</w:t>
      </w:r>
    </w:p>
    <w:p w:rsidR="00D05EE3" w:rsidRPr="00DD4F6D" w:rsidRDefault="00D05EE3" w:rsidP="00DD4F6D">
      <w:pPr>
        <w:jc w:val="both"/>
        <w:rPr>
          <w:bCs/>
          <w:noProof/>
          <w:sz w:val="24"/>
          <w:szCs w:val="24"/>
        </w:rPr>
      </w:pPr>
    </w:p>
    <w:p w:rsidR="00D05EE3" w:rsidRPr="00DD4F6D" w:rsidRDefault="00D05EE3" w:rsidP="00DD4F6D">
      <w:pPr>
        <w:jc w:val="both"/>
        <w:rPr>
          <w:noProof/>
          <w:sz w:val="24"/>
          <w:szCs w:val="24"/>
        </w:rPr>
      </w:pPr>
      <w:r w:rsidRPr="00DD4F6D">
        <w:rPr>
          <w:noProof/>
          <w:sz w:val="24"/>
          <w:szCs w:val="24"/>
        </w:rPr>
        <w:t>Osim u skladu sa zakonom propisanim nadležnostima, u 2014. godini poslovi i zadaci obavljani su i u skladu sa strateškim ciljevima iz Strateškog plana aktivnosti 2012. – 2014. i Programom rada za 2014. godinu.</w:t>
      </w:r>
    </w:p>
    <w:p w:rsidR="00D05EE3" w:rsidRPr="00DD4F6D" w:rsidRDefault="00D05EE3" w:rsidP="00DD4F6D">
      <w:pPr>
        <w:jc w:val="both"/>
        <w:rPr>
          <w:noProof/>
          <w:sz w:val="24"/>
          <w:szCs w:val="24"/>
        </w:rPr>
      </w:pPr>
      <w:r w:rsidRPr="00DD4F6D">
        <w:rPr>
          <w:noProof/>
          <w:sz w:val="24"/>
          <w:szCs w:val="24"/>
        </w:rPr>
        <w:t xml:space="preserve">U 2014. godini programski zadatak bio je provođenje i usmjeravanje aktivnosti na intenziviranju daljnjeg procesa razvoja i jačanja SIPA-e, što podrazumijeva organiziranje i rukovođenje aktivnostima na unutarnjem restrukturiranju i izmjenama i dopunama zakonskih i podzakonskih akata koji definiraju unutarnju strukturu, s ciljem jačanja njene operativne sposobnosti. U listopadu 2014. godine usvojen je novi Pravilnik o unutarnjoj organizaciji, kojim je izmijenjena unutarnja struktura, što će doprinijeti jačanju njene operativne sposobnosti. </w:t>
      </w:r>
    </w:p>
    <w:p w:rsidR="00D05EE3" w:rsidRPr="00DD4F6D" w:rsidRDefault="00D05EE3" w:rsidP="00DD4F6D">
      <w:pPr>
        <w:jc w:val="both"/>
        <w:rPr>
          <w:noProof/>
          <w:sz w:val="24"/>
          <w:szCs w:val="24"/>
        </w:rPr>
      </w:pPr>
      <w:r w:rsidRPr="00DD4F6D">
        <w:rPr>
          <w:noProof/>
          <w:sz w:val="24"/>
          <w:szCs w:val="24"/>
        </w:rPr>
        <w:t xml:space="preserve">Unapređenje </w:t>
      </w:r>
      <w:r w:rsidRPr="00DD4F6D">
        <w:rPr>
          <w:noProof/>
          <w:sz w:val="24"/>
          <w:szCs w:val="24"/>
          <w:lang w:eastAsia="ar-SA"/>
        </w:rPr>
        <w:t>istražnih, obavještajnih i drugih operativnih aktivnosti, naročito u složenijim sigurnosnim slučajevima koji mogu imati negativne implikacije na ugled i proces daljnjeg razvoja</w:t>
      </w:r>
      <w:r w:rsidRPr="00DD4F6D">
        <w:rPr>
          <w:noProof/>
          <w:sz w:val="24"/>
          <w:szCs w:val="24"/>
        </w:rPr>
        <w:t xml:space="preserve"> SIPA-e, bio je, također, programski zadatak u 2014. godini. U izvještajnom razdoblju formirani su operativni timovi koji su radili na najsloženijim predmetima koji se odnose na kaznena djela ratnih zločina, terorizma i organiziranog kriminala, što je rezultiralo prikupljanjem značajnih operativnih podataka o kaznenim djelima i njihovim počiniteljima, te provođenjem opsežnih operativnih akcija i lišenjem slobode osoba za koje se sumnja da su počinila teška kaznena djela. </w:t>
      </w:r>
    </w:p>
    <w:p w:rsidR="00D05EE3" w:rsidRPr="00DD4F6D" w:rsidRDefault="00D05EE3" w:rsidP="00DD4F6D">
      <w:pPr>
        <w:jc w:val="both"/>
        <w:rPr>
          <w:noProof/>
          <w:sz w:val="24"/>
          <w:szCs w:val="24"/>
          <w:lang w:eastAsia="ar-SA"/>
        </w:rPr>
      </w:pPr>
      <w:r w:rsidRPr="00DD4F6D">
        <w:rPr>
          <w:noProof/>
          <w:sz w:val="24"/>
          <w:szCs w:val="24"/>
        </w:rPr>
        <w:t xml:space="preserve">Programski zadatak bio je i </w:t>
      </w:r>
      <w:r w:rsidRPr="00DD4F6D">
        <w:rPr>
          <w:noProof/>
          <w:sz w:val="24"/>
          <w:szCs w:val="24"/>
          <w:lang w:eastAsia="ar-SA"/>
        </w:rPr>
        <w:t xml:space="preserve">unapređenje suradnje sa svim policijskim tijelima u BiH i međunarodnim partnerima. U 2014. godini još više je unaprjeđena suradnja s partnerskim agencijama u BiH, ali i iz regije i šire u smislu razmjene operativnih podataka i provođenja zajedničkih akcija. U većini akcija koje je SIPA provela u 2014. godini podršku su joj pružili kantonalni ili entitetski MUP-ovi, a neke akcije su provedene koordinirano s partnerskim agencijama iz BiH i regije. </w:t>
      </w:r>
    </w:p>
    <w:p w:rsidR="00D05EE3" w:rsidRPr="00DD4F6D" w:rsidRDefault="00D05EE3" w:rsidP="00DD4F6D">
      <w:pPr>
        <w:jc w:val="both"/>
        <w:rPr>
          <w:noProof/>
          <w:sz w:val="24"/>
          <w:szCs w:val="24"/>
          <w:lang w:eastAsia="ar-SA"/>
        </w:rPr>
      </w:pPr>
      <w:r w:rsidRPr="00DD4F6D">
        <w:rPr>
          <w:noProof/>
          <w:sz w:val="24"/>
          <w:szCs w:val="24"/>
          <w:lang w:eastAsia="ar-SA"/>
        </w:rPr>
        <w:t xml:space="preserve">Poboljšanje imidža SIPA-e u javnosti i informiranje javnosti, također, je jedan od programskih zadataka za 2014. godinu. Javnost je pravodobno informirana o svim aktivnostima SIPA-e koji su od interesa za javnost, što je omogućilo formiranje percepcije o SIPA-i kao instituciji i onome šta ona radi. Provedene aktivnosti u 2014. godini, a o kojima je javnost informirana, podigli su na još veću razinu imidž SIPA-e u javnosti i učvrstili povjerenje građana u SIPA-u.  </w:t>
      </w:r>
    </w:p>
    <w:p w:rsidR="00D05EE3" w:rsidRPr="00DD4F6D" w:rsidRDefault="00D05EE3" w:rsidP="00DD4F6D">
      <w:pPr>
        <w:jc w:val="both"/>
        <w:rPr>
          <w:noProof/>
          <w:sz w:val="24"/>
          <w:szCs w:val="24"/>
        </w:rPr>
      </w:pPr>
    </w:p>
    <w:p w:rsidR="00D05EE3" w:rsidRPr="007A483C" w:rsidRDefault="007A483C" w:rsidP="00DD4F6D">
      <w:pPr>
        <w:jc w:val="both"/>
        <w:rPr>
          <w:noProof/>
          <w:sz w:val="22"/>
          <w:szCs w:val="22"/>
        </w:rPr>
      </w:pPr>
      <w:r w:rsidRPr="007A483C">
        <w:rPr>
          <w:noProof/>
          <w:sz w:val="22"/>
          <w:szCs w:val="22"/>
        </w:rPr>
        <w:t>PRORAČUNSKA</w:t>
      </w:r>
      <w:r>
        <w:rPr>
          <w:noProof/>
          <w:sz w:val="22"/>
          <w:szCs w:val="22"/>
        </w:rPr>
        <w:t xml:space="preserve"> </w:t>
      </w:r>
      <w:r w:rsidRPr="007A483C">
        <w:rPr>
          <w:noProof/>
          <w:sz w:val="22"/>
          <w:szCs w:val="22"/>
        </w:rPr>
        <w:t xml:space="preserve"> SREDSTVA</w:t>
      </w:r>
    </w:p>
    <w:p w:rsidR="00D05EE3" w:rsidRPr="00DD4F6D" w:rsidRDefault="00D05EE3" w:rsidP="00DD4F6D">
      <w:pPr>
        <w:jc w:val="both"/>
        <w:rPr>
          <w:noProof/>
          <w:sz w:val="24"/>
          <w:szCs w:val="24"/>
        </w:rPr>
      </w:pPr>
    </w:p>
    <w:p w:rsidR="00D05EE3" w:rsidRPr="00DD4F6D" w:rsidRDefault="00D05EE3" w:rsidP="00DD4F6D">
      <w:pPr>
        <w:jc w:val="both"/>
        <w:rPr>
          <w:bCs/>
          <w:noProof/>
          <w:sz w:val="24"/>
          <w:szCs w:val="24"/>
        </w:rPr>
      </w:pPr>
      <w:r w:rsidRPr="00DD4F6D">
        <w:rPr>
          <w:bCs/>
          <w:noProof/>
          <w:sz w:val="24"/>
          <w:szCs w:val="24"/>
        </w:rPr>
        <w:t>Zakonom o Proračunu</w:t>
      </w:r>
      <w:r w:rsidR="007A483C">
        <w:rPr>
          <w:bCs/>
          <w:noProof/>
          <w:sz w:val="24"/>
          <w:szCs w:val="24"/>
        </w:rPr>
        <w:t xml:space="preserve"> institucija BiH</w:t>
      </w:r>
      <w:r w:rsidRPr="00DD4F6D">
        <w:rPr>
          <w:bCs/>
          <w:noProof/>
          <w:sz w:val="24"/>
          <w:szCs w:val="24"/>
        </w:rPr>
        <w:t xml:space="preserve"> i međunarodnih obveza Bosne i He</w:t>
      </w:r>
      <w:r w:rsidR="007A483C">
        <w:rPr>
          <w:bCs/>
          <w:noProof/>
          <w:sz w:val="24"/>
          <w:szCs w:val="24"/>
        </w:rPr>
        <w:t>rcegovine za 2014. godinu („Sl.</w:t>
      </w:r>
      <w:r w:rsidRPr="00DD4F6D">
        <w:rPr>
          <w:bCs/>
          <w:noProof/>
          <w:sz w:val="24"/>
          <w:szCs w:val="24"/>
        </w:rPr>
        <w:t xml:space="preserve"> glasnik BiH“, broj 104/13) Državnoj agenciji za istrage i zaštitu odobrena su sredstva u iznosu od 27.751.000 KM, od toga za tekuće izdatke u iznosu od 27.251.000 KM i za kapitalne izdatke u iznosu od 500.000 KM. U proračunu za 2014. godinu planirana je nabava motornih vozila ekonomskih kategorija 8213 koja će se financirati od prodaje motornih vozila u iznosu od 60.000 KM. S obzirom na to, SIPA-i je odobren iznos od 27.811.000 KM, i to za tekuće izdatke 27.251.000 KM i za kapitalne izdatke 560.000 KM. Parlamentarna skupština BiH u srpnju 2014. godine usvojila Zakon o izmjenama i dopuna Zakona o Proračunu institucija Bosne i Hercegovine i međunarodnih ob</w:t>
      </w:r>
      <w:r w:rsidR="007A483C">
        <w:rPr>
          <w:bCs/>
          <w:noProof/>
          <w:sz w:val="24"/>
          <w:szCs w:val="24"/>
        </w:rPr>
        <w:t>veza BiH</w:t>
      </w:r>
      <w:r w:rsidRPr="00DD4F6D">
        <w:rPr>
          <w:bCs/>
          <w:noProof/>
          <w:sz w:val="24"/>
          <w:szCs w:val="24"/>
        </w:rPr>
        <w:t xml:space="preserve"> za 2014. godin</w:t>
      </w:r>
      <w:r w:rsidR="007A483C">
        <w:rPr>
          <w:bCs/>
          <w:noProof/>
          <w:sz w:val="24"/>
          <w:szCs w:val="24"/>
        </w:rPr>
        <w:t>u („Sl.</w:t>
      </w:r>
      <w:r w:rsidRPr="00DD4F6D">
        <w:rPr>
          <w:bCs/>
          <w:noProof/>
          <w:sz w:val="24"/>
          <w:szCs w:val="24"/>
        </w:rPr>
        <w:t xml:space="preserve"> glasnik BiH“, broj 60/14), čime je SIPA-i odobren ukupan iznos od 27.511.000 KM, za tekuće izdatke 26.951.000 KM i za kapitalne izdatke 560.000 KM. </w:t>
      </w:r>
    </w:p>
    <w:p w:rsidR="00D05EE3" w:rsidRPr="00DD4F6D" w:rsidRDefault="00D05EE3" w:rsidP="00DD4F6D">
      <w:pPr>
        <w:jc w:val="both"/>
        <w:rPr>
          <w:bCs/>
          <w:noProof/>
          <w:sz w:val="24"/>
          <w:szCs w:val="24"/>
        </w:rPr>
      </w:pPr>
      <w:r w:rsidRPr="00DD4F6D">
        <w:rPr>
          <w:bCs/>
          <w:noProof/>
          <w:sz w:val="24"/>
          <w:szCs w:val="24"/>
        </w:rPr>
        <w:t xml:space="preserve">Krajem siječnja 2014. godine SIPA je podnijela zahtjev za prenos nerealiziranih sredstava na višegodišnja kapitalna ulaganja, i to na poziciji 8212 – projekt „Zgrada sjedišta SIPA-e“ – nabava građevina 369.035 KM i projekt „Izgradnja baze za smještaj i obuku Jedinice za specijalnu podršku“ – nabava građevina 495.320 KM. U zahtjevu je navedena i novčana donacija namijenjena za preseljenja Odjela za zaštitu svjedoka, pozicija 6139 – ugovorene usluge u iznosu od 27.239 KM.  </w:t>
      </w:r>
    </w:p>
    <w:p w:rsidR="00D05EE3" w:rsidRPr="00DD4F6D" w:rsidRDefault="00D05EE3" w:rsidP="00DD4F6D">
      <w:pPr>
        <w:jc w:val="both"/>
        <w:rPr>
          <w:noProof/>
          <w:sz w:val="24"/>
          <w:szCs w:val="24"/>
        </w:rPr>
      </w:pPr>
      <w:r w:rsidRPr="00DD4F6D">
        <w:rPr>
          <w:noProof/>
          <w:sz w:val="24"/>
          <w:szCs w:val="24"/>
        </w:rPr>
        <w:t xml:space="preserve">Od ukupno odobrenih sredstava za tekuće izdatke koja su iznosila 26.951.000 KM, utrošak sredstava u 2014. godini iznosio je 25.986.551,36 KM ili 97%. Na poziciji višegodišnjih kapitalnih ulaganja utrošak sredstava je iznosio 340.137,25 KM ili 40%, dok je na poziciji kapitalnih ulaganja utrošak sredstava iznosio 467.023,87 KM ili 87%. </w:t>
      </w:r>
    </w:p>
    <w:p w:rsidR="00D05EE3" w:rsidRDefault="00D05EE3" w:rsidP="004E3A69">
      <w:pPr>
        <w:jc w:val="both"/>
        <w:rPr>
          <w:b/>
        </w:rPr>
      </w:pPr>
    </w:p>
    <w:p w:rsidR="002A0205" w:rsidRPr="00855AD9" w:rsidRDefault="002A0205" w:rsidP="002C6AC4">
      <w:pPr>
        <w:pStyle w:val="Davorka3"/>
      </w:pPr>
      <w:bookmarkStart w:id="46" w:name="_Toc412718716"/>
      <w:r w:rsidRPr="00855AD9">
        <w:t xml:space="preserve">GRANIČNA </w:t>
      </w:r>
      <w:r w:rsidR="00C87731">
        <w:t xml:space="preserve"> </w:t>
      </w:r>
      <w:r w:rsidRPr="00855AD9">
        <w:t>POLICIJA  BiH</w:t>
      </w:r>
      <w:bookmarkEnd w:id="46"/>
    </w:p>
    <w:p w:rsidR="002A0205" w:rsidRDefault="002A0205" w:rsidP="00707ECB">
      <w:pPr>
        <w:rPr>
          <w:sz w:val="24"/>
          <w:szCs w:val="24"/>
        </w:rPr>
      </w:pPr>
    </w:p>
    <w:p w:rsidR="00C87731" w:rsidRPr="002F332F" w:rsidRDefault="002F332F" w:rsidP="0080111C">
      <w:pPr>
        <w:jc w:val="both"/>
      </w:pPr>
      <w:r w:rsidRPr="002F332F">
        <w:t xml:space="preserve">NAJVAŽNIJE </w:t>
      </w:r>
      <w:r>
        <w:t xml:space="preserve"> </w:t>
      </w:r>
      <w:r w:rsidRPr="002F332F">
        <w:t xml:space="preserve">AKTIVNOSTI </w:t>
      </w:r>
      <w:r>
        <w:t xml:space="preserve"> </w:t>
      </w:r>
      <w:r w:rsidRPr="002F332F">
        <w:t>I</w:t>
      </w:r>
      <w:r>
        <w:t xml:space="preserve"> </w:t>
      </w:r>
      <w:r w:rsidRPr="002F332F">
        <w:t xml:space="preserve"> STANJE</w:t>
      </w:r>
      <w:r>
        <w:t xml:space="preserve"> </w:t>
      </w:r>
      <w:r w:rsidRPr="002F332F">
        <w:t xml:space="preserve"> U</w:t>
      </w:r>
      <w:r>
        <w:t xml:space="preserve"> </w:t>
      </w:r>
      <w:r w:rsidRPr="002F332F">
        <w:t xml:space="preserve"> OBLASTI</w:t>
      </w:r>
    </w:p>
    <w:p w:rsidR="00C87731" w:rsidRPr="0080111C" w:rsidRDefault="00C87731" w:rsidP="0080111C">
      <w:pPr>
        <w:jc w:val="both"/>
        <w:rPr>
          <w:sz w:val="24"/>
          <w:szCs w:val="24"/>
        </w:rPr>
      </w:pPr>
    </w:p>
    <w:p w:rsidR="00C87731" w:rsidRPr="0080111C" w:rsidRDefault="00C87731" w:rsidP="0080111C">
      <w:pPr>
        <w:jc w:val="both"/>
        <w:rPr>
          <w:sz w:val="24"/>
          <w:szCs w:val="24"/>
        </w:rPr>
      </w:pPr>
      <w:r w:rsidRPr="0080111C">
        <w:rPr>
          <w:sz w:val="24"/>
          <w:szCs w:val="24"/>
        </w:rPr>
        <w:t>Pravilnikom o izmjenama i dopunama Pravilnika o unutarnjoj</w:t>
      </w:r>
      <w:r w:rsidR="002F332F">
        <w:rPr>
          <w:sz w:val="24"/>
          <w:szCs w:val="24"/>
        </w:rPr>
        <w:t xml:space="preserve"> organizaciji</w:t>
      </w:r>
      <w:r w:rsidRPr="0080111C">
        <w:rPr>
          <w:sz w:val="24"/>
          <w:szCs w:val="24"/>
        </w:rPr>
        <w:t xml:space="preserve"> u Graničnoj policiji BiH (u daljnjem tekstu: GP) je uspostavljen Ured za strateško planiranje i europske integracije. U okviru Ureda uspostavljena su radna mjesta za poslove europskih integracija.</w:t>
      </w:r>
    </w:p>
    <w:p w:rsidR="00C87731" w:rsidRPr="0080111C" w:rsidRDefault="00C87731" w:rsidP="0080111C">
      <w:pPr>
        <w:jc w:val="both"/>
        <w:rPr>
          <w:sz w:val="24"/>
          <w:szCs w:val="24"/>
        </w:rPr>
      </w:pPr>
      <w:r w:rsidRPr="0080111C">
        <w:rPr>
          <w:sz w:val="24"/>
          <w:szCs w:val="24"/>
        </w:rPr>
        <w:t>U 2014. godini okončane su aktivnosti u okviru Nacionalnog programa IPA 2010 – podrška EU u provedbi zakona. Uz pomoć eksperata EU, Granična policija BiH je izvršila analizu trenutnog stanja opreme za poslove graničnih provjera. Definirana je potrebna tehnička oprema, dane su preporuke za izradu neophodnih dokumenata (pravilnik, tipizacija i standardizacija opreme, kriteriji za preraspodjelu opreme). Radna skupina za izradu preporuka za modifikaciju organizacije i kadrova Granične policije BiH, s ekspertima iz R</w:t>
      </w:r>
      <w:r w:rsidR="002F332F">
        <w:rPr>
          <w:sz w:val="24"/>
          <w:szCs w:val="24"/>
        </w:rPr>
        <w:t>.</w:t>
      </w:r>
      <w:r w:rsidRPr="0080111C">
        <w:rPr>
          <w:sz w:val="24"/>
          <w:szCs w:val="24"/>
        </w:rPr>
        <w:t xml:space="preserve"> Slovenije i R</w:t>
      </w:r>
      <w:r w:rsidR="002F332F">
        <w:rPr>
          <w:sz w:val="24"/>
          <w:szCs w:val="24"/>
        </w:rPr>
        <w:t>.</w:t>
      </w:r>
      <w:r w:rsidRPr="0080111C">
        <w:rPr>
          <w:sz w:val="24"/>
          <w:szCs w:val="24"/>
        </w:rPr>
        <w:t xml:space="preserve"> Hrvatske, izvršila je analizu stanja postojeće organizacijske strukture Granične policije BiH. Izrađen je dokument koji treba poslužiti za izradu novog Pravilnika o unutarnjoj organizaciji Granične policije BiH.</w:t>
      </w:r>
    </w:p>
    <w:p w:rsidR="00C87731" w:rsidRPr="0080111C" w:rsidRDefault="00C87731" w:rsidP="0080111C">
      <w:pPr>
        <w:jc w:val="both"/>
        <w:rPr>
          <w:sz w:val="24"/>
          <w:szCs w:val="24"/>
        </w:rPr>
      </w:pPr>
      <w:r w:rsidRPr="0080111C">
        <w:rPr>
          <w:sz w:val="24"/>
          <w:szCs w:val="24"/>
        </w:rPr>
        <w:t>U Trebinju je 24. 3. 2014. godine otvoren Zajednički centar za policijsku suradnju BiH,</w:t>
      </w:r>
      <w:r w:rsidR="002F332F">
        <w:rPr>
          <w:sz w:val="24"/>
          <w:szCs w:val="24"/>
        </w:rPr>
        <w:t xml:space="preserve"> Republike Crne Gore i R.</w:t>
      </w:r>
      <w:r w:rsidRPr="0080111C">
        <w:rPr>
          <w:sz w:val="24"/>
          <w:szCs w:val="24"/>
        </w:rPr>
        <w:t xml:space="preserve"> Srbije, koji će pridonijeti efikasnijoj borbi protiv nezakonitih migracija i trgovine ljudima, kao i drugih pojava u vezi s prekograničnim kriminalom.</w:t>
      </w:r>
    </w:p>
    <w:p w:rsidR="00C87731" w:rsidRPr="0080111C" w:rsidRDefault="00C87731" w:rsidP="0080111C">
      <w:pPr>
        <w:jc w:val="both"/>
        <w:rPr>
          <w:sz w:val="24"/>
          <w:szCs w:val="24"/>
        </w:rPr>
      </w:pPr>
    </w:p>
    <w:p w:rsidR="00C87731" w:rsidRPr="002F332F" w:rsidRDefault="002F332F" w:rsidP="0080111C">
      <w:pPr>
        <w:jc w:val="both"/>
        <w:rPr>
          <w:i/>
          <w:sz w:val="22"/>
          <w:szCs w:val="22"/>
          <w:lang w:val="hr-HR"/>
        </w:rPr>
      </w:pPr>
      <w:r w:rsidRPr="002F332F">
        <w:rPr>
          <w:sz w:val="22"/>
          <w:szCs w:val="22"/>
          <w:lang w:val="hr-HR"/>
        </w:rPr>
        <w:t xml:space="preserve">ZAKONODAVNE </w:t>
      </w:r>
      <w:r>
        <w:rPr>
          <w:sz w:val="22"/>
          <w:szCs w:val="22"/>
          <w:lang w:val="hr-HR"/>
        </w:rPr>
        <w:t xml:space="preserve"> </w:t>
      </w:r>
      <w:r w:rsidRPr="002F332F">
        <w:rPr>
          <w:sz w:val="22"/>
          <w:szCs w:val="22"/>
          <w:lang w:val="hr-HR"/>
        </w:rPr>
        <w:t>AKTIVNOSTI</w:t>
      </w:r>
    </w:p>
    <w:p w:rsidR="00C87731" w:rsidRPr="0080111C" w:rsidRDefault="00C87731" w:rsidP="0080111C">
      <w:pPr>
        <w:jc w:val="both"/>
        <w:rPr>
          <w:sz w:val="24"/>
          <w:szCs w:val="24"/>
          <w:lang w:val="hr-HR"/>
        </w:rPr>
      </w:pPr>
    </w:p>
    <w:p w:rsidR="00C87731" w:rsidRPr="0080111C" w:rsidRDefault="00C87731" w:rsidP="0080111C">
      <w:pPr>
        <w:jc w:val="both"/>
        <w:rPr>
          <w:i/>
          <w:sz w:val="24"/>
          <w:szCs w:val="24"/>
          <w:lang w:val="hr-HR"/>
        </w:rPr>
      </w:pPr>
      <w:r w:rsidRPr="0080111C">
        <w:rPr>
          <w:sz w:val="24"/>
          <w:szCs w:val="24"/>
          <w:lang w:val="hr-HR"/>
        </w:rPr>
        <w:t xml:space="preserve">U okviru zakonodavnih aktivnosti Granična policija BiH je inicirala i putem svog predstavnika u radnoj skupini sudjelovala u izradi Zakona o izmjenama i dopunama Zakona o graničnoj kontroli </w:t>
      </w:r>
      <w:r w:rsidR="002F332F">
        <w:rPr>
          <w:sz w:val="24"/>
          <w:szCs w:val="24"/>
          <w:lang w:val="hr-HR"/>
        </w:rPr>
        <w:t>(''Sl.</w:t>
      </w:r>
      <w:r w:rsidRPr="0080111C">
        <w:rPr>
          <w:sz w:val="24"/>
          <w:szCs w:val="24"/>
          <w:lang w:val="hr-HR"/>
        </w:rPr>
        <w:t xml:space="preserve"> glasnik BiH'', broj 47/14). Predstavnici GP BiH također sudjeluju u radnoj skupini za izradu prijedloga zakona o strancima, a dan je doprinos i u utvrđivanju teksta prijedloga zakona o azilu. </w:t>
      </w:r>
    </w:p>
    <w:p w:rsidR="00C87731" w:rsidRPr="0080111C" w:rsidRDefault="00C87731" w:rsidP="0080111C">
      <w:pPr>
        <w:jc w:val="both"/>
        <w:rPr>
          <w:i/>
          <w:sz w:val="24"/>
          <w:szCs w:val="24"/>
          <w:lang w:val="hr-HR"/>
        </w:rPr>
      </w:pPr>
      <w:r w:rsidRPr="0080111C">
        <w:rPr>
          <w:sz w:val="24"/>
          <w:szCs w:val="24"/>
          <w:lang w:val="hr-HR"/>
        </w:rPr>
        <w:t>U oblasti podzakonskih i drugih normativnih akata izvještajno razdoblje je obilježilo sudjelovanje GP BiH u sljedećem:</w:t>
      </w:r>
    </w:p>
    <w:p w:rsidR="00C87731" w:rsidRPr="002F332F" w:rsidRDefault="00C87731" w:rsidP="003E1EF1">
      <w:pPr>
        <w:pStyle w:val="ListParagraph"/>
        <w:numPr>
          <w:ilvl w:val="0"/>
          <w:numId w:val="109"/>
        </w:numPr>
        <w:jc w:val="both"/>
        <w:rPr>
          <w:i/>
          <w:sz w:val="24"/>
          <w:szCs w:val="24"/>
          <w:lang w:val="hr-HR"/>
        </w:rPr>
      </w:pPr>
      <w:r w:rsidRPr="002F332F">
        <w:rPr>
          <w:sz w:val="24"/>
          <w:szCs w:val="24"/>
          <w:lang w:val="hr-HR"/>
        </w:rPr>
        <w:t>izradi Strategije BiH za prihvat i integraciju BiH državljana koji se vraćaju po osnovi Sporazuma o readmisiji;</w:t>
      </w:r>
    </w:p>
    <w:p w:rsidR="00C87731" w:rsidRPr="002F332F" w:rsidRDefault="00C87731" w:rsidP="003E1EF1">
      <w:pPr>
        <w:pStyle w:val="ListParagraph"/>
        <w:numPr>
          <w:ilvl w:val="0"/>
          <w:numId w:val="109"/>
        </w:numPr>
        <w:jc w:val="both"/>
        <w:rPr>
          <w:i/>
          <w:sz w:val="24"/>
          <w:szCs w:val="24"/>
          <w:lang w:val="hr-HR"/>
        </w:rPr>
      </w:pPr>
      <w:r w:rsidRPr="002F332F">
        <w:rPr>
          <w:sz w:val="24"/>
          <w:szCs w:val="24"/>
          <w:lang w:val="hr-HR"/>
        </w:rPr>
        <w:t>donošenju Pravilnika o načinu obavljanja graničnih provjera i unosu podataka u putne isprave («Sl. glasnik BiH», br.103/14);</w:t>
      </w:r>
    </w:p>
    <w:p w:rsidR="00C87731" w:rsidRPr="002F332F" w:rsidRDefault="00C87731" w:rsidP="003E1EF1">
      <w:pPr>
        <w:pStyle w:val="ListParagraph"/>
        <w:numPr>
          <w:ilvl w:val="0"/>
          <w:numId w:val="109"/>
        </w:numPr>
        <w:jc w:val="both"/>
        <w:rPr>
          <w:i/>
          <w:sz w:val="24"/>
          <w:szCs w:val="24"/>
          <w:lang w:val="hr-HR"/>
        </w:rPr>
      </w:pPr>
      <w:r w:rsidRPr="002F332F">
        <w:rPr>
          <w:sz w:val="24"/>
          <w:szCs w:val="24"/>
          <w:lang w:val="hr-HR"/>
        </w:rPr>
        <w:t xml:space="preserve">donošenju </w:t>
      </w:r>
      <w:r w:rsidRPr="002F332F">
        <w:rPr>
          <w:bCs/>
          <w:sz w:val="24"/>
          <w:szCs w:val="24"/>
          <w:lang w:val="hr-HR"/>
        </w:rPr>
        <w:t xml:space="preserve">Pravilnika o registriranju biometrijskih karakteristika stranaca </w:t>
      </w:r>
      <w:r w:rsidRPr="002F332F">
        <w:rPr>
          <w:sz w:val="24"/>
          <w:szCs w:val="24"/>
          <w:lang w:val="hr-HR"/>
        </w:rPr>
        <w:t>(«Sl. glasnik BiH», broj 62/14);</w:t>
      </w:r>
    </w:p>
    <w:p w:rsidR="00C87731" w:rsidRPr="002F332F" w:rsidRDefault="00C87731" w:rsidP="003E1EF1">
      <w:pPr>
        <w:pStyle w:val="ListParagraph"/>
        <w:numPr>
          <w:ilvl w:val="0"/>
          <w:numId w:val="109"/>
        </w:numPr>
        <w:jc w:val="both"/>
        <w:rPr>
          <w:i/>
          <w:sz w:val="24"/>
          <w:szCs w:val="24"/>
          <w:lang w:val="hr-HR"/>
        </w:rPr>
      </w:pPr>
      <w:r w:rsidRPr="002F332F">
        <w:rPr>
          <w:sz w:val="24"/>
          <w:szCs w:val="24"/>
          <w:lang w:val="hr-HR"/>
        </w:rPr>
        <w:t>donošenju Odluke o najmanjem iznosu sredstava potrebnom za izdržavanje stranaca za vrijeme namjeravanog boravka u BiH</w:t>
      </w:r>
      <w:r w:rsidRPr="002F332F">
        <w:rPr>
          <w:bCs/>
          <w:sz w:val="24"/>
          <w:szCs w:val="24"/>
          <w:lang w:val="hr-HR"/>
        </w:rPr>
        <w:t xml:space="preserve"> </w:t>
      </w:r>
      <w:r w:rsidRPr="002F332F">
        <w:rPr>
          <w:sz w:val="24"/>
          <w:szCs w:val="24"/>
          <w:lang w:val="hr-HR"/>
        </w:rPr>
        <w:t>(«Sl. glasnik BiH», br.99/14);</w:t>
      </w:r>
    </w:p>
    <w:p w:rsidR="002F332F" w:rsidRPr="004E3A69" w:rsidRDefault="00C87731" w:rsidP="003E1EF1">
      <w:pPr>
        <w:pStyle w:val="ListParagraph"/>
        <w:numPr>
          <w:ilvl w:val="0"/>
          <w:numId w:val="109"/>
        </w:numPr>
        <w:jc w:val="both"/>
        <w:rPr>
          <w:i/>
          <w:sz w:val="24"/>
          <w:szCs w:val="24"/>
          <w:lang w:val="hr-HR"/>
        </w:rPr>
      </w:pPr>
      <w:r w:rsidRPr="002F332F">
        <w:rPr>
          <w:sz w:val="24"/>
          <w:szCs w:val="24"/>
          <w:lang w:val="hr-HR"/>
        </w:rPr>
        <w:t>izradi Plana integriteta GP BiH.</w:t>
      </w:r>
    </w:p>
    <w:p w:rsidR="00C87731" w:rsidRPr="0080111C" w:rsidRDefault="00C87731" w:rsidP="0080111C">
      <w:pPr>
        <w:jc w:val="both"/>
        <w:rPr>
          <w:bCs/>
          <w:sz w:val="24"/>
          <w:szCs w:val="24"/>
        </w:rPr>
      </w:pPr>
      <w:r w:rsidRPr="0080111C">
        <w:rPr>
          <w:bCs/>
          <w:sz w:val="24"/>
          <w:szCs w:val="24"/>
        </w:rPr>
        <w:t>Granična policija BiH je također dala svoj doprinos u utvrđivanju nacrta teksta prijedloga: Pravilnika o uvjetima nabave i načinu korištenja specijaliziranih vozila u GP BiH, Odluke o određivanju međunarodnih graničnih prijelaza za prekogranični promet stvari i biljaka iz tabele II, III i IV popisa opojnih droga, psihotropnih tvari, biljaka iz kojih se može dobiti opojna droga i prekursora, Odluke o vizama, a Ministarstvu sigurnosti BiH je upućena inicijativa za izmjenu Odluke o određivanju graničnih prijelaza u Graničnoj policiji BiH.</w:t>
      </w:r>
    </w:p>
    <w:p w:rsidR="00C87731" w:rsidRPr="0080111C" w:rsidRDefault="00C87731" w:rsidP="0080111C">
      <w:pPr>
        <w:jc w:val="both"/>
        <w:rPr>
          <w:bCs/>
          <w:sz w:val="24"/>
          <w:szCs w:val="24"/>
        </w:rPr>
      </w:pPr>
    </w:p>
    <w:p w:rsidR="00C87731" w:rsidRDefault="002F332F" w:rsidP="0080111C">
      <w:pPr>
        <w:jc w:val="both"/>
        <w:rPr>
          <w:bCs/>
          <w:sz w:val="22"/>
          <w:szCs w:val="22"/>
        </w:rPr>
      </w:pPr>
      <w:proofErr w:type="gramStart"/>
      <w:r w:rsidRPr="002F332F">
        <w:rPr>
          <w:bCs/>
          <w:sz w:val="22"/>
          <w:szCs w:val="22"/>
        </w:rPr>
        <w:t>ZAKLJUČIVANJE</w:t>
      </w:r>
      <w:r>
        <w:rPr>
          <w:bCs/>
          <w:sz w:val="22"/>
          <w:szCs w:val="22"/>
        </w:rPr>
        <w:t xml:space="preserve"> </w:t>
      </w:r>
      <w:r w:rsidRPr="002F332F">
        <w:rPr>
          <w:bCs/>
          <w:sz w:val="22"/>
          <w:szCs w:val="22"/>
        </w:rPr>
        <w:t xml:space="preserve"> MEĐUNARODNIH</w:t>
      </w:r>
      <w:proofErr w:type="gramEnd"/>
      <w:r w:rsidRPr="002F332F">
        <w:rPr>
          <w:bCs/>
          <w:sz w:val="22"/>
          <w:szCs w:val="22"/>
        </w:rPr>
        <w:t xml:space="preserve"> </w:t>
      </w:r>
      <w:r>
        <w:rPr>
          <w:bCs/>
          <w:sz w:val="22"/>
          <w:szCs w:val="22"/>
        </w:rPr>
        <w:t xml:space="preserve"> </w:t>
      </w:r>
      <w:r w:rsidRPr="002F332F">
        <w:rPr>
          <w:bCs/>
          <w:sz w:val="22"/>
          <w:szCs w:val="22"/>
        </w:rPr>
        <w:t>UGOVORA</w:t>
      </w:r>
    </w:p>
    <w:p w:rsidR="00B72620" w:rsidRPr="00506623" w:rsidRDefault="00B72620" w:rsidP="0080111C">
      <w:pPr>
        <w:jc w:val="both"/>
        <w:rPr>
          <w:bCs/>
          <w:sz w:val="22"/>
          <w:szCs w:val="22"/>
        </w:rPr>
      </w:pPr>
    </w:p>
    <w:p w:rsidR="00C87731" w:rsidRPr="0080111C" w:rsidRDefault="00C87731" w:rsidP="0080111C">
      <w:pPr>
        <w:jc w:val="both"/>
        <w:rPr>
          <w:bCs/>
          <w:sz w:val="24"/>
          <w:szCs w:val="24"/>
        </w:rPr>
      </w:pPr>
      <w:r w:rsidRPr="0080111C">
        <w:rPr>
          <w:bCs/>
          <w:sz w:val="24"/>
          <w:szCs w:val="24"/>
        </w:rPr>
        <w:t>U tijeku 2014. godine Granična policija BiH nije zaključivala međunarodne ugovore.</w:t>
      </w:r>
    </w:p>
    <w:p w:rsidR="00C87731" w:rsidRPr="0080111C" w:rsidRDefault="00C87731" w:rsidP="0080111C">
      <w:pPr>
        <w:jc w:val="both"/>
        <w:rPr>
          <w:bCs/>
          <w:sz w:val="24"/>
          <w:szCs w:val="24"/>
        </w:rPr>
      </w:pPr>
    </w:p>
    <w:p w:rsidR="00C87731" w:rsidRPr="002F332F" w:rsidRDefault="002F332F" w:rsidP="0080111C">
      <w:pPr>
        <w:jc w:val="both"/>
        <w:rPr>
          <w:bCs/>
          <w:sz w:val="22"/>
          <w:szCs w:val="22"/>
        </w:rPr>
      </w:pPr>
      <w:r w:rsidRPr="002F332F">
        <w:rPr>
          <w:bCs/>
          <w:sz w:val="22"/>
          <w:szCs w:val="22"/>
        </w:rPr>
        <w:t xml:space="preserve">EUROPSKE </w:t>
      </w:r>
      <w:r>
        <w:rPr>
          <w:bCs/>
          <w:sz w:val="22"/>
          <w:szCs w:val="22"/>
        </w:rPr>
        <w:t xml:space="preserve"> </w:t>
      </w:r>
      <w:r w:rsidRPr="002F332F">
        <w:rPr>
          <w:bCs/>
          <w:sz w:val="22"/>
          <w:szCs w:val="22"/>
        </w:rPr>
        <w:t>INTEGRACIJE</w:t>
      </w:r>
    </w:p>
    <w:p w:rsidR="00C87731" w:rsidRPr="0080111C" w:rsidRDefault="00C87731" w:rsidP="0080111C">
      <w:pPr>
        <w:jc w:val="both"/>
        <w:rPr>
          <w:bCs/>
          <w:sz w:val="24"/>
          <w:szCs w:val="24"/>
        </w:rPr>
      </w:pPr>
    </w:p>
    <w:p w:rsidR="00C87731" w:rsidRPr="0080111C" w:rsidRDefault="00C87731" w:rsidP="0080111C">
      <w:pPr>
        <w:jc w:val="both"/>
        <w:rPr>
          <w:bCs/>
          <w:sz w:val="24"/>
          <w:szCs w:val="24"/>
        </w:rPr>
      </w:pPr>
      <w:r w:rsidRPr="0080111C">
        <w:rPr>
          <w:bCs/>
          <w:sz w:val="24"/>
          <w:szCs w:val="24"/>
        </w:rPr>
        <w:t>Granična policija BiH je tijekom 2014. godine redovno izvještavala o realizaciji obveza koje proizlaze iz dokumenta Europsko partnerstvo s BiH, Sporazuma o stabilizaciji i pridruživanju s EU i Individualnog partnerskog akcijskog plana.</w:t>
      </w:r>
    </w:p>
    <w:p w:rsidR="00C87731" w:rsidRPr="0080111C" w:rsidRDefault="00C87731" w:rsidP="0080111C">
      <w:pPr>
        <w:jc w:val="both"/>
        <w:rPr>
          <w:bCs/>
          <w:sz w:val="24"/>
          <w:szCs w:val="24"/>
        </w:rPr>
      </w:pPr>
      <w:r w:rsidRPr="0080111C">
        <w:rPr>
          <w:bCs/>
          <w:sz w:val="24"/>
          <w:szCs w:val="24"/>
        </w:rPr>
        <w:t>Provedeno je više obuka u vezi europskih integracija. U okviru IPA 2010 programa realizirane su obuke: „Postojeći i budući sustav i praksa EU schengena i najbolji praksi EU“, koju je pohađalo 1.009 policijskih službenika i „Postojeće i buduće schengen prakse u Graničnoj policiji BiH“, koju su pohađala 1.854 policijska službenika (od kojih 99 trenera).</w:t>
      </w:r>
    </w:p>
    <w:p w:rsidR="002F332F" w:rsidRDefault="002F332F" w:rsidP="0080111C">
      <w:pPr>
        <w:jc w:val="both"/>
        <w:rPr>
          <w:bCs/>
          <w:sz w:val="24"/>
          <w:szCs w:val="24"/>
        </w:rPr>
      </w:pPr>
    </w:p>
    <w:p w:rsidR="00C87731" w:rsidRPr="002F332F" w:rsidRDefault="002F332F" w:rsidP="0080111C">
      <w:pPr>
        <w:jc w:val="both"/>
        <w:rPr>
          <w:bCs/>
          <w:sz w:val="22"/>
          <w:szCs w:val="22"/>
        </w:rPr>
      </w:pPr>
      <w:r w:rsidRPr="002F332F">
        <w:rPr>
          <w:bCs/>
          <w:sz w:val="22"/>
          <w:szCs w:val="22"/>
        </w:rPr>
        <w:t>PLANIRANI</w:t>
      </w:r>
      <w:r>
        <w:rPr>
          <w:bCs/>
          <w:sz w:val="22"/>
          <w:szCs w:val="22"/>
        </w:rPr>
        <w:t xml:space="preserve"> </w:t>
      </w:r>
      <w:r w:rsidRPr="002F332F">
        <w:rPr>
          <w:bCs/>
          <w:sz w:val="22"/>
          <w:szCs w:val="22"/>
        </w:rPr>
        <w:t xml:space="preserve"> I </w:t>
      </w:r>
      <w:r>
        <w:rPr>
          <w:bCs/>
          <w:sz w:val="22"/>
          <w:szCs w:val="22"/>
        </w:rPr>
        <w:t xml:space="preserve"> </w:t>
      </w:r>
      <w:r w:rsidRPr="002F332F">
        <w:rPr>
          <w:bCs/>
          <w:sz w:val="22"/>
          <w:szCs w:val="22"/>
        </w:rPr>
        <w:t>REALIZIRANI</w:t>
      </w:r>
      <w:r>
        <w:rPr>
          <w:bCs/>
          <w:sz w:val="22"/>
          <w:szCs w:val="22"/>
        </w:rPr>
        <w:t xml:space="preserve"> </w:t>
      </w:r>
      <w:r w:rsidRPr="002F332F">
        <w:rPr>
          <w:bCs/>
          <w:sz w:val="22"/>
          <w:szCs w:val="22"/>
        </w:rPr>
        <w:t xml:space="preserve"> PROGRAMSKI </w:t>
      </w:r>
      <w:r>
        <w:rPr>
          <w:bCs/>
          <w:sz w:val="22"/>
          <w:szCs w:val="22"/>
        </w:rPr>
        <w:t xml:space="preserve"> </w:t>
      </w:r>
      <w:r w:rsidRPr="002F332F">
        <w:rPr>
          <w:bCs/>
          <w:sz w:val="22"/>
          <w:szCs w:val="22"/>
        </w:rPr>
        <w:t>ZADACI</w:t>
      </w:r>
    </w:p>
    <w:p w:rsidR="00C87731" w:rsidRPr="0080111C" w:rsidRDefault="00C87731" w:rsidP="0080111C">
      <w:pPr>
        <w:jc w:val="both"/>
        <w:rPr>
          <w:bCs/>
          <w:sz w:val="24"/>
          <w:szCs w:val="24"/>
        </w:rPr>
      </w:pPr>
    </w:p>
    <w:p w:rsidR="00C87731" w:rsidRPr="0080111C" w:rsidRDefault="00C87731" w:rsidP="0080111C">
      <w:pPr>
        <w:jc w:val="both"/>
        <w:rPr>
          <w:bCs/>
          <w:sz w:val="24"/>
          <w:szCs w:val="24"/>
        </w:rPr>
      </w:pPr>
      <w:r w:rsidRPr="0080111C">
        <w:rPr>
          <w:bCs/>
          <w:sz w:val="24"/>
          <w:szCs w:val="24"/>
        </w:rPr>
        <w:t>U 2014. godini počela je realizacija Twinning projekta IPA 2012 – podrška provedbi zakona, koji predstavlja nastavak IPA Nacionalnog programa 2010. u okviru projekta „Daljnje jačanje upravljanja azilom i migracijama u BiH“. Tijekom 2014. godine realiziran je posjet jedinicama Granične policije BiH i graničnim prijelazima u cilju sagledavanja stanja. Procjena stanja će poslužiti za definiranje obuka koje će biti realizirane u 2015. godini. Granična policija BiH je sudjelovala u izradi projektnog prijedloga „Unaprjeđenje sustava razmjene podataka između policijskih tijela i tužiteljstava u BiH“, čija je realizacija planirana za 2015. godinu.</w:t>
      </w:r>
    </w:p>
    <w:p w:rsidR="00C87731" w:rsidRPr="0080111C" w:rsidRDefault="00C87731" w:rsidP="0080111C">
      <w:pPr>
        <w:jc w:val="both"/>
        <w:rPr>
          <w:bCs/>
          <w:sz w:val="24"/>
          <w:szCs w:val="24"/>
        </w:rPr>
      </w:pPr>
      <w:r w:rsidRPr="0080111C">
        <w:rPr>
          <w:bCs/>
          <w:sz w:val="24"/>
          <w:szCs w:val="24"/>
        </w:rPr>
        <w:t>Tijekom 2014. godine preuz</w:t>
      </w:r>
      <w:r w:rsidR="004E3A69">
        <w:rPr>
          <w:bCs/>
          <w:sz w:val="24"/>
          <w:szCs w:val="24"/>
        </w:rPr>
        <w:t xml:space="preserve">ete su aktivnosti na razvoju i </w:t>
      </w:r>
      <w:r w:rsidRPr="0080111C">
        <w:rPr>
          <w:bCs/>
          <w:sz w:val="24"/>
          <w:szCs w:val="24"/>
        </w:rPr>
        <w:t>nadogradnji informacijskog sustava Granične policije BiH, a značajne su za „postvizni“ monitoring. Pored nabave nove IKT opreme i poboljšanja komunikacijskih veza, započet je projekt „Sustav za kontrolu i evidenciju motornih vozila na graničnim prijelazima“. U prvoj fazi projekta odabrano je 12 međunarodnih graničnih prijelaza na kojima je izvršen uvid u stanje mrežno-komunikacijske i energetske opreme. U tijeku je procedura nabave robe, usluga i radova u vezi ovog sustava.</w:t>
      </w:r>
    </w:p>
    <w:p w:rsidR="00C87731" w:rsidRPr="0080111C" w:rsidRDefault="00C87731" w:rsidP="0080111C">
      <w:pPr>
        <w:jc w:val="both"/>
        <w:rPr>
          <w:bCs/>
          <w:sz w:val="24"/>
          <w:szCs w:val="24"/>
        </w:rPr>
      </w:pPr>
      <w:r w:rsidRPr="0080111C">
        <w:rPr>
          <w:bCs/>
          <w:sz w:val="24"/>
          <w:szCs w:val="24"/>
        </w:rPr>
        <w:t>Tijekom 2014. godine Granična policija BiH je ostvarila dobru suradnju s FRONTEX-om, sukladno potpisanom radnom dogovoru. Putem „WB-RAN“ mreže za Zapadni Balkan redovito su razmjenjivani mjesečni statistički podaci i kvartalna analitička izvješća u vezi s ilegalnim migracijama i prekograničnim kriminalitetom. Predstavnici Granične policije BiH sudjelovali u zajedničkim operacijama, radnim sastancima, radionicama i obukama. Granična policija BiH ima uspostavljenu suradnju s Centrom za regionalnu inicijativu u oblasti migracija, azila i izbjeglica (MARRI), policijama drugih zemalja i međunarodnim organizacijama. To se posebno odnosi na realizaciju zajedničkih operativnih akcija s ministarstvima unutarnjih poslova država s prostora Jugoistočne Europe u skladu s Konvencijom o policijskoj suradnji u Jugoistočnoj Europi.</w:t>
      </w:r>
    </w:p>
    <w:p w:rsidR="00C87731" w:rsidRPr="0080111C" w:rsidRDefault="00C87731" w:rsidP="0080111C">
      <w:pPr>
        <w:jc w:val="both"/>
        <w:rPr>
          <w:i/>
          <w:sz w:val="24"/>
          <w:szCs w:val="24"/>
          <w:lang w:val="hr-HR"/>
        </w:rPr>
      </w:pPr>
    </w:p>
    <w:p w:rsidR="002F332F" w:rsidRDefault="00506623" w:rsidP="0080111C">
      <w:pPr>
        <w:jc w:val="both"/>
        <w:rPr>
          <w:sz w:val="22"/>
          <w:szCs w:val="22"/>
          <w:lang w:val="hr-HR"/>
        </w:rPr>
      </w:pPr>
      <w:r w:rsidRPr="00506623">
        <w:rPr>
          <w:sz w:val="22"/>
          <w:szCs w:val="22"/>
          <w:lang w:val="hr-HR"/>
        </w:rPr>
        <w:t xml:space="preserve">PRORAČUNSKA </w:t>
      </w:r>
      <w:r>
        <w:rPr>
          <w:sz w:val="22"/>
          <w:szCs w:val="22"/>
          <w:lang w:val="hr-HR"/>
        </w:rPr>
        <w:t xml:space="preserve"> </w:t>
      </w:r>
      <w:r w:rsidRPr="00506623">
        <w:rPr>
          <w:sz w:val="22"/>
          <w:szCs w:val="22"/>
          <w:lang w:val="hr-HR"/>
        </w:rPr>
        <w:t>SREDSTVA</w:t>
      </w:r>
    </w:p>
    <w:p w:rsidR="00506623" w:rsidRPr="00506623" w:rsidRDefault="00506623" w:rsidP="0080111C">
      <w:pPr>
        <w:jc w:val="both"/>
        <w:rPr>
          <w:i/>
          <w:sz w:val="22"/>
          <w:szCs w:val="22"/>
          <w:lang w:val="hr-HR"/>
        </w:rPr>
      </w:pPr>
    </w:p>
    <w:p w:rsidR="00506623" w:rsidRDefault="00C87731" w:rsidP="0080111C">
      <w:pPr>
        <w:jc w:val="both"/>
        <w:rPr>
          <w:sz w:val="24"/>
          <w:szCs w:val="24"/>
        </w:rPr>
      </w:pPr>
      <w:r w:rsidRPr="0080111C">
        <w:rPr>
          <w:sz w:val="24"/>
          <w:szCs w:val="24"/>
        </w:rPr>
        <w:t>Odobrena sredstva po Zakonu o Proračunu</w:t>
      </w:r>
      <w:r w:rsidR="002F332F">
        <w:rPr>
          <w:sz w:val="24"/>
          <w:szCs w:val="24"/>
        </w:rPr>
        <w:t xml:space="preserve"> institucija BiH</w:t>
      </w:r>
      <w:r w:rsidRPr="0080111C">
        <w:rPr>
          <w:sz w:val="24"/>
          <w:szCs w:val="24"/>
        </w:rPr>
        <w:t xml:space="preserve"> i međunarodnih obveza Bosne i Hercego</w:t>
      </w:r>
      <w:r w:rsidR="002F332F">
        <w:rPr>
          <w:sz w:val="24"/>
          <w:szCs w:val="24"/>
        </w:rPr>
        <w:t>vine za 2014. godinu („Sl.</w:t>
      </w:r>
      <w:r w:rsidRPr="0080111C">
        <w:rPr>
          <w:sz w:val="24"/>
          <w:szCs w:val="24"/>
        </w:rPr>
        <w:t xml:space="preserve"> glasnik BiH“, broj 104/13) su iznosila 71.157.000 KM. Odobrena sredstva su izmjenama Zakona o Proračunu</w:t>
      </w:r>
      <w:r w:rsidR="002F332F">
        <w:rPr>
          <w:sz w:val="24"/>
          <w:szCs w:val="24"/>
        </w:rPr>
        <w:t xml:space="preserve"> institucija BiH</w:t>
      </w:r>
      <w:r w:rsidRPr="0080111C">
        <w:rPr>
          <w:sz w:val="24"/>
          <w:szCs w:val="24"/>
        </w:rPr>
        <w:t xml:space="preserve"> i međunarodnih obveza Bosne i Herceg</w:t>
      </w:r>
      <w:r w:rsidR="002F332F">
        <w:rPr>
          <w:sz w:val="24"/>
          <w:szCs w:val="24"/>
        </w:rPr>
        <w:t>ovine za 2014. godinu („Sl.</w:t>
      </w:r>
      <w:r w:rsidRPr="0080111C">
        <w:rPr>
          <w:sz w:val="24"/>
          <w:szCs w:val="24"/>
        </w:rPr>
        <w:t xml:space="preserve"> glasnik BiH“, broj 60/14) umanjena za iznos od 711.000 KM i</w:t>
      </w:r>
      <w:r w:rsidR="002F332F">
        <w:rPr>
          <w:sz w:val="24"/>
          <w:szCs w:val="24"/>
        </w:rPr>
        <w:t xml:space="preserve"> Odlukom Vijeća ministara BiH</w:t>
      </w:r>
      <w:r w:rsidRPr="0080111C">
        <w:rPr>
          <w:sz w:val="24"/>
          <w:szCs w:val="24"/>
        </w:rPr>
        <w:t>, broj 131 od 30.7.2014. godine, uvećana za 43.000 KM iz sredstava tekuće pričuve. Ukupna proračunska</w:t>
      </w:r>
      <w:r w:rsidR="002F332F">
        <w:rPr>
          <w:sz w:val="24"/>
          <w:szCs w:val="24"/>
        </w:rPr>
        <w:t xml:space="preserve"> sredstva u 2014. god.</w:t>
      </w:r>
      <w:r w:rsidRPr="0080111C">
        <w:rPr>
          <w:sz w:val="24"/>
          <w:szCs w:val="24"/>
        </w:rPr>
        <w:t xml:space="preserve"> nakon navedenih izmjena iznose 70.489.000 KM.</w:t>
      </w:r>
    </w:p>
    <w:p w:rsidR="00506623" w:rsidRPr="0080111C" w:rsidRDefault="00506623" w:rsidP="0080111C">
      <w:pPr>
        <w:jc w:val="both"/>
        <w:rPr>
          <w:sz w:val="24"/>
          <w:szCs w:val="24"/>
        </w:rPr>
      </w:pPr>
    </w:p>
    <w:p w:rsidR="00C87731" w:rsidRPr="007C592B" w:rsidRDefault="00C87731" w:rsidP="002C6AC4">
      <w:pPr>
        <w:pStyle w:val="Davorka3"/>
      </w:pPr>
      <w:bookmarkStart w:id="47" w:name="_Toc412718717"/>
      <w:r w:rsidRPr="007C592B">
        <w:t xml:space="preserve">SLUŽBA </w:t>
      </w:r>
      <w:r w:rsidR="004E3A69">
        <w:t xml:space="preserve"> </w:t>
      </w:r>
      <w:r w:rsidRPr="007C592B">
        <w:t xml:space="preserve">ZA </w:t>
      </w:r>
      <w:r w:rsidR="004E3A69">
        <w:t xml:space="preserve"> </w:t>
      </w:r>
      <w:r w:rsidRPr="007C592B">
        <w:t>POSLOVE</w:t>
      </w:r>
      <w:r w:rsidR="004E3A69">
        <w:t xml:space="preserve"> </w:t>
      </w:r>
      <w:r w:rsidRPr="007C592B">
        <w:t xml:space="preserve"> SA </w:t>
      </w:r>
      <w:r w:rsidR="004E3A69">
        <w:t xml:space="preserve"> </w:t>
      </w:r>
      <w:r w:rsidRPr="007C592B">
        <w:t>STRANCIMA</w:t>
      </w:r>
      <w:r w:rsidR="004E3A69">
        <w:t xml:space="preserve"> </w:t>
      </w:r>
      <w:r w:rsidRPr="007C592B">
        <w:t xml:space="preserve"> BiH</w:t>
      </w:r>
      <w:bookmarkEnd w:id="47"/>
    </w:p>
    <w:p w:rsidR="00C87731" w:rsidRPr="0080111C" w:rsidRDefault="00C87731" w:rsidP="0080111C">
      <w:pPr>
        <w:jc w:val="both"/>
        <w:rPr>
          <w:sz w:val="24"/>
          <w:szCs w:val="24"/>
        </w:rPr>
      </w:pPr>
    </w:p>
    <w:p w:rsidR="00C87731" w:rsidRPr="0080111C" w:rsidRDefault="00C87731" w:rsidP="0080111C">
      <w:pPr>
        <w:jc w:val="both"/>
        <w:rPr>
          <w:sz w:val="24"/>
          <w:szCs w:val="24"/>
        </w:rPr>
      </w:pPr>
      <w:r w:rsidRPr="0080111C">
        <w:rPr>
          <w:sz w:val="24"/>
          <w:szCs w:val="24"/>
        </w:rPr>
        <w:t>Služba za poslove sa strancima kao upravna organizacija s operativnom samostalnošću u sastavu Ministarstva sigurnosti BiH, je nositelj u rješavanju problematike imigracija, ima jedinstveno postupanje i djelovanje u rješavanju problematike imigracija na čitavom području BiH i prvenstveno se bavi nadzorom i kontrolom nad kretanjem i boravkom stranaca u BiH, čime se daje značajan doprinos zaštiti sigurnosnog sustava BiH, koji je veoma zahtjevan i složen. Uvažavajući EU standarde u rješavanju problematike upravljanja migracijama, jedan od prioritetnih ciljeva Službe za poslove sa strancima je uspostava ravnoteže između efikasnog upravljanja migracijama u BiH i poštivanja slobode kretanja.</w:t>
      </w:r>
    </w:p>
    <w:p w:rsidR="00C87731" w:rsidRPr="0080111C" w:rsidRDefault="00C87731" w:rsidP="0080111C">
      <w:pPr>
        <w:jc w:val="both"/>
        <w:rPr>
          <w:sz w:val="24"/>
          <w:szCs w:val="24"/>
        </w:rPr>
      </w:pPr>
      <w:bookmarkStart w:id="48" w:name="_Toc377649048"/>
      <w:bookmarkStart w:id="49" w:name="_Toc409696871"/>
    </w:p>
    <w:p w:rsidR="007C592B" w:rsidRPr="007C592B" w:rsidRDefault="007C592B" w:rsidP="0080111C">
      <w:pPr>
        <w:jc w:val="both"/>
        <w:rPr>
          <w:rFonts w:eastAsia="Arial Unicode MS"/>
          <w:iCs/>
          <w:sz w:val="22"/>
          <w:szCs w:val="22"/>
        </w:rPr>
      </w:pPr>
      <w:r w:rsidRPr="007C592B">
        <w:rPr>
          <w:rFonts w:eastAsia="Arial Unicode MS"/>
          <w:iCs/>
          <w:sz w:val="22"/>
          <w:szCs w:val="22"/>
        </w:rPr>
        <w:t>NAJVAŽNIJE</w:t>
      </w:r>
      <w:r>
        <w:rPr>
          <w:rFonts w:eastAsia="Arial Unicode MS"/>
          <w:iCs/>
          <w:sz w:val="22"/>
          <w:szCs w:val="22"/>
        </w:rPr>
        <w:t xml:space="preserve"> </w:t>
      </w:r>
      <w:r w:rsidRPr="007C592B">
        <w:rPr>
          <w:rFonts w:eastAsia="Arial Unicode MS"/>
          <w:iCs/>
          <w:sz w:val="22"/>
          <w:szCs w:val="22"/>
        </w:rPr>
        <w:t xml:space="preserve"> AKTIVNOSTI </w:t>
      </w:r>
      <w:r>
        <w:rPr>
          <w:rFonts w:eastAsia="Arial Unicode MS"/>
          <w:iCs/>
          <w:sz w:val="22"/>
          <w:szCs w:val="22"/>
        </w:rPr>
        <w:t xml:space="preserve"> </w:t>
      </w:r>
      <w:r w:rsidRPr="007C592B">
        <w:rPr>
          <w:rFonts w:eastAsia="Arial Unicode MS"/>
          <w:iCs/>
          <w:sz w:val="22"/>
          <w:szCs w:val="22"/>
        </w:rPr>
        <w:t>I</w:t>
      </w:r>
      <w:r>
        <w:rPr>
          <w:rFonts w:eastAsia="Arial Unicode MS"/>
          <w:iCs/>
          <w:sz w:val="22"/>
          <w:szCs w:val="22"/>
        </w:rPr>
        <w:t xml:space="preserve"> </w:t>
      </w:r>
      <w:r w:rsidRPr="007C592B">
        <w:rPr>
          <w:rFonts w:eastAsia="Arial Unicode MS"/>
          <w:iCs/>
          <w:sz w:val="22"/>
          <w:szCs w:val="22"/>
        </w:rPr>
        <w:t xml:space="preserve"> STANJE </w:t>
      </w:r>
      <w:r>
        <w:rPr>
          <w:rFonts w:eastAsia="Arial Unicode MS"/>
          <w:iCs/>
          <w:sz w:val="22"/>
          <w:szCs w:val="22"/>
        </w:rPr>
        <w:t xml:space="preserve"> </w:t>
      </w:r>
      <w:r w:rsidRPr="007C592B">
        <w:rPr>
          <w:rFonts w:eastAsia="Arial Unicode MS"/>
          <w:iCs/>
          <w:sz w:val="22"/>
          <w:szCs w:val="22"/>
        </w:rPr>
        <w:t xml:space="preserve">U </w:t>
      </w:r>
      <w:r>
        <w:rPr>
          <w:rFonts w:eastAsia="Arial Unicode MS"/>
          <w:iCs/>
          <w:sz w:val="22"/>
          <w:szCs w:val="22"/>
        </w:rPr>
        <w:t xml:space="preserve"> </w:t>
      </w:r>
      <w:r w:rsidRPr="007C592B">
        <w:rPr>
          <w:rFonts w:eastAsia="Arial Unicode MS"/>
          <w:iCs/>
          <w:sz w:val="22"/>
          <w:szCs w:val="22"/>
        </w:rPr>
        <w:t xml:space="preserve">OBLASTI </w:t>
      </w:r>
    </w:p>
    <w:p w:rsidR="007C592B" w:rsidRDefault="007C592B" w:rsidP="0080111C">
      <w:pPr>
        <w:jc w:val="both"/>
        <w:rPr>
          <w:rFonts w:eastAsia="Arial Unicode MS"/>
          <w:iCs/>
          <w:sz w:val="24"/>
          <w:szCs w:val="24"/>
        </w:rPr>
      </w:pPr>
    </w:p>
    <w:p w:rsidR="007C592B" w:rsidRPr="004E3A69" w:rsidRDefault="00C87731" w:rsidP="0080111C">
      <w:pPr>
        <w:jc w:val="both"/>
        <w:rPr>
          <w:rFonts w:eastAsia="Arial Unicode MS"/>
          <w:b/>
          <w:i/>
          <w:iCs/>
          <w:sz w:val="24"/>
          <w:szCs w:val="24"/>
        </w:rPr>
      </w:pPr>
      <w:r w:rsidRPr="007C592B">
        <w:rPr>
          <w:rFonts w:eastAsia="Arial Unicode MS"/>
          <w:b/>
          <w:i/>
          <w:iCs/>
          <w:sz w:val="24"/>
          <w:szCs w:val="24"/>
        </w:rPr>
        <w:t>migracije</w:t>
      </w:r>
      <w:bookmarkEnd w:id="48"/>
      <w:bookmarkEnd w:id="49"/>
    </w:p>
    <w:p w:rsidR="00C87731" w:rsidRPr="007C592B" w:rsidRDefault="00C87731" w:rsidP="0080111C">
      <w:pPr>
        <w:jc w:val="both"/>
        <w:rPr>
          <w:rFonts w:eastAsia="Arial Unicode MS"/>
          <w:bCs/>
          <w:i/>
          <w:iCs/>
          <w:sz w:val="24"/>
          <w:szCs w:val="24"/>
        </w:rPr>
      </w:pPr>
      <w:bookmarkStart w:id="50" w:name="_Toc409696872"/>
      <w:r w:rsidRPr="007C592B">
        <w:rPr>
          <w:rFonts w:eastAsia="Arial Unicode MS"/>
          <w:bCs/>
          <w:i/>
          <w:iCs/>
          <w:sz w:val="24"/>
          <w:szCs w:val="24"/>
        </w:rPr>
        <w:t>Poduzete aktivnosti u vezi prijava - odjava - promjena adrese boravišta i prebivališta stranih državljana</w:t>
      </w:r>
      <w:bookmarkEnd w:id="50"/>
    </w:p>
    <w:p w:rsidR="00C87731" w:rsidRPr="0080111C" w:rsidRDefault="00C87731" w:rsidP="0080111C">
      <w:pPr>
        <w:jc w:val="both"/>
        <w:rPr>
          <w:sz w:val="24"/>
          <w:szCs w:val="24"/>
        </w:rPr>
      </w:pPr>
      <w:r w:rsidRPr="0080111C">
        <w:rPr>
          <w:sz w:val="24"/>
          <w:szCs w:val="24"/>
        </w:rPr>
        <w:t xml:space="preserve">Na području koje pokrivaju terenski centri Službe za poslove sa strancima tijekom 2014. godine ukupno je izvršeno 607.933 prijave – odjave boravišta stranih državljana, što je uvećanje od 13,87% u odnosu na isto izvještajno razdoblje tijekom 2013. godine kada je ukupno izvršeno 533.902 prijave - odjave boravišta stranih državljana.  </w:t>
      </w:r>
    </w:p>
    <w:p w:rsidR="00C87731" w:rsidRPr="007C592B" w:rsidRDefault="00C87731" w:rsidP="0080111C">
      <w:pPr>
        <w:jc w:val="both"/>
        <w:rPr>
          <w:rFonts w:eastAsia="Arial Unicode MS"/>
          <w:bCs/>
          <w:i/>
          <w:iCs/>
          <w:sz w:val="24"/>
          <w:szCs w:val="24"/>
        </w:rPr>
      </w:pPr>
      <w:bookmarkStart w:id="51" w:name="_Toc377649049"/>
      <w:bookmarkStart w:id="52" w:name="_Toc409696873"/>
      <w:r w:rsidRPr="007C592B">
        <w:rPr>
          <w:rFonts w:eastAsia="Arial Unicode MS"/>
          <w:bCs/>
          <w:i/>
          <w:iCs/>
          <w:sz w:val="24"/>
          <w:szCs w:val="24"/>
        </w:rPr>
        <w:t>Poduzete aktivnosti kod ovjera pozivnih pisama</w:t>
      </w:r>
      <w:bookmarkEnd w:id="51"/>
      <w:bookmarkEnd w:id="52"/>
      <w:r w:rsidRPr="007C592B">
        <w:rPr>
          <w:rFonts w:eastAsia="Arial Unicode MS"/>
          <w:bCs/>
          <w:i/>
          <w:iCs/>
          <w:sz w:val="24"/>
          <w:szCs w:val="24"/>
        </w:rPr>
        <w:t xml:space="preserve"> </w:t>
      </w:r>
    </w:p>
    <w:p w:rsidR="00C87731" w:rsidRPr="0080111C" w:rsidRDefault="00C87731" w:rsidP="0080111C">
      <w:pPr>
        <w:jc w:val="both"/>
        <w:rPr>
          <w:sz w:val="24"/>
          <w:szCs w:val="24"/>
        </w:rPr>
      </w:pPr>
      <w:r w:rsidRPr="0080111C">
        <w:rPr>
          <w:sz w:val="24"/>
          <w:szCs w:val="24"/>
        </w:rPr>
        <w:t xml:space="preserve">Tijekom 2014. godine u procedurama rješavanja po zahtjevima za ovjeru pozivnih pisama za pozivanje stranih državljana s kojima je BiH u viznom režimu ukupno je ovjereno 5.258 pozivnih pisama, dok je 191 zahtjev odbijen zbog uočenih pokušaja nezakonitih migracija, čime su se sprečavale ilegalne migracije na izvorištu, odnosno u zemljama podrijetla ilegalnih migranata. </w:t>
      </w:r>
    </w:p>
    <w:p w:rsidR="00C87731" w:rsidRPr="007C592B" w:rsidRDefault="00C87731" w:rsidP="0080111C">
      <w:pPr>
        <w:jc w:val="both"/>
        <w:rPr>
          <w:rFonts w:eastAsia="Arial Unicode MS"/>
          <w:bCs/>
          <w:i/>
          <w:iCs/>
          <w:noProof/>
          <w:sz w:val="24"/>
          <w:szCs w:val="24"/>
        </w:rPr>
      </w:pPr>
      <w:bookmarkStart w:id="53" w:name="_Toc409696874"/>
      <w:r w:rsidRPr="007C592B">
        <w:rPr>
          <w:rFonts w:eastAsia="Arial Unicode MS"/>
          <w:bCs/>
          <w:i/>
          <w:iCs/>
          <w:sz w:val="24"/>
          <w:szCs w:val="24"/>
        </w:rPr>
        <w:t>Poduzete</w:t>
      </w:r>
      <w:r w:rsidRPr="007C592B">
        <w:rPr>
          <w:rFonts w:eastAsia="Arial Unicode MS"/>
          <w:bCs/>
          <w:i/>
          <w:iCs/>
          <w:noProof/>
          <w:sz w:val="24"/>
          <w:szCs w:val="24"/>
        </w:rPr>
        <w:t xml:space="preserve"> aktivnosti po zahtjevima DKP-a u postupku izdavanja viza</w:t>
      </w:r>
      <w:bookmarkEnd w:id="53"/>
    </w:p>
    <w:p w:rsidR="00C87731" w:rsidRPr="0080111C" w:rsidRDefault="00C87731" w:rsidP="0080111C">
      <w:pPr>
        <w:jc w:val="both"/>
        <w:rPr>
          <w:sz w:val="24"/>
          <w:szCs w:val="24"/>
        </w:rPr>
      </w:pPr>
      <w:r w:rsidRPr="0080111C">
        <w:rPr>
          <w:sz w:val="24"/>
          <w:szCs w:val="24"/>
        </w:rPr>
        <w:t xml:space="preserve">Tijekom ovog izvještajnog razdoblja Sektor za operativnu podršku je izvršio 17.247 provjera u bazi „ROS“-a i drugim raspoloživim bazama podataka na osnovu zahtjeva DKP-a BiH prilikom postupka izdavanja viza stranim državljanima, što je uvećanje od 33% u odnosu na 2013. godinu kada je izvršeno 12.968 provjera. </w:t>
      </w:r>
    </w:p>
    <w:p w:rsidR="00C87731" w:rsidRPr="0080111C" w:rsidRDefault="00C87731" w:rsidP="0080111C">
      <w:pPr>
        <w:jc w:val="both"/>
        <w:rPr>
          <w:sz w:val="24"/>
          <w:szCs w:val="24"/>
        </w:rPr>
      </w:pPr>
      <w:r w:rsidRPr="0080111C">
        <w:rPr>
          <w:sz w:val="24"/>
          <w:szCs w:val="24"/>
        </w:rPr>
        <w:t xml:space="preserve">Postupajući po zahtjevima DKP-a BiH za vršenje provjera u bazi „ROS“ prilikom postupka izdavanja viza stranim državljanima, Sektor za operativnu podršku je vršeći analize u određenim slučajevima došao do činjenica da bi se moglo raditi o neregularnim migracijama i putem terenskih centara zatražio operativne provjere na terenu, kojom prilikom su za 119 osoba utvrđeni pokušaji zlouporabe putovanja, o čemu su obaviješteni DKP-i BiH putem sustava, kako bi raspolagali svim činjenicama u postupku izdavanja viza, te uvažavajući utvrđene činjenice i prijedloge Službe, odbili zahtjeve za izdavanje viza i time spriječili neregularne migracije na izvorištu. </w:t>
      </w:r>
    </w:p>
    <w:p w:rsidR="00C87731" w:rsidRPr="007C592B" w:rsidRDefault="00C87731" w:rsidP="0080111C">
      <w:pPr>
        <w:jc w:val="both"/>
        <w:rPr>
          <w:rFonts w:eastAsia="Arial Unicode MS"/>
          <w:bCs/>
          <w:i/>
          <w:iCs/>
          <w:sz w:val="24"/>
          <w:szCs w:val="24"/>
        </w:rPr>
      </w:pPr>
      <w:bookmarkStart w:id="54" w:name="_Toc409696875"/>
      <w:r w:rsidRPr="007C592B">
        <w:rPr>
          <w:rFonts w:eastAsia="Arial Unicode MS"/>
          <w:bCs/>
          <w:i/>
          <w:iCs/>
          <w:sz w:val="24"/>
          <w:szCs w:val="24"/>
        </w:rPr>
        <w:t>Poduzete aktivnosti oko izdavanja suglasnosti za vizu tipa „D“</w:t>
      </w:r>
      <w:bookmarkEnd w:id="54"/>
    </w:p>
    <w:p w:rsidR="00C87731" w:rsidRPr="0080111C" w:rsidRDefault="00C87731" w:rsidP="0080111C">
      <w:pPr>
        <w:jc w:val="both"/>
        <w:rPr>
          <w:sz w:val="24"/>
          <w:szCs w:val="24"/>
        </w:rPr>
      </w:pPr>
      <w:r w:rsidRPr="0080111C">
        <w:rPr>
          <w:sz w:val="24"/>
          <w:szCs w:val="24"/>
        </w:rPr>
        <w:t xml:space="preserve">Zakonom o kretanju i boravku stranaca i azilu predviđeno je da Služba po zahtjevu MVP-a daje prethodnu suglasnost za izdavanje viza za dugoročni boravak - viza tipa „D“, na osnovi koje isključivo stranci mogu podnijeti zahtjev za odobrenje boravka u BiH. Služba je u ovom razdoblju, postupajući po zahtjevima MVP-a za davanje suglasnosti za vizu „D“, dala suglasnost za izdavanje 1.298 viza tipa „D“, dok za 11 zahtjeva nije dana pozitivna suglasnost zbog neispunjavanja uvjeta. Tijekom </w:t>
      </w:r>
      <w:r w:rsidRPr="0080111C">
        <w:rPr>
          <w:bCs/>
          <w:sz w:val="24"/>
          <w:szCs w:val="24"/>
        </w:rPr>
        <w:t>2013.</w:t>
      </w:r>
      <w:r w:rsidRPr="0080111C">
        <w:rPr>
          <w:sz w:val="24"/>
          <w:szCs w:val="24"/>
        </w:rPr>
        <w:t xml:space="preserve"> godine dana je suglasnost za izdavanje 643 vize tipa „D“, dok za 3 zahtjeva nije dana pozitivna suglasnost zbog neispunjavanja uvjeta, </w:t>
      </w:r>
      <w:r w:rsidRPr="0080111C">
        <w:rPr>
          <w:bCs/>
          <w:sz w:val="24"/>
          <w:szCs w:val="24"/>
        </w:rPr>
        <w:t>iz čega je evidentno da je tijekom 2014. godine došlo do povećanja danih suglasnosti za izdavanje vize tipa “D“ od 101,87%.</w:t>
      </w:r>
    </w:p>
    <w:p w:rsidR="00C87731" w:rsidRPr="007C592B" w:rsidRDefault="00C87731" w:rsidP="0080111C">
      <w:pPr>
        <w:jc w:val="both"/>
        <w:rPr>
          <w:rFonts w:eastAsia="Arial Unicode MS"/>
          <w:bCs/>
          <w:i/>
          <w:iCs/>
          <w:sz w:val="24"/>
          <w:szCs w:val="24"/>
        </w:rPr>
      </w:pPr>
      <w:bookmarkStart w:id="55" w:name="_Toc377649051"/>
      <w:bookmarkStart w:id="56" w:name="_Toc409696876"/>
      <w:r w:rsidRPr="007C592B">
        <w:rPr>
          <w:rFonts w:eastAsia="Arial Unicode MS"/>
          <w:bCs/>
          <w:i/>
          <w:iCs/>
          <w:sz w:val="24"/>
          <w:szCs w:val="24"/>
        </w:rPr>
        <w:t>Rješenja o odobrenju - produženju privremenog boravka</w:t>
      </w:r>
      <w:bookmarkEnd w:id="55"/>
      <w:bookmarkEnd w:id="56"/>
    </w:p>
    <w:p w:rsidR="00C87731" w:rsidRPr="0080111C" w:rsidRDefault="00C87731" w:rsidP="0080111C">
      <w:pPr>
        <w:jc w:val="both"/>
        <w:rPr>
          <w:sz w:val="24"/>
          <w:szCs w:val="24"/>
        </w:rPr>
      </w:pPr>
      <w:r w:rsidRPr="0080111C">
        <w:rPr>
          <w:sz w:val="24"/>
          <w:szCs w:val="24"/>
        </w:rPr>
        <w:t>Rješavajući po zahtjevima za odobrenje - produženje privremenog boravka tijekom 2014. godine privremeni boravak odobren je u 4.725 slučajeva i produžen u 6.297 slučajeva, što ukupno iznosi 11.022 odobrenih - produženih privremenih boravaka, što je uvećanje od 10,74 % u odnosu na iz</w:t>
      </w:r>
      <w:r w:rsidR="007C592B">
        <w:rPr>
          <w:sz w:val="24"/>
          <w:szCs w:val="24"/>
        </w:rPr>
        <w:t>vještajno razdoblje 2013. g.</w:t>
      </w:r>
      <w:r w:rsidRPr="0080111C">
        <w:rPr>
          <w:sz w:val="24"/>
          <w:szCs w:val="24"/>
        </w:rPr>
        <w:t xml:space="preserve"> tijekom kojeg je odobreno 9.953 privremenih boravaka, od čega je isti odobren u 4.558 slučajeva i produžen u 5.365 slučajeva.</w:t>
      </w:r>
    </w:p>
    <w:p w:rsidR="00C87731" w:rsidRPr="007C592B" w:rsidRDefault="00C87731" w:rsidP="0080111C">
      <w:pPr>
        <w:jc w:val="both"/>
        <w:rPr>
          <w:rFonts w:eastAsia="Arial Unicode MS"/>
          <w:bCs/>
          <w:i/>
          <w:iCs/>
          <w:sz w:val="24"/>
          <w:szCs w:val="24"/>
        </w:rPr>
      </w:pPr>
      <w:bookmarkStart w:id="57" w:name="_Toc377649052"/>
      <w:bookmarkStart w:id="58" w:name="_Toc409696877"/>
      <w:r w:rsidRPr="007C592B">
        <w:rPr>
          <w:rFonts w:eastAsia="Arial Unicode MS"/>
          <w:bCs/>
          <w:i/>
          <w:iCs/>
          <w:sz w:val="24"/>
          <w:szCs w:val="24"/>
        </w:rPr>
        <w:t>Rješenja o odbijanju zahtjeva za odobrenje - produženje privremenog boravka</w:t>
      </w:r>
      <w:bookmarkEnd w:id="57"/>
      <w:bookmarkEnd w:id="58"/>
    </w:p>
    <w:p w:rsidR="00C87731" w:rsidRPr="0080111C" w:rsidRDefault="00C87731" w:rsidP="0080111C">
      <w:pPr>
        <w:jc w:val="both"/>
        <w:rPr>
          <w:sz w:val="24"/>
          <w:szCs w:val="24"/>
        </w:rPr>
      </w:pPr>
      <w:r w:rsidRPr="0080111C">
        <w:rPr>
          <w:sz w:val="24"/>
          <w:szCs w:val="24"/>
        </w:rPr>
        <w:t xml:space="preserve">Tijekom 2014. godine doneseno je 179 rješenja o odbijanju zahtjeva za odobrenje/produženje privremenog boravka od čega je 157 odbijenih zahtjeva za odobrenje i 22 odbijena zahtjeva za produženje privremenog boravka. Također, bilo je 16 slučajeva kada je odbačen zahtjev, 58 obustavljanja postupka i 59 prekida postupka. </w:t>
      </w:r>
    </w:p>
    <w:p w:rsidR="00C87731" w:rsidRPr="007C592B" w:rsidRDefault="00C87731" w:rsidP="0080111C">
      <w:pPr>
        <w:jc w:val="both"/>
        <w:rPr>
          <w:rFonts w:eastAsia="Arial Unicode MS"/>
          <w:bCs/>
          <w:i/>
          <w:iCs/>
          <w:sz w:val="24"/>
          <w:szCs w:val="24"/>
        </w:rPr>
      </w:pPr>
      <w:bookmarkStart w:id="59" w:name="_Toc409696878"/>
      <w:r w:rsidRPr="007C592B">
        <w:rPr>
          <w:rFonts w:eastAsia="Arial Unicode MS"/>
          <w:bCs/>
          <w:i/>
          <w:iCs/>
          <w:sz w:val="24"/>
          <w:szCs w:val="24"/>
        </w:rPr>
        <w:t>Odobrenje stalnog boravka</w:t>
      </w:r>
      <w:bookmarkEnd w:id="59"/>
      <w:r w:rsidRPr="007C592B">
        <w:rPr>
          <w:rFonts w:eastAsia="Arial Unicode MS"/>
          <w:bCs/>
          <w:i/>
          <w:iCs/>
          <w:sz w:val="24"/>
          <w:szCs w:val="24"/>
        </w:rPr>
        <w:t xml:space="preserve"> </w:t>
      </w:r>
    </w:p>
    <w:p w:rsidR="00C87731" w:rsidRPr="0080111C" w:rsidRDefault="00C87731" w:rsidP="0080111C">
      <w:pPr>
        <w:jc w:val="both"/>
        <w:rPr>
          <w:sz w:val="24"/>
          <w:szCs w:val="24"/>
        </w:rPr>
      </w:pPr>
      <w:r w:rsidRPr="0080111C">
        <w:rPr>
          <w:sz w:val="24"/>
          <w:szCs w:val="24"/>
        </w:rPr>
        <w:t>U ovom izvještajnom razdoblju podnesena su 783 zahtjeva za odobrenje stalnog boravka, od čega je u 763 slučaja isti odobren, dok je 20 zahtjeva odbijeno, što je uvećanje od 9,67% u odnosu na izvještajno razdoblje 2013. godine tijekom kojeg je podneseno 714 zahtjeva, od čega je 713 boravaka odobreno, dok je 1 odbijen.</w:t>
      </w:r>
    </w:p>
    <w:p w:rsidR="00C87731" w:rsidRPr="0080111C" w:rsidRDefault="00C87731" w:rsidP="0080111C">
      <w:pPr>
        <w:jc w:val="both"/>
        <w:rPr>
          <w:rFonts w:eastAsia="Arial Unicode MS"/>
          <w:iCs/>
          <w:noProof/>
          <w:sz w:val="24"/>
          <w:szCs w:val="24"/>
        </w:rPr>
      </w:pPr>
      <w:bookmarkStart w:id="60" w:name="_Toc409696879"/>
      <w:bookmarkStart w:id="61" w:name="_Toc377649054"/>
      <w:r w:rsidRPr="0080111C">
        <w:rPr>
          <w:rFonts w:eastAsia="Arial Unicode MS"/>
          <w:iCs/>
          <w:noProof/>
          <w:sz w:val="24"/>
          <w:szCs w:val="24"/>
        </w:rPr>
        <w:t>Aktivnosti u otkrivanju</w:t>
      </w:r>
      <w:bookmarkEnd w:id="60"/>
      <w:r w:rsidRPr="0080111C">
        <w:rPr>
          <w:rFonts w:eastAsia="Arial Unicode MS"/>
          <w:iCs/>
          <w:noProof/>
          <w:sz w:val="24"/>
          <w:szCs w:val="24"/>
        </w:rPr>
        <w:t xml:space="preserve"> i</w:t>
      </w:r>
      <w:bookmarkStart w:id="62" w:name="_Toc409696880"/>
      <w:r w:rsidRPr="0080111C">
        <w:rPr>
          <w:rFonts w:eastAsia="Arial Unicode MS"/>
          <w:iCs/>
          <w:noProof/>
          <w:sz w:val="24"/>
          <w:szCs w:val="24"/>
        </w:rPr>
        <w:t xml:space="preserve"> sprečavanju neregularnih migracija</w:t>
      </w:r>
      <w:bookmarkEnd w:id="61"/>
      <w:bookmarkEnd w:id="62"/>
    </w:p>
    <w:p w:rsidR="00C87731" w:rsidRPr="007C592B" w:rsidRDefault="00C87731" w:rsidP="003E1EF1">
      <w:pPr>
        <w:pStyle w:val="ListParagraph"/>
        <w:numPr>
          <w:ilvl w:val="0"/>
          <w:numId w:val="110"/>
        </w:numPr>
        <w:jc w:val="both"/>
        <w:rPr>
          <w:rFonts w:eastAsia="Arial Unicode MS"/>
          <w:bCs/>
          <w:iCs/>
          <w:sz w:val="24"/>
          <w:szCs w:val="24"/>
        </w:rPr>
      </w:pPr>
      <w:bookmarkStart w:id="63" w:name="_Toc377649055"/>
      <w:bookmarkStart w:id="64" w:name="_Toc409696881"/>
      <w:r w:rsidRPr="007C592B">
        <w:rPr>
          <w:rFonts w:eastAsia="Arial Unicode MS"/>
          <w:bCs/>
          <w:iCs/>
          <w:sz w:val="24"/>
          <w:szCs w:val="24"/>
        </w:rPr>
        <w:t>Inspekcijske kontrole inspektora za strance</w:t>
      </w:r>
      <w:bookmarkEnd w:id="63"/>
      <w:bookmarkEnd w:id="64"/>
    </w:p>
    <w:p w:rsidR="00C87731" w:rsidRPr="0080111C" w:rsidRDefault="00C87731" w:rsidP="0080111C">
      <w:pPr>
        <w:jc w:val="both"/>
        <w:rPr>
          <w:sz w:val="24"/>
          <w:szCs w:val="24"/>
        </w:rPr>
      </w:pPr>
      <w:r w:rsidRPr="0080111C">
        <w:rPr>
          <w:sz w:val="24"/>
          <w:szCs w:val="24"/>
        </w:rPr>
        <w:t xml:space="preserve">Inspektori za strance su vršili inspekcijske kontrole boravka stranaca u fizičkim i pravnim osobama koje pružaju usluge smještaja, turističkim agencijama, obrazovnim institucijama, poduzećima i institucijama u kojima rade stranci po osnovi izdane radne dozvole, poduzećima u kojima su osnivači strani državljani, kontrole adresa stanovanja i promjene adrese stanovanja. Tijekom 2014. godine izvršeno je 7.944 kontrola kojom prilikom su utvrđene određene nepravilnosti i izdana su 732 prekršajna naloga, što je neznatno uvećanje od 2% u odnosu na isto izvještajno razdoblje 2013. godine, tijekom kojeg je izvršeno 7.795 kontrola. </w:t>
      </w:r>
    </w:p>
    <w:p w:rsidR="00C87731" w:rsidRPr="007C592B" w:rsidRDefault="00C87731" w:rsidP="003E1EF1">
      <w:pPr>
        <w:pStyle w:val="ListParagraph"/>
        <w:numPr>
          <w:ilvl w:val="0"/>
          <w:numId w:val="110"/>
        </w:numPr>
        <w:jc w:val="both"/>
        <w:rPr>
          <w:rFonts w:eastAsia="Arial Unicode MS"/>
          <w:bCs/>
          <w:iCs/>
          <w:sz w:val="24"/>
          <w:szCs w:val="24"/>
        </w:rPr>
      </w:pPr>
      <w:bookmarkStart w:id="65" w:name="_Toc409696882"/>
      <w:r w:rsidRPr="007C592B">
        <w:rPr>
          <w:rFonts w:eastAsia="Arial Unicode MS"/>
          <w:bCs/>
          <w:iCs/>
          <w:sz w:val="24"/>
          <w:szCs w:val="24"/>
        </w:rPr>
        <w:t>Operativne provjere u cilju utvrđivanja činjenica o ispunjavanju uvjeta za ovjeru pozivnih pisama i odobrenje/produženje privremenog i odobrenja stalnog boravka</w:t>
      </w:r>
      <w:bookmarkEnd w:id="65"/>
      <w:r w:rsidRPr="007C592B">
        <w:rPr>
          <w:rFonts w:eastAsia="Arial Unicode MS"/>
          <w:bCs/>
          <w:iCs/>
          <w:sz w:val="24"/>
          <w:szCs w:val="24"/>
        </w:rPr>
        <w:t xml:space="preserve"> </w:t>
      </w:r>
    </w:p>
    <w:p w:rsidR="00C87731" w:rsidRPr="0080111C" w:rsidRDefault="00C87731" w:rsidP="0080111C">
      <w:pPr>
        <w:jc w:val="both"/>
        <w:rPr>
          <w:sz w:val="24"/>
          <w:szCs w:val="24"/>
        </w:rPr>
      </w:pPr>
      <w:r w:rsidRPr="0080111C">
        <w:rPr>
          <w:sz w:val="24"/>
          <w:szCs w:val="24"/>
        </w:rPr>
        <w:t xml:space="preserve">Služba za poslove sa strancima je prepoznala i kao važan segment uvela vršenje operativnih provjera na terenu s ciljem utvrđivanja činjeničnog stanja postojanja osnovanosti podnesenih zahtjeva za ovjeru pozivnih pisama te odobrenja/produženja privremenog boravka u suprotstavljanju neregularnim migracijama. U ovom izvještajnom razdoblju inspektori za strance su izvršili ukupno 12.029 operativnih provjera, što je uvećanje od 11,25% u odnosu na izvještajno razdoblje 2013. godine kada je izvršeno 10.813 operativnih provjera. </w:t>
      </w:r>
    </w:p>
    <w:p w:rsidR="00C87731" w:rsidRPr="001D4356" w:rsidRDefault="00C87731" w:rsidP="003E1EF1">
      <w:pPr>
        <w:pStyle w:val="ListParagraph"/>
        <w:numPr>
          <w:ilvl w:val="0"/>
          <w:numId w:val="110"/>
        </w:numPr>
        <w:jc w:val="both"/>
        <w:rPr>
          <w:rFonts w:eastAsia="Arial Unicode MS"/>
          <w:bCs/>
          <w:iCs/>
          <w:sz w:val="24"/>
          <w:szCs w:val="24"/>
        </w:rPr>
      </w:pPr>
      <w:bookmarkStart w:id="66" w:name="_Toc409696883"/>
      <w:r w:rsidRPr="001D4356">
        <w:rPr>
          <w:rFonts w:eastAsia="Arial Unicode MS"/>
          <w:bCs/>
          <w:iCs/>
          <w:sz w:val="24"/>
          <w:szCs w:val="24"/>
        </w:rPr>
        <w:t>Inspekcijske kontrole stranaca s odobrenim boravkom</w:t>
      </w:r>
      <w:bookmarkEnd w:id="66"/>
    </w:p>
    <w:p w:rsidR="00C87731" w:rsidRPr="0080111C" w:rsidRDefault="00C87731" w:rsidP="0080111C">
      <w:pPr>
        <w:jc w:val="both"/>
        <w:rPr>
          <w:sz w:val="24"/>
          <w:szCs w:val="24"/>
        </w:rPr>
      </w:pPr>
      <w:r w:rsidRPr="0080111C">
        <w:rPr>
          <w:sz w:val="24"/>
          <w:szCs w:val="24"/>
        </w:rPr>
        <w:t xml:space="preserve">Kao rezultat taktičke procjene terenskih centara o mogućim neregularnostima i zlouporabama već odobrenih privremenih i stalnih boravaka, vršene su ponovne nenajavljene kontrole od strane inspektora za strance, posebno privremenih boravaka po osnovu braka s državljanima BiH i obrazovanja, kao i stalnih boravaka koje su do sada dale značajne rezultate. Naime, tijekom ovog izvještajnog razdoblja izvršene su 2.864 inspekcijske kontrole, prilikom čega su utvrđene 552 nepravilnosti, dok je tijekom 2013. godine izvršeno 2.730 inspekcijskih kontrola prilikom čega su utvrđene 572 nepravilnosti. </w:t>
      </w:r>
    </w:p>
    <w:p w:rsidR="00C87731" w:rsidRPr="001D4356" w:rsidRDefault="00C87731" w:rsidP="003E1EF1">
      <w:pPr>
        <w:pStyle w:val="ListParagraph"/>
        <w:numPr>
          <w:ilvl w:val="0"/>
          <w:numId w:val="110"/>
        </w:numPr>
        <w:jc w:val="both"/>
        <w:rPr>
          <w:rFonts w:eastAsia="Arial Unicode MS"/>
          <w:bCs/>
          <w:iCs/>
          <w:sz w:val="24"/>
          <w:szCs w:val="24"/>
        </w:rPr>
      </w:pPr>
      <w:bookmarkStart w:id="67" w:name="_Toc377649058"/>
      <w:bookmarkStart w:id="68" w:name="_Toc409696884"/>
      <w:r w:rsidRPr="001D4356">
        <w:rPr>
          <w:rFonts w:eastAsia="Arial Unicode MS"/>
          <w:bCs/>
          <w:iCs/>
          <w:sz w:val="24"/>
          <w:szCs w:val="24"/>
        </w:rPr>
        <w:t>Poduzete mjere prema neregularnim migrantima</w:t>
      </w:r>
      <w:bookmarkEnd w:id="67"/>
      <w:bookmarkEnd w:id="68"/>
      <w:r w:rsidRPr="001D4356">
        <w:rPr>
          <w:rFonts w:eastAsia="Arial Unicode MS"/>
          <w:bCs/>
          <w:iCs/>
          <w:sz w:val="24"/>
          <w:szCs w:val="24"/>
        </w:rPr>
        <w:t>.</w:t>
      </w:r>
    </w:p>
    <w:p w:rsidR="00C87731" w:rsidRPr="0080111C" w:rsidRDefault="00C87731" w:rsidP="0080111C">
      <w:pPr>
        <w:jc w:val="both"/>
        <w:rPr>
          <w:bCs/>
          <w:i/>
          <w:iCs/>
          <w:sz w:val="24"/>
          <w:szCs w:val="24"/>
        </w:rPr>
      </w:pPr>
      <w:r w:rsidRPr="0080111C">
        <w:rPr>
          <w:sz w:val="24"/>
          <w:szCs w:val="24"/>
        </w:rPr>
        <w:t xml:space="preserve">Kao rezultat planskih operativnih aktivnosti na otkrivanju i sprečavanju svih vidova neregularnih migracija od strane inspektora za strance u 2014. godini utvrđene su određene nepravilnosti i u vezi s tim je u skladu sa zakonom izvršeno poduzimanje određenih mjera prema strancima u 1.573 slučaja i to: doneseno je 395 rješenja o otkazu bezviznog boravka, 422 rješenja o otkazu privremenog boravka, 83 rješenja o otkazu stalnog boravka, 57 rješenja o otkazu bezviznog boravka s izrečenom mjerom protjerivanja, 2 rješenja o otkazu privremenog boravka s izrečenom mjerom protjerivanja, 380 rješenja o protjerivanju stranaca iz BiH, dok je za 249 osoba rješenjem određena mjera stavljanja pod nadzor (od čega je 198 osoba smješteno u Imigracijski centar, dok su 33 osobe smještene pod nadzor u mjestu boravišta, dok je za 18 osoba produžena mjera nadzora u Imigracijskom centru) i 5 zaključaka o dozvoli izvršenja rješenja o protjerivanju, </w:t>
      </w:r>
      <w:bookmarkStart w:id="69" w:name="_Toc377649059"/>
      <w:bookmarkStart w:id="70" w:name="_Toc409696885"/>
      <w:r w:rsidRPr="0080111C">
        <w:rPr>
          <w:sz w:val="24"/>
          <w:szCs w:val="24"/>
        </w:rPr>
        <w:t>što je uvećanje od</w:t>
      </w:r>
      <w:r w:rsidR="001D4356">
        <w:rPr>
          <w:sz w:val="24"/>
          <w:szCs w:val="24"/>
        </w:rPr>
        <w:t xml:space="preserve"> 28,54% u odnosu na 2013. g</w:t>
      </w:r>
      <w:r w:rsidRPr="0080111C">
        <w:rPr>
          <w:sz w:val="24"/>
          <w:szCs w:val="24"/>
        </w:rPr>
        <w:t>.</w:t>
      </w:r>
    </w:p>
    <w:p w:rsidR="00C87731" w:rsidRPr="00476AE7" w:rsidRDefault="00C87731" w:rsidP="003E1EF1">
      <w:pPr>
        <w:pStyle w:val="ListParagraph"/>
        <w:numPr>
          <w:ilvl w:val="0"/>
          <w:numId w:val="110"/>
        </w:numPr>
        <w:jc w:val="both"/>
        <w:rPr>
          <w:rFonts w:eastAsia="Arial Unicode MS"/>
          <w:bCs/>
          <w:iCs/>
          <w:sz w:val="24"/>
          <w:szCs w:val="24"/>
        </w:rPr>
      </w:pPr>
      <w:r w:rsidRPr="00476AE7">
        <w:rPr>
          <w:rFonts w:eastAsia="Arial Unicode MS"/>
          <w:bCs/>
          <w:iCs/>
          <w:sz w:val="24"/>
          <w:szCs w:val="24"/>
        </w:rPr>
        <w:t>Primjena posebnih ovla</w:t>
      </w:r>
      <w:bookmarkEnd w:id="69"/>
      <w:bookmarkEnd w:id="70"/>
      <w:r w:rsidRPr="00476AE7">
        <w:rPr>
          <w:rFonts w:eastAsia="Arial Unicode MS"/>
          <w:bCs/>
          <w:iCs/>
          <w:sz w:val="24"/>
          <w:szCs w:val="24"/>
        </w:rPr>
        <w:t xml:space="preserve">sti </w:t>
      </w:r>
    </w:p>
    <w:p w:rsidR="00C87731" w:rsidRPr="0080111C" w:rsidRDefault="00C87731" w:rsidP="0080111C">
      <w:pPr>
        <w:jc w:val="both"/>
        <w:rPr>
          <w:sz w:val="24"/>
          <w:szCs w:val="24"/>
        </w:rPr>
      </w:pPr>
      <w:r w:rsidRPr="0080111C">
        <w:rPr>
          <w:sz w:val="24"/>
          <w:szCs w:val="24"/>
        </w:rPr>
        <w:t xml:space="preserve">Inspektori za strance naše službe su prilikom kontinuiranog operativnog rada na terenu, odnosno svakodnevnim poduzimanjem mjera i radnji iz nadležnosti Službe, primjenjivali zakonom propisane ovlasti. Tijekom 2014. godine primijenjene su posebne ovlasti u 4.751 slučaju, i to: izvršeno je 1.929 pregleda - osoba, stvari, vozila i prostorija, privremeno je oduzeto 1.217 osobnih isprava, 159 stvari - predmeta, privremeno je zadržano 1.113 osoba, 333 osobe su privedene i nije bilo slučajeva uporabe sredstva prinude, što je uvećanje od 35% u odnosu na 2013. godinu. </w:t>
      </w:r>
    </w:p>
    <w:p w:rsidR="00C87731" w:rsidRPr="00476AE7" w:rsidRDefault="00C87731" w:rsidP="0080111C">
      <w:pPr>
        <w:jc w:val="both"/>
        <w:rPr>
          <w:i/>
          <w:sz w:val="24"/>
          <w:szCs w:val="24"/>
        </w:rPr>
      </w:pPr>
      <w:bookmarkStart w:id="71" w:name="_Toc409696886"/>
      <w:r w:rsidRPr="00476AE7">
        <w:rPr>
          <w:rFonts w:eastAsia="Arial Unicode MS"/>
          <w:i/>
          <w:iCs/>
          <w:sz w:val="24"/>
          <w:szCs w:val="24"/>
        </w:rPr>
        <w:t>Aktivnosti u davanju doprinosa sigurnosnom sustavu BiH</w:t>
      </w:r>
      <w:bookmarkEnd w:id="71"/>
    </w:p>
    <w:p w:rsidR="00C87731" w:rsidRPr="00476AE7" w:rsidRDefault="00C87731" w:rsidP="003E1EF1">
      <w:pPr>
        <w:pStyle w:val="ListParagraph"/>
        <w:numPr>
          <w:ilvl w:val="0"/>
          <w:numId w:val="111"/>
        </w:numPr>
        <w:jc w:val="both"/>
        <w:rPr>
          <w:rFonts w:eastAsia="Arial Unicode MS"/>
          <w:bCs/>
          <w:iCs/>
          <w:sz w:val="24"/>
          <w:szCs w:val="24"/>
        </w:rPr>
      </w:pPr>
      <w:bookmarkStart w:id="72" w:name="_Toc284237864"/>
      <w:bookmarkStart w:id="73" w:name="_Toc377649062"/>
      <w:bookmarkStart w:id="74" w:name="_Toc409696887"/>
      <w:r w:rsidRPr="00476AE7">
        <w:rPr>
          <w:rFonts w:eastAsia="Arial Unicode MS"/>
          <w:bCs/>
          <w:iCs/>
          <w:sz w:val="24"/>
          <w:szCs w:val="24"/>
        </w:rPr>
        <w:t>Doprinos u borbi protiv terorizma, trgovine ljudima i drugih oblika organiziranog kriminala kroz službenu suradnju</w:t>
      </w:r>
      <w:bookmarkEnd w:id="72"/>
      <w:bookmarkEnd w:id="73"/>
      <w:bookmarkEnd w:id="74"/>
    </w:p>
    <w:p w:rsidR="00476AE7" w:rsidRDefault="00C87731" w:rsidP="0080111C">
      <w:pPr>
        <w:jc w:val="both"/>
        <w:rPr>
          <w:sz w:val="24"/>
          <w:szCs w:val="24"/>
        </w:rPr>
      </w:pPr>
      <w:bookmarkStart w:id="75" w:name="_Toc377649063"/>
      <w:r w:rsidRPr="0080111C">
        <w:rPr>
          <w:sz w:val="24"/>
          <w:szCs w:val="24"/>
        </w:rPr>
        <w:t>Imajući u vidu da je međuagencijska suradnja i razmjena informacija preduvjet za efikasnu prevenciju, kao i borbu protiv terorizma, ilegalnih migracija, krijumčarenja, trgovine ljudima i drugih oblika organiziranog kriminala, Služba je tijekom ovog izvještajnog razdoblja vršila koordinaciju aktivnosti, inicirala i ostvarivala svakodnevnu službenu suradnju s drugim agencijama koje se bave provođenjem zakona na teritoriju BiH, Tužiteljstvom, međunarodnim i nevladinim organizacijama.</w:t>
      </w:r>
      <w:bookmarkEnd w:id="75"/>
      <w:r w:rsidRPr="0080111C">
        <w:rPr>
          <w:sz w:val="24"/>
          <w:szCs w:val="24"/>
        </w:rPr>
        <w:t xml:space="preserve"> </w:t>
      </w:r>
    </w:p>
    <w:p w:rsidR="00C87731" w:rsidRPr="0080111C" w:rsidRDefault="00C87731" w:rsidP="0080111C">
      <w:pPr>
        <w:jc w:val="both"/>
        <w:rPr>
          <w:sz w:val="24"/>
          <w:szCs w:val="24"/>
        </w:rPr>
      </w:pPr>
      <w:r w:rsidRPr="0080111C">
        <w:rPr>
          <w:sz w:val="24"/>
          <w:szCs w:val="24"/>
        </w:rPr>
        <w:t>Inspektori za strance naše službe i drugi ovlašteni službenici, poduzimajući sve potrebne mjere i radnje iz naše nadležnosti, u svom svakodnevnom radu su dolazili do veoma korisnih i u najvećoj mjeri pouzdanih operativnih saznanja o neregularnim migracijama, kao i saznanja koja su se mogla dovesti u vezu s kaznenim djelima iz nadležnosti drugih sigurnosnih agencija. Prikupljena saznanja i informacije su analizirane i procijenjene od strane službenika Sektora za operativnu podršku, što je rezultiralo izradom 141 informacije o prikupljenim operativnim saznanjima za 390 osoba koje je Služba blagovremeno dostavljala u nadležnost i postupanje Tužiteljstvu BiH, OSA-i, SIPA-i, Graničnoj policiji, entitetskim MUP-ovima i drugim agencijama na daljnju nadležnost i postupanje i bile su od velikog značaja u otkrivanju i procesuiranju počinilaca kaznenih djela, što je uvećanje od 62% u odnosu na 2013. godinu tijekom koje je Služba u daljnju nadležnost dostavila 87 informacija za 281 osobu. Ovom prilikom posebno treba istaknuti izuzetnu suradnju s Obavještajno-sigurnosnom agencijom BiH, koja se ogleda u skoro svakodnevnoj i pravovremenoj razmjeni informacija i podataka.</w:t>
      </w:r>
    </w:p>
    <w:p w:rsidR="00C87731" w:rsidRPr="0080111C" w:rsidRDefault="00C87731" w:rsidP="0080111C">
      <w:pPr>
        <w:jc w:val="both"/>
        <w:rPr>
          <w:sz w:val="24"/>
          <w:szCs w:val="24"/>
        </w:rPr>
      </w:pPr>
      <w:bookmarkStart w:id="76" w:name="_Toc377649064"/>
      <w:r w:rsidRPr="0080111C">
        <w:rPr>
          <w:sz w:val="24"/>
          <w:szCs w:val="24"/>
        </w:rPr>
        <w:t>Također je nadograđena suradnja Službe s institucijama na području BiH iz segmenta kretanja i boravka stranaca i razmjene informacija koje su korištene za poduzimanje mjera i aktivnosti iz nadležnosti bilo koje sigurnosne agencije na području BiH. U razdoblju od siječnja do prosinca 2014. godine ostvarena je službena suradnja u 11.034 slučajeva, što je povećanje od 9,5% u odnosu na izvještajno razdoblje 2013. godine tijekom koje je službena suradnja ostvarena u 10.078 slučajeva.</w:t>
      </w:r>
      <w:bookmarkEnd w:id="76"/>
    </w:p>
    <w:p w:rsidR="00C87731" w:rsidRPr="00476AE7" w:rsidRDefault="00C87731" w:rsidP="003E1EF1">
      <w:pPr>
        <w:pStyle w:val="ListParagraph"/>
        <w:numPr>
          <w:ilvl w:val="0"/>
          <w:numId w:val="111"/>
        </w:numPr>
        <w:jc w:val="both"/>
        <w:rPr>
          <w:rFonts w:eastAsia="Arial Unicode MS"/>
          <w:bCs/>
          <w:iCs/>
          <w:sz w:val="24"/>
          <w:szCs w:val="24"/>
        </w:rPr>
      </w:pPr>
      <w:bookmarkStart w:id="77" w:name="_Toc409696888"/>
      <w:r w:rsidRPr="00476AE7">
        <w:rPr>
          <w:rFonts w:eastAsia="Arial Unicode MS"/>
          <w:bCs/>
          <w:iCs/>
          <w:sz w:val="24"/>
          <w:szCs w:val="24"/>
        </w:rPr>
        <w:t>Doprinos putem svih neophodnih provjera</w:t>
      </w:r>
      <w:bookmarkEnd w:id="77"/>
      <w:r w:rsidRPr="00476AE7">
        <w:rPr>
          <w:rFonts w:eastAsia="Arial Unicode MS"/>
          <w:bCs/>
          <w:iCs/>
          <w:sz w:val="24"/>
          <w:szCs w:val="24"/>
        </w:rPr>
        <w:t xml:space="preserve"> </w:t>
      </w:r>
    </w:p>
    <w:p w:rsidR="00C87731" w:rsidRPr="0080111C" w:rsidRDefault="00C87731" w:rsidP="0080111C">
      <w:pPr>
        <w:jc w:val="both"/>
        <w:rPr>
          <w:sz w:val="24"/>
          <w:szCs w:val="24"/>
        </w:rPr>
      </w:pPr>
      <w:r w:rsidRPr="0080111C">
        <w:rPr>
          <w:sz w:val="24"/>
          <w:szCs w:val="24"/>
        </w:rPr>
        <w:t xml:space="preserve">U ovom izvještajnom razdoblju Služba je na zahtjev drugih institucija BiH za 844 osobe dostavila informacije i izdala uvjerenja o činjenicama iz službenih evidencija putem Sektora za operativnu podršku i terenskih centara, dok je s druge strane za 14.250 osoba Služba po službenoj dužnosti od drugih sigurnosnih agencija zatražila provjere. </w:t>
      </w:r>
    </w:p>
    <w:p w:rsidR="00C87731" w:rsidRPr="0080111C" w:rsidRDefault="00C87731" w:rsidP="0080111C">
      <w:pPr>
        <w:jc w:val="both"/>
        <w:rPr>
          <w:sz w:val="24"/>
          <w:szCs w:val="24"/>
        </w:rPr>
      </w:pPr>
      <w:r w:rsidRPr="0080111C">
        <w:rPr>
          <w:sz w:val="24"/>
          <w:szCs w:val="24"/>
        </w:rPr>
        <w:t xml:space="preserve">Služba je putem Sektora za operativnu podršku u ovom izvještajnom razdoblju po zahtjevima DKP-a BiH i terenskih centara od Obavještajno-sigurnosne agencije i drugih sigurnosnih agencija zatražila 1.597 sigurnosnih provjera za 3.041 stranog državljanina u postupcima ovjere pozivnih pisama, izdavanja viza, te odobrenja/produženja privremenog i odobrenje stalnog boravka, sve s ciljem davanja doprinosa zaštiti ukupnog sigurnosnog sustava BiH, kao i borbi protiv terorizma i svih vidova neregularnih migracija, što je povećanje od 68,46% u odnosu na </w:t>
      </w:r>
      <w:r w:rsidRPr="0080111C">
        <w:rPr>
          <w:bCs/>
          <w:sz w:val="24"/>
          <w:szCs w:val="24"/>
        </w:rPr>
        <w:t>2013. godinu,</w:t>
      </w:r>
      <w:r w:rsidRPr="0080111C">
        <w:rPr>
          <w:sz w:val="24"/>
          <w:szCs w:val="24"/>
        </w:rPr>
        <w:t xml:space="preserve"> tijekom koje je zatraženo </w:t>
      </w:r>
      <w:r w:rsidRPr="0080111C">
        <w:rPr>
          <w:bCs/>
          <w:sz w:val="24"/>
          <w:szCs w:val="24"/>
        </w:rPr>
        <w:t>948</w:t>
      </w:r>
      <w:r w:rsidRPr="0080111C">
        <w:rPr>
          <w:sz w:val="24"/>
          <w:szCs w:val="24"/>
        </w:rPr>
        <w:t xml:space="preserve"> provjera za </w:t>
      </w:r>
      <w:r w:rsidRPr="0080111C">
        <w:rPr>
          <w:bCs/>
          <w:sz w:val="24"/>
          <w:szCs w:val="24"/>
        </w:rPr>
        <w:t>2.007</w:t>
      </w:r>
      <w:r w:rsidRPr="0080111C">
        <w:rPr>
          <w:sz w:val="24"/>
          <w:szCs w:val="24"/>
        </w:rPr>
        <w:t xml:space="preserve"> stranih državljana. </w:t>
      </w:r>
    </w:p>
    <w:p w:rsidR="00C87731" w:rsidRPr="00476AE7" w:rsidRDefault="00C87731" w:rsidP="003E1EF1">
      <w:pPr>
        <w:pStyle w:val="ListParagraph"/>
        <w:numPr>
          <w:ilvl w:val="0"/>
          <w:numId w:val="111"/>
        </w:numPr>
        <w:jc w:val="both"/>
        <w:rPr>
          <w:rFonts w:eastAsia="Arial Unicode MS"/>
          <w:bCs/>
          <w:iCs/>
          <w:sz w:val="24"/>
          <w:szCs w:val="24"/>
        </w:rPr>
      </w:pPr>
      <w:bookmarkStart w:id="78" w:name="_Toc409696889"/>
      <w:bookmarkStart w:id="79" w:name="_Toc377649065"/>
      <w:r w:rsidRPr="00476AE7">
        <w:rPr>
          <w:rFonts w:eastAsia="Arial Unicode MS"/>
          <w:bCs/>
          <w:iCs/>
          <w:sz w:val="24"/>
          <w:szCs w:val="24"/>
        </w:rPr>
        <w:t>Značaj i doprinos podataka iz evidencije ROS-a</w:t>
      </w:r>
      <w:bookmarkEnd w:id="78"/>
      <w:bookmarkEnd w:id="79"/>
    </w:p>
    <w:p w:rsidR="00C87731" w:rsidRPr="0080111C" w:rsidRDefault="00C87731" w:rsidP="0080111C">
      <w:pPr>
        <w:jc w:val="both"/>
        <w:rPr>
          <w:sz w:val="24"/>
          <w:szCs w:val="24"/>
        </w:rPr>
      </w:pPr>
      <w:r w:rsidRPr="0080111C">
        <w:rPr>
          <w:sz w:val="24"/>
          <w:szCs w:val="24"/>
        </w:rPr>
        <w:t xml:space="preserve">U evidenciji „ROS“ - Registar određenih stranaca je evidentirano 14.165 stranaca s 15.379 mjera prema strancima te je Služba tijekom 2014. godine izvršila 623 provjere na osnovu zahtjeva nadležnih tijela prilikom postupka prijema stranih državljana u državljanstvo BiH, od čega 319 na zahtjev Ministarstva uprave i lokalne samouprave RS, 286 na zahtjev Federalnog ministarstva unutarnjih poslova i 18 na zahtjev Ministarstva civilnih poslova, što je uvećanje od 4,5% u odnosu na 2013. godinu.  </w:t>
      </w:r>
    </w:p>
    <w:p w:rsidR="00C87731" w:rsidRPr="00476AE7" w:rsidRDefault="00C87731" w:rsidP="0080111C">
      <w:pPr>
        <w:jc w:val="both"/>
        <w:rPr>
          <w:i/>
          <w:sz w:val="24"/>
          <w:szCs w:val="24"/>
        </w:rPr>
      </w:pPr>
      <w:r w:rsidRPr="00476AE7">
        <w:rPr>
          <w:i/>
          <w:sz w:val="24"/>
          <w:szCs w:val="24"/>
        </w:rPr>
        <w:t>Prihvat i readmisija</w:t>
      </w:r>
    </w:p>
    <w:p w:rsidR="00C87731" w:rsidRPr="00476AE7" w:rsidRDefault="00C87731" w:rsidP="003E1EF1">
      <w:pPr>
        <w:pStyle w:val="ListParagraph"/>
        <w:numPr>
          <w:ilvl w:val="0"/>
          <w:numId w:val="109"/>
        </w:numPr>
        <w:jc w:val="both"/>
        <w:rPr>
          <w:rFonts w:eastAsia="Arial Unicode MS"/>
          <w:bCs/>
          <w:iCs/>
          <w:sz w:val="24"/>
          <w:szCs w:val="24"/>
        </w:rPr>
      </w:pPr>
      <w:r w:rsidRPr="00476AE7">
        <w:rPr>
          <w:rFonts w:eastAsia="Arial Unicode MS"/>
          <w:bCs/>
          <w:iCs/>
          <w:sz w:val="24"/>
          <w:szCs w:val="24"/>
        </w:rPr>
        <w:t>Broj osoba smještenih pod nadzor</w:t>
      </w:r>
    </w:p>
    <w:p w:rsidR="00C87731" w:rsidRPr="0080111C" w:rsidRDefault="00C87731" w:rsidP="0080111C">
      <w:pPr>
        <w:jc w:val="both"/>
        <w:rPr>
          <w:sz w:val="24"/>
          <w:szCs w:val="24"/>
          <w:lang w:eastAsia="hr-HR"/>
        </w:rPr>
      </w:pPr>
      <w:r w:rsidRPr="0080111C">
        <w:rPr>
          <w:sz w:val="24"/>
          <w:szCs w:val="24"/>
        </w:rPr>
        <w:t xml:space="preserve">U ovom izvještajnom razdoblju </w:t>
      </w:r>
      <w:r w:rsidRPr="0080111C">
        <w:rPr>
          <w:sz w:val="24"/>
          <w:szCs w:val="24"/>
          <w:lang w:eastAsia="hr-HR"/>
        </w:rPr>
        <w:t xml:space="preserve">u Imigracijski centar, prema knjizi evidencije prijema, smješteno je </w:t>
      </w:r>
      <w:r w:rsidRPr="0080111C">
        <w:rPr>
          <w:sz w:val="24"/>
          <w:szCs w:val="24"/>
        </w:rPr>
        <w:t xml:space="preserve">218 neregularnih migranata, od čega je 10 maloljetnih osoba, dok je 26 osoba boravilo i tijekom 2013. godine, što ukupno iznosi 244 osobe koje su ukupno </w:t>
      </w:r>
      <w:r w:rsidRPr="0080111C">
        <w:rPr>
          <w:sz w:val="24"/>
          <w:szCs w:val="24"/>
          <w:lang w:eastAsia="hr-HR"/>
        </w:rPr>
        <w:t>ostvarile boravak od 7.668 korisničkih dana u Imigracijskom centru.</w:t>
      </w:r>
    </w:p>
    <w:p w:rsidR="00C87731" w:rsidRPr="00476AE7" w:rsidRDefault="00C87731" w:rsidP="003E1EF1">
      <w:pPr>
        <w:pStyle w:val="ListParagraph"/>
        <w:numPr>
          <w:ilvl w:val="0"/>
          <w:numId w:val="109"/>
        </w:numPr>
        <w:jc w:val="both"/>
        <w:rPr>
          <w:sz w:val="24"/>
          <w:szCs w:val="24"/>
          <w:lang w:eastAsia="hr-HR"/>
        </w:rPr>
      </w:pPr>
      <w:r w:rsidRPr="00476AE7">
        <w:rPr>
          <w:sz w:val="24"/>
          <w:szCs w:val="24"/>
          <w:lang w:eastAsia="hr-HR"/>
        </w:rPr>
        <w:t>Smještaj u Međunarodni forum solidarnosti „Emmaus“</w:t>
      </w:r>
    </w:p>
    <w:p w:rsidR="00C87731" w:rsidRPr="0080111C" w:rsidRDefault="00C87731" w:rsidP="0080111C">
      <w:pPr>
        <w:jc w:val="both"/>
        <w:rPr>
          <w:sz w:val="24"/>
          <w:szCs w:val="24"/>
          <w:lang w:eastAsia="hr-HR"/>
        </w:rPr>
      </w:pPr>
      <w:r w:rsidRPr="0080111C">
        <w:rPr>
          <w:sz w:val="24"/>
          <w:szCs w:val="24"/>
          <w:lang w:eastAsia="hr-HR"/>
        </w:rPr>
        <w:t>U izvještajnom razdoblju u specijaliziranoj ustanovi Međunarodni forum solidarnosti „Emmaus“ od strane Službe za poslove sa strancima, odnosno terenskih centara, je bilo smješteno 6 osoba.</w:t>
      </w:r>
    </w:p>
    <w:p w:rsidR="00C87731" w:rsidRPr="00476AE7" w:rsidRDefault="00C87731" w:rsidP="003E1EF1">
      <w:pPr>
        <w:pStyle w:val="ListParagraph"/>
        <w:numPr>
          <w:ilvl w:val="0"/>
          <w:numId w:val="109"/>
        </w:numPr>
        <w:jc w:val="both"/>
        <w:rPr>
          <w:sz w:val="24"/>
          <w:szCs w:val="24"/>
          <w:lang w:eastAsia="hr-HR"/>
        </w:rPr>
      </w:pPr>
      <w:r w:rsidRPr="00476AE7">
        <w:rPr>
          <w:sz w:val="24"/>
          <w:szCs w:val="24"/>
          <w:lang w:eastAsia="hr-HR"/>
        </w:rPr>
        <w:t>Smještaj u sigurnoj kući „Medica“</w:t>
      </w:r>
    </w:p>
    <w:p w:rsidR="00C87731" w:rsidRPr="0080111C" w:rsidRDefault="00C87731" w:rsidP="0080111C">
      <w:pPr>
        <w:jc w:val="both"/>
        <w:rPr>
          <w:sz w:val="24"/>
          <w:szCs w:val="24"/>
        </w:rPr>
      </w:pPr>
      <w:r w:rsidRPr="0080111C">
        <w:rPr>
          <w:sz w:val="24"/>
          <w:szCs w:val="24"/>
          <w:lang w:eastAsia="hr-HR"/>
        </w:rPr>
        <w:t>Tijekom izvještajnog razdoblja u sigurnoj kući MEDICA u Zenici boravila je 1 osoba, smještena kao potencijalna žrtva trgovine ljudima.</w:t>
      </w:r>
    </w:p>
    <w:p w:rsidR="00C87731" w:rsidRPr="0080111C" w:rsidRDefault="00C87731" w:rsidP="0080111C">
      <w:pPr>
        <w:jc w:val="both"/>
        <w:rPr>
          <w:sz w:val="24"/>
          <w:szCs w:val="24"/>
          <w:lang w:eastAsia="hr-HR"/>
        </w:rPr>
      </w:pPr>
    </w:p>
    <w:p w:rsidR="00C87731" w:rsidRPr="00476AE7" w:rsidRDefault="00476AE7" w:rsidP="0080111C">
      <w:pPr>
        <w:jc w:val="both"/>
        <w:rPr>
          <w:rFonts w:eastAsia="Arial Unicode MS"/>
          <w:iCs/>
          <w:sz w:val="22"/>
          <w:szCs w:val="22"/>
        </w:rPr>
      </w:pPr>
      <w:bookmarkStart w:id="80" w:name="_Toc409696870"/>
      <w:r w:rsidRPr="00476AE7">
        <w:rPr>
          <w:rFonts w:eastAsia="Arial Unicode MS"/>
          <w:iCs/>
          <w:sz w:val="22"/>
          <w:szCs w:val="22"/>
        </w:rPr>
        <w:t xml:space="preserve">EUROPSKE </w:t>
      </w:r>
      <w:r>
        <w:rPr>
          <w:rFonts w:eastAsia="Arial Unicode MS"/>
          <w:iCs/>
          <w:sz w:val="22"/>
          <w:szCs w:val="22"/>
        </w:rPr>
        <w:t xml:space="preserve"> </w:t>
      </w:r>
      <w:r w:rsidRPr="00476AE7">
        <w:rPr>
          <w:rFonts w:eastAsia="Arial Unicode MS"/>
          <w:iCs/>
          <w:sz w:val="22"/>
          <w:szCs w:val="22"/>
        </w:rPr>
        <w:t>INTEGRACIJE</w:t>
      </w:r>
      <w:r>
        <w:rPr>
          <w:rFonts w:eastAsia="Arial Unicode MS"/>
          <w:iCs/>
          <w:sz w:val="22"/>
          <w:szCs w:val="22"/>
        </w:rPr>
        <w:t xml:space="preserve"> </w:t>
      </w:r>
      <w:r w:rsidRPr="00476AE7">
        <w:rPr>
          <w:rFonts w:eastAsia="Arial Unicode MS"/>
          <w:iCs/>
          <w:sz w:val="22"/>
          <w:szCs w:val="22"/>
        </w:rPr>
        <w:t xml:space="preserve"> I </w:t>
      </w:r>
      <w:r>
        <w:rPr>
          <w:rFonts w:eastAsia="Arial Unicode MS"/>
          <w:iCs/>
          <w:sz w:val="22"/>
          <w:szCs w:val="22"/>
        </w:rPr>
        <w:t xml:space="preserve"> </w:t>
      </w:r>
      <w:r w:rsidRPr="00476AE7">
        <w:rPr>
          <w:rFonts w:eastAsia="Arial Unicode MS"/>
          <w:iCs/>
          <w:sz w:val="22"/>
          <w:szCs w:val="22"/>
        </w:rPr>
        <w:t>PARTNERSTVO</w:t>
      </w:r>
      <w:bookmarkEnd w:id="80"/>
    </w:p>
    <w:p w:rsidR="00476AE7" w:rsidRPr="0080111C" w:rsidRDefault="00476AE7" w:rsidP="0080111C">
      <w:pPr>
        <w:jc w:val="both"/>
        <w:rPr>
          <w:rFonts w:eastAsia="Arial Unicode MS"/>
          <w:iCs/>
          <w:sz w:val="24"/>
          <w:szCs w:val="24"/>
        </w:rPr>
      </w:pPr>
    </w:p>
    <w:p w:rsidR="00C87731" w:rsidRPr="0080111C" w:rsidRDefault="00C87731" w:rsidP="0080111C">
      <w:pPr>
        <w:jc w:val="both"/>
        <w:rPr>
          <w:sz w:val="24"/>
          <w:szCs w:val="24"/>
        </w:rPr>
      </w:pPr>
      <w:r w:rsidRPr="0080111C">
        <w:rPr>
          <w:sz w:val="24"/>
          <w:szCs w:val="24"/>
        </w:rPr>
        <w:t>Služba</w:t>
      </w:r>
      <w:r w:rsidR="00476AE7">
        <w:rPr>
          <w:sz w:val="24"/>
          <w:szCs w:val="24"/>
        </w:rPr>
        <w:t xml:space="preserve"> za poslove sa strancima je 29.11.</w:t>
      </w:r>
      <w:r w:rsidRPr="0080111C">
        <w:rPr>
          <w:sz w:val="24"/>
          <w:szCs w:val="24"/>
        </w:rPr>
        <w:t>2012. godine s Konferencijom generalnih direktora imigracijskih službi EU potpisala Memorandum</w:t>
      </w:r>
      <w:r w:rsidR="00476AE7">
        <w:rPr>
          <w:sz w:val="24"/>
          <w:szCs w:val="24"/>
        </w:rPr>
        <w:t xml:space="preserve"> o razumijevanju, čime je BiH</w:t>
      </w:r>
      <w:r w:rsidRPr="0080111C">
        <w:rPr>
          <w:sz w:val="24"/>
          <w:szCs w:val="24"/>
        </w:rPr>
        <w:t xml:space="preserve"> postala 34. punopravna članica GDISC-a. Time je, nakon šestogodišnjeg statusa promatrača u ovoj organizaciji, BiH uz Hrvatsku i Makedoniju postala treća zemlja iz naše regije s punopravnim članstvom u GDISC-u te je tijekom 2014. godine nastavila intenzivnu suradnju s ovom međunarodnom organizacijom.</w:t>
      </w:r>
    </w:p>
    <w:p w:rsidR="00C87731" w:rsidRPr="0080111C" w:rsidRDefault="00C87731" w:rsidP="0080111C">
      <w:pPr>
        <w:jc w:val="both"/>
        <w:rPr>
          <w:sz w:val="24"/>
          <w:szCs w:val="24"/>
        </w:rPr>
      </w:pPr>
      <w:r w:rsidRPr="0080111C">
        <w:rPr>
          <w:sz w:val="24"/>
          <w:szCs w:val="24"/>
        </w:rPr>
        <w:t>Služba je tijekom 2014. godine značajno sudjelovala u određenim procesima koji su vezani za daljnju integraciju BiH u Europsku zajednicu. To se prvenstveno ogledalo kroz daljnju izgradnju pravnih i institucionalnih kapaciteta za kvalitetno i efikasno upravljanje migracijama i to prvenstveno uvažavajući stečena iskustva i pravnu regulativu Europske unije. U tom smislu nastavljena je daljnja suradnja s domaćim institucijama, ali i s partnerskim i drugim službama izvan zemlje s kojima zajedno možemo poboljšati stanje u ovoj oblasti i ubrzati integracijske procese Bosne i Hercegovine.</w:t>
      </w:r>
    </w:p>
    <w:p w:rsidR="00C87731" w:rsidRDefault="00C87731" w:rsidP="0080111C">
      <w:pPr>
        <w:jc w:val="both"/>
        <w:rPr>
          <w:rFonts w:eastAsia="Calibri"/>
          <w:sz w:val="24"/>
          <w:szCs w:val="24"/>
        </w:rPr>
      </w:pPr>
      <w:r w:rsidRPr="0080111C">
        <w:rPr>
          <w:rFonts w:eastAsia="Calibri"/>
          <w:sz w:val="24"/>
          <w:szCs w:val="24"/>
        </w:rPr>
        <w:t>Služba za poslove sa strancima je aktivno sudjelovala u krei</w:t>
      </w:r>
      <w:r w:rsidR="00476AE7">
        <w:rPr>
          <w:rFonts w:eastAsia="Calibri"/>
          <w:sz w:val="24"/>
          <w:szCs w:val="24"/>
        </w:rPr>
        <w:t>ranju Priloga institucija BiH</w:t>
      </w:r>
      <w:r w:rsidRPr="0080111C">
        <w:rPr>
          <w:rFonts w:eastAsia="Calibri"/>
          <w:sz w:val="24"/>
          <w:szCs w:val="24"/>
        </w:rPr>
        <w:t xml:space="preserve"> za redovito godišnje izvješće o napretku Europske komisije. </w:t>
      </w:r>
      <w:r w:rsidRPr="0080111C">
        <w:rPr>
          <w:sz w:val="24"/>
          <w:szCs w:val="24"/>
        </w:rPr>
        <w:t xml:space="preserve">Također je izvještavala o napretku Službe u okviru Europskog partnerstva te redovno informirala o sadržaju izvješća o napretku koje godišnje izrađuje Europska komisija, a prema kojima Služba već godinama bilježi pohvalne rezultate. </w:t>
      </w:r>
    </w:p>
    <w:p w:rsidR="00476AE7" w:rsidRPr="0080111C" w:rsidRDefault="00476AE7" w:rsidP="0080111C">
      <w:pPr>
        <w:jc w:val="both"/>
        <w:rPr>
          <w:rFonts w:eastAsia="Calibri"/>
          <w:sz w:val="24"/>
          <w:szCs w:val="24"/>
        </w:rPr>
      </w:pPr>
    </w:p>
    <w:p w:rsidR="00C87731" w:rsidRDefault="00C51EE5" w:rsidP="0080111C">
      <w:pPr>
        <w:jc w:val="both"/>
        <w:rPr>
          <w:rFonts w:eastAsia="Arial Unicode MS"/>
          <w:iCs/>
          <w:color w:val="000000"/>
          <w:sz w:val="22"/>
          <w:szCs w:val="22"/>
        </w:rPr>
      </w:pPr>
      <w:bookmarkStart w:id="81" w:name="_Toc409696897"/>
      <w:r>
        <w:rPr>
          <w:rFonts w:eastAsia="Arial Unicode MS"/>
          <w:iCs/>
          <w:color w:val="000000"/>
          <w:sz w:val="22"/>
          <w:szCs w:val="22"/>
        </w:rPr>
        <w:t xml:space="preserve">PLANIRANI  I  </w:t>
      </w:r>
      <w:r w:rsidRPr="00C51EE5">
        <w:rPr>
          <w:rFonts w:eastAsia="Arial Unicode MS"/>
          <w:iCs/>
          <w:color w:val="000000"/>
          <w:sz w:val="22"/>
          <w:szCs w:val="22"/>
        </w:rPr>
        <w:t xml:space="preserve">REALIZIRANI </w:t>
      </w:r>
      <w:r>
        <w:rPr>
          <w:rFonts w:eastAsia="Arial Unicode MS"/>
          <w:iCs/>
          <w:color w:val="000000"/>
          <w:sz w:val="22"/>
          <w:szCs w:val="22"/>
        </w:rPr>
        <w:t xml:space="preserve"> </w:t>
      </w:r>
      <w:r w:rsidRPr="00C51EE5">
        <w:rPr>
          <w:rFonts w:eastAsia="Arial Unicode MS"/>
          <w:iCs/>
          <w:color w:val="000000"/>
          <w:sz w:val="22"/>
          <w:szCs w:val="22"/>
        </w:rPr>
        <w:t>PROGRAMSKI</w:t>
      </w:r>
      <w:r>
        <w:rPr>
          <w:rFonts w:eastAsia="Arial Unicode MS"/>
          <w:iCs/>
          <w:color w:val="000000"/>
          <w:sz w:val="22"/>
          <w:szCs w:val="22"/>
        </w:rPr>
        <w:t xml:space="preserve"> </w:t>
      </w:r>
      <w:r w:rsidRPr="00C51EE5">
        <w:rPr>
          <w:rFonts w:eastAsia="Arial Unicode MS"/>
          <w:iCs/>
          <w:color w:val="000000"/>
          <w:sz w:val="22"/>
          <w:szCs w:val="22"/>
        </w:rPr>
        <w:t xml:space="preserve"> ZADACI</w:t>
      </w:r>
      <w:bookmarkEnd w:id="81"/>
    </w:p>
    <w:p w:rsidR="00C51EE5" w:rsidRPr="00C51EE5" w:rsidRDefault="00C51EE5" w:rsidP="0080111C">
      <w:pPr>
        <w:jc w:val="both"/>
        <w:rPr>
          <w:rFonts w:eastAsia="Arial Unicode MS"/>
          <w:iCs/>
          <w:color w:val="000000"/>
          <w:sz w:val="22"/>
          <w:szCs w:val="22"/>
        </w:rPr>
      </w:pPr>
    </w:p>
    <w:p w:rsidR="00C87731" w:rsidRPr="0080111C" w:rsidRDefault="00C87731" w:rsidP="0080111C">
      <w:pPr>
        <w:jc w:val="both"/>
        <w:rPr>
          <w:sz w:val="24"/>
          <w:szCs w:val="24"/>
        </w:rPr>
      </w:pPr>
      <w:r w:rsidRPr="0080111C">
        <w:rPr>
          <w:sz w:val="24"/>
          <w:szCs w:val="24"/>
        </w:rPr>
        <w:t>Na osnovu obveza koje proizlaze iz međunarodno preuzetih obveza BiH, zakona i prethodne analize postojećih uvjeta i zahtjeva u okviru kojih će se djelovati, Služba za poslove sa strancima je tijekom 2014. godine svoje ciljeve realizirala putem sljedećih programa čija realizacija je detaljno prikazana kroz Izvješće o radu Službe za 2014. godinu:</w:t>
      </w:r>
    </w:p>
    <w:p w:rsidR="00C87731" w:rsidRPr="00C51EE5" w:rsidRDefault="00C87731" w:rsidP="003E1EF1">
      <w:pPr>
        <w:pStyle w:val="ListParagraph"/>
        <w:numPr>
          <w:ilvl w:val="0"/>
          <w:numId w:val="112"/>
        </w:numPr>
        <w:jc w:val="both"/>
        <w:rPr>
          <w:sz w:val="24"/>
          <w:szCs w:val="24"/>
        </w:rPr>
      </w:pPr>
      <w:r w:rsidRPr="00C51EE5">
        <w:rPr>
          <w:sz w:val="24"/>
          <w:szCs w:val="24"/>
        </w:rPr>
        <w:t>sigurna podrška sustavu izdavanja viza za ulazak u BiH,</w:t>
      </w:r>
    </w:p>
    <w:p w:rsidR="00C87731" w:rsidRPr="00C51EE5" w:rsidRDefault="00C87731" w:rsidP="003E1EF1">
      <w:pPr>
        <w:pStyle w:val="ListParagraph"/>
        <w:numPr>
          <w:ilvl w:val="0"/>
          <w:numId w:val="112"/>
        </w:numPr>
        <w:jc w:val="both"/>
        <w:rPr>
          <w:sz w:val="24"/>
          <w:szCs w:val="24"/>
        </w:rPr>
      </w:pPr>
      <w:r w:rsidRPr="00C51EE5">
        <w:rPr>
          <w:sz w:val="24"/>
          <w:szCs w:val="24"/>
        </w:rPr>
        <w:t>upravljanje procesima migracija stranaca u BiH,</w:t>
      </w:r>
    </w:p>
    <w:p w:rsidR="00C87731" w:rsidRPr="00C51EE5" w:rsidRDefault="00C87731" w:rsidP="003E1EF1">
      <w:pPr>
        <w:pStyle w:val="ListParagraph"/>
        <w:numPr>
          <w:ilvl w:val="0"/>
          <w:numId w:val="112"/>
        </w:numPr>
        <w:jc w:val="both"/>
        <w:rPr>
          <w:sz w:val="24"/>
          <w:szCs w:val="24"/>
        </w:rPr>
      </w:pPr>
      <w:r w:rsidRPr="00C51EE5">
        <w:rPr>
          <w:sz w:val="24"/>
          <w:szCs w:val="24"/>
        </w:rPr>
        <w:t>stvaranje sigurnijeg sustava sigurnosti kontrolom kretanja i boravka stranaca u BiH,</w:t>
      </w:r>
    </w:p>
    <w:p w:rsidR="00C87731" w:rsidRPr="00C51EE5" w:rsidRDefault="00C87731" w:rsidP="003E1EF1">
      <w:pPr>
        <w:pStyle w:val="ListParagraph"/>
        <w:numPr>
          <w:ilvl w:val="0"/>
          <w:numId w:val="112"/>
        </w:numPr>
        <w:jc w:val="both"/>
        <w:rPr>
          <w:sz w:val="24"/>
          <w:szCs w:val="24"/>
        </w:rPr>
      </w:pPr>
      <w:r w:rsidRPr="00C51EE5">
        <w:rPr>
          <w:sz w:val="24"/>
          <w:szCs w:val="24"/>
        </w:rPr>
        <w:t>doprinos uspješnijoj borbi protiv terorizma, organiziranog i financijskog kriminala, ilegalnim migracijama, krijumčarenju ljudi i trgovini ljudima,</w:t>
      </w:r>
    </w:p>
    <w:p w:rsidR="00C87731" w:rsidRPr="00C51EE5" w:rsidRDefault="00C87731" w:rsidP="003E1EF1">
      <w:pPr>
        <w:pStyle w:val="ListParagraph"/>
        <w:numPr>
          <w:ilvl w:val="0"/>
          <w:numId w:val="112"/>
        </w:numPr>
        <w:jc w:val="both"/>
        <w:rPr>
          <w:sz w:val="24"/>
          <w:szCs w:val="24"/>
        </w:rPr>
      </w:pPr>
      <w:r w:rsidRPr="00C51EE5">
        <w:rPr>
          <w:sz w:val="24"/>
          <w:szCs w:val="24"/>
        </w:rPr>
        <w:t>stvaranje sigurnog sustava protjerivanja stranaca iz zemlje,</w:t>
      </w:r>
    </w:p>
    <w:p w:rsidR="00C87731" w:rsidRPr="00C51EE5" w:rsidRDefault="00C87731" w:rsidP="003E1EF1">
      <w:pPr>
        <w:pStyle w:val="ListParagraph"/>
        <w:numPr>
          <w:ilvl w:val="0"/>
          <w:numId w:val="112"/>
        </w:numPr>
        <w:jc w:val="both"/>
        <w:rPr>
          <w:sz w:val="24"/>
          <w:szCs w:val="24"/>
        </w:rPr>
      </w:pPr>
      <w:r w:rsidRPr="00C51EE5">
        <w:rPr>
          <w:sz w:val="24"/>
          <w:szCs w:val="24"/>
        </w:rPr>
        <w:t>pružanje pomoći drugim agencijama za provođenje zakona,</w:t>
      </w:r>
    </w:p>
    <w:p w:rsidR="00C87731" w:rsidRPr="00C51EE5" w:rsidRDefault="00C87731" w:rsidP="003E1EF1">
      <w:pPr>
        <w:pStyle w:val="ListParagraph"/>
        <w:numPr>
          <w:ilvl w:val="0"/>
          <w:numId w:val="112"/>
        </w:numPr>
        <w:jc w:val="both"/>
        <w:rPr>
          <w:sz w:val="24"/>
          <w:szCs w:val="24"/>
        </w:rPr>
      </w:pPr>
      <w:r w:rsidRPr="00C51EE5">
        <w:rPr>
          <w:sz w:val="24"/>
          <w:szCs w:val="24"/>
        </w:rPr>
        <w:t>razvijanje i pružanje pomoći preko tehničkih sustava,</w:t>
      </w:r>
      <w:r w:rsidRPr="00C51EE5">
        <w:rPr>
          <w:sz w:val="24"/>
          <w:szCs w:val="24"/>
        </w:rPr>
        <w:tab/>
      </w:r>
    </w:p>
    <w:p w:rsidR="00C87731" w:rsidRPr="00C51EE5" w:rsidRDefault="00C87731" w:rsidP="003E1EF1">
      <w:pPr>
        <w:pStyle w:val="ListParagraph"/>
        <w:numPr>
          <w:ilvl w:val="0"/>
          <w:numId w:val="112"/>
        </w:numPr>
        <w:jc w:val="both"/>
        <w:rPr>
          <w:sz w:val="24"/>
          <w:szCs w:val="24"/>
        </w:rPr>
      </w:pPr>
      <w:r w:rsidRPr="00C51EE5">
        <w:rPr>
          <w:sz w:val="24"/>
          <w:szCs w:val="24"/>
        </w:rPr>
        <w:t>međunarodna i regionalna suradnja,</w:t>
      </w:r>
    </w:p>
    <w:p w:rsidR="00C87731" w:rsidRPr="00C51EE5" w:rsidRDefault="00C87731" w:rsidP="003E1EF1">
      <w:pPr>
        <w:pStyle w:val="ListParagraph"/>
        <w:numPr>
          <w:ilvl w:val="0"/>
          <w:numId w:val="112"/>
        </w:numPr>
        <w:jc w:val="both"/>
        <w:rPr>
          <w:sz w:val="24"/>
          <w:szCs w:val="24"/>
        </w:rPr>
      </w:pPr>
      <w:r w:rsidRPr="00C51EE5">
        <w:rPr>
          <w:sz w:val="24"/>
          <w:szCs w:val="24"/>
        </w:rPr>
        <w:t>jačanje sustava unutarnje kontrole i kodeksa ponašanja,</w:t>
      </w:r>
    </w:p>
    <w:p w:rsidR="00C87731" w:rsidRPr="00C51EE5" w:rsidRDefault="00C87731" w:rsidP="003E1EF1">
      <w:pPr>
        <w:pStyle w:val="ListParagraph"/>
        <w:numPr>
          <w:ilvl w:val="0"/>
          <w:numId w:val="112"/>
        </w:numPr>
        <w:jc w:val="both"/>
        <w:rPr>
          <w:sz w:val="24"/>
          <w:szCs w:val="24"/>
        </w:rPr>
      </w:pPr>
      <w:r w:rsidRPr="00C51EE5">
        <w:rPr>
          <w:sz w:val="24"/>
          <w:szCs w:val="24"/>
        </w:rPr>
        <w:t>podrška.</w:t>
      </w:r>
    </w:p>
    <w:p w:rsidR="00C87731" w:rsidRPr="0080111C" w:rsidRDefault="00C87731" w:rsidP="0080111C">
      <w:pPr>
        <w:jc w:val="both"/>
        <w:rPr>
          <w:sz w:val="24"/>
          <w:szCs w:val="24"/>
        </w:rPr>
      </w:pPr>
    </w:p>
    <w:p w:rsidR="00C87731" w:rsidRPr="00C51EE5" w:rsidRDefault="00C51EE5" w:rsidP="0080111C">
      <w:pPr>
        <w:jc w:val="both"/>
        <w:rPr>
          <w:rFonts w:eastAsia="Arial Unicode MS"/>
          <w:iCs/>
          <w:sz w:val="22"/>
          <w:szCs w:val="22"/>
        </w:rPr>
      </w:pPr>
      <w:bookmarkStart w:id="82" w:name="_Toc409696898"/>
      <w:r w:rsidRPr="00C51EE5">
        <w:rPr>
          <w:rFonts w:eastAsia="Arial Unicode MS"/>
          <w:iCs/>
          <w:sz w:val="22"/>
          <w:szCs w:val="22"/>
        </w:rPr>
        <w:t>PRORAČUNSKA</w:t>
      </w:r>
      <w:r>
        <w:rPr>
          <w:rFonts w:eastAsia="Arial Unicode MS"/>
          <w:iCs/>
          <w:sz w:val="22"/>
          <w:szCs w:val="22"/>
        </w:rPr>
        <w:t xml:space="preserve"> </w:t>
      </w:r>
      <w:r w:rsidRPr="00C51EE5">
        <w:rPr>
          <w:rFonts w:eastAsia="Arial Unicode MS"/>
          <w:iCs/>
          <w:sz w:val="22"/>
          <w:szCs w:val="22"/>
        </w:rPr>
        <w:t xml:space="preserve"> SREDSTVA</w:t>
      </w:r>
      <w:bookmarkEnd w:id="82"/>
    </w:p>
    <w:p w:rsidR="00C87731" w:rsidRPr="0080111C" w:rsidRDefault="00C87731" w:rsidP="0080111C">
      <w:pPr>
        <w:jc w:val="both"/>
        <w:rPr>
          <w:iCs/>
          <w:sz w:val="24"/>
          <w:szCs w:val="24"/>
        </w:rPr>
      </w:pPr>
    </w:p>
    <w:p w:rsidR="00C87731" w:rsidRPr="0080111C" w:rsidRDefault="00C87731" w:rsidP="0080111C">
      <w:pPr>
        <w:jc w:val="both"/>
        <w:rPr>
          <w:sz w:val="24"/>
          <w:szCs w:val="24"/>
        </w:rPr>
      </w:pPr>
      <w:r w:rsidRPr="0080111C">
        <w:rPr>
          <w:sz w:val="24"/>
          <w:szCs w:val="24"/>
        </w:rPr>
        <w:t>Prema Zakon</w:t>
      </w:r>
      <w:r w:rsidR="00C51EE5">
        <w:rPr>
          <w:sz w:val="24"/>
          <w:szCs w:val="24"/>
        </w:rPr>
        <w:t>u o Proračunu institucija BiH</w:t>
      </w:r>
      <w:r w:rsidRPr="0080111C">
        <w:rPr>
          <w:sz w:val="24"/>
          <w:szCs w:val="24"/>
        </w:rPr>
        <w:t xml:space="preserve"> i međunarodnih obveza Bosne i Hercegovine za 2014. godinu, odobreni proračun Službe za poslove sa strancima za 2014. godinu iznosio je 10.760.000 KM. </w:t>
      </w:r>
    </w:p>
    <w:p w:rsidR="00C87731" w:rsidRPr="0080111C" w:rsidRDefault="00C87731" w:rsidP="0080111C">
      <w:pPr>
        <w:jc w:val="both"/>
        <w:rPr>
          <w:sz w:val="24"/>
          <w:szCs w:val="24"/>
        </w:rPr>
      </w:pPr>
      <w:r w:rsidRPr="0080111C">
        <w:rPr>
          <w:sz w:val="24"/>
          <w:szCs w:val="24"/>
        </w:rPr>
        <w:t>Prenesena nerealizirana sredstva iz 2013. godine za višegodišnja kapitalna ulaganja iznose 3.412.902 KM s kojim se proračun Službe u 2014. godini uvećava za ovaj iznos te ukupno iznosi 14.172.902 KM od čega su: tekući izdaci u iznosu od 7.889.000 KM, tekući kapitalni izdaci 88.000 KM, a izdaci za višegodišnja kapitalna ulaga</w:t>
      </w:r>
      <w:r w:rsidR="0062547D">
        <w:rPr>
          <w:sz w:val="24"/>
          <w:szCs w:val="24"/>
        </w:rPr>
        <w:t xml:space="preserve">nja iznosila su 6.195.000 KM. </w:t>
      </w:r>
    </w:p>
    <w:p w:rsidR="00C87731" w:rsidRPr="0080111C" w:rsidRDefault="00C87731" w:rsidP="0080111C">
      <w:pPr>
        <w:jc w:val="both"/>
        <w:rPr>
          <w:sz w:val="24"/>
          <w:szCs w:val="24"/>
        </w:rPr>
      </w:pPr>
      <w:r w:rsidRPr="0080111C">
        <w:rPr>
          <w:sz w:val="24"/>
          <w:szCs w:val="24"/>
        </w:rPr>
        <w:t>Na bazi realizacije rashoda za prvih jedanaest mjeseci 2014. godine procjena je da će izvršenje proračuna za 2014. godinu iznositi:</w:t>
      </w:r>
    </w:p>
    <w:p w:rsidR="00C87731" w:rsidRPr="00C51EE5" w:rsidRDefault="0062547D" w:rsidP="003E1EF1">
      <w:pPr>
        <w:pStyle w:val="ListParagraph"/>
        <w:numPr>
          <w:ilvl w:val="0"/>
          <w:numId w:val="113"/>
        </w:numPr>
        <w:jc w:val="both"/>
        <w:rPr>
          <w:sz w:val="24"/>
          <w:szCs w:val="24"/>
        </w:rPr>
      </w:pPr>
      <w:r>
        <w:rPr>
          <w:sz w:val="24"/>
          <w:szCs w:val="24"/>
        </w:rPr>
        <w:t xml:space="preserve">tekući izdaci 7.790.000 KM </w:t>
      </w:r>
      <w:r w:rsidR="00C87731" w:rsidRPr="00C51EE5">
        <w:rPr>
          <w:sz w:val="24"/>
          <w:szCs w:val="24"/>
        </w:rPr>
        <w:t>ili 98,8% ,</w:t>
      </w:r>
    </w:p>
    <w:p w:rsidR="00C87731" w:rsidRPr="00C51EE5" w:rsidRDefault="0062547D" w:rsidP="003E1EF1">
      <w:pPr>
        <w:pStyle w:val="ListParagraph"/>
        <w:numPr>
          <w:ilvl w:val="0"/>
          <w:numId w:val="113"/>
        </w:numPr>
        <w:jc w:val="both"/>
        <w:rPr>
          <w:sz w:val="24"/>
          <w:szCs w:val="24"/>
        </w:rPr>
      </w:pPr>
      <w:r>
        <w:rPr>
          <w:sz w:val="24"/>
          <w:szCs w:val="24"/>
        </w:rPr>
        <w:t xml:space="preserve">tekući kapitalni izdaci </w:t>
      </w:r>
      <w:r w:rsidR="00C87731" w:rsidRPr="00C51EE5">
        <w:rPr>
          <w:sz w:val="24"/>
          <w:szCs w:val="24"/>
        </w:rPr>
        <w:t>77.000 KM ili 88% i</w:t>
      </w:r>
    </w:p>
    <w:p w:rsidR="00C87731" w:rsidRPr="00C51EE5" w:rsidRDefault="0062547D" w:rsidP="003E1EF1">
      <w:pPr>
        <w:pStyle w:val="ListParagraph"/>
        <w:numPr>
          <w:ilvl w:val="0"/>
          <w:numId w:val="113"/>
        </w:numPr>
        <w:jc w:val="both"/>
        <w:rPr>
          <w:sz w:val="24"/>
          <w:szCs w:val="24"/>
        </w:rPr>
      </w:pPr>
      <w:r>
        <w:rPr>
          <w:sz w:val="24"/>
          <w:szCs w:val="24"/>
        </w:rPr>
        <w:t xml:space="preserve">višegodišnji kapitalni izdaci </w:t>
      </w:r>
      <w:r w:rsidR="00C87731" w:rsidRPr="00C51EE5">
        <w:rPr>
          <w:sz w:val="24"/>
          <w:szCs w:val="24"/>
        </w:rPr>
        <w:t>5.466.991 KM ili 88%.</w:t>
      </w:r>
    </w:p>
    <w:p w:rsidR="00C87731" w:rsidRPr="0080111C" w:rsidRDefault="00C87731" w:rsidP="0080111C">
      <w:pPr>
        <w:jc w:val="both"/>
        <w:rPr>
          <w:sz w:val="24"/>
          <w:szCs w:val="24"/>
        </w:rPr>
      </w:pPr>
      <w:r w:rsidRPr="0080111C">
        <w:rPr>
          <w:sz w:val="24"/>
          <w:szCs w:val="24"/>
        </w:rPr>
        <w:t>Realizacije prihoda od prodaje vozila u vlasništvu Službe iznosila je 34.314,26 KM i veća je od planirane u proračunu Službe za iznos od 8.314,26 KM.</w:t>
      </w:r>
    </w:p>
    <w:p w:rsidR="00C87731" w:rsidRDefault="00C87731" w:rsidP="0034503D">
      <w:pPr>
        <w:jc w:val="both"/>
        <w:rPr>
          <w:sz w:val="24"/>
          <w:szCs w:val="24"/>
        </w:rPr>
      </w:pPr>
      <w:r w:rsidRPr="0080111C">
        <w:rPr>
          <w:sz w:val="24"/>
          <w:szCs w:val="24"/>
        </w:rPr>
        <w:t xml:space="preserve">Višegodišnja kapitalna ulaganja realizirana su u procentu od 88%, na što je utjecalo kašnjenje u realizaciji komunalnih priključaka objekta u izgradnji (vodovodni priključak, kanalizacija, kišna uvjetovana kanalizacija, izgradnja trafostanice i elektropriključak, priključak plina i telefonski priključci). Navedeni priključci nisu urađeni jer nadležna javna/komunalna poduzeća nisu dobila građevinske dozvole za izradu istih. </w:t>
      </w:r>
    </w:p>
    <w:p w:rsidR="0034503D" w:rsidRPr="0034503D" w:rsidRDefault="0034503D" w:rsidP="0034503D">
      <w:pPr>
        <w:jc w:val="both"/>
        <w:rPr>
          <w:sz w:val="24"/>
          <w:szCs w:val="24"/>
        </w:rPr>
      </w:pPr>
    </w:p>
    <w:p w:rsidR="00C87731" w:rsidRPr="00855AD9" w:rsidRDefault="00C87731" w:rsidP="002C6AC4">
      <w:pPr>
        <w:pStyle w:val="Davorka3"/>
      </w:pPr>
      <w:bookmarkStart w:id="83" w:name="_Toc412718718"/>
      <w:r w:rsidRPr="00855AD9">
        <w:t>DIREKCIJA</w:t>
      </w:r>
      <w:r w:rsidR="001733E9">
        <w:t xml:space="preserve"> </w:t>
      </w:r>
      <w:r w:rsidRPr="00855AD9">
        <w:t xml:space="preserve"> ZA</w:t>
      </w:r>
      <w:r w:rsidR="001733E9">
        <w:t xml:space="preserve"> </w:t>
      </w:r>
      <w:r w:rsidRPr="00855AD9">
        <w:t xml:space="preserve"> KOORDINACIJU</w:t>
      </w:r>
      <w:r w:rsidR="001733E9">
        <w:t xml:space="preserve"> </w:t>
      </w:r>
      <w:r w:rsidRPr="00855AD9">
        <w:t xml:space="preserve"> POLICIJSKIH </w:t>
      </w:r>
      <w:r w:rsidR="001733E9">
        <w:t xml:space="preserve"> </w:t>
      </w:r>
      <w:r w:rsidRPr="00855AD9">
        <w:t xml:space="preserve">TIJELA </w:t>
      </w:r>
      <w:r w:rsidR="001733E9">
        <w:t xml:space="preserve"> </w:t>
      </w:r>
      <w:r w:rsidRPr="00855AD9">
        <w:t>BIH</w:t>
      </w:r>
      <w:bookmarkEnd w:id="83"/>
    </w:p>
    <w:p w:rsidR="00C87731" w:rsidRPr="00ED48EF" w:rsidRDefault="00C87731" w:rsidP="00C545D9">
      <w:pPr>
        <w:jc w:val="both"/>
        <w:rPr>
          <w:sz w:val="24"/>
          <w:szCs w:val="24"/>
        </w:rPr>
      </w:pPr>
    </w:p>
    <w:p w:rsidR="001218B7" w:rsidRPr="00ED48EF" w:rsidRDefault="001218B7" w:rsidP="00C545D9">
      <w:pPr>
        <w:jc w:val="both"/>
        <w:rPr>
          <w:rFonts w:eastAsia="Calibri"/>
          <w:sz w:val="24"/>
          <w:szCs w:val="24"/>
        </w:rPr>
      </w:pPr>
      <w:bookmarkStart w:id="84" w:name="_Toc344989426"/>
      <w:bookmarkStart w:id="85" w:name="_Toc344989690"/>
      <w:r w:rsidRPr="00ED48EF">
        <w:rPr>
          <w:rFonts w:eastAsia="Calibri"/>
          <w:sz w:val="24"/>
          <w:szCs w:val="24"/>
        </w:rPr>
        <w:t>Direkcija za koordinaciju policijskih tijela Bosne i Hercegovine (u daljnjem tekstu: Direkcija), je upravna organizacija u okviru Ministarstva sigurnosti BiH s operativnom samostalnošću. Poslovi i zadaci iz nadležnosti Direkcije su definirani u članku 6. stavku 1. Zakona o Direkciji za koordinaciju policijskih tijela i o agencijama za podršku policijskoj strukturi BiH („Službeni glasnik“, broj 36/08).</w:t>
      </w:r>
      <w:bookmarkEnd w:id="84"/>
      <w:bookmarkEnd w:id="85"/>
    </w:p>
    <w:p w:rsidR="001218B7" w:rsidRDefault="001218B7" w:rsidP="00C545D9">
      <w:pPr>
        <w:jc w:val="both"/>
        <w:rPr>
          <w:rFonts w:eastAsia="Calibri"/>
          <w:sz w:val="24"/>
          <w:szCs w:val="24"/>
        </w:rPr>
      </w:pPr>
      <w:r w:rsidRPr="00ED48EF">
        <w:rPr>
          <w:rFonts w:eastAsia="Calibri"/>
          <w:sz w:val="24"/>
          <w:szCs w:val="24"/>
        </w:rPr>
        <w:t xml:space="preserve">U pravcu realizacije poslova iz svoje nadležnosti, Direkcija je krajem 2013. godine donijela Godišnji plan rada za 2014. godinu u kojem su definirani programi i u okviru njih zadaci i aktivnosti na realizaciji utvrđene misije, vizije i strateških ciljeva. </w:t>
      </w:r>
    </w:p>
    <w:p w:rsidR="001733E9" w:rsidRPr="00ED48EF" w:rsidRDefault="001733E9" w:rsidP="00C545D9">
      <w:pPr>
        <w:jc w:val="both"/>
        <w:rPr>
          <w:rFonts w:eastAsia="Calibri"/>
          <w:sz w:val="24"/>
          <w:szCs w:val="24"/>
        </w:rPr>
      </w:pPr>
    </w:p>
    <w:p w:rsidR="001218B7" w:rsidRPr="001733E9" w:rsidRDefault="001733E9" w:rsidP="001733E9">
      <w:pPr>
        <w:jc w:val="both"/>
        <w:rPr>
          <w:kern w:val="28"/>
          <w:sz w:val="22"/>
          <w:szCs w:val="22"/>
        </w:rPr>
      </w:pPr>
      <w:bookmarkStart w:id="86" w:name="_Toc377552421"/>
      <w:bookmarkStart w:id="87" w:name="_Toc377552552"/>
      <w:r w:rsidRPr="001733E9">
        <w:rPr>
          <w:kern w:val="28"/>
          <w:sz w:val="22"/>
          <w:szCs w:val="22"/>
        </w:rPr>
        <w:t>ZAKONODAVNE</w:t>
      </w:r>
      <w:r>
        <w:rPr>
          <w:kern w:val="28"/>
          <w:sz w:val="22"/>
          <w:szCs w:val="22"/>
        </w:rPr>
        <w:t xml:space="preserve"> </w:t>
      </w:r>
      <w:r w:rsidRPr="001733E9">
        <w:rPr>
          <w:kern w:val="28"/>
          <w:sz w:val="22"/>
          <w:szCs w:val="22"/>
        </w:rPr>
        <w:t xml:space="preserve"> AKTIVNOSTI</w:t>
      </w:r>
      <w:bookmarkEnd w:id="86"/>
      <w:bookmarkEnd w:id="87"/>
      <w:r w:rsidRPr="001733E9">
        <w:rPr>
          <w:kern w:val="28"/>
          <w:sz w:val="22"/>
          <w:szCs w:val="22"/>
        </w:rPr>
        <w:t xml:space="preserve"> </w:t>
      </w:r>
    </w:p>
    <w:p w:rsidR="001733E9" w:rsidRPr="001733E9" w:rsidRDefault="001733E9" w:rsidP="001733E9">
      <w:pPr>
        <w:jc w:val="both"/>
        <w:rPr>
          <w:kern w:val="28"/>
          <w:sz w:val="24"/>
          <w:szCs w:val="24"/>
        </w:rPr>
      </w:pPr>
    </w:p>
    <w:p w:rsidR="001218B7" w:rsidRDefault="001218B7" w:rsidP="00C545D9">
      <w:pPr>
        <w:jc w:val="both"/>
        <w:rPr>
          <w:color w:val="000000"/>
          <w:kern w:val="3"/>
          <w:sz w:val="24"/>
          <w:szCs w:val="24"/>
          <w:lang w:eastAsia="bs-Latn-BA"/>
        </w:rPr>
      </w:pPr>
      <w:r w:rsidRPr="00ED48EF">
        <w:rPr>
          <w:sz w:val="24"/>
          <w:szCs w:val="24"/>
        </w:rPr>
        <w:t xml:space="preserve">Direkcija je dala svoj doprinos u radnim skupinama koje su sudjelovale na izradi </w:t>
      </w:r>
      <w:r w:rsidRPr="00ED48EF">
        <w:rPr>
          <w:kern w:val="3"/>
          <w:sz w:val="24"/>
          <w:szCs w:val="24"/>
          <w:lang w:eastAsia="bs-Latn-BA"/>
        </w:rPr>
        <w:t xml:space="preserve">izmjena i dopuna </w:t>
      </w:r>
      <w:r w:rsidRPr="00ED48EF">
        <w:rPr>
          <w:i/>
          <w:kern w:val="3"/>
          <w:sz w:val="24"/>
          <w:szCs w:val="24"/>
          <w:lang w:eastAsia="bs-Latn-BA"/>
        </w:rPr>
        <w:t xml:space="preserve">Zakona o plaćama i </w:t>
      </w:r>
      <w:r w:rsidR="0062547D">
        <w:rPr>
          <w:i/>
          <w:kern w:val="3"/>
          <w:sz w:val="24"/>
          <w:szCs w:val="24"/>
          <w:lang w:eastAsia="bs-Latn-BA"/>
        </w:rPr>
        <w:t>naknadama u institucijama Bi</w:t>
      </w:r>
      <w:r w:rsidRPr="00ED48EF">
        <w:rPr>
          <w:i/>
          <w:kern w:val="3"/>
          <w:sz w:val="24"/>
          <w:szCs w:val="24"/>
          <w:lang w:eastAsia="bs-Latn-BA"/>
        </w:rPr>
        <w:t>H</w:t>
      </w:r>
      <w:r w:rsidRPr="00ED48EF">
        <w:rPr>
          <w:kern w:val="3"/>
          <w:sz w:val="24"/>
          <w:szCs w:val="24"/>
          <w:lang w:eastAsia="bs-Latn-BA"/>
        </w:rPr>
        <w:t xml:space="preserve"> i </w:t>
      </w:r>
      <w:r w:rsidRPr="00ED48EF">
        <w:rPr>
          <w:i/>
          <w:kern w:val="3"/>
          <w:sz w:val="24"/>
          <w:szCs w:val="24"/>
          <w:lang w:eastAsia="bs-Latn-BA"/>
        </w:rPr>
        <w:t>Zakona o</w:t>
      </w:r>
      <w:r w:rsidR="0062547D">
        <w:rPr>
          <w:i/>
          <w:kern w:val="3"/>
          <w:sz w:val="24"/>
          <w:szCs w:val="24"/>
          <w:lang w:eastAsia="bs-Latn-BA"/>
        </w:rPr>
        <w:t xml:space="preserve"> policijskim službenicima BiH</w:t>
      </w:r>
      <w:r w:rsidRPr="00ED48EF">
        <w:rPr>
          <w:i/>
          <w:kern w:val="3"/>
          <w:sz w:val="24"/>
          <w:szCs w:val="24"/>
          <w:lang w:eastAsia="bs-Latn-BA"/>
        </w:rPr>
        <w:t>.</w:t>
      </w:r>
      <w:r w:rsidRPr="00ED48EF">
        <w:rPr>
          <w:sz w:val="24"/>
          <w:szCs w:val="24"/>
        </w:rPr>
        <w:t xml:space="preserve"> Osim </w:t>
      </w:r>
      <w:r w:rsidR="0099194D">
        <w:rPr>
          <w:sz w:val="24"/>
          <w:szCs w:val="24"/>
        </w:rPr>
        <w:t>navedenog,</w:t>
      </w:r>
      <w:r w:rsidRPr="00ED48EF">
        <w:rPr>
          <w:sz w:val="24"/>
          <w:szCs w:val="24"/>
        </w:rPr>
        <w:t xml:space="preserve"> u sklopu normativno-pravnih propisa urađen je 21 pravilnik, jedan naputak i 38 odluka.</w:t>
      </w:r>
      <w:r w:rsidRPr="00ED48EF">
        <w:rPr>
          <w:color w:val="000000"/>
          <w:kern w:val="3"/>
          <w:sz w:val="24"/>
          <w:szCs w:val="24"/>
          <w:lang w:eastAsia="bs-Latn-BA"/>
        </w:rPr>
        <w:t xml:space="preserve"> </w:t>
      </w:r>
    </w:p>
    <w:p w:rsidR="007B3795" w:rsidRDefault="007B3795" w:rsidP="00C545D9">
      <w:pPr>
        <w:jc w:val="both"/>
        <w:rPr>
          <w:color w:val="000000"/>
          <w:kern w:val="3"/>
          <w:sz w:val="24"/>
          <w:szCs w:val="24"/>
          <w:lang w:eastAsia="bs-Latn-BA"/>
        </w:rPr>
      </w:pPr>
    </w:p>
    <w:p w:rsidR="001218B7" w:rsidRPr="0099194D" w:rsidRDefault="0099194D" w:rsidP="00C545D9">
      <w:pPr>
        <w:jc w:val="both"/>
        <w:rPr>
          <w:kern w:val="28"/>
          <w:sz w:val="22"/>
          <w:szCs w:val="22"/>
        </w:rPr>
      </w:pPr>
      <w:bookmarkStart w:id="88" w:name="_Toc377552422"/>
      <w:bookmarkStart w:id="89" w:name="_Toc377552553"/>
      <w:r w:rsidRPr="0099194D">
        <w:rPr>
          <w:kern w:val="28"/>
          <w:sz w:val="22"/>
          <w:szCs w:val="22"/>
        </w:rPr>
        <w:t>ZAKLJUČIVANJE</w:t>
      </w:r>
      <w:r>
        <w:rPr>
          <w:kern w:val="28"/>
          <w:sz w:val="22"/>
          <w:szCs w:val="22"/>
        </w:rPr>
        <w:t xml:space="preserve"> </w:t>
      </w:r>
      <w:r w:rsidRPr="0099194D">
        <w:rPr>
          <w:kern w:val="28"/>
          <w:sz w:val="22"/>
          <w:szCs w:val="22"/>
        </w:rPr>
        <w:t xml:space="preserve"> MEĐUNARODNIH </w:t>
      </w:r>
      <w:r>
        <w:rPr>
          <w:kern w:val="28"/>
          <w:sz w:val="22"/>
          <w:szCs w:val="22"/>
        </w:rPr>
        <w:t xml:space="preserve"> </w:t>
      </w:r>
      <w:r w:rsidRPr="0099194D">
        <w:rPr>
          <w:kern w:val="28"/>
          <w:sz w:val="22"/>
          <w:szCs w:val="22"/>
        </w:rPr>
        <w:t>UGOVORA</w:t>
      </w:r>
      <w:bookmarkEnd w:id="88"/>
      <w:bookmarkEnd w:id="89"/>
      <w:r w:rsidRPr="0099194D">
        <w:rPr>
          <w:kern w:val="28"/>
          <w:sz w:val="22"/>
          <w:szCs w:val="22"/>
        </w:rPr>
        <w:t xml:space="preserve"> </w:t>
      </w:r>
    </w:p>
    <w:p w:rsidR="0099194D" w:rsidRPr="00ED48EF" w:rsidRDefault="0099194D" w:rsidP="00C545D9">
      <w:pPr>
        <w:jc w:val="both"/>
        <w:rPr>
          <w:kern w:val="28"/>
          <w:sz w:val="24"/>
          <w:szCs w:val="24"/>
        </w:rPr>
      </w:pPr>
    </w:p>
    <w:p w:rsidR="001218B7" w:rsidRDefault="001218B7" w:rsidP="00C545D9">
      <w:pPr>
        <w:jc w:val="both"/>
        <w:rPr>
          <w:snapToGrid w:val="0"/>
          <w:color w:val="000000"/>
          <w:sz w:val="24"/>
          <w:szCs w:val="24"/>
        </w:rPr>
      </w:pPr>
      <w:r w:rsidRPr="00ED48EF">
        <w:rPr>
          <w:color w:val="000000"/>
          <w:sz w:val="24"/>
          <w:szCs w:val="24"/>
        </w:rPr>
        <w:t xml:space="preserve">Direkcija je u skladu sa svojim nadležnostima i trenutnim mogućnostima poduzela određen broj aktivnosti na implementaciji postavljenih ciljeva iz Mape puta za zaključivanje </w:t>
      </w:r>
      <w:r w:rsidRPr="00ED48EF">
        <w:rPr>
          <w:i/>
          <w:color w:val="000000"/>
          <w:sz w:val="24"/>
          <w:szCs w:val="24"/>
        </w:rPr>
        <w:t>Operativnog sporazuma između BiH i Europola</w:t>
      </w:r>
      <w:r w:rsidRPr="00ED48EF">
        <w:rPr>
          <w:color w:val="000000"/>
          <w:sz w:val="24"/>
          <w:szCs w:val="24"/>
        </w:rPr>
        <w:t>.</w:t>
      </w:r>
      <w:r w:rsidRPr="00ED48EF">
        <w:rPr>
          <w:i/>
          <w:color w:val="000000"/>
          <w:sz w:val="24"/>
          <w:szCs w:val="24"/>
        </w:rPr>
        <w:t xml:space="preserve"> </w:t>
      </w:r>
      <w:r w:rsidRPr="00ED48EF">
        <w:rPr>
          <w:snapToGrid w:val="0"/>
          <w:color w:val="000000"/>
          <w:sz w:val="24"/>
          <w:szCs w:val="24"/>
        </w:rPr>
        <w:t>Pregovori o potpisivanju Operativnog sporazuma između Europola i izaslanstva</w:t>
      </w:r>
      <w:r w:rsidR="0099194D">
        <w:rPr>
          <w:snapToGrid w:val="0"/>
          <w:color w:val="000000"/>
          <w:sz w:val="24"/>
          <w:szCs w:val="24"/>
        </w:rPr>
        <w:t xml:space="preserve"> BiH</w:t>
      </w:r>
      <w:r w:rsidRPr="00ED48EF">
        <w:rPr>
          <w:snapToGrid w:val="0"/>
          <w:color w:val="000000"/>
          <w:sz w:val="24"/>
          <w:szCs w:val="24"/>
        </w:rPr>
        <w:t xml:space="preserve"> su održani u sjedištu Europola u Ha</w:t>
      </w:r>
      <w:r w:rsidR="0099194D">
        <w:rPr>
          <w:snapToGrid w:val="0"/>
          <w:color w:val="000000"/>
          <w:sz w:val="24"/>
          <w:szCs w:val="24"/>
        </w:rPr>
        <w:t>agu, od</w:t>
      </w:r>
      <w:r w:rsidRPr="00ED48EF">
        <w:rPr>
          <w:snapToGrid w:val="0"/>
          <w:color w:val="000000"/>
          <w:sz w:val="24"/>
          <w:szCs w:val="24"/>
        </w:rPr>
        <w:t xml:space="preserve"> 2. do 5.12.2014. godine. Ovom pril</w:t>
      </w:r>
      <w:r w:rsidR="0099194D">
        <w:rPr>
          <w:snapToGrid w:val="0"/>
          <w:color w:val="000000"/>
          <w:sz w:val="24"/>
          <w:szCs w:val="24"/>
        </w:rPr>
        <w:t>ikom je načelno dogovoren tekst</w:t>
      </w:r>
      <w:r w:rsidRPr="00ED48EF">
        <w:rPr>
          <w:snapToGrid w:val="0"/>
          <w:color w:val="000000"/>
          <w:sz w:val="24"/>
          <w:szCs w:val="24"/>
        </w:rPr>
        <w:t xml:space="preserve"> Operativnog sporazum</w:t>
      </w:r>
      <w:r w:rsidR="0099194D">
        <w:rPr>
          <w:snapToGrid w:val="0"/>
          <w:color w:val="000000"/>
          <w:sz w:val="24"/>
          <w:szCs w:val="24"/>
        </w:rPr>
        <w:t>a između</w:t>
      </w:r>
      <w:r w:rsidRPr="00ED48EF">
        <w:rPr>
          <w:snapToGrid w:val="0"/>
          <w:color w:val="000000"/>
          <w:sz w:val="24"/>
          <w:szCs w:val="24"/>
        </w:rPr>
        <w:t xml:space="preserve"> BiH i Europola. U tijeku je daljnja procedura u BiH predviđena Zakonom o postupku zaključivanja i izvršavanja međunarodnih ugovora, a s druge strane provođenje procedure u okviru Europola. Direkcija je imala jednog predstavnika u izaslanstvu Bosne i Hercegovine.</w:t>
      </w:r>
    </w:p>
    <w:p w:rsidR="0099194D" w:rsidRPr="00ED48EF" w:rsidRDefault="0099194D" w:rsidP="00C545D9">
      <w:pPr>
        <w:jc w:val="both"/>
        <w:rPr>
          <w:color w:val="000000"/>
          <w:sz w:val="24"/>
          <w:szCs w:val="24"/>
        </w:rPr>
      </w:pPr>
    </w:p>
    <w:p w:rsidR="001218B7" w:rsidRPr="0099194D" w:rsidRDefault="0099194D" w:rsidP="0099194D">
      <w:pPr>
        <w:jc w:val="both"/>
        <w:rPr>
          <w:color w:val="000000"/>
          <w:kern w:val="28"/>
          <w:sz w:val="22"/>
          <w:szCs w:val="22"/>
        </w:rPr>
      </w:pPr>
      <w:bookmarkStart w:id="90" w:name="_Toc377552423"/>
      <w:bookmarkStart w:id="91" w:name="_Toc377552554"/>
      <w:r w:rsidRPr="0099194D">
        <w:rPr>
          <w:color w:val="000000"/>
          <w:kern w:val="28"/>
          <w:sz w:val="22"/>
          <w:szCs w:val="22"/>
        </w:rPr>
        <w:t>EUROPSKE</w:t>
      </w:r>
      <w:r>
        <w:rPr>
          <w:color w:val="000000"/>
          <w:kern w:val="28"/>
          <w:sz w:val="22"/>
          <w:szCs w:val="22"/>
        </w:rPr>
        <w:t xml:space="preserve"> </w:t>
      </w:r>
      <w:r w:rsidRPr="0099194D">
        <w:rPr>
          <w:color w:val="000000"/>
          <w:kern w:val="28"/>
          <w:sz w:val="22"/>
          <w:szCs w:val="22"/>
        </w:rPr>
        <w:t xml:space="preserve"> INTEGRACIJE</w:t>
      </w:r>
      <w:bookmarkEnd w:id="90"/>
      <w:bookmarkEnd w:id="91"/>
      <w:r w:rsidRPr="0099194D">
        <w:rPr>
          <w:color w:val="000000"/>
          <w:kern w:val="28"/>
          <w:sz w:val="22"/>
          <w:szCs w:val="22"/>
        </w:rPr>
        <w:t xml:space="preserve"> </w:t>
      </w:r>
    </w:p>
    <w:p w:rsidR="0099194D" w:rsidRPr="0099194D" w:rsidRDefault="0099194D" w:rsidP="0099194D">
      <w:pPr>
        <w:pStyle w:val="ListParagraph"/>
        <w:jc w:val="both"/>
        <w:rPr>
          <w:color w:val="000000"/>
          <w:kern w:val="28"/>
          <w:sz w:val="24"/>
          <w:szCs w:val="24"/>
        </w:rPr>
      </w:pPr>
    </w:p>
    <w:p w:rsidR="001218B7" w:rsidRDefault="001218B7" w:rsidP="00C545D9">
      <w:pPr>
        <w:jc w:val="both"/>
        <w:rPr>
          <w:sz w:val="24"/>
          <w:szCs w:val="24"/>
        </w:rPr>
      </w:pPr>
      <w:r w:rsidRPr="00ED48EF">
        <w:rPr>
          <w:color w:val="000000"/>
          <w:sz w:val="24"/>
          <w:szCs w:val="24"/>
        </w:rPr>
        <w:t>Direkcija je, shodno svojim nadležnostima, sačinjavala izvješća, te davala mišljenja i prijedloge vezano za: dopunu Priloga institucija</w:t>
      </w:r>
      <w:r w:rsidR="0099194D">
        <w:rPr>
          <w:color w:val="000000"/>
          <w:sz w:val="24"/>
          <w:szCs w:val="24"/>
        </w:rPr>
        <w:t xml:space="preserve"> BiH</w:t>
      </w:r>
      <w:r w:rsidRPr="00ED48EF">
        <w:rPr>
          <w:color w:val="000000"/>
          <w:sz w:val="24"/>
          <w:szCs w:val="24"/>
        </w:rPr>
        <w:t xml:space="preserve"> za izradu izvješća o napretku Europske komisije za 2014. godinu i </w:t>
      </w:r>
      <w:r w:rsidRPr="00ED48EF">
        <w:rPr>
          <w:color w:val="000000"/>
          <w:sz w:val="24"/>
          <w:szCs w:val="24"/>
          <w:lang w:eastAsia="ar-SA"/>
        </w:rPr>
        <w:t>izradu Godišnjeg izvješća o napretku BiH u procesu europskih integracija;</w:t>
      </w:r>
      <w:r w:rsidRPr="00ED48EF">
        <w:rPr>
          <w:color w:val="FF0000"/>
          <w:sz w:val="24"/>
          <w:szCs w:val="24"/>
          <w:lang w:eastAsia="ar-SA"/>
        </w:rPr>
        <w:t xml:space="preserve"> </w:t>
      </w:r>
      <w:r w:rsidRPr="00ED48EF">
        <w:rPr>
          <w:sz w:val="24"/>
          <w:szCs w:val="24"/>
          <w:lang w:eastAsia="ar-SA"/>
        </w:rPr>
        <w:t>vršila također:</w:t>
      </w:r>
      <w:r w:rsidRPr="00ED48EF">
        <w:rPr>
          <w:color w:val="FF0000"/>
          <w:sz w:val="24"/>
          <w:szCs w:val="24"/>
          <w:lang w:eastAsia="ar-SA"/>
        </w:rPr>
        <w:t xml:space="preserve"> </w:t>
      </w:r>
      <w:r w:rsidRPr="00ED48EF">
        <w:rPr>
          <w:color w:val="000000"/>
          <w:sz w:val="24"/>
          <w:szCs w:val="24"/>
        </w:rPr>
        <w:t>monitoring Odluke o bezvizn</w:t>
      </w:r>
      <w:r w:rsidR="0099194D">
        <w:rPr>
          <w:color w:val="000000"/>
          <w:sz w:val="24"/>
          <w:szCs w:val="24"/>
        </w:rPr>
        <w:t xml:space="preserve">om režimu za građane BiH u EU; </w:t>
      </w:r>
      <w:r w:rsidRPr="00ED48EF">
        <w:rPr>
          <w:color w:val="000000"/>
          <w:sz w:val="24"/>
          <w:szCs w:val="24"/>
        </w:rPr>
        <w:t>samoprocjenu Individualnog partnerskog plana BiH - IPAP vezano za NATO integracije; procjenu kodeks ponašanja u vojno-političkim aspektima sigurnosti; implementaciju Revidiranog Akcijskog plana 1 (RAP1) Strategije reforme javne uprave; provedbu Konvencija Međun</w:t>
      </w:r>
      <w:r w:rsidR="0099194D">
        <w:rPr>
          <w:color w:val="000000"/>
          <w:sz w:val="24"/>
          <w:szCs w:val="24"/>
        </w:rPr>
        <w:t>arodne organizacije rada (MOR);</w:t>
      </w:r>
      <w:r w:rsidRPr="00ED48EF">
        <w:rPr>
          <w:bCs/>
          <w:color w:val="000000"/>
          <w:sz w:val="24"/>
          <w:szCs w:val="24"/>
        </w:rPr>
        <w:t xml:space="preserve"> </w:t>
      </w:r>
      <w:r w:rsidRPr="00ED48EF">
        <w:rPr>
          <w:color w:val="000000"/>
          <w:sz w:val="24"/>
          <w:szCs w:val="24"/>
        </w:rPr>
        <w:t xml:space="preserve">nacrt Univerzalnog periodičnog pregleda </w:t>
      </w:r>
      <w:r w:rsidR="0099194D">
        <w:rPr>
          <w:sz w:val="24"/>
          <w:szCs w:val="24"/>
        </w:rPr>
        <w:t>o stanju ljudskih</w:t>
      </w:r>
      <w:r w:rsidRPr="00ED48EF">
        <w:rPr>
          <w:sz w:val="24"/>
          <w:szCs w:val="24"/>
        </w:rPr>
        <w:t xml:space="preserve"> prava u Bosni i Hercegovini; postupak prid</w:t>
      </w:r>
      <w:r w:rsidR="0099194D">
        <w:rPr>
          <w:sz w:val="24"/>
          <w:szCs w:val="24"/>
        </w:rPr>
        <w:t>ruživanja BiHe</w:t>
      </w:r>
      <w:r w:rsidRPr="00ED48EF">
        <w:rPr>
          <w:sz w:val="24"/>
          <w:szCs w:val="24"/>
        </w:rPr>
        <w:t xml:space="preserve"> Europskom centru za globalnu međuzavisnost i solidarnost (Centar sjever-jug).</w:t>
      </w:r>
    </w:p>
    <w:p w:rsidR="0099194D" w:rsidRPr="00ED48EF" w:rsidRDefault="0099194D" w:rsidP="00C545D9">
      <w:pPr>
        <w:jc w:val="both"/>
        <w:rPr>
          <w:sz w:val="24"/>
          <w:szCs w:val="24"/>
        </w:rPr>
      </w:pPr>
    </w:p>
    <w:p w:rsidR="001218B7" w:rsidRPr="0099194D" w:rsidRDefault="0099194D" w:rsidP="0099194D">
      <w:pPr>
        <w:jc w:val="both"/>
        <w:rPr>
          <w:kern w:val="28"/>
          <w:sz w:val="22"/>
          <w:szCs w:val="22"/>
        </w:rPr>
      </w:pPr>
      <w:bookmarkStart w:id="92" w:name="_Toc377552424"/>
      <w:bookmarkStart w:id="93" w:name="_Toc377552555"/>
      <w:r w:rsidRPr="0099194D">
        <w:rPr>
          <w:kern w:val="28"/>
          <w:sz w:val="22"/>
          <w:szCs w:val="22"/>
        </w:rPr>
        <w:t xml:space="preserve">PLANIRANI </w:t>
      </w:r>
      <w:r>
        <w:rPr>
          <w:kern w:val="28"/>
          <w:sz w:val="22"/>
          <w:szCs w:val="22"/>
        </w:rPr>
        <w:t xml:space="preserve"> </w:t>
      </w:r>
      <w:r w:rsidRPr="0099194D">
        <w:rPr>
          <w:kern w:val="28"/>
          <w:sz w:val="22"/>
          <w:szCs w:val="22"/>
        </w:rPr>
        <w:t xml:space="preserve">I </w:t>
      </w:r>
      <w:r>
        <w:rPr>
          <w:kern w:val="28"/>
          <w:sz w:val="22"/>
          <w:szCs w:val="22"/>
        </w:rPr>
        <w:t xml:space="preserve"> </w:t>
      </w:r>
      <w:r w:rsidRPr="0099194D">
        <w:rPr>
          <w:kern w:val="28"/>
          <w:sz w:val="22"/>
          <w:szCs w:val="22"/>
        </w:rPr>
        <w:t xml:space="preserve">REALIZIRANI </w:t>
      </w:r>
      <w:r>
        <w:rPr>
          <w:kern w:val="28"/>
          <w:sz w:val="22"/>
          <w:szCs w:val="22"/>
        </w:rPr>
        <w:t xml:space="preserve"> </w:t>
      </w:r>
      <w:r w:rsidRPr="0099194D">
        <w:rPr>
          <w:kern w:val="28"/>
          <w:sz w:val="22"/>
          <w:szCs w:val="22"/>
        </w:rPr>
        <w:t>PROGRAMSKI</w:t>
      </w:r>
      <w:r>
        <w:rPr>
          <w:kern w:val="28"/>
          <w:sz w:val="22"/>
          <w:szCs w:val="22"/>
        </w:rPr>
        <w:t xml:space="preserve"> </w:t>
      </w:r>
      <w:r w:rsidRPr="0099194D">
        <w:rPr>
          <w:kern w:val="28"/>
          <w:sz w:val="22"/>
          <w:szCs w:val="22"/>
        </w:rPr>
        <w:t xml:space="preserve"> ZADACI</w:t>
      </w:r>
      <w:bookmarkEnd w:id="92"/>
      <w:bookmarkEnd w:id="93"/>
      <w:r w:rsidRPr="0099194D">
        <w:rPr>
          <w:kern w:val="28"/>
          <w:sz w:val="22"/>
          <w:szCs w:val="22"/>
        </w:rPr>
        <w:t xml:space="preserve"> </w:t>
      </w:r>
    </w:p>
    <w:p w:rsidR="0099194D" w:rsidRPr="0099194D" w:rsidRDefault="0099194D" w:rsidP="0099194D">
      <w:pPr>
        <w:jc w:val="both"/>
        <w:rPr>
          <w:kern w:val="28"/>
          <w:sz w:val="24"/>
          <w:szCs w:val="24"/>
        </w:rPr>
      </w:pPr>
    </w:p>
    <w:p w:rsidR="001218B7" w:rsidRPr="0099194D" w:rsidRDefault="001218B7" w:rsidP="00C545D9">
      <w:pPr>
        <w:jc w:val="both"/>
        <w:rPr>
          <w:i/>
          <w:sz w:val="24"/>
          <w:szCs w:val="24"/>
        </w:rPr>
      </w:pPr>
      <w:bookmarkStart w:id="94" w:name="_Toc377552425"/>
      <w:bookmarkStart w:id="95" w:name="_Toc377552556"/>
      <w:r w:rsidRPr="0099194D">
        <w:rPr>
          <w:i/>
          <w:sz w:val="24"/>
          <w:szCs w:val="24"/>
        </w:rPr>
        <w:t>Koordinacija i suradnja</w:t>
      </w:r>
      <w:bookmarkEnd w:id="94"/>
      <w:bookmarkEnd w:id="95"/>
      <w:r w:rsidRPr="0099194D">
        <w:rPr>
          <w:i/>
          <w:sz w:val="24"/>
          <w:szCs w:val="24"/>
        </w:rPr>
        <w:t xml:space="preserve"> </w:t>
      </w:r>
    </w:p>
    <w:p w:rsidR="001218B7" w:rsidRPr="00ED48EF" w:rsidRDefault="001218B7" w:rsidP="00C545D9">
      <w:pPr>
        <w:jc w:val="both"/>
        <w:rPr>
          <w:color w:val="000000"/>
          <w:sz w:val="24"/>
          <w:szCs w:val="24"/>
        </w:rPr>
      </w:pPr>
      <w:r w:rsidRPr="0062547D">
        <w:rPr>
          <w:i/>
          <w:color w:val="000000"/>
          <w:sz w:val="24"/>
          <w:szCs w:val="24"/>
        </w:rPr>
        <w:t>Komunikacija, suradnja i koordinacija između policijskih tijela BiH.</w:t>
      </w:r>
      <w:r w:rsidRPr="00ED48EF">
        <w:rPr>
          <w:color w:val="000000"/>
          <w:sz w:val="24"/>
          <w:szCs w:val="24"/>
        </w:rPr>
        <w:t xml:space="preserve"> S obzirom da je ostalo neriješeno pitanje </w:t>
      </w:r>
      <w:r w:rsidRPr="00ED48EF">
        <w:rPr>
          <w:rFonts w:eastAsia="Lucida Sans Unicode"/>
          <w:color w:val="000000"/>
          <w:kern w:val="3"/>
          <w:sz w:val="24"/>
          <w:szCs w:val="24"/>
        </w:rPr>
        <w:t>potpisivanja „Memoranduma o suradnji, pružanju pomoći i koordinaciji poslova iz oblasti obavještavanja i u oblasti zaštite ličnosti i objekata” i „</w:t>
      </w:r>
      <w:r w:rsidRPr="00ED48EF">
        <w:rPr>
          <w:color w:val="000000"/>
          <w:sz w:val="24"/>
          <w:szCs w:val="24"/>
        </w:rPr>
        <w:t xml:space="preserve">Memoranduma o zajedničkom postupanju policijskih agencija u kriznim situacijama“, u listopadu 2013. godine Direkcija je inicirala formiranje nove radne skupine sa zadatkom da se sačini i usuglasi tekst memoranduma koji bi regulirao oblast zajedničkog postupanja policijskih agencija u kriznim situacijama za područje Sarajeva. Nakon više radnih sastanaka, dana 10.6.2014. godine, potpisan je </w:t>
      </w:r>
      <w:r w:rsidRPr="00ED48EF">
        <w:rPr>
          <w:i/>
          <w:color w:val="000000"/>
          <w:sz w:val="24"/>
          <w:szCs w:val="24"/>
        </w:rPr>
        <w:t>„Sporazum o međusobnom pružanju pomoći i operativnoj suradnji agencija za provođenje zakona“</w:t>
      </w:r>
      <w:r w:rsidRPr="00ED48EF">
        <w:rPr>
          <w:color w:val="000000"/>
          <w:sz w:val="24"/>
          <w:szCs w:val="24"/>
        </w:rPr>
        <w:t>. Sporazum je potpisan od strane direktora Direkcije i predstavnika Državne agencije za istrage i zaštitu, Granične policije BiH, Federalne uprave policije i Ministarstva unutarnjih poslova Kantona Sarajevo.</w:t>
      </w:r>
    </w:p>
    <w:p w:rsidR="001218B7" w:rsidRPr="00ED48EF" w:rsidRDefault="001218B7" w:rsidP="00C545D9">
      <w:pPr>
        <w:jc w:val="both"/>
        <w:rPr>
          <w:color w:val="000000"/>
          <w:sz w:val="24"/>
          <w:szCs w:val="24"/>
        </w:rPr>
      </w:pPr>
      <w:r w:rsidRPr="00ED48EF">
        <w:rPr>
          <w:color w:val="000000"/>
          <w:sz w:val="24"/>
          <w:szCs w:val="24"/>
        </w:rPr>
        <w:t>Na traženje Ministarstva sigurnosti BiH, u 162 slučaja dostavljeni su dopisi za koordinaciju aktivnosti s Graničnom policijom BiH, koje se odnose za najavu ulaska i izlaska iz BiH pripadnika vojski zemalja koji su u sastavu EUFOR-a, te pripadnika vojnih jedinica, koje su sudjelovale u operaciji ,,ALTHEA” u BiH.</w:t>
      </w:r>
    </w:p>
    <w:p w:rsidR="001218B7" w:rsidRPr="00ED48EF" w:rsidRDefault="001218B7" w:rsidP="00C545D9">
      <w:pPr>
        <w:jc w:val="both"/>
        <w:rPr>
          <w:color w:val="FF0000"/>
          <w:sz w:val="24"/>
          <w:szCs w:val="24"/>
        </w:rPr>
      </w:pPr>
      <w:r w:rsidRPr="0062547D">
        <w:rPr>
          <w:i/>
          <w:color w:val="000000"/>
          <w:sz w:val="24"/>
          <w:szCs w:val="24"/>
        </w:rPr>
        <w:t>Komunikacija, suradnja i koordinacija između policijskih tijela BiH s odgovarajućim tijelima u BiH u vezi s pitanjima policijskih poslova međunarodnog karaktera ili u vezi s pitanjima koja su u nadležnosti Suda BiH.</w:t>
      </w:r>
      <w:r w:rsidRPr="00ED48EF">
        <w:rPr>
          <w:color w:val="000000"/>
          <w:sz w:val="24"/>
          <w:szCs w:val="24"/>
        </w:rPr>
        <w:t xml:space="preserve"> Postupalo se po sedam predmeta iniciranih od strane veleposlanstava, odnosno policijskih atašea u sklopu kojih je ostvarena suradnja s policijskim i drugim tijelima u BiH, te su prikupljene tražene informacije koje su dostavljene podnositeljima zahtjeva. Također se postupalo po više desetina predmeta koji su se odnosili na suradnju s drugim stranim i domaćim tijelima u BiH (EUFOR-om tri predmeta, Ministarstvom sigurnosti BiH 17 predmeta i dr.).</w:t>
      </w:r>
    </w:p>
    <w:p w:rsidR="001218B7" w:rsidRPr="00ED48EF" w:rsidRDefault="001218B7" w:rsidP="00C545D9">
      <w:pPr>
        <w:jc w:val="both"/>
        <w:rPr>
          <w:sz w:val="24"/>
          <w:szCs w:val="24"/>
        </w:rPr>
      </w:pPr>
      <w:r w:rsidRPr="00ED48EF">
        <w:rPr>
          <w:sz w:val="24"/>
          <w:szCs w:val="24"/>
          <w:lang w:eastAsia="sr-Latn-CS"/>
        </w:rPr>
        <w:t>Vršena je koordinacija između policijskih agencija u BiH i predstavnika Veleposlanstva</w:t>
      </w:r>
      <w:r w:rsidR="007011A4">
        <w:rPr>
          <w:sz w:val="24"/>
          <w:szCs w:val="24"/>
          <w:lang w:eastAsia="sr-Latn-CS"/>
        </w:rPr>
        <w:t xml:space="preserve"> R.</w:t>
      </w:r>
      <w:r w:rsidRPr="00ED48EF">
        <w:rPr>
          <w:sz w:val="24"/>
          <w:szCs w:val="24"/>
          <w:lang w:eastAsia="sr-Latn-CS"/>
        </w:rPr>
        <w:t xml:space="preserve"> Turske u BiH, prilikom poduzimanja aktivnosti na pratnji i zaštiti visokog vojnog izaslanstva Republike Turske koje je posjetilo BiH u svibnju 2014. godine. </w:t>
      </w:r>
      <w:r w:rsidRPr="00ED48EF">
        <w:rPr>
          <w:sz w:val="24"/>
          <w:szCs w:val="24"/>
        </w:rPr>
        <w:t>Shodno zahtjevima EUFOR-a od 30.4.2014. i 14.8.</w:t>
      </w:r>
      <w:r w:rsidR="007011A4">
        <w:rPr>
          <w:sz w:val="24"/>
          <w:szCs w:val="24"/>
        </w:rPr>
        <w:t xml:space="preserve">2014. godine, istim su </w:t>
      </w:r>
      <w:r w:rsidRPr="00ED48EF">
        <w:rPr>
          <w:sz w:val="24"/>
          <w:szCs w:val="24"/>
        </w:rPr>
        <w:t>dostavljeni podaci o broju policijskih službenika (državna, entitetska, kantonalna razina), broju policijskih službenika koji su obučeni za djelovanje u slučaju nemira, demonstracija, zatim opremljenosti policijskih agencija u BiH za djelovanje u slučaju nemira ili demonstracija u policijskim agencijama u BiH, te rezultati izvr</w:t>
      </w:r>
      <w:r w:rsidR="007011A4">
        <w:rPr>
          <w:sz w:val="24"/>
          <w:szCs w:val="24"/>
        </w:rPr>
        <w:t xml:space="preserve">šenih provjera </w:t>
      </w:r>
      <w:r w:rsidRPr="00ED48EF">
        <w:rPr>
          <w:sz w:val="24"/>
          <w:szCs w:val="24"/>
        </w:rPr>
        <w:t>vezano za jednog državljanina Ruske Federacije. Dani su prijedlozi i sugestije na novi prijedlog teksta Sporazuma između Ministarstva sigurnosti BiH i Federalne službe Ruske Federacije za kontrolu trgovine narkoticima o suradnji u borbi protiv ilegalne trgovine opojnim drogama, psihotropnim tvarima i njihovim prokursorima, a predstavnik Direkcije je određen kao kontakt-osoba zadužena za provođenje Sporazuma između BiH i Češke Republike o suradnji u borbi protiv kriminala, posebno terorizma, ilegalne trgovine opojnim drogama i psihotropnim supstancijama i organiziranog kriminala.</w:t>
      </w:r>
    </w:p>
    <w:p w:rsidR="001218B7" w:rsidRPr="00ED48EF" w:rsidRDefault="00237B7D" w:rsidP="00C545D9">
      <w:pPr>
        <w:jc w:val="both"/>
        <w:rPr>
          <w:sz w:val="24"/>
          <w:szCs w:val="24"/>
        </w:rPr>
      </w:pPr>
      <w:r>
        <w:rPr>
          <w:sz w:val="24"/>
          <w:szCs w:val="24"/>
        </w:rPr>
        <w:t>Urađen je</w:t>
      </w:r>
      <w:r w:rsidR="001218B7" w:rsidRPr="00ED48EF">
        <w:rPr>
          <w:sz w:val="24"/>
          <w:szCs w:val="24"/>
        </w:rPr>
        <w:t xml:space="preserve"> pregled dosadašnje suradnje, aktualnih pitanja i drugih relevantnih informacija iz nadležnosti Direkcije, a u vezi sastanaka dužnosnika BiH s predstavnicima izaslanstava Francuske, Izraela, Kine, Indije, Srbije, Egipta, Ujedinjenih Arapskih Emirata, Kuvajta, Katara, Bahreina, Palestine, Švicarske Konfederacije, Singapura, Filipina, Koreje, Malezije, Indonezije, Italije, veleposlanikom Misije OSCE-a u BiH i političkim direktorom za zapadni Balkan iz Ujedinjenog Kraljevstva. Direkcija je imala koordinirajuću ulogu između predstavnika policijskih tijela (MUP Kantona Sarajevo, MUP Republike Srpske, MUP Zeničko-dobojskog kantona, MUP Srednjobosanskog kantona) i predstavnika Veleposlanstva Republike Francuske u BiH prilikom organizaciji biciklističke trke „Sarajevo Grand Prix“, koja je održana na području gradova Sarajeva i Istočnog Sarajeva. Ostvarena je suradnja s Nogometnim savezom BiH povodom realizacije aktivnosti koje su se odnosile na koordinaciju po pitanju osiguranja utakmica reprezentacija BiH.</w:t>
      </w:r>
    </w:p>
    <w:p w:rsidR="001218B7" w:rsidRPr="00ED48EF" w:rsidRDefault="001218B7" w:rsidP="00C545D9">
      <w:pPr>
        <w:jc w:val="both"/>
        <w:rPr>
          <w:sz w:val="24"/>
          <w:szCs w:val="24"/>
        </w:rPr>
      </w:pPr>
      <w:r w:rsidRPr="00ED48EF">
        <w:rPr>
          <w:sz w:val="24"/>
          <w:szCs w:val="24"/>
        </w:rPr>
        <w:t>U organizaciji Direkcije realizirana je radionica na temu „Primjena odredbi članka 162. b) Kaznenog zakona BiH („</w:t>
      </w:r>
      <w:r w:rsidR="00237B7D">
        <w:rPr>
          <w:sz w:val="24"/>
          <w:szCs w:val="24"/>
        </w:rPr>
        <w:t>Sl.</w:t>
      </w:r>
      <w:r w:rsidRPr="00ED48EF">
        <w:rPr>
          <w:sz w:val="24"/>
          <w:szCs w:val="24"/>
        </w:rPr>
        <w:t xml:space="preserve"> glasnik BiH“, broj 47/14), koji se odnosi na protuzakonito formiranje i pridruživanje stranim paravojnim ili parapolicijskim formacijama“. Radionici su prisustvovali predstavnici Ministarstva sigurnosti BiH, Tužiteljstva BiH, Granične policije BiH, Obavještajno-sigurnosne agencije BiH, Policije Brčko Distrikta BiH, MUP-a Republike Srpske, Federalne uprave policije, kantonalnih MUP-ova, Službe za poslove sa strancima BiH, veleposlanstava SAD-a</w:t>
      </w:r>
      <w:r w:rsidR="00237B7D">
        <w:rPr>
          <w:sz w:val="24"/>
          <w:szCs w:val="24"/>
        </w:rPr>
        <w:t>,</w:t>
      </w:r>
      <w:r w:rsidRPr="00ED48EF">
        <w:rPr>
          <w:sz w:val="24"/>
          <w:szCs w:val="24"/>
        </w:rPr>
        <w:t xml:space="preserve"> Ujedinjenog Kraljevstva i Republike Hrvatske, te ICITAP-a.</w:t>
      </w:r>
    </w:p>
    <w:p w:rsidR="001218B7" w:rsidRPr="00ED48EF" w:rsidRDefault="001218B7" w:rsidP="00C545D9">
      <w:pPr>
        <w:jc w:val="both"/>
        <w:rPr>
          <w:sz w:val="24"/>
          <w:szCs w:val="24"/>
        </w:rPr>
      </w:pPr>
      <w:r w:rsidRPr="00A5669F">
        <w:rPr>
          <w:i/>
          <w:sz w:val="24"/>
          <w:szCs w:val="24"/>
        </w:rPr>
        <w:t>Implementacija Sporazuma o uspostavljanju Sustava elektroničke razmjene podataka između policijskih tijela i tužiteljstava</w:t>
      </w:r>
      <w:r w:rsidRPr="00ED48EF">
        <w:rPr>
          <w:sz w:val="24"/>
          <w:szCs w:val="24"/>
        </w:rPr>
        <w:t xml:space="preserve">. Sporazum o uspostavljanju sustava elektroničke razmjene podataka iz evidencija policijskih tijela i tužiteljstava (Sustav) u potpunosti je implementiran </w:t>
      </w:r>
      <w:r w:rsidRPr="00ED48EF">
        <w:rPr>
          <w:sz w:val="24"/>
          <w:szCs w:val="24"/>
          <w:lang w:eastAsia="bs-Latn-BA"/>
        </w:rPr>
        <w:t>12.7.2013. godine. Broj prenesenih poruka preko Sustava u prosjeku iznosi 6 000 000 mjesečno. Od samog početka preko Sustava se nesmetano vrše i automatske provjere dokumenata od strane Granične policije BiH, koji dnevno izvrše preko 50 000 upita.</w:t>
      </w:r>
      <w:r w:rsidRPr="00ED48EF">
        <w:rPr>
          <w:sz w:val="24"/>
          <w:szCs w:val="24"/>
        </w:rPr>
        <w:t xml:space="preserve"> U lipnju 2013. godine f</w:t>
      </w:r>
      <w:r w:rsidRPr="00ED48EF">
        <w:rPr>
          <w:sz w:val="24"/>
          <w:szCs w:val="24"/>
          <w:lang w:eastAsia="bs-Latn-BA"/>
        </w:rPr>
        <w:t xml:space="preserve">ormiran je </w:t>
      </w:r>
      <w:r w:rsidRPr="00ED48EF">
        <w:rPr>
          <w:i/>
          <w:sz w:val="24"/>
          <w:szCs w:val="24"/>
        </w:rPr>
        <w:t>Radni tim za praćenje rada, koordinaciju aktivnosti i unapređenje rada Sustava</w:t>
      </w:r>
      <w:r w:rsidRPr="00ED48EF">
        <w:rPr>
          <w:i/>
          <w:sz w:val="24"/>
          <w:szCs w:val="24"/>
          <w:lang w:eastAsia="bs-Latn-BA"/>
        </w:rPr>
        <w:t>,</w:t>
      </w:r>
      <w:r w:rsidRPr="00ED48EF">
        <w:rPr>
          <w:sz w:val="24"/>
          <w:szCs w:val="24"/>
          <w:lang w:eastAsia="bs-Latn-BA"/>
        </w:rPr>
        <w:t xml:space="preserve"> koji je u </w:t>
      </w:r>
      <w:r w:rsidRPr="00ED48EF">
        <w:rPr>
          <w:sz w:val="24"/>
          <w:szCs w:val="24"/>
        </w:rPr>
        <w:t xml:space="preserve">2014. godini održao </w:t>
      </w:r>
      <w:r w:rsidR="00237B7D">
        <w:rPr>
          <w:sz w:val="24"/>
          <w:szCs w:val="24"/>
        </w:rPr>
        <w:t xml:space="preserve">šest </w:t>
      </w:r>
      <w:r w:rsidRPr="00ED48EF">
        <w:rPr>
          <w:sz w:val="24"/>
          <w:szCs w:val="24"/>
        </w:rPr>
        <w:t>radnih sastanaka.</w:t>
      </w:r>
    </w:p>
    <w:p w:rsidR="001218B7" w:rsidRPr="00ED48EF" w:rsidRDefault="001218B7" w:rsidP="00C545D9">
      <w:pPr>
        <w:jc w:val="both"/>
        <w:rPr>
          <w:sz w:val="24"/>
          <w:szCs w:val="24"/>
          <w:lang w:eastAsia="ar-SA"/>
        </w:rPr>
      </w:pPr>
      <w:r w:rsidRPr="00ED48EF">
        <w:rPr>
          <w:sz w:val="24"/>
          <w:szCs w:val="24"/>
          <w:lang w:eastAsia="ar-SA"/>
        </w:rPr>
        <w:t>U svibnju 2014. godine, predstavnici IBM kompan</w:t>
      </w:r>
      <w:r w:rsidR="003074E7">
        <w:rPr>
          <w:sz w:val="24"/>
          <w:szCs w:val="24"/>
          <w:lang w:eastAsia="ar-SA"/>
        </w:rPr>
        <w:t xml:space="preserve">ije su izvršili pregled stanja </w:t>
      </w:r>
      <w:r w:rsidRPr="00ED48EF">
        <w:rPr>
          <w:sz w:val="24"/>
          <w:szCs w:val="24"/>
          <w:lang w:eastAsia="ar-SA"/>
        </w:rPr>
        <w:t xml:space="preserve">Sustava, te su tom prilikom utvrdili da se u bazi „logova“ – zapisa o događaju nalazi velika količina podataka što opterećuje Sustav, odnosno aplikaciju za pregled statistika. Iz navedenih razloga u četiri navrata došlo je do prestanka rada Sustava, koji su od strane Odsjeka za IT podršku Direkcije riješeni. U suradnji s Agencijom za policijsku potporu BiH, Državnom agencijom za istrage i zaštitu i Graničnom policijom BiH provedena je sjedinjena natječajna procedura za nabavu računalne opreme, odnosno nabavu potrebnih licencija za Sustav. Procedura je završena i izabrana je kompanija INFONET za održavanje središnje točke Sustava. </w:t>
      </w:r>
    </w:p>
    <w:p w:rsidR="001218B7" w:rsidRPr="00ED48EF" w:rsidRDefault="001218B7" w:rsidP="00C545D9">
      <w:pPr>
        <w:jc w:val="both"/>
        <w:rPr>
          <w:sz w:val="24"/>
          <w:szCs w:val="24"/>
          <w:lang w:eastAsia="ar-SA"/>
        </w:rPr>
      </w:pPr>
      <w:r w:rsidRPr="00ED48EF">
        <w:rPr>
          <w:sz w:val="24"/>
          <w:szCs w:val="24"/>
          <w:lang w:eastAsia="ar-SA"/>
        </w:rPr>
        <w:t>U kolovozu 2014. godine, Direkciji je isporučena oprema dobivena kroz projekt IPA 2010, nakon čega je od strane predstavnika kompanije „Lirex“ vršena njena instalacija, što je praćeno i koordinirano od strane Direkcije - Odsjeka za IT podršku. U okviru navedene instalacije i konfiguracije vršene su i aktivnosti na uspostavi udvajanja linka za pristup Direkcije na SDH mrežu i dinamičkog rutiranja u slučaju ispada primarnog linka.</w:t>
      </w:r>
    </w:p>
    <w:p w:rsidR="001218B7" w:rsidRPr="00ED48EF" w:rsidRDefault="001218B7" w:rsidP="00C545D9">
      <w:pPr>
        <w:jc w:val="both"/>
        <w:rPr>
          <w:rFonts w:eastAsia="Lucida Sans Unicode"/>
          <w:color w:val="000000"/>
          <w:kern w:val="3"/>
          <w:sz w:val="24"/>
          <w:szCs w:val="24"/>
        </w:rPr>
      </w:pPr>
      <w:r w:rsidRPr="00A5669F">
        <w:rPr>
          <w:i/>
          <w:color w:val="000000"/>
          <w:sz w:val="24"/>
          <w:szCs w:val="24"/>
        </w:rPr>
        <w:t>Prikupljanje, sjedinjavanje i analiziranje sigurnosne informacije od značaja za BiH. N</w:t>
      </w:r>
      <w:r w:rsidRPr="00A5669F">
        <w:rPr>
          <w:bCs/>
          <w:i/>
          <w:color w:val="000000"/>
          <w:sz w:val="24"/>
          <w:szCs w:val="24"/>
        </w:rPr>
        <w:t>a osnovu prikupljenih podataka od policijskih agencija i drugih izvora informacija vršena je izrada izvješća strateške i operativne prirode.</w:t>
      </w:r>
      <w:r w:rsidRPr="00ED48EF">
        <w:rPr>
          <w:bCs/>
          <w:color w:val="000000"/>
          <w:sz w:val="24"/>
          <w:szCs w:val="24"/>
        </w:rPr>
        <w:t xml:space="preserve"> Na osnovi biltena dnevnih događaja policijskih agencija u BiH (SIPA, GP BiH, MUP RS, FMUP i kantonalni MUP-ovi) i dnevnih izvješća sektora Direkcije, svakodnevno je sačinjavan bilten dnevnih događaja Direkcije koji je do sada </w:t>
      </w:r>
      <w:r w:rsidRPr="00ED48EF">
        <w:rPr>
          <w:rFonts w:eastAsia="Lucida Sans Unicode"/>
          <w:color w:val="000000"/>
          <w:kern w:val="3"/>
          <w:sz w:val="24"/>
          <w:szCs w:val="24"/>
        </w:rPr>
        <w:t>dostavljan direktoru Direkcije, te ostalim internim korisnicima unutar Direkcije. U 2015. godini planira se dostavljanje spomenutih biltena eksternim korisnicima koji će biti određeni odlukom</w:t>
      </w:r>
      <w:r w:rsidR="003074E7">
        <w:rPr>
          <w:rFonts w:eastAsia="Lucida Sans Unicode"/>
          <w:color w:val="000000"/>
          <w:kern w:val="3"/>
          <w:sz w:val="24"/>
          <w:szCs w:val="24"/>
        </w:rPr>
        <w:t xml:space="preserve"> direktora Direkcije.</w:t>
      </w:r>
      <w:r w:rsidRPr="00ED48EF">
        <w:rPr>
          <w:rFonts w:eastAsia="Lucida Sans Unicode"/>
          <w:color w:val="000000"/>
          <w:kern w:val="3"/>
          <w:sz w:val="24"/>
          <w:szCs w:val="24"/>
        </w:rPr>
        <w:t xml:space="preserve"> U Sektoru za stratešku analizu, procjene, planiranje i IT podršku </w:t>
      </w:r>
      <w:r w:rsidRPr="00ED48EF">
        <w:rPr>
          <w:color w:val="000000"/>
          <w:sz w:val="24"/>
          <w:szCs w:val="24"/>
        </w:rPr>
        <w:t>formirana je elektronička baza podataka za unos statističkih podataka iz b</w:t>
      </w:r>
      <w:r w:rsidRPr="00ED48EF">
        <w:rPr>
          <w:color w:val="000000"/>
          <w:sz w:val="24"/>
          <w:szCs w:val="24"/>
          <w:lang w:eastAsia="sr-Latn-CS"/>
        </w:rPr>
        <w:t>iltena dnevnih događaja Direkcije.</w:t>
      </w:r>
      <w:r w:rsidRPr="00ED48EF">
        <w:rPr>
          <w:color w:val="000000"/>
          <w:sz w:val="24"/>
          <w:szCs w:val="24"/>
        </w:rPr>
        <w:t xml:space="preserve"> </w:t>
      </w:r>
      <w:r w:rsidRPr="00ED48EF">
        <w:rPr>
          <w:color w:val="000000"/>
          <w:sz w:val="24"/>
          <w:szCs w:val="24"/>
          <w:lang w:eastAsia="sr-Latn-CS"/>
        </w:rPr>
        <w:t xml:space="preserve">U izvještajnom razdoblju, </w:t>
      </w:r>
      <w:r w:rsidRPr="00ED48EF">
        <w:rPr>
          <w:color w:val="000000"/>
          <w:sz w:val="24"/>
          <w:szCs w:val="24"/>
        </w:rPr>
        <w:t>iz spomenute baze podataka EUFOR-u su, na njihov zahtjev, dostavljana mjesečna statistička izvješća o stanju kriminaliteta u BiH za 2014. godinu.</w:t>
      </w:r>
    </w:p>
    <w:p w:rsidR="001218B7" w:rsidRPr="00ED48EF" w:rsidRDefault="001218B7" w:rsidP="00C545D9">
      <w:pPr>
        <w:jc w:val="both"/>
        <w:rPr>
          <w:i/>
          <w:color w:val="000000"/>
          <w:sz w:val="24"/>
          <w:szCs w:val="24"/>
        </w:rPr>
      </w:pPr>
      <w:r w:rsidRPr="00A5669F">
        <w:rPr>
          <w:i/>
          <w:color w:val="000000"/>
          <w:sz w:val="24"/>
          <w:szCs w:val="24"/>
        </w:rPr>
        <w:t xml:space="preserve">Aktivno sudjelovanje na razvoju strateških i akcijskih planova, kreiranje ostalih strateških dokumenata, vršenje koordinacije zajedničkih aktivnosti koje proizlaze iz državnih strategija i </w:t>
      </w:r>
      <w:r w:rsidR="00C96B3B" w:rsidRPr="00A5669F">
        <w:rPr>
          <w:i/>
          <w:color w:val="000000"/>
          <w:sz w:val="24"/>
          <w:szCs w:val="24"/>
        </w:rPr>
        <w:t xml:space="preserve">akcijskih planova, te praćenje </w:t>
      </w:r>
      <w:r w:rsidRPr="00A5669F">
        <w:rPr>
          <w:i/>
          <w:color w:val="000000"/>
          <w:sz w:val="24"/>
          <w:szCs w:val="24"/>
        </w:rPr>
        <w:t>njihove realizacije u okviru radnih</w:t>
      </w:r>
      <w:r w:rsidRPr="00C96B3B">
        <w:rPr>
          <w:b/>
          <w:color w:val="000000"/>
          <w:sz w:val="24"/>
          <w:szCs w:val="24"/>
        </w:rPr>
        <w:t xml:space="preserve"> </w:t>
      </w:r>
      <w:r w:rsidRPr="00A5669F">
        <w:rPr>
          <w:i/>
          <w:color w:val="000000"/>
          <w:sz w:val="24"/>
          <w:szCs w:val="24"/>
        </w:rPr>
        <w:t>skupina.</w:t>
      </w:r>
      <w:r w:rsidRPr="00ED48EF">
        <w:rPr>
          <w:color w:val="000000"/>
          <w:sz w:val="24"/>
          <w:szCs w:val="24"/>
        </w:rPr>
        <w:t xml:space="preserve"> Sačinjeni su Strateški plan i Akcijski plan za provedbu Strateškog plana Direkcije za koordinaciju policijskih tijela BiH (2014. – 2017.), Akcijski plan Direkcije za provedbu  Strategije za borbu protiv organiziranog kriminala u BiH (2014. – 2016.). Shodno obvezama iz Akcijskog plana za provedbu Strategije za borbu protiv korup</w:t>
      </w:r>
      <w:r w:rsidR="00C96B3B">
        <w:rPr>
          <w:color w:val="000000"/>
          <w:sz w:val="24"/>
          <w:szCs w:val="24"/>
        </w:rPr>
        <w:t xml:space="preserve">cije (2009. – 2014.), uz pomoć </w:t>
      </w:r>
      <w:r w:rsidRPr="00ED48EF">
        <w:rPr>
          <w:color w:val="000000"/>
          <w:sz w:val="24"/>
          <w:szCs w:val="24"/>
        </w:rPr>
        <w:t xml:space="preserve">Komisije Europske unije, u ožujku 2014. godine sačinjena je </w:t>
      </w:r>
      <w:r w:rsidRPr="00ED48EF">
        <w:rPr>
          <w:i/>
          <w:color w:val="000000"/>
          <w:sz w:val="24"/>
          <w:szCs w:val="24"/>
        </w:rPr>
        <w:t>Procjena institucionalnih kapaciteta</w:t>
      </w:r>
      <w:r w:rsidRPr="00ED48EF">
        <w:rPr>
          <w:color w:val="000000"/>
          <w:sz w:val="24"/>
          <w:szCs w:val="24"/>
        </w:rPr>
        <w:t>, a što je bila jedna od preporuka Ured</w:t>
      </w:r>
      <w:r w:rsidR="00C96B3B">
        <w:rPr>
          <w:color w:val="000000"/>
          <w:sz w:val="24"/>
          <w:szCs w:val="24"/>
        </w:rPr>
        <w:t xml:space="preserve">a za reviziju institucija BiH. </w:t>
      </w:r>
      <w:r w:rsidRPr="00ED48EF">
        <w:rPr>
          <w:color w:val="000000"/>
          <w:sz w:val="24"/>
          <w:szCs w:val="24"/>
        </w:rPr>
        <w:t>Isto tako, sačinjeno je evaluacijsko izvješće o postupanju po Akcijskom planu Direkc</w:t>
      </w:r>
      <w:r w:rsidR="00C96B3B">
        <w:rPr>
          <w:color w:val="000000"/>
          <w:sz w:val="24"/>
          <w:szCs w:val="24"/>
        </w:rPr>
        <w:t>ije za koordinaciju policijskih</w:t>
      </w:r>
      <w:r w:rsidRPr="00ED48EF">
        <w:rPr>
          <w:color w:val="000000"/>
          <w:sz w:val="24"/>
          <w:szCs w:val="24"/>
        </w:rPr>
        <w:t xml:space="preserve"> tijela BiH za borbu protiv korupcije (2011. – 2014.), te Izvješće o provedbi Akcijskog plana za borbu protiv korupcije Direkcije koje je dostavljeno Agenciji za prevenciju borbe protiv korupcije i koordinaciju borbe protiv korupcije. </w:t>
      </w:r>
    </w:p>
    <w:p w:rsidR="001218B7" w:rsidRPr="00ED48EF" w:rsidRDefault="001218B7" w:rsidP="00C545D9">
      <w:pPr>
        <w:jc w:val="both"/>
        <w:rPr>
          <w:color w:val="000000"/>
          <w:sz w:val="24"/>
          <w:szCs w:val="24"/>
        </w:rPr>
      </w:pPr>
      <w:r w:rsidRPr="00ED48EF">
        <w:rPr>
          <w:color w:val="000000"/>
          <w:sz w:val="24"/>
          <w:szCs w:val="24"/>
        </w:rPr>
        <w:t>Predstavnici Direkcije su dali puni doprinos u aktivnostima Operativne radne skupine za borbu protiv terorizma, Operativne radne skupine za borbu protiv ilegalne trgovine oružjem, Radne skupine za provedbu Akcijskog plana na sprečavanju i suzbijanju KD-a u vezi s motornim vozilima, Udarne skupine za borbu protiv trgovine ljudima i organizir</w:t>
      </w:r>
      <w:r w:rsidR="00C96B3B">
        <w:rPr>
          <w:color w:val="000000"/>
          <w:sz w:val="24"/>
          <w:szCs w:val="24"/>
        </w:rPr>
        <w:t>ane ilegalne imigracije u BiH</w:t>
      </w:r>
      <w:r w:rsidRPr="00ED48EF">
        <w:rPr>
          <w:color w:val="000000"/>
          <w:sz w:val="24"/>
          <w:szCs w:val="24"/>
        </w:rPr>
        <w:t xml:space="preserve">, </w:t>
      </w:r>
      <w:r w:rsidRPr="00ED48EF">
        <w:rPr>
          <w:color w:val="000000"/>
          <w:sz w:val="24"/>
          <w:szCs w:val="24"/>
          <w:lang w:eastAsia="sr-Latn-CS"/>
        </w:rPr>
        <w:t>Radne skupine komponente „B“ za daljnji razvoj dogovorenih uputa, operativnih priručnika i policijskih obrazaca i</w:t>
      </w:r>
      <w:r w:rsidRPr="00ED48EF">
        <w:rPr>
          <w:color w:val="000000"/>
          <w:sz w:val="24"/>
          <w:szCs w:val="24"/>
        </w:rPr>
        <w:t xml:space="preserve"> Radne podskupine POLICIJA (RpG-C) u sklopu implementacije projekta pod nazivom „Podrška institucijama u okviru sustava za provođenje prava intelektualnog vlasništva u BiH“. U okviru Radne skupine za provedbu Akcijskog plana na sprečavanju i suzbijanju KD-a u vezi s motornim vozilima izrađen je „</w:t>
      </w:r>
      <w:r w:rsidRPr="00ED48EF">
        <w:rPr>
          <w:bCs/>
          <w:i/>
          <w:color w:val="000000"/>
          <w:sz w:val="24"/>
          <w:szCs w:val="24"/>
        </w:rPr>
        <w:t>Priručnik za identifikaciju vozila”</w:t>
      </w:r>
      <w:r w:rsidRPr="00ED48EF">
        <w:rPr>
          <w:bCs/>
          <w:color w:val="000000"/>
          <w:sz w:val="24"/>
          <w:szCs w:val="24"/>
        </w:rPr>
        <w:t xml:space="preserve"> koji je tiskan u 500 primjeraka.</w:t>
      </w:r>
    </w:p>
    <w:p w:rsidR="001218B7" w:rsidRPr="00ED48EF" w:rsidRDefault="001218B7" w:rsidP="00C545D9">
      <w:pPr>
        <w:jc w:val="both"/>
        <w:rPr>
          <w:color w:val="0D0D0D"/>
          <w:sz w:val="24"/>
          <w:szCs w:val="24"/>
          <w:lang w:eastAsia="bs-Latn-BA"/>
        </w:rPr>
      </w:pPr>
      <w:r w:rsidRPr="00A5669F">
        <w:rPr>
          <w:i/>
          <w:sz w:val="24"/>
          <w:szCs w:val="24"/>
        </w:rPr>
        <w:t>Priprema, kandidiranje i realizacija projekata iz oblas</w:t>
      </w:r>
      <w:r w:rsidR="00C96B3B" w:rsidRPr="00A5669F">
        <w:rPr>
          <w:i/>
          <w:sz w:val="24"/>
          <w:szCs w:val="24"/>
        </w:rPr>
        <w:t xml:space="preserve">ti policijskih poslova koji se </w:t>
      </w:r>
      <w:r w:rsidRPr="00A5669F">
        <w:rPr>
          <w:i/>
          <w:sz w:val="24"/>
          <w:szCs w:val="24"/>
        </w:rPr>
        <w:t xml:space="preserve">financiraju iz sredstava IPA, TAIEX i drugih fondova. </w:t>
      </w:r>
      <w:r w:rsidRPr="00A5669F">
        <w:rPr>
          <w:i/>
          <w:color w:val="000000"/>
          <w:sz w:val="24"/>
          <w:szCs w:val="24"/>
        </w:rPr>
        <w:t>Dana 28. 2. 2014. go</w:t>
      </w:r>
      <w:r w:rsidR="00C96B3B" w:rsidRPr="00A5669F">
        <w:rPr>
          <w:i/>
          <w:color w:val="000000"/>
          <w:sz w:val="24"/>
          <w:szCs w:val="24"/>
        </w:rPr>
        <w:t xml:space="preserve">dine, okončan je dvogodišnji </w:t>
      </w:r>
      <w:r w:rsidRPr="00A5669F">
        <w:rPr>
          <w:i/>
          <w:color w:val="000000"/>
          <w:sz w:val="24"/>
          <w:szCs w:val="24"/>
        </w:rPr>
        <w:t>projekt IPA 2008 “Twinning pomoć Direkciji za koordinaciju</w:t>
      </w:r>
      <w:r w:rsidRPr="00C96B3B">
        <w:rPr>
          <w:b/>
          <w:color w:val="000000"/>
          <w:sz w:val="24"/>
          <w:szCs w:val="24"/>
        </w:rPr>
        <w:t xml:space="preserve"> </w:t>
      </w:r>
      <w:r w:rsidRPr="00A5669F">
        <w:rPr>
          <w:i/>
          <w:color w:val="000000"/>
          <w:sz w:val="24"/>
          <w:szCs w:val="24"/>
        </w:rPr>
        <w:t>policijskih tijela BiH“.</w:t>
      </w:r>
      <w:r w:rsidRPr="00ED48EF">
        <w:rPr>
          <w:color w:val="000000"/>
          <w:sz w:val="24"/>
          <w:szCs w:val="24"/>
        </w:rPr>
        <w:t xml:space="preserve"> O realizaciji projekta sačinjen je Zbornik izvješća, koji je uručen menadžmentu Direkcije i nositeljima pojedinih komponenti. </w:t>
      </w:r>
      <w:r w:rsidRPr="00ED48EF">
        <w:rPr>
          <w:color w:val="000000"/>
          <w:sz w:val="24"/>
          <w:szCs w:val="24"/>
          <w:lang w:eastAsia="ar-SA"/>
        </w:rPr>
        <w:t xml:space="preserve">Također, u 2014. godini realiziran je i projekt IPA 2010 – „Podrška u oblasti provođenja zakona“ s međunarodnim partnerima iz Austrije, Njemačke, Slovenije i Mađarske. </w:t>
      </w:r>
      <w:r w:rsidRPr="00ED48EF">
        <w:rPr>
          <w:color w:val="000000"/>
          <w:sz w:val="24"/>
          <w:szCs w:val="24"/>
        </w:rPr>
        <w:t xml:space="preserve">U 2014. godini u okviru ovog projekta održano je 17 obuka, jedna studijska posjeta, dvije konferencije i jedna prezentacija, te je proveden proces „Procjena institucionalnih kapaciteta Direkcije“. </w:t>
      </w:r>
      <w:r w:rsidRPr="00ED48EF">
        <w:rPr>
          <w:bCs/>
          <w:color w:val="0D0D0D"/>
          <w:sz w:val="24"/>
          <w:szCs w:val="24"/>
        </w:rPr>
        <w:t xml:space="preserve">Realizirane su aktivnosti u okviru projekta </w:t>
      </w:r>
      <w:r w:rsidRPr="00ED48EF">
        <w:rPr>
          <w:bCs/>
          <w:i/>
          <w:color w:val="0D0D0D"/>
          <w:sz w:val="24"/>
          <w:szCs w:val="24"/>
        </w:rPr>
        <w:t>„Podrška provedbi zakona IPA</w:t>
      </w:r>
      <w:r w:rsidRPr="00ED48EF">
        <w:rPr>
          <w:bCs/>
          <w:color w:val="0D0D0D"/>
          <w:sz w:val="24"/>
          <w:szCs w:val="24"/>
        </w:rPr>
        <w:t xml:space="preserve"> </w:t>
      </w:r>
      <w:r w:rsidRPr="00ED48EF">
        <w:rPr>
          <w:bCs/>
          <w:i/>
          <w:color w:val="0D0D0D"/>
          <w:sz w:val="24"/>
          <w:szCs w:val="24"/>
        </w:rPr>
        <w:t>2012”.</w:t>
      </w:r>
      <w:r w:rsidRPr="00ED48EF">
        <w:rPr>
          <w:bCs/>
          <w:color w:val="0D0D0D"/>
          <w:sz w:val="24"/>
          <w:szCs w:val="24"/>
        </w:rPr>
        <w:t xml:space="preserve"> Projekt će se realizirati u suradnji s ekspertima iz Austrije, Slovenije i Hrvatske</w:t>
      </w:r>
      <w:r w:rsidR="00C96B3B">
        <w:rPr>
          <w:bCs/>
          <w:color w:val="0D0D0D"/>
          <w:sz w:val="24"/>
          <w:szCs w:val="24"/>
        </w:rPr>
        <w:t xml:space="preserve"> i bit će </w:t>
      </w:r>
      <w:r w:rsidRPr="00ED48EF">
        <w:rPr>
          <w:bCs/>
          <w:color w:val="0D0D0D"/>
          <w:sz w:val="24"/>
          <w:szCs w:val="24"/>
        </w:rPr>
        <w:t xml:space="preserve">implementiran kroz četiri komponente i osam radnih skupina koje se odnose na međunarodnu policijsku suradnju, upravljanje ljudskim resursima, strateško planiranje, profesionalne standarde, obuke službenika, istrage i primjene posebnih istražnih tehnika i proces harmonizacije za acquis i za primjenu međunarodnih obveza. </w:t>
      </w:r>
    </w:p>
    <w:p w:rsidR="001218B7" w:rsidRPr="00ED48EF" w:rsidRDefault="001218B7" w:rsidP="00C545D9">
      <w:pPr>
        <w:jc w:val="both"/>
        <w:rPr>
          <w:bCs/>
          <w:color w:val="0D0D0D"/>
          <w:sz w:val="24"/>
          <w:szCs w:val="24"/>
          <w:lang w:eastAsia="sr-Latn-CS"/>
        </w:rPr>
      </w:pPr>
      <w:r w:rsidRPr="00ED48EF">
        <w:rPr>
          <w:color w:val="0D0D0D"/>
          <w:sz w:val="24"/>
          <w:szCs w:val="24"/>
        </w:rPr>
        <w:t xml:space="preserve">Rađeno je na pripremi projekta </w:t>
      </w:r>
      <w:r w:rsidRPr="00ED48EF">
        <w:rPr>
          <w:i/>
          <w:color w:val="0D0D0D"/>
          <w:sz w:val="24"/>
          <w:szCs w:val="24"/>
        </w:rPr>
        <w:t xml:space="preserve">„Sustav izvještavanja o incidentima“, </w:t>
      </w:r>
      <w:r w:rsidRPr="00ED48EF">
        <w:rPr>
          <w:color w:val="0D0D0D"/>
          <w:sz w:val="24"/>
          <w:szCs w:val="24"/>
        </w:rPr>
        <w:t>koji se realizira u suradnji s kolegama iz policija</w:t>
      </w:r>
      <w:r w:rsidRPr="00ED48EF">
        <w:rPr>
          <w:i/>
          <w:color w:val="0D0D0D"/>
          <w:sz w:val="24"/>
          <w:szCs w:val="24"/>
        </w:rPr>
        <w:t xml:space="preserve"> </w:t>
      </w:r>
      <w:r w:rsidRPr="00ED48EF">
        <w:rPr>
          <w:bCs/>
          <w:color w:val="0D0D0D"/>
          <w:sz w:val="24"/>
          <w:szCs w:val="24"/>
          <w:lang w:eastAsia="sr-Latn-CS"/>
        </w:rPr>
        <w:t>Rumunjske i Slovenije, uz podršku TAIEX-a.</w:t>
      </w:r>
      <w:r w:rsidRPr="00ED48EF">
        <w:rPr>
          <w:color w:val="0D0D0D"/>
          <w:sz w:val="24"/>
          <w:szCs w:val="24"/>
        </w:rPr>
        <w:t xml:space="preserve"> U izvještajnom razdoblju realizirane su četiri ekspertne posjete</w:t>
      </w:r>
      <w:r w:rsidRPr="00ED48EF">
        <w:rPr>
          <w:bCs/>
          <w:color w:val="0D0D0D"/>
          <w:sz w:val="24"/>
          <w:szCs w:val="24"/>
          <w:lang w:eastAsia="sr-Latn-CS"/>
        </w:rPr>
        <w:t xml:space="preserve"> kolega iz Rumunjske i Slovenije, u</w:t>
      </w:r>
      <w:r w:rsidRPr="00ED48EF">
        <w:rPr>
          <w:color w:val="0D0D0D"/>
          <w:sz w:val="24"/>
          <w:szCs w:val="24"/>
        </w:rPr>
        <w:t xml:space="preserve"> okviru kojih </w:t>
      </w:r>
      <w:r w:rsidR="00C96B3B">
        <w:rPr>
          <w:bCs/>
          <w:color w:val="0D0D0D"/>
          <w:sz w:val="24"/>
          <w:szCs w:val="24"/>
          <w:lang w:eastAsia="sr-Latn-CS"/>
        </w:rPr>
        <w:t xml:space="preserve">su </w:t>
      </w:r>
      <w:r w:rsidRPr="00ED48EF">
        <w:rPr>
          <w:bCs/>
          <w:color w:val="0D0D0D"/>
          <w:sz w:val="24"/>
          <w:szCs w:val="24"/>
          <w:lang w:eastAsia="sr-Latn-CS"/>
        </w:rPr>
        <w:t xml:space="preserve">stvoreni preduvjeti za otpočinjanje pilot-projekta, te je održana prezentacija na temu </w:t>
      </w:r>
      <w:r w:rsidRPr="00ED48EF">
        <w:rPr>
          <w:color w:val="0D0D0D"/>
          <w:sz w:val="24"/>
          <w:szCs w:val="24"/>
        </w:rPr>
        <w:t>„Sustav za izvještavanje o incidentima“ podržanog GIS tehnologijom</w:t>
      </w:r>
      <w:r w:rsidRPr="00ED48EF">
        <w:rPr>
          <w:bCs/>
          <w:color w:val="0D0D0D"/>
          <w:sz w:val="24"/>
          <w:szCs w:val="24"/>
          <w:lang w:eastAsia="sr-Latn-CS"/>
        </w:rPr>
        <w:t xml:space="preserve">. U projektu je angažirana i kompanija „Intergrap“ iz Bukurešta, koja je realizirala </w:t>
      </w:r>
      <w:r w:rsidRPr="00ED48EF">
        <w:rPr>
          <w:sz w:val="24"/>
          <w:szCs w:val="24"/>
        </w:rPr>
        <w:t xml:space="preserve">pripremu pilot-projekta i stvorila </w:t>
      </w:r>
      <w:r w:rsidRPr="00ED48EF">
        <w:rPr>
          <w:bCs/>
          <w:color w:val="0D0D0D"/>
          <w:sz w:val="24"/>
          <w:szCs w:val="24"/>
          <w:lang w:eastAsia="sr-Latn-CS"/>
        </w:rPr>
        <w:t>tehničke pretpostavke</w:t>
      </w:r>
      <w:r w:rsidRPr="00ED48EF">
        <w:rPr>
          <w:color w:val="0D0D0D"/>
          <w:sz w:val="24"/>
          <w:szCs w:val="24"/>
        </w:rPr>
        <w:t xml:space="preserve"> za njegovu implementaciju. S</w:t>
      </w:r>
      <w:r w:rsidRPr="00ED48EF">
        <w:rPr>
          <w:bCs/>
          <w:color w:val="0D0D0D"/>
          <w:sz w:val="24"/>
          <w:szCs w:val="24"/>
          <w:lang w:eastAsia="sr-Latn-CS"/>
        </w:rPr>
        <w:t>hodno ranijim aktivnostima projekt će se realizirati u Prvoj policijskoj upravi MUP-a Kantona Sarajevo.</w:t>
      </w:r>
    </w:p>
    <w:p w:rsidR="001218B7" w:rsidRPr="00ED48EF" w:rsidRDefault="001218B7" w:rsidP="00C545D9">
      <w:pPr>
        <w:jc w:val="both"/>
        <w:rPr>
          <w:color w:val="000000"/>
          <w:sz w:val="24"/>
          <w:szCs w:val="24"/>
          <w:lang w:eastAsia="ar-SA"/>
        </w:rPr>
      </w:pPr>
      <w:r w:rsidRPr="00ED48EF">
        <w:rPr>
          <w:color w:val="000000"/>
          <w:sz w:val="24"/>
          <w:szCs w:val="24"/>
          <w:lang w:eastAsia="ar-SA"/>
        </w:rPr>
        <w:t xml:space="preserve">U suradnji s </w:t>
      </w:r>
      <w:r w:rsidRPr="00ED48EF">
        <w:rPr>
          <w:bCs/>
          <w:color w:val="000000"/>
          <w:sz w:val="24"/>
          <w:szCs w:val="24"/>
          <w:lang w:eastAsia="ar-SA"/>
        </w:rPr>
        <w:t xml:space="preserve">projektnim timom u koji su uključeni predstavnici policija Rumunjske, Češke, Slovenije </w:t>
      </w:r>
      <w:r w:rsidRPr="00ED48EF">
        <w:rPr>
          <w:color w:val="000000"/>
          <w:sz w:val="24"/>
          <w:szCs w:val="24"/>
          <w:lang w:eastAsia="ar-SA"/>
        </w:rPr>
        <w:t>provedene su aktivnosti na pripremi prijedloga “twinning” projekta po pozivu Europske komisije FCT-10-2014 „</w:t>
      </w:r>
      <w:r w:rsidRPr="00ED48EF">
        <w:rPr>
          <w:i/>
          <w:color w:val="000000"/>
          <w:sz w:val="24"/>
          <w:szCs w:val="24"/>
          <w:lang w:eastAsia="ar-SA"/>
        </w:rPr>
        <w:t>Inovativna rješenja za suzbijanje sigurnosnih izazova povezanih s velikim urbanim sredinama“</w:t>
      </w:r>
      <w:r w:rsidRPr="00ED48EF">
        <w:rPr>
          <w:color w:val="000000"/>
          <w:sz w:val="24"/>
          <w:szCs w:val="24"/>
          <w:lang w:eastAsia="ar-SA"/>
        </w:rPr>
        <w:t>, a koji se odnosi na daljnju podršku implementaciji sustava za izvještavanje o incidentima podržanog 3D mapiranjem i GIS analizama, uz primjenu najboljih praksi i rješenja iz ove oblasti. Projekt je prijavljen na objavlj</w:t>
      </w:r>
      <w:r w:rsidR="00C96B3B">
        <w:rPr>
          <w:color w:val="000000"/>
          <w:sz w:val="24"/>
          <w:szCs w:val="24"/>
          <w:lang w:eastAsia="ar-SA"/>
        </w:rPr>
        <w:t>eni poziv Europske komisije 28.8.</w:t>
      </w:r>
      <w:r w:rsidRPr="00ED48EF">
        <w:rPr>
          <w:color w:val="000000"/>
          <w:sz w:val="24"/>
          <w:szCs w:val="24"/>
          <w:lang w:eastAsia="ar-SA"/>
        </w:rPr>
        <w:t>2014. godine, a odluka se očekuje u sljedeća 2 - 3 mjeseca.</w:t>
      </w:r>
    </w:p>
    <w:p w:rsidR="001218B7" w:rsidRPr="00C96B3B" w:rsidRDefault="001218B7" w:rsidP="00C545D9">
      <w:pPr>
        <w:jc w:val="both"/>
        <w:rPr>
          <w:i/>
          <w:color w:val="000000"/>
          <w:sz w:val="24"/>
          <w:szCs w:val="24"/>
        </w:rPr>
      </w:pPr>
      <w:bookmarkStart w:id="96" w:name="_Toc377552426"/>
      <w:bookmarkStart w:id="97" w:name="_Toc377552557"/>
      <w:r w:rsidRPr="00C96B3B">
        <w:rPr>
          <w:i/>
          <w:color w:val="000000"/>
          <w:sz w:val="24"/>
          <w:szCs w:val="24"/>
        </w:rPr>
        <w:t>Međunarodna operativna policijska suradnja</w:t>
      </w:r>
      <w:bookmarkEnd w:id="96"/>
      <w:bookmarkEnd w:id="97"/>
      <w:r w:rsidRPr="00C96B3B">
        <w:rPr>
          <w:i/>
          <w:color w:val="000000"/>
          <w:sz w:val="24"/>
          <w:szCs w:val="24"/>
        </w:rPr>
        <w:t xml:space="preserve"> </w:t>
      </w:r>
    </w:p>
    <w:p w:rsidR="001218B7" w:rsidRPr="00ED48EF" w:rsidRDefault="001218B7" w:rsidP="00C545D9">
      <w:pPr>
        <w:jc w:val="both"/>
        <w:rPr>
          <w:color w:val="000000"/>
          <w:sz w:val="24"/>
          <w:szCs w:val="24"/>
        </w:rPr>
      </w:pPr>
      <w:r w:rsidRPr="00A5669F">
        <w:rPr>
          <w:i/>
          <w:color w:val="000000"/>
          <w:spacing w:val="-5"/>
          <w:sz w:val="24"/>
          <w:szCs w:val="24"/>
        </w:rPr>
        <w:t xml:space="preserve">Nastaviti i intenzivirati kontinuiranu korespondenciju, suradnju, komunikaciju i koordinaciju sa svim zemljama članicama INTERPOL-a i agencijama za provedbu zakona u BiH. </w:t>
      </w:r>
      <w:r w:rsidRPr="00ED48EF">
        <w:rPr>
          <w:color w:val="000000"/>
          <w:sz w:val="24"/>
          <w:szCs w:val="24"/>
        </w:rPr>
        <w:t>U izvještajnom razdoblju u Direkciji (</w:t>
      </w:r>
      <w:r w:rsidRPr="00ED48EF">
        <w:rPr>
          <w:bCs/>
          <w:sz w:val="24"/>
          <w:szCs w:val="24"/>
        </w:rPr>
        <w:t>Odsjek – NCB Interpol Sarajevo)</w:t>
      </w:r>
      <w:r w:rsidR="00C96B3B">
        <w:rPr>
          <w:color w:val="000000"/>
          <w:sz w:val="24"/>
          <w:szCs w:val="24"/>
        </w:rPr>
        <w:t xml:space="preserve"> </w:t>
      </w:r>
      <w:r w:rsidRPr="00ED48EF">
        <w:rPr>
          <w:color w:val="000000"/>
          <w:sz w:val="24"/>
          <w:szCs w:val="24"/>
        </w:rPr>
        <w:t xml:space="preserve">zaprimljeno je 7905 predmeta, od kojih su 2442 predmeta obrađena po zahtjevima domaćih tijela, a 5463 predmeta na zahtjev drugih članica Interpola i IPSG-a. </w:t>
      </w:r>
    </w:p>
    <w:p w:rsidR="001218B7" w:rsidRPr="00ED48EF" w:rsidRDefault="001218B7" w:rsidP="00C545D9">
      <w:pPr>
        <w:jc w:val="both"/>
        <w:rPr>
          <w:color w:val="000000"/>
          <w:sz w:val="24"/>
          <w:szCs w:val="24"/>
          <w:lang w:eastAsia="ar-SA"/>
        </w:rPr>
      </w:pPr>
      <w:r w:rsidRPr="00ED48EF">
        <w:rPr>
          <w:color w:val="000000"/>
          <w:sz w:val="24"/>
          <w:szCs w:val="24"/>
        </w:rPr>
        <w:t>U odnosu na oblast kriminaliteta obrađeno je: 328 predmeta gospodarskog kriminaliteta i korupcije, 48 predmeta vezano za terorizam, 68 predmeta vezano za trgovinu oružjem i eksplozivnim materijama, 62 predmeta vezano za trgovinu ljudima i krijumčarenje, 274 predmeta vezano za</w:t>
      </w:r>
      <w:r w:rsidR="00C96B3B">
        <w:rPr>
          <w:color w:val="000000"/>
          <w:sz w:val="24"/>
          <w:szCs w:val="24"/>
        </w:rPr>
        <w:t xml:space="preserve"> trgovinu opojnim drogama, 709 </w:t>
      </w:r>
      <w:r w:rsidRPr="00ED48EF">
        <w:rPr>
          <w:color w:val="000000"/>
          <w:sz w:val="24"/>
          <w:szCs w:val="24"/>
        </w:rPr>
        <w:t>predmeta vezano za  trgovinu motornim vozilima, 1826 predmeta općeg kriminaliteta, 58 predmeta vezano za ratni zločin i 200 predmeta ostalog kriminala. U izvještajnom razdoblju obrađeno je 1939 predmeta potrage za osobama, 123 predmeta potrage za nestalim osobama i 709 predmeta potrage za vozilima. Obrađena su 733 predmeta vezano za crvene potjernice, 354 predmeta obustava/dopuna potjernica, 404 predmeta koji su se odnosili na provjeru dokumenata, mjesta prebivališta i boravišta, sigurnosne provjere za određene osobe, te 462 predmeta koja su se odnosila na dostavu informacija i materijala. Kada je riječ o ekstradicijama osoba lišenih slobode na osnovu Interpolovih međunarodnih potjernica, tijekom izvještajnog razdoblja realizirane su 103 ekstradicije. Također, realizirana su 23 transfera osoba. Isto tako, obavljane su aktivnosti na planu realizacije međunarodnih operativnih akcija „Pangea “ i „Bijeli Merkur 2”, te trening tečaja „</w:t>
      </w:r>
      <w:r w:rsidRPr="00ED48EF">
        <w:rPr>
          <w:color w:val="000000"/>
          <w:sz w:val="24"/>
          <w:szCs w:val="24"/>
          <w:lang w:eastAsia="ar-SA"/>
        </w:rPr>
        <w:t xml:space="preserve">Formatrain“ vezano za „Identifikaciju građevinskih strojeva“. </w:t>
      </w:r>
      <w:r w:rsidRPr="00ED48EF">
        <w:rPr>
          <w:color w:val="000000"/>
          <w:sz w:val="24"/>
          <w:szCs w:val="24"/>
        </w:rPr>
        <w:t>Međunarodna operacija kodnog naziva „Pangea“ se odnosila na borbu protiv ilegalne prodaje lijekova putem interneta i realizirana je na područj</w:t>
      </w:r>
      <w:r w:rsidR="00C96B3B">
        <w:rPr>
          <w:color w:val="000000"/>
          <w:sz w:val="24"/>
          <w:szCs w:val="24"/>
        </w:rPr>
        <w:t>u BiH u razdoblju od 13. do 20.</w:t>
      </w:r>
      <w:r w:rsidRPr="00ED48EF">
        <w:rPr>
          <w:color w:val="000000"/>
          <w:sz w:val="24"/>
          <w:szCs w:val="24"/>
        </w:rPr>
        <w:t xml:space="preserve">5.2014. godine pod pokroviteljstvom i u organizaciji Odjela za borbu protiv krivotvorenih medicinskih preparata i farmaceutskog kriminala pri Generalnom tajništvu Interpola. U </w:t>
      </w:r>
      <w:r w:rsidR="00C96B3B">
        <w:rPr>
          <w:color w:val="000000"/>
          <w:sz w:val="24"/>
          <w:szCs w:val="24"/>
        </w:rPr>
        <w:t>razdoblju od 15. do 28.9.</w:t>
      </w:r>
      <w:r w:rsidRPr="00ED48EF">
        <w:rPr>
          <w:color w:val="000000"/>
          <w:sz w:val="24"/>
          <w:szCs w:val="24"/>
        </w:rPr>
        <w:t>2014. godine realizirana je regionalna operativna akcija „Bijeli Merkur 2”. Akcija</w:t>
      </w:r>
      <w:r w:rsidR="00C96B3B">
        <w:rPr>
          <w:color w:val="000000"/>
          <w:sz w:val="24"/>
          <w:szCs w:val="24"/>
        </w:rPr>
        <w:t xml:space="preserve"> je bila usmjerena k suzbijanju</w:t>
      </w:r>
      <w:r w:rsidRPr="00ED48EF">
        <w:rPr>
          <w:color w:val="000000"/>
          <w:sz w:val="24"/>
          <w:szCs w:val="24"/>
        </w:rPr>
        <w:t xml:space="preserve"> nezakonitog prometa robe, a cilj akcije je bila zapljena svih tipova krivotvorene i krijumčarene robe, s posebnom pažnjom na one proizvode sa štetnim posljedicama po zdravlje i sigurnost konzumenata. </w:t>
      </w:r>
    </w:p>
    <w:p w:rsidR="001218B7" w:rsidRPr="00ED48EF" w:rsidRDefault="001218B7" w:rsidP="00C545D9">
      <w:pPr>
        <w:jc w:val="both"/>
        <w:rPr>
          <w:color w:val="000000"/>
          <w:sz w:val="24"/>
          <w:szCs w:val="24"/>
        </w:rPr>
      </w:pPr>
      <w:r w:rsidRPr="00ED48EF">
        <w:rPr>
          <w:color w:val="000000"/>
          <w:sz w:val="24"/>
          <w:szCs w:val="24"/>
          <w:lang w:eastAsia="ar-SA"/>
        </w:rPr>
        <w:t xml:space="preserve">U izvještajnom razdoblju </w:t>
      </w:r>
      <w:r w:rsidRPr="00ED48EF">
        <w:rPr>
          <w:color w:val="000000"/>
          <w:sz w:val="24"/>
          <w:szCs w:val="24"/>
        </w:rPr>
        <w:t>potpisan je spora</w:t>
      </w:r>
      <w:r w:rsidR="00C96B3B">
        <w:rPr>
          <w:color w:val="000000"/>
          <w:sz w:val="24"/>
          <w:szCs w:val="24"/>
        </w:rPr>
        <w:t xml:space="preserve">zum s MUP-om Kantona Sarajevo, </w:t>
      </w:r>
      <w:r w:rsidRPr="00ED48EF">
        <w:rPr>
          <w:color w:val="000000"/>
          <w:sz w:val="24"/>
          <w:szCs w:val="24"/>
        </w:rPr>
        <w:t xml:space="preserve">Ministarstvom pravde BiH, Sudom i Tužiteljstvom BiH o pristupu sustavu I-24/7 i vršenju provjera u ASF bazama podataka Interpola, te je vršena obuka službenika kantonalnih MUP-ova i Granične policije BiH za korištenje ASF-a. Direkcija je sudjelovala na desetom sastanku šefova NCB-a Interpola, koji je </w:t>
      </w:r>
      <w:r w:rsidRPr="00ED48EF">
        <w:rPr>
          <w:sz w:val="24"/>
          <w:szCs w:val="24"/>
        </w:rPr>
        <w:t>održan u Lyonu - Republika Francuska</w:t>
      </w:r>
      <w:r w:rsidRPr="00ED48EF">
        <w:rPr>
          <w:color w:val="000000"/>
          <w:sz w:val="24"/>
          <w:szCs w:val="24"/>
        </w:rPr>
        <w:t>; na 26. sastanku europskih časnika za kontakt, koj</w:t>
      </w:r>
      <w:r w:rsidR="00F0449E">
        <w:rPr>
          <w:color w:val="000000"/>
          <w:sz w:val="24"/>
          <w:szCs w:val="24"/>
        </w:rPr>
        <w:t>i je također održan u Lyonu, te</w:t>
      </w:r>
      <w:r w:rsidRPr="00ED48EF">
        <w:rPr>
          <w:color w:val="000000"/>
          <w:sz w:val="24"/>
          <w:szCs w:val="24"/>
        </w:rPr>
        <w:t xml:space="preserve"> 83. Generalnoj skupštini Interpola, koja je održana u Monaku. </w:t>
      </w:r>
    </w:p>
    <w:p w:rsidR="001218B7" w:rsidRPr="00ED48EF" w:rsidRDefault="001218B7" w:rsidP="00C545D9">
      <w:pPr>
        <w:jc w:val="both"/>
        <w:rPr>
          <w:color w:val="000000"/>
          <w:sz w:val="24"/>
          <w:szCs w:val="24"/>
        </w:rPr>
      </w:pPr>
      <w:r w:rsidRPr="00ED48EF">
        <w:rPr>
          <w:color w:val="000000"/>
          <w:sz w:val="24"/>
          <w:szCs w:val="24"/>
        </w:rPr>
        <w:t xml:space="preserve">Shodno Strateškom sporazumu BiH s EUROPOL-om, intenzivirati kontinuiranu korespondenciju, suradnju, komunikaciju i koordinaciju sa svim zemljama članicama EUROPOL-a. </w:t>
      </w:r>
      <w:r w:rsidRPr="00ED48EF">
        <w:rPr>
          <w:rFonts w:eastAsia="Lucida Sans Unicode"/>
          <w:color w:val="000000"/>
          <w:kern w:val="3"/>
          <w:sz w:val="24"/>
          <w:szCs w:val="24"/>
          <w:lang w:eastAsia="hr-BA"/>
        </w:rPr>
        <w:t xml:space="preserve">U Odsjeku za suradnju s Europolom zaprimljena su ukupno 102 nova predmeta, koja su se odnosila na </w:t>
      </w:r>
      <w:r w:rsidRPr="00ED48EF">
        <w:rPr>
          <w:color w:val="000000"/>
          <w:sz w:val="24"/>
          <w:szCs w:val="24"/>
        </w:rPr>
        <w:t xml:space="preserve">korupciju, krivotvorenje novca, neovlašteni promet opojnim drogama, ilegalnu imigraciju, kompjuterski kriminal, kemijski i nuklearni kriminal, neovlašteni promet oružjem i eksplozivnim materijama, ekološki kriminal, sigurnost prometa, pripremu za operativnu akciju »Aureus« – krađa kulturnih dobara i dr. </w:t>
      </w:r>
    </w:p>
    <w:p w:rsidR="001218B7" w:rsidRPr="00ED48EF" w:rsidRDefault="001218B7" w:rsidP="00C545D9">
      <w:pPr>
        <w:jc w:val="both"/>
        <w:rPr>
          <w:color w:val="000000"/>
          <w:sz w:val="24"/>
          <w:szCs w:val="24"/>
        </w:rPr>
      </w:pPr>
      <w:r w:rsidRPr="00ED48EF">
        <w:rPr>
          <w:color w:val="000000"/>
          <w:sz w:val="24"/>
          <w:szCs w:val="24"/>
        </w:rPr>
        <w:t xml:space="preserve">Postupajući po zahtjevu Europola od policijskih agencija u BiH prikupljeni su i obrađeni podaci, na osnovu kojih su popunjeni upitnici za izradu iOCTA (Procjena prijetnje od organiziranog kriminala putem interneta: cyber kriminala, on line seksualnog iskorištavanja djece i prevare kartičnim plaćanjem). Isto tako, postupajući po zahtjevu Europola, od policijskih agencija u BiH (osim MUP-a Republike Srpske) prikupljeni su podaci  neophodni za izradu strateškog dokumenta Europola SOCTA 2015. Također, postupano je po zahtjevu Europola za prikupljanje statističkih podataka u vezi s oduzetim narkotičkim sredstvima i statističkih podataka u vezi s korištenjem novca u gotovini od strane kriminalnih grupa i trgovinom vatrenim oružjem. </w:t>
      </w:r>
    </w:p>
    <w:p w:rsidR="001218B7" w:rsidRPr="00ED48EF" w:rsidRDefault="001218B7" w:rsidP="00C545D9">
      <w:pPr>
        <w:jc w:val="both"/>
        <w:rPr>
          <w:color w:val="000000"/>
          <w:sz w:val="24"/>
          <w:szCs w:val="24"/>
        </w:rPr>
      </w:pPr>
      <w:r w:rsidRPr="00ED48EF">
        <w:rPr>
          <w:color w:val="000000"/>
          <w:sz w:val="24"/>
          <w:szCs w:val="24"/>
        </w:rPr>
        <w:t>U okviru projekta EM</w:t>
      </w:r>
      <w:r w:rsidR="00F0449E">
        <w:rPr>
          <w:color w:val="000000"/>
          <w:sz w:val="24"/>
          <w:szCs w:val="24"/>
        </w:rPr>
        <w:t>PACT, u razdoblju od 17. do 23.11.</w:t>
      </w:r>
      <w:r w:rsidRPr="00ED48EF">
        <w:rPr>
          <w:color w:val="000000"/>
          <w:sz w:val="24"/>
          <w:szCs w:val="24"/>
        </w:rPr>
        <w:t>2014. godine, na području više zemalja Europe, realizirana je operativna akcija pod nazivom »Aureus«. Akciju su inicirale policije Španjolske i Cipra u suradnji s Europolom, a odnosila se na sprečavanje, otkrivanje i rasvjetljavanje kaznenih djela u vezi s kulturnim dobrima. Na području BiH akciju su provele nadležne policijske agencije, dok je Direkcija bila kontakt-točka za BiH. Sama operativna akcija  imala je za cilj da implementira najbolje prakse, kao i da razvije sveobuhvatan i efikasan stav o suzbijanju kriminala iz ove oblasti.</w:t>
      </w:r>
    </w:p>
    <w:p w:rsidR="001218B7" w:rsidRPr="00F0449E" w:rsidRDefault="001218B7" w:rsidP="00C545D9">
      <w:pPr>
        <w:jc w:val="both"/>
        <w:rPr>
          <w:color w:val="000000"/>
          <w:sz w:val="24"/>
          <w:szCs w:val="24"/>
          <w:lang w:eastAsia="en-GB"/>
        </w:rPr>
      </w:pPr>
      <w:r w:rsidRPr="00ED48EF">
        <w:rPr>
          <w:color w:val="000000"/>
          <w:sz w:val="24"/>
          <w:szCs w:val="24"/>
        </w:rPr>
        <w:t xml:space="preserve">Posredstvom časnika za vezu nastavljena suradnja sa  SELEC-om u Bukureštu. </w:t>
      </w:r>
      <w:r w:rsidRPr="00ED48EF">
        <w:rPr>
          <w:color w:val="000000"/>
          <w:sz w:val="24"/>
          <w:szCs w:val="24"/>
          <w:lang w:eastAsia="en-GB"/>
        </w:rPr>
        <w:t xml:space="preserve">Putem suradnje sa SELEC-om, obrađen je 381 predmet, od kojih se najveći dio odnosio na svakodnevne razmjene operativnih podataka i određene operativne provjere iz oblasti organiziranog i transgraničnog kriminala, </w:t>
      </w:r>
      <w:r w:rsidRPr="00ED48EF">
        <w:rPr>
          <w:color w:val="000000"/>
          <w:sz w:val="24"/>
          <w:szCs w:val="24"/>
        </w:rPr>
        <w:t>koordinaciju i komunikaciju svih operativnih aktivnosti vezanih za borbu protiv transgraničnog kriminala u regiji jugoistočne Europe između SELEC-a i BiH, te koordinaciju poslova i zadataka osam regionalnih operativnih radnih skupina (SELEC TF) između agencija u BiH i agencija drugih zemalja SELEC-a.</w:t>
      </w:r>
      <w:r w:rsidRPr="00ED48EF">
        <w:rPr>
          <w:color w:val="000000"/>
          <w:sz w:val="24"/>
          <w:szCs w:val="24"/>
          <w:lang w:eastAsia="en-GB"/>
        </w:rPr>
        <w:t xml:space="preserve"> </w:t>
      </w:r>
      <w:bookmarkStart w:id="98" w:name="_Toc377552427"/>
      <w:bookmarkStart w:id="99" w:name="_Toc377552558"/>
    </w:p>
    <w:p w:rsidR="001218B7" w:rsidRPr="00F0449E" w:rsidRDefault="001218B7" w:rsidP="00C545D9">
      <w:pPr>
        <w:jc w:val="both"/>
        <w:rPr>
          <w:i/>
          <w:sz w:val="24"/>
          <w:szCs w:val="24"/>
        </w:rPr>
      </w:pPr>
      <w:r w:rsidRPr="00F0449E">
        <w:rPr>
          <w:i/>
          <w:sz w:val="24"/>
          <w:szCs w:val="24"/>
        </w:rPr>
        <w:t>Zaštita VIP osoba i objekata</w:t>
      </w:r>
      <w:bookmarkEnd w:id="98"/>
      <w:bookmarkEnd w:id="99"/>
      <w:r w:rsidRPr="00F0449E">
        <w:rPr>
          <w:i/>
          <w:sz w:val="24"/>
          <w:szCs w:val="24"/>
        </w:rPr>
        <w:t xml:space="preserve"> </w:t>
      </w:r>
    </w:p>
    <w:p w:rsidR="001218B7" w:rsidRPr="00ED48EF" w:rsidRDefault="001218B7" w:rsidP="00C545D9">
      <w:pPr>
        <w:jc w:val="both"/>
        <w:rPr>
          <w:iCs/>
          <w:color w:val="000000"/>
          <w:sz w:val="24"/>
          <w:szCs w:val="24"/>
        </w:rPr>
      </w:pPr>
      <w:r w:rsidRPr="00A5669F">
        <w:rPr>
          <w:i/>
          <w:sz w:val="24"/>
          <w:szCs w:val="24"/>
          <w:u w:val="single"/>
        </w:rPr>
        <w:t>Osiguranje i pratnja VIP osoba.</w:t>
      </w:r>
      <w:r w:rsidRPr="00ED48EF">
        <w:rPr>
          <w:sz w:val="24"/>
          <w:szCs w:val="24"/>
        </w:rPr>
        <w:t xml:space="preserve"> </w:t>
      </w:r>
      <w:r w:rsidRPr="00ED48EF">
        <w:rPr>
          <w:iCs/>
          <w:color w:val="000000"/>
          <w:sz w:val="24"/>
          <w:szCs w:val="24"/>
        </w:rPr>
        <w:t xml:space="preserve">U izvještajnom razdoblju policijski službenici Direkcije bili su angažirani na </w:t>
      </w:r>
      <w:r w:rsidRPr="00ED48EF">
        <w:rPr>
          <w:i/>
          <w:iCs/>
          <w:color w:val="000000"/>
          <w:sz w:val="24"/>
          <w:szCs w:val="24"/>
        </w:rPr>
        <w:t>operativnom osiguranju 26 VIP osoba</w:t>
      </w:r>
      <w:r w:rsidRPr="00ED48EF">
        <w:rPr>
          <w:iCs/>
          <w:color w:val="000000"/>
          <w:sz w:val="24"/>
          <w:szCs w:val="24"/>
        </w:rPr>
        <w:t xml:space="preserve">, i to šest osoba iz prve kategorije, 12 osoba iz druge kategorije, tri osobe iz treće kategorije i pet osoba koje se osiguravaju po odluci direktora. </w:t>
      </w:r>
    </w:p>
    <w:p w:rsidR="001218B7" w:rsidRPr="00ED48EF" w:rsidRDefault="001218B7" w:rsidP="00C545D9">
      <w:pPr>
        <w:jc w:val="both"/>
        <w:rPr>
          <w:iCs/>
          <w:color w:val="000000"/>
          <w:sz w:val="24"/>
          <w:szCs w:val="24"/>
        </w:rPr>
      </w:pPr>
      <w:r w:rsidRPr="00ED48EF">
        <w:rPr>
          <w:iCs/>
          <w:color w:val="000000"/>
          <w:sz w:val="24"/>
          <w:szCs w:val="24"/>
        </w:rPr>
        <w:t>Prilikom putovanja štićenih osoba u druga mjesta u Bi</w:t>
      </w:r>
      <w:r w:rsidR="00F0449E">
        <w:rPr>
          <w:iCs/>
          <w:color w:val="000000"/>
          <w:sz w:val="24"/>
          <w:szCs w:val="24"/>
        </w:rPr>
        <w:t xml:space="preserve">H izvršena su 962 osiguranja, </w:t>
      </w:r>
      <w:r w:rsidRPr="00ED48EF">
        <w:rPr>
          <w:iCs/>
          <w:color w:val="000000"/>
          <w:sz w:val="24"/>
          <w:szCs w:val="24"/>
        </w:rPr>
        <w:t>prilikom putovanja štićenih osoba u inozemstvo izvršena su 323 osiguranja, a povodom posjeta BiH stran</w:t>
      </w:r>
      <w:r w:rsidR="00F0449E">
        <w:rPr>
          <w:iCs/>
          <w:color w:val="000000"/>
          <w:sz w:val="24"/>
          <w:szCs w:val="24"/>
        </w:rPr>
        <w:t xml:space="preserve">ih izaslanstava realizirano je </w:t>
      </w:r>
      <w:r w:rsidRPr="00ED48EF">
        <w:rPr>
          <w:iCs/>
          <w:color w:val="000000"/>
          <w:sz w:val="24"/>
          <w:szCs w:val="24"/>
        </w:rPr>
        <w:t>neposredno osiguranje i pratnja u kretanju 93 VIP izaslanstva.</w:t>
      </w:r>
    </w:p>
    <w:p w:rsidR="001218B7" w:rsidRPr="00ED48EF" w:rsidRDefault="001218B7" w:rsidP="00C545D9">
      <w:pPr>
        <w:jc w:val="both"/>
        <w:rPr>
          <w:iCs/>
          <w:color w:val="000000"/>
          <w:sz w:val="24"/>
          <w:szCs w:val="24"/>
        </w:rPr>
      </w:pPr>
      <w:r w:rsidRPr="00ED48EF">
        <w:rPr>
          <w:sz w:val="24"/>
          <w:szCs w:val="24"/>
        </w:rPr>
        <w:t xml:space="preserve">Osiguranje objekata. </w:t>
      </w:r>
      <w:r w:rsidRPr="00ED48EF">
        <w:rPr>
          <w:iCs/>
          <w:color w:val="000000"/>
          <w:sz w:val="24"/>
          <w:szCs w:val="24"/>
        </w:rPr>
        <w:t>Jedinice za osiguranje VIP objekata su neposrednim fizičkim osiguranjem, kombiniranim osiguranjem i autopatrolnom službom osiguravali ukupno 171 objekt od kojih je 14 državnih objekata, 32 stana koje koriste VIP osobe i 125 DKP-a (veleposlanstva, konzulati, međunarodne organizacije sa statusom DKP-a i rezidencije).</w:t>
      </w:r>
    </w:p>
    <w:p w:rsidR="001218B7" w:rsidRPr="00ED48EF" w:rsidRDefault="001218B7" w:rsidP="00C545D9">
      <w:pPr>
        <w:jc w:val="both"/>
        <w:rPr>
          <w:color w:val="000000"/>
          <w:sz w:val="24"/>
          <w:szCs w:val="24"/>
        </w:rPr>
      </w:pPr>
      <w:r w:rsidRPr="00ED48EF">
        <w:rPr>
          <w:iCs/>
          <w:color w:val="000000"/>
          <w:sz w:val="24"/>
          <w:szCs w:val="24"/>
        </w:rPr>
        <w:t xml:space="preserve">Registrirana kaznena djela i narušavanja javnog reda i mira prema štićenim osobama i objektima. Tijekom izvještajnog perioda registrirana su </w:t>
      </w:r>
      <w:r w:rsidRPr="00ED48EF">
        <w:rPr>
          <w:i/>
          <w:iCs/>
          <w:color w:val="000000"/>
          <w:sz w:val="24"/>
          <w:szCs w:val="24"/>
        </w:rPr>
        <w:t xml:space="preserve">dva kaznena djela </w:t>
      </w:r>
      <w:r w:rsidRPr="00ED48EF">
        <w:rPr>
          <w:iCs/>
          <w:color w:val="000000"/>
          <w:sz w:val="24"/>
          <w:szCs w:val="24"/>
        </w:rPr>
        <w:t xml:space="preserve">usmjerena prema štićenim osobama i objektima. Dana 7. 2. 2014. godine došlo je do narušavanja javnog reda i mira od strane demonstranata koji su se sukobili s policijskim službenicima, te izvršili paljenje zgrada Vlade Kantona Sarajevo i Predsjedništva BiH, što je od strane Tužiteljstva BiH okarakterizirano kao </w:t>
      </w:r>
      <w:r w:rsidRPr="00ED48EF">
        <w:rPr>
          <w:color w:val="000000"/>
          <w:sz w:val="24"/>
          <w:szCs w:val="24"/>
        </w:rPr>
        <w:t>kazneno djelo terorizam iz članka 201. stavka 1. u vezi sa stavkom 5. točkom d) Kaznenog zakona Bosne i Hercegovine.</w:t>
      </w:r>
    </w:p>
    <w:p w:rsidR="001218B7" w:rsidRPr="00ED48EF" w:rsidRDefault="001218B7" w:rsidP="00C545D9">
      <w:pPr>
        <w:jc w:val="both"/>
        <w:rPr>
          <w:sz w:val="24"/>
          <w:szCs w:val="24"/>
        </w:rPr>
      </w:pPr>
      <w:r w:rsidRPr="00ED48EF">
        <w:rPr>
          <w:color w:val="000000"/>
          <w:sz w:val="24"/>
          <w:szCs w:val="24"/>
        </w:rPr>
        <w:t>Također, d</w:t>
      </w:r>
      <w:r w:rsidR="00F0449E">
        <w:rPr>
          <w:sz w:val="24"/>
          <w:szCs w:val="24"/>
        </w:rPr>
        <w:t>ana 8.12.</w:t>
      </w:r>
      <w:r w:rsidRPr="00ED48EF">
        <w:rPr>
          <w:sz w:val="24"/>
          <w:szCs w:val="24"/>
        </w:rPr>
        <w:t>2014. godine, u zoni zaštite objekta mjesta stanovanja tužiteljice Tužiteljstva BiH, uočeno je oštećenje na kočionom sustavu privatnog vozila štićene osobe. Zbog postojanja osnova sumnje da je kočioni sustav namjerno oštećen od strane NN osobe ili više njih, uviđaj i daljnj</w:t>
      </w:r>
      <w:r w:rsidR="00F0449E">
        <w:rPr>
          <w:sz w:val="24"/>
          <w:szCs w:val="24"/>
        </w:rPr>
        <w:t xml:space="preserve">u istragu o navedenom događaju </w:t>
      </w:r>
      <w:r w:rsidRPr="00ED48EF">
        <w:rPr>
          <w:sz w:val="24"/>
          <w:szCs w:val="24"/>
        </w:rPr>
        <w:t>preuzeli su Tužiteljstvo BiH i Državna agencija za istrage i zaštitu.</w:t>
      </w:r>
    </w:p>
    <w:p w:rsidR="001218B7" w:rsidRPr="00ED48EF" w:rsidRDefault="001218B7" w:rsidP="00C545D9">
      <w:pPr>
        <w:jc w:val="both"/>
        <w:rPr>
          <w:color w:val="000000"/>
          <w:sz w:val="24"/>
          <w:szCs w:val="24"/>
        </w:rPr>
      </w:pPr>
      <w:r w:rsidRPr="00ED48EF">
        <w:rPr>
          <w:color w:val="000000"/>
          <w:sz w:val="24"/>
          <w:szCs w:val="24"/>
        </w:rPr>
        <w:t xml:space="preserve">Isto tako, registrirana su </w:t>
      </w:r>
      <w:r w:rsidRPr="00ED48EF">
        <w:rPr>
          <w:i/>
          <w:color w:val="000000"/>
          <w:sz w:val="24"/>
          <w:szCs w:val="24"/>
        </w:rPr>
        <w:t>dva</w:t>
      </w:r>
      <w:r w:rsidRPr="00ED48EF">
        <w:rPr>
          <w:color w:val="000000"/>
          <w:sz w:val="24"/>
          <w:szCs w:val="24"/>
        </w:rPr>
        <w:t xml:space="preserve"> slučaja narušavanja javnog reda i mira, od kojih je jedan usmjer</w:t>
      </w:r>
      <w:r w:rsidR="00F0449E">
        <w:rPr>
          <w:color w:val="000000"/>
          <w:sz w:val="24"/>
          <w:szCs w:val="24"/>
        </w:rPr>
        <w:t xml:space="preserve">en prema štićenom objektu, dok </w:t>
      </w:r>
      <w:r w:rsidRPr="00ED48EF">
        <w:rPr>
          <w:color w:val="000000"/>
          <w:sz w:val="24"/>
          <w:szCs w:val="24"/>
        </w:rPr>
        <w:t xml:space="preserve">se drugi odnosio na vrijeđanje policijskog službenika koji je osiguravao štićeni objekt; </w:t>
      </w:r>
      <w:r w:rsidRPr="00ED48EF">
        <w:rPr>
          <w:i/>
          <w:color w:val="000000"/>
          <w:sz w:val="24"/>
          <w:szCs w:val="24"/>
        </w:rPr>
        <w:t>pet</w:t>
      </w:r>
      <w:r w:rsidRPr="00ED48EF">
        <w:rPr>
          <w:color w:val="000000"/>
          <w:sz w:val="24"/>
          <w:szCs w:val="24"/>
        </w:rPr>
        <w:t xml:space="preserve"> prijetnji prema štićenim osobama putem društvene mreže ili e-maila; i </w:t>
      </w:r>
      <w:r w:rsidRPr="00ED48EF">
        <w:rPr>
          <w:i/>
          <w:color w:val="000000"/>
          <w:sz w:val="24"/>
          <w:szCs w:val="24"/>
        </w:rPr>
        <w:t xml:space="preserve">jedan </w:t>
      </w:r>
      <w:r w:rsidRPr="00ED48EF">
        <w:rPr>
          <w:color w:val="000000"/>
          <w:sz w:val="24"/>
          <w:szCs w:val="24"/>
        </w:rPr>
        <w:t xml:space="preserve">slučaj prijetnji prema štićenoj osobi putem telefona. </w:t>
      </w:r>
    </w:p>
    <w:tbl>
      <w:tblPr>
        <w:tblpPr w:leftFromText="180" w:rightFromText="180" w:vertAnchor="text" w:horzAnchor="margin" w:tblpY="846"/>
        <w:tblW w:w="5000" w:type="pct"/>
        <w:tblLook w:val="04A0"/>
      </w:tblPr>
      <w:tblGrid>
        <w:gridCol w:w="546"/>
        <w:gridCol w:w="2738"/>
        <w:gridCol w:w="1045"/>
        <w:gridCol w:w="1014"/>
        <w:gridCol w:w="985"/>
        <w:gridCol w:w="1014"/>
        <w:gridCol w:w="1236"/>
        <w:gridCol w:w="710"/>
      </w:tblGrid>
      <w:tr w:rsidR="001218B7" w:rsidRPr="00855AD9" w:rsidTr="00237B7D">
        <w:trPr>
          <w:trHeight w:val="300"/>
        </w:trPr>
        <w:tc>
          <w:tcPr>
            <w:tcW w:w="5000" w:type="pct"/>
            <w:gridSpan w:val="8"/>
            <w:tcBorders>
              <w:top w:val="nil"/>
              <w:left w:val="nil"/>
              <w:bottom w:val="nil"/>
              <w:right w:val="nil"/>
            </w:tcBorders>
            <w:shd w:val="clear" w:color="auto" w:fill="auto"/>
            <w:noWrap/>
            <w:vAlign w:val="bottom"/>
            <w:hideMark/>
          </w:tcPr>
          <w:p w:rsidR="001218B7" w:rsidRPr="00855AD9" w:rsidRDefault="001218B7" w:rsidP="00F0449E">
            <w:pPr>
              <w:rPr>
                <w:b/>
                <w:bCs/>
                <w:i/>
                <w:sz w:val="18"/>
                <w:szCs w:val="18"/>
              </w:rPr>
            </w:pPr>
          </w:p>
        </w:tc>
      </w:tr>
      <w:tr w:rsidR="001218B7" w:rsidRPr="00855AD9" w:rsidTr="00F0449E">
        <w:trPr>
          <w:trHeight w:val="1135"/>
        </w:trPr>
        <w:tc>
          <w:tcPr>
            <w:tcW w:w="294"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1218B7" w:rsidRPr="00855AD9" w:rsidRDefault="001218B7" w:rsidP="00237B7D">
            <w:pPr>
              <w:jc w:val="center"/>
              <w:rPr>
                <w:b/>
                <w:bCs/>
                <w:i/>
                <w:iCs/>
                <w:color w:val="000000"/>
                <w:sz w:val="18"/>
                <w:szCs w:val="18"/>
                <w:lang w:eastAsia="bs-Latn-BA"/>
              </w:rPr>
            </w:pPr>
            <w:r w:rsidRPr="00855AD9">
              <w:rPr>
                <w:b/>
                <w:bCs/>
                <w:i/>
                <w:iCs/>
                <w:color w:val="000000"/>
                <w:sz w:val="18"/>
                <w:szCs w:val="18"/>
              </w:rPr>
              <w:t>Red. br.</w:t>
            </w:r>
          </w:p>
        </w:tc>
        <w:tc>
          <w:tcPr>
            <w:tcW w:w="1474" w:type="pct"/>
            <w:tcBorders>
              <w:top w:val="single" w:sz="4" w:space="0" w:color="auto"/>
              <w:left w:val="single" w:sz="4" w:space="0" w:color="auto"/>
              <w:bottom w:val="single" w:sz="4" w:space="0" w:color="auto"/>
              <w:right w:val="nil"/>
            </w:tcBorders>
            <w:shd w:val="clear" w:color="auto" w:fill="auto"/>
            <w:noWrap/>
            <w:vAlign w:val="center"/>
            <w:hideMark/>
          </w:tcPr>
          <w:p w:rsidR="001218B7" w:rsidRPr="00855AD9" w:rsidRDefault="001218B7" w:rsidP="00237B7D">
            <w:pPr>
              <w:jc w:val="center"/>
              <w:rPr>
                <w:b/>
                <w:bCs/>
                <w:i/>
                <w:iCs/>
                <w:color w:val="000000"/>
                <w:sz w:val="18"/>
                <w:szCs w:val="18"/>
                <w:lang w:eastAsia="bs-Latn-BA"/>
              </w:rPr>
            </w:pPr>
            <w:r w:rsidRPr="00855AD9">
              <w:rPr>
                <w:b/>
                <w:bCs/>
                <w:i/>
                <w:iCs/>
                <w:color w:val="000000"/>
                <w:sz w:val="18"/>
                <w:szCs w:val="18"/>
              </w:rPr>
              <w:t>Vrsta rashoda</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218B7" w:rsidRPr="00855AD9" w:rsidRDefault="001218B7" w:rsidP="00237B7D">
            <w:pPr>
              <w:jc w:val="center"/>
              <w:rPr>
                <w:b/>
                <w:bCs/>
                <w:i/>
                <w:iCs/>
                <w:color w:val="000000"/>
                <w:sz w:val="18"/>
                <w:szCs w:val="18"/>
                <w:lang w:eastAsia="bs-Latn-BA"/>
              </w:rPr>
            </w:pPr>
            <w:r w:rsidRPr="00855AD9">
              <w:rPr>
                <w:b/>
                <w:bCs/>
                <w:i/>
                <w:iCs/>
                <w:color w:val="000000"/>
                <w:sz w:val="18"/>
                <w:szCs w:val="18"/>
              </w:rPr>
              <w:t>Ekonomski</w:t>
            </w:r>
          </w:p>
          <w:p w:rsidR="001218B7" w:rsidRPr="00855AD9" w:rsidRDefault="007B3795" w:rsidP="00237B7D">
            <w:pPr>
              <w:jc w:val="center"/>
              <w:rPr>
                <w:b/>
                <w:bCs/>
                <w:i/>
                <w:iCs/>
                <w:color w:val="000000"/>
                <w:sz w:val="18"/>
                <w:szCs w:val="18"/>
                <w:lang w:eastAsia="bs-Latn-BA"/>
              </w:rPr>
            </w:pPr>
            <w:r w:rsidRPr="00855AD9">
              <w:rPr>
                <w:b/>
                <w:bCs/>
                <w:i/>
                <w:iCs/>
                <w:color w:val="000000"/>
                <w:sz w:val="18"/>
                <w:szCs w:val="18"/>
              </w:rPr>
              <w:t>K</w:t>
            </w:r>
            <w:r w:rsidR="001218B7" w:rsidRPr="00855AD9">
              <w:rPr>
                <w:b/>
                <w:bCs/>
                <w:i/>
                <w:iCs/>
                <w:color w:val="000000"/>
                <w:sz w:val="18"/>
                <w:szCs w:val="18"/>
              </w:rPr>
              <w:t>od</w:t>
            </w:r>
          </w:p>
        </w:tc>
        <w:tc>
          <w:tcPr>
            <w:tcW w:w="546" w:type="pct"/>
            <w:tcBorders>
              <w:top w:val="single" w:sz="4" w:space="0" w:color="auto"/>
              <w:left w:val="nil"/>
              <w:bottom w:val="single" w:sz="4" w:space="0" w:color="auto"/>
              <w:right w:val="single" w:sz="4" w:space="0" w:color="auto"/>
            </w:tcBorders>
            <w:shd w:val="clear" w:color="auto" w:fill="auto"/>
            <w:vAlign w:val="center"/>
            <w:hideMark/>
          </w:tcPr>
          <w:p w:rsidR="001218B7" w:rsidRPr="00855AD9" w:rsidRDefault="001218B7" w:rsidP="00237B7D">
            <w:pPr>
              <w:jc w:val="center"/>
              <w:rPr>
                <w:b/>
                <w:bCs/>
                <w:i/>
                <w:iCs/>
                <w:color w:val="000000"/>
                <w:sz w:val="18"/>
                <w:szCs w:val="18"/>
                <w:lang w:eastAsia="bs-Latn-BA"/>
              </w:rPr>
            </w:pPr>
            <w:r>
              <w:rPr>
                <w:b/>
                <w:bCs/>
                <w:i/>
                <w:iCs/>
                <w:color w:val="000000"/>
                <w:sz w:val="18"/>
                <w:szCs w:val="18"/>
                <w:lang w:eastAsia="bs-Latn-BA"/>
              </w:rPr>
              <w:t>Odobreni proračun</w:t>
            </w:r>
            <w:r w:rsidRPr="00855AD9">
              <w:rPr>
                <w:b/>
                <w:bCs/>
                <w:i/>
                <w:iCs/>
                <w:color w:val="000000"/>
                <w:sz w:val="18"/>
                <w:szCs w:val="18"/>
                <w:lang w:eastAsia="bs-Latn-BA"/>
              </w:rPr>
              <w:t xml:space="preserve"> po zakonu         za 2014.</w:t>
            </w:r>
          </w:p>
        </w:tc>
        <w:tc>
          <w:tcPr>
            <w:tcW w:w="53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218B7" w:rsidRPr="00855AD9" w:rsidRDefault="001218B7" w:rsidP="00237B7D">
            <w:pPr>
              <w:jc w:val="center"/>
              <w:rPr>
                <w:b/>
                <w:bCs/>
                <w:i/>
                <w:iCs/>
                <w:color w:val="000000"/>
                <w:sz w:val="18"/>
                <w:szCs w:val="18"/>
                <w:lang w:eastAsia="bs-Latn-BA"/>
              </w:rPr>
            </w:pPr>
            <w:r>
              <w:rPr>
                <w:b/>
                <w:bCs/>
                <w:i/>
                <w:iCs/>
                <w:color w:val="000000"/>
                <w:sz w:val="18"/>
                <w:szCs w:val="18"/>
                <w:lang w:eastAsia="bs-Latn-BA"/>
              </w:rPr>
              <w:t>Tekuća pričuva proračuna</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218B7" w:rsidRPr="00855AD9" w:rsidRDefault="001218B7" w:rsidP="00237B7D">
            <w:pPr>
              <w:jc w:val="center"/>
              <w:rPr>
                <w:b/>
                <w:bCs/>
                <w:i/>
                <w:iCs/>
                <w:color w:val="000000"/>
                <w:sz w:val="18"/>
                <w:szCs w:val="18"/>
                <w:lang w:eastAsia="bs-Latn-BA"/>
              </w:rPr>
            </w:pPr>
            <w:r w:rsidRPr="00855AD9">
              <w:rPr>
                <w:b/>
                <w:bCs/>
                <w:i/>
                <w:iCs/>
                <w:color w:val="000000"/>
                <w:sz w:val="18"/>
                <w:szCs w:val="18"/>
                <w:lang w:eastAsia="bs-Latn-BA"/>
              </w:rPr>
              <w:t xml:space="preserve">Konačni </w:t>
            </w:r>
            <w:r>
              <w:rPr>
                <w:b/>
                <w:bCs/>
                <w:i/>
                <w:iCs/>
                <w:color w:val="000000"/>
                <w:sz w:val="18"/>
                <w:szCs w:val="18"/>
                <w:lang w:eastAsia="bs-Latn-BA"/>
              </w:rPr>
              <w:t xml:space="preserve"> proračun</w:t>
            </w:r>
            <w:r w:rsidRPr="00855AD9">
              <w:rPr>
                <w:b/>
                <w:bCs/>
                <w:i/>
                <w:iCs/>
                <w:color w:val="000000"/>
                <w:sz w:val="18"/>
                <w:szCs w:val="18"/>
                <w:lang w:eastAsia="bs-Latn-BA"/>
              </w:rPr>
              <w:t xml:space="preserve">  za 2014. </w:t>
            </w:r>
          </w:p>
          <w:p w:rsidR="001218B7" w:rsidRPr="00855AD9" w:rsidRDefault="001218B7" w:rsidP="00237B7D">
            <w:pPr>
              <w:jc w:val="center"/>
              <w:rPr>
                <w:b/>
                <w:bCs/>
                <w:i/>
                <w:iCs/>
                <w:color w:val="000000"/>
                <w:sz w:val="18"/>
                <w:szCs w:val="18"/>
                <w:lang w:eastAsia="bs-Latn-BA"/>
              </w:rPr>
            </w:pPr>
            <w:r w:rsidRPr="00855AD9">
              <w:rPr>
                <w:b/>
                <w:bCs/>
                <w:i/>
                <w:iCs/>
                <w:color w:val="000000"/>
                <w:sz w:val="18"/>
                <w:szCs w:val="18"/>
                <w:lang w:eastAsia="bs-Latn-BA"/>
              </w:rPr>
              <w:t>(4 do 7)</w:t>
            </w:r>
          </w:p>
        </w:tc>
        <w:tc>
          <w:tcPr>
            <w:tcW w:w="665" w:type="pct"/>
            <w:tcBorders>
              <w:top w:val="single" w:sz="4" w:space="0" w:color="auto"/>
              <w:left w:val="single" w:sz="4" w:space="0" w:color="auto"/>
              <w:right w:val="single" w:sz="4" w:space="0" w:color="auto"/>
            </w:tcBorders>
            <w:shd w:val="clear" w:color="auto" w:fill="auto"/>
            <w:vAlign w:val="center"/>
            <w:hideMark/>
          </w:tcPr>
          <w:p w:rsidR="001218B7" w:rsidRPr="00855AD9" w:rsidRDefault="001218B7" w:rsidP="00237B7D">
            <w:pPr>
              <w:jc w:val="center"/>
              <w:rPr>
                <w:b/>
                <w:bCs/>
                <w:i/>
                <w:iCs/>
                <w:color w:val="000000"/>
                <w:sz w:val="18"/>
                <w:szCs w:val="18"/>
                <w:lang w:eastAsia="bs-Latn-BA"/>
              </w:rPr>
            </w:pPr>
            <w:r w:rsidRPr="00855AD9">
              <w:rPr>
                <w:b/>
                <w:bCs/>
                <w:i/>
                <w:iCs/>
                <w:color w:val="000000"/>
                <w:sz w:val="18"/>
                <w:szCs w:val="18"/>
              </w:rPr>
              <w:t>Izvršenje I-XII</w:t>
            </w:r>
          </w:p>
          <w:p w:rsidR="001218B7" w:rsidRPr="00855AD9" w:rsidRDefault="001218B7" w:rsidP="00237B7D">
            <w:pPr>
              <w:jc w:val="center"/>
              <w:rPr>
                <w:b/>
                <w:bCs/>
                <w:i/>
                <w:iCs/>
                <w:color w:val="000000"/>
                <w:sz w:val="18"/>
                <w:szCs w:val="18"/>
                <w:lang w:eastAsia="bs-Latn-BA"/>
              </w:rPr>
            </w:pPr>
            <w:r w:rsidRPr="00855AD9">
              <w:rPr>
                <w:b/>
                <w:bCs/>
                <w:i/>
                <w:iCs/>
                <w:color w:val="000000"/>
                <w:sz w:val="18"/>
                <w:szCs w:val="18"/>
              </w:rPr>
              <w:t>2014</w:t>
            </w:r>
            <w:r>
              <w:rPr>
                <w:b/>
                <w:bCs/>
                <w:i/>
                <w:iCs/>
                <w:color w:val="000000"/>
                <w:sz w:val="18"/>
                <w:szCs w:val="18"/>
              </w:rPr>
              <w:t>.</w:t>
            </w:r>
          </w:p>
        </w:tc>
        <w:tc>
          <w:tcPr>
            <w:tcW w:w="382" w:type="pct"/>
            <w:tcBorders>
              <w:top w:val="single" w:sz="4" w:space="0" w:color="auto"/>
              <w:left w:val="single" w:sz="4" w:space="0" w:color="auto"/>
              <w:right w:val="single" w:sz="4" w:space="0" w:color="auto"/>
            </w:tcBorders>
            <w:shd w:val="clear" w:color="auto" w:fill="auto"/>
            <w:vAlign w:val="center"/>
            <w:hideMark/>
          </w:tcPr>
          <w:p w:rsidR="001218B7" w:rsidRPr="00855AD9" w:rsidRDefault="001218B7" w:rsidP="00237B7D">
            <w:pPr>
              <w:jc w:val="center"/>
              <w:rPr>
                <w:b/>
                <w:bCs/>
                <w:i/>
                <w:iCs/>
                <w:color w:val="000000"/>
                <w:sz w:val="18"/>
                <w:szCs w:val="18"/>
              </w:rPr>
            </w:pPr>
            <w:r>
              <w:rPr>
                <w:b/>
                <w:bCs/>
                <w:i/>
                <w:iCs/>
                <w:color w:val="000000"/>
                <w:sz w:val="18"/>
                <w:szCs w:val="18"/>
              </w:rPr>
              <w:t>Indeks</w:t>
            </w:r>
          </w:p>
          <w:p w:rsidR="001218B7" w:rsidRPr="00855AD9" w:rsidRDefault="001218B7" w:rsidP="00237B7D">
            <w:pPr>
              <w:jc w:val="center"/>
              <w:rPr>
                <w:b/>
                <w:bCs/>
                <w:i/>
                <w:iCs/>
                <w:color w:val="000000"/>
                <w:sz w:val="18"/>
                <w:szCs w:val="18"/>
                <w:lang w:eastAsia="bs-Latn-BA"/>
              </w:rPr>
            </w:pPr>
            <w:r w:rsidRPr="00855AD9">
              <w:rPr>
                <w:b/>
                <w:bCs/>
                <w:i/>
                <w:iCs/>
                <w:color w:val="000000"/>
                <w:sz w:val="18"/>
                <w:szCs w:val="18"/>
              </w:rPr>
              <w:t>7/6</w:t>
            </w:r>
          </w:p>
        </w:tc>
      </w:tr>
      <w:tr w:rsidR="001218B7" w:rsidRPr="00855AD9" w:rsidTr="00F0449E">
        <w:trPr>
          <w:trHeight w:val="255"/>
        </w:trPr>
        <w:tc>
          <w:tcPr>
            <w:tcW w:w="294" w:type="pct"/>
            <w:tcBorders>
              <w:top w:val="nil"/>
              <w:left w:val="single" w:sz="4" w:space="0" w:color="auto"/>
              <w:bottom w:val="single" w:sz="4" w:space="0" w:color="auto"/>
              <w:right w:val="single" w:sz="4" w:space="0" w:color="auto"/>
            </w:tcBorders>
            <w:shd w:val="clear" w:color="auto" w:fill="auto"/>
            <w:noWrap/>
            <w:vAlign w:val="bottom"/>
            <w:hideMark/>
          </w:tcPr>
          <w:p w:rsidR="001218B7" w:rsidRPr="00855AD9" w:rsidRDefault="001218B7" w:rsidP="00237B7D">
            <w:pPr>
              <w:jc w:val="center"/>
              <w:rPr>
                <w:i/>
                <w:iCs/>
                <w:color w:val="000000"/>
                <w:sz w:val="18"/>
                <w:szCs w:val="18"/>
                <w:lang w:eastAsia="bs-Latn-BA"/>
              </w:rPr>
            </w:pPr>
            <w:r w:rsidRPr="00855AD9">
              <w:rPr>
                <w:i/>
                <w:iCs/>
                <w:color w:val="000000"/>
                <w:sz w:val="18"/>
                <w:szCs w:val="18"/>
              </w:rPr>
              <w:t>1</w:t>
            </w:r>
          </w:p>
        </w:tc>
        <w:tc>
          <w:tcPr>
            <w:tcW w:w="1474" w:type="pct"/>
            <w:tcBorders>
              <w:top w:val="nil"/>
              <w:left w:val="nil"/>
              <w:bottom w:val="single" w:sz="4" w:space="0" w:color="auto"/>
              <w:right w:val="single" w:sz="4" w:space="0" w:color="auto"/>
            </w:tcBorders>
            <w:shd w:val="clear" w:color="auto" w:fill="auto"/>
            <w:noWrap/>
            <w:vAlign w:val="bottom"/>
            <w:hideMark/>
          </w:tcPr>
          <w:p w:rsidR="001218B7" w:rsidRPr="00855AD9" w:rsidRDefault="001218B7" w:rsidP="00237B7D">
            <w:pPr>
              <w:jc w:val="center"/>
              <w:rPr>
                <w:i/>
                <w:iCs/>
                <w:color w:val="000000"/>
                <w:sz w:val="18"/>
                <w:szCs w:val="18"/>
                <w:lang w:eastAsia="bs-Latn-BA"/>
              </w:rPr>
            </w:pPr>
            <w:r w:rsidRPr="00855AD9">
              <w:rPr>
                <w:i/>
                <w:iCs/>
                <w:color w:val="000000"/>
                <w:sz w:val="18"/>
                <w:szCs w:val="18"/>
              </w:rPr>
              <w:t>2</w:t>
            </w:r>
          </w:p>
        </w:tc>
        <w:tc>
          <w:tcPr>
            <w:tcW w:w="563" w:type="pct"/>
            <w:tcBorders>
              <w:top w:val="single" w:sz="4" w:space="0" w:color="auto"/>
              <w:left w:val="nil"/>
              <w:bottom w:val="single" w:sz="4" w:space="0" w:color="auto"/>
              <w:right w:val="single" w:sz="4" w:space="0" w:color="auto"/>
            </w:tcBorders>
            <w:shd w:val="clear" w:color="auto" w:fill="auto"/>
            <w:noWrap/>
            <w:vAlign w:val="bottom"/>
            <w:hideMark/>
          </w:tcPr>
          <w:p w:rsidR="001218B7" w:rsidRPr="00855AD9" w:rsidRDefault="001218B7" w:rsidP="00237B7D">
            <w:pPr>
              <w:jc w:val="center"/>
              <w:rPr>
                <w:i/>
                <w:iCs/>
                <w:color w:val="000000"/>
                <w:sz w:val="18"/>
                <w:szCs w:val="18"/>
                <w:lang w:eastAsia="bs-Latn-BA"/>
              </w:rPr>
            </w:pPr>
            <w:r w:rsidRPr="00855AD9">
              <w:rPr>
                <w:i/>
                <w:iCs/>
                <w:color w:val="000000"/>
                <w:sz w:val="18"/>
                <w:szCs w:val="18"/>
              </w:rPr>
              <w:t>3</w:t>
            </w:r>
          </w:p>
        </w:tc>
        <w:tc>
          <w:tcPr>
            <w:tcW w:w="546" w:type="pct"/>
            <w:tcBorders>
              <w:top w:val="nil"/>
              <w:left w:val="nil"/>
              <w:bottom w:val="single" w:sz="4" w:space="0" w:color="auto"/>
              <w:right w:val="single" w:sz="4" w:space="0" w:color="auto"/>
            </w:tcBorders>
            <w:shd w:val="clear" w:color="auto" w:fill="auto"/>
            <w:noWrap/>
            <w:vAlign w:val="bottom"/>
            <w:hideMark/>
          </w:tcPr>
          <w:p w:rsidR="001218B7" w:rsidRPr="00855AD9" w:rsidRDefault="001218B7" w:rsidP="00237B7D">
            <w:pPr>
              <w:jc w:val="center"/>
              <w:rPr>
                <w:i/>
                <w:iCs/>
                <w:color w:val="000000"/>
                <w:sz w:val="18"/>
                <w:szCs w:val="18"/>
                <w:lang w:eastAsia="bs-Latn-BA"/>
              </w:rPr>
            </w:pPr>
            <w:r w:rsidRPr="00855AD9">
              <w:rPr>
                <w:i/>
                <w:iCs/>
                <w:color w:val="000000"/>
                <w:sz w:val="18"/>
                <w:szCs w:val="18"/>
              </w:rPr>
              <w:t>4</w:t>
            </w:r>
          </w:p>
        </w:tc>
        <w:tc>
          <w:tcPr>
            <w:tcW w:w="530" w:type="pct"/>
            <w:tcBorders>
              <w:top w:val="nil"/>
              <w:left w:val="nil"/>
              <w:bottom w:val="single" w:sz="4" w:space="0" w:color="auto"/>
              <w:right w:val="single" w:sz="4" w:space="0" w:color="auto"/>
            </w:tcBorders>
            <w:shd w:val="clear" w:color="auto" w:fill="auto"/>
            <w:noWrap/>
            <w:vAlign w:val="bottom"/>
            <w:hideMark/>
          </w:tcPr>
          <w:p w:rsidR="001218B7" w:rsidRPr="00855AD9" w:rsidRDefault="001218B7" w:rsidP="00237B7D">
            <w:pPr>
              <w:jc w:val="center"/>
              <w:rPr>
                <w:i/>
                <w:iCs/>
                <w:color w:val="000000"/>
                <w:sz w:val="18"/>
                <w:szCs w:val="18"/>
                <w:lang w:eastAsia="bs-Latn-BA"/>
              </w:rPr>
            </w:pPr>
            <w:r w:rsidRPr="00855AD9">
              <w:rPr>
                <w:i/>
                <w:iCs/>
                <w:color w:val="000000"/>
                <w:sz w:val="18"/>
                <w:szCs w:val="18"/>
                <w:lang w:eastAsia="bs-Latn-BA"/>
              </w:rPr>
              <w:t>5</w:t>
            </w:r>
          </w:p>
        </w:tc>
        <w:tc>
          <w:tcPr>
            <w:tcW w:w="546" w:type="pct"/>
            <w:tcBorders>
              <w:top w:val="nil"/>
              <w:left w:val="nil"/>
              <w:bottom w:val="single" w:sz="4" w:space="0" w:color="auto"/>
              <w:right w:val="single" w:sz="4" w:space="0" w:color="auto"/>
            </w:tcBorders>
            <w:shd w:val="clear" w:color="auto" w:fill="auto"/>
            <w:noWrap/>
            <w:vAlign w:val="bottom"/>
            <w:hideMark/>
          </w:tcPr>
          <w:p w:rsidR="001218B7" w:rsidRPr="00855AD9" w:rsidRDefault="001218B7" w:rsidP="00237B7D">
            <w:pPr>
              <w:jc w:val="center"/>
              <w:rPr>
                <w:i/>
                <w:iCs/>
                <w:color w:val="000000"/>
                <w:sz w:val="18"/>
                <w:szCs w:val="18"/>
                <w:lang w:eastAsia="bs-Latn-BA"/>
              </w:rPr>
            </w:pPr>
            <w:r w:rsidRPr="00855AD9">
              <w:rPr>
                <w:i/>
                <w:iCs/>
                <w:color w:val="000000"/>
                <w:sz w:val="18"/>
                <w:szCs w:val="18"/>
                <w:lang w:eastAsia="bs-Latn-BA"/>
              </w:rPr>
              <w:t>6 (4+5)</w:t>
            </w:r>
          </w:p>
        </w:tc>
        <w:tc>
          <w:tcPr>
            <w:tcW w:w="665" w:type="pct"/>
            <w:tcBorders>
              <w:top w:val="single" w:sz="4" w:space="0" w:color="auto"/>
              <w:left w:val="nil"/>
              <w:bottom w:val="single" w:sz="4" w:space="0" w:color="auto"/>
              <w:right w:val="single" w:sz="4" w:space="0" w:color="auto"/>
            </w:tcBorders>
            <w:shd w:val="clear" w:color="auto" w:fill="auto"/>
            <w:noWrap/>
            <w:vAlign w:val="bottom"/>
            <w:hideMark/>
          </w:tcPr>
          <w:p w:rsidR="001218B7" w:rsidRPr="00855AD9" w:rsidRDefault="001218B7" w:rsidP="00237B7D">
            <w:pPr>
              <w:jc w:val="center"/>
              <w:rPr>
                <w:i/>
                <w:iCs/>
                <w:color w:val="000000"/>
                <w:sz w:val="18"/>
                <w:szCs w:val="18"/>
                <w:lang w:eastAsia="bs-Latn-BA"/>
              </w:rPr>
            </w:pPr>
            <w:r w:rsidRPr="00855AD9">
              <w:rPr>
                <w:i/>
                <w:iCs/>
                <w:color w:val="000000"/>
                <w:sz w:val="18"/>
                <w:szCs w:val="18"/>
              </w:rPr>
              <w:t>7</w:t>
            </w:r>
          </w:p>
        </w:tc>
        <w:tc>
          <w:tcPr>
            <w:tcW w:w="382" w:type="pct"/>
            <w:tcBorders>
              <w:top w:val="single" w:sz="4" w:space="0" w:color="auto"/>
              <w:left w:val="nil"/>
              <w:bottom w:val="single" w:sz="4" w:space="0" w:color="auto"/>
              <w:right w:val="single" w:sz="4" w:space="0" w:color="auto"/>
            </w:tcBorders>
            <w:shd w:val="clear" w:color="auto" w:fill="auto"/>
            <w:noWrap/>
            <w:vAlign w:val="bottom"/>
            <w:hideMark/>
          </w:tcPr>
          <w:p w:rsidR="001218B7" w:rsidRPr="00855AD9" w:rsidRDefault="001218B7" w:rsidP="00237B7D">
            <w:pPr>
              <w:jc w:val="center"/>
              <w:rPr>
                <w:i/>
                <w:iCs/>
                <w:color w:val="000000"/>
                <w:sz w:val="18"/>
                <w:szCs w:val="18"/>
                <w:lang w:eastAsia="bs-Latn-BA"/>
              </w:rPr>
            </w:pPr>
            <w:r w:rsidRPr="00855AD9">
              <w:rPr>
                <w:i/>
                <w:iCs/>
                <w:color w:val="000000"/>
                <w:sz w:val="18"/>
                <w:szCs w:val="18"/>
              </w:rPr>
              <w:t>8</w:t>
            </w:r>
          </w:p>
        </w:tc>
      </w:tr>
      <w:tr w:rsidR="001218B7" w:rsidRPr="00855AD9" w:rsidTr="00F0449E">
        <w:trPr>
          <w:trHeight w:val="285"/>
        </w:trPr>
        <w:tc>
          <w:tcPr>
            <w:tcW w:w="294" w:type="pct"/>
            <w:tcBorders>
              <w:top w:val="nil"/>
              <w:left w:val="single" w:sz="4" w:space="0" w:color="auto"/>
              <w:bottom w:val="single" w:sz="4" w:space="0" w:color="auto"/>
              <w:right w:val="single" w:sz="4" w:space="0" w:color="auto"/>
            </w:tcBorders>
            <w:shd w:val="clear" w:color="auto" w:fill="auto"/>
            <w:noWrap/>
            <w:vAlign w:val="bottom"/>
            <w:hideMark/>
          </w:tcPr>
          <w:p w:rsidR="001218B7" w:rsidRPr="00855AD9" w:rsidRDefault="001218B7" w:rsidP="00237B7D">
            <w:pPr>
              <w:jc w:val="center"/>
              <w:rPr>
                <w:b/>
                <w:bCs/>
                <w:i/>
                <w:iCs/>
                <w:color w:val="000000"/>
                <w:sz w:val="18"/>
                <w:szCs w:val="18"/>
                <w:lang w:eastAsia="bs-Latn-BA"/>
              </w:rPr>
            </w:pPr>
            <w:r w:rsidRPr="00855AD9">
              <w:rPr>
                <w:b/>
                <w:bCs/>
                <w:i/>
                <w:iCs/>
                <w:color w:val="000000"/>
                <w:sz w:val="18"/>
                <w:szCs w:val="18"/>
              </w:rPr>
              <w:t>I</w:t>
            </w:r>
          </w:p>
        </w:tc>
        <w:tc>
          <w:tcPr>
            <w:tcW w:w="1474" w:type="pct"/>
            <w:tcBorders>
              <w:top w:val="nil"/>
              <w:left w:val="nil"/>
              <w:bottom w:val="single" w:sz="4" w:space="0" w:color="auto"/>
              <w:right w:val="single" w:sz="4" w:space="0" w:color="auto"/>
            </w:tcBorders>
            <w:shd w:val="clear" w:color="auto" w:fill="auto"/>
            <w:noWrap/>
            <w:vAlign w:val="bottom"/>
            <w:hideMark/>
          </w:tcPr>
          <w:p w:rsidR="001218B7" w:rsidRPr="00855AD9" w:rsidRDefault="001218B7" w:rsidP="00237B7D">
            <w:pPr>
              <w:rPr>
                <w:b/>
                <w:bCs/>
                <w:i/>
                <w:iCs/>
                <w:color w:val="000000"/>
                <w:sz w:val="18"/>
                <w:szCs w:val="18"/>
                <w:lang w:eastAsia="bs-Latn-BA"/>
              </w:rPr>
            </w:pPr>
            <w:r w:rsidRPr="00855AD9">
              <w:rPr>
                <w:b/>
                <w:bCs/>
                <w:i/>
                <w:iCs/>
                <w:color w:val="000000"/>
                <w:sz w:val="18"/>
                <w:szCs w:val="18"/>
              </w:rPr>
              <w:t>TEKUĆI IZDACI</w:t>
            </w:r>
          </w:p>
        </w:tc>
        <w:tc>
          <w:tcPr>
            <w:tcW w:w="563" w:type="pct"/>
            <w:tcBorders>
              <w:top w:val="nil"/>
              <w:left w:val="nil"/>
              <w:bottom w:val="single" w:sz="4" w:space="0" w:color="auto"/>
              <w:right w:val="single" w:sz="4" w:space="0" w:color="auto"/>
            </w:tcBorders>
            <w:shd w:val="clear" w:color="auto" w:fill="auto"/>
            <w:noWrap/>
            <w:vAlign w:val="bottom"/>
            <w:hideMark/>
          </w:tcPr>
          <w:p w:rsidR="001218B7" w:rsidRPr="00855AD9" w:rsidRDefault="001218B7" w:rsidP="00237B7D">
            <w:pPr>
              <w:rPr>
                <w:i/>
                <w:iCs/>
                <w:color w:val="000000"/>
                <w:sz w:val="18"/>
                <w:szCs w:val="18"/>
                <w:lang w:eastAsia="bs-Latn-BA"/>
              </w:rPr>
            </w:pPr>
            <w:r w:rsidRPr="00855AD9">
              <w:rPr>
                <w:i/>
                <w:iCs/>
                <w:color w:val="000000"/>
                <w:sz w:val="18"/>
                <w:szCs w:val="18"/>
              </w:rPr>
              <w:t> </w:t>
            </w:r>
          </w:p>
        </w:tc>
        <w:tc>
          <w:tcPr>
            <w:tcW w:w="546" w:type="pct"/>
            <w:tcBorders>
              <w:top w:val="nil"/>
              <w:left w:val="nil"/>
              <w:bottom w:val="single" w:sz="4" w:space="0" w:color="auto"/>
              <w:right w:val="single" w:sz="4" w:space="0" w:color="auto"/>
            </w:tcBorders>
            <w:shd w:val="clear" w:color="auto" w:fill="auto"/>
            <w:noWrap/>
            <w:vAlign w:val="bottom"/>
            <w:hideMark/>
          </w:tcPr>
          <w:p w:rsidR="001218B7" w:rsidRPr="00855AD9" w:rsidRDefault="001218B7" w:rsidP="00237B7D">
            <w:pPr>
              <w:jc w:val="right"/>
              <w:rPr>
                <w:b/>
                <w:bCs/>
                <w:i/>
                <w:color w:val="000000"/>
                <w:sz w:val="18"/>
                <w:szCs w:val="18"/>
              </w:rPr>
            </w:pPr>
            <w:r w:rsidRPr="00855AD9">
              <w:rPr>
                <w:b/>
                <w:bCs/>
                <w:i/>
                <w:color w:val="000000"/>
                <w:sz w:val="18"/>
                <w:szCs w:val="18"/>
              </w:rPr>
              <w:t>28.017.000</w:t>
            </w:r>
          </w:p>
        </w:tc>
        <w:tc>
          <w:tcPr>
            <w:tcW w:w="530" w:type="pct"/>
            <w:tcBorders>
              <w:top w:val="nil"/>
              <w:left w:val="nil"/>
              <w:bottom w:val="single" w:sz="4" w:space="0" w:color="auto"/>
              <w:right w:val="single" w:sz="4" w:space="0" w:color="auto"/>
            </w:tcBorders>
            <w:shd w:val="clear" w:color="auto" w:fill="auto"/>
            <w:noWrap/>
            <w:vAlign w:val="bottom"/>
            <w:hideMark/>
          </w:tcPr>
          <w:p w:rsidR="001218B7" w:rsidRPr="00855AD9" w:rsidRDefault="001218B7" w:rsidP="00237B7D">
            <w:pPr>
              <w:jc w:val="right"/>
              <w:rPr>
                <w:b/>
                <w:bCs/>
                <w:i/>
                <w:iCs/>
                <w:color w:val="000000"/>
                <w:sz w:val="18"/>
                <w:szCs w:val="18"/>
                <w:lang w:eastAsia="bs-Latn-BA"/>
              </w:rPr>
            </w:pPr>
            <w:r w:rsidRPr="00855AD9">
              <w:rPr>
                <w:b/>
                <w:bCs/>
                <w:i/>
                <w:iCs/>
                <w:color w:val="000000"/>
                <w:sz w:val="18"/>
                <w:szCs w:val="18"/>
                <w:lang w:eastAsia="bs-Latn-BA"/>
              </w:rPr>
              <w:t>0</w:t>
            </w:r>
          </w:p>
        </w:tc>
        <w:tc>
          <w:tcPr>
            <w:tcW w:w="546" w:type="pct"/>
            <w:tcBorders>
              <w:top w:val="nil"/>
              <w:left w:val="nil"/>
              <w:bottom w:val="single" w:sz="4" w:space="0" w:color="auto"/>
              <w:right w:val="single" w:sz="4" w:space="0" w:color="auto"/>
            </w:tcBorders>
            <w:shd w:val="clear" w:color="auto" w:fill="auto"/>
            <w:noWrap/>
            <w:vAlign w:val="bottom"/>
          </w:tcPr>
          <w:p w:rsidR="001218B7" w:rsidRPr="00855AD9" w:rsidRDefault="001218B7" w:rsidP="00237B7D">
            <w:pPr>
              <w:jc w:val="right"/>
              <w:rPr>
                <w:b/>
                <w:bCs/>
                <w:i/>
                <w:iCs/>
                <w:color w:val="000000"/>
                <w:sz w:val="18"/>
                <w:szCs w:val="18"/>
                <w:lang w:eastAsia="bs-Latn-BA"/>
              </w:rPr>
            </w:pPr>
            <w:r w:rsidRPr="00855AD9">
              <w:rPr>
                <w:b/>
                <w:bCs/>
                <w:i/>
                <w:iCs/>
                <w:color w:val="000000"/>
                <w:sz w:val="18"/>
                <w:szCs w:val="18"/>
                <w:lang w:eastAsia="bs-Latn-BA"/>
              </w:rPr>
              <w:t>27.867.000</w:t>
            </w:r>
          </w:p>
        </w:tc>
        <w:tc>
          <w:tcPr>
            <w:tcW w:w="665" w:type="pct"/>
            <w:tcBorders>
              <w:top w:val="nil"/>
              <w:left w:val="nil"/>
              <w:bottom w:val="single" w:sz="4" w:space="0" w:color="auto"/>
              <w:right w:val="single" w:sz="4" w:space="0" w:color="auto"/>
            </w:tcBorders>
            <w:shd w:val="clear" w:color="auto" w:fill="FFFFFF"/>
            <w:noWrap/>
            <w:vAlign w:val="bottom"/>
          </w:tcPr>
          <w:p w:rsidR="001218B7" w:rsidRPr="00855AD9" w:rsidRDefault="001218B7" w:rsidP="00237B7D">
            <w:pPr>
              <w:jc w:val="right"/>
              <w:rPr>
                <w:b/>
                <w:bCs/>
                <w:i/>
                <w:iCs/>
                <w:color w:val="000000"/>
                <w:sz w:val="18"/>
                <w:szCs w:val="18"/>
              </w:rPr>
            </w:pPr>
            <w:r w:rsidRPr="00855AD9">
              <w:rPr>
                <w:b/>
                <w:bCs/>
                <w:i/>
                <w:iCs/>
                <w:color w:val="000000"/>
                <w:sz w:val="18"/>
                <w:szCs w:val="18"/>
              </w:rPr>
              <w:t>25.155.132,85</w:t>
            </w:r>
          </w:p>
        </w:tc>
        <w:tc>
          <w:tcPr>
            <w:tcW w:w="382" w:type="pct"/>
            <w:tcBorders>
              <w:top w:val="nil"/>
              <w:left w:val="nil"/>
              <w:bottom w:val="single" w:sz="4" w:space="0" w:color="auto"/>
              <w:right w:val="single" w:sz="4" w:space="0" w:color="auto"/>
            </w:tcBorders>
            <w:shd w:val="clear" w:color="auto" w:fill="auto"/>
            <w:noWrap/>
            <w:vAlign w:val="bottom"/>
          </w:tcPr>
          <w:p w:rsidR="001218B7" w:rsidRPr="00855AD9" w:rsidRDefault="001218B7" w:rsidP="00237B7D">
            <w:pPr>
              <w:jc w:val="right"/>
              <w:rPr>
                <w:b/>
                <w:bCs/>
                <w:i/>
                <w:iCs/>
                <w:color w:val="000000"/>
                <w:sz w:val="18"/>
                <w:szCs w:val="18"/>
                <w:lang w:eastAsia="bs-Latn-BA"/>
              </w:rPr>
            </w:pPr>
            <w:r w:rsidRPr="00855AD9">
              <w:rPr>
                <w:b/>
                <w:bCs/>
                <w:i/>
                <w:iCs/>
                <w:color w:val="000000"/>
                <w:sz w:val="18"/>
                <w:szCs w:val="18"/>
                <w:lang w:eastAsia="bs-Latn-BA"/>
              </w:rPr>
              <w:t>0,90</w:t>
            </w:r>
          </w:p>
        </w:tc>
      </w:tr>
      <w:tr w:rsidR="001218B7" w:rsidRPr="00855AD9" w:rsidTr="00F0449E">
        <w:trPr>
          <w:trHeight w:val="285"/>
        </w:trPr>
        <w:tc>
          <w:tcPr>
            <w:tcW w:w="294" w:type="pct"/>
            <w:tcBorders>
              <w:top w:val="nil"/>
              <w:left w:val="single" w:sz="4" w:space="0" w:color="auto"/>
              <w:bottom w:val="single" w:sz="4" w:space="0" w:color="auto"/>
              <w:right w:val="single" w:sz="4" w:space="0" w:color="auto"/>
            </w:tcBorders>
            <w:shd w:val="clear" w:color="auto" w:fill="auto"/>
            <w:noWrap/>
            <w:vAlign w:val="bottom"/>
            <w:hideMark/>
          </w:tcPr>
          <w:p w:rsidR="001218B7" w:rsidRPr="00855AD9" w:rsidRDefault="001218B7" w:rsidP="00237B7D">
            <w:pPr>
              <w:jc w:val="center"/>
              <w:rPr>
                <w:i/>
                <w:iCs/>
                <w:color w:val="000000"/>
                <w:sz w:val="18"/>
                <w:szCs w:val="18"/>
                <w:lang w:eastAsia="bs-Latn-BA"/>
              </w:rPr>
            </w:pPr>
            <w:r w:rsidRPr="00855AD9">
              <w:rPr>
                <w:i/>
                <w:iCs/>
                <w:color w:val="000000"/>
                <w:sz w:val="18"/>
                <w:szCs w:val="18"/>
              </w:rPr>
              <w:t>1</w:t>
            </w:r>
          </w:p>
        </w:tc>
        <w:tc>
          <w:tcPr>
            <w:tcW w:w="1474" w:type="pct"/>
            <w:tcBorders>
              <w:top w:val="nil"/>
              <w:left w:val="nil"/>
              <w:bottom w:val="single" w:sz="4" w:space="0" w:color="auto"/>
              <w:right w:val="single" w:sz="4" w:space="0" w:color="auto"/>
            </w:tcBorders>
            <w:shd w:val="clear" w:color="auto" w:fill="auto"/>
            <w:noWrap/>
            <w:vAlign w:val="bottom"/>
            <w:hideMark/>
          </w:tcPr>
          <w:p w:rsidR="001218B7" w:rsidRPr="00855AD9" w:rsidRDefault="001218B7" w:rsidP="00237B7D">
            <w:pPr>
              <w:rPr>
                <w:i/>
                <w:iCs/>
                <w:color w:val="000000"/>
                <w:sz w:val="18"/>
                <w:szCs w:val="18"/>
                <w:lang w:eastAsia="bs-Latn-BA"/>
              </w:rPr>
            </w:pPr>
            <w:r>
              <w:rPr>
                <w:i/>
                <w:iCs/>
                <w:color w:val="000000"/>
                <w:sz w:val="18"/>
                <w:szCs w:val="18"/>
              </w:rPr>
              <w:t>Bruto plać</w:t>
            </w:r>
            <w:r w:rsidRPr="00855AD9">
              <w:rPr>
                <w:i/>
                <w:iCs/>
                <w:color w:val="000000"/>
                <w:sz w:val="18"/>
                <w:szCs w:val="18"/>
              </w:rPr>
              <w:t>e i naknade</w:t>
            </w:r>
          </w:p>
        </w:tc>
        <w:tc>
          <w:tcPr>
            <w:tcW w:w="563" w:type="pct"/>
            <w:tcBorders>
              <w:top w:val="nil"/>
              <w:left w:val="nil"/>
              <w:bottom w:val="single" w:sz="4" w:space="0" w:color="auto"/>
              <w:right w:val="single" w:sz="4" w:space="0" w:color="auto"/>
            </w:tcBorders>
            <w:shd w:val="clear" w:color="auto" w:fill="auto"/>
            <w:noWrap/>
            <w:vAlign w:val="bottom"/>
            <w:hideMark/>
          </w:tcPr>
          <w:p w:rsidR="001218B7" w:rsidRPr="00855AD9" w:rsidRDefault="001218B7" w:rsidP="00237B7D">
            <w:pPr>
              <w:jc w:val="center"/>
              <w:rPr>
                <w:i/>
                <w:iCs/>
                <w:color w:val="000000"/>
                <w:sz w:val="18"/>
                <w:szCs w:val="18"/>
                <w:lang w:eastAsia="bs-Latn-BA"/>
              </w:rPr>
            </w:pPr>
            <w:r w:rsidRPr="00855AD9">
              <w:rPr>
                <w:i/>
                <w:iCs/>
                <w:color w:val="000000"/>
                <w:sz w:val="18"/>
                <w:szCs w:val="18"/>
              </w:rPr>
              <w:t>611100</w:t>
            </w:r>
          </w:p>
        </w:tc>
        <w:tc>
          <w:tcPr>
            <w:tcW w:w="546" w:type="pct"/>
            <w:tcBorders>
              <w:top w:val="nil"/>
              <w:left w:val="nil"/>
              <w:bottom w:val="single" w:sz="4" w:space="0" w:color="auto"/>
              <w:right w:val="single" w:sz="4" w:space="0" w:color="auto"/>
            </w:tcBorders>
            <w:shd w:val="clear" w:color="auto" w:fill="auto"/>
            <w:noWrap/>
            <w:vAlign w:val="bottom"/>
          </w:tcPr>
          <w:p w:rsidR="001218B7" w:rsidRPr="00855AD9" w:rsidRDefault="001218B7" w:rsidP="00237B7D">
            <w:pPr>
              <w:jc w:val="right"/>
              <w:rPr>
                <w:i/>
                <w:color w:val="000000"/>
                <w:sz w:val="18"/>
                <w:szCs w:val="18"/>
              </w:rPr>
            </w:pPr>
            <w:r w:rsidRPr="00855AD9">
              <w:rPr>
                <w:i/>
                <w:color w:val="000000"/>
                <w:sz w:val="18"/>
                <w:szCs w:val="18"/>
              </w:rPr>
              <w:t>19.505.000</w:t>
            </w:r>
          </w:p>
        </w:tc>
        <w:tc>
          <w:tcPr>
            <w:tcW w:w="530" w:type="pct"/>
            <w:tcBorders>
              <w:top w:val="nil"/>
              <w:left w:val="nil"/>
              <w:bottom w:val="single" w:sz="4" w:space="0" w:color="auto"/>
              <w:right w:val="single" w:sz="4" w:space="0" w:color="auto"/>
            </w:tcBorders>
            <w:shd w:val="clear" w:color="auto" w:fill="auto"/>
            <w:noWrap/>
            <w:vAlign w:val="bottom"/>
            <w:hideMark/>
          </w:tcPr>
          <w:p w:rsidR="001218B7" w:rsidRPr="00855AD9" w:rsidRDefault="001218B7" w:rsidP="00237B7D">
            <w:pPr>
              <w:jc w:val="right"/>
              <w:rPr>
                <w:i/>
                <w:iCs/>
                <w:color w:val="000000"/>
                <w:sz w:val="18"/>
                <w:szCs w:val="18"/>
                <w:lang w:eastAsia="bs-Latn-BA"/>
              </w:rPr>
            </w:pPr>
            <w:r w:rsidRPr="00855AD9">
              <w:rPr>
                <w:i/>
                <w:iCs/>
                <w:color w:val="000000"/>
                <w:sz w:val="18"/>
                <w:szCs w:val="18"/>
                <w:lang w:eastAsia="bs-Latn-BA"/>
              </w:rPr>
              <w:t>0</w:t>
            </w:r>
          </w:p>
        </w:tc>
        <w:tc>
          <w:tcPr>
            <w:tcW w:w="546" w:type="pct"/>
            <w:tcBorders>
              <w:top w:val="nil"/>
              <w:left w:val="nil"/>
              <w:bottom w:val="single" w:sz="4" w:space="0" w:color="auto"/>
              <w:right w:val="single" w:sz="4" w:space="0" w:color="auto"/>
            </w:tcBorders>
            <w:shd w:val="clear" w:color="auto" w:fill="auto"/>
            <w:noWrap/>
            <w:vAlign w:val="bottom"/>
          </w:tcPr>
          <w:p w:rsidR="001218B7" w:rsidRPr="00855AD9" w:rsidRDefault="001218B7" w:rsidP="00237B7D">
            <w:pPr>
              <w:jc w:val="right"/>
              <w:rPr>
                <w:i/>
                <w:color w:val="000000"/>
                <w:sz w:val="18"/>
                <w:szCs w:val="18"/>
              </w:rPr>
            </w:pPr>
            <w:r w:rsidRPr="00855AD9">
              <w:rPr>
                <w:i/>
                <w:color w:val="000000"/>
                <w:sz w:val="18"/>
                <w:szCs w:val="18"/>
              </w:rPr>
              <w:t>19.355.000</w:t>
            </w:r>
          </w:p>
        </w:tc>
        <w:tc>
          <w:tcPr>
            <w:tcW w:w="665" w:type="pct"/>
            <w:tcBorders>
              <w:top w:val="nil"/>
              <w:left w:val="nil"/>
              <w:bottom w:val="single" w:sz="4" w:space="0" w:color="auto"/>
              <w:right w:val="single" w:sz="4" w:space="0" w:color="auto"/>
            </w:tcBorders>
            <w:shd w:val="clear" w:color="auto" w:fill="FFFFFF"/>
            <w:noWrap/>
            <w:vAlign w:val="bottom"/>
          </w:tcPr>
          <w:p w:rsidR="001218B7" w:rsidRPr="00855AD9" w:rsidRDefault="001218B7" w:rsidP="00237B7D">
            <w:pPr>
              <w:jc w:val="right"/>
              <w:rPr>
                <w:bCs/>
                <w:i/>
                <w:iCs/>
                <w:color w:val="000000"/>
                <w:sz w:val="18"/>
                <w:szCs w:val="18"/>
              </w:rPr>
            </w:pPr>
            <w:r w:rsidRPr="00855AD9">
              <w:rPr>
                <w:bCs/>
                <w:i/>
                <w:iCs/>
                <w:color w:val="000000"/>
                <w:sz w:val="18"/>
                <w:szCs w:val="18"/>
              </w:rPr>
              <w:t>18.305.654.71</w:t>
            </w:r>
          </w:p>
        </w:tc>
        <w:tc>
          <w:tcPr>
            <w:tcW w:w="382" w:type="pct"/>
            <w:tcBorders>
              <w:top w:val="nil"/>
              <w:left w:val="nil"/>
              <w:bottom w:val="single" w:sz="4" w:space="0" w:color="auto"/>
              <w:right w:val="single" w:sz="4" w:space="0" w:color="auto"/>
            </w:tcBorders>
            <w:shd w:val="clear" w:color="auto" w:fill="auto"/>
            <w:noWrap/>
            <w:vAlign w:val="bottom"/>
          </w:tcPr>
          <w:p w:rsidR="001218B7" w:rsidRPr="00855AD9" w:rsidRDefault="001218B7" w:rsidP="00237B7D">
            <w:pPr>
              <w:jc w:val="right"/>
              <w:rPr>
                <w:i/>
                <w:color w:val="000000"/>
                <w:sz w:val="18"/>
                <w:szCs w:val="18"/>
              </w:rPr>
            </w:pPr>
            <w:r w:rsidRPr="00855AD9">
              <w:rPr>
                <w:i/>
                <w:color w:val="000000"/>
                <w:sz w:val="18"/>
                <w:szCs w:val="18"/>
              </w:rPr>
              <w:t>0,95</w:t>
            </w:r>
          </w:p>
        </w:tc>
      </w:tr>
      <w:tr w:rsidR="001218B7" w:rsidRPr="00855AD9" w:rsidTr="00F0449E">
        <w:trPr>
          <w:trHeight w:val="285"/>
        </w:trPr>
        <w:tc>
          <w:tcPr>
            <w:tcW w:w="294" w:type="pct"/>
            <w:tcBorders>
              <w:top w:val="nil"/>
              <w:left w:val="single" w:sz="4" w:space="0" w:color="auto"/>
              <w:bottom w:val="single" w:sz="4" w:space="0" w:color="auto"/>
              <w:right w:val="single" w:sz="4" w:space="0" w:color="auto"/>
            </w:tcBorders>
            <w:shd w:val="clear" w:color="auto" w:fill="auto"/>
            <w:noWrap/>
            <w:vAlign w:val="bottom"/>
            <w:hideMark/>
          </w:tcPr>
          <w:p w:rsidR="001218B7" w:rsidRPr="00855AD9" w:rsidRDefault="001218B7" w:rsidP="00237B7D">
            <w:pPr>
              <w:jc w:val="center"/>
              <w:rPr>
                <w:i/>
                <w:iCs/>
                <w:color w:val="000000"/>
                <w:sz w:val="18"/>
                <w:szCs w:val="18"/>
                <w:lang w:eastAsia="bs-Latn-BA"/>
              </w:rPr>
            </w:pPr>
            <w:r w:rsidRPr="00855AD9">
              <w:rPr>
                <w:i/>
                <w:iCs/>
                <w:color w:val="000000"/>
                <w:sz w:val="18"/>
                <w:szCs w:val="18"/>
              </w:rPr>
              <w:t>2</w:t>
            </w:r>
          </w:p>
        </w:tc>
        <w:tc>
          <w:tcPr>
            <w:tcW w:w="1474" w:type="pct"/>
            <w:tcBorders>
              <w:top w:val="nil"/>
              <w:left w:val="nil"/>
              <w:bottom w:val="single" w:sz="4" w:space="0" w:color="auto"/>
              <w:right w:val="single" w:sz="4" w:space="0" w:color="auto"/>
            </w:tcBorders>
            <w:shd w:val="clear" w:color="auto" w:fill="auto"/>
            <w:noWrap/>
            <w:vAlign w:val="bottom"/>
            <w:hideMark/>
          </w:tcPr>
          <w:p w:rsidR="001218B7" w:rsidRPr="00855AD9" w:rsidRDefault="001218B7" w:rsidP="00237B7D">
            <w:pPr>
              <w:rPr>
                <w:i/>
                <w:iCs/>
                <w:color w:val="000000"/>
                <w:sz w:val="18"/>
                <w:szCs w:val="18"/>
                <w:lang w:eastAsia="bs-Latn-BA"/>
              </w:rPr>
            </w:pPr>
            <w:r w:rsidRPr="00855AD9">
              <w:rPr>
                <w:i/>
                <w:iCs/>
                <w:color w:val="000000"/>
                <w:sz w:val="18"/>
                <w:szCs w:val="18"/>
              </w:rPr>
              <w:t>Naknade troškova zaposlenih</w:t>
            </w:r>
          </w:p>
        </w:tc>
        <w:tc>
          <w:tcPr>
            <w:tcW w:w="563" w:type="pct"/>
            <w:tcBorders>
              <w:top w:val="nil"/>
              <w:left w:val="nil"/>
              <w:bottom w:val="single" w:sz="4" w:space="0" w:color="auto"/>
              <w:right w:val="single" w:sz="4" w:space="0" w:color="auto"/>
            </w:tcBorders>
            <w:shd w:val="clear" w:color="auto" w:fill="auto"/>
            <w:noWrap/>
            <w:vAlign w:val="bottom"/>
            <w:hideMark/>
          </w:tcPr>
          <w:p w:rsidR="001218B7" w:rsidRPr="00855AD9" w:rsidRDefault="001218B7" w:rsidP="00237B7D">
            <w:pPr>
              <w:jc w:val="center"/>
              <w:rPr>
                <w:i/>
                <w:iCs/>
                <w:color w:val="000000"/>
                <w:sz w:val="18"/>
                <w:szCs w:val="18"/>
                <w:lang w:eastAsia="bs-Latn-BA"/>
              </w:rPr>
            </w:pPr>
            <w:r w:rsidRPr="00855AD9">
              <w:rPr>
                <w:i/>
                <w:iCs/>
                <w:color w:val="000000"/>
                <w:sz w:val="18"/>
                <w:szCs w:val="18"/>
              </w:rPr>
              <w:t>611200</w:t>
            </w:r>
          </w:p>
        </w:tc>
        <w:tc>
          <w:tcPr>
            <w:tcW w:w="546" w:type="pct"/>
            <w:tcBorders>
              <w:top w:val="nil"/>
              <w:left w:val="nil"/>
              <w:bottom w:val="single" w:sz="4" w:space="0" w:color="auto"/>
              <w:right w:val="single" w:sz="4" w:space="0" w:color="auto"/>
            </w:tcBorders>
            <w:shd w:val="clear" w:color="auto" w:fill="auto"/>
            <w:noWrap/>
            <w:vAlign w:val="bottom"/>
          </w:tcPr>
          <w:p w:rsidR="001218B7" w:rsidRPr="00855AD9" w:rsidRDefault="001218B7" w:rsidP="00237B7D">
            <w:pPr>
              <w:jc w:val="right"/>
              <w:rPr>
                <w:i/>
                <w:color w:val="000000"/>
                <w:sz w:val="18"/>
                <w:szCs w:val="18"/>
              </w:rPr>
            </w:pPr>
            <w:r w:rsidRPr="00855AD9">
              <w:rPr>
                <w:i/>
                <w:color w:val="000000"/>
                <w:sz w:val="18"/>
                <w:szCs w:val="18"/>
              </w:rPr>
              <w:t>4.400.000</w:t>
            </w:r>
          </w:p>
        </w:tc>
        <w:tc>
          <w:tcPr>
            <w:tcW w:w="530" w:type="pct"/>
            <w:tcBorders>
              <w:top w:val="nil"/>
              <w:left w:val="nil"/>
              <w:bottom w:val="single" w:sz="4" w:space="0" w:color="auto"/>
              <w:right w:val="single" w:sz="4" w:space="0" w:color="auto"/>
            </w:tcBorders>
            <w:shd w:val="clear" w:color="auto" w:fill="auto"/>
            <w:noWrap/>
            <w:hideMark/>
          </w:tcPr>
          <w:p w:rsidR="001218B7" w:rsidRPr="00855AD9" w:rsidRDefault="001218B7" w:rsidP="00237B7D">
            <w:pPr>
              <w:jc w:val="right"/>
              <w:rPr>
                <w:color w:val="000000"/>
                <w:sz w:val="18"/>
                <w:szCs w:val="18"/>
              </w:rPr>
            </w:pPr>
            <w:r w:rsidRPr="00855AD9">
              <w:rPr>
                <w:i/>
                <w:iCs/>
                <w:color w:val="000000"/>
                <w:sz w:val="18"/>
                <w:szCs w:val="18"/>
                <w:lang w:eastAsia="bs-Latn-BA"/>
              </w:rPr>
              <w:t>0</w:t>
            </w:r>
          </w:p>
        </w:tc>
        <w:tc>
          <w:tcPr>
            <w:tcW w:w="546" w:type="pct"/>
            <w:tcBorders>
              <w:top w:val="nil"/>
              <w:left w:val="nil"/>
              <w:bottom w:val="single" w:sz="4" w:space="0" w:color="auto"/>
              <w:right w:val="single" w:sz="4" w:space="0" w:color="auto"/>
            </w:tcBorders>
            <w:shd w:val="clear" w:color="auto" w:fill="auto"/>
            <w:noWrap/>
            <w:vAlign w:val="bottom"/>
          </w:tcPr>
          <w:p w:rsidR="001218B7" w:rsidRPr="00855AD9" w:rsidRDefault="001218B7" w:rsidP="00237B7D">
            <w:pPr>
              <w:jc w:val="right"/>
              <w:rPr>
                <w:i/>
                <w:color w:val="000000"/>
                <w:sz w:val="18"/>
                <w:szCs w:val="18"/>
              </w:rPr>
            </w:pPr>
            <w:r w:rsidRPr="00855AD9">
              <w:rPr>
                <w:i/>
                <w:color w:val="000000"/>
                <w:sz w:val="18"/>
                <w:szCs w:val="18"/>
              </w:rPr>
              <w:t>3.837.000</w:t>
            </w:r>
          </w:p>
        </w:tc>
        <w:tc>
          <w:tcPr>
            <w:tcW w:w="665" w:type="pct"/>
            <w:tcBorders>
              <w:top w:val="nil"/>
              <w:left w:val="nil"/>
              <w:bottom w:val="single" w:sz="4" w:space="0" w:color="auto"/>
              <w:right w:val="single" w:sz="4" w:space="0" w:color="auto"/>
            </w:tcBorders>
            <w:shd w:val="clear" w:color="auto" w:fill="FFFFFF"/>
            <w:noWrap/>
            <w:vAlign w:val="center"/>
          </w:tcPr>
          <w:p w:rsidR="001218B7" w:rsidRPr="00855AD9" w:rsidRDefault="001218B7" w:rsidP="00237B7D">
            <w:pPr>
              <w:jc w:val="right"/>
              <w:rPr>
                <w:i/>
                <w:iCs/>
                <w:color w:val="000000"/>
                <w:sz w:val="18"/>
                <w:szCs w:val="18"/>
              </w:rPr>
            </w:pPr>
            <w:r w:rsidRPr="00855AD9">
              <w:rPr>
                <w:i/>
                <w:iCs/>
                <w:color w:val="000000"/>
                <w:sz w:val="18"/>
                <w:szCs w:val="18"/>
              </w:rPr>
              <w:t>3.677.974,36</w:t>
            </w:r>
          </w:p>
        </w:tc>
        <w:tc>
          <w:tcPr>
            <w:tcW w:w="382" w:type="pct"/>
            <w:tcBorders>
              <w:top w:val="nil"/>
              <w:left w:val="nil"/>
              <w:bottom w:val="single" w:sz="4" w:space="0" w:color="auto"/>
              <w:right w:val="single" w:sz="4" w:space="0" w:color="auto"/>
            </w:tcBorders>
            <w:shd w:val="clear" w:color="auto" w:fill="auto"/>
            <w:noWrap/>
            <w:vAlign w:val="bottom"/>
          </w:tcPr>
          <w:p w:rsidR="001218B7" w:rsidRPr="00855AD9" w:rsidRDefault="001218B7" w:rsidP="00237B7D">
            <w:pPr>
              <w:jc w:val="right"/>
              <w:rPr>
                <w:i/>
                <w:color w:val="000000"/>
                <w:sz w:val="18"/>
                <w:szCs w:val="18"/>
              </w:rPr>
            </w:pPr>
            <w:r w:rsidRPr="00855AD9">
              <w:rPr>
                <w:i/>
                <w:color w:val="000000"/>
                <w:sz w:val="18"/>
                <w:szCs w:val="18"/>
              </w:rPr>
              <w:t>0,96</w:t>
            </w:r>
          </w:p>
        </w:tc>
      </w:tr>
      <w:tr w:rsidR="001218B7" w:rsidRPr="00855AD9" w:rsidTr="00F0449E">
        <w:trPr>
          <w:trHeight w:val="285"/>
        </w:trPr>
        <w:tc>
          <w:tcPr>
            <w:tcW w:w="294" w:type="pct"/>
            <w:tcBorders>
              <w:top w:val="nil"/>
              <w:left w:val="single" w:sz="4" w:space="0" w:color="auto"/>
              <w:bottom w:val="single" w:sz="4" w:space="0" w:color="auto"/>
              <w:right w:val="single" w:sz="4" w:space="0" w:color="auto"/>
            </w:tcBorders>
            <w:shd w:val="clear" w:color="auto" w:fill="auto"/>
            <w:noWrap/>
            <w:vAlign w:val="bottom"/>
            <w:hideMark/>
          </w:tcPr>
          <w:p w:rsidR="001218B7" w:rsidRPr="00855AD9" w:rsidRDefault="001218B7" w:rsidP="00237B7D">
            <w:pPr>
              <w:jc w:val="center"/>
              <w:rPr>
                <w:i/>
                <w:iCs/>
                <w:color w:val="000000"/>
                <w:sz w:val="18"/>
                <w:szCs w:val="18"/>
                <w:lang w:eastAsia="bs-Latn-BA"/>
              </w:rPr>
            </w:pPr>
            <w:r w:rsidRPr="00855AD9">
              <w:rPr>
                <w:i/>
                <w:iCs/>
                <w:color w:val="000000"/>
                <w:sz w:val="18"/>
                <w:szCs w:val="18"/>
              </w:rPr>
              <w:t>3</w:t>
            </w:r>
          </w:p>
        </w:tc>
        <w:tc>
          <w:tcPr>
            <w:tcW w:w="1474" w:type="pct"/>
            <w:tcBorders>
              <w:top w:val="nil"/>
              <w:left w:val="nil"/>
              <w:bottom w:val="single" w:sz="4" w:space="0" w:color="auto"/>
              <w:right w:val="single" w:sz="4" w:space="0" w:color="auto"/>
            </w:tcBorders>
            <w:shd w:val="clear" w:color="auto" w:fill="auto"/>
            <w:noWrap/>
            <w:vAlign w:val="bottom"/>
            <w:hideMark/>
          </w:tcPr>
          <w:p w:rsidR="001218B7" w:rsidRPr="00855AD9" w:rsidRDefault="001218B7" w:rsidP="00237B7D">
            <w:pPr>
              <w:rPr>
                <w:i/>
                <w:iCs/>
                <w:color w:val="000000"/>
                <w:sz w:val="18"/>
                <w:szCs w:val="18"/>
                <w:lang w:eastAsia="bs-Latn-BA"/>
              </w:rPr>
            </w:pPr>
            <w:r w:rsidRPr="00855AD9">
              <w:rPr>
                <w:i/>
                <w:iCs/>
                <w:color w:val="000000"/>
                <w:sz w:val="18"/>
                <w:szCs w:val="18"/>
              </w:rPr>
              <w:t>Putni troškovi</w:t>
            </w:r>
          </w:p>
        </w:tc>
        <w:tc>
          <w:tcPr>
            <w:tcW w:w="563" w:type="pct"/>
            <w:tcBorders>
              <w:top w:val="nil"/>
              <w:left w:val="nil"/>
              <w:bottom w:val="single" w:sz="4" w:space="0" w:color="auto"/>
              <w:right w:val="single" w:sz="4" w:space="0" w:color="auto"/>
            </w:tcBorders>
            <w:shd w:val="clear" w:color="auto" w:fill="auto"/>
            <w:noWrap/>
            <w:vAlign w:val="bottom"/>
            <w:hideMark/>
          </w:tcPr>
          <w:p w:rsidR="001218B7" w:rsidRPr="00855AD9" w:rsidRDefault="001218B7" w:rsidP="00237B7D">
            <w:pPr>
              <w:jc w:val="center"/>
              <w:rPr>
                <w:i/>
                <w:iCs/>
                <w:color w:val="000000"/>
                <w:sz w:val="18"/>
                <w:szCs w:val="18"/>
                <w:lang w:eastAsia="bs-Latn-BA"/>
              </w:rPr>
            </w:pPr>
            <w:r w:rsidRPr="00855AD9">
              <w:rPr>
                <w:i/>
                <w:iCs/>
                <w:color w:val="000000"/>
                <w:sz w:val="18"/>
                <w:szCs w:val="18"/>
              </w:rPr>
              <w:t>613100</w:t>
            </w:r>
          </w:p>
        </w:tc>
        <w:tc>
          <w:tcPr>
            <w:tcW w:w="546" w:type="pct"/>
            <w:tcBorders>
              <w:top w:val="nil"/>
              <w:left w:val="nil"/>
              <w:bottom w:val="single" w:sz="4" w:space="0" w:color="auto"/>
              <w:right w:val="single" w:sz="4" w:space="0" w:color="auto"/>
            </w:tcBorders>
            <w:shd w:val="clear" w:color="auto" w:fill="auto"/>
            <w:noWrap/>
            <w:vAlign w:val="bottom"/>
          </w:tcPr>
          <w:p w:rsidR="001218B7" w:rsidRPr="00855AD9" w:rsidRDefault="001218B7" w:rsidP="00237B7D">
            <w:pPr>
              <w:jc w:val="right"/>
              <w:rPr>
                <w:i/>
                <w:color w:val="000000"/>
                <w:sz w:val="18"/>
                <w:szCs w:val="18"/>
              </w:rPr>
            </w:pPr>
            <w:r w:rsidRPr="00855AD9">
              <w:rPr>
                <w:i/>
                <w:color w:val="000000"/>
                <w:sz w:val="18"/>
                <w:szCs w:val="18"/>
              </w:rPr>
              <w:t>1.112.000</w:t>
            </w:r>
          </w:p>
        </w:tc>
        <w:tc>
          <w:tcPr>
            <w:tcW w:w="530" w:type="pct"/>
            <w:tcBorders>
              <w:top w:val="nil"/>
              <w:left w:val="nil"/>
              <w:bottom w:val="single" w:sz="4" w:space="0" w:color="auto"/>
              <w:right w:val="single" w:sz="4" w:space="0" w:color="auto"/>
            </w:tcBorders>
            <w:shd w:val="clear" w:color="auto" w:fill="auto"/>
            <w:noWrap/>
            <w:hideMark/>
          </w:tcPr>
          <w:p w:rsidR="001218B7" w:rsidRPr="00855AD9" w:rsidRDefault="001218B7" w:rsidP="00237B7D">
            <w:pPr>
              <w:jc w:val="right"/>
              <w:rPr>
                <w:color w:val="000000"/>
                <w:sz w:val="18"/>
                <w:szCs w:val="18"/>
              </w:rPr>
            </w:pPr>
            <w:r w:rsidRPr="00855AD9">
              <w:rPr>
                <w:i/>
                <w:iCs/>
                <w:color w:val="000000"/>
                <w:sz w:val="18"/>
                <w:szCs w:val="18"/>
                <w:lang w:eastAsia="bs-Latn-BA"/>
              </w:rPr>
              <w:t>0</w:t>
            </w:r>
          </w:p>
        </w:tc>
        <w:tc>
          <w:tcPr>
            <w:tcW w:w="546" w:type="pct"/>
            <w:tcBorders>
              <w:top w:val="nil"/>
              <w:left w:val="nil"/>
              <w:bottom w:val="single" w:sz="4" w:space="0" w:color="auto"/>
              <w:right w:val="single" w:sz="4" w:space="0" w:color="auto"/>
            </w:tcBorders>
            <w:shd w:val="clear" w:color="auto" w:fill="auto"/>
            <w:noWrap/>
            <w:vAlign w:val="bottom"/>
          </w:tcPr>
          <w:p w:rsidR="001218B7" w:rsidRPr="00855AD9" w:rsidRDefault="001218B7" w:rsidP="00237B7D">
            <w:pPr>
              <w:jc w:val="right"/>
              <w:rPr>
                <w:i/>
                <w:color w:val="000000"/>
                <w:sz w:val="18"/>
                <w:szCs w:val="18"/>
              </w:rPr>
            </w:pPr>
            <w:r w:rsidRPr="00855AD9">
              <w:rPr>
                <w:i/>
                <w:color w:val="000000"/>
                <w:sz w:val="18"/>
                <w:szCs w:val="18"/>
              </w:rPr>
              <w:t>1.442.000</w:t>
            </w:r>
          </w:p>
        </w:tc>
        <w:tc>
          <w:tcPr>
            <w:tcW w:w="665" w:type="pct"/>
            <w:tcBorders>
              <w:top w:val="nil"/>
              <w:left w:val="nil"/>
              <w:bottom w:val="single" w:sz="4" w:space="0" w:color="auto"/>
              <w:right w:val="single" w:sz="4" w:space="0" w:color="auto"/>
            </w:tcBorders>
            <w:shd w:val="clear" w:color="auto" w:fill="FFFFFF"/>
            <w:noWrap/>
            <w:vAlign w:val="center"/>
          </w:tcPr>
          <w:p w:rsidR="001218B7" w:rsidRPr="00855AD9" w:rsidRDefault="001218B7" w:rsidP="00237B7D">
            <w:pPr>
              <w:jc w:val="right"/>
              <w:rPr>
                <w:i/>
                <w:iCs/>
                <w:color w:val="000000"/>
                <w:sz w:val="18"/>
                <w:szCs w:val="18"/>
              </w:rPr>
            </w:pPr>
            <w:r w:rsidRPr="00855AD9">
              <w:rPr>
                <w:i/>
                <w:iCs/>
                <w:color w:val="000000"/>
                <w:sz w:val="18"/>
                <w:szCs w:val="18"/>
              </w:rPr>
              <w:t>1.291.614,19</w:t>
            </w:r>
          </w:p>
        </w:tc>
        <w:tc>
          <w:tcPr>
            <w:tcW w:w="382" w:type="pct"/>
            <w:tcBorders>
              <w:top w:val="nil"/>
              <w:left w:val="nil"/>
              <w:bottom w:val="single" w:sz="4" w:space="0" w:color="auto"/>
              <w:right w:val="single" w:sz="4" w:space="0" w:color="auto"/>
            </w:tcBorders>
            <w:shd w:val="clear" w:color="auto" w:fill="auto"/>
            <w:noWrap/>
            <w:vAlign w:val="bottom"/>
          </w:tcPr>
          <w:p w:rsidR="001218B7" w:rsidRPr="00855AD9" w:rsidRDefault="001218B7" w:rsidP="00237B7D">
            <w:pPr>
              <w:jc w:val="right"/>
              <w:rPr>
                <w:i/>
                <w:color w:val="000000"/>
                <w:sz w:val="18"/>
                <w:szCs w:val="18"/>
              </w:rPr>
            </w:pPr>
            <w:r w:rsidRPr="00855AD9">
              <w:rPr>
                <w:i/>
                <w:color w:val="000000"/>
                <w:sz w:val="18"/>
                <w:szCs w:val="18"/>
              </w:rPr>
              <w:t>0,90</w:t>
            </w:r>
          </w:p>
        </w:tc>
      </w:tr>
      <w:tr w:rsidR="001218B7" w:rsidRPr="00855AD9" w:rsidTr="00F0449E">
        <w:trPr>
          <w:trHeight w:val="285"/>
        </w:trPr>
        <w:tc>
          <w:tcPr>
            <w:tcW w:w="294" w:type="pct"/>
            <w:tcBorders>
              <w:top w:val="nil"/>
              <w:left w:val="single" w:sz="4" w:space="0" w:color="auto"/>
              <w:bottom w:val="single" w:sz="4" w:space="0" w:color="auto"/>
              <w:right w:val="single" w:sz="4" w:space="0" w:color="auto"/>
            </w:tcBorders>
            <w:shd w:val="clear" w:color="auto" w:fill="auto"/>
            <w:noWrap/>
            <w:vAlign w:val="bottom"/>
            <w:hideMark/>
          </w:tcPr>
          <w:p w:rsidR="001218B7" w:rsidRPr="00855AD9" w:rsidRDefault="001218B7" w:rsidP="00237B7D">
            <w:pPr>
              <w:jc w:val="center"/>
              <w:rPr>
                <w:i/>
                <w:iCs/>
                <w:color w:val="000000"/>
                <w:sz w:val="18"/>
                <w:szCs w:val="18"/>
                <w:lang w:eastAsia="bs-Latn-BA"/>
              </w:rPr>
            </w:pPr>
            <w:r w:rsidRPr="00855AD9">
              <w:rPr>
                <w:i/>
                <w:iCs/>
                <w:color w:val="000000"/>
                <w:sz w:val="18"/>
                <w:szCs w:val="18"/>
              </w:rPr>
              <w:t>4</w:t>
            </w:r>
          </w:p>
        </w:tc>
        <w:tc>
          <w:tcPr>
            <w:tcW w:w="1474" w:type="pct"/>
            <w:tcBorders>
              <w:top w:val="nil"/>
              <w:left w:val="nil"/>
              <w:bottom w:val="single" w:sz="4" w:space="0" w:color="auto"/>
              <w:right w:val="single" w:sz="4" w:space="0" w:color="auto"/>
            </w:tcBorders>
            <w:shd w:val="clear" w:color="auto" w:fill="auto"/>
            <w:noWrap/>
            <w:vAlign w:val="bottom"/>
            <w:hideMark/>
          </w:tcPr>
          <w:p w:rsidR="001218B7" w:rsidRPr="00855AD9" w:rsidRDefault="001218B7" w:rsidP="00237B7D">
            <w:pPr>
              <w:rPr>
                <w:i/>
                <w:iCs/>
                <w:color w:val="000000"/>
                <w:sz w:val="18"/>
                <w:szCs w:val="18"/>
                <w:lang w:eastAsia="bs-Latn-BA"/>
              </w:rPr>
            </w:pPr>
            <w:r w:rsidRPr="00855AD9">
              <w:rPr>
                <w:i/>
                <w:iCs/>
                <w:color w:val="000000"/>
                <w:sz w:val="18"/>
                <w:szCs w:val="18"/>
              </w:rPr>
              <w:t>Izd.za telefonske i poštan.</w:t>
            </w:r>
            <w:r>
              <w:rPr>
                <w:i/>
                <w:iCs/>
                <w:color w:val="000000"/>
                <w:sz w:val="18"/>
                <w:szCs w:val="18"/>
              </w:rPr>
              <w:t xml:space="preserve"> </w:t>
            </w:r>
            <w:r w:rsidRPr="00855AD9">
              <w:rPr>
                <w:i/>
                <w:iCs/>
                <w:color w:val="000000"/>
                <w:sz w:val="18"/>
                <w:szCs w:val="18"/>
              </w:rPr>
              <w:t>usluge</w:t>
            </w:r>
          </w:p>
        </w:tc>
        <w:tc>
          <w:tcPr>
            <w:tcW w:w="563" w:type="pct"/>
            <w:tcBorders>
              <w:top w:val="nil"/>
              <w:left w:val="nil"/>
              <w:bottom w:val="single" w:sz="4" w:space="0" w:color="auto"/>
              <w:right w:val="single" w:sz="4" w:space="0" w:color="auto"/>
            </w:tcBorders>
            <w:shd w:val="clear" w:color="auto" w:fill="auto"/>
            <w:noWrap/>
            <w:vAlign w:val="bottom"/>
            <w:hideMark/>
          </w:tcPr>
          <w:p w:rsidR="001218B7" w:rsidRPr="00855AD9" w:rsidRDefault="001218B7" w:rsidP="00237B7D">
            <w:pPr>
              <w:jc w:val="center"/>
              <w:rPr>
                <w:i/>
                <w:iCs/>
                <w:color w:val="000000"/>
                <w:sz w:val="18"/>
                <w:szCs w:val="18"/>
                <w:lang w:eastAsia="bs-Latn-BA"/>
              </w:rPr>
            </w:pPr>
            <w:r w:rsidRPr="00855AD9">
              <w:rPr>
                <w:i/>
                <w:iCs/>
                <w:color w:val="000000"/>
                <w:sz w:val="18"/>
                <w:szCs w:val="18"/>
              </w:rPr>
              <w:t>613200</w:t>
            </w:r>
          </w:p>
        </w:tc>
        <w:tc>
          <w:tcPr>
            <w:tcW w:w="546" w:type="pct"/>
            <w:tcBorders>
              <w:top w:val="nil"/>
              <w:left w:val="nil"/>
              <w:bottom w:val="single" w:sz="4" w:space="0" w:color="auto"/>
              <w:right w:val="single" w:sz="4" w:space="0" w:color="auto"/>
            </w:tcBorders>
            <w:shd w:val="clear" w:color="auto" w:fill="auto"/>
            <w:noWrap/>
            <w:vAlign w:val="bottom"/>
          </w:tcPr>
          <w:p w:rsidR="001218B7" w:rsidRPr="00855AD9" w:rsidRDefault="001218B7" w:rsidP="00237B7D">
            <w:pPr>
              <w:jc w:val="right"/>
              <w:rPr>
                <w:i/>
                <w:color w:val="000000"/>
                <w:sz w:val="18"/>
                <w:szCs w:val="18"/>
              </w:rPr>
            </w:pPr>
            <w:r w:rsidRPr="00855AD9">
              <w:rPr>
                <w:i/>
                <w:color w:val="000000"/>
                <w:sz w:val="18"/>
                <w:szCs w:val="18"/>
              </w:rPr>
              <w:t>100.000</w:t>
            </w:r>
          </w:p>
        </w:tc>
        <w:tc>
          <w:tcPr>
            <w:tcW w:w="530" w:type="pct"/>
            <w:tcBorders>
              <w:top w:val="nil"/>
              <w:left w:val="nil"/>
              <w:bottom w:val="single" w:sz="4" w:space="0" w:color="auto"/>
              <w:right w:val="single" w:sz="4" w:space="0" w:color="auto"/>
            </w:tcBorders>
            <w:shd w:val="clear" w:color="auto" w:fill="auto"/>
            <w:noWrap/>
            <w:hideMark/>
          </w:tcPr>
          <w:p w:rsidR="001218B7" w:rsidRPr="00855AD9" w:rsidRDefault="001218B7" w:rsidP="00237B7D">
            <w:pPr>
              <w:jc w:val="right"/>
              <w:rPr>
                <w:color w:val="000000"/>
                <w:sz w:val="18"/>
                <w:szCs w:val="18"/>
              </w:rPr>
            </w:pPr>
            <w:r w:rsidRPr="00855AD9">
              <w:rPr>
                <w:i/>
                <w:iCs/>
                <w:color w:val="000000"/>
                <w:sz w:val="18"/>
                <w:szCs w:val="18"/>
                <w:lang w:eastAsia="bs-Latn-BA"/>
              </w:rPr>
              <w:t>0</w:t>
            </w:r>
          </w:p>
        </w:tc>
        <w:tc>
          <w:tcPr>
            <w:tcW w:w="546" w:type="pct"/>
            <w:tcBorders>
              <w:top w:val="nil"/>
              <w:left w:val="nil"/>
              <w:bottom w:val="single" w:sz="4" w:space="0" w:color="auto"/>
              <w:right w:val="single" w:sz="4" w:space="0" w:color="auto"/>
            </w:tcBorders>
            <w:shd w:val="clear" w:color="auto" w:fill="auto"/>
            <w:noWrap/>
            <w:vAlign w:val="bottom"/>
          </w:tcPr>
          <w:p w:rsidR="001218B7" w:rsidRPr="00855AD9" w:rsidRDefault="001218B7" w:rsidP="00237B7D">
            <w:pPr>
              <w:jc w:val="right"/>
              <w:rPr>
                <w:i/>
                <w:color w:val="000000"/>
                <w:sz w:val="18"/>
                <w:szCs w:val="18"/>
              </w:rPr>
            </w:pPr>
            <w:r w:rsidRPr="00855AD9">
              <w:rPr>
                <w:i/>
                <w:color w:val="000000"/>
                <w:sz w:val="18"/>
                <w:szCs w:val="18"/>
              </w:rPr>
              <w:t>100.000</w:t>
            </w:r>
          </w:p>
        </w:tc>
        <w:tc>
          <w:tcPr>
            <w:tcW w:w="665" w:type="pct"/>
            <w:tcBorders>
              <w:top w:val="nil"/>
              <w:left w:val="nil"/>
              <w:bottom w:val="single" w:sz="4" w:space="0" w:color="auto"/>
              <w:right w:val="single" w:sz="4" w:space="0" w:color="auto"/>
            </w:tcBorders>
            <w:shd w:val="clear" w:color="auto" w:fill="FFFFFF"/>
            <w:noWrap/>
            <w:vAlign w:val="center"/>
          </w:tcPr>
          <w:p w:rsidR="001218B7" w:rsidRPr="00855AD9" w:rsidRDefault="001218B7" w:rsidP="00237B7D">
            <w:pPr>
              <w:jc w:val="right"/>
              <w:rPr>
                <w:i/>
                <w:iCs/>
                <w:color w:val="000000"/>
                <w:sz w:val="18"/>
                <w:szCs w:val="18"/>
              </w:rPr>
            </w:pPr>
            <w:r w:rsidRPr="00855AD9">
              <w:rPr>
                <w:i/>
                <w:iCs/>
                <w:color w:val="000000"/>
                <w:sz w:val="18"/>
                <w:szCs w:val="18"/>
              </w:rPr>
              <w:t>90.698,27</w:t>
            </w:r>
          </w:p>
        </w:tc>
        <w:tc>
          <w:tcPr>
            <w:tcW w:w="382" w:type="pct"/>
            <w:tcBorders>
              <w:top w:val="nil"/>
              <w:left w:val="nil"/>
              <w:bottom w:val="single" w:sz="4" w:space="0" w:color="auto"/>
              <w:right w:val="single" w:sz="4" w:space="0" w:color="auto"/>
            </w:tcBorders>
            <w:shd w:val="clear" w:color="auto" w:fill="auto"/>
            <w:noWrap/>
            <w:vAlign w:val="bottom"/>
          </w:tcPr>
          <w:p w:rsidR="001218B7" w:rsidRPr="00855AD9" w:rsidRDefault="001218B7" w:rsidP="00237B7D">
            <w:pPr>
              <w:jc w:val="right"/>
              <w:rPr>
                <w:i/>
                <w:color w:val="000000"/>
                <w:sz w:val="18"/>
                <w:szCs w:val="18"/>
              </w:rPr>
            </w:pPr>
            <w:r w:rsidRPr="00855AD9">
              <w:rPr>
                <w:i/>
                <w:color w:val="000000"/>
                <w:sz w:val="18"/>
                <w:szCs w:val="18"/>
              </w:rPr>
              <w:t>0,91</w:t>
            </w:r>
          </w:p>
        </w:tc>
      </w:tr>
      <w:tr w:rsidR="001218B7" w:rsidRPr="00855AD9" w:rsidTr="00F0449E">
        <w:trPr>
          <w:trHeight w:val="285"/>
        </w:trPr>
        <w:tc>
          <w:tcPr>
            <w:tcW w:w="294" w:type="pct"/>
            <w:tcBorders>
              <w:top w:val="nil"/>
              <w:left w:val="single" w:sz="4" w:space="0" w:color="auto"/>
              <w:bottom w:val="single" w:sz="4" w:space="0" w:color="auto"/>
              <w:right w:val="single" w:sz="4" w:space="0" w:color="auto"/>
            </w:tcBorders>
            <w:shd w:val="clear" w:color="auto" w:fill="auto"/>
            <w:noWrap/>
            <w:vAlign w:val="bottom"/>
            <w:hideMark/>
          </w:tcPr>
          <w:p w:rsidR="001218B7" w:rsidRPr="00855AD9" w:rsidRDefault="001218B7" w:rsidP="00237B7D">
            <w:pPr>
              <w:jc w:val="center"/>
              <w:rPr>
                <w:i/>
                <w:iCs/>
                <w:color w:val="000000"/>
                <w:sz w:val="18"/>
                <w:szCs w:val="18"/>
                <w:lang w:eastAsia="bs-Latn-BA"/>
              </w:rPr>
            </w:pPr>
            <w:r w:rsidRPr="00855AD9">
              <w:rPr>
                <w:i/>
                <w:iCs/>
                <w:color w:val="000000"/>
                <w:sz w:val="18"/>
                <w:szCs w:val="18"/>
              </w:rPr>
              <w:t>7</w:t>
            </w:r>
          </w:p>
        </w:tc>
        <w:tc>
          <w:tcPr>
            <w:tcW w:w="1474" w:type="pct"/>
            <w:tcBorders>
              <w:top w:val="nil"/>
              <w:left w:val="nil"/>
              <w:bottom w:val="single" w:sz="4" w:space="0" w:color="auto"/>
              <w:right w:val="single" w:sz="4" w:space="0" w:color="auto"/>
            </w:tcBorders>
            <w:shd w:val="clear" w:color="auto" w:fill="auto"/>
            <w:noWrap/>
            <w:vAlign w:val="bottom"/>
            <w:hideMark/>
          </w:tcPr>
          <w:p w:rsidR="001218B7" w:rsidRPr="00855AD9" w:rsidRDefault="001218B7" w:rsidP="00237B7D">
            <w:pPr>
              <w:rPr>
                <w:i/>
                <w:iCs/>
                <w:color w:val="000000"/>
                <w:sz w:val="18"/>
                <w:szCs w:val="18"/>
                <w:lang w:eastAsia="bs-Latn-BA"/>
              </w:rPr>
            </w:pPr>
            <w:r w:rsidRPr="00855AD9">
              <w:rPr>
                <w:i/>
                <w:iCs/>
                <w:color w:val="000000"/>
                <w:sz w:val="18"/>
                <w:szCs w:val="18"/>
              </w:rPr>
              <w:t>Izd.za energiju i komunalne  usluge</w:t>
            </w:r>
          </w:p>
        </w:tc>
        <w:tc>
          <w:tcPr>
            <w:tcW w:w="563" w:type="pct"/>
            <w:tcBorders>
              <w:top w:val="nil"/>
              <w:left w:val="nil"/>
              <w:bottom w:val="single" w:sz="4" w:space="0" w:color="auto"/>
              <w:right w:val="single" w:sz="4" w:space="0" w:color="auto"/>
            </w:tcBorders>
            <w:shd w:val="clear" w:color="auto" w:fill="auto"/>
            <w:noWrap/>
            <w:vAlign w:val="bottom"/>
            <w:hideMark/>
          </w:tcPr>
          <w:p w:rsidR="001218B7" w:rsidRPr="00855AD9" w:rsidRDefault="001218B7" w:rsidP="00237B7D">
            <w:pPr>
              <w:jc w:val="center"/>
              <w:rPr>
                <w:i/>
                <w:iCs/>
                <w:color w:val="000000"/>
                <w:sz w:val="18"/>
                <w:szCs w:val="18"/>
                <w:lang w:eastAsia="bs-Latn-BA"/>
              </w:rPr>
            </w:pPr>
            <w:r w:rsidRPr="00855AD9">
              <w:rPr>
                <w:i/>
                <w:iCs/>
                <w:color w:val="000000"/>
                <w:sz w:val="18"/>
                <w:szCs w:val="18"/>
              </w:rPr>
              <w:t>613300</w:t>
            </w:r>
          </w:p>
        </w:tc>
        <w:tc>
          <w:tcPr>
            <w:tcW w:w="546" w:type="pct"/>
            <w:tcBorders>
              <w:top w:val="nil"/>
              <w:left w:val="nil"/>
              <w:bottom w:val="single" w:sz="4" w:space="0" w:color="auto"/>
              <w:right w:val="single" w:sz="4" w:space="0" w:color="auto"/>
            </w:tcBorders>
            <w:shd w:val="clear" w:color="auto" w:fill="auto"/>
            <w:noWrap/>
            <w:vAlign w:val="bottom"/>
          </w:tcPr>
          <w:p w:rsidR="001218B7" w:rsidRPr="00855AD9" w:rsidRDefault="001218B7" w:rsidP="00237B7D">
            <w:pPr>
              <w:jc w:val="right"/>
              <w:rPr>
                <w:i/>
                <w:color w:val="000000"/>
                <w:sz w:val="18"/>
                <w:szCs w:val="18"/>
              </w:rPr>
            </w:pPr>
            <w:r w:rsidRPr="00855AD9">
              <w:rPr>
                <w:i/>
                <w:color w:val="000000"/>
                <w:sz w:val="18"/>
                <w:szCs w:val="18"/>
              </w:rPr>
              <w:t>246.000</w:t>
            </w:r>
          </w:p>
        </w:tc>
        <w:tc>
          <w:tcPr>
            <w:tcW w:w="530" w:type="pct"/>
            <w:tcBorders>
              <w:top w:val="nil"/>
              <w:left w:val="nil"/>
              <w:bottom w:val="single" w:sz="4" w:space="0" w:color="auto"/>
              <w:right w:val="single" w:sz="4" w:space="0" w:color="auto"/>
            </w:tcBorders>
            <w:shd w:val="clear" w:color="auto" w:fill="auto"/>
            <w:noWrap/>
            <w:hideMark/>
          </w:tcPr>
          <w:p w:rsidR="001218B7" w:rsidRPr="00855AD9" w:rsidRDefault="001218B7" w:rsidP="00237B7D">
            <w:pPr>
              <w:jc w:val="right"/>
              <w:rPr>
                <w:color w:val="000000"/>
                <w:sz w:val="18"/>
                <w:szCs w:val="18"/>
              </w:rPr>
            </w:pPr>
            <w:r w:rsidRPr="00855AD9">
              <w:rPr>
                <w:i/>
                <w:iCs/>
                <w:color w:val="000000"/>
                <w:sz w:val="18"/>
                <w:szCs w:val="18"/>
                <w:lang w:eastAsia="bs-Latn-BA"/>
              </w:rPr>
              <w:t>0</w:t>
            </w:r>
          </w:p>
        </w:tc>
        <w:tc>
          <w:tcPr>
            <w:tcW w:w="546" w:type="pct"/>
            <w:tcBorders>
              <w:top w:val="nil"/>
              <w:left w:val="nil"/>
              <w:bottom w:val="single" w:sz="4" w:space="0" w:color="auto"/>
              <w:right w:val="single" w:sz="4" w:space="0" w:color="auto"/>
            </w:tcBorders>
            <w:shd w:val="clear" w:color="auto" w:fill="auto"/>
            <w:noWrap/>
            <w:vAlign w:val="bottom"/>
          </w:tcPr>
          <w:p w:rsidR="001218B7" w:rsidRPr="00855AD9" w:rsidRDefault="001218B7" w:rsidP="00237B7D">
            <w:pPr>
              <w:jc w:val="right"/>
              <w:rPr>
                <w:i/>
                <w:color w:val="000000"/>
                <w:sz w:val="18"/>
                <w:szCs w:val="18"/>
              </w:rPr>
            </w:pPr>
            <w:r w:rsidRPr="00855AD9">
              <w:rPr>
                <w:i/>
                <w:color w:val="000000"/>
                <w:sz w:val="18"/>
                <w:szCs w:val="18"/>
              </w:rPr>
              <w:t>239.200</w:t>
            </w:r>
          </w:p>
        </w:tc>
        <w:tc>
          <w:tcPr>
            <w:tcW w:w="665" w:type="pct"/>
            <w:tcBorders>
              <w:top w:val="nil"/>
              <w:left w:val="nil"/>
              <w:bottom w:val="single" w:sz="4" w:space="0" w:color="auto"/>
              <w:right w:val="single" w:sz="4" w:space="0" w:color="auto"/>
            </w:tcBorders>
            <w:shd w:val="clear" w:color="auto" w:fill="FFFFFF"/>
            <w:noWrap/>
            <w:vAlign w:val="center"/>
          </w:tcPr>
          <w:p w:rsidR="001218B7" w:rsidRPr="00855AD9" w:rsidRDefault="001218B7" w:rsidP="00237B7D">
            <w:pPr>
              <w:jc w:val="right"/>
              <w:rPr>
                <w:i/>
                <w:iCs/>
                <w:color w:val="000000"/>
                <w:sz w:val="18"/>
                <w:szCs w:val="18"/>
              </w:rPr>
            </w:pPr>
            <w:r w:rsidRPr="00855AD9">
              <w:rPr>
                <w:i/>
                <w:iCs/>
                <w:color w:val="000000"/>
                <w:sz w:val="18"/>
                <w:szCs w:val="18"/>
              </w:rPr>
              <w:t>178.263.03</w:t>
            </w:r>
          </w:p>
        </w:tc>
        <w:tc>
          <w:tcPr>
            <w:tcW w:w="382" w:type="pct"/>
            <w:tcBorders>
              <w:top w:val="nil"/>
              <w:left w:val="nil"/>
              <w:bottom w:val="single" w:sz="4" w:space="0" w:color="auto"/>
              <w:right w:val="single" w:sz="4" w:space="0" w:color="auto"/>
            </w:tcBorders>
            <w:shd w:val="clear" w:color="auto" w:fill="auto"/>
            <w:noWrap/>
            <w:vAlign w:val="bottom"/>
          </w:tcPr>
          <w:p w:rsidR="001218B7" w:rsidRPr="00855AD9" w:rsidRDefault="001218B7" w:rsidP="00237B7D">
            <w:pPr>
              <w:jc w:val="right"/>
              <w:rPr>
                <w:i/>
                <w:color w:val="000000"/>
                <w:sz w:val="18"/>
                <w:szCs w:val="18"/>
              </w:rPr>
            </w:pPr>
            <w:r w:rsidRPr="00855AD9">
              <w:rPr>
                <w:i/>
                <w:color w:val="000000"/>
                <w:sz w:val="18"/>
                <w:szCs w:val="18"/>
              </w:rPr>
              <w:t>0,75</w:t>
            </w:r>
          </w:p>
        </w:tc>
      </w:tr>
      <w:tr w:rsidR="001218B7" w:rsidRPr="00855AD9" w:rsidTr="00F0449E">
        <w:trPr>
          <w:trHeight w:val="285"/>
        </w:trPr>
        <w:tc>
          <w:tcPr>
            <w:tcW w:w="294" w:type="pct"/>
            <w:tcBorders>
              <w:top w:val="nil"/>
              <w:left w:val="single" w:sz="4" w:space="0" w:color="auto"/>
              <w:bottom w:val="single" w:sz="4" w:space="0" w:color="auto"/>
              <w:right w:val="single" w:sz="4" w:space="0" w:color="auto"/>
            </w:tcBorders>
            <w:shd w:val="clear" w:color="auto" w:fill="auto"/>
            <w:noWrap/>
            <w:vAlign w:val="bottom"/>
            <w:hideMark/>
          </w:tcPr>
          <w:p w:rsidR="001218B7" w:rsidRPr="00855AD9" w:rsidRDefault="001218B7" w:rsidP="00237B7D">
            <w:pPr>
              <w:jc w:val="center"/>
              <w:rPr>
                <w:i/>
                <w:iCs/>
                <w:color w:val="000000"/>
                <w:sz w:val="18"/>
                <w:szCs w:val="18"/>
                <w:lang w:eastAsia="bs-Latn-BA"/>
              </w:rPr>
            </w:pPr>
            <w:r w:rsidRPr="00855AD9">
              <w:rPr>
                <w:i/>
                <w:iCs/>
                <w:color w:val="000000"/>
                <w:sz w:val="18"/>
                <w:szCs w:val="18"/>
              </w:rPr>
              <w:t>6</w:t>
            </w:r>
          </w:p>
        </w:tc>
        <w:tc>
          <w:tcPr>
            <w:tcW w:w="1474" w:type="pct"/>
            <w:tcBorders>
              <w:top w:val="nil"/>
              <w:left w:val="nil"/>
              <w:bottom w:val="single" w:sz="4" w:space="0" w:color="auto"/>
              <w:right w:val="single" w:sz="4" w:space="0" w:color="auto"/>
            </w:tcBorders>
            <w:shd w:val="clear" w:color="auto" w:fill="auto"/>
            <w:noWrap/>
            <w:vAlign w:val="bottom"/>
            <w:hideMark/>
          </w:tcPr>
          <w:p w:rsidR="001218B7" w:rsidRPr="00855AD9" w:rsidRDefault="001218B7" w:rsidP="00237B7D">
            <w:pPr>
              <w:rPr>
                <w:i/>
                <w:iCs/>
                <w:color w:val="000000"/>
                <w:sz w:val="18"/>
                <w:szCs w:val="18"/>
                <w:lang w:eastAsia="bs-Latn-BA"/>
              </w:rPr>
            </w:pPr>
            <w:r>
              <w:rPr>
                <w:i/>
                <w:iCs/>
                <w:color w:val="000000"/>
                <w:sz w:val="18"/>
                <w:szCs w:val="18"/>
              </w:rPr>
              <w:t>Nabav</w:t>
            </w:r>
            <w:r w:rsidRPr="00855AD9">
              <w:rPr>
                <w:i/>
                <w:iCs/>
                <w:color w:val="000000"/>
                <w:sz w:val="18"/>
                <w:szCs w:val="18"/>
              </w:rPr>
              <w:t>a materijala</w:t>
            </w:r>
          </w:p>
        </w:tc>
        <w:tc>
          <w:tcPr>
            <w:tcW w:w="563" w:type="pct"/>
            <w:tcBorders>
              <w:top w:val="nil"/>
              <w:left w:val="nil"/>
              <w:bottom w:val="single" w:sz="4" w:space="0" w:color="auto"/>
              <w:right w:val="single" w:sz="4" w:space="0" w:color="auto"/>
            </w:tcBorders>
            <w:shd w:val="clear" w:color="auto" w:fill="auto"/>
            <w:noWrap/>
            <w:vAlign w:val="bottom"/>
            <w:hideMark/>
          </w:tcPr>
          <w:p w:rsidR="001218B7" w:rsidRPr="00855AD9" w:rsidRDefault="001218B7" w:rsidP="00237B7D">
            <w:pPr>
              <w:jc w:val="center"/>
              <w:rPr>
                <w:i/>
                <w:iCs/>
                <w:color w:val="000000"/>
                <w:sz w:val="18"/>
                <w:szCs w:val="18"/>
                <w:lang w:eastAsia="bs-Latn-BA"/>
              </w:rPr>
            </w:pPr>
            <w:r w:rsidRPr="00855AD9">
              <w:rPr>
                <w:i/>
                <w:iCs/>
                <w:color w:val="000000"/>
                <w:sz w:val="18"/>
                <w:szCs w:val="18"/>
              </w:rPr>
              <w:t>613400</w:t>
            </w:r>
          </w:p>
        </w:tc>
        <w:tc>
          <w:tcPr>
            <w:tcW w:w="546" w:type="pct"/>
            <w:tcBorders>
              <w:top w:val="nil"/>
              <w:left w:val="nil"/>
              <w:bottom w:val="single" w:sz="4" w:space="0" w:color="auto"/>
              <w:right w:val="single" w:sz="4" w:space="0" w:color="auto"/>
            </w:tcBorders>
            <w:shd w:val="clear" w:color="auto" w:fill="auto"/>
            <w:noWrap/>
            <w:vAlign w:val="bottom"/>
          </w:tcPr>
          <w:p w:rsidR="001218B7" w:rsidRPr="00855AD9" w:rsidRDefault="001218B7" w:rsidP="00237B7D">
            <w:pPr>
              <w:jc w:val="right"/>
              <w:rPr>
                <w:i/>
                <w:color w:val="000000"/>
                <w:sz w:val="18"/>
                <w:szCs w:val="18"/>
              </w:rPr>
            </w:pPr>
            <w:r w:rsidRPr="00855AD9">
              <w:rPr>
                <w:i/>
                <w:color w:val="000000"/>
                <w:sz w:val="18"/>
                <w:szCs w:val="18"/>
              </w:rPr>
              <w:t>1.241.000</w:t>
            </w:r>
          </w:p>
        </w:tc>
        <w:tc>
          <w:tcPr>
            <w:tcW w:w="530" w:type="pct"/>
            <w:tcBorders>
              <w:top w:val="nil"/>
              <w:left w:val="nil"/>
              <w:bottom w:val="single" w:sz="4" w:space="0" w:color="auto"/>
              <w:right w:val="single" w:sz="4" w:space="0" w:color="auto"/>
            </w:tcBorders>
            <w:shd w:val="clear" w:color="auto" w:fill="auto"/>
            <w:noWrap/>
            <w:hideMark/>
          </w:tcPr>
          <w:p w:rsidR="001218B7" w:rsidRPr="00855AD9" w:rsidRDefault="001218B7" w:rsidP="00237B7D">
            <w:pPr>
              <w:jc w:val="right"/>
              <w:rPr>
                <w:color w:val="000000"/>
                <w:sz w:val="18"/>
                <w:szCs w:val="18"/>
              </w:rPr>
            </w:pPr>
            <w:r w:rsidRPr="00855AD9">
              <w:rPr>
                <w:i/>
                <w:iCs/>
                <w:color w:val="000000"/>
                <w:sz w:val="18"/>
                <w:szCs w:val="18"/>
                <w:lang w:eastAsia="bs-Latn-BA"/>
              </w:rPr>
              <w:t>0</w:t>
            </w:r>
          </w:p>
        </w:tc>
        <w:tc>
          <w:tcPr>
            <w:tcW w:w="546" w:type="pct"/>
            <w:tcBorders>
              <w:top w:val="nil"/>
              <w:left w:val="nil"/>
              <w:bottom w:val="single" w:sz="4" w:space="0" w:color="auto"/>
              <w:right w:val="single" w:sz="4" w:space="0" w:color="auto"/>
            </w:tcBorders>
            <w:shd w:val="clear" w:color="auto" w:fill="auto"/>
            <w:noWrap/>
            <w:vAlign w:val="bottom"/>
          </w:tcPr>
          <w:p w:rsidR="001218B7" w:rsidRPr="00855AD9" w:rsidRDefault="001218B7" w:rsidP="00237B7D">
            <w:pPr>
              <w:jc w:val="right"/>
              <w:rPr>
                <w:i/>
                <w:color w:val="000000"/>
                <w:sz w:val="18"/>
                <w:szCs w:val="18"/>
              </w:rPr>
            </w:pPr>
            <w:r w:rsidRPr="00855AD9">
              <w:rPr>
                <w:i/>
                <w:color w:val="000000"/>
                <w:sz w:val="18"/>
                <w:szCs w:val="18"/>
              </w:rPr>
              <w:t>1.291.000</w:t>
            </w:r>
          </w:p>
        </w:tc>
        <w:tc>
          <w:tcPr>
            <w:tcW w:w="665" w:type="pct"/>
            <w:tcBorders>
              <w:top w:val="nil"/>
              <w:left w:val="nil"/>
              <w:bottom w:val="single" w:sz="4" w:space="0" w:color="auto"/>
              <w:right w:val="single" w:sz="4" w:space="0" w:color="auto"/>
            </w:tcBorders>
            <w:shd w:val="clear" w:color="auto" w:fill="FFFFFF"/>
            <w:noWrap/>
            <w:vAlign w:val="center"/>
          </w:tcPr>
          <w:p w:rsidR="001218B7" w:rsidRPr="00855AD9" w:rsidRDefault="001218B7" w:rsidP="00237B7D">
            <w:pPr>
              <w:jc w:val="right"/>
              <w:rPr>
                <w:i/>
                <w:iCs/>
                <w:color w:val="000000"/>
                <w:sz w:val="18"/>
                <w:szCs w:val="18"/>
              </w:rPr>
            </w:pPr>
            <w:r w:rsidRPr="00855AD9">
              <w:rPr>
                <w:i/>
                <w:iCs/>
                <w:color w:val="000000"/>
                <w:sz w:val="18"/>
                <w:szCs w:val="18"/>
              </w:rPr>
              <w:t>153.920,20</w:t>
            </w:r>
          </w:p>
        </w:tc>
        <w:tc>
          <w:tcPr>
            <w:tcW w:w="382" w:type="pct"/>
            <w:tcBorders>
              <w:top w:val="nil"/>
              <w:left w:val="nil"/>
              <w:bottom w:val="single" w:sz="4" w:space="0" w:color="auto"/>
              <w:right w:val="single" w:sz="4" w:space="0" w:color="auto"/>
            </w:tcBorders>
            <w:shd w:val="clear" w:color="auto" w:fill="auto"/>
            <w:noWrap/>
            <w:vAlign w:val="bottom"/>
          </w:tcPr>
          <w:p w:rsidR="001218B7" w:rsidRPr="00855AD9" w:rsidRDefault="001218B7" w:rsidP="00237B7D">
            <w:pPr>
              <w:jc w:val="right"/>
              <w:rPr>
                <w:i/>
                <w:color w:val="000000"/>
                <w:sz w:val="18"/>
                <w:szCs w:val="18"/>
              </w:rPr>
            </w:pPr>
            <w:r w:rsidRPr="00855AD9">
              <w:rPr>
                <w:i/>
                <w:color w:val="000000"/>
                <w:sz w:val="18"/>
                <w:szCs w:val="18"/>
              </w:rPr>
              <w:t>0,12</w:t>
            </w:r>
          </w:p>
        </w:tc>
      </w:tr>
      <w:tr w:rsidR="001218B7" w:rsidRPr="00855AD9" w:rsidTr="00F0449E">
        <w:trPr>
          <w:trHeight w:val="285"/>
        </w:trPr>
        <w:tc>
          <w:tcPr>
            <w:tcW w:w="294" w:type="pct"/>
            <w:tcBorders>
              <w:top w:val="nil"/>
              <w:left w:val="single" w:sz="4" w:space="0" w:color="auto"/>
              <w:bottom w:val="single" w:sz="4" w:space="0" w:color="auto"/>
              <w:right w:val="single" w:sz="4" w:space="0" w:color="auto"/>
            </w:tcBorders>
            <w:shd w:val="clear" w:color="auto" w:fill="auto"/>
            <w:noWrap/>
            <w:vAlign w:val="bottom"/>
            <w:hideMark/>
          </w:tcPr>
          <w:p w:rsidR="001218B7" w:rsidRPr="00855AD9" w:rsidRDefault="001218B7" w:rsidP="00237B7D">
            <w:pPr>
              <w:jc w:val="center"/>
              <w:rPr>
                <w:i/>
                <w:iCs/>
                <w:color w:val="000000"/>
                <w:sz w:val="18"/>
                <w:szCs w:val="18"/>
                <w:lang w:eastAsia="bs-Latn-BA"/>
              </w:rPr>
            </w:pPr>
            <w:r w:rsidRPr="00855AD9">
              <w:rPr>
                <w:i/>
                <w:iCs/>
                <w:color w:val="000000"/>
                <w:sz w:val="18"/>
                <w:szCs w:val="18"/>
              </w:rPr>
              <w:t>7</w:t>
            </w:r>
          </w:p>
        </w:tc>
        <w:tc>
          <w:tcPr>
            <w:tcW w:w="1474" w:type="pct"/>
            <w:tcBorders>
              <w:top w:val="nil"/>
              <w:left w:val="nil"/>
              <w:bottom w:val="single" w:sz="4" w:space="0" w:color="auto"/>
              <w:right w:val="single" w:sz="4" w:space="0" w:color="auto"/>
            </w:tcBorders>
            <w:shd w:val="clear" w:color="auto" w:fill="auto"/>
            <w:noWrap/>
            <w:vAlign w:val="bottom"/>
            <w:hideMark/>
          </w:tcPr>
          <w:p w:rsidR="001218B7" w:rsidRPr="00855AD9" w:rsidRDefault="001218B7" w:rsidP="00237B7D">
            <w:pPr>
              <w:rPr>
                <w:i/>
                <w:iCs/>
                <w:color w:val="000000"/>
                <w:sz w:val="18"/>
                <w:szCs w:val="18"/>
                <w:lang w:eastAsia="bs-Latn-BA"/>
              </w:rPr>
            </w:pPr>
            <w:r w:rsidRPr="00855AD9">
              <w:rPr>
                <w:i/>
                <w:iCs/>
                <w:color w:val="000000"/>
                <w:sz w:val="18"/>
                <w:szCs w:val="18"/>
              </w:rPr>
              <w:t>Izd.za usluge pr</w:t>
            </w:r>
            <w:r>
              <w:rPr>
                <w:i/>
                <w:iCs/>
                <w:color w:val="000000"/>
                <w:sz w:val="18"/>
                <w:szCs w:val="18"/>
              </w:rPr>
              <w:t>ij</w:t>
            </w:r>
            <w:r w:rsidRPr="00855AD9">
              <w:rPr>
                <w:i/>
                <w:iCs/>
                <w:color w:val="000000"/>
                <w:sz w:val="18"/>
                <w:szCs w:val="18"/>
              </w:rPr>
              <w:t>evoza i goriva</w:t>
            </w:r>
          </w:p>
        </w:tc>
        <w:tc>
          <w:tcPr>
            <w:tcW w:w="563" w:type="pct"/>
            <w:tcBorders>
              <w:top w:val="nil"/>
              <w:left w:val="nil"/>
              <w:bottom w:val="single" w:sz="4" w:space="0" w:color="auto"/>
              <w:right w:val="single" w:sz="4" w:space="0" w:color="auto"/>
            </w:tcBorders>
            <w:shd w:val="clear" w:color="auto" w:fill="auto"/>
            <w:noWrap/>
            <w:vAlign w:val="bottom"/>
            <w:hideMark/>
          </w:tcPr>
          <w:p w:rsidR="001218B7" w:rsidRPr="00855AD9" w:rsidRDefault="001218B7" w:rsidP="00237B7D">
            <w:pPr>
              <w:jc w:val="center"/>
              <w:rPr>
                <w:i/>
                <w:iCs/>
                <w:color w:val="000000"/>
                <w:sz w:val="18"/>
                <w:szCs w:val="18"/>
                <w:lang w:eastAsia="bs-Latn-BA"/>
              </w:rPr>
            </w:pPr>
            <w:r w:rsidRPr="00855AD9">
              <w:rPr>
                <w:i/>
                <w:iCs/>
                <w:color w:val="000000"/>
                <w:sz w:val="18"/>
                <w:szCs w:val="18"/>
              </w:rPr>
              <w:t>613500</w:t>
            </w:r>
          </w:p>
        </w:tc>
        <w:tc>
          <w:tcPr>
            <w:tcW w:w="546" w:type="pct"/>
            <w:tcBorders>
              <w:top w:val="nil"/>
              <w:left w:val="nil"/>
              <w:bottom w:val="single" w:sz="4" w:space="0" w:color="auto"/>
              <w:right w:val="single" w:sz="4" w:space="0" w:color="auto"/>
            </w:tcBorders>
            <w:shd w:val="clear" w:color="auto" w:fill="auto"/>
            <w:noWrap/>
            <w:vAlign w:val="bottom"/>
          </w:tcPr>
          <w:p w:rsidR="001218B7" w:rsidRPr="00855AD9" w:rsidRDefault="001218B7" w:rsidP="00237B7D">
            <w:pPr>
              <w:jc w:val="right"/>
              <w:rPr>
                <w:i/>
                <w:color w:val="000000"/>
                <w:sz w:val="18"/>
                <w:szCs w:val="18"/>
              </w:rPr>
            </w:pPr>
            <w:r w:rsidRPr="00855AD9">
              <w:rPr>
                <w:i/>
                <w:color w:val="000000"/>
                <w:sz w:val="18"/>
                <w:szCs w:val="18"/>
              </w:rPr>
              <w:t>338.000</w:t>
            </w:r>
          </w:p>
        </w:tc>
        <w:tc>
          <w:tcPr>
            <w:tcW w:w="530" w:type="pct"/>
            <w:tcBorders>
              <w:top w:val="nil"/>
              <w:left w:val="nil"/>
              <w:bottom w:val="single" w:sz="4" w:space="0" w:color="auto"/>
              <w:right w:val="single" w:sz="4" w:space="0" w:color="auto"/>
            </w:tcBorders>
            <w:shd w:val="clear" w:color="auto" w:fill="auto"/>
            <w:noWrap/>
            <w:hideMark/>
          </w:tcPr>
          <w:p w:rsidR="001218B7" w:rsidRPr="00855AD9" w:rsidRDefault="001218B7" w:rsidP="00237B7D">
            <w:pPr>
              <w:jc w:val="right"/>
              <w:rPr>
                <w:color w:val="000000"/>
                <w:sz w:val="18"/>
                <w:szCs w:val="18"/>
              </w:rPr>
            </w:pPr>
            <w:r w:rsidRPr="00855AD9">
              <w:rPr>
                <w:color w:val="000000"/>
                <w:sz w:val="18"/>
                <w:szCs w:val="18"/>
              </w:rPr>
              <w:t>30.000</w:t>
            </w:r>
          </w:p>
        </w:tc>
        <w:tc>
          <w:tcPr>
            <w:tcW w:w="546" w:type="pct"/>
            <w:tcBorders>
              <w:top w:val="nil"/>
              <w:left w:val="nil"/>
              <w:bottom w:val="single" w:sz="4" w:space="0" w:color="auto"/>
              <w:right w:val="single" w:sz="4" w:space="0" w:color="auto"/>
            </w:tcBorders>
            <w:shd w:val="clear" w:color="auto" w:fill="auto"/>
            <w:noWrap/>
            <w:vAlign w:val="bottom"/>
          </w:tcPr>
          <w:p w:rsidR="001218B7" w:rsidRPr="00855AD9" w:rsidRDefault="001218B7" w:rsidP="00237B7D">
            <w:pPr>
              <w:jc w:val="right"/>
              <w:rPr>
                <w:i/>
                <w:color w:val="000000"/>
                <w:sz w:val="18"/>
                <w:szCs w:val="18"/>
              </w:rPr>
            </w:pPr>
            <w:r w:rsidRPr="00855AD9">
              <w:rPr>
                <w:i/>
                <w:color w:val="000000"/>
                <w:sz w:val="18"/>
                <w:szCs w:val="18"/>
              </w:rPr>
              <w:t>378.000</w:t>
            </w:r>
          </w:p>
        </w:tc>
        <w:tc>
          <w:tcPr>
            <w:tcW w:w="665" w:type="pct"/>
            <w:tcBorders>
              <w:top w:val="nil"/>
              <w:left w:val="nil"/>
              <w:bottom w:val="single" w:sz="4" w:space="0" w:color="auto"/>
              <w:right w:val="single" w:sz="4" w:space="0" w:color="auto"/>
            </w:tcBorders>
            <w:shd w:val="clear" w:color="auto" w:fill="FFFFFF"/>
            <w:noWrap/>
            <w:vAlign w:val="center"/>
          </w:tcPr>
          <w:p w:rsidR="001218B7" w:rsidRPr="00855AD9" w:rsidRDefault="001218B7" w:rsidP="00237B7D">
            <w:pPr>
              <w:jc w:val="right"/>
              <w:rPr>
                <w:i/>
                <w:iCs/>
                <w:color w:val="000000"/>
                <w:sz w:val="18"/>
                <w:szCs w:val="18"/>
              </w:rPr>
            </w:pPr>
            <w:r w:rsidRPr="00855AD9">
              <w:rPr>
                <w:i/>
                <w:iCs/>
                <w:color w:val="000000"/>
                <w:sz w:val="18"/>
                <w:szCs w:val="18"/>
              </w:rPr>
              <w:t>346.681,44</w:t>
            </w:r>
          </w:p>
        </w:tc>
        <w:tc>
          <w:tcPr>
            <w:tcW w:w="382" w:type="pct"/>
            <w:tcBorders>
              <w:top w:val="nil"/>
              <w:left w:val="nil"/>
              <w:bottom w:val="single" w:sz="4" w:space="0" w:color="auto"/>
              <w:right w:val="single" w:sz="4" w:space="0" w:color="auto"/>
            </w:tcBorders>
            <w:shd w:val="clear" w:color="auto" w:fill="auto"/>
            <w:noWrap/>
            <w:vAlign w:val="bottom"/>
          </w:tcPr>
          <w:p w:rsidR="001218B7" w:rsidRPr="00855AD9" w:rsidRDefault="001218B7" w:rsidP="00237B7D">
            <w:pPr>
              <w:jc w:val="right"/>
              <w:rPr>
                <w:i/>
                <w:color w:val="000000"/>
                <w:sz w:val="18"/>
                <w:szCs w:val="18"/>
              </w:rPr>
            </w:pPr>
            <w:r w:rsidRPr="00855AD9">
              <w:rPr>
                <w:i/>
                <w:color w:val="000000"/>
                <w:sz w:val="18"/>
                <w:szCs w:val="18"/>
              </w:rPr>
              <w:t>0,99</w:t>
            </w:r>
          </w:p>
        </w:tc>
      </w:tr>
      <w:tr w:rsidR="001218B7" w:rsidRPr="00855AD9" w:rsidTr="00F0449E">
        <w:trPr>
          <w:trHeight w:val="285"/>
        </w:trPr>
        <w:tc>
          <w:tcPr>
            <w:tcW w:w="29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218B7" w:rsidRPr="00855AD9" w:rsidRDefault="001218B7" w:rsidP="00237B7D">
            <w:pPr>
              <w:jc w:val="center"/>
              <w:rPr>
                <w:i/>
                <w:iCs/>
                <w:color w:val="000000"/>
                <w:sz w:val="18"/>
                <w:szCs w:val="18"/>
                <w:lang w:eastAsia="bs-Latn-BA"/>
              </w:rPr>
            </w:pPr>
            <w:r w:rsidRPr="00855AD9">
              <w:rPr>
                <w:i/>
                <w:iCs/>
                <w:color w:val="000000"/>
                <w:sz w:val="18"/>
                <w:szCs w:val="18"/>
              </w:rPr>
              <w:t>8</w:t>
            </w:r>
          </w:p>
        </w:tc>
        <w:tc>
          <w:tcPr>
            <w:tcW w:w="1474" w:type="pct"/>
            <w:tcBorders>
              <w:top w:val="single" w:sz="4" w:space="0" w:color="auto"/>
              <w:left w:val="nil"/>
              <w:bottom w:val="single" w:sz="4" w:space="0" w:color="auto"/>
              <w:right w:val="single" w:sz="4" w:space="0" w:color="auto"/>
            </w:tcBorders>
            <w:shd w:val="clear" w:color="auto" w:fill="auto"/>
            <w:noWrap/>
            <w:vAlign w:val="bottom"/>
            <w:hideMark/>
          </w:tcPr>
          <w:p w:rsidR="001218B7" w:rsidRPr="00855AD9" w:rsidRDefault="001218B7" w:rsidP="00237B7D">
            <w:pPr>
              <w:rPr>
                <w:i/>
                <w:iCs/>
                <w:color w:val="000000"/>
                <w:sz w:val="18"/>
                <w:szCs w:val="18"/>
                <w:lang w:eastAsia="bs-Latn-BA"/>
              </w:rPr>
            </w:pPr>
            <w:r w:rsidRPr="00855AD9">
              <w:rPr>
                <w:i/>
                <w:iCs/>
                <w:color w:val="000000"/>
                <w:sz w:val="18"/>
                <w:szCs w:val="18"/>
              </w:rPr>
              <w:t>Unajmljivanje imovine i opreme</w:t>
            </w:r>
          </w:p>
        </w:tc>
        <w:tc>
          <w:tcPr>
            <w:tcW w:w="563" w:type="pct"/>
            <w:tcBorders>
              <w:top w:val="single" w:sz="4" w:space="0" w:color="auto"/>
              <w:left w:val="nil"/>
              <w:bottom w:val="single" w:sz="4" w:space="0" w:color="auto"/>
              <w:right w:val="single" w:sz="4" w:space="0" w:color="auto"/>
            </w:tcBorders>
            <w:shd w:val="clear" w:color="auto" w:fill="auto"/>
            <w:noWrap/>
            <w:vAlign w:val="bottom"/>
            <w:hideMark/>
          </w:tcPr>
          <w:p w:rsidR="001218B7" w:rsidRPr="00855AD9" w:rsidRDefault="001218B7" w:rsidP="00237B7D">
            <w:pPr>
              <w:jc w:val="center"/>
              <w:rPr>
                <w:i/>
                <w:iCs/>
                <w:color w:val="000000"/>
                <w:sz w:val="18"/>
                <w:szCs w:val="18"/>
                <w:lang w:eastAsia="bs-Latn-BA"/>
              </w:rPr>
            </w:pPr>
            <w:r w:rsidRPr="00855AD9">
              <w:rPr>
                <w:i/>
                <w:iCs/>
                <w:color w:val="000000"/>
                <w:sz w:val="18"/>
                <w:szCs w:val="18"/>
              </w:rPr>
              <w:t>613600</w:t>
            </w:r>
          </w:p>
        </w:tc>
        <w:tc>
          <w:tcPr>
            <w:tcW w:w="546" w:type="pct"/>
            <w:tcBorders>
              <w:top w:val="single" w:sz="4" w:space="0" w:color="auto"/>
              <w:left w:val="nil"/>
              <w:bottom w:val="single" w:sz="4" w:space="0" w:color="auto"/>
              <w:right w:val="single" w:sz="4" w:space="0" w:color="auto"/>
            </w:tcBorders>
            <w:shd w:val="clear" w:color="auto" w:fill="auto"/>
            <w:noWrap/>
            <w:vAlign w:val="bottom"/>
          </w:tcPr>
          <w:p w:rsidR="001218B7" w:rsidRPr="00855AD9" w:rsidRDefault="001218B7" w:rsidP="00237B7D">
            <w:pPr>
              <w:jc w:val="right"/>
              <w:rPr>
                <w:i/>
                <w:color w:val="000000"/>
                <w:sz w:val="18"/>
                <w:szCs w:val="18"/>
              </w:rPr>
            </w:pPr>
            <w:r w:rsidRPr="00855AD9">
              <w:rPr>
                <w:i/>
                <w:color w:val="000000"/>
                <w:sz w:val="18"/>
                <w:szCs w:val="18"/>
              </w:rPr>
              <w:t>613.000</w:t>
            </w:r>
          </w:p>
        </w:tc>
        <w:tc>
          <w:tcPr>
            <w:tcW w:w="530" w:type="pct"/>
            <w:tcBorders>
              <w:top w:val="single" w:sz="4" w:space="0" w:color="auto"/>
              <w:left w:val="nil"/>
              <w:bottom w:val="single" w:sz="4" w:space="0" w:color="auto"/>
              <w:right w:val="single" w:sz="4" w:space="0" w:color="auto"/>
            </w:tcBorders>
            <w:shd w:val="clear" w:color="auto" w:fill="auto"/>
            <w:noWrap/>
            <w:vAlign w:val="bottom"/>
            <w:hideMark/>
          </w:tcPr>
          <w:p w:rsidR="001218B7" w:rsidRPr="00855AD9" w:rsidRDefault="001218B7" w:rsidP="00237B7D">
            <w:pPr>
              <w:jc w:val="right"/>
              <w:rPr>
                <w:i/>
                <w:iCs/>
                <w:color w:val="000000"/>
                <w:sz w:val="18"/>
                <w:szCs w:val="18"/>
                <w:lang w:eastAsia="bs-Latn-BA"/>
              </w:rPr>
            </w:pPr>
            <w:r w:rsidRPr="00855AD9">
              <w:rPr>
                <w:i/>
                <w:iCs/>
                <w:color w:val="000000"/>
                <w:sz w:val="18"/>
                <w:szCs w:val="18"/>
                <w:lang w:eastAsia="bs-Latn-BA"/>
              </w:rPr>
              <w:t>0</w:t>
            </w:r>
          </w:p>
        </w:tc>
        <w:tc>
          <w:tcPr>
            <w:tcW w:w="546" w:type="pct"/>
            <w:tcBorders>
              <w:top w:val="single" w:sz="4" w:space="0" w:color="auto"/>
              <w:left w:val="nil"/>
              <w:bottom w:val="single" w:sz="4" w:space="0" w:color="auto"/>
              <w:right w:val="single" w:sz="4" w:space="0" w:color="auto"/>
            </w:tcBorders>
            <w:shd w:val="clear" w:color="auto" w:fill="auto"/>
            <w:noWrap/>
            <w:vAlign w:val="bottom"/>
          </w:tcPr>
          <w:p w:rsidR="001218B7" w:rsidRPr="00855AD9" w:rsidRDefault="001218B7" w:rsidP="00237B7D">
            <w:pPr>
              <w:jc w:val="right"/>
              <w:rPr>
                <w:i/>
                <w:color w:val="000000"/>
                <w:sz w:val="18"/>
                <w:szCs w:val="18"/>
              </w:rPr>
            </w:pPr>
            <w:r w:rsidRPr="00855AD9">
              <w:rPr>
                <w:i/>
                <w:color w:val="000000"/>
                <w:sz w:val="18"/>
                <w:szCs w:val="18"/>
              </w:rPr>
              <w:t>617.000</w:t>
            </w:r>
          </w:p>
        </w:tc>
        <w:tc>
          <w:tcPr>
            <w:tcW w:w="665" w:type="pct"/>
            <w:tcBorders>
              <w:top w:val="single" w:sz="4" w:space="0" w:color="auto"/>
              <w:left w:val="nil"/>
              <w:bottom w:val="single" w:sz="4" w:space="0" w:color="auto"/>
              <w:right w:val="single" w:sz="4" w:space="0" w:color="auto"/>
            </w:tcBorders>
            <w:shd w:val="clear" w:color="auto" w:fill="FFFFFF"/>
            <w:noWrap/>
            <w:vAlign w:val="center"/>
          </w:tcPr>
          <w:p w:rsidR="001218B7" w:rsidRPr="00855AD9" w:rsidRDefault="001218B7" w:rsidP="00237B7D">
            <w:pPr>
              <w:jc w:val="right"/>
              <w:rPr>
                <w:i/>
                <w:iCs/>
                <w:color w:val="000000"/>
                <w:sz w:val="18"/>
                <w:szCs w:val="18"/>
              </w:rPr>
            </w:pPr>
            <w:r w:rsidRPr="00855AD9">
              <w:rPr>
                <w:i/>
                <w:iCs/>
                <w:color w:val="000000"/>
                <w:sz w:val="18"/>
                <w:szCs w:val="18"/>
              </w:rPr>
              <w:t>616.414,09</w:t>
            </w:r>
          </w:p>
        </w:tc>
        <w:tc>
          <w:tcPr>
            <w:tcW w:w="382" w:type="pct"/>
            <w:tcBorders>
              <w:top w:val="single" w:sz="4" w:space="0" w:color="auto"/>
              <w:left w:val="nil"/>
              <w:bottom w:val="single" w:sz="4" w:space="0" w:color="auto"/>
              <w:right w:val="single" w:sz="4" w:space="0" w:color="auto"/>
            </w:tcBorders>
            <w:shd w:val="clear" w:color="auto" w:fill="auto"/>
            <w:noWrap/>
            <w:vAlign w:val="bottom"/>
          </w:tcPr>
          <w:p w:rsidR="001218B7" w:rsidRPr="00855AD9" w:rsidRDefault="001218B7" w:rsidP="00237B7D">
            <w:pPr>
              <w:jc w:val="right"/>
              <w:rPr>
                <w:i/>
                <w:color w:val="000000"/>
                <w:sz w:val="18"/>
                <w:szCs w:val="18"/>
              </w:rPr>
            </w:pPr>
            <w:r w:rsidRPr="00855AD9">
              <w:rPr>
                <w:i/>
                <w:color w:val="000000"/>
                <w:sz w:val="18"/>
                <w:szCs w:val="18"/>
              </w:rPr>
              <w:t>0,99</w:t>
            </w:r>
          </w:p>
        </w:tc>
      </w:tr>
      <w:tr w:rsidR="001218B7" w:rsidRPr="00855AD9" w:rsidTr="00F0449E">
        <w:trPr>
          <w:trHeight w:val="285"/>
        </w:trPr>
        <w:tc>
          <w:tcPr>
            <w:tcW w:w="294" w:type="pct"/>
            <w:tcBorders>
              <w:top w:val="nil"/>
              <w:left w:val="single" w:sz="4" w:space="0" w:color="auto"/>
              <w:bottom w:val="single" w:sz="4" w:space="0" w:color="auto"/>
              <w:right w:val="single" w:sz="4" w:space="0" w:color="auto"/>
            </w:tcBorders>
            <w:shd w:val="clear" w:color="auto" w:fill="auto"/>
            <w:noWrap/>
            <w:vAlign w:val="bottom"/>
            <w:hideMark/>
          </w:tcPr>
          <w:p w:rsidR="001218B7" w:rsidRPr="00855AD9" w:rsidRDefault="001218B7" w:rsidP="00237B7D">
            <w:pPr>
              <w:jc w:val="center"/>
              <w:rPr>
                <w:i/>
                <w:iCs/>
                <w:color w:val="000000"/>
                <w:sz w:val="18"/>
                <w:szCs w:val="18"/>
                <w:lang w:eastAsia="bs-Latn-BA"/>
              </w:rPr>
            </w:pPr>
            <w:r w:rsidRPr="00855AD9">
              <w:rPr>
                <w:i/>
                <w:iCs/>
                <w:color w:val="000000"/>
                <w:sz w:val="18"/>
                <w:szCs w:val="18"/>
              </w:rPr>
              <w:t>9</w:t>
            </w:r>
          </w:p>
        </w:tc>
        <w:tc>
          <w:tcPr>
            <w:tcW w:w="1474" w:type="pct"/>
            <w:tcBorders>
              <w:top w:val="nil"/>
              <w:left w:val="nil"/>
              <w:bottom w:val="single" w:sz="4" w:space="0" w:color="auto"/>
              <w:right w:val="single" w:sz="4" w:space="0" w:color="auto"/>
            </w:tcBorders>
            <w:shd w:val="clear" w:color="auto" w:fill="auto"/>
            <w:noWrap/>
            <w:vAlign w:val="bottom"/>
            <w:hideMark/>
          </w:tcPr>
          <w:p w:rsidR="001218B7" w:rsidRPr="00855AD9" w:rsidRDefault="001218B7" w:rsidP="00237B7D">
            <w:pPr>
              <w:rPr>
                <w:i/>
                <w:iCs/>
                <w:color w:val="000000"/>
                <w:sz w:val="18"/>
                <w:szCs w:val="18"/>
                <w:lang w:eastAsia="bs-Latn-BA"/>
              </w:rPr>
            </w:pPr>
            <w:r w:rsidRPr="00855AD9">
              <w:rPr>
                <w:i/>
                <w:iCs/>
                <w:color w:val="000000"/>
                <w:sz w:val="18"/>
                <w:szCs w:val="18"/>
              </w:rPr>
              <w:t>Izdaci za tekuće održavanje</w:t>
            </w:r>
          </w:p>
        </w:tc>
        <w:tc>
          <w:tcPr>
            <w:tcW w:w="563" w:type="pct"/>
            <w:tcBorders>
              <w:top w:val="nil"/>
              <w:left w:val="nil"/>
              <w:bottom w:val="single" w:sz="4" w:space="0" w:color="auto"/>
              <w:right w:val="single" w:sz="4" w:space="0" w:color="auto"/>
            </w:tcBorders>
            <w:shd w:val="clear" w:color="auto" w:fill="auto"/>
            <w:noWrap/>
            <w:vAlign w:val="bottom"/>
            <w:hideMark/>
          </w:tcPr>
          <w:p w:rsidR="001218B7" w:rsidRPr="00855AD9" w:rsidRDefault="001218B7" w:rsidP="00237B7D">
            <w:pPr>
              <w:jc w:val="center"/>
              <w:rPr>
                <w:i/>
                <w:iCs/>
                <w:color w:val="000000"/>
                <w:sz w:val="18"/>
                <w:szCs w:val="18"/>
                <w:lang w:eastAsia="bs-Latn-BA"/>
              </w:rPr>
            </w:pPr>
            <w:r w:rsidRPr="00855AD9">
              <w:rPr>
                <w:i/>
                <w:iCs/>
                <w:color w:val="000000"/>
                <w:sz w:val="18"/>
                <w:szCs w:val="18"/>
              </w:rPr>
              <w:t>613700</w:t>
            </w:r>
          </w:p>
        </w:tc>
        <w:tc>
          <w:tcPr>
            <w:tcW w:w="546" w:type="pct"/>
            <w:tcBorders>
              <w:top w:val="nil"/>
              <w:left w:val="nil"/>
              <w:bottom w:val="single" w:sz="4" w:space="0" w:color="auto"/>
              <w:right w:val="single" w:sz="4" w:space="0" w:color="auto"/>
            </w:tcBorders>
            <w:shd w:val="clear" w:color="auto" w:fill="auto"/>
            <w:noWrap/>
            <w:vAlign w:val="bottom"/>
          </w:tcPr>
          <w:p w:rsidR="001218B7" w:rsidRPr="00855AD9" w:rsidRDefault="001218B7" w:rsidP="00237B7D">
            <w:pPr>
              <w:jc w:val="right"/>
              <w:rPr>
                <w:i/>
                <w:color w:val="000000"/>
                <w:sz w:val="18"/>
                <w:szCs w:val="18"/>
              </w:rPr>
            </w:pPr>
            <w:r w:rsidRPr="00855AD9">
              <w:rPr>
                <w:i/>
                <w:color w:val="000000"/>
                <w:sz w:val="18"/>
                <w:szCs w:val="18"/>
              </w:rPr>
              <w:t>324.000</w:t>
            </w:r>
          </w:p>
        </w:tc>
        <w:tc>
          <w:tcPr>
            <w:tcW w:w="530" w:type="pct"/>
            <w:tcBorders>
              <w:top w:val="nil"/>
              <w:left w:val="nil"/>
              <w:bottom w:val="single" w:sz="4" w:space="0" w:color="auto"/>
              <w:right w:val="single" w:sz="4" w:space="0" w:color="auto"/>
            </w:tcBorders>
            <w:shd w:val="clear" w:color="auto" w:fill="auto"/>
            <w:noWrap/>
            <w:vAlign w:val="bottom"/>
            <w:hideMark/>
          </w:tcPr>
          <w:p w:rsidR="001218B7" w:rsidRPr="00855AD9" w:rsidRDefault="001218B7" w:rsidP="00237B7D">
            <w:pPr>
              <w:jc w:val="right"/>
              <w:rPr>
                <w:i/>
                <w:iCs/>
                <w:color w:val="000000"/>
                <w:sz w:val="18"/>
                <w:szCs w:val="18"/>
                <w:lang w:eastAsia="bs-Latn-BA"/>
              </w:rPr>
            </w:pPr>
            <w:r w:rsidRPr="00855AD9">
              <w:rPr>
                <w:i/>
                <w:iCs/>
                <w:color w:val="000000"/>
                <w:sz w:val="18"/>
                <w:szCs w:val="18"/>
                <w:lang w:eastAsia="bs-Latn-BA"/>
              </w:rPr>
              <w:t>0</w:t>
            </w:r>
          </w:p>
        </w:tc>
        <w:tc>
          <w:tcPr>
            <w:tcW w:w="546" w:type="pct"/>
            <w:tcBorders>
              <w:top w:val="nil"/>
              <w:left w:val="nil"/>
              <w:bottom w:val="single" w:sz="4" w:space="0" w:color="auto"/>
              <w:right w:val="single" w:sz="4" w:space="0" w:color="auto"/>
            </w:tcBorders>
            <w:shd w:val="clear" w:color="auto" w:fill="auto"/>
            <w:noWrap/>
            <w:vAlign w:val="bottom"/>
          </w:tcPr>
          <w:p w:rsidR="001218B7" w:rsidRPr="00855AD9" w:rsidRDefault="001218B7" w:rsidP="00237B7D">
            <w:pPr>
              <w:jc w:val="right"/>
              <w:rPr>
                <w:i/>
                <w:color w:val="000000"/>
                <w:sz w:val="18"/>
                <w:szCs w:val="18"/>
              </w:rPr>
            </w:pPr>
            <w:r w:rsidRPr="00855AD9">
              <w:rPr>
                <w:i/>
                <w:color w:val="000000"/>
                <w:sz w:val="18"/>
                <w:szCs w:val="18"/>
              </w:rPr>
              <w:t>352.026</w:t>
            </w:r>
          </w:p>
        </w:tc>
        <w:tc>
          <w:tcPr>
            <w:tcW w:w="665" w:type="pct"/>
            <w:tcBorders>
              <w:top w:val="nil"/>
              <w:left w:val="nil"/>
              <w:bottom w:val="single" w:sz="4" w:space="0" w:color="auto"/>
              <w:right w:val="single" w:sz="4" w:space="0" w:color="auto"/>
            </w:tcBorders>
            <w:shd w:val="clear" w:color="auto" w:fill="FFFFFF"/>
            <w:noWrap/>
            <w:vAlign w:val="center"/>
          </w:tcPr>
          <w:p w:rsidR="001218B7" w:rsidRPr="00855AD9" w:rsidRDefault="001218B7" w:rsidP="00237B7D">
            <w:pPr>
              <w:jc w:val="right"/>
              <w:rPr>
                <w:i/>
                <w:iCs/>
                <w:color w:val="000000"/>
                <w:sz w:val="18"/>
                <w:szCs w:val="18"/>
              </w:rPr>
            </w:pPr>
            <w:r w:rsidRPr="00855AD9">
              <w:rPr>
                <w:i/>
                <w:iCs/>
                <w:color w:val="000000"/>
                <w:sz w:val="18"/>
                <w:szCs w:val="18"/>
              </w:rPr>
              <w:t>235.233,21</w:t>
            </w:r>
          </w:p>
        </w:tc>
        <w:tc>
          <w:tcPr>
            <w:tcW w:w="382" w:type="pct"/>
            <w:tcBorders>
              <w:top w:val="nil"/>
              <w:left w:val="nil"/>
              <w:bottom w:val="single" w:sz="4" w:space="0" w:color="auto"/>
              <w:right w:val="single" w:sz="4" w:space="0" w:color="auto"/>
            </w:tcBorders>
            <w:shd w:val="clear" w:color="auto" w:fill="auto"/>
            <w:noWrap/>
            <w:vAlign w:val="bottom"/>
          </w:tcPr>
          <w:p w:rsidR="001218B7" w:rsidRPr="00855AD9" w:rsidRDefault="001218B7" w:rsidP="00237B7D">
            <w:pPr>
              <w:jc w:val="right"/>
              <w:rPr>
                <w:i/>
                <w:color w:val="000000"/>
                <w:sz w:val="18"/>
                <w:szCs w:val="18"/>
              </w:rPr>
            </w:pPr>
            <w:r w:rsidRPr="00855AD9">
              <w:rPr>
                <w:i/>
                <w:color w:val="000000"/>
                <w:sz w:val="18"/>
                <w:szCs w:val="18"/>
              </w:rPr>
              <w:t>0,67</w:t>
            </w:r>
          </w:p>
        </w:tc>
      </w:tr>
      <w:tr w:rsidR="001218B7" w:rsidRPr="00855AD9" w:rsidTr="00F0449E">
        <w:trPr>
          <w:trHeight w:val="285"/>
        </w:trPr>
        <w:tc>
          <w:tcPr>
            <w:tcW w:w="294" w:type="pct"/>
            <w:tcBorders>
              <w:top w:val="nil"/>
              <w:left w:val="single" w:sz="4" w:space="0" w:color="auto"/>
              <w:bottom w:val="single" w:sz="4" w:space="0" w:color="auto"/>
              <w:right w:val="single" w:sz="4" w:space="0" w:color="auto"/>
            </w:tcBorders>
            <w:shd w:val="clear" w:color="auto" w:fill="auto"/>
            <w:noWrap/>
            <w:vAlign w:val="bottom"/>
            <w:hideMark/>
          </w:tcPr>
          <w:p w:rsidR="001218B7" w:rsidRPr="00855AD9" w:rsidRDefault="001218B7" w:rsidP="00237B7D">
            <w:pPr>
              <w:jc w:val="center"/>
              <w:rPr>
                <w:i/>
                <w:iCs/>
                <w:color w:val="000000"/>
                <w:sz w:val="18"/>
                <w:szCs w:val="18"/>
                <w:lang w:eastAsia="bs-Latn-BA"/>
              </w:rPr>
            </w:pPr>
            <w:r w:rsidRPr="00855AD9">
              <w:rPr>
                <w:i/>
                <w:iCs/>
                <w:color w:val="000000"/>
                <w:sz w:val="18"/>
                <w:szCs w:val="18"/>
              </w:rPr>
              <w:t>10</w:t>
            </w:r>
          </w:p>
        </w:tc>
        <w:tc>
          <w:tcPr>
            <w:tcW w:w="1474" w:type="pct"/>
            <w:tcBorders>
              <w:top w:val="nil"/>
              <w:left w:val="nil"/>
              <w:bottom w:val="single" w:sz="4" w:space="0" w:color="auto"/>
              <w:right w:val="single" w:sz="4" w:space="0" w:color="auto"/>
            </w:tcBorders>
            <w:shd w:val="clear" w:color="auto" w:fill="auto"/>
            <w:noWrap/>
            <w:vAlign w:val="bottom"/>
            <w:hideMark/>
          </w:tcPr>
          <w:p w:rsidR="001218B7" w:rsidRPr="00855AD9" w:rsidRDefault="001218B7" w:rsidP="00237B7D">
            <w:pPr>
              <w:rPr>
                <w:i/>
                <w:iCs/>
                <w:color w:val="000000"/>
                <w:sz w:val="18"/>
                <w:szCs w:val="18"/>
                <w:lang w:eastAsia="bs-Latn-BA"/>
              </w:rPr>
            </w:pPr>
            <w:r w:rsidRPr="00855AD9">
              <w:rPr>
                <w:i/>
                <w:iCs/>
                <w:color w:val="000000"/>
                <w:sz w:val="18"/>
                <w:szCs w:val="18"/>
              </w:rPr>
              <w:t>Izdaci osiguranja i bankarske usl.</w:t>
            </w:r>
          </w:p>
        </w:tc>
        <w:tc>
          <w:tcPr>
            <w:tcW w:w="563" w:type="pct"/>
            <w:tcBorders>
              <w:top w:val="nil"/>
              <w:left w:val="nil"/>
              <w:bottom w:val="single" w:sz="4" w:space="0" w:color="auto"/>
              <w:right w:val="single" w:sz="4" w:space="0" w:color="auto"/>
            </w:tcBorders>
            <w:shd w:val="clear" w:color="auto" w:fill="auto"/>
            <w:noWrap/>
            <w:vAlign w:val="bottom"/>
            <w:hideMark/>
          </w:tcPr>
          <w:p w:rsidR="001218B7" w:rsidRPr="00855AD9" w:rsidRDefault="001218B7" w:rsidP="00237B7D">
            <w:pPr>
              <w:jc w:val="center"/>
              <w:rPr>
                <w:i/>
                <w:iCs/>
                <w:color w:val="000000"/>
                <w:sz w:val="18"/>
                <w:szCs w:val="18"/>
                <w:lang w:eastAsia="bs-Latn-BA"/>
              </w:rPr>
            </w:pPr>
            <w:r w:rsidRPr="00855AD9">
              <w:rPr>
                <w:i/>
                <w:iCs/>
                <w:color w:val="000000"/>
                <w:sz w:val="18"/>
                <w:szCs w:val="18"/>
              </w:rPr>
              <w:t>613800</w:t>
            </w:r>
          </w:p>
        </w:tc>
        <w:tc>
          <w:tcPr>
            <w:tcW w:w="546" w:type="pct"/>
            <w:tcBorders>
              <w:top w:val="nil"/>
              <w:left w:val="nil"/>
              <w:bottom w:val="single" w:sz="4" w:space="0" w:color="auto"/>
              <w:right w:val="single" w:sz="4" w:space="0" w:color="auto"/>
            </w:tcBorders>
            <w:shd w:val="clear" w:color="auto" w:fill="auto"/>
            <w:noWrap/>
            <w:vAlign w:val="bottom"/>
          </w:tcPr>
          <w:p w:rsidR="001218B7" w:rsidRPr="00855AD9" w:rsidRDefault="001218B7" w:rsidP="00237B7D">
            <w:pPr>
              <w:jc w:val="right"/>
              <w:rPr>
                <w:i/>
                <w:color w:val="000000"/>
                <w:sz w:val="18"/>
                <w:szCs w:val="18"/>
              </w:rPr>
            </w:pPr>
            <w:r w:rsidRPr="00855AD9">
              <w:rPr>
                <w:i/>
                <w:color w:val="000000"/>
                <w:sz w:val="18"/>
                <w:szCs w:val="18"/>
              </w:rPr>
              <w:t>60.000</w:t>
            </w:r>
          </w:p>
        </w:tc>
        <w:tc>
          <w:tcPr>
            <w:tcW w:w="530" w:type="pct"/>
            <w:tcBorders>
              <w:top w:val="nil"/>
              <w:left w:val="nil"/>
              <w:bottom w:val="single" w:sz="4" w:space="0" w:color="auto"/>
              <w:right w:val="single" w:sz="4" w:space="0" w:color="auto"/>
            </w:tcBorders>
            <w:shd w:val="clear" w:color="auto" w:fill="auto"/>
            <w:noWrap/>
            <w:vAlign w:val="bottom"/>
            <w:hideMark/>
          </w:tcPr>
          <w:p w:rsidR="001218B7" w:rsidRPr="00855AD9" w:rsidRDefault="001218B7" w:rsidP="00237B7D">
            <w:pPr>
              <w:jc w:val="right"/>
              <w:rPr>
                <w:i/>
                <w:iCs/>
                <w:color w:val="000000"/>
                <w:sz w:val="18"/>
                <w:szCs w:val="18"/>
                <w:lang w:eastAsia="bs-Latn-BA"/>
              </w:rPr>
            </w:pPr>
            <w:r w:rsidRPr="00855AD9">
              <w:rPr>
                <w:i/>
                <w:iCs/>
                <w:color w:val="000000"/>
                <w:sz w:val="18"/>
                <w:szCs w:val="18"/>
                <w:lang w:eastAsia="bs-Latn-BA"/>
              </w:rPr>
              <w:t>0</w:t>
            </w:r>
          </w:p>
        </w:tc>
        <w:tc>
          <w:tcPr>
            <w:tcW w:w="546" w:type="pct"/>
            <w:tcBorders>
              <w:top w:val="nil"/>
              <w:left w:val="nil"/>
              <w:bottom w:val="single" w:sz="4" w:space="0" w:color="auto"/>
              <w:right w:val="single" w:sz="4" w:space="0" w:color="auto"/>
            </w:tcBorders>
            <w:shd w:val="clear" w:color="auto" w:fill="auto"/>
            <w:noWrap/>
            <w:vAlign w:val="bottom"/>
          </w:tcPr>
          <w:p w:rsidR="001218B7" w:rsidRPr="00855AD9" w:rsidRDefault="001218B7" w:rsidP="00237B7D">
            <w:pPr>
              <w:jc w:val="right"/>
              <w:rPr>
                <w:i/>
                <w:color w:val="000000"/>
                <w:sz w:val="18"/>
                <w:szCs w:val="18"/>
              </w:rPr>
            </w:pPr>
            <w:r w:rsidRPr="00855AD9">
              <w:rPr>
                <w:i/>
                <w:color w:val="000000"/>
                <w:sz w:val="18"/>
                <w:szCs w:val="18"/>
              </w:rPr>
              <w:t>60.000</w:t>
            </w:r>
          </w:p>
        </w:tc>
        <w:tc>
          <w:tcPr>
            <w:tcW w:w="665" w:type="pct"/>
            <w:tcBorders>
              <w:top w:val="nil"/>
              <w:left w:val="nil"/>
              <w:bottom w:val="single" w:sz="4" w:space="0" w:color="auto"/>
              <w:right w:val="single" w:sz="4" w:space="0" w:color="auto"/>
            </w:tcBorders>
            <w:shd w:val="clear" w:color="auto" w:fill="FFFFFF"/>
            <w:noWrap/>
            <w:vAlign w:val="center"/>
          </w:tcPr>
          <w:p w:rsidR="001218B7" w:rsidRPr="00855AD9" w:rsidRDefault="001218B7" w:rsidP="00237B7D">
            <w:pPr>
              <w:jc w:val="right"/>
              <w:rPr>
                <w:i/>
                <w:iCs/>
                <w:color w:val="000000"/>
                <w:sz w:val="18"/>
                <w:szCs w:val="18"/>
              </w:rPr>
            </w:pPr>
            <w:r w:rsidRPr="00855AD9">
              <w:rPr>
                <w:i/>
                <w:iCs/>
                <w:color w:val="000000"/>
                <w:sz w:val="18"/>
                <w:szCs w:val="18"/>
              </w:rPr>
              <w:t>52.874,60</w:t>
            </w:r>
          </w:p>
        </w:tc>
        <w:tc>
          <w:tcPr>
            <w:tcW w:w="382" w:type="pct"/>
            <w:tcBorders>
              <w:top w:val="nil"/>
              <w:left w:val="nil"/>
              <w:bottom w:val="single" w:sz="4" w:space="0" w:color="auto"/>
              <w:right w:val="single" w:sz="4" w:space="0" w:color="auto"/>
            </w:tcBorders>
            <w:shd w:val="clear" w:color="auto" w:fill="auto"/>
            <w:noWrap/>
            <w:vAlign w:val="bottom"/>
          </w:tcPr>
          <w:p w:rsidR="001218B7" w:rsidRPr="00855AD9" w:rsidRDefault="001218B7" w:rsidP="00237B7D">
            <w:pPr>
              <w:jc w:val="right"/>
              <w:rPr>
                <w:i/>
                <w:color w:val="000000"/>
                <w:sz w:val="18"/>
                <w:szCs w:val="18"/>
              </w:rPr>
            </w:pPr>
            <w:r w:rsidRPr="00855AD9">
              <w:rPr>
                <w:i/>
                <w:color w:val="000000"/>
                <w:sz w:val="18"/>
                <w:szCs w:val="18"/>
              </w:rPr>
              <w:t>0,88</w:t>
            </w:r>
          </w:p>
        </w:tc>
      </w:tr>
      <w:tr w:rsidR="001218B7" w:rsidRPr="00855AD9" w:rsidTr="00F0449E">
        <w:trPr>
          <w:trHeight w:val="285"/>
        </w:trPr>
        <w:tc>
          <w:tcPr>
            <w:tcW w:w="294" w:type="pct"/>
            <w:tcBorders>
              <w:top w:val="nil"/>
              <w:left w:val="single" w:sz="4" w:space="0" w:color="auto"/>
              <w:bottom w:val="single" w:sz="4" w:space="0" w:color="auto"/>
              <w:right w:val="single" w:sz="4" w:space="0" w:color="auto"/>
            </w:tcBorders>
            <w:shd w:val="clear" w:color="auto" w:fill="auto"/>
            <w:noWrap/>
            <w:vAlign w:val="bottom"/>
            <w:hideMark/>
          </w:tcPr>
          <w:p w:rsidR="001218B7" w:rsidRPr="00855AD9" w:rsidRDefault="001218B7" w:rsidP="00237B7D">
            <w:pPr>
              <w:jc w:val="center"/>
              <w:rPr>
                <w:i/>
                <w:iCs/>
                <w:color w:val="000000"/>
                <w:sz w:val="18"/>
                <w:szCs w:val="18"/>
                <w:lang w:eastAsia="bs-Latn-BA"/>
              </w:rPr>
            </w:pPr>
            <w:r w:rsidRPr="00855AD9">
              <w:rPr>
                <w:i/>
                <w:iCs/>
                <w:color w:val="000000"/>
                <w:sz w:val="18"/>
                <w:szCs w:val="18"/>
              </w:rPr>
              <w:t>11</w:t>
            </w:r>
          </w:p>
        </w:tc>
        <w:tc>
          <w:tcPr>
            <w:tcW w:w="1474" w:type="pct"/>
            <w:tcBorders>
              <w:top w:val="nil"/>
              <w:left w:val="nil"/>
              <w:bottom w:val="single" w:sz="4" w:space="0" w:color="auto"/>
              <w:right w:val="single" w:sz="4" w:space="0" w:color="auto"/>
            </w:tcBorders>
            <w:shd w:val="clear" w:color="auto" w:fill="auto"/>
            <w:noWrap/>
            <w:vAlign w:val="bottom"/>
            <w:hideMark/>
          </w:tcPr>
          <w:p w:rsidR="001218B7" w:rsidRPr="00855AD9" w:rsidRDefault="001218B7" w:rsidP="00237B7D">
            <w:pPr>
              <w:rPr>
                <w:i/>
                <w:iCs/>
                <w:color w:val="000000"/>
                <w:sz w:val="18"/>
                <w:szCs w:val="18"/>
                <w:lang w:eastAsia="bs-Latn-BA"/>
              </w:rPr>
            </w:pPr>
            <w:r w:rsidRPr="00855AD9">
              <w:rPr>
                <w:i/>
                <w:iCs/>
                <w:color w:val="000000"/>
                <w:sz w:val="18"/>
                <w:szCs w:val="18"/>
              </w:rPr>
              <w:t>Ugovorene usluge</w:t>
            </w:r>
          </w:p>
        </w:tc>
        <w:tc>
          <w:tcPr>
            <w:tcW w:w="563" w:type="pct"/>
            <w:tcBorders>
              <w:top w:val="nil"/>
              <w:left w:val="nil"/>
              <w:bottom w:val="single" w:sz="4" w:space="0" w:color="auto"/>
              <w:right w:val="single" w:sz="4" w:space="0" w:color="auto"/>
            </w:tcBorders>
            <w:shd w:val="clear" w:color="auto" w:fill="auto"/>
            <w:noWrap/>
            <w:vAlign w:val="bottom"/>
            <w:hideMark/>
          </w:tcPr>
          <w:p w:rsidR="001218B7" w:rsidRPr="00855AD9" w:rsidRDefault="001218B7" w:rsidP="00237B7D">
            <w:pPr>
              <w:jc w:val="center"/>
              <w:rPr>
                <w:i/>
                <w:iCs/>
                <w:color w:val="000000"/>
                <w:sz w:val="18"/>
                <w:szCs w:val="18"/>
                <w:lang w:eastAsia="bs-Latn-BA"/>
              </w:rPr>
            </w:pPr>
            <w:r w:rsidRPr="00855AD9">
              <w:rPr>
                <w:i/>
                <w:iCs/>
                <w:color w:val="000000"/>
                <w:sz w:val="18"/>
                <w:szCs w:val="18"/>
              </w:rPr>
              <w:t>613900</w:t>
            </w:r>
          </w:p>
        </w:tc>
        <w:tc>
          <w:tcPr>
            <w:tcW w:w="546" w:type="pct"/>
            <w:tcBorders>
              <w:top w:val="nil"/>
              <w:left w:val="nil"/>
              <w:bottom w:val="single" w:sz="4" w:space="0" w:color="auto"/>
              <w:right w:val="single" w:sz="4" w:space="0" w:color="auto"/>
            </w:tcBorders>
            <w:shd w:val="clear" w:color="auto" w:fill="auto"/>
            <w:noWrap/>
            <w:vAlign w:val="bottom"/>
          </w:tcPr>
          <w:p w:rsidR="001218B7" w:rsidRPr="00855AD9" w:rsidRDefault="001218B7" w:rsidP="00237B7D">
            <w:pPr>
              <w:jc w:val="right"/>
              <w:rPr>
                <w:i/>
                <w:color w:val="000000"/>
                <w:sz w:val="18"/>
                <w:szCs w:val="18"/>
              </w:rPr>
            </w:pPr>
            <w:r w:rsidRPr="00855AD9">
              <w:rPr>
                <w:i/>
                <w:color w:val="000000"/>
                <w:sz w:val="18"/>
                <w:szCs w:val="18"/>
              </w:rPr>
              <w:t>78.000</w:t>
            </w:r>
          </w:p>
        </w:tc>
        <w:tc>
          <w:tcPr>
            <w:tcW w:w="530" w:type="pct"/>
            <w:tcBorders>
              <w:top w:val="nil"/>
              <w:left w:val="nil"/>
              <w:bottom w:val="single" w:sz="4" w:space="0" w:color="auto"/>
              <w:right w:val="single" w:sz="4" w:space="0" w:color="auto"/>
            </w:tcBorders>
            <w:shd w:val="clear" w:color="auto" w:fill="auto"/>
            <w:noWrap/>
            <w:vAlign w:val="bottom"/>
            <w:hideMark/>
          </w:tcPr>
          <w:p w:rsidR="001218B7" w:rsidRPr="00855AD9" w:rsidRDefault="001218B7" w:rsidP="00237B7D">
            <w:pPr>
              <w:jc w:val="right"/>
              <w:rPr>
                <w:i/>
                <w:iCs/>
                <w:color w:val="000000"/>
                <w:sz w:val="18"/>
                <w:szCs w:val="18"/>
                <w:lang w:eastAsia="bs-Latn-BA"/>
              </w:rPr>
            </w:pPr>
            <w:r w:rsidRPr="00855AD9">
              <w:rPr>
                <w:i/>
                <w:iCs/>
                <w:color w:val="000000"/>
                <w:sz w:val="18"/>
                <w:szCs w:val="18"/>
                <w:lang w:eastAsia="bs-Latn-BA"/>
              </w:rPr>
              <w:t>0</w:t>
            </w:r>
          </w:p>
        </w:tc>
        <w:tc>
          <w:tcPr>
            <w:tcW w:w="546" w:type="pct"/>
            <w:tcBorders>
              <w:top w:val="nil"/>
              <w:left w:val="nil"/>
              <w:bottom w:val="single" w:sz="4" w:space="0" w:color="auto"/>
              <w:right w:val="single" w:sz="4" w:space="0" w:color="auto"/>
            </w:tcBorders>
            <w:shd w:val="clear" w:color="auto" w:fill="auto"/>
            <w:noWrap/>
            <w:vAlign w:val="bottom"/>
          </w:tcPr>
          <w:p w:rsidR="001218B7" w:rsidRPr="00855AD9" w:rsidRDefault="001218B7" w:rsidP="00237B7D">
            <w:pPr>
              <w:jc w:val="right"/>
              <w:rPr>
                <w:i/>
                <w:color w:val="000000"/>
                <w:sz w:val="18"/>
                <w:szCs w:val="18"/>
              </w:rPr>
            </w:pPr>
            <w:r w:rsidRPr="00855AD9">
              <w:rPr>
                <w:i/>
                <w:color w:val="000000"/>
                <w:sz w:val="18"/>
                <w:szCs w:val="18"/>
              </w:rPr>
              <w:t>227.774</w:t>
            </w:r>
          </w:p>
        </w:tc>
        <w:tc>
          <w:tcPr>
            <w:tcW w:w="665" w:type="pct"/>
            <w:tcBorders>
              <w:top w:val="nil"/>
              <w:left w:val="nil"/>
              <w:bottom w:val="single" w:sz="4" w:space="0" w:color="auto"/>
              <w:right w:val="single" w:sz="4" w:space="0" w:color="auto"/>
            </w:tcBorders>
            <w:shd w:val="clear" w:color="auto" w:fill="FFFFFF"/>
            <w:noWrap/>
            <w:vAlign w:val="center"/>
          </w:tcPr>
          <w:p w:rsidR="001218B7" w:rsidRPr="00855AD9" w:rsidRDefault="001218B7" w:rsidP="00237B7D">
            <w:pPr>
              <w:jc w:val="right"/>
              <w:rPr>
                <w:i/>
                <w:iCs/>
                <w:color w:val="000000"/>
                <w:sz w:val="18"/>
                <w:szCs w:val="18"/>
              </w:rPr>
            </w:pPr>
            <w:r w:rsidRPr="00855AD9">
              <w:rPr>
                <w:i/>
                <w:iCs/>
                <w:color w:val="000000"/>
                <w:sz w:val="18"/>
                <w:szCs w:val="18"/>
              </w:rPr>
              <w:t>205.804,75</w:t>
            </w:r>
          </w:p>
        </w:tc>
        <w:tc>
          <w:tcPr>
            <w:tcW w:w="382" w:type="pct"/>
            <w:tcBorders>
              <w:top w:val="nil"/>
              <w:left w:val="nil"/>
              <w:bottom w:val="single" w:sz="4" w:space="0" w:color="auto"/>
              <w:right w:val="single" w:sz="4" w:space="0" w:color="auto"/>
            </w:tcBorders>
            <w:shd w:val="clear" w:color="auto" w:fill="auto"/>
            <w:noWrap/>
            <w:vAlign w:val="bottom"/>
          </w:tcPr>
          <w:p w:rsidR="001218B7" w:rsidRPr="00855AD9" w:rsidRDefault="001218B7" w:rsidP="00237B7D">
            <w:pPr>
              <w:jc w:val="right"/>
              <w:rPr>
                <w:i/>
                <w:color w:val="000000"/>
                <w:sz w:val="18"/>
                <w:szCs w:val="18"/>
              </w:rPr>
            </w:pPr>
            <w:r w:rsidRPr="00855AD9">
              <w:rPr>
                <w:i/>
                <w:color w:val="000000"/>
                <w:sz w:val="18"/>
                <w:szCs w:val="18"/>
              </w:rPr>
              <w:t>0,91</w:t>
            </w:r>
          </w:p>
        </w:tc>
      </w:tr>
      <w:tr w:rsidR="001218B7" w:rsidRPr="00855AD9" w:rsidTr="00F0449E">
        <w:trPr>
          <w:trHeight w:val="285"/>
        </w:trPr>
        <w:tc>
          <w:tcPr>
            <w:tcW w:w="294" w:type="pct"/>
            <w:tcBorders>
              <w:top w:val="nil"/>
              <w:left w:val="single" w:sz="4" w:space="0" w:color="auto"/>
              <w:bottom w:val="single" w:sz="4" w:space="0" w:color="auto"/>
              <w:right w:val="single" w:sz="4" w:space="0" w:color="auto"/>
            </w:tcBorders>
            <w:shd w:val="clear" w:color="auto" w:fill="auto"/>
            <w:noWrap/>
            <w:vAlign w:val="bottom"/>
            <w:hideMark/>
          </w:tcPr>
          <w:p w:rsidR="001218B7" w:rsidRPr="00855AD9" w:rsidRDefault="001218B7" w:rsidP="00237B7D">
            <w:pPr>
              <w:jc w:val="center"/>
              <w:rPr>
                <w:b/>
                <w:bCs/>
                <w:i/>
                <w:iCs/>
                <w:color w:val="000000"/>
                <w:sz w:val="18"/>
                <w:szCs w:val="18"/>
                <w:lang w:eastAsia="bs-Latn-BA"/>
              </w:rPr>
            </w:pPr>
            <w:r w:rsidRPr="00855AD9">
              <w:rPr>
                <w:b/>
                <w:bCs/>
                <w:i/>
                <w:iCs/>
                <w:color w:val="000000"/>
                <w:sz w:val="18"/>
                <w:szCs w:val="18"/>
              </w:rPr>
              <w:t>II</w:t>
            </w:r>
          </w:p>
        </w:tc>
        <w:tc>
          <w:tcPr>
            <w:tcW w:w="1474" w:type="pct"/>
            <w:tcBorders>
              <w:top w:val="nil"/>
              <w:left w:val="nil"/>
              <w:bottom w:val="single" w:sz="4" w:space="0" w:color="auto"/>
              <w:right w:val="single" w:sz="4" w:space="0" w:color="auto"/>
            </w:tcBorders>
            <w:shd w:val="clear" w:color="auto" w:fill="auto"/>
            <w:noWrap/>
            <w:vAlign w:val="bottom"/>
            <w:hideMark/>
          </w:tcPr>
          <w:p w:rsidR="001218B7" w:rsidRPr="00855AD9" w:rsidRDefault="001218B7" w:rsidP="00237B7D">
            <w:pPr>
              <w:rPr>
                <w:b/>
                <w:bCs/>
                <w:i/>
                <w:iCs/>
                <w:color w:val="000000"/>
                <w:sz w:val="18"/>
                <w:szCs w:val="18"/>
                <w:lang w:eastAsia="bs-Latn-BA"/>
              </w:rPr>
            </w:pPr>
            <w:r w:rsidRPr="00855AD9">
              <w:rPr>
                <w:b/>
                <w:bCs/>
                <w:i/>
                <w:iCs/>
                <w:color w:val="000000"/>
                <w:sz w:val="18"/>
                <w:szCs w:val="18"/>
              </w:rPr>
              <w:t>KAPITALNI IZDACI</w:t>
            </w:r>
          </w:p>
        </w:tc>
        <w:tc>
          <w:tcPr>
            <w:tcW w:w="563" w:type="pct"/>
            <w:tcBorders>
              <w:top w:val="nil"/>
              <w:left w:val="nil"/>
              <w:bottom w:val="single" w:sz="4" w:space="0" w:color="auto"/>
              <w:right w:val="single" w:sz="4" w:space="0" w:color="auto"/>
            </w:tcBorders>
            <w:shd w:val="clear" w:color="auto" w:fill="auto"/>
            <w:noWrap/>
            <w:vAlign w:val="bottom"/>
            <w:hideMark/>
          </w:tcPr>
          <w:p w:rsidR="001218B7" w:rsidRPr="00855AD9" w:rsidRDefault="001218B7" w:rsidP="00237B7D">
            <w:pPr>
              <w:jc w:val="center"/>
              <w:rPr>
                <w:i/>
                <w:iCs/>
                <w:color w:val="000000"/>
                <w:sz w:val="18"/>
                <w:szCs w:val="18"/>
                <w:lang w:eastAsia="bs-Latn-BA"/>
              </w:rPr>
            </w:pPr>
            <w:r w:rsidRPr="00855AD9">
              <w:rPr>
                <w:i/>
                <w:iCs/>
                <w:color w:val="000000"/>
                <w:sz w:val="18"/>
                <w:szCs w:val="18"/>
              </w:rPr>
              <w:t> </w:t>
            </w:r>
          </w:p>
        </w:tc>
        <w:tc>
          <w:tcPr>
            <w:tcW w:w="546" w:type="pct"/>
            <w:tcBorders>
              <w:top w:val="nil"/>
              <w:left w:val="nil"/>
              <w:bottom w:val="single" w:sz="4" w:space="0" w:color="auto"/>
              <w:right w:val="single" w:sz="4" w:space="0" w:color="auto"/>
            </w:tcBorders>
            <w:shd w:val="clear" w:color="auto" w:fill="auto"/>
            <w:noWrap/>
            <w:vAlign w:val="bottom"/>
            <w:hideMark/>
          </w:tcPr>
          <w:p w:rsidR="001218B7" w:rsidRPr="00855AD9" w:rsidRDefault="001218B7" w:rsidP="00237B7D">
            <w:pPr>
              <w:jc w:val="right"/>
              <w:rPr>
                <w:b/>
                <w:bCs/>
                <w:i/>
                <w:iCs/>
                <w:color w:val="000000"/>
                <w:sz w:val="18"/>
                <w:szCs w:val="18"/>
                <w:lang w:eastAsia="bs-Latn-BA"/>
              </w:rPr>
            </w:pPr>
            <w:r w:rsidRPr="00855AD9">
              <w:rPr>
                <w:b/>
                <w:bCs/>
                <w:i/>
                <w:iCs/>
                <w:color w:val="000000"/>
                <w:sz w:val="18"/>
                <w:szCs w:val="18"/>
                <w:lang w:eastAsia="bs-Latn-BA"/>
              </w:rPr>
              <w:t>1.412.000</w:t>
            </w:r>
          </w:p>
        </w:tc>
        <w:tc>
          <w:tcPr>
            <w:tcW w:w="530" w:type="pct"/>
            <w:tcBorders>
              <w:top w:val="nil"/>
              <w:left w:val="nil"/>
              <w:bottom w:val="single" w:sz="4" w:space="0" w:color="auto"/>
              <w:right w:val="single" w:sz="4" w:space="0" w:color="auto"/>
            </w:tcBorders>
            <w:shd w:val="clear" w:color="auto" w:fill="auto"/>
            <w:noWrap/>
            <w:vAlign w:val="bottom"/>
            <w:hideMark/>
          </w:tcPr>
          <w:p w:rsidR="001218B7" w:rsidRPr="00855AD9" w:rsidRDefault="001218B7" w:rsidP="00237B7D">
            <w:pPr>
              <w:jc w:val="right"/>
              <w:rPr>
                <w:b/>
                <w:bCs/>
                <w:i/>
                <w:iCs/>
                <w:color w:val="000000"/>
                <w:sz w:val="18"/>
                <w:szCs w:val="18"/>
                <w:lang w:eastAsia="bs-Latn-BA"/>
              </w:rPr>
            </w:pPr>
            <w:r w:rsidRPr="00855AD9">
              <w:rPr>
                <w:b/>
                <w:bCs/>
                <w:i/>
                <w:iCs/>
                <w:color w:val="000000"/>
                <w:sz w:val="18"/>
                <w:szCs w:val="18"/>
                <w:lang w:eastAsia="bs-Latn-BA"/>
              </w:rPr>
              <w:t>0</w:t>
            </w:r>
          </w:p>
        </w:tc>
        <w:tc>
          <w:tcPr>
            <w:tcW w:w="546" w:type="pct"/>
            <w:tcBorders>
              <w:top w:val="nil"/>
              <w:left w:val="nil"/>
              <w:bottom w:val="single" w:sz="4" w:space="0" w:color="auto"/>
              <w:right w:val="single" w:sz="4" w:space="0" w:color="auto"/>
            </w:tcBorders>
            <w:shd w:val="clear" w:color="auto" w:fill="auto"/>
            <w:noWrap/>
            <w:vAlign w:val="bottom"/>
          </w:tcPr>
          <w:p w:rsidR="001218B7" w:rsidRPr="00855AD9" w:rsidRDefault="001218B7" w:rsidP="00237B7D">
            <w:pPr>
              <w:jc w:val="right"/>
              <w:rPr>
                <w:b/>
                <w:bCs/>
                <w:i/>
                <w:iCs/>
                <w:color w:val="000000"/>
                <w:sz w:val="18"/>
                <w:szCs w:val="18"/>
                <w:lang w:eastAsia="bs-Latn-BA"/>
              </w:rPr>
            </w:pPr>
            <w:r w:rsidRPr="00855AD9">
              <w:rPr>
                <w:b/>
                <w:bCs/>
                <w:i/>
                <w:iCs/>
                <w:color w:val="000000"/>
                <w:sz w:val="18"/>
                <w:szCs w:val="18"/>
                <w:lang w:eastAsia="bs-Latn-BA"/>
              </w:rPr>
              <w:t>1.412.000</w:t>
            </w:r>
          </w:p>
        </w:tc>
        <w:tc>
          <w:tcPr>
            <w:tcW w:w="665" w:type="pct"/>
            <w:tcBorders>
              <w:top w:val="nil"/>
              <w:left w:val="nil"/>
              <w:bottom w:val="single" w:sz="4" w:space="0" w:color="auto"/>
              <w:right w:val="single" w:sz="4" w:space="0" w:color="auto"/>
            </w:tcBorders>
            <w:shd w:val="clear" w:color="auto" w:fill="FFFFFF"/>
            <w:noWrap/>
            <w:vAlign w:val="bottom"/>
          </w:tcPr>
          <w:p w:rsidR="001218B7" w:rsidRPr="00855AD9" w:rsidRDefault="001218B7" w:rsidP="00237B7D">
            <w:pPr>
              <w:jc w:val="right"/>
              <w:rPr>
                <w:b/>
                <w:bCs/>
                <w:i/>
                <w:iCs/>
                <w:color w:val="000000"/>
                <w:sz w:val="18"/>
                <w:szCs w:val="18"/>
                <w:lang w:eastAsia="bs-Latn-BA"/>
              </w:rPr>
            </w:pPr>
            <w:r w:rsidRPr="00855AD9">
              <w:rPr>
                <w:b/>
                <w:bCs/>
                <w:i/>
                <w:iCs/>
                <w:color w:val="000000"/>
                <w:sz w:val="18"/>
                <w:szCs w:val="18"/>
                <w:lang w:eastAsia="bs-Latn-BA"/>
              </w:rPr>
              <w:t>441.511,89</w:t>
            </w:r>
          </w:p>
        </w:tc>
        <w:tc>
          <w:tcPr>
            <w:tcW w:w="382" w:type="pct"/>
            <w:tcBorders>
              <w:top w:val="nil"/>
              <w:left w:val="nil"/>
              <w:bottom w:val="single" w:sz="4" w:space="0" w:color="auto"/>
              <w:right w:val="single" w:sz="4" w:space="0" w:color="auto"/>
            </w:tcBorders>
            <w:shd w:val="clear" w:color="auto" w:fill="auto"/>
            <w:noWrap/>
            <w:vAlign w:val="bottom"/>
          </w:tcPr>
          <w:p w:rsidR="001218B7" w:rsidRPr="00855AD9" w:rsidRDefault="001218B7" w:rsidP="00237B7D">
            <w:pPr>
              <w:jc w:val="right"/>
              <w:rPr>
                <w:b/>
                <w:bCs/>
                <w:i/>
                <w:iCs/>
                <w:color w:val="000000"/>
                <w:sz w:val="18"/>
                <w:szCs w:val="18"/>
                <w:lang w:eastAsia="bs-Latn-BA"/>
              </w:rPr>
            </w:pPr>
            <w:r w:rsidRPr="00855AD9">
              <w:rPr>
                <w:b/>
                <w:bCs/>
                <w:i/>
                <w:iCs/>
                <w:color w:val="000000"/>
                <w:sz w:val="18"/>
                <w:szCs w:val="18"/>
                <w:lang w:eastAsia="bs-Latn-BA"/>
              </w:rPr>
              <w:t>0,31</w:t>
            </w:r>
          </w:p>
        </w:tc>
      </w:tr>
      <w:tr w:rsidR="001218B7" w:rsidRPr="00855AD9" w:rsidTr="00F0449E">
        <w:trPr>
          <w:trHeight w:val="285"/>
        </w:trPr>
        <w:tc>
          <w:tcPr>
            <w:tcW w:w="294" w:type="pct"/>
            <w:tcBorders>
              <w:top w:val="nil"/>
              <w:left w:val="single" w:sz="4" w:space="0" w:color="auto"/>
              <w:bottom w:val="single" w:sz="4" w:space="0" w:color="auto"/>
              <w:right w:val="single" w:sz="4" w:space="0" w:color="auto"/>
            </w:tcBorders>
            <w:shd w:val="clear" w:color="auto" w:fill="auto"/>
            <w:noWrap/>
            <w:vAlign w:val="bottom"/>
            <w:hideMark/>
          </w:tcPr>
          <w:p w:rsidR="001218B7" w:rsidRPr="00855AD9" w:rsidRDefault="001218B7" w:rsidP="00237B7D">
            <w:pPr>
              <w:jc w:val="center"/>
              <w:rPr>
                <w:i/>
                <w:iCs/>
                <w:color w:val="000000"/>
                <w:sz w:val="18"/>
                <w:szCs w:val="18"/>
                <w:lang w:eastAsia="bs-Latn-BA"/>
              </w:rPr>
            </w:pPr>
            <w:r w:rsidRPr="00855AD9">
              <w:rPr>
                <w:i/>
                <w:iCs/>
                <w:color w:val="000000"/>
                <w:sz w:val="18"/>
                <w:szCs w:val="18"/>
              </w:rPr>
              <w:t>1</w:t>
            </w:r>
          </w:p>
        </w:tc>
        <w:tc>
          <w:tcPr>
            <w:tcW w:w="1474" w:type="pct"/>
            <w:tcBorders>
              <w:top w:val="nil"/>
              <w:left w:val="nil"/>
              <w:bottom w:val="single" w:sz="4" w:space="0" w:color="auto"/>
              <w:right w:val="single" w:sz="4" w:space="0" w:color="auto"/>
            </w:tcBorders>
            <w:shd w:val="clear" w:color="auto" w:fill="auto"/>
            <w:noWrap/>
            <w:vAlign w:val="bottom"/>
            <w:hideMark/>
          </w:tcPr>
          <w:p w:rsidR="001218B7" w:rsidRPr="00855AD9" w:rsidRDefault="001218B7" w:rsidP="00237B7D">
            <w:pPr>
              <w:rPr>
                <w:i/>
                <w:iCs/>
                <w:color w:val="000000"/>
                <w:sz w:val="18"/>
                <w:szCs w:val="18"/>
                <w:lang w:eastAsia="bs-Latn-BA"/>
              </w:rPr>
            </w:pPr>
            <w:r>
              <w:rPr>
                <w:bCs/>
                <w:i/>
                <w:iCs/>
                <w:color w:val="000000"/>
                <w:sz w:val="18"/>
                <w:szCs w:val="18"/>
              </w:rPr>
              <w:t>Nabav</w:t>
            </w:r>
            <w:r w:rsidRPr="00855AD9">
              <w:rPr>
                <w:bCs/>
                <w:i/>
                <w:iCs/>
                <w:color w:val="000000"/>
                <w:sz w:val="18"/>
                <w:szCs w:val="18"/>
              </w:rPr>
              <w:t>a građevina</w:t>
            </w:r>
          </w:p>
        </w:tc>
        <w:tc>
          <w:tcPr>
            <w:tcW w:w="563" w:type="pct"/>
            <w:tcBorders>
              <w:top w:val="nil"/>
              <w:left w:val="nil"/>
              <w:bottom w:val="single" w:sz="4" w:space="0" w:color="auto"/>
              <w:right w:val="single" w:sz="4" w:space="0" w:color="auto"/>
            </w:tcBorders>
            <w:shd w:val="clear" w:color="auto" w:fill="auto"/>
            <w:noWrap/>
            <w:vAlign w:val="bottom"/>
            <w:hideMark/>
          </w:tcPr>
          <w:p w:rsidR="001218B7" w:rsidRPr="00855AD9" w:rsidRDefault="001218B7" w:rsidP="00237B7D">
            <w:pPr>
              <w:jc w:val="center"/>
              <w:rPr>
                <w:i/>
                <w:iCs/>
                <w:color w:val="000000"/>
                <w:sz w:val="18"/>
                <w:szCs w:val="18"/>
                <w:lang w:eastAsia="bs-Latn-BA"/>
              </w:rPr>
            </w:pPr>
            <w:r w:rsidRPr="00855AD9">
              <w:rPr>
                <w:i/>
                <w:iCs/>
                <w:color w:val="000000"/>
                <w:sz w:val="18"/>
                <w:szCs w:val="18"/>
              </w:rPr>
              <w:t>8212</w:t>
            </w:r>
          </w:p>
        </w:tc>
        <w:tc>
          <w:tcPr>
            <w:tcW w:w="546" w:type="pct"/>
            <w:tcBorders>
              <w:top w:val="nil"/>
              <w:left w:val="nil"/>
              <w:bottom w:val="single" w:sz="4" w:space="0" w:color="auto"/>
              <w:right w:val="single" w:sz="4" w:space="0" w:color="auto"/>
            </w:tcBorders>
            <w:shd w:val="clear" w:color="auto" w:fill="auto"/>
            <w:noWrap/>
            <w:vAlign w:val="bottom"/>
          </w:tcPr>
          <w:p w:rsidR="001218B7" w:rsidRPr="00855AD9" w:rsidRDefault="001218B7" w:rsidP="00237B7D">
            <w:pPr>
              <w:jc w:val="right"/>
              <w:rPr>
                <w:i/>
                <w:iCs/>
                <w:color w:val="000000"/>
                <w:sz w:val="18"/>
                <w:szCs w:val="18"/>
                <w:lang w:eastAsia="bs-Latn-BA"/>
              </w:rPr>
            </w:pPr>
          </w:p>
        </w:tc>
        <w:tc>
          <w:tcPr>
            <w:tcW w:w="530" w:type="pct"/>
            <w:tcBorders>
              <w:top w:val="nil"/>
              <w:left w:val="nil"/>
              <w:bottom w:val="single" w:sz="4" w:space="0" w:color="auto"/>
              <w:right w:val="single" w:sz="4" w:space="0" w:color="auto"/>
            </w:tcBorders>
            <w:shd w:val="clear" w:color="auto" w:fill="auto"/>
            <w:noWrap/>
            <w:vAlign w:val="bottom"/>
            <w:hideMark/>
          </w:tcPr>
          <w:p w:rsidR="001218B7" w:rsidRPr="00855AD9" w:rsidRDefault="001218B7" w:rsidP="00237B7D">
            <w:pPr>
              <w:jc w:val="right"/>
              <w:rPr>
                <w:i/>
                <w:iCs/>
                <w:color w:val="000000"/>
                <w:sz w:val="18"/>
                <w:szCs w:val="18"/>
                <w:lang w:eastAsia="bs-Latn-BA"/>
              </w:rPr>
            </w:pPr>
            <w:r w:rsidRPr="00855AD9">
              <w:rPr>
                <w:i/>
                <w:iCs/>
                <w:color w:val="000000"/>
                <w:sz w:val="18"/>
                <w:szCs w:val="18"/>
                <w:lang w:eastAsia="bs-Latn-BA"/>
              </w:rPr>
              <w:t>0</w:t>
            </w:r>
          </w:p>
        </w:tc>
        <w:tc>
          <w:tcPr>
            <w:tcW w:w="546" w:type="pct"/>
            <w:tcBorders>
              <w:top w:val="nil"/>
              <w:left w:val="nil"/>
              <w:bottom w:val="single" w:sz="4" w:space="0" w:color="auto"/>
              <w:right w:val="single" w:sz="4" w:space="0" w:color="auto"/>
            </w:tcBorders>
            <w:shd w:val="clear" w:color="auto" w:fill="auto"/>
            <w:noWrap/>
            <w:vAlign w:val="bottom"/>
          </w:tcPr>
          <w:p w:rsidR="001218B7" w:rsidRPr="00855AD9" w:rsidRDefault="001218B7" w:rsidP="00237B7D">
            <w:pPr>
              <w:jc w:val="right"/>
              <w:rPr>
                <w:i/>
                <w:iCs/>
                <w:color w:val="000000"/>
                <w:sz w:val="18"/>
                <w:szCs w:val="18"/>
                <w:lang w:eastAsia="bs-Latn-BA"/>
              </w:rPr>
            </w:pPr>
          </w:p>
        </w:tc>
        <w:tc>
          <w:tcPr>
            <w:tcW w:w="665" w:type="pct"/>
            <w:tcBorders>
              <w:top w:val="nil"/>
              <w:left w:val="nil"/>
              <w:bottom w:val="single" w:sz="4" w:space="0" w:color="auto"/>
              <w:right w:val="single" w:sz="4" w:space="0" w:color="auto"/>
            </w:tcBorders>
            <w:shd w:val="clear" w:color="auto" w:fill="FFFFFF"/>
            <w:noWrap/>
            <w:vAlign w:val="bottom"/>
          </w:tcPr>
          <w:p w:rsidR="001218B7" w:rsidRPr="00855AD9" w:rsidRDefault="001218B7" w:rsidP="00237B7D">
            <w:pPr>
              <w:jc w:val="right"/>
              <w:rPr>
                <w:i/>
                <w:iCs/>
                <w:color w:val="000000"/>
                <w:sz w:val="18"/>
                <w:szCs w:val="18"/>
                <w:lang w:eastAsia="bs-Latn-BA"/>
              </w:rPr>
            </w:pPr>
          </w:p>
        </w:tc>
        <w:tc>
          <w:tcPr>
            <w:tcW w:w="382" w:type="pct"/>
            <w:tcBorders>
              <w:top w:val="nil"/>
              <w:left w:val="nil"/>
              <w:bottom w:val="single" w:sz="4" w:space="0" w:color="auto"/>
              <w:right w:val="single" w:sz="4" w:space="0" w:color="auto"/>
            </w:tcBorders>
            <w:shd w:val="clear" w:color="auto" w:fill="auto"/>
            <w:noWrap/>
            <w:vAlign w:val="bottom"/>
          </w:tcPr>
          <w:p w:rsidR="001218B7" w:rsidRPr="00855AD9" w:rsidRDefault="001218B7" w:rsidP="00237B7D">
            <w:pPr>
              <w:jc w:val="right"/>
              <w:rPr>
                <w:i/>
                <w:iCs/>
                <w:color w:val="000000"/>
                <w:sz w:val="18"/>
                <w:szCs w:val="18"/>
                <w:lang w:eastAsia="bs-Latn-BA"/>
              </w:rPr>
            </w:pPr>
          </w:p>
        </w:tc>
      </w:tr>
      <w:tr w:rsidR="001218B7" w:rsidRPr="00855AD9" w:rsidTr="00F0449E">
        <w:trPr>
          <w:trHeight w:val="285"/>
        </w:trPr>
        <w:tc>
          <w:tcPr>
            <w:tcW w:w="294" w:type="pct"/>
            <w:tcBorders>
              <w:top w:val="nil"/>
              <w:left w:val="single" w:sz="4" w:space="0" w:color="auto"/>
              <w:bottom w:val="single" w:sz="4" w:space="0" w:color="auto"/>
              <w:right w:val="single" w:sz="4" w:space="0" w:color="auto"/>
            </w:tcBorders>
            <w:shd w:val="clear" w:color="auto" w:fill="auto"/>
            <w:noWrap/>
            <w:vAlign w:val="bottom"/>
            <w:hideMark/>
          </w:tcPr>
          <w:p w:rsidR="001218B7" w:rsidRPr="00855AD9" w:rsidRDefault="001218B7" w:rsidP="00237B7D">
            <w:pPr>
              <w:jc w:val="center"/>
              <w:rPr>
                <w:i/>
                <w:iCs/>
                <w:color w:val="000000"/>
                <w:sz w:val="18"/>
                <w:szCs w:val="18"/>
                <w:lang w:eastAsia="bs-Latn-BA"/>
              </w:rPr>
            </w:pPr>
            <w:r w:rsidRPr="00855AD9">
              <w:rPr>
                <w:i/>
                <w:iCs/>
                <w:color w:val="000000"/>
                <w:sz w:val="18"/>
                <w:szCs w:val="18"/>
              </w:rPr>
              <w:t>2</w:t>
            </w:r>
          </w:p>
        </w:tc>
        <w:tc>
          <w:tcPr>
            <w:tcW w:w="1474" w:type="pct"/>
            <w:tcBorders>
              <w:top w:val="nil"/>
              <w:left w:val="nil"/>
              <w:bottom w:val="single" w:sz="4" w:space="0" w:color="auto"/>
              <w:right w:val="single" w:sz="4" w:space="0" w:color="auto"/>
            </w:tcBorders>
            <w:shd w:val="clear" w:color="auto" w:fill="auto"/>
            <w:noWrap/>
            <w:vAlign w:val="bottom"/>
            <w:hideMark/>
          </w:tcPr>
          <w:p w:rsidR="001218B7" w:rsidRPr="00855AD9" w:rsidRDefault="001218B7" w:rsidP="00237B7D">
            <w:pPr>
              <w:rPr>
                <w:i/>
                <w:iCs/>
                <w:color w:val="000000"/>
                <w:sz w:val="18"/>
                <w:szCs w:val="18"/>
                <w:lang w:eastAsia="bs-Latn-BA"/>
              </w:rPr>
            </w:pPr>
            <w:r>
              <w:rPr>
                <w:bCs/>
                <w:i/>
                <w:iCs/>
                <w:color w:val="000000"/>
                <w:sz w:val="18"/>
                <w:szCs w:val="18"/>
              </w:rPr>
              <w:t>Nabav</w:t>
            </w:r>
            <w:r w:rsidRPr="00855AD9">
              <w:rPr>
                <w:bCs/>
                <w:i/>
                <w:iCs/>
                <w:color w:val="000000"/>
                <w:sz w:val="18"/>
                <w:szCs w:val="18"/>
              </w:rPr>
              <w:t>a opreme</w:t>
            </w:r>
          </w:p>
        </w:tc>
        <w:tc>
          <w:tcPr>
            <w:tcW w:w="563" w:type="pct"/>
            <w:tcBorders>
              <w:top w:val="nil"/>
              <w:left w:val="nil"/>
              <w:bottom w:val="single" w:sz="4" w:space="0" w:color="auto"/>
              <w:right w:val="single" w:sz="4" w:space="0" w:color="auto"/>
            </w:tcBorders>
            <w:shd w:val="clear" w:color="auto" w:fill="auto"/>
            <w:noWrap/>
            <w:vAlign w:val="bottom"/>
            <w:hideMark/>
          </w:tcPr>
          <w:p w:rsidR="001218B7" w:rsidRPr="00855AD9" w:rsidRDefault="001218B7" w:rsidP="00237B7D">
            <w:pPr>
              <w:jc w:val="center"/>
              <w:rPr>
                <w:i/>
                <w:iCs/>
                <w:color w:val="000000"/>
                <w:sz w:val="18"/>
                <w:szCs w:val="18"/>
                <w:lang w:eastAsia="bs-Latn-BA"/>
              </w:rPr>
            </w:pPr>
            <w:r w:rsidRPr="00855AD9">
              <w:rPr>
                <w:i/>
                <w:iCs/>
                <w:color w:val="000000"/>
                <w:sz w:val="18"/>
                <w:szCs w:val="18"/>
              </w:rPr>
              <w:t>8213</w:t>
            </w:r>
          </w:p>
        </w:tc>
        <w:tc>
          <w:tcPr>
            <w:tcW w:w="546" w:type="pct"/>
            <w:tcBorders>
              <w:top w:val="nil"/>
              <w:left w:val="nil"/>
              <w:bottom w:val="single" w:sz="4" w:space="0" w:color="auto"/>
              <w:right w:val="single" w:sz="4" w:space="0" w:color="auto"/>
            </w:tcBorders>
            <w:shd w:val="clear" w:color="auto" w:fill="auto"/>
            <w:noWrap/>
            <w:vAlign w:val="bottom"/>
          </w:tcPr>
          <w:p w:rsidR="001218B7" w:rsidRPr="00855AD9" w:rsidRDefault="001218B7" w:rsidP="00237B7D">
            <w:pPr>
              <w:jc w:val="right"/>
              <w:rPr>
                <w:i/>
                <w:iCs/>
                <w:color w:val="000000"/>
                <w:sz w:val="18"/>
                <w:szCs w:val="18"/>
                <w:lang w:eastAsia="bs-Latn-BA"/>
              </w:rPr>
            </w:pPr>
            <w:r w:rsidRPr="00855AD9">
              <w:rPr>
                <w:i/>
                <w:iCs/>
                <w:color w:val="000000"/>
                <w:sz w:val="18"/>
                <w:szCs w:val="18"/>
                <w:lang w:eastAsia="bs-Latn-BA"/>
              </w:rPr>
              <w:t>1.412.000</w:t>
            </w:r>
          </w:p>
        </w:tc>
        <w:tc>
          <w:tcPr>
            <w:tcW w:w="530" w:type="pct"/>
            <w:tcBorders>
              <w:top w:val="nil"/>
              <w:left w:val="nil"/>
              <w:bottom w:val="single" w:sz="4" w:space="0" w:color="auto"/>
              <w:right w:val="single" w:sz="4" w:space="0" w:color="auto"/>
            </w:tcBorders>
            <w:shd w:val="clear" w:color="auto" w:fill="auto"/>
            <w:noWrap/>
            <w:vAlign w:val="bottom"/>
            <w:hideMark/>
          </w:tcPr>
          <w:p w:rsidR="001218B7" w:rsidRPr="00855AD9" w:rsidRDefault="001218B7" w:rsidP="00237B7D">
            <w:pPr>
              <w:jc w:val="right"/>
              <w:rPr>
                <w:i/>
                <w:iCs/>
                <w:color w:val="000000"/>
                <w:sz w:val="18"/>
                <w:szCs w:val="18"/>
                <w:lang w:eastAsia="bs-Latn-BA"/>
              </w:rPr>
            </w:pPr>
            <w:r w:rsidRPr="00855AD9">
              <w:rPr>
                <w:i/>
                <w:iCs/>
                <w:color w:val="000000"/>
                <w:sz w:val="18"/>
                <w:szCs w:val="18"/>
                <w:lang w:eastAsia="bs-Latn-BA"/>
              </w:rPr>
              <w:t>0</w:t>
            </w:r>
          </w:p>
        </w:tc>
        <w:tc>
          <w:tcPr>
            <w:tcW w:w="546" w:type="pct"/>
            <w:tcBorders>
              <w:top w:val="nil"/>
              <w:left w:val="nil"/>
              <w:bottom w:val="single" w:sz="4" w:space="0" w:color="auto"/>
              <w:right w:val="single" w:sz="4" w:space="0" w:color="auto"/>
            </w:tcBorders>
            <w:shd w:val="clear" w:color="auto" w:fill="auto"/>
            <w:noWrap/>
            <w:vAlign w:val="bottom"/>
          </w:tcPr>
          <w:p w:rsidR="001218B7" w:rsidRPr="00855AD9" w:rsidRDefault="001218B7" w:rsidP="00237B7D">
            <w:pPr>
              <w:jc w:val="right"/>
              <w:rPr>
                <w:i/>
                <w:iCs/>
                <w:color w:val="000000"/>
                <w:sz w:val="18"/>
                <w:szCs w:val="18"/>
                <w:lang w:eastAsia="bs-Latn-BA"/>
              </w:rPr>
            </w:pPr>
            <w:r w:rsidRPr="00855AD9">
              <w:rPr>
                <w:i/>
                <w:iCs/>
                <w:color w:val="000000"/>
                <w:sz w:val="18"/>
                <w:szCs w:val="18"/>
                <w:lang w:eastAsia="bs-Latn-BA"/>
              </w:rPr>
              <w:t>1.412.000</w:t>
            </w:r>
          </w:p>
        </w:tc>
        <w:tc>
          <w:tcPr>
            <w:tcW w:w="665" w:type="pct"/>
            <w:tcBorders>
              <w:top w:val="nil"/>
              <w:left w:val="nil"/>
              <w:bottom w:val="single" w:sz="4" w:space="0" w:color="auto"/>
              <w:right w:val="single" w:sz="4" w:space="0" w:color="auto"/>
            </w:tcBorders>
            <w:shd w:val="clear" w:color="auto" w:fill="FFFFFF"/>
            <w:noWrap/>
            <w:vAlign w:val="bottom"/>
          </w:tcPr>
          <w:p w:rsidR="001218B7" w:rsidRPr="00855AD9" w:rsidRDefault="001218B7" w:rsidP="00237B7D">
            <w:pPr>
              <w:jc w:val="right"/>
              <w:rPr>
                <w:i/>
                <w:iCs/>
                <w:color w:val="000000"/>
                <w:sz w:val="18"/>
                <w:szCs w:val="18"/>
              </w:rPr>
            </w:pPr>
            <w:r w:rsidRPr="00855AD9">
              <w:rPr>
                <w:i/>
                <w:iCs/>
                <w:color w:val="000000"/>
                <w:sz w:val="18"/>
                <w:szCs w:val="18"/>
              </w:rPr>
              <w:t>441.511,89</w:t>
            </w:r>
          </w:p>
        </w:tc>
        <w:tc>
          <w:tcPr>
            <w:tcW w:w="382" w:type="pct"/>
            <w:tcBorders>
              <w:top w:val="nil"/>
              <w:left w:val="nil"/>
              <w:bottom w:val="single" w:sz="4" w:space="0" w:color="auto"/>
              <w:right w:val="single" w:sz="4" w:space="0" w:color="auto"/>
            </w:tcBorders>
            <w:shd w:val="clear" w:color="auto" w:fill="auto"/>
            <w:noWrap/>
            <w:vAlign w:val="bottom"/>
          </w:tcPr>
          <w:p w:rsidR="001218B7" w:rsidRPr="00855AD9" w:rsidRDefault="001218B7" w:rsidP="00237B7D">
            <w:pPr>
              <w:jc w:val="right"/>
              <w:rPr>
                <w:i/>
                <w:iCs/>
                <w:color w:val="000000"/>
                <w:sz w:val="18"/>
                <w:szCs w:val="18"/>
                <w:lang w:eastAsia="bs-Latn-BA"/>
              </w:rPr>
            </w:pPr>
            <w:r w:rsidRPr="00855AD9">
              <w:rPr>
                <w:i/>
                <w:iCs/>
                <w:color w:val="000000"/>
                <w:sz w:val="18"/>
                <w:szCs w:val="18"/>
                <w:lang w:eastAsia="bs-Latn-BA"/>
              </w:rPr>
              <w:t>0,31</w:t>
            </w:r>
          </w:p>
        </w:tc>
      </w:tr>
      <w:tr w:rsidR="001218B7" w:rsidRPr="00855AD9" w:rsidTr="00F0449E">
        <w:trPr>
          <w:trHeight w:val="285"/>
        </w:trPr>
        <w:tc>
          <w:tcPr>
            <w:tcW w:w="294" w:type="pct"/>
            <w:tcBorders>
              <w:top w:val="nil"/>
              <w:left w:val="single" w:sz="4" w:space="0" w:color="auto"/>
              <w:bottom w:val="single" w:sz="4" w:space="0" w:color="auto"/>
              <w:right w:val="single" w:sz="4" w:space="0" w:color="auto"/>
            </w:tcBorders>
            <w:shd w:val="clear" w:color="auto" w:fill="auto"/>
            <w:noWrap/>
            <w:vAlign w:val="bottom"/>
            <w:hideMark/>
          </w:tcPr>
          <w:p w:rsidR="001218B7" w:rsidRPr="00855AD9" w:rsidRDefault="001218B7" w:rsidP="00237B7D">
            <w:pPr>
              <w:rPr>
                <w:i/>
                <w:iCs/>
                <w:color w:val="000000"/>
                <w:sz w:val="18"/>
                <w:szCs w:val="18"/>
                <w:lang w:eastAsia="bs-Latn-BA"/>
              </w:rPr>
            </w:pPr>
            <w:r w:rsidRPr="00855AD9">
              <w:rPr>
                <w:i/>
                <w:iCs/>
                <w:color w:val="000000"/>
                <w:sz w:val="18"/>
                <w:szCs w:val="18"/>
              </w:rPr>
              <w:t> </w:t>
            </w:r>
          </w:p>
        </w:tc>
        <w:tc>
          <w:tcPr>
            <w:tcW w:w="1474" w:type="pct"/>
            <w:tcBorders>
              <w:top w:val="nil"/>
              <w:left w:val="nil"/>
              <w:bottom w:val="single" w:sz="4" w:space="0" w:color="auto"/>
              <w:right w:val="single" w:sz="4" w:space="0" w:color="auto"/>
            </w:tcBorders>
            <w:shd w:val="clear" w:color="auto" w:fill="auto"/>
            <w:noWrap/>
            <w:vAlign w:val="bottom"/>
            <w:hideMark/>
          </w:tcPr>
          <w:p w:rsidR="001218B7" w:rsidRPr="00855AD9" w:rsidRDefault="001218B7" w:rsidP="00237B7D">
            <w:pPr>
              <w:jc w:val="center"/>
              <w:rPr>
                <w:b/>
                <w:bCs/>
                <w:i/>
                <w:iCs/>
                <w:color w:val="000000"/>
                <w:sz w:val="18"/>
                <w:szCs w:val="18"/>
                <w:lang w:eastAsia="bs-Latn-BA"/>
              </w:rPr>
            </w:pPr>
            <w:r w:rsidRPr="00855AD9">
              <w:rPr>
                <w:b/>
                <w:bCs/>
                <w:i/>
                <w:iCs/>
                <w:color w:val="000000"/>
                <w:sz w:val="18"/>
                <w:szCs w:val="18"/>
              </w:rPr>
              <w:t>UKUPNO (I+II)</w:t>
            </w:r>
          </w:p>
        </w:tc>
        <w:tc>
          <w:tcPr>
            <w:tcW w:w="563" w:type="pct"/>
            <w:tcBorders>
              <w:top w:val="nil"/>
              <w:left w:val="nil"/>
              <w:bottom w:val="single" w:sz="4" w:space="0" w:color="auto"/>
              <w:right w:val="single" w:sz="4" w:space="0" w:color="auto"/>
            </w:tcBorders>
            <w:shd w:val="clear" w:color="auto" w:fill="auto"/>
            <w:noWrap/>
            <w:vAlign w:val="bottom"/>
            <w:hideMark/>
          </w:tcPr>
          <w:p w:rsidR="001218B7" w:rsidRPr="00855AD9" w:rsidRDefault="001218B7" w:rsidP="00237B7D">
            <w:pPr>
              <w:rPr>
                <w:i/>
                <w:iCs/>
                <w:color w:val="000000"/>
                <w:sz w:val="18"/>
                <w:szCs w:val="18"/>
                <w:lang w:eastAsia="bs-Latn-BA"/>
              </w:rPr>
            </w:pPr>
            <w:r w:rsidRPr="00855AD9">
              <w:rPr>
                <w:i/>
                <w:iCs/>
                <w:color w:val="000000"/>
                <w:sz w:val="18"/>
                <w:szCs w:val="18"/>
              </w:rPr>
              <w:t> </w:t>
            </w:r>
          </w:p>
        </w:tc>
        <w:tc>
          <w:tcPr>
            <w:tcW w:w="546" w:type="pct"/>
            <w:tcBorders>
              <w:top w:val="nil"/>
              <w:left w:val="nil"/>
              <w:bottom w:val="single" w:sz="4" w:space="0" w:color="auto"/>
              <w:right w:val="single" w:sz="4" w:space="0" w:color="auto"/>
            </w:tcBorders>
            <w:shd w:val="clear" w:color="auto" w:fill="auto"/>
            <w:noWrap/>
            <w:vAlign w:val="bottom"/>
            <w:hideMark/>
          </w:tcPr>
          <w:p w:rsidR="001218B7" w:rsidRPr="00855AD9" w:rsidRDefault="001218B7" w:rsidP="00237B7D">
            <w:pPr>
              <w:jc w:val="right"/>
              <w:rPr>
                <w:b/>
                <w:bCs/>
                <w:i/>
                <w:iCs/>
                <w:color w:val="000000"/>
                <w:sz w:val="18"/>
                <w:szCs w:val="18"/>
                <w:lang w:eastAsia="bs-Latn-BA"/>
              </w:rPr>
            </w:pPr>
            <w:r w:rsidRPr="00855AD9">
              <w:rPr>
                <w:b/>
                <w:bCs/>
                <w:i/>
                <w:iCs/>
                <w:color w:val="000000"/>
                <w:sz w:val="18"/>
                <w:szCs w:val="18"/>
                <w:lang w:eastAsia="bs-Latn-BA"/>
              </w:rPr>
              <w:t>29.429.000</w:t>
            </w:r>
          </w:p>
        </w:tc>
        <w:tc>
          <w:tcPr>
            <w:tcW w:w="530" w:type="pct"/>
            <w:tcBorders>
              <w:top w:val="nil"/>
              <w:left w:val="nil"/>
              <w:bottom w:val="single" w:sz="4" w:space="0" w:color="auto"/>
              <w:right w:val="single" w:sz="4" w:space="0" w:color="auto"/>
            </w:tcBorders>
            <w:shd w:val="clear" w:color="auto" w:fill="auto"/>
            <w:noWrap/>
            <w:vAlign w:val="bottom"/>
            <w:hideMark/>
          </w:tcPr>
          <w:p w:rsidR="001218B7" w:rsidRPr="00855AD9" w:rsidRDefault="001218B7" w:rsidP="00237B7D">
            <w:pPr>
              <w:jc w:val="right"/>
              <w:rPr>
                <w:b/>
                <w:bCs/>
                <w:i/>
                <w:iCs/>
                <w:color w:val="000000"/>
                <w:sz w:val="18"/>
                <w:szCs w:val="18"/>
                <w:lang w:eastAsia="bs-Latn-BA"/>
              </w:rPr>
            </w:pPr>
            <w:r w:rsidRPr="00855AD9">
              <w:rPr>
                <w:b/>
                <w:bCs/>
                <w:i/>
                <w:iCs/>
                <w:color w:val="000000"/>
                <w:sz w:val="18"/>
                <w:szCs w:val="18"/>
                <w:lang w:eastAsia="bs-Latn-BA"/>
              </w:rPr>
              <w:t>0</w:t>
            </w:r>
          </w:p>
        </w:tc>
        <w:tc>
          <w:tcPr>
            <w:tcW w:w="546" w:type="pct"/>
            <w:tcBorders>
              <w:top w:val="nil"/>
              <w:left w:val="nil"/>
              <w:bottom w:val="single" w:sz="4" w:space="0" w:color="auto"/>
              <w:right w:val="single" w:sz="4" w:space="0" w:color="auto"/>
            </w:tcBorders>
            <w:shd w:val="clear" w:color="auto" w:fill="auto"/>
            <w:noWrap/>
            <w:vAlign w:val="bottom"/>
          </w:tcPr>
          <w:p w:rsidR="001218B7" w:rsidRPr="00855AD9" w:rsidRDefault="001218B7" w:rsidP="00237B7D">
            <w:pPr>
              <w:jc w:val="right"/>
              <w:rPr>
                <w:b/>
                <w:bCs/>
                <w:i/>
                <w:iCs/>
                <w:color w:val="000000"/>
                <w:sz w:val="18"/>
                <w:szCs w:val="18"/>
                <w:lang w:eastAsia="bs-Latn-BA"/>
              </w:rPr>
            </w:pPr>
            <w:r w:rsidRPr="00855AD9">
              <w:rPr>
                <w:b/>
                <w:bCs/>
                <w:i/>
                <w:iCs/>
                <w:color w:val="000000"/>
                <w:sz w:val="18"/>
                <w:szCs w:val="18"/>
                <w:lang w:eastAsia="bs-Latn-BA"/>
              </w:rPr>
              <w:t>29.279.000</w:t>
            </w:r>
          </w:p>
        </w:tc>
        <w:tc>
          <w:tcPr>
            <w:tcW w:w="665" w:type="pct"/>
            <w:tcBorders>
              <w:top w:val="nil"/>
              <w:left w:val="nil"/>
              <w:bottom w:val="single" w:sz="4" w:space="0" w:color="auto"/>
              <w:right w:val="single" w:sz="4" w:space="0" w:color="auto"/>
            </w:tcBorders>
            <w:shd w:val="clear" w:color="auto" w:fill="FFFFFF"/>
            <w:noWrap/>
            <w:vAlign w:val="bottom"/>
          </w:tcPr>
          <w:p w:rsidR="001218B7" w:rsidRPr="00855AD9" w:rsidRDefault="001218B7" w:rsidP="00237B7D">
            <w:pPr>
              <w:jc w:val="right"/>
              <w:rPr>
                <w:b/>
                <w:bCs/>
                <w:i/>
                <w:iCs/>
                <w:color w:val="000000"/>
                <w:sz w:val="18"/>
                <w:szCs w:val="18"/>
                <w:lang w:eastAsia="bs-Latn-BA"/>
              </w:rPr>
            </w:pPr>
            <w:r w:rsidRPr="00855AD9">
              <w:rPr>
                <w:b/>
                <w:bCs/>
                <w:i/>
                <w:iCs/>
                <w:color w:val="000000"/>
                <w:sz w:val="18"/>
                <w:szCs w:val="18"/>
                <w:lang w:eastAsia="bs-Latn-BA"/>
              </w:rPr>
              <w:t>25.596.644,74</w:t>
            </w:r>
          </w:p>
        </w:tc>
        <w:tc>
          <w:tcPr>
            <w:tcW w:w="382" w:type="pct"/>
            <w:tcBorders>
              <w:top w:val="nil"/>
              <w:left w:val="nil"/>
              <w:bottom w:val="single" w:sz="4" w:space="0" w:color="auto"/>
              <w:right w:val="single" w:sz="4" w:space="0" w:color="auto"/>
            </w:tcBorders>
            <w:shd w:val="clear" w:color="auto" w:fill="auto"/>
            <w:noWrap/>
            <w:vAlign w:val="bottom"/>
          </w:tcPr>
          <w:p w:rsidR="001218B7" w:rsidRPr="00855AD9" w:rsidRDefault="001218B7" w:rsidP="00237B7D">
            <w:pPr>
              <w:jc w:val="right"/>
              <w:rPr>
                <w:b/>
                <w:bCs/>
                <w:i/>
                <w:iCs/>
                <w:color w:val="000000"/>
                <w:sz w:val="18"/>
                <w:szCs w:val="18"/>
                <w:lang w:eastAsia="bs-Latn-BA"/>
              </w:rPr>
            </w:pPr>
            <w:r w:rsidRPr="00855AD9">
              <w:rPr>
                <w:b/>
                <w:bCs/>
                <w:i/>
                <w:iCs/>
                <w:color w:val="000000"/>
                <w:sz w:val="18"/>
                <w:szCs w:val="18"/>
                <w:lang w:eastAsia="bs-Latn-BA"/>
              </w:rPr>
              <w:t>0,87</w:t>
            </w:r>
          </w:p>
        </w:tc>
      </w:tr>
    </w:tbl>
    <w:p w:rsidR="00A2727A" w:rsidRDefault="00A2727A" w:rsidP="001218B7">
      <w:pPr>
        <w:jc w:val="both"/>
        <w:rPr>
          <w:kern w:val="28"/>
          <w:sz w:val="24"/>
          <w:szCs w:val="24"/>
        </w:rPr>
      </w:pPr>
      <w:bookmarkStart w:id="100" w:name="_Toc377552428"/>
      <w:bookmarkStart w:id="101" w:name="_Toc377552559"/>
    </w:p>
    <w:p w:rsidR="001218B7" w:rsidRPr="00A2727A" w:rsidRDefault="00A2727A" w:rsidP="001218B7">
      <w:pPr>
        <w:jc w:val="both"/>
        <w:rPr>
          <w:kern w:val="28"/>
          <w:sz w:val="22"/>
          <w:szCs w:val="22"/>
        </w:rPr>
      </w:pPr>
      <w:r w:rsidRPr="00A2727A">
        <w:rPr>
          <w:kern w:val="28"/>
          <w:sz w:val="22"/>
          <w:szCs w:val="22"/>
        </w:rPr>
        <w:t xml:space="preserve">PRORAČUNSKA </w:t>
      </w:r>
      <w:r>
        <w:rPr>
          <w:kern w:val="28"/>
          <w:sz w:val="22"/>
          <w:szCs w:val="22"/>
        </w:rPr>
        <w:t xml:space="preserve"> </w:t>
      </w:r>
      <w:r w:rsidRPr="00A2727A">
        <w:rPr>
          <w:kern w:val="28"/>
          <w:sz w:val="22"/>
          <w:szCs w:val="22"/>
        </w:rPr>
        <w:t>SREDSTVA</w:t>
      </w:r>
      <w:bookmarkEnd w:id="100"/>
      <w:bookmarkEnd w:id="101"/>
      <w:r w:rsidRPr="00A2727A">
        <w:rPr>
          <w:kern w:val="28"/>
          <w:sz w:val="22"/>
          <w:szCs w:val="22"/>
        </w:rPr>
        <w:t xml:space="preserve"> </w:t>
      </w:r>
    </w:p>
    <w:p w:rsidR="00F0449E" w:rsidRDefault="00F0449E" w:rsidP="001218B7">
      <w:pPr>
        <w:jc w:val="both"/>
        <w:rPr>
          <w:iCs/>
          <w:color w:val="000000"/>
          <w:sz w:val="24"/>
          <w:szCs w:val="24"/>
        </w:rPr>
      </w:pPr>
      <w:bookmarkStart w:id="102" w:name="_Toc344989278"/>
      <w:bookmarkStart w:id="103" w:name="_Toc344989296"/>
      <w:bookmarkStart w:id="104" w:name="_Toc344989428"/>
      <w:bookmarkStart w:id="105" w:name="_Toc344989692"/>
    </w:p>
    <w:p w:rsidR="001218B7" w:rsidRPr="001218B7" w:rsidRDefault="001218B7" w:rsidP="001218B7">
      <w:pPr>
        <w:jc w:val="both"/>
        <w:rPr>
          <w:iCs/>
          <w:color w:val="000000"/>
          <w:sz w:val="24"/>
          <w:szCs w:val="24"/>
        </w:rPr>
      </w:pPr>
      <w:r w:rsidRPr="001218B7">
        <w:rPr>
          <w:iCs/>
          <w:color w:val="000000"/>
          <w:sz w:val="24"/>
          <w:szCs w:val="24"/>
        </w:rPr>
        <w:t>Pregled privreme</w:t>
      </w:r>
      <w:r w:rsidR="002C75D6">
        <w:rPr>
          <w:iCs/>
          <w:color w:val="000000"/>
          <w:sz w:val="24"/>
          <w:szCs w:val="24"/>
        </w:rPr>
        <w:t>nih rashoda rađen je na dan 13.1.</w:t>
      </w:r>
      <w:r w:rsidRPr="001218B7">
        <w:rPr>
          <w:iCs/>
          <w:color w:val="000000"/>
          <w:sz w:val="24"/>
          <w:szCs w:val="24"/>
        </w:rPr>
        <w:t>2015. godine. Knjiženja kroz Glavnu knjigu prema instrukciji Ministarstva financija i</w:t>
      </w:r>
      <w:r w:rsidR="002C75D6">
        <w:rPr>
          <w:iCs/>
          <w:color w:val="000000"/>
          <w:sz w:val="24"/>
          <w:szCs w:val="24"/>
        </w:rPr>
        <w:t xml:space="preserve"> trezora BiH vršit će se do 27.1.</w:t>
      </w:r>
      <w:r w:rsidRPr="001218B7">
        <w:rPr>
          <w:iCs/>
          <w:color w:val="000000"/>
          <w:sz w:val="24"/>
          <w:szCs w:val="24"/>
        </w:rPr>
        <w:t xml:space="preserve">2015. godine za 2014. godinu. Izdaci (izvršenje I - XII) za telefonske i poštanske usluge, električnu energiju, komunalije, usluge prijevoza i goriva, kao i izdaci za tekuće održavanje su prikazani za razdoblje siječanj - studeni, obzirom da nisu pristigle fakture za obveze nastale u prosincu. </w:t>
      </w:r>
    </w:p>
    <w:bookmarkEnd w:id="102"/>
    <w:bookmarkEnd w:id="103"/>
    <w:bookmarkEnd w:id="104"/>
    <w:bookmarkEnd w:id="105"/>
    <w:p w:rsidR="001218B7" w:rsidRPr="001218B7" w:rsidRDefault="001218B7" w:rsidP="001218B7">
      <w:pPr>
        <w:jc w:val="both"/>
        <w:rPr>
          <w:iCs/>
          <w:color w:val="000000"/>
          <w:sz w:val="24"/>
          <w:szCs w:val="24"/>
        </w:rPr>
      </w:pPr>
      <w:r w:rsidRPr="001218B7">
        <w:rPr>
          <w:iCs/>
          <w:color w:val="000000"/>
          <w:sz w:val="24"/>
          <w:szCs w:val="24"/>
        </w:rPr>
        <w:t xml:space="preserve">U okviru tekućih rashoda, rezervirana su sredstva za 12 ugovora iz 2014. godine za koje će roba i fakture biti isporučene u 2015. godini. Od toga za nabavu materijala (policijska uniforma)  iznos od 986.643,00 KM, za nabavu vojnog materijala iznos od 78.451,00 KM, za nabavu grbova iznos od 4.440,00 KM, za nabavu sportske opreme iznos od 6.195,20 KM i nabavu  tiskanih </w:t>
      </w:r>
      <w:r w:rsidR="00A5669F">
        <w:rPr>
          <w:iCs/>
          <w:color w:val="000000"/>
          <w:sz w:val="24"/>
          <w:szCs w:val="24"/>
        </w:rPr>
        <w:t xml:space="preserve">obrazaca </w:t>
      </w:r>
      <w:r w:rsidRPr="001218B7">
        <w:rPr>
          <w:iCs/>
          <w:color w:val="000000"/>
          <w:sz w:val="24"/>
          <w:szCs w:val="24"/>
        </w:rPr>
        <w:t>iznos od 1.625,63 KM.</w:t>
      </w:r>
    </w:p>
    <w:p w:rsidR="001218B7" w:rsidRPr="001218B7" w:rsidRDefault="001218B7" w:rsidP="001218B7">
      <w:pPr>
        <w:jc w:val="both"/>
        <w:rPr>
          <w:iCs/>
          <w:color w:val="000000"/>
          <w:sz w:val="24"/>
          <w:szCs w:val="24"/>
        </w:rPr>
      </w:pPr>
      <w:r w:rsidRPr="001218B7">
        <w:rPr>
          <w:iCs/>
          <w:color w:val="000000"/>
          <w:sz w:val="24"/>
          <w:szCs w:val="24"/>
        </w:rPr>
        <w:t>U okviru tekućeg održavanje rezervirana su sredstva u iznosu od 67.286,81 KM za izvođenje građevinskih radova i adaptaciju prostorija Operativnog centra i recepcije Direkcije.</w:t>
      </w:r>
    </w:p>
    <w:p w:rsidR="00A5669F" w:rsidRDefault="001218B7" w:rsidP="006E7291">
      <w:pPr>
        <w:jc w:val="both"/>
        <w:rPr>
          <w:iCs/>
          <w:color w:val="000000"/>
          <w:sz w:val="24"/>
          <w:szCs w:val="24"/>
        </w:rPr>
      </w:pPr>
      <w:r w:rsidRPr="001218B7">
        <w:rPr>
          <w:iCs/>
          <w:color w:val="000000"/>
          <w:sz w:val="24"/>
          <w:szCs w:val="24"/>
        </w:rPr>
        <w:t>U okviru kapitalnih izdataka izvršena je rezervacija sredstava za šest ugovora iz 2014. godine za koje će roba i fakture biti isporučene u 2015. godini. Ukupan iznos rezervacije je 929.891,19 KM, što znači da je izvršenje na kapitalnim izdacima za 2014. godinu ukupno 1.371.419,08 KM, što je 97% u odnosu na planirana sredstva.</w:t>
      </w:r>
    </w:p>
    <w:p w:rsidR="006E7291" w:rsidRPr="006E7291" w:rsidRDefault="006E7291" w:rsidP="006E7291">
      <w:pPr>
        <w:jc w:val="both"/>
        <w:rPr>
          <w:iCs/>
          <w:color w:val="000000"/>
          <w:sz w:val="24"/>
          <w:szCs w:val="24"/>
        </w:rPr>
      </w:pPr>
    </w:p>
    <w:p w:rsidR="001218B7" w:rsidRPr="00855AD9" w:rsidRDefault="001218B7" w:rsidP="002C6AC4">
      <w:pPr>
        <w:pStyle w:val="Davorka3"/>
        <w:rPr>
          <w:rFonts w:eastAsia="Calibri"/>
        </w:rPr>
      </w:pPr>
      <w:bookmarkStart w:id="106" w:name="_Toc412718719"/>
      <w:r>
        <w:rPr>
          <w:rFonts w:eastAsia="Calibri"/>
        </w:rPr>
        <w:t xml:space="preserve">AGENCIJA </w:t>
      </w:r>
      <w:r w:rsidR="00A5669F">
        <w:rPr>
          <w:rFonts w:eastAsia="Calibri"/>
        </w:rPr>
        <w:t xml:space="preserve"> </w:t>
      </w:r>
      <w:r>
        <w:rPr>
          <w:rFonts w:eastAsia="Calibri"/>
        </w:rPr>
        <w:t xml:space="preserve">ZA </w:t>
      </w:r>
      <w:r w:rsidR="00A5669F">
        <w:rPr>
          <w:rFonts w:eastAsia="Calibri"/>
        </w:rPr>
        <w:t xml:space="preserve"> </w:t>
      </w:r>
      <w:r>
        <w:rPr>
          <w:rFonts w:eastAsia="Calibri"/>
        </w:rPr>
        <w:t>POLICIJSKU</w:t>
      </w:r>
      <w:r w:rsidR="00A5669F">
        <w:rPr>
          <w:rFonts w:eastAsia="Calibri"/>
        </w:rPr>
        <w:t xml:space="preserve"> </w:t>
      </w:r>
      <w:r>
        <w:rPr>
          <w:rFonts w:eastAsia="Calibri"/>
        </w:rPr>
        <w:t xml:space="preserve"> POTPORU</w:t>
      </w:r>
      <w:r w:rsidRPr="00855AD9">
        <w:rPr>
          <w:rFonts w:eastAsia="Calibri"/>
        </w:rPr>
        <w:t xml:space="preserve"> </w:t>
      </w:r>
      <w:r w:rsidR="00A5669F">
        <w:rPr>
          <w:rFonts w:eastAsia="Calibri"/>
        </w:rPr>
        <w:t xml:space="preserve"> </w:t>
      </w:r>
      <w:r w:rsidRPr="00855AD9">
        <w:rPr>
          <w:rFonts w:eastAsia="Calibri"/>
        </w:rPr>
        <w:t>BIH</w:t>
      </w:r>
      <w:bookmarkEnd w:id="106"/>
    </w:p>
    <w:p w:rsidR="002C6AC4" w:rsidRDefault="002C6AC4" w:rsidP="007B297C">
      <w:pPr>
        <w:jc w:val="both"/>
        <w:rPr>
          <w:rFonts w:eastAsia="Calibri"/>
          <w:sz w:val="22"/>
          <w:szCs w:val="22"/>
        </w:rPr>
      </w:pPr>
    </w:p>
    <w:p w:rsidR="00C87731" w:rsidRPr="00836349" w:rsidRDefault="00836349" w:rsidP="007B297C">
      <w:pPr>
        <w:jc w:val="both"/>
        <w:rPr>
          <w:sz w:val="22"/>
          <w:szCs w:val="22"/>
        </w:rPr>
      </w:pPr>
      <w:r w:rsidRPr="00836349">
        <w:rPr>
          <w:rFonts w:eastAsia="Calibri"/>
          <w:sz w:val="22"/>
          <w:szCs w:val="22"/>
        </w:rPr>
        <w:t xml:space="preserve">NAJVAŽNIJE </w:t>
      </w:r>
      <w:r>
        <w:rPr>
          <w:rFonts w:eastAsia="Calibri"/>
          <w:sz w:val="22"/>
          <w:szCs w:val="22"/>
        </w:rPr>
        <w:t xml:space="preserve"> </w:t>
      </w:r>
      <w:r w:rsidRPr="00836349">
        <w:rPr>
          <w:rFonts w:eastAsia="Calibri"/>
          <w:sz w:val="22"/>
          <w:szCs w:val="22"/>
        </w:rPr>
        <w:t>AKTIVNOSTI</w:t>
      </w:r>
      <w:r>
        <w:rPr>
          <w:rFonts w:eastAsia="Calibri"/>
          <w:sz w:val="22"/>
          <w:szCs w:val="22"/>
        </w:rPr>
        <w:t xml:space="preserve"> </w:t>
      </w:r>
      <w:r w:rsidRPr="00836349">
        <w:rPr>
          <w:rFonts w:eastAsia="Calibri"/>
          <w:sz w:val="22"/>
          <w:szCs w:val="22"/>
        </w:rPr>
        <w:t xml:space="preserve"> I </w:t>
      </w:r>
      <w:r>
        <w:rPr>
          <w:rFonts w:eastAsia="Calibri"/>
          <w:sz w:val="22"/>
          <w:szCs w:val="22"/>
        </w:rPr>
        <w:t xml:space="preserve"> </w:t>
      </w:r>
      <w:r w:rsidRPr="00836349">
        <w:rPr>
          <w:rFonts w:eastAsia="Calibri"/>
          <w:sz w:val="22"/>
          <w:szCs w:val="22"/>
        </w:rPr>
        <w:t>STANJE</w:t>
      </w:r>
      <w:r>
        <w:rPr>
          <w:rFonts w:eastAsia="Calibri"/>
          <w:sz w:val="22"/>
          <w:szCs w:val="22"/>
        </w:rPr>
        <w:t xml:space="preserve"> </w:t>
      </w:r>
      <w:r w:rsidRPr="00836349">
        <w:rPr>
          <w:rFonts w:eastAsia="Calibri"/>
          <w:sz w:val="22"/>
          <w:szCs w:val="22"/>
        </w:rPr>
        <w:t xml:space="preserve"> U</w:t>
      </w:r>
      <w:r>
        <w:rPr>
          <w:rFonts w:eastAsia="Calibri"/>
          <w:sz w:val="22"/>
          <w:szCs w:val="22"/>
        </w:rPr>
        <w:t xml:space="preserve"> </w:t>
      </w:r>
      <w:r w:rsidRPr="00836349">
        <w:rPr>
          <w:rFonts w:eastAsia="Calibri"/>
          <w:sz w:val="22"/>
          <w:szCs w:val="22"/>
        </w:rPr>
        <w:t xml:space="preserve"> OBLASTI </w:t>
      </w:r>
    </w:p>
    <w:p w:rsidR="00C87731" w:rsidRPr="007B297C" w:rsidRDefault="00C87731" w:rsidP="007B297C">
      <w:pPr>
        <w:jc w:val="both"/>
        <w:rPr>
          <w:sz w:val="24"/>
          <w:szCs w:val="24"/>
        </w:rPr>
      </w:pPr>
    </w:p>
    <w:p w:rsidR="00AA5B7C" w:rsidRPr="007B297C" w:rsidRDefault="00AA5B7C" w:rsidP="007B297C">
      <w:pPr>
        <w:jc w:val="both"/>
        <w:rPr>
          <w:rFonts w:eastAsia="Calibri"/>
          <w:sz w:val="24"/>
          <w:szCs w:val="24"/>
        </w:rPr>
      </w:pPr>
      <w:r w:rsidRPr="007B297C">
        <w:rPr>
          <w:rFonts w:eastAsia="Calibri"/>
          <w:sz w:val="24"/>
          <w:szCs w:val="24"/>
        </w:rPr>
        <w:t>Projekt „Središnja evidencija zaposlenih u policijskim tijelima BiH“ u cijelosti je projektirala Agencija za policijsku potporu, koja je organizirala i održala obuku zaposlenim u Državnoj agenciji za istrage i zaštitu, Direkciji za koordinaciju policijskih tijela BiH i Graničnoj policiji BiH, koji će raditi na poslovima vezanim za navedeni sustav.</w:t>
      </w:r>
    </w:p>
    <w:p w:rsidR="00836349" w:rsidRDefault="00AA5B7C" w:rsidP="007B297C">
      <w:pPr>
        <w:jc w:val="both"/>
        <w:rPr>
          <w:rFonts w:eastAsia="Calibri"/>
          <w:sz w:val="24"/>
          <w:szCs w:val="24"/>
          <w:lang w:eastAsia="bs-Latn-BA"/>
        </w:rPr>
      </w:pPr>
      <w:r w:rsidRPr="007B297C">
        <w:rPr>
          <w:rFonts w:eastAsia="Calibri"/>
          <w:bCs/>
          <w:sz w:val="24"/>
          <w:szCs w:val="24"/>
          <w:lang w:eastAsia="bs-Latn-BA"/>
        </w:rPr>
        <w:t xml:space="preserve">Agencija je </w:t>
      </w:r>
      <w:r w:rsidRPr="007B297C">
        <w:rPr>
          <w:rFonts w:eastAsia="Calibri"/>
          <w:sz w:val="24"/>
          <w:szCs w:val="24"/>
          <w:lang w:eastAsia="bs-Latn-BA"/>
        </w:rPr>
        <w:t>u potpunosti implementirala i uspostavila informacijski sustav ,,Središnja evidencija podataka zaposlenih u policijskim tijelima BiH“. Baza podataka informacijskog sustava trenutačno sadrži cca 1.440.000 pojedinačnih podataka za 3.751 uposlena u policijskim tijelima BiH, tj. koliko ih je trenutačno evidentirano u sustavu. Informacijski sustav ,,Središnja evidencija podataka zaposlenih u policijskim tijelima BiH“ koriste Direkcija za koordinaciju policijskih tijela BiH, Granična policija BiH i Državna agencija za istrage i zaštitu. Postupak vođenja Središnje evidencije i sigurnosti osobnih podataka su pravno uređeni.</w:t>
      </w:r>
    </w:p>
    <w:p w:rsidR="00AA5B7C" w:rsidRPr="007B297C" w:rsidRDefault="00AA5B7C" w:rsidP="007B297C">
      <w:pPr>
        <w:jc w:val="both"/>
        <w:rPr>
          <w:rFonts w:eastAsia="Calibri"/>
          <w:sz w:val="24"/>
          <w:szCs w:val="24"/>
          <w:lang w:eastAsia="bs-Latn-BA"/>
        </w:rPr>
      </w:pPr>
      <w:r w:rsidRPr="007B297C">
        <w:rPr>
          <w:sz w:val="24"/>
          <w:szCs w:val="24"/>
        </w:rPr>
        <w:t xml:space="preserve">Agencija je </w:t>
      </w:r>
      <w:r w:rsidRPr="007B297C">
        <w:rPr>
          <w:rFonts w:eastAsia="Calibri"/>
          <w:sz w:val="24"/>
          <w:szCs w:val="24"/>
        </w:rPr>
        <w:t>predstavila i</w:t>
      </w:r>
      <w:r w:rsidRPr="007B297C">
        <w:rPr>
          <w:sz w:val="24"/>
          <w:szCs w:val="24"/>
        </w:rPr>
        <w:t xml:space="preserve"> potpisala sporazum o ustupanju prava korištenja informacijskog sustava „Središnja evidencija zaposlenih“ MUP-u Srednjobosanskog kantona i MUP-u Posavskog kantona u svrhu poboljšanja sveukupne sigurnosne situacije i efikasnosti rada ministarstava unutarnjih poslova,</w:t>
      </w:r>
      <w:r w:rsidR="00836349">
        <w:rPr>
          <w:sz w:val="24"/>
          <w:szCs w:val="24"/>
        </w:rPr>
        <w:t xml:space="preserve"> kao i </w:t>
      </w:r>
      <w:r w:rsidRPr="007B297C">
        <w:rPr>
          <w:sz w:val="24"/>
          <w:szCs w:val="24"/>
        </w:rPr>
        <w:t xml:space="preserve">policijskih agencija. </w:t>
      </w:r>
      <w:r w:rsidR="00A5669F">
        <w:rPr>
          <w:rFonts w:eastAsia="Calibri"/>
          <w:sz w:val="24"/>
          <w:szCs w:val="24"/>
        </w:rPr>
        <w:t xml:space="preserve">Uposleni iz MUP-a SBK i MUP-a </w:t>
      </w:r>
      <w:r w:rsidRPr="007B297C">
        <w:rPr>
          <w:rFonts w:eastAsia="Calibri"/>
          <w:sz w:val="24"/>
          <w:szCs w:val="24"/>
        </w:rPr>
        <w:t>Posavskog kantona su upoznati s osnovnim ciljevima, svrhom i rezultatima uspješno provedenog projekta ,,Središnje evidencije podataka“, koji nesmetano funkcionira na razini države BiH, a stručni kadar Agencije im pruža potrebnu potporu.</w:t>
      </w:r>
    </w:p>
    <w:p w:rsidR="00AA5B7C" w:rsidRPr="007B297C" w:rsidRDefault="00AA5B7C" w:rsidP="007B297C">
      <w:pPr>
        <w:jc w:val="both"/>
        <w:rPr>
          <w:rFonts w:eastAsia="Calibri"/>
          <w:sz w:val="24"/>
          <w:szCs w:val="24"/>
        </w:rPr>
      </w:pPr>
      <w:r w:rsidRPr="007B297C">
        <w:rPr>
          <w:rFonts w:eastAsia="Calibri"/>
          <w:sz w:val="24"/>
          <w:szCs w:val="24"/>
        </w:rPr>
        <w:t xml:space="preserve">Na prijedlog Agencije za policijsku potporu Vijeće ministara BiH donijelo je 12. 11. 2012. godine Pravilnik o standardiziranoj opremi i naoružanju policijskih tijela </w:t>
      </w:r>
      <w:r w:rsidR="00836349">
        <w:rPr>
          <w:rFonts w:eastAsia="Calibri"/>
          <w:sz w:val="24"/>
          <w:szCs w:val="24"/>
        </w:rPr>
        <w:t xml:space="preserve">BiH, s </w:t>
      </w:r>
      <w:r w:rsidRPr="007B297C">
        <w:rPr>
          <w:rFonts w:eastAsia="Calibri"/>
          <w:sz w:val="24"/>
          <w:szCs w:val="24"/>
        </w:rPr>
        <w:t xml:space="preserve">Aneksom 1 ,,Osnovno naoružanje i oprema policijskih službenika“, a isti je objavljen 18.12.2012. godine u Sl. glasniku BiH br. 101/12. U izradi i usuglašavanju Pravilnika o standardiziranoj opremi sudjelovali su predstavnici Ministarstva sigurnosti i svih državnih policijskih agencija. </w:t>
      </w:r>
    </w:p>
    <w:p w:rsidR="00AA5B7C" w:rsidRPr="007B297C" w:rsidRDefault="00AA5B7C" w:rsidP="007B297C">
      <w:pPr>
        <w:jc w:val="both"/>
        <w:rPr>
          <w:rFonts w:eastAsia="Calibri"/>
          <w:sz w:val="24"/>
          <w:szCs w:val="24"/>
        </w:rPr>
      </w:pPr>
      <w:r w:rsidRPr="007B297C">
        <w:rPr>
          <w:sz w:val="24"/>
          <w:szCs w:val="24"/>
        </w:rPr>
        <w:t xml:space="preserve">Agencija za policijsku potporu formirala je Radnu skupinu koja će raditi na izradi aneksa II, a koji će biti utvrđen i donesen po istoj proceduri po kojoj je donesen i Pravilnik o standardiziranoj opremi i naoružanju policijskih tijela na osnovu </w:t>
      </w:r>
      <w:r w:rsidRPr="007B297C">
        <w:rPr>
          <w:rFonts w:eastAsia="Calibri"/>
          <w:sz w:val="24"/>
          <w:szCs w:val="24"/>
        </w:rPr>
        <w:t xml:space="preserve">članka 24. stavka (1) točke h) </w:t>
      </w:r>
      <w:r w:rsidRPr="007B297C">
        <w:rPr>
          <w:bCs/>
          <w:sz w:val="24"/>
          <w:szCs w:val="24"/>
        </w:rPr>
        <w:t xml:space="preserve">Zakona </w:t>
      </w:r>
      <w:r w:rsidRPr="007B297C">
        <w:rPr>
          <w:bCs/>
          <w:color w:val="0C0C0E"/>
          <w:sz w:val="24"/>
          <w:szCs w:val="24"/>
          <w:lang w:eastAsia="hr-HR"/>
        </w:rPr>
        <w:t>o Direkciji za koordinaciju policijskih tijela i o agencijama za potporu policijskoj strukturi BiH.</w:t>
      </w:r>
    </w:p>
    <w:p w:rsidR="00AA5B7C" w:rsidRPr="007B297C" w:rsidRDefault="00AA5B7C" w:rsidP="007B297C">
      <w:pPr>
        <w:jc w:val="both"/>
        <w:rPr>
          <w:sz w:val="24"/>
          <w:szCs w:val="24"/>
          <w:lang w:eastAsia="bs-Latn-BA"/>
        </w:rPr>
      </w:pPr>
      <w:r w:rsidRPr="007B297C">
        <w:rPr>
          <w:rFonts w:eastAsia="Calibri"/>
          <w:sz w:val="24"/>
          <w:szCs w:val="24"/>
        </w:rPr>
        <w:t xml:space="preserve">Informacijski sustav ,,Elektronička evidencija podataka o uniformama, oružju i pripadajućoj opremi u policijskim tijelima Bosne i Hercegovine“, također, je realiziran od strane Sektora za informatiku Agencije za policijsku potporu BiH, a prema zahtjevima i potrebama Direkcije za koordinaciju policijskih tijela BiH, Granične policija BiH i Državne agencija za istrage i zaštitu. Ovaj dokument </w:t>
      </w:r>
      <w:r w:rsidRPr="007B297C">
        <w:rPr>
          <w:sz w:val="24"/>
          <w:szCs w:val="24"/>
          <w:lang w:eastAsia="bs-Latn-BA"/>
        </w:rPr>
        <w:t xml:space="preserve"> pruža mogućnost svojim korisnicima, tj. policijskim tijelima BiH jednostavnije i brže obavljanje svakodnevnih radnih zadataka i obveza, te racionalnije ko</w:t>
      </w:r>
      <w:r w:rsidR="00A5669F">
        <w:rPr>
          <w:sz w:val="24"/>
          <w:szCs w:val="24"/>
          <w:lang w:eastAsia="bs-Latn-BA"/>
        </w:rPr>
        <w:t xml:space="preserve">rištenje raspoloživih resursa. </w:t>
      </w:r>
    </w:p>
    <w:p w:rsidR="00AA5B7C" w:rsidRPr="007B297C" w:rsidRDefault="00AA5B7C" w:rsidP="007B297C">
      <w:pPr>
        <w:jc w:val="both"/>
        <w:rPr>
          <w:rFonts w:eastAsia="Calibri"/>
          <w:sz w:val="24"/>
          <w:szCs w:val="24"/>
        </w:rPr>
      </w:pPr>
      <w:r w:rsidRPr="007B297C">
        <w:rPr>
          <w:rFonts w:eastAsia="Calibri"/>
          <w:sz w:val="24"/>
          <w:szCs w:val="24"/>
        </w:rPr>
        <w:t xml:space="preserve">U cilju potpunog preuzimanja nadležnosti u oblasti provođenja natječajnih procedura zajedničkih javnih nabava naoružanja i opreme za policijska tijela BiH, Agencija je izradila međuagencijski Sporazum o zajedničkim javnim nabavama za </w:t>
      </w:r>
      <w:r w:rsidR="00A5669F">
        <w:rPr>
          <w:rFonts w:eastAsia="Calibri"/>
          <w:sz w:val="24"/>
          <w:szCs w:val="24"/>
        </w:rPr>
        <w:t xml:space="preserve">policijska tijela BiH, koji je </w:t>
      </w:r>
      <w:r w:rsidRPr="007B297C">
        <w:rPr>
          <w:rFonts w:eastAsia="Calibri"/>
          <w:sz w:val="24"/>
          <w:szCs w:val="24"/>
        </w:rPr>
        <w:t>potpisan od strane svih policijskih tijela BiH. Osnova za izradu ovog sporazuma je Pravilnik o standardiziranoj opremi i naor</w:t>
      </w:r>
      <w:r w:rsidR="00836349">
        <w:rPr>
          <w:rFonts w:eastAsia="Calibri"/>
          <w:sz w:val="24"/>
          <w:szCs w:val="24"/>
        </w:rPr>
        <w:t>užanju policijskih tijela BiH („Sl.</w:t>
      </w:r>
      <w:r w:rsidRPr="007B297C">
        <w:rPr>
          <w:rFonts w:eastAsia="Calibri"/>
          <w:sz w:val="24"/>
          <w:szCs w:val="24"/>
        </w:rPr>
        <w:t xml:space="preserve"> glasnik BiH“, br. 101/12). </w:t>
      </w:r>
    </w:p>
    <w:p w:rsidR="00AA5B7C" w:rsidRPr="007B297C" w:rsidRDefault="00AA5B7C" w:rsidP="007B297C">
      <w:pPr>
        <w:jc w:val="both"/>
        <w:rPr>
          <w:rFonts w:eastAsia="Calibri"/>
          <w:sz w:val="24"/>
          <w:szCs w:val="24"/>
        </w:rPr>
      </w:pPr>
      <w:r w:rsidRPr="007B297C">
        <w:rPr>
          <w:rFonts w:eastAsia="Calibri"/>
          <w:sz w:val="24"/>
          <w:szCs w:val="24"/>
        </w:rPr>
        <w:t>Na osnovu Zakona o javnim nabavama i Sporazuma o provođenju natječajne procedure javne nabave mrežne i računalne opreme za potrebe policijskih tijela BiH, Agencija je provela postupak nabave mrežne i računalne</w:t>
      </w:r>
      <w:r w:rsidR="00836349">
        <w:rPr>
          <w:rFonts w:eastAsia="Calibri"/>
          <w:sz w:val="24"/>
          <w:szCs w:val="24"/>
        </w:rPr>
        <w:t xml:space="preserve"> opreme (hardveri i softveri) </w:t>
      </w:r>
      <w:r w:rsidRPr="007B297C">
        <w:rPr>
          <w:rFonts w:eastAsia="Calibri"/>
          <w:sz w:val="24"/>
          <w:szCs w:val="24"/>
        </w:rPr>
        <w:t xml:space="preserve">za potrebe policijskih tijela BiH (Granične policije BiH, Državne agencije za istrage i zaštitu i Direkcije za koordinaciju policijskih tijela BiH). Provođenjem ovakvog (objedinjenog) postupka nabave ostvarene su velike uštede i racionalno trošenje sredstava iz razloga što veći opseg nabave realno daje mogućnost nižih cijena. </w:t>
      </w:r>
      <w:r w:rsidRPr="007B297C">
        <w:rPr>
          <w:bCs/>
          <w:color w:val="0C0C0E"/>
          <w:sz w:val="24"/>
          <w:szCs w:val="24"/>
          <w:lang w:eastAsia="hr-HR"/>
        </w:rPr>
        <w:t>Navedenim zakonom predviđeno je provođenje postupka zajedničkih javnih nabava i osnivanje središnjeg nabavnog tijela.</w:t>
      </w:r>
    </w:p>
    <w:p w:rsidR="00AA5B7C" w:rsidRPr="007B297C" w:rsidRDefault="00AA5B7C" w:rsidP="007B297C">
      <w:pPr>
        <w:jc w:val="both"/>
        <w:rPr>
          <w:sz w:val="24"/>
          <w:szCs w:val="24"/>
        </w:rPr>
      </w:pPr>
      <w:r w:rsidRPr="007B297C">
        <w:rPr>
          <w:bCs/>
          <w:color w:val="0C0C0E"/>
          <w:sz w:val="24"/>
          <w:szCs w:val="24"/>
          <w:lang w:eastAsia="hr-HR"/>
        </w:rPr>
        <w:t>Imajući u vidu navedeno, Agencija za policijsku potporu je, iskoristivši zakonsko prav</w:t>
      </w:r>
      <w:r w:rsidR="00836349">
        <w:rPr>
          <w:bCs/>
          <w:color w:val="0C0C0E"/>
          <w:sz w:val="24"/>
          <w:szCs w:val="24"/>
          <w:lang w:eastAsia="hr-HR"/>
        </w:rPr>
        <w:t xml:space="preserve">o, predložila pisanim putem da </w:t>
      </w:r>
      <w:r w:rsidRPr="007B297C">
        <w:rPr>
          <w:bCs/>
          <w:color w:val="0C0C0E"/>
          <w:sz w:val="24"/>
          <w:szCs w:val="24"/>
          <w:lang w:eastAsia="hr-HR"/>
        </w:rPr>
        <w:t>zajedno s ovlaštenim predlagačem, tj. Agencijom za javne nabave, sudjeluje u izradi Pravila provođenja zajedničke javne nabave</w:t>
      </w:r>
      <w:r w:rsidRPr="007B297C">
        <w:rPr>
          <w:sz w:val="24"/>
          <w:szCs w:val="24"/>
        </w:rPr>
        <w:t xml:space="preserve"> policijske opreme i osnivanje središnjeg nabavnog tijela. Agencija za javne nabave iskazala je punu spremnost na su</w:t>
      </w:r>
      <w:r w:rsidR="00836349">
        <w:rPr>
          <w:sz w:val="24"/>
          <w:szCs w:val="24"/>
        </w:rPr>
        <w:t xml:space="preserve">radnju u </w:t>
      </w:r>
      <w:r w:rsidRPr="007B297C">
        <w:rPr>
          <w:sz w:val="24"/>
          <w:szCs w:val="24"/>
        </w:rPr>
        <w:t xml:space="preserve">ostvarivanju zajedničkih ciljeva. </w:t>
      </w:r>
    </w:p>
    <w:p w:rsidR="00AA5B7C" w:rsidRPr="007B297C" w:rsidRDefault="00AA5B7C" w:rsidP="007B297C">
      <w:pPr>
        <w:jc w:val="both"/>
        <w:rPr>
          <w:rFonts w:eastAsia="Calibri"/>
          <w:sz w:val="24"/>
          <w:szCs w:val="24"/>
        </w:rPr>
      </w:pPr>
      <w:r w:rsidRPr="007B297C">
        <w:rPr>
          <w:sz w:val="24"/>
          <w:szCs w:val="24"/>
        </w:rPr>
        <w:t xml:space="preserve">Sektor za pravne, kadrovske i opće poslove u suradnji sa Sektorom za informatiku u Agenciji  za policijsku potporu vrši prikupljanje i analizu zakonskih i drugih propisa u vezi s policijskim tijelima BiH, radi ažuriranja projekta ,,Pravno-informacijski sustav policijskih tijela BiH“. </w:t>
      </w:r>
      <w:r w:rsidRPr="007B297C">
        <w:rPr>
          <w:rFonts w:eastAsia="Calibri"/>
          <w:sz w:val="24"/>
          <w:szCs w:val="24"/>
        </w:rPr>
        <w:t>Uspostavom sustava za praćenje primjene zakonskih propisa iz oblasti sigurnosti, tj. implementacijom navedenog projekta, stvara se sveobuhvatna baza podataka zakonskih propisa u sigurnosnom sektoru na razini</w:t>
      </w:r>
      <w:r w:rsidR="00836349">
        <w:rPr>
          <w:rFonts w:eastAsia="Calibri"/>
          <w:sz w:val="24"/>
          <w:szCs w:val="24"/>
        </w:rPr>
        <w:t xml:space="preserve"> BiH</w:t>
      </w:r>
      <w:r w:rsidRPr="007B297C">
        <w:rPr>
          <w:rFonts w:eastAsia="Calibri"/>
          <w:sz w:val="24"/>
          <w:szCs w:val="24"/>
        </w:rPr>
        <w:t>. Pored toga, ovaj projekt osigurava brz i jednostavan pristup službe</w:t>
      </w:r>
      <w:r w:rsidR="00836349">
        <w:rPr>
          <w:rFonts w:eastAsia="Calibri"/>
          <w:sz w:val="24"/>
          <w:szCs w:val="24"/>
        </w:rPr>
        <w:t>nim verzijama zakona u BiH, Federaciji BiH i R.</w:t>
      </w:r>
      <w:r w:rsidRPr="007B297C">
        <w:rPr>
          <w:rFonts w:eastAsia="Calibri"/>
          <w:sz w:val="24"/>
          <w:szCs w:val="24"/>
        </w:rPr>
        <w:t xml:space="preserve"> Srp</w:t>
      </w:r>
      <w:r w:rsidR="00836349">
        <w:rPr>
          <w:rFonts w:eastAsia="Calibri"/>
          <w:sz w:val="24"/>
          <w:szCs w:val="24"/>
        </w:rPr>
        <w:t xml:space="preserve">skoj. U bazu podataka unose se </w:t>
      </w:r>
      <w:r w:rsidRPr="007B297C">
        <w:rPr>
          <w:rFonts w:eastAsia="Calibri"/>
          <w:sz w:val="24"/>
          <w:szCs w:val="24"/>
        </w:rPr>
        <w:t>klasificirani podaci prema različitim kriterijima i mjerilima, kao i svi relevantni zakoni za rad policijskih tijela Bosne i Hercegovine. Web-portal projekta pruža sofisticirane mogućnosti pretraživanja propisa, dodavanje novih zakona i drugih propisa, logičko povezivanje dokumenata, te mnoge druge neophodne funkcionalnosti, koje pomažu i olakšavaju  rad svim korisnicima. Ovaj projekt za praćenje primjene zakonskih propisa iz oblasti sigurnosti realiziran je od strane Agencije za policijsku potporu za potrebe policijskih tijela BiH, koji je u fazi testiranja.</w:t>
      </w:r>
    </w:p>
    <w:p w:rsidR="00836349" w:rsidRDefault="00836349" w:rsidP="007B297C">
      <w:pPr>
        <w:jc w:val="both"/>
        <w:rPr>
          <w:rFonts w:eastAsia="Calibri"/>
          <w:sz w:val="24"/>
          <w:szCs w:val="24"/>
        </w:rPr>
      </w:pPr>
    </w:p>
    <w:p w:rsidR="007B3795" w:rsidRDefault="007B3795" w:rsidP="007B297C">
      <w:pPr>
        <w:jc w:val="both"/>
        <w:rPr>
          <w:rFonts w:eastAsia="Calibri"/>
          <w:sz w:val="24"/>
          <w:szCs w:val="24"/>
        </w:rPr>
      </w:pPr>
    </w:p>
    <w:p w:rsidR="007B3795" w:rsidRDefault="007B3795" w:rsidP="007B297C">
      <w:pPr>
        <w:jc w:val="both"/>
        <w:rPr>
          <w:rFonts w:eastAsia="Calibri"/>
          <w:sz w:val="24"/>
          <w:szCs w:val="24"/>
        </w:rPr>
      </w:pPr>
    </w:p>
    <w:p w:rsidR="007B3795" w:rsidRDefault="007B3795" w:rsidP="007B297C">
      <w:pPr>
        <w:jc w:val="both"/>
        <w:rPr>
          <w:rFonts w:eastAsia="Calibri"/>
          <w:sz w:val="24"/>
          <w:szCs w:val="24"/>
        </w:rPr>
      </w:pPr>
    </w:p>
    <w:p w:rsidR="00AA5B7C" w:rsidRDefault="00836349" w:rsidP="007B297C">
      <w:pPr>
        <w:jc w:val="both"/>
        <w:rPr>
          <w:rFonts w:eastAsia="Calibri"/>
          <w:sz w:val="22"/>
          <w:szCs w:val="22"/>
        </w:rPr>
      </w:pPr>
      <w:r w:rsidRPr="00836349">
        <w:rPr>
          <w:rFonts w:eastAsia="Calibri"/>
          <w:sz w:val="22"/>
          <w:szCs w:val="22"/>
        </w:rPr>
        <w:t xml:space="preserve">ZAKONODAVNE </w:t>
      </w:r>
      <w:r>
        <w:rPr>
          <w:rFonts w:eastAsia="Calibri"/>
          <w:sz w:val="22"/>
          <w:szCs w:val="22"/>
        </w:rPr>
        <w:t xml:space="preserve"> </w:t>
      </w:r>
      <w:r w:rsidRPr="00836349">
        <w:rPr>
          <w:rFonts w:eastAsia="Calibri"/>
          <w:sz w:val="22"/>
          <w:szCs w:val="22"/>
        </w:rPr>
        <w:t>AKTIVNOSTI</w:t>
      </w:r>
      <w:r>
        <w:rPr>
          <w:rFonts w:eastAsia="Calibri"/>
          <w:sz w:val="22"/>
          <w:szCs w:val="22"/>
        </w:rPr>
        <w:t xml:space="preserve"> </w:t>
      </w:r>
    </w:p>
    <w:p w:rsidR="00836349" w:rsidRPr="00836349" w:rsidRDefault="00836349" w:rsidP="007B297C">
      <w:pPr>
        <w:jc w:val="both"/>
        <w:rPr>
          <w:sz w:val="22"/>
          <w:szCs w:val="22"/>
        </w:rPr>
      </w:pPr>
    </w:p>
    <w:p w:rsidR="00AA5B7C" w:rsidRPr="007B297C" w:rsidRDefault="00AA5B7C" w:rsidP="007B297C">
      <w:pPr>
        <w:jc w:val="both"/>
        <w:rPr>
          <w:sz w:val="24"/>
          <w:szCs w:val="24"/>
        </w:rPr>
      </w:pPr>
      <w:r w:rsidRPr="007B297C">
        <w:rPr>
          <w:sz w:val="24"/>
          <w:szCs w:val="24"/>
          <w:lang w:eastAsia="ar-SA"/>
        </w:rPr>
        <w:t>Agencija za policijsku potporu, u suradnji sa svim policijskim tijelima BiH, izradila je Prijedlog pravilnika o policijskoj uniformi,</w:t>
      </w:r>
      <w:r w:rsidRPr="007B297C">
        <w:rPr>
          <w:sz w:val="24"/>
          <w:szCs w:val="24"/>
        </w:rPr>
        <w:t xml:space="preserve"> koji uvodi u ovu oblast najbolje europske i domaće standarde,</w:t>
      </w:r>
      <w:r w:rsidRPr="007B297C">
        <w:rPr>
          <w:sz w:val="24"/>
          <w:szCs w:val="24"/>
          <w:lang w:eastAsia="ar-SA"/>
        </w:rPr>
        <w:t xml:space="preserve"> o istom pribavila mišljenja nadležnih institucija u skladu sa zakonom, </w:t>
      </w:r>
      <w:r w:rsidRPr="007B297C">
        <w:rPr>
          <w:sz w:val="24"/>
          <w:szCs w:val="24"/>
        </w:rPr>
        <w:t>te poslala Ministarstvu sigurnosti BiH, kako bi bilo upućeno u daljnju proceduru radi usvajanja na sjednici Vijeća ministara BiH.</w:t>
      </w:r>
    </w:p>
    <w:p w:rsidR="00AA5B7C" w:rsidRPr="007B297C" w:rsidRDefault="00AA5B7C" w:rsidP="007B297C">
      <w:pPr>
        <w:jc w:val="both"/>
        <w:rPr>
          <w:rFonts w:eastAsia="Calibri"/>
          <w:sz w:val="24"/>
          <w:szCs w:val="24"/>
        </w:rPr>
      </w:pPr>
      <w:r w:rsidRPr="007B297C">
        <w:rPr>
          <w:rFonts w:eastAsia="Calibri"/>
          <w:sz w:val="24"/>
          <w:szCs w:val="24"/>
        </w:rPr>
        <w:t xml:space="preserve">Direktor Agencije za policijsku potporu donio je Pravilnik o vođenju elektroničke evidencije podataka o uniformama, oružju i pripadajućoj opremi u policijskim tijelima BiH, koji je objavljen u Sl. glasniku BiH broj 1/14, a koji su izradile međuagencijske radne skupine, za koji su pribavljena sva potrebna mišljenja. Pravilnik je donesen  prema potrebama policijskih tijela BiH. Informacijski sustav nudi mogućnost elektroničkog vođenja evidencija o zaduživanju, razduživanju i stanju na skladištu policijske opreme, naoružanja i uniformi, te više vrsta izvješća. Sustav se sastoji od web-aplikacije i same baze podataka sustava, koji su smješteni </w:t>
      </w:r>
      <w:r w:rsidR="00A5669F">
        <w:rPr>
          <w:rFonts w:eastAsia="Calibri"/>
          <w:sz w:val="24"/>
          <w:szCs w:val="24"/>
        </w:rPr>
        <w:t xml:space="preserve">na serverskoj opremi Agencije. </w:t>
      </w:r>
    </w:p>
    <w:p w:rsidR="00AA5B7C" w:rsidRPr="007B297C" w:rsidRDefault="00AA5B7C" w:rsidP="007B297C">
      <w:pPr>
        <w:jc w:val="both"/>
        <w:rPr>
          <w:rFonts w:eastAsia="Calibri"/>
          <w:sz w:val="24"/>
          <w:szCs w:val="24"/>
        </w:rPr>
      </w:pPr>
      <w:r w:rsidRPr="007B297C">
        <w:rPr>
          <w:rFonts w:eastAsia="Calibri"/>
          <w:sz w:val="24"/>
          <w:szCs w:val="24"/>
        </w:rPr>
        <w:t>U skladu sa Zakonom o Direkciji za koordinaciju policijskih tijela i o agencijama za potporu policijskoj strukturi BiH, Agencija u potpunosti preuzela nadležnosti u oblasti provođenja natječajnih procedura zajedničkih javnih nabava naoružanja i opreme za policijsk</w:t>
      </w:r>
      <w:r w:rsidR="00A5669F">
        <w:rPr>
          <w:rFonts w:eastAsia="Calibri"/>
          <w:sz w:val="24"/>
          <w:szCs w:val="24"/>
        </w:rPr>
        <w:t xml:space="preserve">a tijela BiH, </w:t>
      </w:r>
      <w:r w:rsidRPr="007B297C">
        <w:rPr>
          <w:rFonts w:eastAsia="Calibri"/>
          <w:sz w:val="24"/>
          <w:szCs w:val="24"/>
        </w:rPr>
        <w:t xml:space="preserve">Agencija je izradila međuagencijski Sporazum o zajedničkim javnim nabavama za policijska tijela BiH, koji je potpisan od strane svih policijskih tijela BiH. Sporazumom je definiran postupak kojim će Agencija provoditi zajedničke natječajne procedure za nabavu mrežne i računalne opreme. </w:t>
      </w:r>
    </w:p>
    <w:p w:rsidR="00AA5B7C" w:rsidRPr="007B297C" w:rsidRDefault="00AA5B7C" w:rsidP="007B297C">
      <w:pPr>
        <w:jc w:val="both"/>
        <w:rPr>
          <w:rFonts w:eastAsia="Calibri"/>
          <w:sz w:val="24"/>
          <w:szCs w:val="24"/>
        </w:rPr>
      </w:pPr>
      <w:r w:rsidRPr="007B297C">
        <w:rPr>
          <w:rFonts w:eastAsia="Calibri"/>
          <w:sz w:val="24"/>
          <w:szCs w:val="24"/>
        </w:rPr>
        <w:t>Također, Agencija je izradila i Pravilnik o postupku direktnog sporazuma, koji je</w:t>
      </w:r>
      <w:r w:rsidRPr="007B297C">
        <w:rPr>
          <w:rFonts w:ascii="Times New Roman BH" w:eastAsia="Calibri" w:hAnsi="Times New Roman BH"/>
          <w:sz w:val="24"/>
          <w:szCs w:val="24"/>
        </w:rPr>
        <w:t xml:space="preserve"> </w:t>
      </w:r>
      <w:r w:rsidRPr="007B297C">
        <w:rPr>
          <w:rFonts w:eastAsia="Calibri"/>
          <w:sz w:val="24"/>
          <w:szCs w:val="24"/>
        </w:rPr>
        <w:t>važan i primjenjuje se kod nabave robe</w:t>
      </w:r>
      <w:r w:rsidR="00836349">
        <w:rPr>
          <w:rFonts w:eastAsia="Calibri"/>
          <w:sz w:val="24"/>
          <w:szCs w:val="24"/>
        </w:rPr>
        <w:t xml:space="preserve">, usluga ili radova. </w:t>
      </w:r>
    </w:p>
    <w:p w:rsidR="00AA5B7C" w:rsidRPr="007B297C" w:rsidRDefault="00AA5B7C" w:rsidP="007B297C">
      <w:pPr>
        <w:jc w:val="both"/>
        <w:rPr>
          <w:bCs/>
          <w:sz w:val="24"/>
          <w:szCs w:val="24"/>
        </w:rPr>
      </w:pPr>
      <w:r w:rsidRPr="007B297C">
        <w:rPr>
          <w:sz w:val="24"/>
          <w:szCs w:val="24"/>
        </w:rPr>
        <w:t xml:space="preserve">Na osnovu Zakona o upravi (,,Sl. gl. BH“, br.32/02 i 102/09), Zakona o ministarstvima i drugim tijelima uprave BiH, </w:t>
      </w:r>
      <w:r w:rsidRPr="007B297C">
        <w:rPr>
          <w:bCs/>
          <w:sz w:val="24"/>
          <w:szCs w:val="24"/>
        </w:rPr>
        <w:t xml:space="preserve">Zakona </w:t>
      </w:r>
      <w:r w:rsidRPr="007B297C">
        <w:rPr>
          <w:bCs/>
          <w:color w:val="0C0C0E"/>
          <w:sz w:val="24"/>
          <w:szCs w:val="24"/>
          <w:lang w:eastAsia="hr-HR"/>
        </w:rPr>
        <w:t>o Direkciji za koordinaciju policijskih tijela i o agencijama za potporu policijskoj strukturi BiH (,,Sl. gl. BiH“,</w:t>
      </w:r>
      <w:r w:rsidR="00836349">
        <w:rPr>
          <w:bCs/>
          <w:color w:val="0C0C0E"/>
          <w:sz w:val="24"/>
          <w:szCs w:val="24"/>
          <w:lang w:eastAsia="hr-HR"/>
        </w:rPr>
        <w:t xml:space="preserve"> </w:t>
      </w:r>
      <w:r w:rsidRPr="007B297C">
        <w:rPr>
          <w:bCs/>
          <w:color w:val="0C0C0E"/>
          <w:sz w:val="24"/>
          <w:szCs w:val="24"/>
          <w:lang w:eastAsia="hr-HR"/>
        </w:rPr>
        <w:t>br. 36/08)</w:t>
      </w:r>
      <w:r w:rsidR="00836349">
        <w:rPr>
          <w:rFonts w:eastAsia="Calibri"/>
          <w:sz w:val="24"/>
          <w:szCs w:val="24"/>
        </w:rPr>
        <w:t>, te</w:t>
      </w:r>
      <w:r w:rsidRPr="007B297C">
        <w:rPr>
          <w:rFonts w:eastAsia="Calibri"/>
          <w:sz w:val="24"/>
          <w:szCs w:val="24"/>
        </w:rPr>
        <w:t xml:space="preserve"> Odluke o razvrstavanju radnih mjesta i kriterijima za opis poslova radnih mjesta u institucijama BiH (,,Sl. gl. BiH“, br.30/13) i Odluke o načelima za utvrđivanje unutarnje organizacije tijela uprave BiH (,,Sl. gl. BiH“, br. 30/13) izrađen je </w:t>
      </w:r>
      <w:r w:rsidRPr="007B297C">
        <w:rPr>
          <w:bCs/>
          <w:sz w:val="24"/>
          <w:szCs w:val="24"/>
        </w:rPr>
        <w:t xml:space="preserve">Pravilnik o unutarnjoj organizaciji i sistematizaciji radnih mjesta Agencije za policijsku potporu te upućen na mišljenje institucijama, u skladu sa zakonom. </w:t>
      </w:r>
    </w:p>
    <w:p w:rsidR="00AA5B7C" w:rsidRPr="007B297C" w:rsidRDefault="00AA5B7C" w:rsidP="007B297C">
      <w:pPr>
        <w:jc w:val="both"/>
        <w:rPr>
          <w:rFonts w:eastAsia="Calibri"/>
          <w:sz w:val="24"/>
          <w:szCs w:val="24"/>
        </w:rPr>
      </w:pPr>
      <w:r w:rsidRPr="007B297C">
        <w:rPr>
          <w:rFonts w:eastAsia="Calibri"/>
          <w:sz w:val="24"/>
          <w:szCs w:val="24"/>
        </w:rPr>
        <w:t>U skladu s člankom 26. stavkom (1) točkama</w:t>
      </w:r>
      <w:r w:rsidR="00836349">
        <w:rPr>
          <w:rFonts w:eastAsia="Calibri"/>
          <w:sz w:val="24"/>
          <w:szCs w:val="24"/>
        </w:rPr>
        <w:t xml:space="preserve"> d) i f) </w:t>
      </w:r>
      <w:r w:rsidRPr="007B297C">
        <w:rPr>
          <w:rFonts w:eastAsia="Calibri"/>
          <w:sz w:val="24"/>
          <w:szCs w:val="24"/>
        </w:rPr>
        <w:t>Zakona o Direkciji za koordinaciju policijskih tijela i o agencijama za potporu</w:t>
      </w:r>
      <w:r w:rsidR="00836349">
        <w:rPr>
          <w:rFonts w:eastAsia="Calibri"/>
          <w:sz w:val="24"/>
          <w:szCs w:val="24"/>
        </w:rPr>
        <w:t xml:space="preserve"> policijskoj strukturi BiH (</w:t>
      </w:r>
      <w:r w:rsidRPr="007B297C">
        <w:rPr>
          <w:rFonts w:eastAsia="Calibri"/>
          <w:sz w:val="24"/>
          <w:szCs w:val="24"/>
        </w:rPr>
        <w:t>„Sl. glasnik BiH“,</w:t>
      </w:r>
      <w:r w:rsidR="00836349">
        <w:rPr>
          <w:rFonts w:eastAsia="Calibri"/>
          <w:sz w:val="24"/>
          <w:szCs w:val="24"/>
        </w:rPr>
        <w:t xml:space="preserve"> br. 36/08</w:t>
      </w:r>
      <w:r w:rsidRPr="007B297C">
        <w:rPr>
          <w:rFonts w:eastAsia="Calibri"/>
          <w:sz w:val="24"/>
          <w:szCs w:val="24"/>
        </w:rPr>
        <w:t>)</w:t>
      </w:r>
      <w:r w:rsidRPr="007B297C">
        <w:rPr>
          <w:sz w:val="24"/>
          <w:szCs w:val="24"/>
        </w:rPr>
        <w:t xml:space="preserve"> Agencija za policijsku potporu izradila je Strateški plan 2014. – 2016.</w:t>
      </w:r>
      <w:r w:rsidR="00836349">
        <w:rPr>
          <w:sz w:val="24"/>
          <w:szCs w:val="24"/>
        </w:rPr>
        <w:t xml:space="preserve">, te dana </w:t>
      </w:r>
      <w:r w:rsidRPr="007B297C">
        <w:rPr>
          <w:sz w:val="24"/>
          <w:szCs w:val="24"/>
        </w:rPr>
        <w:t>13.2.2014. godine poslala Ministarstvu sigurnosti BiH,</w:t>
      </w:r>
      <w:r w:rsidR="00836349">
        <w:rPr>
          <w:sz w:val="24"/>
          <w:szCs w:val="24"/>
        </w:rPr>
        <w:t xml:space="preserve"> s molbom da </w:t>
      </w:r>
      <w:r w:rsidRPr="007B297C">
        <w:rPr>
          <w:sz w:val="24"/>
          <w:szCs w:val="24"/>
        </w:rPr>
        <w:t xml:space="preserve">isti proslijedi Vijeću ministara BiH na usvajanje. </w:t>
      </w:r>
    </w:p>
    <w:p w:rsidR="00AA5B7C" w:rsidRPr="007B297C" w:rsidRDefault="00AA5B7C" w:rsidP="007B297C">
      <w:pPr>
        <w:jc w:val="both"/>
        <w:rPr>
          <w:sz w:val="24"/>
          <w:szCs w:val="24"/>
        </w:rPr>
      </w:pPr>
      <w:r w:rsidRPr="007B297C">
        <w:rPr>
          <w:sz w:val="24"/>
          <w:szCs w:val="24"/>
        </w:rPr>
        <w:t xml:space="preserve">Direktor Agencije donio je </w:t>
      </w:r>
      <w:r w:rsidR="00836349">
        <w:rPr>
          <w:sz w:val="24"/>
          <w:szCs w:val="24"/>
        </w:rPr>
        <w:t>Pravilnik</w:t>
      </w:r>
      <w:r w:rsidRPr="007B297C">
        <w:rPr>
          <w:sz w:val="24"/>
          <w:szCs w:val="24"/>
        </w:rPr>
        <w:t xml:space="preserve"> o internom prijavljivanju korupcije i zaštiti osobe koja prijavi korupciju u Agenciji za policijsku potporu, a istim se uređuje način internog prijavljivanja korupcije, kao i druge nepravilnosti. Odlukom direktora formirana je i Komisija za prijem, evidenciju i postupanje s prijavama korupcije i drugih nepravilnosti u Agenciji.</w:t>
      </w:r>
    </w:p>
    <w:p w:rsidR="00AA5B7C" w:rsidRPr="007B297C" w:rsidRDefault="00AA5B7C" w:rsidP="007B297C">
      <w:pPr>
        <w:jc w:val="both"/>
        <w:rPr>
          <w:rFonts w:eastAsia="Calibri"/>
          <w:sz w:val="24"/>
          <w:szCs w:val="24"/>
        </w:rPr>
      </w:pPr>
      <w:r w:rsidRPr="007B297C">
        <w:rPr>
          <w:sz w:val="24"/>
          <w:szCs w:val="24"/>
        </w:rPr>
        <w:t xml:space="preserve">Donesen je Akcijski plan </w:t>
      </w:r>
      <w:r w:rsidRPr="007B297C">
        <w:rPr>
          <w:sz w:val="24"/>
          <w:szCs w:val="24"/>
          <w:lang w:eastAsia="ar-SA"/>
        </w:rPr>
        <w:t>Agenc</w:t>
      </w:r>
      <w:r w:rsidR="00836349">
        <w:rPr>
          <w:sz w:val="24"/>
          <w:szCs w:val="24"/>
          <w:lang w:eastAsia="ar-SA"/>
        </w:rPr>
        <w:t xml:space="preserve">ije i </w:t>
      </w:r>
      <w:r w:rsidRPr="007B297C">
        <w:rPr>
          <w:sz w:val="24"/>
          <w:szCs w:val="24"/>
          <w:lang w:eastAsia="ar-SA"/>
        </w:rPr>
        <w:t xml:space="preserve">dostavljen je </w:t>
      </w:r>
      <w:r w:rsidRPr="007B297C">
        <w:rPr>
          <w:rFonts w:eastAsia="Calibri"/>
          <w:sz w:val="24"/>
          <w:szCs w:val="24"/>
        </w:rPr>
        <w:t>Ag</w:t>
      </w:r>
      <w:r w:rsidRPr="007B297C">
        <w:rPr>
          <w:sz w:val="24"/>
          <w:szCs w:val="24"/>
        </w:rPr>
        <w:t>enciji za prevenciju i borbu protiv korupcije, na mišljenje, a paralelno s tim formirano je i Tijelo za monitoring i koordinaciju provođenja Akcijskog plana borbe protiv korupcije u Agenciji za policijsku potporu,</w:t>
      </w:r>
      <w:r w:rsidRPr="007B297C">
        <w:rPr>
          <w:color w:val="C00000"/>
          <w:sz w:val="24"/>
          <w:szCs w:val="24"/>
          <w:lang w:eastAsia="ar-SA"/>
        </w:rPr>
        <w:t xml:space="preserve"> </w:t>
      </w:r>
      <w:r w:rsidRPr="007B297C">
        <w:rPr>
          <w:sz w:val="24"/>
          <w:szCs w:val="24"/>
          <w:lang w:eastAsia="ar-SA"/>
        </w:rPr>
        <w:t>koje</w:t>
      </w:r>
      <w:r w:rsidR="00836349">
        <w:rPr>
          <w:sz w:val="24"/>
          <w:szCs w:val="24"/>
          <w:lang w:eastAsia="ar-SA"/>
        </w:rPr>
        <w:t xml:space="preserve"> </w:t>
      </w:r>
      <w:r w:rsidRPr="007B297C">
        <w:rPr>
          <w:sz w:val="24"/>
          <w:szCs w:val="24"/>
          <w:lang w:eastAsia="ar-SA"/>
        </w:rPr>
        <w:t>prati i izvještava o provođenju istog.</w:t>
      </w:r>
      <w:r w:rsidRPr="007B297C">
        <w:rPr>
          <w:rFonts w:eastAsia="Calibri"/>
          <w:sz w:val="24"/>
          <w:szCs w:val="24"/>
        </w:rPr>
        <w:t xml:space="preserve"> </w:t>
      </w:r>
      <w:r w:rsidRPr="007B297C">
        <w:rPr>
          <w:sz w:val="24"/>
          <w:szCs w:val="24"/>
        </w:rPr>
        <w:t>Dana 27.11.2014. godine od strane Agencije za prevenciju i borbu protiv korupcije dobili smo pozitivno mišljenje na isti.</w:t>
      </w:r>
    </w:p>
    <w:p w:rsidR="00AA5B7C" w:rsidRPr="007B297C" w:rsidRDefault="00AA5B7C" w:rsidP="007B297C">
      <w:pPr>
        <w:jc w:val="both"/>
        <w:rPr>
          <w:sz w:val="24"/>
          <w:szCs w:val="24"/>
        </w:rPr>
      </w:pPr>
      <w:r w:rsidRPr="007B297C">
        <w:rPr>
          <w:sz w:val="24"/>
          <w:szCs w:val="24"/>
        </w:rPr>
        <w:t>Formirana je i Radna skupina za usklađivanje Plana integriteta s metodologijom, modelom i smjernicama za izradu i provođenje Plana integriteta, a zadatak Radne skupine</w:t>
      </w:r>
      <w:r w:rsidR="00836349">
        <w:rPr>
          <w:sz w:val="24"/>
          <w:szCs w:val="24"/>
        </w:rPr>
        <w:t xml:space="preserve"> je da </w:t>
      </w:r>
      <w:r w:rsidRPr="007B297C">
        <w:rPr>
          <w:sz w:val="24"/>
          <w:szCs w:val="24"/>
        </w:rPr>
        <w:t>uskladi - izradi plan integriteta 2015. - 2018. godine u skladu  s novom državnom Strategijom za borbu protiv korupcije.</w:t>
      </w:r>
    </w:p>
    <w:p w:rsidR="00AA5B7C" w:rsidRDefault="00AA5B7C" w:rsidP="007B297C">
      <w:pPr>
        <w:jc w:val="both"/>
        <w:rPr>
          <w:rFonts w:eastAsia="Calibri"/>
          <w:sz w:val="24"/>
          <w:szCs w:val="24"/>
        </w:rPr>
      </w:pPr>
      <w:r w:rsidRPr="007B297C">
        <w:rPr>
          <w:rFonts w:eastAsia="Calibri"/>
          <w:sz w:val="24"/>
          <w:szCs w:val="24"/>
        </w:rPr>
        <w:t>Važno je napomenuti i to da je Agencija za policijsku potporu donirala 3500 primjeraka džepnog izdanja Pravilnika o uporabi sile policijskim službenicima Direkcije za koordinaciju policijskih tijela BiH, Državne agencije za istrage i zaštitu (SIPA-e) i Granične policije BiH.</w:t>
      </w:r>
    </w:p>
    <w:p w:rsidR="00836349" w:rsidRPr="007B297C" w:rsidRDefault="00836349" w:rsidP="007B297C">
      <w:pPr>
        <w:jc w:val="both"/>
        <w:rPr>
          <w:sz w:val="24"/>
          <w:szCs w:val="24"/>
        </w:rPr>
      </w:pPr>
    </w:p>
    <w:p w:rsidR="00AA5B7C" w:rsidRPr="00836349" w:rsidRDefault="00836349" w:rsidP="007B297C">
      <w:pPr>
        <w:jc w:val="both"/>
        <w:rPr>
          <w:rFonts w:eastAsia="Calibri"/>
          <w:sz w:val="22"/>
          <w:szCs w:val="22"/>
        </w:rPr>
      </w:pPr>
      <w:r w:rsidRPr="00836349">
        <w:rPr>
          <w:rFonts w:eastAsia="Calibri"/>
          <w:sz w:val="22"/>
          <w:szCs w:val="22"/>
        </w:rPr>
        <w:t>ZAKLJUČIVANJE</w:t>
      </w:r>
      <w:r>
        <w:rPr>
          <w:rFonts w:eastAsia="Calibri"/>
          <w:sz w:val="22"/>
          <w:szCs w:val="22"/>
        </w:rPr>
        <w:t xml:space="preserve"> </w:t>
      </w:r>
      <w:r w:rsidRPr="00836349">
        <w:rPr>
          <w:rFonts w:eastAsia="Calibri"/>
          <w:sz w:val="22"/>
          <w:szCs w:val="22"/>
        </w:rPr>
        <w:t xml:space="preserve"> MEĐUNARODNIH </w:t>
      </w:r>
      <w:r>
        <w:rPr>
          <w:rFonts w:eastAsia="Calibri"/>
          <w:sz w:val="22"/>
          <w:szCs w:val="22"/>
        </w:rPr>
        <w:t xml:space="preserve"> </w:t>
      </w:r>
      <w:r w:rsidRPr="00836349">
        <w:rPr>
          <w:rFonts w:eastAsia="Calibri"/>
          <w:sz w:val="22"/>
          <w:szCs w:val="22"/>
        </w:rPr>
        <w:t>UGOVORA</w:t>
      </w:r>
    </w:p>
    <w:p w:rsidR="00836349" w:rsidRPr="007B297C" w:rsidRDefault="00836349" w:rsidP="007B297C">
      <w:pPr>
        <w:jc w:val="both"/>
        <w:rPr>
          <w:rFonts w:eastAsia="Calibri"/>
          <w:sz w:val="24"/>
          <w:szCs w:val="24"/>
        </w:rPr>
      </w:pPr>
    </w:p>
    <w:p w:rsidR="00AA5B7C" w:rsidRDefault="00AA5B7C" w:rsidP="007B297C">
      <w:pPr>
        <w:jc w:val="both"/>
        <w:rPr>
          <w:rFonts w:eastAsia="Calibri"/>
          <w:sz w:val="24"/>
          <w:szCs w:val="24"/>
        </w:rPr>
      </w:pPr>
      <w:r w:rsidRPr="007B297C">
        <w:rPr>
          <w:rFonts w:eastAsia="Calibri"/>
          <w:sz w:val="24"/>
          <w:szCs w:val="24"/>
        </w:rPr>
        <w:t>Agencija za policijsku potporu nema nadležnost zaključivanja međunarodnih ugovora.</w:t>
      </w:r>
    </w:p>
    <w:p w:rsidR="00836349" w:rsidRPr="007B297C" w:rsidRDefault="00836349" w:rsidP="007B297C">
      <w:pPr>
        <w:jc w:val="both"/>
        <w:rPr>
          <w:rFonts w:eastAsia="Calibri"/>
          <w:sz w:val="24"/>
          <w:szCs w:val="24"/>
        </w:rPr>
      </w:pPr>
    </w:p>
    <w:p w:rsidR="00AA5B7C" w:rsidRPr="00836349" w:rsidRDefault="00836349" w:rsidP="007B297C">
      <w:pPr>
        <w:jc w:val="both"/>
        <w:rPr>
          <w:rFonts w:eastAsia="Calibri"/>
          <w:sz w:val="22"/>
          <w:szCs w:val="22"/>
        </w:rPr>
      </w:pPr>
      <w:r w:rsidRPr="00836349">
        <w:rPr>
          <w:rFonts w:eastAsia="Calibri"/>
          <w:sz w:val="22"/>
          <w:szCs w:val="22"/>
        </w:rPr>
        <w:t>EUROPSKE</w:t>
      </w:r>
      <w:r>
        <w:rPr>
          <w:rFonts w:eastAsia="Calibri"/>
          <w:sz w:val="22"/>
          <w:szCs w:val="22"/>
        </w:rPr>
        <w:t xml:space="preserve"> </w:t>
      </w:r>
      <w:r w:rsidRPr="00836349">
        <w:rPr>
          <w:rFonts w:eastAsia="Calibri"/>
          <w:sz w:val="22"/>
          <w:szCs w:val="22"/>
        </w:rPr>
        <w:t xml:space="preserve"> INTEGRACIJE</w:t>
      </w:r>
    </w:p>
    <w:p w:rsidR="00836349" w:rsidRPr="007B297C" w:rsidRDefault="00836349" w:rsidP="007B297C">
      <w:pPr>
        <w:jc w:val="both"/>
        <w:rPr>
          <w:rFonts w:eastAsia="Calibri"/>
          <w:sz w:val="24"/>
          <w:szCs w:val="24"/>
        </w:rPr>
      </w:pPr>
    </w:p>
    <w:p w:rsidR="00AA5B7C" w:rsidRPr="007B297C" w:rsidRDefault="00AA5B7C" w:rsidP="007B297C">
      <w:pPr>
        <w:jc w:val="both"/>
        <w:rPr>
          <w:rFonts w:eastAsia="Calibri"/>
          <w:sz w:val="24"/>
          <w:szCs w:val="24"/>
        </w:rPr>
      </w:pPr>
      <w:r w:rsidRPr="007B297C">
        <w:rPr>
          <w:rFonts w:eastAsia="Calibri"/>
          <w:sz w:val="24"/>
          <w:szCs w:val="24"/>
        </w:rPr>
        <w:t>Napredak u oblasti europskih integracija, odnosno učl</w:t>
      </w:r>
      <w:r w:rsidR="00836349">
        <w:rPr>
          <w:rFonts w:eastAsia="Calibri"/>
          <w:sz w:val="24"/>
          <w:szCs w:val="24"/>
        </w:rPr>
        <w:t>anjenje BiH</w:t>
      </w:r>
      <w:r w:rsidRPr="007B297C">
        <w:rPr>
          <w:rFonts w:eastAsia="Calibri"/>
          <w:sz w:val="24"/>
          <w:szCs w:val="24"/>
        </w:rPr>
        <w:t xml:space="preserve"> u Europsku uniju su najvažniji politički ciljevi Vijeća ministara BiH. Kao država sa statusom potencijalne kandidatkinje za članstvo u Europskoj uniji, Bosna i Hercegovina je preuzela obvezu suradnje s Europskom unijom, koja se prije svega odnosi na ispunjavanje prioriteta i obveza definiranih Akcijskim planom Europskog partnerstva koji je usvojilo Vijeće ministara BiH i provođenje obveza iz Privremenog sporazuma o </w:t>
      </w:r>
      <w:r w:rsidR="00836349">
        <w:rPr>
          <w:rFonts w:eastAsia="Calibri"/>
          <w:sz w:val="24"/>
          <w:szCs w:val="24"/>
        </w:rPr>
        <w:t xml:space="preserve">stabilizaciji i pridruživanju. </w:t>
      </w:r>
    </w:p>
    <w:p w:rsidR="00AA5B7C" w:rsidRPr="007B297C" w:rsidRDefault="00AA5B7C" w:rsidP="007B297C">
      <w:pPr>
        <w:jc w:val="both"/>
        <w:rPr>
          <w:rFonts w:eastAsia="Calibri"/>
          <w:sz w:val="24"/>
          <w:szCs w:val="24"/>
        </w:rPr>
      </w:pPr>
      <w:r w:rsidRPr="007B297C">
        <w:rPr>
          <w:rFonts w:eastAsia="Calibri"/>
          <w:sz w:val="24"/>
          <w:szCs w:val="24"/>
        </w:rPr>
        <w:t xml:space="preserve">U Izvješću o </w:t>
      </w:r>
      <w:r w:rsidR="00836349">
        <w:rPr>
          <w:rFonts w:eastAsia="Calibri"/>
          <w:sz w:val="24"/>
          <w:szCs w:val="24"/>
        </w:rPr>
        <w:t>napretku BiH u 2014. godini</w:t>
      </w:r>
      <w:r w:rsidRPr="007B297C">
        <w:rPr>
          <w:rFonts w:eastAsia="Calibri"/>
          <w:sz w:val="24"/>
          <w:szCs w:val="24"/>
        </w:rPr>
        <w:t xml:space="preserve"> u glavi: Europski standardi, poglavlje: Pravda, sloboda i sigurnost, oblast: Policija, navedeno je:</w:t>
      </w:r>
    </w:p>
    <w:p w:rsidR="00AA5B7C" w:rsidRPr="007B297C" w:rsidRDefault="00AA5B7C" w:rsidP="007B297C">
      <w:pPr>
        <w:jc w:val="both"/>
        <w:rPr>
          <w:rFonts w:eastAsia="Calibri"/>
          <w:sz w:val="24"/>
          <w:szCs w:val="24"/>
        </w:rPr>
      </w:pPr>
      <w:r w:rsidRPr="007B297C">
        <w:rPr>
          <w:rFonts w:eastAsia="Calibri"/>
          <w:sz w:val="24"/>
          <w:szCs w:val="24"/>
        </w:rPr>
        <w:t>„</w:t>
      </w:r>
      <w:r w:rsidRPr="007B297C">
        <w:rPr>
          <w:sz w:val="24"/>
          <w:szCs w:val="24"/>
        </w:rPr>
        <w:t>Agencija za policijsku potporu je ozvaničila suradnju s drugim policijskim agencijama na državnoj razini i započela obavljanje svojih osnovnih ovlasti u vezi nabave.</w:t>
      </w:r>
    </w:p>
    <w:p w:rsidR="00AA5B7C" w:rsidRPr="007B297C" w:rsidRDefault="00AA5B7C" w:rsidP="007B297C">
      <w:pPr>
        <w:jc w:val="both"/>
        <w:rPr>
          <w:sz w:val="24"/>
          <w:szCs w:val="24"/>
        </w:rPr>
      </w:pPr>
      <w:r w:rsidRPr="007B297C">
        <w:rPr>
          <w:i/>
          <w:iCs/>
          <w:sz w:val="24"/>
          <w:szCs w:val="24"/>
          <w:shd w:val="clear" w:color="000000" w:fill="auto"/>
        </w:rPr>
        <w:t>Sveukupno gledano,</w:t>
      </w:r>
      <w:r w:rsidRPr="007B297C">
        <w:rPr>
          <w:sz w:val="24"/>
          <w:szCs w:val="24"/>
        </w:rPr>
        <w:t xml:space="preserve"> ostvaren je određeni napredak u oblasti policije. Nedostatak koordinacije i suradnje, te nedostatak odgovarajuće obuke i opreme sprečavaju efikasan rad policijskih službi, što se najviše pokazalo tijekom socijalnih nemira u veljači. Koordinacija i suradnja među tijelima za provođenje zakona i dalje je uglavnom neformalna. Postoje naznake neprikladnog političkog utjecaja po etničkim linijama. Zakonodavni okvir kojim se uređuje oblast policije i dalje se mora poboljšati da bi se postigla viša razina profesionalnosti, transparentnosti i odgovornosti u cijeloj zemlji.“</w:t>
      </w:r>
    </w:p>
    <w:p w:rsidR="00AA5B7C" w:rsidRPr="007B297C" w:rsidRDefault="00AA5B7C" w:rsidP="007B297C">
      <w:pPr>
        <w:jc w:val="both"/>
        <w:rPr>
          <w:sz w:val="24"/>
          <w:szCs w:val="24"/>
        </w:rPr>
      </w:pPr>
      <w:r w:rsidRPr="007B297C">
        <w:rPr>
          <w:sz w:val="24"/>
          <w:szCs w:val="24"/>
        </w:rPr>
        <w:t xml:space="preserve">Ovo je kratka i precizna ocjena koju je dala Europska komisija. </w:t>
      </w:r>
    </w:p>
    <w:p w:rsidR="00836349" w:rsidRDefault="00AA5B7C" w:rsidP="007B297C">
      <w:pPr>
        <w:jc w:val="both"/>
        <w:rPr>
          <w:rFonts w:eastAsia="Calibri"/>
          <w:sz w:val="24"/>
          <w:szCs w:val="24"/>
        </w:rPr>
      </w:pPr>
      <w:r w:rsidRPr="007B297C">
        <w:rPr>
          <w:rFonts w:eastAsia="Calibri"/>
          <w:sz w:val="24"/>
          <w:szCs w:val="24"/>
        </w:rPr>
        <w:t>Potpuno provođenje reforme policije, koje u praksi znači potpuno provođenje Zakona o Direkciji za koordinaciju policijskih tijela i o agencija</w:t>
      </w:r>
      <w:r w:rsidR="00836349">
        <w:rPr>
          <w:rFonts w:eastAsia="Calibri"/>
          <w:sz w:val="24"/>
          <w:szCs w:val="24"/>
        </w:rPr>
        <w:t>ma za</w:t>
      </w:r>
      <w:r w:rsidRPr="007B297C">
        <w:rPr>
          <w:rFonts w:eastAsia="Calibri"/>
          <w:sz w:val="24"/>
          <w:szCs w:val="24"/>
        </w:rPr>
        <w:t xml:space="preserve"> potporu policijskoj strukturi BiH, predstavlja srednjoročni prioritet iz dokumenta Europsko partnerstvo i naveden je u Akcijskom</w:t>
      </w:r>
      <w:r w:rsidR="00836349">
        <w:rPr>
          <w:rFonts w:eastAsia="Calibri"/>
          <w:sz w:val="24"/>
          <w:szCs w:val="24"/>
        </w:rPr>
        <w:t xml:space="preserve"> planu koji </w:t>
      </w:r>
      <w:r w:rsidRPr="007B297C">
        <w:rPr>
          <w:rFonts w:eastAsia="Calibri"/>
          <w:sz w:val="24"/>
          <w:szCs w:val="24"/>
        </w:rPr>
        <w:t xml:space="preserve">je usvojilo Vijeće ministara BiH (EP 3.SP.175 glava: Europski standardi, poglavlje: Pravda, sloboda i sigurnost, oblast: policija). </w:t>
      </w:r>
      <w:bookmarkStart w:id="107" w:name="_Toc282534679"/>
    </w:p>
    <w:p w:rsidR="00AA5B7C" w:rsidRPr="007B297C" w:rsidRDefault="00AA5B7C" w:rsidP="007B297C">
      <w:pPr>
        <w:jc w:val="both"/>
        <w:rPr>
          <w:rFonts w:eastAsia="Calibri"/>
          <w:sz w:val="24"/>
          <w:szCs w:val="24"/>
        </w:rPr>
      </w:pPr>
      <w:r w:rsidRPr="007B297C">
        <w:rPr>
          <w:rFonts w:eastAsia="Calibri"/>
          <w:sz w:val="24"/>
          <w:szCs w:val="24"/>
        </w:rPr>
        <w:t>Iz pregleda planiranih aktivnosti za 2014. godinu i aktivnosti koje su urađene mimo planiranih, Agencija za policijsku potporu u potpunosti je realizirala planirane poslove iz svoje nadležnosti. Prema tome, Agencija u skladu sa svojom nadležnosti je blagovremeno i efikasno izvršavala sve predviđene poslove i aktivnosti propisane Zakonom o upravi i drugim zakonima i propisima.</w:t>
      </w:r>
    </w:p>
    <w:p w:rsidR="00AA5B7C" w:rsidRPr="007B297C" w:rsidRDefault="00AA5B7C" w:rsidP="007B297C">
      <w:pPr>
        <w:jc w:val="both"/>
        <w:rPr>
          <w:rFonts w:eastAsia="Calibri"/>
          <w:sz w:val="24"/>
          <w:szCs w:val="24"/>
        </w:rPr>
      </w:pPr>
    </w:p>
    <w:p w:rsidR="00AA5B7C" w:rsidRPr="00836349" w:rsidRDefault="00836349" w:rsidP="007B297C">
      <w:pPr>
        <w:jc w:val="both"/>
        <w:rPr>
          <w:rFonts w:eastAsia="Calibri"/>
          <w:color w:val="C00000"/>
          <w:sz w:val="22"/>
          <w:szCs w:val="22"/>
          <w:lang w:eastAsia="bs-Latn-BA"/>
        </w:rPr>
      </w:pPr>
      <w:r w:rsidRPr="00836349">
        <w:rPr>
          <w:rFonts w:eastAsia="Calibri"/>
          <w:bCs/>
          <w:sz w:val="22"/>
          <w:szCs w:val="22"/>
        </w:rPr>
        <w:t>PRORAČUNSKA</w:t>
      </w:r>
      <w:r>
        <w:rPr>
          <w:rFonts w:eastAsia="Calibri"/>
          <w:bCs/>
          <w:sz w:val="22"/>
          <w:szCs w:val="22"/>
        </w:rPr>
        <w:t xml:space="preserve"> </w:t>
      </w:r>
      <w:r w:rsidRPr="00836349">
        <w:rPr>
          <w:rFonts w:eastAsia="Calibri"/>
          <w:bCs/>
          <w:sz w:val="22"/>
          <w:szCs w:val="22"/>
        </w:rPr>
        <w:t xml:space="preserve"> SREDSTVA </w:t>
      </w:r>
    </w:p>
    <w:bookmarkEnd w:id="107"/>
    <w:p w:rsidR="00AA5B7C" w:rsidRPr="007B297C" w:rsidRDefault="00AA5B7C" w:rsidP="007B297C">
      <w:pPr>
        <w:jc w:val="both"/>
        <w:rPr>
          <w:rFonts w:eastAsia="Calibri"/>
          <w:sz w:val="24"/>
          <w:szCs w:val="24"/>
          <w:lang w:eastAsia="bs-Latn-BA"/>
        </w:rPr>
      </w:pPr>
    </w:p>
    <w:p w:rsidR="00AA5B7C" w:rsidRPr="007B297C" w:rsidRDefault="00AA5B7C" w:rsidP="007B297C">
      <w:pPr>
        <w:jc w:val="both"/>
        <w:rPr>
          <w:sz w:val="24"/>
          <w:szCs w:val="24"/>
        </w:rPr>
      </w:pPr>
      <w:r w:rsidRPr="007B297C">
        <w:rPr>
          <w:sz w:val="24"/>
          <w:szCs w:val="24"/>
        </w:rPr>
        <w:t xml:space="preserve">Zakonom o Proračunu institucija BiH </w:t>
      </w:r>
      <w:r w:rsidRPr="007B297C">
        <w:rPr>
          <w:rFonts w:eastAsia="Calibri"/>
          <w:sz w:val="24"/>
          <w:szCs w:val="24"/>
        </w:rPr>
        <w:t>i međunarodnih obveza BiH</w:t>
      </w:r>
      <w:r w:rsidRPr="007B297C">
        <w:rPr>
          <w:sz w:val="24"/>
          <w:szCs w:val="24"/>
        </w:rPr>
        <w:t xml:space="preserve"> za 2014. godinu za potrebe Agencije za policijsku potporu odobrena su sredstva u iznosu od 1.494.000 KM namijenjena za financiranje tekućih izdataka. Rebalansom proračuna isti je umanjen za 15.000 KM na 1.479.000 KM. Izvršenje proračuna je prikazano u donjoj tabeli na dan 30. 12. 2014. godine.</w:t>
      </w:r>
    </w:p>
    <w:p w:rsidR="00AA5B7C" w:rsidRPr="007B297C" w:rsidRDefault="00AA5B7C" w:rsidP="007B297C">
      <w:pPr>
        <w:jc w:val="both"/>
        <w:rPr>
          <w:rFonts w:eastAsia="Calibri"/>
          <w:bCs/>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24"/>
        <w:gridCol w:w="2113"/>
        <w:gridCol w:w="2126"/>
        <w:gridCol w:w="1984"/>
      </w:tblGrid>
      <w:tr w:rsidR="00AA5B7C" w:rsidRPr="00855AD9" w:rsidTr="00836349">
        <w:trPr>
          <w:trHeight w:val="1631"/>
        </w:trPr>
        <w:tc>
          <w:tcPr>
            <w:tcW w:w="3524" w:type="dxa"/>
            <w:tcBorders>
              <w:top w:val="single" w:sz="4" w:space="0" w:color="auto"/>
              <w:left w:val="single" w:sz="4" w:space="0" w:color="auto"/>
              <w:bottom w:val="single" w:sz="4" w:space="0" w:color="auto"/>
              <w:right w:val="single" w:sz="4" w:space="0" w:color="auto"/>
            </w:tcBorders>
          </w:tcPr>
          <w:p w:rsidR="00AA5B7C" w:rsidRPr="00855AD9" w:rsidRDefault="00AA5B7C" w:rsidP="00836349">
            <w:pPr>
              <w:jc w:val="center"/>
              <w:rPr>
                <w:b/>
              </w:rPr>
            </w:pPr>
            <w:r w:rsidRPr="00855AD9">
              <w:rPr>
                <w:b/>
              </w:rPr>
              <w:t>Ekonomski kod</w:t>
            </w:r>
          </w:p>
          <w:p w:rsidR="00AA5B7C" w:rsidRPr="00855AD9" w:rsidRDefault="00AA5B7C" w:rsidP="00836349">
            <w:pPr>
              <w:jc w:val="center"/>
            </w:pPr>
          </w:p>
          <w:p w:rsidR="00AA5B7C" w:rsidRPr="00855AD9" w:rsidRDefault="00AA5B7C" w:rsidP="00836349"/>
          <w:p w:rsidR="00AA5B7C" w:rsidRPr="00855AD9" w:rsidRDefault="00AA5B7C" w:rsidP="00836349">
            <w:pPr>
              <w:jc w:val="center"/>
            </w:pPr>
          </w:p>
          <w:p w:rsidR="00AA5B7C" w:rsidRPr="00855AD9" w:rsidRDefault="00AA5B7C" w:rsidP="00836349">
            <w:pPr>
              <w:jc w:val="center"/>
            </w:pPr>
            <w:r w:rsidRPr="00855AD9">
              <w:t>1</w:t>
            </w:r>
          </w:p>
        </w:tc>
        <w:tc>
          <w:tcPr>
            <w:tcW w:w="2113" w:type="dxa"/>
            <w:tcBorders>
              <w:top w:val="single" w:sz="4" w:space="0" w:color="auto"/>
              <w:left w:val="single" w:sz="4" w:space="0" w:color="auto"/>
              <w:bottom w:val="single" w:sz="4" w:space="0" w:color="auto"/>
              <w:right w:val="single" w:sz="4" w:space="0" w:color="auto"/>
            </w:tcBorders>
          </w:tcPr>
          <w:p w:rsidR="00AA5B7C" w:rsidRPr="00855AD9" w:rsidRDefault="00AA5B7C" w:rsidP="00836349">
            <w:pPr>
              <w:jc w:val="center"/>
              <w:rPr>
                <w:b/>
              </w:rPr>
            </w:pPr>
            <w:r>
              <w:rPr>
                <w:b/>
              </w:rPr>
              <w:t>Odobreni proračun</w:t>
            </w:r>
            <w:r w:rsidRPr="00855AD9">
              <w:rPr>
                <w:b/>
              </w:rPr>
              <w:t xml:space="preserve"> za 2014.</w:t>
            </w:r>
            <w:r>
              <w:rPr>
                <w:b/>
              </w:rPr>
              <w:t xml:space="preserve"> </w:t>
            </w:r>
            <w:r w:rsidRPr="00855AD9">
              <w:rPr>
                <w:b/>
              </w:rPr>
              <w:t>g.</w:t>
            </w:r>
          </w:p>
          <w:p w:rsidR="00AA5B7C" w:rsidRPr="00855AD9" w:rsidRDefault="00AA5B7C" w:rsidP="00836349">
            <w:pPr>
              <w:jc w:val="center"/>
            </w:pPr>
            <w:r>
              <w:t>(S</w:t>
            </w:r>
            <w:r w:rsidRPr="00855AD9">
              <w:t xml:space="preserve"> prestrukturiranjem i rebalansom)</w:t>
            </w:r>
          </w:p>
          <w:p w:rsidR="00AA5B7C" w:rsidRPr="00855AD9" w:rsidRDefault="00AA5B7C" w:rsidP="00836349">
            <w:pPr>
              <w:jc w:val="center"/>
            </w:pPr>
            <w:r w:rsidRPr="00855AD9">
              <w:t>2</w:t>
            </w:r>
          </w:p>
        </w:tc>
        <w:tc>
          <w:tcPr>
            <w:tcW w:w="2126" w:type="dxa"/>
            <w:tcBorders>
              <w:top w:val="single" w:sz="4" w:space="0" w:color="auto"/>
              <w:left w:val="single" w:sz="4" w:space="0" w:color="auto"/>
              <w:bottom w:val="single" w:sz="4" w:space="0" w:color="auto"/>
              <w:right w:val="single" w:sz="4" w:space="0" w:color="auto"/>
            </w:tcBorders>
          </w:tcPr>
          <w:p w:rsidR="00AA5B7C" w:rsidRPr="00855AD9" w:rsidRDefault="00AA5B7C" w:rsidP="00836349">
            <w:pPr>
              <w:jc w:val="center"/>
              <w:rPr>
                <w:b/>
              </w:rPr>
            </w:pPr>
            <w:r w:rsidRPr="00855AD9">
              <w:rPr>
                <w:b/>
              </w:rPr>
              <w:t xml:space="preserve">Realizacija </w:t>
            </w:r>
            <w:r>
              <w:rPr>
                <w:b/>
              </w:rPr>
              <w:t>proračuna za razdoblje</w:t>
            </w:r>
          </w:p>
          <w:p w:rsidR="00AA5B7C" w:rsidRPr="00A22C8F" w:rsidRDefault="00AA5B7C" w:rsidP="003E1EF1">
            <w:pPr>
              <w:pStyle w:val="ListParagraph"/>
              <w:numPr>
                <w:ilvl w:val="0"/>
                <w:numId w:val="108"/>
              </w:numPr>
              <w:overflowPunct/>
              <w:autoSpaceDE/>
              <w:autoSpaceDN/>
              <w:adjustRightInd/>
              <w:jc w:val="center"/>
              <w:textAlignment w:val="auto"/>
              <w:rPr>
                <w:b/>
              </w:rPr>
            </w:pPr>
            <w:r w:rsidRPr="00A22C8F">
              <w:rPr>
                <w:b/>
              </w:rPr>
              <w:t>1.</w:t>
            </w:r>
            <w:r>
              <w:rPr>
                <w:b/>
              </w:rPr>
              <w:t xml:space="preserve"> </w:t>
            </w:r>
            <w:r w:rsidRPr="00A22C8F">
              <w:rPr>
                <w:b/>
              </w:rPr>
              <w:t>-</w:t>
            </w:r>
            <w:r>
              <w:rPr>
                <w:b/>
              </w:rPr>
              <w:t xml:space="preserve"> </w:t>
            </w:r>
            <w:r w:rsidRPr="00A22C8F">
              <w:rPr>
                <w:b/>
              </w:rPr>
              <w:t>30.</w:t>
            </w:r>
            <w:r>
              <w:rPr>
                <w:b/>
              </w:rPr>
              <w:t xml:space="preserve"> </w:t>
            </w:r>
            <w:r w:rsidRPr="00A22C8F">
              <w:rPr>
                <w:b/>
              </w:rPr>
              <w:t>12.</w:t>
            </w:r>
            <w:r>
              <w:rPr>
                <w:b/>
              </w:rPr>
              <w:t xml:space="preserve"> </w:t>
            </w:r>
            <w:r w:rsidRPr="00A22C8F">
              <w:rPr>
                <w:b/>
              </w:rPr>
              <w:t>2014.</w:t>
            </w:r>
          </w:p>
          <w:p w:rsidR="00AA5B7C" w:rsidRPr="00855AD9" w:rsidRDefault="00AA5B7C" w:rsidP="00836349">
            <w:pPr>
              <w:jc w:val="center"/>
            </w:pPr>
          </w:p>
          <w:p w:rsidR="00AA5B7C" w:rsidRPr="00855AD9" w:rsidRDefault="00AA5B7C" w:rsidP="00836349">
            <w:pPr>
              <w:jc w:val="center"/>
            </w:pPr>
            <w:r w:rsidRPr="00855AD9">
              <w:t>3</w:t>
            </w:r>
          </w:p>
        </w:tc>
        <w:tc>
          <w:tcPr>
            <w:tcW w:w="1984" w:type="dxa"/>
            <w:tcBorders>
              <w:top w:val="single" w:sz="4" w:space="0" w:color="auto"/>
              <w:left w:val="single" w:sz="4" w:space="0" w:color="auto"/>
              <w:bottom w:val="single" w:sz="4" w:space="0" w:color="auto"/>
              <w:right w:val="single" w:sz="4" w:space="0" w:color="auto"/>
            </w:tcBorders>
          </w:tcPr>
          <w:p w:rsidR="00AA5B7C" w:rsidRPr="00855AD9" w:rsidRDefault="00AA5B7C" w:rsidP="00836349">
            <w:pPr>
              <w:jc w:val="center"/>
              <w:rPr>
                <w:b/>
              </w:rPr>
            </w:pPr>
            <w:r w:rsidRPr="00855AD9">
              <w:rPr>
                <w:b/>
              </w:rPr>
              <w:t>Indeks</w:t>
            </w:r>
          </w:p>
          <w:p w:rsidR="00AA5B7C" w:rsidRPr="00855AD9" w:rsidRDefault="00AA5B7C" w:rsidP="00836349">
            <w:pPr>
              <w:jc w:val="center"/>
            </w:pPr>
            <w:r w:rsidRPr="00855AD9">
              <w:t>(3/2*100)</w:t>
            </w:r>
          </w:p>
          <w:p w:rsidR="00AA5B7C" w:rsidRPr="00855AD9" w:rsidRDefault="00AA5B7C" w:rsidP="00836349"/>
          <w:p w:rsidR="00AA5B7C" w:rsidRPr="00855AD9" w:rsidRDefault="00AA5B7C" w:rsidP="00836349">
            <w:pPr>
              <w:jc w:val="center"/>
            </w:pPr>
          </w:p>
          <w:p w:rsidR="00AA5B7C" w:rsidRPr="00855AD9" w:rsidRDefault="00AA5B7C" w:rsidP="00836349">
            <w:pPr>
              <w:jc w:val="center"/>
            </w:pPr>
            <w:r w:rsidRPr="00855AD9">
              <w:t>4</w:t>
            </w:r>
          </w:p>
        </w:tc>
      </w:tr>
      <w:tr w:rsidR="00AA5B7C" w:rsidRPr="00855AD9" w:rsidTr="00836349">
        <w:tc>
          <w:tcPr>
            <w:tcW w:w="3524" w:type="dxa"/>
            <w:tcBorders>
              <w:top w:val="single" w:sz="4" w:space="0" w:color="auto"/>
              <w:left w:val="single" w:sz="4" w:space="0" w:color="auto"/>
              <w:bottom w:val="single" w:sz="4" w:space="0" w:color="auto"/>
              <w:right w:val="single" w:sz="4" w:space="0" w:color="auto"/>
            </w:tcBorders>
            <w:hideMark/>
          </w:tcPr>
          <w:p w:rsidR="00AA5B7C" w:rsidRPr="00855AD9" w:rsidRDefault="00AA5B7C" w:rsidP="00836349">
            <w:pPr>
              <w:jc w:val="both"/>
            </w:pPr>
            <w:r>
              <w:t>6111 Bruto plać</w:t>
            </w:r>
            <w:r w:rsidRPr="00855AD9">
              <w:t>e i naknade</w:t>
            </w:r>
          </w:p>
        </w:tc>
        <w:tc>
          <w:tcPr>
            <w:tcW w:w="2113" w:type="dxa"/>
            <w:tcBorders>
              <w:top w:val="single" w:sz="4" w:space="0" w:color="auto"/>
              <w:left w:val="single" w:sz="4" w:space="0" w:color="auto"/>
              <w:bottom w:val="single" w:sz="4" w:space="0" w:color="auto"/>
              <w:right w:val="single" w:sz="4" w:space="0" w:color="auto"/>
            </w:tcBorders>
            <w:vAlign w:val="bottom"/>
            <w:hideMark/>
          </w:tcPr>
          <w:p w:rsidR="00AA5B7C" w:rsidRPr="00855AD9" w:rsidRDefault="00AA5B7C" w:rsidP="00836349">
            <w:pPr>
              <w:jc w:val="right"/>
              <w:rPr>
                <w:color w:val="000000"/>
              </w:rPr>
            </w:pPr>
            <w:r w:rsidRPr="00855AD9">
              <w:rPr>
                <w:color w:val="000000"/>
              </w:rPr>
              <w:t>1.009.000</w:t>
            </w:r>
          </w:p>
        </w:tc>
        <w:tc>
          <w:tcPr>
            <w:tcW w:w="2126" w:type="dxa"/>
            <w:tcBorders>
              <w:top w:val="single" w:sz="4" w:space="0" w:color="auto"/>
              <w:left w:val="single" w:sz="4" w:space="0" w:color="auto"/>
              <w:bottom w:val="single" w:sz="4" w:space="0" w:color="auto"/>
              <w:right w:val="single" w:sz="4" w:space="0" w:color="auto"/>
            </w:tcBorders>
            <w:vAlign w:val="bottom"/>
            <w:hideMark/>
          </w:tcPr>
          <w:p w:rsidR="00AA5B7C" w:rsidRPr="00855AD9" w:rsidRDefault="00AA5B7C" w:rsidP="00836349">
            <w:pPr>
              <w:jc w:val="right"/>
              <w:rPr>
                <w:color w:val="000000"/>
              </w:rPr>
            </w:pPr>
            <w:r w:rsidRPr="00855AD9">
              <w:rPr>
                <w:color w:val="000000"/>
              </w:rPr>
              <w:t>897.097,50</w:t>
            </w:r>
          </w:p>
        </w:tc>
        <w:tc>
          <w:tcPr>
            <w:tcW w:w="1984" w:type="dxa"/>
            <w:tcBorders>
              <w:top w:val="single" w:sz="4" w:space="0" w:color="auto"/>
              <w:left w:val="single" w:sz="4" w:space="0" w:color="auto"/>
              <w:bottom w:val="single" w:sz="4" w:space="0" w:color="auto"/>
              <w:right w:val="single" w:sz="4" w:space="0" w:color="auto"/>
            </w:tcBorders>
            <w:vAlign w:val="bottom"/>
            <w:hideMark/>
          </w:tcPr>
          <w:p w:rsidR="00AA5B7C" w:rsidRPr="00855AD9" w:rsidRDefault="00AA5B7C" w:rsidP="00836349">
            <w:pPr>
              <w:jc w:val="right"/>
              <w:rPr>
                <w:color w:val="000000"/>
              </w:rPr>
            </w:pPr>
            <w:r w:rsidRPr="00855AD9">
              <w:rPr>
                <w:color w:val="000000"/>
              </w:rPr>
              <w:t>88,91</w:t>
            </w:r>
          </w:p>
        </w:tc>
      </w:tr>
      <w:tr w:rsidR="00AA5B7C" w:rsidRPr="00855AD9" w:rsidTr="00836349">
        <w:tc>
          <w:tcPr>
            <w:tcW w:w="3524" w:type="dxa"/>
            <w:tcBorders>
              <w:top w:val="single" w:sz="4" w:space="0" w:color="auto"/>
              <w:left w:val="single" w:sz="4" w:space="0" w:color="auto"/>
              <w:bottom w:val="single" w:sz="4" w:space="0" w:color="auto"/>
              <w:right w:val="single" w:sz="4" w:space="0" w:color="auto"/>
            </w:tcBorders>
            <w:hideMark/>
          </w:tcPr>
          <w:p w:rsidR="00AA5B7C" w:rsidRPr="00855AD9" w:rsidRDefault="00AA5B7C" w:rsidP="00836349">
            <w:pPr>
              <w:jc w:val="both"/>
            </w:pPr>
            <w:r w:rsidRPr="00855AD9">
              <w:t>6112 Naknade zaposlenih</w:t>
            </w:r>
          </w:p>
        </w:tc>
        <w:tc>
          <w:tcPr>
            <w:tcW w:w="2113" w:type="dxa"/>
            <w:tcBorders>
              <w:top w:val="single" w:sz="4" w:space="0" w:color="auto"/>
              <w:left w:val="single" w:sz="4" w:space="0" w:color="auto"/>
              <w:bottom w:val="single" w:sz="4" w:space="0" w:color="auto"/>
              <w:right w:val="single" w:sz="4" w:space="0" w:color="auto"/>
            </w:tcBorders>
            <w:vAlign w:val="bottom"/>
            <w:hideMark/>
          </w:tcPr>
          <w:p w:rsidR="00AA5B7C" w:rsidRPr="00855AD9" w:rsidRDefault="00AA5B7C" w:rsidP="00836349">
            <w:pPr>
              <w:jc w:val="right"/>
              <w:rPr>
                <w:color w:val="000000"/>
              </w:rPr>
            </w:pPr>
            <w:r w:rsidRPr="00855AD9">
              <w:rPr>
                <w:color w:val="000000"/>
              </w:rPr>
              <w:t>143.500</w:t>
            </w:r>
          </w:p>
        </w:tc>
        <w:tc>
          <w:tcPr>
            <w:tcW w:w="2126" w:type="dxa"/>
            <w:tcBorders>
              <w:top w:val="single" w:sz="4" w:space="0" w:color="auto"/>
              <w:left w:val="single" w:sz="4" w:space="0" w:color="auto"/>
              <w:bottom w:val="single" w:sz="4" w:space="0" w:color="auto"/>
              <w:right w:val="single" w:sz="4" w:space="0" w:color="auto"/>
            </w:tcBorders>
            <w:vAlign w:val="bottom"/>
            <w:hideMark/>
          </w:tcPr>
          <w:p w:rsidR="00AA5B7C" w:rsidRPr="00855AD9" w:rsidRDefault="00AA5B7C" w:rsidP="00836349">
            <w:pPr>
              <w:jc w:val="right"/>
              <w:rPr>
                <w:color w:val="000000"/>
              </w:rPr>
            </w:pPr>
            <w:r w:rsidRPr="00855AD9">
              <w:rPr>
                <w:color w:val="000000"/>
              </w:rPr>
              <w:t>129.939,29</w:t>
            </w:r>
          </w:p>
        </w:tc>
        <w:tc>
          <w:tcPr>
            <w:tcW w:w="1984" w:type="dxa"/>
            <w:tcBorders>
              <w:top w:val="single" w:sz="4" w:space="0" w:color="auto"/>
              <w:left w:val="single" w:sz="4" w:space="0" w:color="auto"/>
              <w:bottom w:val="single" w:sz="4" w:space="0" w:color="auto"/>
              <w:right w:val="single" w:sz="4" w:space="0" w:color="auto"/>
            </w:tcBorders>
            <w:vAlign w:val="bottom"/>
            <w:hideMark/>
          </w:tcPr>
          <w:p w:rsidR="00AA5B7C" w:rsidRPr="00855AD9" w:rsidRDefault="00AA5B7C" w:rsidP="00836349">
            <w:pPr>
              <w:jc w:val="right"/>
              <w:rPr>
                <w:color w:val="000000"/>
              </w:rPr>
            </w:pPr>
            <w:r w:rsidRPr="00855AD9">
              <w:rPr>
                <w:color w:val="000000"/>
              </w:rPr>
              <w:t>90,55</w:t>
            </w:r>
          </w:p>
        </w:tc>
      </w:tr>
      <w:tr w:rsidR="00AA5B7C" w:rsidRPr="00855AD9" w:rsidTr="00836349">
        <w:tc>
          <w:tcPr>
            <w:tcW w:w="3524" w:type="dxa"/>
            <w:tcBorders>
              <w:top w:val="single" w:sz="4" w:space="0" w:color="auto"/>
              <w:left w:val="single" w:sz="4" w:space="0" w:color="auto"/>
              <w:bottom w:val="single" w:sz="4" w:space="0" w:color="auto"/>
              <w:right w:val="single" w:sz="4" w:space="0" w:color="auto"/>
            </w:tcBorders>
            <w:hideMark/>
          </w:tcPr>
          <w:p w:rsidR="00AA5B7C" w:rsidRPr="00855AD9" w:rsidRDefault="00AA5B7C" w:rsidP="00836349">
            <w:pPr>
              <w:jc w:val="both"/>
            </w:pPr>
            <w:r w:rsidRPr="00855AD9">
              <w:t>6131 Putni troškovi</w:t>
            </w:r>
          </w:p>
        </w:tc>
        <w:tc>
          <w:tcPr>
            <w:tcW w:w="2113" w:type="dxa"/>
            <w:tcBorders>
              <w:top w:val="single" w:sz="4" w:space="0" w:color="auto"/>
              <w:left w:val="single" w:sz="4" w:space="0" w:color="auto"/>
              <w:bottom w:val="single" w:sz="4" w:space="0" w:color="auto"/>
              <w:right w:val="single" w:sz="4" w:space="0" w:color="auto"/>
            </w:tcBorders>
            <w:vAlign w:val="bottom"/>
            <w:hideMark/>
          </w:tcPr>
          <w:p w:rsidR="00AA5B7C" w:rsidRPr="00855AD9" w:rsidRDefault="00AA5B7C" w:rsidP="00836349">
            <w:pPr>
              <w:jc w:val="right"/>
              <w:rPr>
                <w:color w:val="000000"/>
              </w:rPr>
            </w:pPr>
            <w:r w:rsidRPr="00855AD9">
              <w:rPr>
                <w:color w:val="000000"/>
              </w:rPr>
              <w:t>37.000</w:t>
            </w:r>
          </w:p>
        </w:tc>
        <w:tc>
          <w:tcPr>
            <w:tcW w:w="2126" w:type="dxa"/>
            <w:tcBorders>
              <w:top w:val="single" w:sz="4" w:space="0" w:color="auto"/>
              <w:left w:val="single" w:sz="4" w:space="0" w:color="auto"/>
              <w:bottom w:val="single" w:sz="4" w:space="0" w:color="auto"/>
              <w:right w:val="single" w:sz="4" w:space="0" w:color="auto"/>
            </w:tcBorders>
            <w:vAlign w:val="bottom"/>
            <w:hideMark/>
          </w:tcPr>
          <w:p w:rsidR="00AA5B7C" w:rsidRPr="00855AD9" w:rsidRDefault="00AA5B7C" w:rsidP="00836349">
            <w:pPr>
              <w:jc w:val="right"/>
              <w:rPr>
                <w:color w:val="000000"/>
              </w:rPr>
            </w:pPr>
            <w:r w:rsidRPr="00855AD9">
              <w:rPr>
                <w:color w:val="000000"/>
              </w:rPr>
              <w:t>30.757,91</w:t>
            </w:r>
          </w:p>
        </w:tc>
        <w:tc>
          <w:tcPr>
            <w:tcW w:w="1984" w:type="dxa"/>
            <w:tcBorders>
              <w:top w:val="single" w:sz="4" w:space="0" w:color="auto"/>
              <w:left w:val="single" w:sz="4" w:space="0" w:color="auto"/>
              <w:bottom w:val="single" w:sz="4" w:space="0" w:color="auto"/>
              <w:right w:val="single" w:sz="4" w:space="0" w:color="auto"/>
            </w:tcBorders>
            <w:vAlign w:val="bottom"/>
            <w:hideMark/>
          </w:tcPr>
          <w:p w:rsidR="00AA5B7C" w:rsidRPr="00855AD9" w:rsidRDefault="00AA5B7C" w:rsidP="00836349">
            <w:pPr>
              <w:jc w:val="right"/>
              <w:rPr>
                <w:color w:val="000000"/>
              </w:rPr>
            </w:pPr>
            <w:r w:rsidRPr="00855AD9">
              <w:rPr>
                <w:color w:val="000000"/>
              </w:rPr>
              <w:t>83,13</w:t>
            </w:r>
          </w:p>
        </w:tc>
      </w:tr>
      <w:tr w:rsidR="00AA5B7C" w:rsidRPr="00855AD9" w:rsidTr="00836349">
        <w:tc>
          <w:tcPr>
            <w:tcW w:w="3524" w:type="dxa"/>
            <w:tcBorders>
              <w:top w:val="single" w:sz="4" w:space="0" w:color="auto"/>
              <w:left w:val="single" w:sz="4" w:space="0" w:color="auto"/>
              <w:bottom w:val="single" w:sz="4" w:space="0" w:color="auto"/>
              <w:right w:val="single" w:sz="4" w:space="0" w:color="auto"/>
            </w:tcBorders>
            <w:hideMark/>
          </w:tcPr>
          <w:p w:rsidR="00AA5B7C" w:rsidRPr="00855AD9" w:rsidRDefault="00AA5B7C" w:rsidP="00836349">
            <w:pPr>
              <w:jc w:val="both"/>
            </w:pPr>
            <w:r w:rsidRPr="00855AD9">
              <w:t>6132 Tel.</w:t>
            </w:r>
            <w:r>
              <w:t xml:space="preserve"> </w:t>
            </w:r>
            <w:r w:rsidRPr="00855AD9">
              <w:t>i poštanske usluge</w:t>
            </w:r>
          </w:p>
        </w:tc>
        <w:tc>
          <w:tcPr>
            <w:tcW w:w="2113" w:type="dxa"/>
            <w:tcBorders>
              <w:top w:val="single" w:sz="4" w:space="0" w:color="auto"/>
              <w:left w:val="single" w:sz="4" w:space="0" w:color="auto"/>
              <w:bottom w:val="single" w:sz="4" w:space="0" w:color="auto"/>
              <w:right w:val="single" w:sz="4" w:space="0" w:color="auto"/>
            </w:tcBorders>
            <w:vAlign w:val="bottom"/>
            <w:hideMark/>
          </w:tcPr>
          <w:p w:rsidR="00AA5B7C" w:rsidRPr="00855AD9" w:rsidRDefault="00AA5B7C" w:rsidP="00836349">
            <w:pPr>
              <w:jc w:val="right"/>
              <w:rPr>
                <w:color w:val="000000"/>
              </w:rPr>
            </w:pPr>
            <w:r w:rsidRPr="00855AD9">
              <w:rPr>
                <w:color w:val="000000"/>
              </w:rPr>
              <w:t>19.000</w:t>
            </w:r>
          </w:p>
        </w:tc>
        <w:tc>
          <w:tcPr>
            <w:tcW w:w="2126" w:type="dxa"/>
            <w:tcBorders>
              <w:top w:val="single" w:sz="4" w:space="0" w:color="auto"/>
              <w:left w:val="single" w:sz="4" w:space="0" w:color="auto"/>
              <w:bottom w:val="single" w:sz="4" w:space="0" w:color="auto"/>
              <w:right w:val="single" w:sz="4" w:space="0" w:color="auto"/>
            </w:tcBorders>
            <w:vAlign w:val="bottom"/>
            <w:hideMark/>
          </w:tcPr>
          <w:p w:rsidR="00AA5B7C" w:rsidRPr="00855AD9" w:rsidRDefault="00AA5B7C" w:rsidP="00836349">
            <w:pPr>
              <w:jc w:val="right"/>
              <w:rPr>
                <w:color w:val="000000"/>
              </w:rPr>
            </w:pPr>
            <w:r w:rsidRPr="00855AD9">
              <w:rPr>
                <w:color w:val="000000"/>
              </w:rPr>
              <w:t>17.160,41</w:t>
            </w:r>
          </w:p>
        </w:tc>
        <w:tc>
          <w:tcPr>
            <w:tcW w:w="1984" w:type="dxa"/>
            <w:tcBorders>
              <w:top w:val="single" w:sz="4" w:space="0" w:color="auto"/>
              <w:left w:val="single" w:sz="4" w:space="0" w:color="auto"/>
              <w:bottom w:val="single" w:sz="4" w:space="0" w:color="auto"/>
              <w:right w:val="single" w:sz="4" w:space="0" w:color="auto"/>
            </w:tcBorders>
            <w:vAlign w:val="bottom"/>
            <w:hideMark/>
          </w:tcPr>
          <w:p w:rsidR="00AA5B7C" w:rsidRPr="00855AD9" w:rsidRDefault="00AA5B7C" w:rsidP="00836349">
            <w:pPr>
              <w:jc w:val="right"/>
              <w:rPr>
                <w:color w:val="000000"/>
              </w:rPr>
            </w:pPr>
            <w:r w:rsidRPr="00855AD9">
              <w:rPr>
                <w:color w:val="000000"/>
              </w:rPr>
              <w:t>90,32</w:t>
            </w:r>
          </w:p>
        </w:tc>
      </w:tr>
      <w:tr w:rsidR="00AA5B7C" w:rsidRPr="00855AD9" w:rsidTr="00836349">
        <w:tc>
          <w:tcPr>
            <w:tcW w:w="3524" w:type="dxa"/>
            <w:tcBorders>
              <w:top w:val="single" w:sz="4" w:space="0" w:color="auto"/>
              <w:left w:val="single" w:sz="4" w:space="0" w:color="auto"/>
              <w:bottom w:val="single" w:sz="4" w:space="0" w:color="auto"/>
              <w:right w:val="single" w:sz="4" w:space="0" w:color="auto"/>
            </w:tcBorders>
            <w:hideMark/>
          </w:tcPr>
          <w:p w:rsidR="00AA5B7C" w:rsidRPr="00855AD9" w:rsidRDefault="00AA5B7C" w:rsidP="00836349">
            <w:pPr>
              <w:jc w:val="both"/>
            </w:pPr>
            <w:r w:rsidRPr="00855AD9">
              <w:t>6133 Energija i komunalne usluge</w:t>
            </w:r>
          </w:p>
        </w:tc>
        <w:tc>
          <w:tcPr>
            <w:tcW w:w="2113" w:type="dxa"/>
            <w:tcBorders>
              <w:top w:val="single" w:sz="4" w:space="0" w:color="auto"/>
              <w:left w:val="single" w:sz="4" w:space="0" w:color="auto"/>
              <w:bottom w:val="single" w:sz="4" w:space="0" w:color="auto"/>
              <w:right w:val="single" w:sz="4" w:space="0" w:color="auto"/>
            </w:tcBorders>
            <w:vAlign w:val="bottom"/>
            <w:hideMark/>
          </w:tcPr>
          <w:p w:rsidR="00AA5B7C" w:rsidRPr="00855AD9" w:rsidRDefault="00AA5B7C" w:rsidP="00836349">
            <w:pPr>
              <w:jc w:val="right"/>
              <w:rPr>
                <w:color w:val="000000"/>
              </w:rPr>
            </w:pPr>
            <w:r w:rsidRPr="00855AD9">
              <w:rPr>
                <w:color w:val="000000"/>
              </w:rPr>
              <w:t>48.000</w:t>
            </w:r>
          </w:p>
        </w:tc>
        <w:tc>
          <w:tcPr>
            <w:tcW w:w="2126" w:type="dxa"/>
            <w:tcBorders>
              <w:top w:val="single" w:sz="4" w:space="0" w:color="auto"/>
              <w:left w:val="single" w:sz="4" w:space="0" w:color="auto"/>
              <w:bottom w:val="single" w:sz="4" w:space="0" w:color="auto"/>
              <w:right w:val="single" w:sz="4" w:space="0" w:color="auto"/>
            </w:tcBorders>
            <w:vAlign w:val="bottom"/>
            <w:hideMark/>
          </w:tcPr>
          <w:p w:rsidR="00AA5B7C" w:rsidRPr="00855AD9" w:rsidRDefault="00AA5B7C" w:rsidP="00836349">
            <w:pPr>
              <w:jc w:val="right"/>
              <w:rPr>
                <w:color w:val="000000"/>
              </w:rPr>
            </w:pPr>
            <w:r w:rsidRPr="00855AD9">
              <w:rPr>
                <w:color w:val="000000"/>
              </w:rPr>
              <w:t>31.027,22</w:t>
            </w:r>
          </w:p>
        </w:tc>
        <w:tc>
          <w:tcPr>
            <w:tcW w:w="1984" w:type="dxa"/>
            <w:tcBorders>
              <w:top w:val="single" w:sz="4" w:space="0" w:color="auto"/>
              <w:left w:val="single" w:sz="4" w:space="0" w:color="auto"/>
              <w:bottom w:val="single" w:sz="4" w:space="0" w:color="auto"/>
              <w:right w:val="single" w:sz="4" w:space="0" w:color="auto"/>
            </w:tcBorders>
            <w:vAlign w:val="bottom"/>
            <w:hideMark/>
          </w:tcPr>
          <w:p w:rsidR="00AA5B7C" w:rsidRPr="00855AD9" w:rsidRDefault="00AA5B7C" w:rsidP="00836349">
            <w:pPr>
              <w:jc w:val="right"/>
              <w:rPr>
                <w:color w:val="000000"/>
              </w:rPr>
            </w:pPr>
            <w:r w:rsidRPr="00855AD9">
              <w:rPr>
                <w:color w:val="000000"/>
              </w:rPr>
              <w:t>64,64</w:t>
            </w:r>
          </w:p>
        </w:tc>
      </w:tr>
      <w:tr w:rsidR="00AA5B7C" w:rsidRPr="00855AD9" w:rsidTr="00836349">
        <w:tc>
          <w:tcPr>
            <w:tcW w:w="3524" w:type="dxa"/>
            <w:tcBorders>
              <w:top w:val="single" w:sz="4" w:space="0" w:color="auto"/>
              <w:left w:val="single" w:sz="4" w:space="0" w:color="auto"/>
              <w:bottom w:val="single" w:sz="4" w:space="0" w:color="auto"/>
              <w:right w:val="single" w:sz="4" w:space="0" w:color="auto"/>
            </w:tcBorders>
            <w:hideMark/>
          </w:tcPr>
          <w:p w:rsidR="00AA5B7C" w:rsidRPr="00855AD9" w:rsidRDefault="00AA5B7C" w:rsidP="00836349">
            <w:pPr>
              <w:jc w:val="both"/>
            </w:pPr>
            <w:r>
              <w:t>6134 Nabav</w:t>
            </w:r>
            <w:r w:rsidRPr="00855AD9">
              <w:t>a materijala</w:t>
            </w:r>
          </w:p>
        </w:tc>
        <w:tc>
          <w:tcPr>
            <w:tcW w:w="2113" w:type="dxa"/>
            <w:tcBorders>
              <w:top w:val="single" w:sz="4" w:space="0" w:color="auto"/>
              <w:left w:val="single" w:sz="4" w:space="0" w:color="auto"/>
              <w:bottom w:val="single" w:sz="4" w:space="0" w:color="auto"/>
              <w:right w:val="single" w:sz="4" w:space="0" w:color="auto"/>
            </w:tcBorders>
            <w:vAlign w:val="bottom"/>
            <w:hideMark/>
          </w:tcPr>
          <w:p w:rsidR="00AA5B7C" w:rsidRPr="00855AD9" w:rsidRDefault="00AA5B7C" w:rsidP="00836349">
            <w:pPr>
              <w:jc w:val="right"/>
              <w:rPr>
                <w:color w:val="000000"/>
              </w:rPr>
            </w:pPr>
            <w:r w:rsidRPr="00855AD9">
              <w:rPr>
                <w:color w:val="000000"/>
              </w:rPr>
              <w:t>20.000</w:t>
            </w:r>
          </w:p>
        </w:tc>
        <w:tc>
          <w:tcPr>
            <w:tcW w:w="2126" w:type="dxa"/>
            <w:tcBorders>
              <w:top w:val="single" w:sz="4" w:space="0" w:color="auto"/>
              <w:left w:val="single" w:sz="4" w:space="0" w:color="auto"/>
              <w:bottom w:val="single" w:sz="4" w:space="0" w:color="auto"/>
              <w:right w:val="single" w:sz="4" w:space="0" w:color="auto"/>
            </w:tcBorders>
            <w:vAlign w:val="bottom"/>
            <w:hideMark/>
          </w:tcPr>
          <w:p w:rsidR="00AA5B7C" w:rsidRPr="00855AD9" w:rsidRDefault="00AA5B7C" w:rsidP="00836349">
            <w:pPr>
              <w:jc w:val="right"/>
              <w:rPr>
                <w:color w:val="000000"/>
              </w:rPr>
            </w:pPr>
            <w:r w:rsidRPr="00855AD9">
              <w:rPr>
                <w:color w:val="000000"/>
              </w:rPr>
              <w:t>15.649,65</w:t>
            </w:r>
          </w:p>
        </w:tc>
        <w:tc>
          <w:tcPr>
            <w:tcW w:w="1984" w:type="dxa"/>
            <w:tcBorders>
              <w:top w:val="single" w:sz="4" w:space="0" w:color="auto"/>
              <w:left w:val="single" w:sz="4" w:space="0" w:color="auto"/>
              <w:bottom w:val="single" w:sz="4" w:space="0" w:color="auto"/>
              <w:right w:val="single" w:sz="4" w:space="0" w:color="auto"/>
            </w:tcBorders>
            <w:vAlign w:val="bottom"/>
            <w:hideMark/>
          </w:tcPr>
          <w:p w:rsidR="00AA5B7C" w:rsidRPr="00855AD9" w:rsidRDefault="00AA5B7C" w:rsidP="00836349">
            <w:pPr>
              <w:jc w:val="right"/>
              <w:rPr>
                <w:color w:val="000000"/>
              </w:rPr>
            </w:pPr>
            <w:r w:rsidRPr="00855AD9">
              <w:rPr>
                <w:color w:val="000000"/>
              </w:rPr>
              <w:t>78,25</w:t>
            </w:r>
          </w:p>
        </w:tc>
      </w:tr>
      <w:tr w:rsidR="00AA5B7C" w:rsidRPr="00855AD9" w:rsidTr="00836349">
        <w:tc>
          <w:tcPr>
            <w:tcW w:w="3524" w:type="dxa"/>
            <w:tcBorders>
              <w:top w:val="single" w:sz="4" w:space="0" w:color="auto"/>
              <w:left w:val="single" w:sz="4" w:space="0" w:color="auto"/>
              <w:bottom w:val="single" w:sz="4" w:space="0" w:color="auto"/>
              <w:right w:val="single" w:sz="4" w:space="0" w:color="auto"/>
            </w:tcBorders>
            <w:hideMark/>
          </w:tcPr>
          <w:p w:rsidR="00AA5B7C" w:rsidRPr="00855AD9" w:rsidRDefault="00AA5B7C" w:rsidP="00836349">
            <w:pPr>
              <w:jc w:val="both"/>
            </w:pPr>
            <w:r w:rsidRPr="00855AD9">
              <w:t>6135 Izdaci pr</w:t>
            </w:r>
            <w:r>
              <w:t>ij</w:t>
            </w:r>
            <w:r w:rsidRPr="00855AD9">
              <w:t>evoza i goriva</w:t>
            </w:r>
          </w:p>
        </w:tc>
        <w:tc>
          <w:tcPr>
            <w:tcW w:w="2113" w:type="dxa"/>
            <w:tcBorders>
              <w:top w:val="single" w:sz="4" w:space="0" w:color="auto"/>
              <w:left w:val="single" w:sz="4" w:space="0" w:color="auto"/>
              <w:bottom w:val="single" w:sz="4" w:space="0" w:color="auto"/>
              <w:right w:val="single" w:sz="4" w:space="0" w:color="auto"/>
            </w:tcBorders>
            <w:vAlign w:val="bottom"/>
            <w:hideMark/>
          </w:tcPr>
          <w:p w:rsidR="00AA5B7C" w:rsidRPr="00855AD9" w:rsidRDefault="00AA5B7C" w:rsidP="00836349">
            <w:pPr>
              <w:jc w:val="right"/>
              <w:rPr>
                <w:color w:val="000000"/>
              </w:rPr>
            </w:pPr>
            <w:r w:rsidRPr="00855AD9">
              <w:rPr>
                <w:color w:val="000000"/>
              </w:rPr>
              <w:t>20.000</w:t>
            </w:r>
          </w:p>
        </w:tc>
        <w:tc>
          <w:tcPr>
            <w:tcW w:w="2126" w:type="dxa"/>
            <w:tcBorders>
              <w:top w:val="single" w:sz="4" w:space="0" w:color="auto"/>
              <w:left w:val="single" w:sz="4" w:space="0" w:color="auto"/>
              <w:bottom w:val="single" w:sz="4" w:space="0" w:color="auto"/>
              <w:right w:val="single" w:sz="4" w:space="0" w:color="auto"/>
            </w:tcBorders>
            <w:vAlign w:val="bottom"/>
            <w:hideMark/>
          </w:tcPr>
          <w:p w:rsidR="00AA5B7C" w:rsidRPr="00855AD9" w:rsidRDefault="00AA5B7C" w:rsidP="00836349">
            <w:pPr>
              <w:jc w:val="right"/>
              <w:rPr>
                <w:color w:val="000000"/>
              </w:rPr>
            </w:pPr>
            <w:r w:rsidRPr="00855AD9">
              <w:rPr>
                <w:color w:val="000000"/>
              </w:rPr>
              <w:t>16.397,13</w:t>
            </w:r>
          </w:p>
        </w:tc>
        <w:tc>
          <w:tcPr>
            <w:tcW w:w="1984" w:type="dxa"/>
            <w:tcBorders>
              <w:top w:val="single" w:sz="4" w:space="0" w:color="auto"/>
              <w:left w:val="single" w:sz="4" w:space="0" w:color="auto"/>
              <w:bottom w:val="single" w:sz="4" w:space="0" w:color="auto"/>
              <w:right w:val="single" w:sz="4" w:space="0" w:color="auto"/>
            </w:tcBorders>
            <w:vAlign w:val="bottom"/>
            <w:hideMark/>
          </w:tcPr>
          <w:p w:rsidR="00AA5B7C" w:rsidRPr="00855AD9" w:rsidRDefault="00AA5B7C" w:rsidP="00836349">
            <w:pPr>
              <w:jc w:val="right"/>
              <w:rPr>
                <w:color w:val="000000"/>
              </w:rPr>
            </w:pPr>
            <w:r w:rsidRPr="00855AD9">
              <w:rPr>
                <w:color w:val="000000"/>
              </w:rPr>
              <w:t>81,99</w:t>
            </w:r>
          </w:p>
        </w:tc>
      </w:tr>
      <w:tr w:rsidR="00AA5B7C" w:rsidRPr="00855AD9" w:rsidTr="00836349">
        <w:tc>
          <w:tcPr>
            <w:tcW w:w="3524" w:type="dxa"/>
            <w:tcBorders>
              <w:top w:val="single" w:sz="4" w:space="0" w:color="auto"/>
              <w:left w:val="single" w:sz="4" w:space="0" w:color="auto"/>
              <w:bottom w:val="single" w:sz="4" w:space="0" w:color="auto"/>
              <w:right w:val="single" w:sz="4" w:space="0" w:color="auto"/>
            </w:tcBorders>
            <w:hideMark/>
          </w:tcPr>
          <w:p w:rsidR="00AA5B7C" w:rsidRPr="00855AD9" w:rsidRDefault="00AA5B7C" w:rsidP="00836349">
            <w:pPr>
              <w:jc w:val="both"/>
            </w:pPr>
            <w:r w:rsidRPr="00855AD9">
              <w:t>6136 Troškovi zakupa</w:t>
            </w:r>
          </w:p>
        </w:tc>
        <w:tc>
          <w:tcPr>
            <w:tcW w:w="2113" w:type="dxa"/>
            <w:tcBorders>
              <w:top w:val="single" w:sz="4" w:space="0" w:color="auto"/>
              <w:left w:val="single" w:sz="4" w:space="0" w:color="auto"/>
              <w:bottom w:val="single" w:sz="4" w:space="0" w:color="auto"/>
              <w:right w:val="single" w:sz="4" w:space="0" w:color="auto"/>
            </w:tcBorders>
            <w:vAlign w:val="bottom"/>
            <w:hideMark/>
          </w:tcPr>
          <w:p w:rsidR="00AA5B7C" w:rsidRPr="00855AD9" w:rsidRDefault="00AA5B7C" w:rsidP="00836349">
            <w:pPr>
              <w:jc w:val="right"/>
              <w:rPr>
                <w:color w:val="000000"/>
              </w:rPr>
            </w:pPr>
            <w:r w:rsidRPr="00855AD9">
              <w:rPr>
                <w:color w:val="000000"/>
              </w:rPr>
              <w:t>136.000</w:t>
            </w:r>
          </w:p>
        </w:tc>
        <w:tc>
          <w:tcPr>
            <w:tcW w:w="2126" w:type="dxa"/>
            <w:tcBorders>
              <w:top w:val="single" w:sz="4" w:space="0" w:color="auto"/>
              <w:left w:val="single" w:sz="4" w:space="0" w:color="auto"/>
              <w:bottom w:val="single" w:sz="4" w:space="0" w:color="auto"/>
              <w:right w:val="single" w:sz="4" w:space="0" w:color="auto"/>
            </w:tcBorders>
            <w:vAlign w:val="bottom"/>
            <w:hideMark/>
          </w:tcPr>
          <w:p w:rsidR="00AA5B7C" w:rsidRPr="00855AD9" w:rsidRDefault="00AA5B7C" w:rsidP="00836349">
            <w:pPr>
              <w:jc w:val="right"/>
              <w:rPr>
                <w:color w:val="000000"/>
              </w:rPr>
            </w:pPr>
            <w:r w:rsidRPr="00855AD9">
              <w:rPr>
                <w:color w:val="000000"/>
              </w:rPr>
              <w:t>134.944,43</w:t>
            </w:r>
          </w:p>
        </w:tc>
        <w:tc>
          <w:tcPr>
            <w:tcW w:w="1984" w:type="dxa"/>
            <w:tcBorders>
              <w:top w:val="single" w:sz="4" w:space="0" w:color="auto"/>
              <w:left w:val="single" w:sz="4" w:space="0" w:color="auto"/>
              <w:bottom w:val="single" w:sz="4" w:space="0" w:color="auto"/>
              <w:right w:val="single" w:sz="4" w:space="0" w:color="auto"/>
            </w:tcBorders>
            <w:vAlign w:val="bottom"/>
            <w:hideMark/>
          </w:tcPr>
          <w:p w:rsidR="00AA5B7C" w:rsidRPr="00855AD9" w:rsidRDefault="00AA5B7C" w:rsidP="00836349">
            <w:pPr>
              <w:jc w:val="right"/>
              <w:rPr>
                <w:color w:val="000000"/>
              </w:rPr>
            </w:pPr>
            <w:r w:rsidRPr="00855AD9">
              <w:rPr>
                <w:color w:val="000000"/>
              </w:rPr>
              <w:t>99,22</w:t>
            </w:r>
          </w:p>
        </w:tc>
      </w:tr>
      <w:tr w:rsidR="00AA5B7C" w:rsidRPr="00855AD9" w:rsidTr="00836349">
        <w:tc>
          <w:tcPr>
            <w:tcW w:w="3524" w:type="dxa"/>
            <w:tcBorders>
              <w:top w:val="single" w:sz="4" w:space="0" w:color="auto"/>
              <w:left w:val="single" w:sz="4" w:space="0" w:color="auto"/>
              <w:bottom w:val="single" w:sz="4" w:space="0" w:color="auto"/>
              <w:right w:val="single" w:sz="4" w:space="0" w:color="auto"/>
            </w:tcBorders>
            <w:hideMark/>
          </w:tcPr>
          <w:p w:rsidR="00AA5B7C" w:rsidRPr="00855AD9" w:rsidRDefault="00AA5B7C" w:rsidP="00836349">
            <w:pPr>
              <w:jc w:val="both"/>
            </w:pPr>
            <w:r w:rsidRPr="00855AD9">
              <w:t>6137 Tekuće održavanje</w:t>
            </w:r>
          </w:p>
        </w:tc>
        <w:tc>
          <w:tcPr>
            <w:tcW w:w="2113" w:type="dxa"/>
            <w:tcBorders>
              <w:top w:val="single" w:sz="4" w:space="0" w:color="auto"/>
              <w:left w:val="single" w:sz="4" w:space="0" w:color="auto"/>
              <w:bottom w:val="single" w:sz="4" w:space="0" w:color="auto"/>
              <w:right w:val="single" w:sz="4" w:space="0" w:color="auto"/>
            </w:tcBorders>
            <w:vAlign w:val="bottom"/>
            <w:hideMark/>
          </w:tcPr>
          <w:p w:rsidR="00AA5B7C" w:rsidRPr="00855AD9" w:rsidRDefault="00AA5B7C" w:rsidP="00836349">
            <w:pPr>
              <w:jc w:val="right"/>
              <w:rPr>
                <w:color w:val="000000"/>
              </w:rPr>
            </w:pPr>
            <w:r w:rsidRPr="00855AD9">
              <w:rPr>
                <w:color w:val="000000"/>
              </w:rPr>
              <w:t>19.000</w:t>
            </w:r>
          </w:p>
        </w:tc>
        <w:tc>
          <w:tcPr>
            <w:tcW w:w="2126" w:type="dxa"/>
            <w:tcBorders>
              <w:top w:val="single" w:sz="4" w:space="0" w:color="auto"/>
              <w:left w:val="single" w:sz="4" w:space="0" w:color="auto"/>
              <w:bottom w:val="single" w:sz="4" w:space="0" w:color="auto"/>
              <w:right w:val="single" w:sz="4" w:space="0" w:color="auto"/>
            </w:tcBorders>
            <w:vAlign w:val="bottom"/>
            <w:hideMark/>
          </w:tcPr>
          <w:p w:rsidR="00AA5B7C" w:rsidRPr="00855AD9" w:rsidRDefault="00AA5B7C" w:rsidP="00836349">
            <w:pPr>
              <w:jc w:val="right"/>
              <w:rPr>
                <w:color w:val="000000"/>
              </w:rPr>
            </w:pPr>
            <w:r w:rsidRPr="00855AD9">
              <w:rPr>
                <w:color w:val="000000"/>
              </w:rPr>
              <w:t>14.763,91</w:t>
            </w:r>
          </w:p>
        </w:tc>
        <w:tc>
          <w:tcPr>
            <w:tcW w:w="1984" w:type="dxa"/>
            <w:tcBorders>
              <w:top w:val="single" w:sz="4" w:space="0" w:color="auto"/>
              <w:left w:val="single" w:sz="4" w:space="0" w:color="auto"/>
              <w:bottom w:val="single" w:sz="4" w:space="0" w:color="auto"/>
              <w:right w:val="single" w:sz="4" w:space="0" w:color="auto"/>
            </w:tcBorders>
            <w:vAlign w:val="bottom"/>
            <w:hideMark/>
          </w:tcPr>
          <w:p w:rsidR="00AA5B7C" w:rsidRPr="00855AD9" w:rsidRDefault="00AA5B7C" w:rsidP="00836349">
            <w:pPr>
              <w:jc w:val="right"/>
              <w:rPr>
                <w:color w:val="000000"/>
              </w:rPr>
            </w:pPr>
            <w:r w:rsidRPr="00855AD9">
              <w:rPr>
                <w:color w:val="000000"/>
              </w:rPr>
              <w:t>77,70</w:t>
            </w:r>
          </w:p>
        </w:tc>
      </w:tr>
      <w:tr w:rsidR="00AA5B7C" w:rsidRPr="00855AD9" w:rsidTr="00836349">
        <w:tc>
          <w:tcPr>
            <w:tcW w:w="3524" w:type="dxa"/>
            <w:tcBorders>
              <w:top w:val="single" w:sz="4" w:space="0" w:color="auto"/>
              <w:left w:val="single" w:sz="4" w:space="0" w:color="auto"/>
              <w:bottom w:val="single" w:sz="4" w:space="0" w:color="auto"/>
              <w:right w:val="single" w:sz="4" w:space="0" w:color="auto"/>
            </w:tcBorders>
            <w:hideMark/>
          </w:tcPr>
          <w:p w:rsidR="00AA5B7C" w:rsidRPr="00855AD9" w:rsidRDefault="00AA5B7C" w:rsidP="00836349">
            <w:pPr>
              <w:jc w:val="both"/>
            </w:pPr>
            <w:r w:rsidRPr="00855AD9">
              <w:t>6138 Osiguranje i platni promet</w:t>
            </w:r>
          </w:p>
        </w:tc>
        <w:tc>
          <w:tcPr>
            <w:tcW w:w="2113" w:type="dxa"/>
            <w:tcBorders>
              <w:top w:val="single" w:sz="4" w:space="0" w:color="auto"/>
              <w:left w:val="single" w:sz="4" w:space="0" w:color="auto"/>
              <w:bottom w:val="single" w:sz="4" w:space="0" w:color="auto"/>
              <w:right w:val="single" w:sz="4" w:space="0" w:color="auto"/>
            </w:tcBorders>
            <w:vAlign w:val="bottom"/>
            <w:hideMark/>
          </w:tcPr>
          <w:p w:rsidR="00AA5B7C" w:rsidRPr="00855AD9" w:rsidRDefault="00AA5B7C" w:rsidP="00836349">
            <w:pPr>
              <w:jc w:val="right"/>
              <w:rPr>
                <w:color w:val="000000"/>
              </w:rPr>
            </w:pPr>
            <w:r w:rsidRPr="00855AD9">
              <w:rPr>
                <w:color w:val="000000"/>
              </w:rPr>
              <w:t>4.000</w:t>
            </w:r>
          </w:p>
        </w:tc>
        <w:tc>
          <w:tcPr>
            <w:tcW w:w="2126" w:type="dxa"/>
            <w:tcBorders>
              <w:top w:val="single" w:sz="4" w:space="0" w:color="auto"/>
              <w:left w:val="single" w:sz="4" w:space="0" w:color="auto"/>
              <w:bottom w:val="single" w:sz="4" w:space="0" w:color="auto"/>
              <w:right w:val="single" w:sz="4" w:space="0" w:color="auto"/>
            </w:tcBorders>
            <w:vAlign w:val="bottom"/>
            <w:hideMark/>
          </w:tcPr>
          <w:p w:rsidR="00AA5B7C" w:rsidRPr="00855AD9" w:rsidRDefault="00AA5B7C" w:rsidP="00836349">
            <w:pPr>
              <w:jc w:val="right"/>
              <w:rPr>
                <w:color w:val="000000"/>
              </w:rPr>
            </w:pPr>
            <w:r w:rsidRPr="00855AD9">
              <w:rPr>
                <w:color w:val="000000"/>
              </w:rPr>
              <w:t>3.693,39</w:t>
            </w:r>
          </w:p>
        </w:tc>
        <w:tc>
          <w:tcPr>
            <w:tcW w:w="1984" w:type="dxa"/>
            <w:tcBorders>
              <w:top w:val="single" w:sz="4" w:space="0" w:color="auto"/>
              <w:left w:val="single" w:sz="4" w:space="0" w:color="auto"/>
              <w:bottom w:val="single" w:sz="4" w:space="0" w:color="auto"/>
              <w:right w:val="single" w:sz="4" w:space="0" w:color="auto"/>
            </w:tcBorders>
            <w:vAlign w:val="bottom"/>
            <w:hideMark/>
          </w:tcPr>
          <w:p w:rsidR="00AA5B7C" w:rsidRPr="00855AD9" w:rsidRDefault="00AA5B7C" w:rsidP="00836349">
            <w:pPr>
              <w:jc w:val="right"/>
              <w:rPr>
                <w:color w:val="000000"/>
              </w:rPr>
            </w:pPr>
            <w:r w:rsidRPr="00855AD9">
              <w:rPr>
                <w:color w:val="000000"/>
              </w:rPr>
              <w:t>92,33</w:t>
            </w:r>
          </w:p>
        </w:tc>
      </w:tr>
      <w:tr w:rsidR="00AA5B7C" w:rsidRPr="00855AD9" w:rsidTr="00836349">
        <w:tc>
          <w:tcPr>
            <w:tcW w:w="3524" w:type="dxa"/>
            <w:tcBorders>
              <w:top w:val="single" w:sz="4" w:space="0" w:color="auto"/>
              <w:left w:val="single" w:sz="4" w:space="0" w:color="auto"/>
              <w:bottom w:val="single" w:sz="4" w:space="0" w:color="auto"/>
              <w:right w:val="single" w:sz="4" w:space="0" w:color="auto"/>
            </w:tcBorders>
            <w:hideMark/>
          </w:tcPr>
          <w:p w:rsidR="00AA5B7C" w:rsidRPr="00855AD9" w:rsidRDefault="00AA5B7C" w:rsidP="00836349">
            <w:pPr>
              <w:jc w:val="both"/>
            </w:pPr>
            <w:r w:rsidRPr="00855AD9">
              <w:t>6139 Ugovorne usluge</w:t>
            </w:r>
          </w:p>
        </w:tc>
        <w:tc>
          <w:tcPr>
            <w:tcW w:w="2113" w:type="dxa"/>
            <w:tcBorders>
              <w:top w:val="single" w:sz="4" w:space="0" w:color="auto"/>
              <w:left w:val="single" w:sz="4" w:space="0" w:color="auto"/>
              <w:bottom w:val="single" w:sz="4" w:space="0" w:color="auto"/>
              <w:right w:val="single" w:sz="4" w:space="0" w:color="auto"/>
            </w:tcBorders>
            <w:vAlign w:val="bottom"/>
            <w:hideMark/>
          </w:tcPr>
          <w:p w:rsidR="00AA5B7C" w:rsidRPr="00855AD9" w:rsidRDefault="00AA5B7C" w:rsidP="00836349">
            <w:pPr>
              <w:jc w:val="right"/>
              <w:rPr>
                <w:color w:val="000000"/>
              </w:rPr>
            </w:pPr>
            <w:r w:rsidRPr="00855AD9">
              <w:rPr>
                <w:color w:val="000000"/>
              </w:rPr>
              <w:t>23.500</w:t>
            </w:r>
          </w:p>
        </w:tc>
        <w:tc>
          <w:tcPr>
            <w:tcW w:w="2126" w:type="dxa"/>
            <w:tcBorders>
              <w:top w:val="single" w:sz="4" w:space="0" w:color="auto"/>
              <w:left w:val="single" w:sz="4" w:space="0" w:color="auto"/>
              <w:bottom w:val="single" w:sz="4" w:space="0" w:color="auto"/>
              <w:right w:val="single" w:sz="4" w:space="0" w:color="auto"/>
            </w:tcBorders>
            <w:vAlign w:val="bottom"/>
            <w:hideMark/>
          </w:tcPr>
          <w:p w:rsidR="00AA5B7C" w:rsidRPr="00855AD9" w:rsidRDefault="00AA5B7C" w:rsidP="00836349">
            <w:pPr>
              <w:jc w:val="right"/>
              <w:rPr>
                <w:color w:val="000000"/>
              </w:rPr>
            </w:pPr>
            <w:r w:rsidRPr="00855AD9">
              <w:rPr>
                <w:color w:val="000000"/>
              </w:rPr>
              <w:t>21.462,61</w:t>
            </w:r>
          </w:p>
        </w:tc>
        <w:tc>
          <w:tcPr>
            <w:tcW w:w="1984" w:type="dxa"/>
            <w:tcBorders>
              <w:top w:val="single" w:sz="4" w:space="0" w:color="auto"/>
              <w:left w:val="single" w:sz="4" w:space="0" w:color="auto"/>
              <w:bottom w:val="single" w:sz="4" w:space="0" w:color="auto"/>
              <w:right w:val="single" w:sz="4" w:space="0" w:color="auto"/>
            </w:tcBorders>
            <w:vAlign w:val="bottom"/>
            <w:hideMark/>
          </w:tcPr>
          <w:p w:rsidR="00AA5B7C" w:rsidRPr="00855AD9" w:rsidRDefault="00AA5B7C" w:rsidP="00836349">
            <w:pPr>
              <w:jc w:val="right"/>
              <w:rPr>
                <w:color w:val="000000"/>
              </w:rPr>
            </w:pPr>
            <w:r w:rsidRPr="00855AD9">
              <w:rPr>
                <w:color w:val="000000"/>
              </w:rPr>
              <w:t>91,33</w:t>
            </w:r>
          </w:p>
        </w:tc>
      </w:tr>
      <w:tr w:rsidR="00AA5B7C" w:rsidRPr="00855AD9" w:rsidTr="00836349">
        <w:trPr>
          <w:trHeight w:val="500"/>
        </w:trPr>
        <w:tc>
          <w:tcPr>
            <w:tcW w:w="3524" w:type="dxa"/>
            <w:tcBorders>
              <w:top w:val="single" w:sz="4" w:space="0" w:color="auto"/>
              <w:left w:val="single" w:sz="4" w:space="0" w:color="auto"/>
              <w:bottom w:val="single" w:sz="4" w:space="0" w:color="auto"/>
              <w:right w:val="single" w:sz="4" w:space="0" w:color="auto"/>
            </w:tcBorders>
            <w:shd w:val="clear" w:color="auto" w:fill="D6E3BC" w:themeFill="accent3" w:themeFillTint="66"/>
            <w:hideMark/>
          </w:tcPr>
          <w:p w:rsidR="00AA5B7C" w:rsidRPr="00855AD9" w:rsidRDefault="00AA5B7C" w:rsidP="00836349">
            <w:pPr>
              <w:jc w:val="both"/>
              <w:rPr>
                <w:b/>
              </w:rPr>
            </w:pPr>
            <w:r w:rsidRPr="00855AD9">
              <w:rPr>
                <w:b/>
              </w:rPr>
              <w:t>Tekući izdaci:</w:t>
            </w:r>
          </w:p>
        </w:tc>
        <w:tc>
          <w:tcPr>
            <w:tcW w:w="2113" w:type="dxa"/>
            <w:tcBorders>
              <w:top w:val="single" w:sz="4" w:space="0" w:color="auto"/>
              <w:left w:val="single" w:sz="4" w:space="0" w:color="auto"/>
              <w:bottom w:val="single" w:sz="4" w:space="0" w:color="auto"/>
              <w:right w:val="single" w:sz="4" w:space="0" w:color="auto"/>
            </w:tcBorders>
            <w:shd w:val="clear" w:color="auto" w:fill="D6E3BC" w:themeFill="accent3" w:themeFillTint="66"/>
            <w:hideMark/>
          </w:tcPr>
          <w:p w:rsidR="00AA5B7C" w:rsidRPr="00855AD9" w:rsidRDefault="00AA5B7C" w:rsidP="00836349">
            <w:pPr>
              <w:jc w:val="right"/>
              <w:rPr>
                <w:b/>
              </w:rPr>
            </w:pPr>
            <w:r w:rsidRPr="00855AD9">
              <w:rPr>
                <w:b/>
              </w:rPr>
              <w:t>1.479.000</w:t>
            </w:r>
          </w:p>
        </w:tc>
        <w:tc>
          <w:tcPr>
            <w:tcW w:w="2126" w:type="dxa"/>
            <w:tcBorders>
              <w:top w:val="single" w:sz="4" w:space="0" w:color="auto"/>
              <w:left w:val="single" w:sz="4" w:space="0" w:color="auto"/>
              <w:bottom w:val="single" w:sz="4" w:space="0" w:color="auto"/>
              <w:right w:val="single" w:sz="4" w:space="0" w:color="auto"/>
            </w:tcBorders>
            <w:shd w:val="clear" w:color="auto" w:fill="D6E3BC" w:themeFill="accent3" w:themeFillTint="66"/>
            <w:hideMark/>
          </w:tcPr>
          <w:p w:rsidR="00AA5B7C" w:rsidRPr="00855AD9" w:rsidRDefault="00AA5B7C" w:rsidP="00836349">
            <w:pPr>
              <w:jc w:val="right"/>
              <w:rPr>
                <w:b/>
              </w:rPr>
            </w:pPr>
            <w:r w:rsidRPr="00855AD9">
              <w:rPr>
                <w:b/>
              </w:rPr>
              <w:t>1.312.893</w:t>
            </w:r>
          </w:p>
        </w:tc>
        <w:tc>
          <w:tcPr>
            <w:tcW w:w="1984" w:type="dxa"/>
            <w:tcBorders>
              <w:top w:val="single" w:sz="4" w:space="0" w:color="auto"/>
              <w:left w:val="single" w:sz="4" w:space="0" w:color="auto"/>
              <w:bottom w:val="single" w:sz="4" w:space="0" w:color="auto"/>
              <w:right w:val="single" w:sz="4" w:space="0" w:color="auto"/>
            </w:tcBorders>
            <w:shd w:val="clear" w:color="auto" w:fill="D6E3BC" w:themeFill="accent3" w:themeFillTint="66"/>
            <w:hideMark/>
          </w:tcPr>
          <w:p w:rsidR="00AA5B7C" w:rsidRPr="00855AD9" w:rsidRDefault="00AA5B7C" w:rsidP="00836349">
            <w:pPr>
              <w:jc w:val="right"/>
              <w:rPr>
                <w:b/>
              </w:rPr>
            </w:pPr>
            <w:r w:rsidRPr="00855AD9">
              <w:rPr>
                <w:b/>
              </w:rPr>
              <w:t>88,77</w:t>
            </w:r>
          </w:p>
        </w:tc>
      </w:tr>
      <w:tr w:rsidR="00AA5B7C" w:rsidRPr="00855AD9" w:rsidTr="00836349">
        <w:trPr>
          <w:trHeight w:val="438"/>
        </w:trPr>
        <w:tc>
          <w:tcPr>
            <w:tcW w:w="3524" w:type="dxa"/>
            <w:tcBorders>
              <w:top w:val="single" w:sz="4" w:space="0" w:color="auto"/>
              <w:left w:val="single" w:sz="4" w:space="0" w:color="auto"/>
              <w:bottom w:val="single" w:sz="4" w:space="0" w:color="auto"/>
              <w:right w:val="single" w:sz="4" w:space="0" w:color="auto"/>
            </w:tcBorders>
            <w:shd w:val="clear" w:color="auto" w:fill="D6E3BC" w:themeFill="accent3" w:themeFillTint="66"/>
            <w:hideMark/>
          </w:tcPr>
          <w:p w:rsidR="00AA5B7C" w:rsidRPr="00855AD9" w:rsidRDefault="00AA5B7C" w:rsidP="00836349">
            <w:pPr>
              <w:jc w:val="both"/>
              <w:rPr>
                <w:b/>
              </w:rPr>
            </w:pPr>
            <w:r w:rsidRPr="00855AD9">
              <w:rPr>
                <w:b/>
              </w:rPr>
              <w:t>Kapitalni izdaci:</w:t>
            </w:r>
          </w:p>
        </w:tc>
        <w:tc>
          <w:tcPr>
            <w:tcW w:w="2113" w:type="dxa"/>
            <w:tcBorders>
              <w:top w:val="single" w:sz="4" w:space="0" w:color="auto"/>
              <w:left w:val="single" w:sz="4" w:space="0" w:color="auto"/>
              <w:bottom w:val="single" w:sz="4" w:space="0" w:color="auto"/>
              <w:right w:val="single" w:sz="4" w:space="0" w:color="auto"/>
            </w:tcBorders>
            <w:shd w:val="clear" w:color="auto" w:fill="D6E3BC" w:themeFill="accent3" w:themeFillTint="66"/>
            <w:hideMark/>
          </w:tcPr>
          <w:p w:rsidR="00AA5B7C" w:rsidRPr="00855AD9" w:rsidRDefault="00AA5B7C" w:rsidP="00836349">
            <w:pPr>
              <w:jc w:val="right"/>
              <w:rPr>
                <w:b/>
              </w:rPr>
            </w:pPr>
            <w:r w:rsidRPr="00855AD9">
              <w:rPr>
                <w:b/>
              </w:rPr>
              <w:t>0</w:t>
            </w:r>
          </w:p>
        </w:tc>
        <w:tc>
          <w:tcPr>
            <w:tcW w:w="2126" w:type="dxa"/>
            <w:tcBorders>
              <w:top w:val="single" w:sz="4" w:space="0" w:color="auto"/>
              <w:left w:val="single" w:sz="4" w:space="0" w:color="auto"/>
              <w:bottom w:val="single" w:sz="4" w:space="0" w:color="auto"/>
              <w:right w:val="single" w:sz="4" w:space="0" w:color="auto"/>
            </w:tcBorders>
            <w:shd w:val="clear" w:color="auto" w:fill="D6E3BC" w:themeFill="accent3" w:themeFillTint="66"/>
            <w:hideMark/>
          </w:tcPr>
          <w:p w:rsidR="00AA5B7C" w:rsidRPr="00855AD9" w:rsidRDefault="00AA5B7C" w:rsidP="00836349">
            <w:pPr>
              <w:jc w:val="right"/>
              <w:rPr>
                <w:b/>
              </w:rPr>
            </w:pPr>
            <w:r w:rsidRPr="00855AD9">
              <w:rPr>
                <w:b/>
              </w:rPr>
              <w:t>0</w:t>
            </w:r>
          </w:p>
        </w:tc>
        <w:tc>
          <w:tcPr>
            <w:tcW w:w="1984" w:type="dxa"/>
            <w:tcBorders>
              <w:top w:val="single" w:sz="4" w:space="0" w:color="auto"/>
              <w:left w:val="single" w:sz="4" w:space="0" w:color="auto"/>
              <w:bottom w:val="single" w:sz="4" w:space="0" w:color="auto"/>
              <w:right w:val="single" w:sz="4" w:space="0" w:color="auto"/>
            </w:tcBorders>
            <w:shd w:val="clear" w:color="auto" w:fill="D6E3BC" w:themeFill="accent3" w:themeFillTint="66"/>
            <w:hideMark/>
          </w:tcPr>
          <w:p w:rsidR="00AA5B7C" w:rsidRPr="00855AD9" w:rsidRDefault="00AA5B7C" w:rsidP="00836349">
            <w:pPr>
              <w:jc w:val="right"/>
              <w:rPr>
                <w:b/>
              </w:rPr>
            </w:pPr>
            <w:r w:rsidRPr="00855AD9">
              <w:rPr>
                <w:b/>
              </w:rPr>
              <w:t>0,00</w:t>
            </w:r>
          </w:p>
        </w:tc>
      </w:tr>
      <w:tr w:rsidR="00AA5B7C" w:rsidRPr="00855AD9" w:rsidTr="00836349">
        <w:trPr>
          <w:trHeight w:val="274"/>
        </w:trPr>
        <w:tc>
          <w:tcPr>
            <w:tcW w:w="3524" w:type="dxa"/>
            <w:tcBorders>
              <w:top w:val="single" w:sz="4" w:space="0" w:color="auto"/>
              <w:left w:val="single" w:sz="4" w:space="0" w:color="auto"/>
              <w:bottom w:val="single" w:sz="4" w:space="0" w:color="auto"/>
              <w:right w:val="single" w:sz="4" w:space="0" w:color="auto"/>
            </w:tcBorders>
            <w:shd w:val="clear" w:color="auto" w:fill="FABF8F" w:themeFill="accent6" w:themeFillTint="99"/>
          </w:tcPr>
          <w:p w:rsidR="00AA5B7C" w:rsidRPr="00855AD9" w:rsidRDefault="00AA5B7C" w:rsidP="00836349">
            <w:pPr>
              <w:jc w:val="both"/>
              <w:rPr>
                <w:b/>
              </w:rPr>
            </w:pPr>
          </w:p>
          <w:p w:rsidR="00AA5B7C" w:rsidRPr="00855AD9" w:rsidRDefault="00AA5B7C" w:rsidP="00836349">
            <w:pPr>
              <w:jc w:val="both"/>
              <w:rPr>
                <w:b/>
              </w:rPr>
            </w:pPr>
            <w:r w:rsidRPr="00855AD9">
              <w:rPr>
                <w:b/>
              </w:rPr>
              <w:t>UKUPNO:</w:t>
            </w:r>
          </w:p>
        </w:tc>
        <w:tc>
          <w:tcPr>
            <w:tcW w:w="2113" w:type="dxa"/>
            <w:tcBorders>
              <w:top w:val="single" w:sz="4" w:space="0" w:color="auto"/>
              <w:left w:val="single" w:sz="4" w:space="0" w:color="auto"/>
              <w:bottom w:val="single" w:sz="4" w:space="0" w:color="auto"/>
              <w:right w:val="single" w:sz="4" w:space="0" w:color="auto"/>
            </w:tcBorders>
            <w:shd w:val="clear" w:color="auto" w:fill="FABF8F" w:themeFill="accent6" w:themeFillTint="99"/>
          </w:tcPr>
          <w:p w:rsidR="00AA5B7C" w:rsidRPr="00855AD9" w:rsidRDefault="00AA5B7C" w:rsidP="00836349">
            <w:pPr>
              <w:tabs>
                <w:tab w:val="center" w:pos="782"/>
                <w:tab w:val="right" w:pos="1564"/>
              </w:tabs>
              <w:jc w:val="right"/>
              <w:rPr>
                <w:b/>
              </w:rPr>
            </w:pPr>
          </w:p>
          <w:p w:rsidR="00AA5B7C" w:rsidRPr="00855AD9" w:rsidRDefault="00AA5B7C" w:rsidP="00836349">
            <w:pPr>
              <w:tabs>
                <w:tab w:val="center" w:pos="782"/>
                <w:tab w:val="right" w:pos="1564"/>
              </w:tabs>
              <w:jc w:val="right"/>
              <w:rPr>
                <w:b/>
              </w:rPr>
            </w:pPr>
            <w:r w:rsidRPr="00855AD9">
              <w:rPr>
                <w:b/>
              </w:rPr>
              <w:t>1.479.000</w:t>
            </w:r>
          </w:p>
        </w:tc>
        <w:tc>
          <w:tcPr>
            <w:tcW w:w="2126" w:type="dxa"/>
            <w:tcBorders>
              <w:top w:val="single" w:sz="4" w:space="0" w:color="auto"/>
              <w:left w:val="single" w:sz="4" w:space="0" w:color="auto"/>
              <w:bottom w:val="single" w:sz="4" w:space="0" w:color="auto"/>
              <w:right w:val="single" w:sz="4" w:space="0" w:color="auto"/>
            </w:tcBorders>
            <w:shd w:val="clear" w:color="auto" w:fill="FABF8F" w:themeFill="accent6" w:themeFillTint="99"/>
          </w:tcPr>
          <w:p w:rsidR="00AA5B7C" w:rsidRPr="00855AD9" w:rsidRDefault="00AA5B7C" w:rsidP="00836349">
            <w:pPr>
              <w:jc w:val="right"/>
              <w:rPr>
                <w:b/>
              </w:rPr>
            </w:pPr>
          </w:p>
          <w:p w:rsidR="00AA5B7C" w:rsidRPr="00855AD9" w:rsidRDefault="00AA5B7C" w:rsidP="00836349">
            <w:pPr>
              <w:jc w:val="right"/>
              <w:rPr>
                <w:b/>
              </w:rPr>
            </w:pPr>
            <w:r w:rsidRPr="00855AD9">
              <w:rPr>
                <w:b/>
              </w:rPr>
              <w:t>1.312.893</w:t>
            </w:r>
          </w:p>
        </w:tc>
        <w:tc>
          <w:tcPr>
            <w:tcW w:w="1984" w:type="dxa"/>
            <w:tcBorders>
              <w:top w:val="single" w:sz="4" w:space="0" w:color="auto"/>
              <w:left w:val="single" w:sz="4" w:space="0" w:color="auto"/>
              <w:bottom w:val="single" w:sz="4" w:space="0" w:color="auto"/>
              <w:right w:val="single" w:sz="4" w:space="0" w:color="auto"/>
            </w:tcBorders>
            <w:shd w:val="clear" w:color="auto" w:fill="FABF8F" w:themeFill="accent6" w:themeFillTint="99"/>
          </w:tcPr>
          <w:p w:rsidR="00AA5B7C" w:rsidRPr="00855AD9" w:rsidRDefault="00AA5B7C" w:rsidP="00836349">
            <w:pPr>
              <w:jc w:val="right"/>
              <w:rPr>
                <w:b/>
              </w:rPr>
            </w:pPr>
          </w:p>
          <w:p w:rsidR="00AA5B7C" w:rsidRPr="00855AD9" w:rsidRDefault="00AA5B7C" w:rsidP="00836349">
            <w:pPr>
              <w:jc w:val="right"/>
              <w:rPr>
                <w:b/>
              </w:rPr>
            </w:pPr>
            <w:r w:rsidRPr="00855AD9">
              <w:rPr>
                <w:b/>
              </w:rPr>
              <w:t>88,77</w:t>
            </w:r>
          </w:p>
        </w:tc>
      </w:tr>
    </w:tbl>
    <w:p w:rsidR="00836349" w:rsidRDefault="00836349" w:rsidP="00836349">
      <w:pPr>
        <w:jc w:val="both"/>
        <w:rPr>
          <w:rFonts w:eastAsia="Calibri"/>
        </w:rPr>
      </w:pPr>
    </w:p>
    <w:p w:rsidR="00AA5B7C" w:rsidRPr="00855AD9" w:rsidRDefault="00AA5B7C" w:rsidP="00836349">
      <w:pPr>
        <w:jc w:val="both"/>
        <w:rPr>
          <w:rFonts w:eastAsia="Calibri"/>
          <w:b/>
          <w:bCs/>
        </w:rPr>
      </w:pPr>
      <w:r w:rsidRPr="00855AD9">
        <w:rPr>
          <w:rFonts w:eastAsia="Calibri"/>
          <w:b/>
          <w:bCs/>
        </w:rPr>
        <w:t>J</w:t>
      </w:r>
      <w:r>
        <w:rPr>
          <w:rFonts w:eastAsia="Calibri"/>
          <w:b/>
          <w:bCs/>
        </w:rPr>
        <w:t>avne nabav</w:t>
      </w:r>
      <w:r w:rsidRPr="00855AD9">
        <w:rPr>
          <w:rFonts w:eastAsia="Calibri"/>
          <w:b/>
          <w:bCs/>
        </w:rPr>
        <w:t>e A</w:t>
      </w:r>
      <w:r>
        <w:rPr>
          <w:rFonts w:eastAsia="Calibri"/>
          <w:b/>
          <w:bCs/>
        </w:rPr>
        <w:t>gencije za policijsku potporu</w:t>
      </w:r>
    </w:p>
    <w:p w:rsidR="00AA5B7C" w:rsidRPr="00855AD9" w:rsidRDefault="00AA5B7C" w:rsidP="00AA5B7C">
      <w:pPr>
        <w:jc w:val="both"/>
        <w:rPr>
          <w:rFonts w:eastAsia="Calibri"/>
          <w:b/>
          <w:bCs/>
        </w:rPr>
      </w:pPr>
    </w:p>
    <w:p w:rsidR="00AA5B7C" w:rsidRPr="00855AD9" w:rsidRDefault="00AA5B7C" w:rsidP="00AA5B7C">
      <w:pPr>
        <w:tabs>
          <w:tab w:val="left" w:pos="2760"/>
        </w:tabs>
        <w:jc w:val="both"/>
        <w:rPr>
          <w:rFonts w:eastAsia="Calibri"/>
          <w:b/>
        </w:rPr>
      </w:pPr>
      <w:r w:rsidRPr="00855AD9">
        <w:rPr>
          <w:rFonts w:eastAsia="Calibri"/>
          <w:b/>
        </w:rPr>
        <w:t>U tabelarnom pregledu prikaza</w:t>
      </w:r>
      <w:r>
        <w:rPr>
          <w:rFonts w:eastAsia="Calibri"/>
          <w:b/>
        </w:rPr>
        <w:t>na je realizacija javnih nabava s</w:t>
      </w:r>
      <w:r w:rsidRPr="00855AD9">
        <w:rPr>
          <w:rFonts w:eastAsia="Calibri"/>
          <w:b/>
        </w:rPr>
        <w:t xml:space="preserve"> 25.</w:t>
      </w:r>
      <w:r>
        <w:rPr>
          <w:rFonts w:eastAsia="Calibri"/>
          <w:b/>
        </w:rPr>
        <w:t xml:space="preserve"> </w:t>
      </w:r>
      <w:r w:rsidRPr="00855AD9">
        <w:rPr>
          <w:rFonts w:eastAsia="Calibri"/>
          <w:b/>
        </w:rPr>
        <w:t>12. 2014.</w:t>
      </w:r>
      <w:r>
        <w:rPr>
          <w:rFonts w:eastAsia="Calibri"/>
          <w:b/>
        </w:rPr>
        <w:t xml:space="preserve"> </w:t>
      </w:r>
      <w:r w:rsidRPr="00855AD9">
        <w:rPr>
          <w:rFonts w:eastAsia="Calibri"/>
          <w:b/>
        </w:rPr>
        <w:t>godine</w:t>
      </w:r>
    </w:p>
    <w:tbl>
      <w:tblPr>
        <w:tblW w:w="1060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96"/>
        <w:gridCol w:w="1272"/>
        <w:gridCol w:w="1272"/>
        <w:gridCol w:w="1272"/>
        <w:gridCol w:w="1271"/>
        <w:gridCol w:w="1272"/>
        <w:gridCol w:w="1274"/>
        <w:gridCol w:w="1272"/>
      </w:tblGrid>
      <w:tr w:rsidR="00AA5B7C" w:rsidRPr="00855AD9" w:rsidTr="00836349">
        <w:trPr>
          <w:trHeight w:val="475"/>
        </w:trPr>
        <w:tc>
          <w:tcPr>
            <w:tcW w:w="1696" w:type="dxa"/>
            <w:vMerge w:val="restart"/>
            <w:tcBorders>
              <w:top w:val="single" w:sz="4" w:space="0" w:color="auto"/>
              <w:left w:val="single" w:sz="4" w:space="0" w:color="auto"/>
              <w:bottom w:val="single" w:sz="6" w:space="0" w:color="auto"/>
              <w:right w:val="single" w:sz="4" w:space="0" w:color="auto"/>
            </w:tcBorders>
            <w:vAlign w:val="center"/>
          </w:tcPr>
          <w:p w:rsidR="00AA5B7C" w:rsidRPr="00855AD9" w:rsidRDefault="00AA5B7C" w:rsidP="00836349">
            <w:pPr>
              <w:tabs>
                <w:tab w:val="left" w:pos="2760"/>
              </w:tabs>
              <w:rPr>
                <w:rFonts w:eastAsia="Calibri"/>
                <w:b/>
              </w:rPr>
            </w:pPr>
            <w:r>
              <w:rPr>
                <w:rFonts w:eastAsia="Calibri"/>
                <w:b/>
              </w:rPr>
              <w:t>Prikaz izvršenih nabava</w:t>
            </w:r>
            <w:r w:rsidRPr="00855AD9">
              <w:rPr>
                <w:rFonts w:eastAsia="Calibri"/>
                <w:b/>
              </w:rPr>
              <w:t xml:space="preserve"> po ekonomskim kategorijama</w:t>
            </w:r>
          </w:p>
        </w:tc>
        <w:tc>
          <w:tcPr>
            <w:tcW w:w="1272" w:type="dxa"/>
            <w:vMerge w:val="restart"/>
            <w:tcBorders>
              <w:top w:val="single" w:sz="4" w:space="0" w:color="auto"/>
              <w:left w:val="single" w:sz="4" w:space="0" w:color="auto"/>
              <w:bottom w:val="single" w:sz="6" w:space="0" w:color="auto"/>
              <w:right w:val="single" w:sz="4" w:space="0" w:color="auto"/>
            </w:tcBorders>
            <w:vAlign w:val="center"/>
          </w:tcPr>
          <w:p w:rsidR="00AA5B7C" w:rsidRPr="00855AD9" w:rsidRDefault="00AA5B7C" w:rsidP="00836349">
            <w:pPr>
              <w:tabs>
                <w:tab w:val="left" w:pos="2760"/>
              </w:tabs>
              <w:jc w:val="center"/>
              <w:rPr>
                <w:rFonts w:eastAsia="Calibri"/>
                <w:b/>
              </w:rPr>
            </w:pPr>
          </w:p>
          <w:p w:rsidR="00AA5B7C" w:rsidRPr="00855AD9" w:rsidRDefault="00AA5B7C" w:rsidP="00836349">
            <w:pPr>
              <w:tabs>
                <w:tab w:val="left" w:pos="2760"/>
              </w:tabs>
              <w:jc w:val="center"/>
              <w:rPr>
                <w:rFonts w:eastAsia="Calibri"/>
                <w:b/>
              </w:rPr>
            </w:pPr>
            <w:r>
              <w:rPr>
                <w:rFonts w:eastAsia="Calibri"/>
                <w:b/>
              </w:rPr>
              <w:t>Planirana sredstva za nabav</w:t>
            </w:r>
            <w:r w:rsidRPr="00855AD9">
              <w:rPr>
                <w:rFonts w:eastAsia="Calibri"/>
                <w:b/>
              </w:rPr>
              <w:t>e</w:t>
            </w:r>
          </w:p>
        </w:tc>
        <w:tc>
          <w:tcPr>
            <w:tcW w:w="6361" w:type="dxa"/>
            <w:gridSpan w:val="5"/>
            <w:tcBorders>
              <w:top w:val="single" w:sz="4" w:space="0" w:color="auto"/>
              <w:left w:val="single" w:sz="4" w:space="0" w:color="auto"/>
              <w:bottom w:val="single" w:sz="4" w:space="0" w:color="auto"/>
              <w:right w:val="single" w:sz="4" w:space="0" w:color="auto"/>
            </w:tcBorders>
            <w:hideMark/>
          </w:tcPr>
          <w:p w:rsidR="00AA5B7C" w:rsidRPr="00855AD9" w:rsidRDefault="00AA5B7C" w:rsidP="00836349">
            <w:pPr>
              <w:tabs>
                <w:tab w:val="left" w:pos="2760"/>
              </w:tabs>
              <w:jc w:val="center"/>
              <w:rPr>
                <w:rFonts w:eastAsia="Calibri"/>
                <w:b/>
              </w:rPr>
            </w:pPr>
            <w:r>
              <w:rPr>
                <w:rFonts w:eastAsia="Calibri"/>
                <w:b/>
              </w:rPr>
              <w:t>Realizirano</w:t>
            </w:r>
          </w:p>
        </w:tc>
        <w:tc>
          <w:tcPr>
            <w:tcW w:w="1272" w:type="dxa"/>
            <w:vMerge w:val="restart"/>
            <w:tcBorders>
              <w:top w:val="single" w:sz="4" w:space="0" w:color="auto"/>
              <w:left w:val="single" w:sz="4" w:space="0" w:color="auto"/>
              <w:bottom w:val="single" w:sz="6" w:space="0" w:color="auto"/>
              <w:right w:val="single" w:sz="4" w:space="0" w:color="auto"/>
            </w:tcBorders>
          </w:tcPr>
          <w:p w:rsidR="00AA5B7C" w:rsidRPr="00855AD9" w:rsidRDefault="00AA5B7C" w:rsidP="00836349">
            <w:pPr>
              <w:tabs>
                <w:tab w:val="left" w:pos="2760"/>
              </w:tabs>
              <w:jc w:val="center"/>
              <w:rPr>
                <w:rFonts w:eastAsia="Calibri"/>
                <w:b/>
              </w:rPr>
            </w:pPr>
          </w:p>
          <w:p w:rsidR="00AA5B7C" w:rsidRPr="00855AD9" w:rsidRDefault="00AA5B7C" w:rsidP="00836349">
            <w:pPr>
              <w:tabs>
                <w:tab w:val="left" w:pos="2760"/>
              </w:tabs>
              <w:jc w:val="center"/>
              <w:rPr>
                <w:rFonts w:eastAsia="Calibri"/>
                <w:b/>
              </w:rPr>
            </w:pPr>
          </w:p>
          <w:p w:rsidR="00AA5B7C" w:rsidRPr="00855AD9" w:rsidRDefault="00AA5B7C" w:rsidP="00836349">
            <w:pPr>
              <w:tabs>
                <w:tab w:val="left" w:pos="2760"/>
              </w:tabs>
              <w:jc w:val="center"/>
              <w:rPr>
                <w:rFonts w:eastAsia="Calibri"/>
                <w:b/>
              </w:rPr>
            </w:pPr>
            <w:r>
              <w:rPr>
                <w:rFonts w:eastAsia="Calibri"/>
                <w:b/>
              </w:rPr>
              <w:t>Indeks</w:t>
            </w:r>
          </w:p>
        </w:tc>
      </w:tr>
      <w:tr w:rsidR="00AA5B7C" w:rsidRPr="00855AD9" w:rsidTr="00836349">
        <w:trPr>
          <w:trHeight w:val="1193"/>
        </w:trPr>
        <w:tc>
          <w:tcPr>
            <w:tcW w:w="1696" w:type="dxa"/>
            <w:vMerge/>
            <w:tcBorders>
              <w:top w:val="single" w:sz="4" w:space="0" w:color="auto"/>
              <w:left w:val="single" w:sz="4" w:space="0" w:color="auto"/>
              <w:bottom w:val="single" w:sz="6" w:space="0" w:color="auto"/>
              <w:right w:val="single" w:sz="4" w:space="0" w:color="auto"/>
            </w:tcBorders>
            <w:vAlign w:val="center"/>
            <w:hideMark/>
          </w:tcPr>
          <w:p w:rsidR="00AA5B7C" w:rsidRPr="00855AD9" w:rsidRDefault="00AA5B7C" w:rsidP="00836349">
            <w:pPr>
              <w:tabs>
                <w:tab w:val="left" w:pos="2760"/>
              </w:tabs>
              <w:rPr>
                <w:rFonts w:eastAsia="Calibri"/>
                <w:b/>
              </w:rPr>
            </w:pPr>
          </w:p>
        </w:tc>
        <w:tc>
          <w:tcPr>
            <w:tcW w:w="1272" w:type="dxa"/>
            <w:vMerge/>
            <w:tcBorders>
              <w:top w:val="single" w:sz="4" w:space="0" w:color="auto"/>
              <w:left w:val="single" w:sz="4" w:space="0" w:color="auto"/>
              <w:bottom w:val="single" w:sz="6" w:space="0" w:color="auto"/>
              <w:right w:val="single" w:sz="4" w:space="0" w:color="auto"/>
            </w:tcBorders>
            <w:vAlign w:val="center"/>
            <w:hideMark/>
          </w:tcPr>
          <w:p w:rsidR="00AA5B7C" w:rsidRPr="00855AD9" w:rsidRDefault="00AA5B7C" w:rsidP="00836349">
            <w:pPr>
              <w:tabs>
                <w:tab w:val="left" w:pos="2760"/>
              </w:tabs>
              <w:rPr>
                <w:rFonts w:eastAsia="Calibri"/>
                <w:b/>
              </w:rPr>
            </w:pPr>
          </w:p>
        </w:tc>
        <w:tc>
          <w:tcPr>
            <w:tcW w:w="1272" w:type="dxa"/>
            <w:tcBorders>
              <w:top w:val="single" w:sz="4" w:space="0" w:color="auto"/>
              <w:left w:val="single" w:sz="4" w:space="0" w:color="auto"/>
              <w:bottom w:val="single" w:sz="6" w:space="0" w:color="auto"/>
              <w:right w:val="single" w:sz="4" w:space="0" w:color="auto"/>
            </w:tcBorders>
            <w:vAlign w:val="center"/>
          </w:tcPr>
          <w:p w:rsidR="00AA5B7C" w:rsidRPr="00855AD9" w:rsidRDefault="00AA5B7C" w:rsidP="00836349">
            <w:pPr>
              <w:tabs>
                <w:tab w:val="left" w:pos="2760"/>
              </w:tabs>
              <w:jc w:val="both"/>
              <w:rPr>
                <w:rFonts w:eastAsia="Calibri"/>
                <w:b/>
              </w:rPr>
            </w:pPr>
            <w:r w:rsidRPr="00855AD9">
              <w:rPr>
                <w:rFonts w:eastAsia="Calibri"/>
                <w:b/>
              </w:rPr>
              <w:t>Direktni sporazum</w:t>
            </w:r>
          </w:p>
        </w:tc>
        <w:tc>
          <w:tcPr>
            <w:tcW w:w="1272" w:type="dxa"/>
            <w:tcBorders>
              <w:top w:val="single" w:sz="4" w:space="0" w:color="auto"/>
              <w:left w:val="single" w:sz="4" w:space="0" w:color="auto"/>
              <w:bottom w:val="single" w:sz="6" w:space="0" w:color="auto"/>
              <w:right w:val="single" w:sz="4" w:space="0" w:color="auto"/>
            </w:tcBorders>
            <w:vAlign w:val="center"/>
          </w:tcPr>
          <w:p w:rsidR="00AA5B7C" w:rsidRPr="00855AD9" w:rsidRDefault="00AA5B7C" w:rsidP="00836349">
            <w:pPr>
              <w:tabs>
                <w:tab w:val="left" w:pos="2760"/>
              </w:tabs>
              <w:jc w:val="both"/>
              <w:rPr>
                <w:rFonts w:eastAsia="Calibri"/>
                <w:b/>
              </w:rPr>
            </w:pPr>
            <w:r w:rsidRPr="00855AD9">
              <w:rPr>
                <w:rFonts w:eastAsia="Calibri"/>
                <w:b/>
              </w:rPr>
              <w:t>Konkurentski postupak</w:t>
            </w:r>
          </w:p>
        </w:tc>
        <w:tc>
          <w:tcPr>
            <w:tcW w:w="1271" w:type="dxa"/>
            <w:tcBorders>
              <w:top w:val="single" w:sz="4" w:space="0" w:color="auto"/>
              <w:left w:val="single" w:sz="4" w:space="0" w:color="auto"/>
              <w:bottom w:val="single" w:sz="6" w:space="0" w:color="auto"/>
              <w:right w:val="single" w:sz="4" w:space="0" w:color="auto"/>
            </w:tcBorders>
            <w:vAlign w:val="center"/>
          </w:tcPr>
          <w:p w:rsidR="00AA5B7C" w:rsidRPr="00855AD9" w:rsidRDefault="00AA5B7C" w:rsidP="00836349">
            <w:pPr>
              <w:tabs>
                <w:tab w:val="left" w:pos="2760"/>
              </w:tabs>
              <w:jc w:val="both"/>
              <w:rPr>
                <w:rFonts w:eastAsia="Calibri"/>
                <w:b/>
              </w:rPr>
            </w:pPr>
          </w:p>
          <w:p w:rsidR="00AA5B7C" w:rsidRPr="00855AD9" w:rsidRDefault="00AA5B7C" w:rsidP="00836349">
            <w:pPr>
              <w:tabs>
                <w:tab w:val="left" w:pos="2760"/>
              </w:tabs>
              <w:jc w:val="both"/>
              <w:rPr>
                <w:rFonts w:eastAsia="Calibri"/>
                <w:b/>
              </w:rPr>
            </w:pPr>
            <w:r w:rsidRPr="00855AD9">
              <w:rPr>
                <w:rFonts w:eastAsia="Calibri"/>
                <w:b/>
              </w:rPr>
              <w:t>Otvoreni postupak</w:t>
            </w:r>
          </w:p>
        </w:tc>
        <w:tc>
          <w:tcPr>
            <w:tcW w:w="1272" w:type="dxa"/>
            <w:tcBorders>
              <w:top w:val="single" w:sz="4" w:space="0" w:color="auto"/>
              <w:left w:val="single" w:sz="4" w:space="0" w:color="auto"/>
              <w:bottom w:val="single" w:sz="6" w:space="0" w:color="auto"/>
              <w:right w:val="single" w:sz="4" w:space="0" w:color="auto"/>
            </w:tcBorders>
            <w:vAlign w:val="center"/>
            <w:hideMark/>
          </w:tcPr>
          <w:p w:rsidR="00AA5B7C" w:rsidRPr="00855AD9" w:rsidRDefault="00AA5B7C" w:rsidP="00836349">
            <w:pPr>
              <w:tabs>
                <w:tab w:val="left" w:pos="2760"/>
              </w:tabs>
              <w:jc w:val="both"/>
              <w:rPr>
                <w:rFonts w:eastAsia="Calibri"/>
                <w:b/>
              </w:rPr>
            </w:pPr>
            <w:r w:rsidRPr="00855AD9">
              <w:rPr>
                <w:rFonts w:eastAsia="Calibri"/>
                <w:b/>
              </w:rPr>
              <w:t>Pregovarački postupak</w:t>
            </w:r>
          </w:p>
        </w:tc>
        <w:tc>
          <w:tcPr>
            <w:tcW w:w="1272" w:type="dxa"/>
            <w:tcBorders>
              <w:top w:val="single" w:sz="4" w:space="0" w:color="auto"/>
              <w:left w:val="single" w:sz="4" w:space="0" w:color="auto"/>
              <w:bottom w:val="single" w:sz="6" w:space="0" w:color="auto"/>
              <w:right w:val="single" w:sz="4" w:space="0" w:color="auto"/>
            </w:tcBorders>
            <w:vAlign w:val="center"/>
          </w:tcPr>
          <w:p w:rsidR="00AA5B7C" w:rsidRPr="00855AD9" w:rsidRDefault="00AA5B7C" w:rsidP="00836349">
            <w:pPr>
              <w:tabs>
                <w:tab w:val="left" w:pos="2760"/>
              </w:tabs>
              <w:jc w:val="both"/>
              <w:rPr>
                <w:rFonts w:eastAsia="Calibri"/>
                <w:b/>
              </w:rPr>
            </w:pPr>
            <w:r w:rsidRPr="00855AD9">
              <w:rPr>
                <w:rFonts w:eastAsia="Calibri"/>
                <w:b/>
              </w:rPr>
              <w:t>Ukupno</w:t>
            </w:r>
          </w:p>
        </w:tc>
        <w:tc>
          <w:tcPr>
            <w:tcW w:w="1272" w:type="dxa"/>
            <w:vMerge/>
            <w:tcBorders>
              <w:top w:val="single" w:sz="4" w:space="0" w:color="auto"/>
              <w:left w:val="single" w:sz="4" w:space="0" w:color="auto"/>
              <w:bottom w:val="single" w:sz="6" w:space="0" w:color="auto"/>
              <w:right w:val="single" w:sz="4" w:space="0" w:color="auto"/>
            </w:tcBorders>
            <w:vAlign w:val="center"/>
            <w:hideMark/>
          </w:tcPr>
          <w:p w:rsidR="00AA5B7C" w:rsidRPr="00855AD9" w:rsidRDefault="00AA5B7C" w:rsidP="00836349">
            <w:pPr>
              <w:tabs>
                <w:tab w:val="left" w:pos="2760"/>
              </w:tabs>
              <w:rPr>
                <w:rFonts w:eastAsia="Calibri"/>
                <w:b/>
              </w:rPr>
            </w:pPr>
          </w:p>
        </w:tc>
      </w:tr>
      <w:tr w:rsidR="00AA5B7C" w:rsidRPr="00855AD9" w:rsidTr="00836349">
        <w:trPr>
          <w:trHeight w:val="356"/>
        </w:trPr>
        <w:tc>
          <w:tcPr>
            <w:tcW w:w="1696" w:type="dxa"/>
            <w:tcBorders>
              <w:top w:val="single" w:sz="6" w:space="0" w:color="auto"/>
              <w:left w:val="single" w:sz="4" w:space="0" w:color="auto"/>
              <w:bottom w:val="single" w:sz="4" w:space="0" w:color="auto"/>
              <w:right w:val="single" w:sz="4" w:space="0" w:color="auto"/>
            </w:tcBorders>
            <w:hideMark/>
          </w:tcPr>
          <w:p w:rsidR="00AA5B7C" w:rsidRPr="00855AD9" w:rsidRDefault="00AA5B7C" w:rsidP="00836349">
            <w:pPr>
              <w:tabs>
                <w:tab w:val="left" w:pos="2760"/>
              </w:tabs>
              <w:rPr>
                <w:rFonts w:eastAsia="Calibri"/>
                <w:b/>
              </w:rPr>
            </w:pPr>
            <w:r w:rsidRPr="00855AD9">
              <w:rPr>
                <w:rFonts w:eastAsia="Calibri"/>
                <w:b/>
              </w:rPr>
              <w:t>1</w:t>
            </w:r>
          </w:p>
        </w:tc>
        <w:tc>
          <w:tcPr>
            <w:tcW w:w="1272" w:type="dxa"/>
            <w:tcBorders>
              <w:top w:val="single" w:sz="6" w:space="0" w:color="auto"/>
              <w:left w:val="single" w:sz="4" w:space="0" w:color="auto"/>
              <w:bottom w:val="single" w:sz="4" w:space="0" w:color="auto"/>
              <w:right w:val="single" w:sz="4" w:space="0" w:color="auto"/>
            </w:tcBorders>
            <w:hideMark/>
          </w:tcPr>
          <w:p w:rsidR="00AA5B7C" w:rsidRPr="00855AD9" w:rsidRDefault="00AA5B7C" w:rsidP="00836349">
            <w:pPr>
              <w:tabs>
                <w:tab w:val="left" w:pos="2760"/>
              </w:tabs>
              <w:rPr>
                <w:rFonts w:eastAsia="Calibri"/>
                <w:b/>
              </w:rPr>
            </w:pPr>
            <w:r w:rsidRPr="00855AD9">
              <w:rPr>
                <w:rFonts w:eastAsia="Calibri"/>
                <w:b/>
              </w:rPr>
              <w:t>2</w:t>
            </w:r>
          </w:p>
        </w:tc>
        <w:tc>
          <w:tcPr>
            <w:tcW w:w="1272" w:type="dxa"/>
            <w:tcBorders>
              <w:top w:val="single" w:sz="6" w:space="0" w:color="auto"/>
              <w:left w:val="single" w:sz="4" w:space="0" w:color="auto"/>
              <w:bottom w:val="single" w:sz="4" w:space="0" w:color="auto"/>
              <w:right w:val="single" w:sz="4" w:space="0" w:color="auto"/>
            </w:tcBorders>
            <w:vAlign w:val="center"/>
            <w:hideMark/>
          </w:tcPr>
          <w:p w:rsidR="00AA5B7C" w:rsidRPr="00855AD9" w:rsidRDefault="00AA5B7C" w:rsidP="00836349">
            <w:pPr>
              <w:tabs>
                <w:tab w:val="left" w:pos="2760"/>
              </w:tabs>
              <w:rPr>
                <w:rFonts w:eastAsia="Calibri"/>
                <w:b/>
              </w:rPr>
            </w:pPr>
            <w:r w:rsidRPr="00855AD9">
              <w:rPr>
                <w:rFonts w:eastAsia="Calibri"/>
                <w:b/>
              </w:rPr>
              <w:t>3</w:t>
            </w:r>
          </w:p>
        </w:tc>
        <w:tc>
          <w:tcPr>
            <w:tcW w:w="1272" w:type="dxa"/>
            <w:tcBorders>
              <w:top w:val="single" w:sz="6" w:space="0" w:color="auto"/>
              <w:left w:val="single" w:sz="4" w:space="0" w:color="auto"/>
              <w:bottom w:val="single" w:sz="4" w:space="0" w:color="auto"/>
              <w:right w:val="single" w:sz="4" w:space="0" w:color="auto"/>
            </w:tcBorders>
            <w:vAlign w:val="center"/>
            <w:hideMark/>
          </w:tcPr>
          <w:p w:rsidR="00AA5B7C" w:rsidRPr="00855AD9" w:rsidRDefault="00AA5B7C" w:rsidP="00836349">
            <w:pPr>
              <w:tabs>
                <w:tab w:val="left" w:pos="2760"/>
              </w:tabs>
              <w:rPr>
                <w:rFonts w:eastAsia="Calibri"/>
                <w:b/>
              </w:rPr>
            </w:pPr>
            <w:r w:rsidRPr="00855AD9">
              <w:rPr>
                <w:rFonts w:eastAsia="Calibri"/>
                <w:b/>
              </w:rPr>
              <w:t>4</w:t>
            </w:r>
          </w:p>
        </w:tc>
        <w:tc>
          <w:tcPr>
            <w:tcW w:w="1271" w:type="dxa"/>
            <w:tcBorders>
              <w:top w:val="single" w:sz="6" w:space="0" w:color="auto"/>
              <w:left w:val="single" w:sz="4" w:space="0" w:color="auto"/>
              <w:bottom w:val="single" w:sz="4" w:space="0" w:color="auto"/>
              <w:right w:val="single" w:sz="4" w:space="0" w:color="auto"/>
            </w:tcBorders>
            <w:vAlign w:val="center"/>
            <w:hideMark/>
          </w:tcPr>
          <w:p w:rsidR="00AA5B7C" w:rsidRPr="00855AD9" w:rsidRDefault="00AA5B7C" w:rsidP="00836349">
            <w:pPr>
              <w:tabs>
                <w:tab w:val="left" w:pos="2760"/>
              </w:tabs>
              <w:rPr>
                <w:rFonts w:eastAsia="Calibri"/>
                <w:b/>
              </w:rPr>
            </w:pPr>
            <w:r w:rsidRPr="00855AD9">
              <w:rPr>
                <w:rFonts w:eastAsia="Calibri"/>
                <w:b/>
              </w:rPr>
              <w:t>5</w:t>
            </w:r>
          </w:p>
        </w:tc>
        <w:tc>
          <w:tcPr>
            <w:tcW w:w="1272" w:type="dxa"/>
            <w:tcBorders>
              <w:top w:val="single" w:sz="6" w:space="0" w:color="auto"/>
              <w:left w:val="single" w:sz="4" w:space="0" w:color="auto"/>
              <w:bottom w:val="single" w:sz="4" w:space="0" w:color="auto"/>
              <w:right w:val="single" w:sz="4" w:space="0" w:color="auto"/>
            </w:tcBorders>
            <w:vAlign w:val="center"/>
            <w:hideMark/>
          </w:tcPr>
          <w:p w:rsidR="00AA5B7C" w:rsidRPr="00855AD9" w:rsidRDefault="00AA5B7C" w:rsidP="00836349">
            <w:pPr>
              <w:tabs>
                <w:tab w:val="left" w:pos="2760"/>
              </w:tabs>
              <w:rPr>
                <w:rFonts w:eastAsia="Calibri"/>
                <w:b/>
              </w:rPr>
            </w:pPr>
            <w:r w:rsidRPr="00855AD9">
              <w:rPr>
                <w:rFonts w:eastAsia="Calibri"/>
                <w:b/>
              </w:rPr>
              <w:t>6</w:t>
            </w:r>
          </w:p>
        </w:tc>
        <w:tc>
          <w:tcPr>
            <w:tcW w:w="1272" w:type="dxa"/>
            <w:tcBorders>
              <w:top w:val="single" w:sz="6" w:space="0" w:color="auto"/>
              <w:left w:val="single" w:sz="4" w:space="0" w:color="auto"/>
              <w:bottom w:val="single" w:sz="4" w:space="0" w:color="auto"/>
              <w:right w:val="single" w:sz="4" w:space="0" w:color="auto"/>
            </w:tcBorders>
            <w:vAlign w:val="center"/>
            <w:hideMark/>
          </w:tcPr>
          <w:p w:rsidR="00AA5B7C" w:rsidRPr="00855AD9" w:rsidRDefault="00AA5B7C" w:rsidP="00836349">
            <w:pPr>
              <w:tabs>
                <w:tab w:val="left" w:pos="2760"/>
              </w:tabs>
              <w:jc w:val="center"/>
              <w:rPr>
                <w:rFonts w:eastAsia="Calibri"/>
                <w:b/>
              </w:rPr>
            </w:pPr>
            <w:r w:rsidRPr="00855AD9">
              <w:rPr>
                <w:rFonts w:eastAsia="Calibri"/>
                <w:b/>
              </w:rPr>
              <w:t>7</w:t>
            </w:r>
          </w:p>
        </w:tc>
        <w:tc>
          <w:tcPr>
            <w:tcW w:w="1272" w:type="dxa"/>
            <w:tcBorders>
              <w:top w:val="single" w:sz="6" w:space="0" w:color="auto"/>
              <w:left w:val="single" w:sz="4" w:space="0" w:color="auto"/>
              <w:bottom w:val="single" w:sz="4" w:space="0" w:color="auto"/>
              <w:right w:val="single" w:sz="4" w:space="0" w:color="auto"/>
            </w:tcBorders>
            <w:hideMark/>
          </w:tcPr>
          <w:p w:rsidR="00AA5B7C" w:rsidRPr="00855AD9" w:rsidRDefault="00AA5B7C" w:rsidP="00836349">
            <w:pPr>
              <w:tabs>
                <w:tab w:val="left" w:pos="2760"/>
              </w:tabs>
              <w:rPr>
                <w:rFonts w:eastAsia="Calibri"/>
                <w:b/>
              </w:rPr>
            </w:pPr>
            <w:r w:rsidRPr="00855AD9">
              <w:rPr>
                <w:rFonts w:eastAsia="Calibri"/>
                <w:b/>
              </w:rPr>
              <w:t>8=7/2*100</w:t>
            </w:r>
          </w:p>
        </w:tc>
      </w:tr>
      <w:tr w:rsidR="00AA5B7C" w:rsidRPr="00855AD9" w:rsidTr="00836349">
        <w:trPr>
          <w:trHeight w:val="610"/>
        </w:trPr>
        <w:tc>
          <w:tcPr>
            <w:tcW w:w="1696" w:type="dxa"/>
            <w:tcBorders>
              <w:top w:val="single" w:sz="4" w:space="0" w:color="auto"/>
              <w:left w:val="single" w:sz="4" w:space="0" w:color="auto"/>
              <w:bottom w:val="single" w:sz="4" w:space="0" w:color="auto"/>
              <w:right w:val="single" w:sz="4" w:space="0" w:color="auto"/>
            </w:tcBorders>
          </w:tcPr>
          <w:p w:rsidR="00AA5B7C" w:rsidRPr="00855AD9" w:rsidRDefault="00AA5B7C" w:rsidP="00836349">
            <w:pPr>
              <w:tabs>
                <w:tab w:val="left" w:pos="2760"/>
              </w:tabs>
              <w:rPr>
                <w:rFonts w:eastAsia="Calibri"/>
              </w:rPr>
            </w:pPr>
            <w:r w:rsidRPr="00855AD9">
              <w:rPr>
                <w:rFonts w:eastAsia="Calibri"/>
              </w:rPr>
              <w:t xml:space="preserve">Putni troškovi </w:t>
            </w:r>
          </w:p>
        </w:tc>
        <w:tc>
          <w:tcPr>
            <w:tcW w:w="1272" w:type="dxa"/>
            <w:tcBorders>
              <w:top w:val="single" w:sz="4" w:space="0" w:color="auto"/>
              <w:left w:val="single" w:sz="4" w:space="0" w:color="auto"/>
              <w:bottom w:val="single" w:sz="4" w:space="0" w:color="auto"/>
              <w:right w:val="single" w:sz="4" w:space="0" w:color="auto"/>
            </w:tcBorders>
            <w:vAlign w:val="center"/>
            <w:hideMark/>
          </w:tcPr>
          <w:p w:rsidR="00AA5B7C" w:rsidRPr="00855AD9" w:rsidRDefault="00AA5B7C" w:rsidP="00836349">
            <w:pPr>
              <w:tabs>
                <w:tab w:val="left" w:pos="2760"/>
              </w:tabs>
              <w:jc w:val="center"/>
              <w:rPr>
                <w:rFonts w:eastAsia="Calibri"/>
              </w:rPr>
            </w:pPr>
            <w:r w:rsidRPr="00855AD9">
              <w:rPr>
                <w:rFonts w:eastAsia="Calibri"/>
              </w:rPr>
              <w:t>25.800</w:t>
            </w:r>
          </w:p>
        </w:tc>
        <w:tc>
          <w:tcPr>
            <w:tcW w:w="1272" w:type="dxa"/>
            <w:tcBorders>
              <w:top w:val="single" w:sz="4" w:space="0" w:color="auto"/>
              <w:left w:val="single" w:sz="4" w:space="0" w:color="auto"/>
              <w:bottom w:val="single" w:sz="4" w:space="0" w:color="auto"/>
              <w:right w:val="single" w:sz="4" w:space="0" w:color="auto"/>
            </w:tcBorders>
            <w:vAlign w:val="center"/>
            <w:hideMark/>
          </w:tcPr>
          <w:p w:rsidR="00AA5B7C" w:rsidRPr="00855AD9" w:rsidRDefault="00AA5B7C" w:rsidP="00836349">
            <w:pPr>
              <w:tabs>
                <w:tab w:val="left" w:pos="315"/>
                <w:tab w:val="center" w:pos="530"/>
                <w:tab w:val="left" w:pos="2760"/>
              </w:tabs>
              <w:jc w:val="center"/>
              <w:rPr>
                <w:rFonts w:eastAsia="Calibri"/>
              </w:rPr>
            </w:pPr>
            <w:r w:rsidRPr="00855AD9">
              <w:rPr>
                <w:rFonts w:eastAsia="Calibri"/>
              </w:rPr>
              <w:t>7.963</w:t>
            </w:r>
          </w:p>
        </w:tc>
        <w:tc>
          <w:tcPr>
            <w:tcW w:w="1272" w:type="dxa"/>
            <w:tcBorders>
              <w:top w:val="single" w:sz="4" w:space="0" w:color="auto"/>
              <w:left w:val="single" w:sz="4" w:space="0" w:color="auto"/>
              <w:bottom w:val="single" w:sz="4" w:space="0" w:color="auto"/>
              <w:right w:val="single" w:sz="4" w:space="0" w:color="auto"/>
            </w:tcBorders>
            <w:vAlign w:val="center"/>
          </w:tcPr>
          <w:p w:rsidR="00AA5B7C" w:rsidRPr="00855AD9" w:rsidRDefault="00AA5B7C" w:rsidP="00836349">
            <w:pPr>
              <w:tabs>
                <w:tab w:val="left" w:pos="2760"/>
              </w:tabs>
              <w:jc w:val="center"/>
              <w:rPr>
                <w:rFonts w:eastAsia="Calibri"/>
              </w:rPr>
            </w:pPr>
          </w:p>
        </w:tc>
        <w:tc>
          <w:tcPr>
            <w:tcW w:w="1271" w:type="dxa"/>
            <w:tcBorders>
              <w:top w:val="single" w:sz="4" w:space="0" w:color="auto"/>
              <w:left w:val="single" w:sz="4" w:space="0" w:color="auto"/>
              <w:bottom w:val="single" w:sz="4" w:space="0" w:color="auto"/>
              <w:right w:val="single" w:sz="4" w:space="0" w:color="auto"/>
            </w:tcBorders>
            <w:vAlign w:val="center"/>
            <w:hideMark/>
          </w:tcPr>
          <w:p w:rsidR="00AA5B7C" w:rsidRPr="00855AD9" w:rsidRDefault="00AA5B7C" w:rsidP="00836349">
            <w:pPr>
              <w:tabs>
                <w:tab w:val="left" w:pos="2760"/>
              </w:tabs>
              <w:jc w:val="center"/>
              <w:rPr>
                <w:rFonts w:eastAsia="Calibri"/>
                <w:bCs/>
              </w:rPr>
            </w:pPr>
            <w:r w:rsidRPr="00855AD9">
              <w:rPr>
                <w:rFonts w:eastAsia="Calibri"/>
                <w:bCs/>
              </w:rPr>
              <w:t>14.534</w:t>
            </w:r>
          </w:p>
        </w:tc>
        <w:tc>
          <w:tcPr>
            <w:tcW w:w="1272" w:type="dxa"/>
            <w:tcBorders>
              <w:top w:val="single" w:sz="4" w:space="0" w:color="auto"/>
              <w:left w:val="single" w:sz="4" w:space="0" w:color="auto"/>
              <w:bottom w:val="single" w:sz="4" w:space="0" w:color="auto"/>
              <w:right w:val="single" w:sz="4" w:space="0" w:color="auto"/>
            </w:tcBorders>
            <w:vAlign w:val="center"/>
          </w:tcPr>
          <w:p w:rsidR="00AA5B7C" w:rsidRPr="00855AD9" w:rsidRDefault="00AA5B7C" w:rsidP="00836349">
            <w:pPr>
              <w:tabs>
                <w:tab w:val="left" w:pos="2760"/>
              </w:tabs>
              <w:jc w:val="center"/>
              <w:rPr>
                <w:rFonts w:eastAsia="Calibri"/>
                <w:bCs/>
              </w:rPr>
            </w:pPr>
          </w:p>
        </w:tc>
        <w:tc>
          <w:tcPr>
            <w:tcW w:w="1272" w:type="dxa"/>
            <w:tcBorders>
              <w:top w:val="single" w:sz="4" w:space="0" w:color="auto"/>
              <w:left w:val="single" w:sz="4" w:space="0" w:color="auto"/>
              <w:bottom w:val="single" w:sz="4" w:space="0" w:color="auto"/>
              <w:right w:val="single" w:sz="4" w:space="0" w:color="auto"/>
            </w:tcBorders>
            <w:vAlign w:val="center"/>
            <w:hideMark/>
          </w:tcPr>
          <w:p w:rsidR="00AA5B7C" w:rsidRPr="00855AD9" w:rsidRDefault="00AA5B7C" w:rsidP="00836349">
            <w:pPr>
              <w:tabs>
                <w:tab w:val="left" w:pos="2760"/>
              </w:tabs>
              <w:jc w:val="center"/>
              <w:rPr>
                <w:rFonts w:eastAsia="Calibri"/>
                <w:bCs/>
              </w:rPr>
            </w:pPr>
            <w:r w:rsidRPr="00855AD9">
              <w:rPr>
                <w:rFonts w:eastAsia="Calibri"/>
                <w:bCs/>
              </w:rPr>
              <w:t>22.497</w:t>
            </w:r>
          </w:p>
        </w:tc>
        <w:tc>
          <w:tcPr>
            <w:tcW w:w="1272" w:type="dxa"/>
            <w:tcBorders>
              <w:top w:val="single" w:sz="4" w:space="0" w:color="auto"/>
              <w:left w:val="single" w:sz="4" w:space="0" w:color="auto"/>
              <w:bottom w:val="single" w:sz="4" w:space="0" w:color="auto"/>
              <w:right w:val="single" w:sz="4" w:space="0" w:color="auto"/>
            </w:tcBorders>
            <w:hideMark/>
          </w:tcPr>
          <w:p w:rsidR="00AA5B7C" w:rsidRPr="00855AD9" w:rsidRDefault="00AA5B7C" w:rsidP="00836349">
            <w:pPr>
              <w:tabs>
                <w:tab w:val="left" w:pos="2760"/>
              </w:tabs>
              <w:jc w:val="center"/>
              <w:rPr>
                <w:rFonts w:eastAsia="Calibri"/>
              </w:rPr>
            </w:pPr>
            <w:r w:rsidRPr="00855AD9">
              <w:rPr>
                <w:rFonts w:eastAsia="Calibri"/>
              </w:rPr>
              <w:t>87,19</w:t>
            </w:r>
          </w:p>
        </w:tc>
      </w:tr>
      <w:tr w:rsidR="00AA5B7C" w:rsidRPr="00855AD9" w:rsidTr="00836349">
        <w:trPr>
          <w:trHeight w:val="840"/>
        </w:trPr>
        <w:tc>
          <w:tcPr>
            <w:tcW w:w="1696" w:type="dxa"/>
            <w:tcBorders>
              <w:top w:val="single" w:sz="4" w:space="0" w:color="auto"/>
              <w:left w:val="single" w:sz="4" w:space="0" w:color="auto"/>
              <w:bottom w:val="single" w:sz="4" w:space="0" w:color="auto"/>
              <w:right w:val="single" w:sz="4" w:space="0" w:color="auto"/>
            </w:tcBorders>
            <w:hideMark/>
          </w:tcPr>
          <w:p w:rsidR="00AA5B7C" w:rsidRPr="00855AD9" w:rsidRDefault="00AA5B7C" w:rsidP="00836349">
            <w:pPr>
              <w:tabs>
                <w:tab w:val="left" w:pos="2760"/>
              </w:tabs>
              <w:rPr>
                <w:rFonts w:eastAsia="Calibri"/>
              </w:rPr>
            </w:pPr>
            <w:r w:rsidRPr="00855AD9">
              <w:rPr>
                <w:rFonts w:eastAsia="Calibri"/>
              </w:rPr>
              <w:t xml:space="preserve">Telefonske i poštanske usluge </w:t>
            </w:r>
          </w:p>
        </w:tc>
        <w:tc>
          <w:tcPr>
            <w:tcW w:w="1272" w:type="dxa"/>
            <w:tcBorders>
              <w:top w:val="single" w:sz="4" w:space="0" w:color="auto"/>
              <w:left w:val="single" w:sz="4" w:space="0" w:color="auto"/>
              <w:bottom w:val="single" w:sz="4" w:space="0" w:color="auto"/>
              <w:right w:val="single" w:sz="4" w:space="0" w:color="auto"/>
            </w:tcBorders>
            <w:hideMark/>
          </w:tcPr>
          <w:p w:rsidR="00AA5B7C" w:rsidRPr="00855AD9" w:rsidRDefault="00AA5B7C" w:rsidP="00836349">
            <w:pPr>
              <w:tabs>
                <w:tab w:val="left" w:pos="2760"/>
              </w:tabs>
              <w:jc w:val="center"/>
              <w:rPr>
                <w:rFonts w:eastAsia="Calibri"/>
              </w:rPr>
            </w:pPr>
            <w:r w:rsidRPr="00855AD9">
              <w:rPr>
                <w:rFonts w:eastAsia="Calibri"/>
              </w:rPr>
              <w:t>19.000</w:t>
            </w:r>
          </w:p>
        </w:tc>
        <w:tc>
          <w:tcPr>
            <w:tcW w:w="1272" w:type="dxa"/>
            <w:tcBorders>
              <w:top w:val="single" w:sz="4" w:space="0" w:color="auto"/>
              <w:left w:val="single" w:sz="4" w:space="0" w:color="auto"/>
              <w:bottom w:val="single" w:sz="4" w:space="0" w:color="auto"/>
              <w:right w:val="single" w:sz="4" w:space="0" w:color="auto"/>
            </w:tcBorders>
            <w:hideMark/>
          </w:tcPr>
          <w:p w:rsidR="00AA5B7C" w:rsidRPr="00855AD9" w:rsidRDefault="00AA5B7C" w:rsidP="00836349">
            <w:pPr>
              <w:tabs>
                <w:tab w:val="left" w:pos="2760"/>
              </w:tabs>
              <w:jc w:val="center"/>
              <w:rPr>
                <w:rFonts w:eastAsia="Calibri"/>
              </w:rPr>
            </w:pPr>
            <w:r w:rsidRPr="00855AD9">
              <w:rPr>
                <w:rFonts w:eastAsia="Calibri"/>
              </w:rPr>
              <w:t>1.379</w:t>
            </w:r>
          </w:p>
        </w:tc>
        <w:tc>
          <w:tcPr>
            <w:tcW w:w="1272" w:type="dxa"/>
            <w:tcBorders>
              <w:top w:val="single" w:sz="4" w:space="0" w:color="auto"/>
              <w:left w:val="single" w:sz="4" w:space="0" w:color="auto"/>
              <w:bottom w:val="single" w:sz="4" w:space="0" w:color="auto"/>
              <w:right w:val="single" w:sz="4" w:space="0" w:color="auto"/>
            </w:tcBorders>
            <w:hideMark/>
          </w:tcPr>
          <w:p w:rsidR="00AA5B7C" w:rsidRPr="00855AD9" w:rsidRDefault="00AA5B7C" w:rsidP="00836349">
            <w:pPr>
              <w:tabs>
                <w:tab w:val="left" w:pos="2760"/>
              </w:tabs>
              <w:jc w:val="center"/>
              <w:rPr>
                <w:rFonts w:eastAsia="Calibri"/>
              </w:rPr>
            </w:pPr>
            <w:r w:rsidRPr="00855AD9">
              <w:rPr>
                <w:rFonts w:eastAsia="Calibri"/>
              </w:rPr>
              <w:t>2.831</w:t>
            </w:r>
          </w:p>
        </w:tc>
        <w:tc>
          <w:tcPr>
            <w:tcW w:w="1271" w:type="dxa"/>
            <w:tcBorders>
              <w:top w:val="single" w:sz="4" w:space="0" w:color="auto"/>
              <w:left w:val="single" w:sz="4" w:space="0" w:color="auto"/>
              <w:bottom w:val="single" w:sz="4" w:space="0" w:color="auto"/>
              <w:right w:val="single" w:sz="4" w:space="0" w:color="auto"/>
            </w:tcBorders>
          </w:tcPr>
          <w:p w:rsidR="00AA5B7C" w:rsidRPr="00855AD9" w:rsidRDefault="00AA5B7C" w:rsidP="00836349">
            <w:pPr>
              <w:tabs>
                <w:tab w:val="left" w:pos="2760"/>
              </w:tabs>
              <w:jc w:val="center"/>
              <w:rPr>
                <w:rFonts w:eastAsia="Calibri"/>
                <w:bCs/>
              </w:rPr>
            </w:pPr>
          </w:p>
        </w:tc>
        <w:tc>
          <w:tcPr>
            <w:tcW w:w="1272" w:type="dxa"/>
            <w:tcBorders>
              <w:top w:val="single" w:sz="4" w:space="0" w:color="auto"/>
              <w:left w:val="single" w:sz="4" w:space="0" w:color="auto"/>
              <w:bottom w:val="single" w:sz="4" w:space="0" w:color="auto"/>
              <w:right w:val="single" w:sz="4" w:space="0" w:color="auto"/>
            </w:tcBorders>
            <w:hideMark/>
          </w:tcPr>
          <w:p w:rsidR="00AA5B7C" w:rsidRPr="00855AD9" w:rsidRDefault="00AA5B7C" w:rsidP="00836349">
            <w:pPr>
              <w:tabs>
                <w:tab w:val="left" w:pos="2760"/>
              </w:tabs>
              <w:jc w:val="center"/>
              <w:rPr>
                <w:rFonts w:eastAsia="Calibri"/>
                <w:bCs/>
              </w:rPr>
            </w:pPr>
            <w:r w:rsidRPr="00855AD9">
              <w:rPr>
                <w:rFonts w:eastAsia="Calibri"/>
                <w:bCs/>
              </w:rPr>
              <w:t>13.265</w:t>
            </w:r>
          </w:p>
        </w:tc>
        <w:tc>
          <w:tcPr>
            <w:tcW w:w="1272" w:type="dxa"/>
            <w:tcBorders>
              <w:top w:val="single" w:sz="4" w:space="0" w:color="auto"/>
              <w:left w:val="single" w:sz="4" w:space="0" w:color="auto"/>
              <w:bottom w:val="single" w:sz="4" w:space="0" w:color="auto"/>
              <w:right w:val="single" w:sz="4" w:space="0" w:color="auto"/>
            </w:tcBorders>
            <w:hideMark/>
          </w:tcPr>
          <w:p w:rsidR="00AA5B7C" w:rsidRPr="00855AD9" w:rsidRDefault="00AA5B7C" w:rsidP="00836349">
            <w:pPr>
              <w:tabs>
                <w:tab w:val="left" w:pos="2760"/>
              </w:tabs>
              <w:jc w:val="center"/>
              <w:rPr>
                <w:rFonts w:eastAsia="Calibri"/>
                <w:bCs/>
              </w:rPr>
            </w:pPr>
            <w:r w:rsidRPr="00855AD9">
              <w:rPr>
                <w:rFonts w:eastAsia="Calibri"/>
                <w:bCs/>
              </w:rPr>
              <w:t>17.475</w:t>
            </w:r>
          </w:p>
        </w:tc>
        <w:tc>
          <w:tcPr>
            <w:tcW w:w="1272" w:type="dxa"/>
            <w:tcBorders>
              <w:top w:val="single" w:sz="4" w:space="0" w:color="auto"/>
              <w:left w:val="single" w:sz="4" w:space="0" w:color="auto"/>
              <w:bottom w:val="single" w:sz="4" w:space="0" w:color="auto"/>
              <w:right w:val="single" w:sz="4" w:space="0" w:color="auto"/>
            </w:tcBorders>
            <w:hideMark/>
          </w:tcPr>
          <w:p w:rsidR="00AA5B7C" w:rsidRPr="00855AD9" w:rsidRDefault="00AA5B7C" w:rsidP="00836349">
            <w:pPr>
              <w:tabs>
                <w:tab w:val="left" w:pos="2760"/>
              </w:tabs>
              <w:jc w:val="center"/>
              <w:rPr>
                <w:rFonts w:eastAsia="Calibri"/>
                <w:bCs/>
              </w:rPr>
            </w:pPr>
            <w:r w:rsidRPr="00855AD9">
              <w:rPr>
                <w:rFonts w:eastAsia="Calibri"/>
                <w:bCs/>
              </w:rPr>
              <w:t>91,97</w:t>
            </w:r>
          </w:p>
          <w:p w:rsidR="00AA5B7C" w:rsidRPr="00855AD9" w:rsidRDefault="00AA5B7C" w:rsidP="00836349">
            <w:pPr>
              <w:tabs>
                <w:tab w:val="left" w:pos="2760"/>
              </w:tabs>
              <w:jc w:val="center"/>
              <w:rPr>
                <w:rFonts w:eastAsia="Calibri"/>
                <w:bCs/>
              </w:rPr>
            </w:pPr>
          </w:p>
        </w:tc>
      </w:tr>
      <w:tr w:rsidR="00AA5B7C" w:rsidRPr="00855AD9" w:rsidTr="00836349">
        <w:trPr>
          <w:trHeight w:val="966"/>
        </w:trPr>
        <w:tc>
          <w:tcPr>
            <w:tcW w:w="1696" w:type="dxa"/>
            <w:tcBorders>
              <w:top w:val="single" w:sz="4" w:space="0" w:color="auto"/>
              <w:left w:val="single" w:sz="4" w:space="0" w:color="auto"/>
              <w:bottom w:val="single" w:sz="4" w:space="0" w:color="auto"/>
              <w:right w:val="single" w:sz="4" w:space="0" w:color="auto"/>
            </w:tcBorders>
            <w:hideMark/>
          </w:tcPr>
          <w:p w:rsidR="00AA5B7C" w:rsidRPr="00855AD9" w:rsidRDefault="00AA5B7C" w:rsidP="00836349">
            <w:pPr>
              <w:tabs>
                <w:tab w:val="left" w:pos="2760"/>
              </w:tabs>
              <w:rPr>
                <w:rFonts w:eastAsia="Calibri"/>
              </w:rPr>
            </w:pPr>
            <w:r w:rsidRPr="00855AD9">
              <w:rPr>
                <w:rFonts w:eastAsia="Calibri"/>
              </w:rPr>
              <w:t>Energija i komunalne usluge</w:t>
            </w:r>
          </w:p>
        </w:tc>
        <w:tc>
          <w:tcPr>
            <w:tcW w:w="1272" w:type="dxa"/>
            <w:tcBorders>
              <w:top w:val="single" w:sz="4" w:space="0" w:color="auto"/>
              <w:left w:val="single" w:sz="4" w:space="0" w:color="auto"/>
              <w:bottom w:val="single" w:sz="4" w:space="0" w:color="auto"/>
              <w:right w:val="single" w:sz="4" w:space="0" w:color="auto"/>
            </w:tcBorders>
            <w:hideMark/>
          </w:tcPr>
          <w:p w:rsidR="00AA5B7C" w:rsidRPr="00855AD9" w:rsidRDefault="00AA5B7C" w:rsidP="00836349">
            <w:pPr>
              <w:tabs>
                <w:tab w:val="left" w:pos="2760"/>
              </w:tabs>
              <w:jc w:val="center"/>
              <w:rPr>
                <w:rFonts w:eastAsia="Calibri"/>
              </w:rPr>
            </w:pPr>
            <w:r w:rsidRPr="00855AD9">
              <w:rPr>
                <w:rFonts w:eastAsia="Calibri"/>
              </w:rPr>
              <w:t>48.000</w:t>
            </w:r>
          </w:p>
        </w:tc>
        <w:tc>
          <w:tcPr>
            <w:tcW w:w="1272" w:type="dxa"/>
            <w:tcBorders>
              <w:top w:val="single" w:sz="4" w:space="0" w:color="auto"/>
              <w:left w:val="single" w:sz="4" w:space="0" w:color="auto"/>
              <w:bottom w:val="single" w:sz="4" w:space="0" w:color="auto"/>
              <w:right w:val="single" w:sz="4" w:space="0" w:color="auto"/>
            </w:tcBorders>
          </w:tcPr>
          <w:p w:rsidR="00AA5B7C" w:rsidRPr="00855AD9" w:rsidRDefault="00AA5B7C" w:rsidP="00836349">
            <w:pPr>
              <w:tabs>
                <w:tab w:val="left" w:pos="2760"/>
              </w:tabs>
              <w:jc w:val="center"/>
              <w:rPr>
                <w:rFonts w:eastAsia="Calibri"/>
              </w:rPr>
            </w:pPr>
          </w:p>
        </w:tc>
        <w:tc>
          <w:tcPr>
            <w:tcW w:w="1272" w:type="dxa"/>
            <w:tcBorders>
              <w:top w:val="single" w:sz="4" w:space="0" w:color="auto"/>
              <w:left w:val="single" w:sz="4" w:space="0" w:color="auto"/>
              <w:bottom w:val="single" w:sz="4" w:space="0" w:color="auto"/>
              <w:right w:val="single" w:sz="4" w:space="0" w:color="auto"/>
            </w:tcBorders>
            <w:vAlign w:val="bottom"/>
            <w:hideMark/>
          </w:tcPr>
          <w:p w:rsidR="00AA5B7C" w:rsidRPr="00855AD9" w:rsidRDefault="00AA5B7C" w:rsidP="00836349">
            <w:pPr>
              <w:tabs>
                <w:tab w:val="left" w:pos="2760"/>
              </w:tabs>
              <w:jc w:val="center"/>
              <w:rPr>
                <w:rFonts w:eastAsia="Calibri"/>
              </w:rPr>
            </w:pPr>
          </w:p>
        </w:tc>
        <w:tc>
          <w:tcPr>
            <w:tcW w:w="1271" w:type="dxa"/>
            <w:tcBorders>
              <w:top w:val="single" w:sz="4" w:space="0" w:color="auto"/>
              <w:left w:val="single" w:sz="4" w:space="0" w:color="auto"/>
              <w:bottom w:val="single" w:sz="4" w:space="0" w:color="auto"/>
              <w:right w:val="single" w:sz="4" w:space="0" w:color="auto"/>
            </w:tcBorders>
          </w:tcPr>
          <w:p w:rsidR="00AA5B7C" w:rsidRPr="00855AD9" w:rsidRDefault="00AA5B7C" w:rsidP="00836349">
            <w:pPr>
              <w:tabs>
                <w:tab w:val="left" w:pos="2760"/>
              </w:tabs>
              <w:jc w:val="center"/>
              <w:rPr>
                <w:rFonts w:eastAsia="Calibri"/>
                <w:bCs/>
              </w:rPr>
            </w:pPr>
          </w:p>
        </w:tc>
        <w:tc>
          <w:tcPr>
            <w:tcW w:w="1272" w:type="dxa"/>
            <w:tcBorders>
              <w:top w:val="single" w:sz="4" w:space="0" w:color="auto"/>
              <w:left w:val="single" w:sz="4" w:space="0" w:color="auto"/>
              <w:bottom w:val="single" w:sz="4" w:space="0" w:color="auto"/>
              <w:right w:val="single" w:sz="4" w:space="0" w:color="auto"/>
            </w:tcBorders>
            <w:hideMark/>
          </w:tcPr>
          <w:p w:rsidR="00AA5B7C" w:rsidRPr="00855AD9" w:rsidRDefault="00AA5B7C" w:rsidP="00836349">
            <w:pPr>
              <w:tabs>
                <w:tab w:val="left" w:pos="2760"/>
              </w:tabs>
              <w:jc w:val="center"/>
              <w:rPr>
                <w:rFonts w:eastAsia="Calibri"/>
                <w:bCs/>
              </w:rPr>
            </w:pPr>
            <w:r w:rsidRPr="00855AD9">
              <w:rPr>
                <w:rFonts w:eastAsia="Calibri"/>
                <w:bCs/>
              </w:rPr>
              <w:t>31.027</w:t>
            </w:r>
          </w:p>
        </w:tc>
        <w:tc>
          <w:tcPr>
            <w:tcW w:w="1272" w:type="dxa"/>
            <w:tcBorders>
              <w:top w:val="single" w:sz="4" w:space="0" w:color="auto"/>
              <w:left w:val="single" w:sz="4" w:space="0" w:color="auto"/>
              <w:bottom w:val="single" w:sz="4" w:space="0" w:color="auto"/>
              <w:right w:val="single" w:sz="4" w:space="0" w:color="auto"/>
            </w:tcBorders>
            <w:hideMark/>
          </w:tcPr>
          <w:p w:rsidR="00AA5B7C" w:rsidRPr="00855AD9" w:rsidRDefault="00AA5B7C" w:rsidP="00836349">
            <w:pPr>
              <w:tabs>
                <w:tab w:val="left" w:pos="2760"/>
              </w:tabs>
              <w:jc w:val="center"/>
              <w:rPr>
                <w:rFonts w:eastAsia="Calibri"/>
                <w:bCs/>
              </w:rPr>
            </w:pPr>
            <w:r w:rsidRPr="00855AD9">
              <w:rPr>
                <w:rFonts w:eastAsia="Calibri"/>
                <w:bCs/>
              </w:rPr>
              <w:t>31.027</w:t>
            </w:r>
          </w:p>
        </w:tc>
        <w:tc>
          <w:tcPr>
            <w:tcW w:w="1272" w:type="dxa"/>
            <w:tcBorders>
              <w:top w:val="single" w:sz="4" w:space="0" w:color="auto"/>
              <w:left w:val="single" w:sz="4" w:space="0" w:color="auto"/>
              <w:bottom w:val="single" w:sz="4" w:space="0" w:color="auto"/>
              <w:right w:val="single" w:sz="4" w:space="0" w:color="auto"/>
            </w:tcBorders>
            <w:hideMark/>
          </w:tcPr>
          <w:p w:rsidR="00AA5B7C" w:rsidRPr="00855AD9" w:rsidRDefault="00AA5B7C" w:rsidP="00836349">
            <w:pPr>
              <w:tabs>
                <w:tab w:val="left" w:pos="2760"/>
              </w:tabs>
              <w:jc w:val="center"/>
              <w:rPr>
                <w:rFonts w:eastAsia="Calibri"/>
                <w:bCs/>
              </w:rPr>
            </w:pPr>
            <w:r w:rsidRPr="00855AD9">
              <w:rPr>
                <w:rFonts w:eastAsia="Calibri"/>
                <w:bCs/>
              </w:rPr>
              <w:t>64,63</w:t>
            </w:r>
          </w:p>
        </w:tc>
      </w:tr>
      <w:tr w:rsidR="00AA5B7C" w:rsidRPr="00855AD9" w:rsidTr="00836349">
        <w:trPr>
          <w:trHeight w:val="623"/>
        </w:trPr>
        <w:tc>
          <w:tcPr>
            <w:tcW w:w="1696" w:type="dxa"/>
            <w:tcBorders>
              <w:top w:val="single" w:sz="4" w:space="0" w:color="auto"/>
              <w:left w:val="single" w:sz="4" w:space="0" w:color="auto"/>
              <w:bottom w:val="single" w:sz="4" w:space="0" w:color="auto"/>
              <w:right w:val="single" w:sz="4" w:space="0" w:color="auto"/>
            </w:tcBorders>
            <w:hideMark/>
          </w:tcPr>
          <w:p w:rsidR="00AA5B7C" w:rsidRPr="00855AD9" w:rsidRDefault="00AA5B7C" w:rsidP="00836349">
            <w:pPr>
              <w:tabs>
                <w:tab w:val="left" w:pos="2760"/>
              </w:tabs>
              <w:rPr>
                <w:rFonts w:eastAsia="Calibri"/>
              </w:rPr>
            </w:pPr>
            <w:r>
              <w:rPr>
                <w:rFonts w:eastAsia="Calibri"/>
              </w:rPr>
              <w:t>Nabav</w:t>
            </w:r>
            <w:r w:rsidRPr="00855AD9">
              <w:rPr>
                <w:rFonts w:eastAsia="Calibri"/>
              </w:rPr>
              <w:t xml:space="preserve">a materijala </w:t>
            </w:r>
          </w:p>
        </w:tc>
        <w:tc>
          <w:tcPr>
            <w:tcW w:w="1272" w:type="dxa"/>
            <w:tcBorders>
              <w:top w:val="single" w:sz="4" w:space="0" w:color="auto"/>
              <w:left w:val="single" w:sz="4" w:space="0" w:color="auto"/>
              <w:bottom w:val="single" w:sz="4" w:space="0" w:color="auto"/>
              <w:right w:val="single" w:sz="4" w:space="0" w:color="auto"/>
            </w:tcBorders>
            <w:hideMark/>
          </w:tcPr>
          <w:p w:rsidR="00AA5B7C" w:rsidRPr="00855AD9" w:rsidRDefault="00AA5B7C" w:rsidP="00836349">
            <w:pPr>
              <w:tabs>
                <w:tab w:val="left" w:pos="2760"/>
              </w:tabs>
              <w:jc w:val="center"/>
              <w:rPr>
                <w:rFonts w:eastAsia="Calibri"/>
              </w:rPr>
            </w:pPr>
            <w:r w:rsidRPr="00855AD9">
              <w:rPr>
                <w:rFonts w:eastAsia="Calibri"/>
              </w:rPr>
              <w:t>20.000</w:t>
            </w:r>
          </w:p>
        </w:tc>
        <w:tc>
          <w:tcPr>
            <w:tcW w:w="1272" w:type="dxa"/>
            <w:tcBorders>
              <w:top w:val="single" w:sz="4" w:space="0" w:color="auto"/>
              <w:left w:val="single" w:sz="4" w:space="0" w:color="auto"/>
              <w:bottom w:val="single" w:sz="4" w:space="0" w:color="auto"/>
              <w:right w:val="single" w:sz="4" w:space="0" w:color="auto"/>
            </w:tcBorders>
            <w:hideMark/>
          </w:tcPr>
          <w:p w:rsidR="00AA5B7C" w:rsidRPr="00855AD9" w:rsidRDefault="00AA5B7C" w:rsidP="00836349">
            <w:pPr>
              <w:tabs>
                <w:tab w:val="left" w:pos="2760"/>
              </w:tabs>
              <w:jc w:val="center"/>
              <w:rPr>
                <w:rFonts w:eastAsia="Calibri"/>
              </w:rPr>
            </w:pPr>
            <w:r w:rsidRPr="00855AD9">
              <w:rPr>
                <w:rFonts w:eastAsia="Calibri"/>
              </w:rPr>
              <w:t>4.375</w:t>
            </w:r>
          </w:p>
        </w:tc>
        <w:tc>
          <w:tcPr>
            <w:tcW w:w="1272" w:type="dxa"/>
            <w:tcBorders>
              <w:top w:val="single" w:sz="4" w:space="0" w:color="auto"/>
              <w:left w:val="single" w:sz="4" w:space="0" w:color="auto"/>
              <w:bottom w:val="single" w:sz="4" w:space="0" w:color="auto"/>
              <w:right w:val="single" w:sz="4" w:space="0" w:color="auto"/>
            </w:tcBorders>
            <w:hideMark/>
          </w:tcPr>
          <w:p w:rsidR="00AA5B7C" w:rsidRPr="00855AD9" w:rsidRDefault="00AA5B7C" w:rsidP="00836349">
            <w:pPr>
              <w:tabs>
                <w:tab w:val="left" w:pos="2760"/>
              </w:tabs>
              <w:jc w:val="center"/>
              <w:rPr>
                <w:rFonts w:eastAsia="Calibri"/>
              </w:rPr>
            </w:pPr>
            <w:r w:rsidRPr="00855AD9">
              <w:rPr>
                <w:rFonts w:eastAsia="Calibri"/>
              </w:rPr>
              <w:t>15.419</w:t>
            </w:r>
          </w:p>
        </w:tc>
        <w:tc>
          <w:tcPr>
            <w:tcW w:w="1271" w:type="dxa"/>
            <w:tcBorders>
              <w:top w:val="single" w:sz="4" w:space="0" w:color="auto"/>
              <w:left w:val="single" w:sz="4" w:space="0" w:color="auto"/>
              <w:bottom w:val="single" w:sz="4" w:space="0" w:color="auto"/>
              <w:right w:val="single" w:sz="4" w:space="0" w:color="auto"/>
            </w:tcBorders>
          </w:tcPr>
          <w:p w:rsidR="00AA5B7C" w:rsidRPr="00855AD9" w:rsidRDefault="00AA5B7C" w:rsidP="00836349">
            <w:pPr>
              <w:tabs>
                <w:tab w:val="left" w:pos="2760"/>
              </w:tabs>
              <w:jc w:val="center"/>
              <w:rPr>
                <w:rFonts w:eastAsia="Calibri"/>
                <w:bCs/>
              </w:rPr>
            </w:pPr>
          </w:p>
        </w:tc>
        <w:tc>
          <w:tcPr>
            <w:tcW w:w="1272" w:type="dxa"/>
            <w:tcBorders>
              <w:top w:val="single" w:sz="4" w:space="0" w:color="auto"/>
              <w:left w:val="single" w:sz="4" w:space="0" w:color="auto"/>
              <w:bottom w:val="single" w:sz="4" w:space="0" w:color="auto"/>
              <w:right w:val="single" w:sz="4" w:space="0" w:color="auto"/>
            </w:tcBorders>
          </w:tcPr>
          <w:p w:rsidR="00AA5B7C" w:rsidRPr="00855AD9" w:rsidRDefault="00AA5B7C" w:rsidP="00836349">
            <w:pPr>
              <w:tabs>
                <w:tab w:val="left" w:pos="2760"/>
              </w:tabs>
              <w:jc w:val="center"/>
              <w:rPr>
                <w:rFonts w:eastAsia="Calibri"/>
                <w:bCs/>
              </w:rPr>
            </w:pPr>
          </w:p>
        </w:tc>
        <w:tc>
          <w:tcPr>
            <w:tcW w:w="1272" w:type="dxa"/>
            <w:tcBorders>
              <w:top w:val="single" w:sz="4" w:space="0" w:color="auto"/>
              <w:left w:val="single" w:sz="4" w:space="0" w:color="auto"/>
              <w:bottom w:val="single" w:sz="4" w:space="0" w:color="auto"/>
              <w:right w:val="single" w:sz="4" w:space="0" w:color="auto"/>
            </w:tcBorders>
            <w:hideMark/>
          </w:tcPr>
          <w:p w:rsidR="00AA5B7C" w:rsidRPr="00855AD9" w:rsidRDefault="00AA5B7C" w:rsidP="00836349">
            <w:pPr>
              <w:tabs>
                <w:tab w:val="left" w:pos="2760"/>
              </w:tabs>
              <w:jc w:val="center"/>
              <w:rPr>
                <w:rFonts w:eastAsia="Calibri"/>
                <w:bCs/>
              </w:rPr>
            </w:pPr>
            <w:r w:rsidRPr="00855AD9">
              <w:rPr>
                <w:rFonts w:eastAsia="Calibri"/>
                <w:bCs/>
              </w:rPr>
              <w:t>19.794</w:t>
            </w:r>
          </w:p>
        </w:tc>
        <w:tc>
          <w:tcPr>
            <w:tcW w:w="1272" w:type="dxa"/>
            <w:tcBorders>
              <w:top w:val="single" w:sz="4" w:space="0" w:color="auto"/>
              <w:left w:val="single" w:sz="4" w:space="0" w:color="auto"/>
              <w:bottom w:val="single" w:sz="4" w:space="0" w:color="auto"/>
              <w:right w:val="single" w:sz="4" w:space="0" w:color="auto"/>
            </w:tcBorders>
            <w:hideMark/>
          </w:tcPr>
          <w:p w:rsidR="00AA5B7C" w:rsidRPr="00855AD9" w:rsidRDefault="00AA5B7C" w:rsidP="00836349">
            <w:pPr>
              <w:tabs>
                <w:tab w:val="left" w:pos="2760"/>
              </w:tabs>
              <w:jc w:val="center"/>
              <w:rPr>
                <w:rFonts w:eastAsia="Calibri"/>
                <w:bCs/>
              </w:rPr>
            </w:pPr>
            <w:r w:rsidRPr="00855AD9">
              <w:rPr>
                <w:rFonts w:eastAsia="Calibri"/>
                <w:bCs/>
              </w:rPr>
              <w:t>98,97</w:t>
            </w:r>
          </w:p>
        </w:tc>
      </w:tr>
      <w:tr w:rsidR="00AA5B7C" w:rsidRPr="00855AD9" w:rsidTr="00836349">
        <w:trPr>
          <w:trHeight w:val="606"/>
        </w:trPr>
        <w:tc>
          <w:tcPr>
            <w:tcW w:w="1696" w:type="dxa"/>
            <w:tcBorders>
              <w:top w:val="single" w:sz="4" w:space="0" w:color="auto"/>
              <w:left w:val="single" w:sz="4" w:space="0" w:color="auto"/>
              <w:bottom w:val="single" w:sz="4" w:space="0" w:color="auto"/>
              <w:right w:val="single" w:sz="4" w:space="0" w:color="auto"/>
            </w:tcBorders>
            <w:hideMark/>
          </w:tcPr>
          <w:p w:rsidR="00AA5B7C" w:rsidRPr="00855AD9" w:rsidRDefault="00AA5B7C" w:rsidP="00836349">
            <w:pPr>
              <w:tabs>
                <w:tab w:val="left" w:pos="2760"/>
              </w:tabs>
              <w:rPr>
                <w:rFonts w:eastAsia="Calibri"/>
              </w:rPr>
            </w:pPr>
            <w:r w:rsidRPr="00855AD9">
              <w:rPr>
                <w:rFonts w:eastAsia="Calibri"/>
              </w:rPr>
              <w:t>Izdaci pr</w:t>
            </w:r>
            <w:r>
              <w:rPr>
                <w:rFonts w:eastAsia="Calibri"/>
              </w:rPr>
              <w:t>ij</w:t>
            </w:r>
            <w:r w:rsidRPr="00855AD9">
              <w:rPr>
                <w:rFonts w:eastAsia="Calibri"/>
              </w:rPr>
              <w:t xml:space="preserve">evoza i goriva </w:t>
            </w:r>
          </w:p>
        </w:tc>
        <w:tc>
          <w:tcPr>
            <w:tcW w:w="1272" w:type="dxa"/>
            <w:tcBorders>
              <w:top w:val="single" w:sz="4" w:space="0" w:color="auto"/>
              <w:left w:val="single" w:sz="4" w:space="0" w:color="auto"/>
              <w:bottom w:val="single" w:sz="4" w:space="0" w:color="auto"/>
              <w:right w:val="single" w:sz="4" w:space="0" w:color="auto"/>
            </w:tcBorders>
            <w:hideMark/>
          </w:tcPr>
          <w:p w:rsidR="00AA5B7C" w:rsidRPr="00855AD9" w:rsidRDefault="00AA5B7C" w:rsidP="00836349">
            <w:pPr>
              <w:tabs>
                <w:tab w:val="left" w:pos="2760"/>
              </w:tabs>
              <w:jc w:val="center"/>
              <w:rPr>
                <w:rFonts w:eastAsia="Calibri"/>
              </w:rPr>
            </w:pPr>
            <w:r w:rsidRPr="00855AD9">
              <w:rPr>
                <w:rFonts w:eastAsia="Calibri"/>
              </w:rPr>
              <w:t>20.000</w:t>
            </w:r>
          </w:p>
        </w:tc>
        <w:tc>
          <w:tcPr>
            <w:tcW w:w="1272" w:type="dxa"/>
            <w:tcBorders>
              <w:top w:val="single" w:sz="4" w:space="0" w:color="auto"/>
              <w:left w:val="single" w:sz="4" w:space="0" w:color="auto"/>
              <w:bottom w:val="single" w:sz="4" w:space="0" w:color="auto"/>
              <w:right w:val="single" w:sz="4" w:space="0" w:color="auto"/>
            </w:tcBorders>
          </w:tcPr>
          <w:p w:rsidR="00AA5B7C" w:rsidRPr="00855AD9" w:rsidRDefault="00AA5B7C" w:rsidP="00836349">
            <w:pPr>
              <w:tabs>
                <w:tab w:val="left" w:pos="2760"/>
              </w:tabs>
              <w:jc w:val="center"/>
              <w:rPr>
                <w:rFonts w:eastAsia="Calibri"/>
              </w:rPr>
            </w:pPr>
          </w:p>
        </w:tc>
        <w:tc>
          <w:tcPr>
            <w:tcW w:w="1272" w:type="dxa"/>
            <w:tcBorders>
              <w:top w:val="single" w:sz="4" w:space="0" w:color="auto"/>
              <w:left w:val="single" w:sz="4" w:space="0" w:color="auto"/>
              <w:bottom w:val="single" w:sz="4" w:space="0" w:color="auto"/>
              <w:right w:val="single" w:sz="4" w:space="0" w:color="auto"/>
            </w:tcBorders>
            <w:hideMark/>
          </w:tcPr>
          <w:p w:rsidR="00AA5B7C" w:rsidRPr="00855AD9" w:rsidRDefault="00AA5B7C" w:rsidP="00836349">
            <w:pPr>
              <w:tabs>
                <w:tab w:val="left" w:pos="2760"/>
              </w:tabs>
              <w:jc w:val="center"/>
              <w:rPr>
                <w:rFonts w:eastAsia="Calibri"/>
              </w:rPr>
            </w:pPr>
            <w:r w:rsidRPr="00855AD9">
              <w:rPr>
                <w:rFonts w:eastAsia="Calibri"/>
              </w:rPr>
              <w:t>16.397</w:t>
            </w:r>
          </w:p>
        </w:tc>
        <w:tc>
          <w:tcPr>
            <w:tcW w:w="1271" w:type="dxa"/>
            <w:tcBorders>
              <w:top w:val="single" w:sz="4" w:space="0" w:color="auto"/>
              <w:left w:val="single" w:sz="4" w:space="0" w:color="auto"/>
              <w:bottom w:val="single" w:sz="4" w:space="0" w:color="auto"/>
              <w:right w:val="single" w:sz="4" w:space="0" w:color="auto"/>
            </w:tcBorders>
          </w:tcPr>
          <w:p w:rsidR="00AA5B7C" w:rsidRPr="00855AD9" w:rsidRDefault="00AA5B7C" w:rsidP="00836349">
            <w:pPr>
              <w:tabs>
                <w:tab w:val="left" w:pos="2760"/>
              </w:tabs>
              <w:jc w:val="center"/>
              <w:rPr>
                <w:rFonts w:eastAsia="Calibri"/>
                <w:bCs/>
              </w:rPr>
            </w:pPr>
          </w:p>
        </w:tc>
        <w:tc>
          <w:tcPr>
            <w:tcW w:w="1272" w:type="dxa"/>
            <w:tcBorders>
              <w:top w:val="single" w:sz="4" w:space="0" w:color="auto"/>
              <w:left w:val="single" w:sz="4" w:space="0" w:color="auto"/>
              <w:bottom w:val="single" w:sz="4" w:space="0" w:color="auto"/>
              <w:right w:val="single" w:sz="4" w:space="0" w:color="auto"/>
            </w:tcBorders>
          </w:tcPr>
          <w:p w:rsidR="00AA5B7C" w:rsidRPr="00855AD9" w:rsidRDefault="00AA5B7C" w:rsidP="00836349">
            <w:pPr>
              <w:tabs>
                <w:tab w:val="left" w:pos="2760"/>
              </w:tabs>
              <w:jc w:val="center"/>
              <w:rPr>
                <w:rFonts w:eastAsia="Calibri"/>
                <w:bCs/>
              </w:rPr>
            </w:pPr>
          </w:p>
        </w:tc>
        <w:tc>
          <w:tcPr>
            <w:tcW w:w="1272" w:type="dxa"/>
            <w:tcBorders>
              <w:top w:val="single" w:sz="4" w:space="0" w:color="auto"/>
              <w:left w:val="single" w:sz="4" w:space="0" w:color="auto"/>
              <w:bottom w:val="single" w:sz="4" w:space="0" w:color="auto"/>
              <w:right w:val="single" w:sz="4" w:space="0" w:color="auto"/>
            </w:tcBorders>
            <w:hideMark/>
          </w:tcPr>
          <w:p w:rsidR="00AA5B7C" w:rsidRPr="00855AD9" w:rsidRDefault="00AA5B7C" w:rsidP="00836349">
            <w:pPr>
              <w:tabs>
                <w:tab w:val="left" w:pos="2760"/>
              </w:tabs>
              <w:jc w:val="center"/>
              <w:rPr>
                <w:rFonts w:eastAsia="Calibri"/>
                <w:bCs/>
              </w:rPr>
            </w:pPr>
            <w:r w:rsidRPr="00855AD9">
              <w:rPr>
                <w:rFonts w:eastAsia="Calibri"/>
                <w:bCs/>
              </w:rPr>
              <w:t>16.397</w:t>
            </w:r>
          </w:p>
        </w:tc>
        <w:tc>
          <w:tcPr>
            <w:tcW w:w="1272" w:type="dxa"/>
            <w:tcBorders>
              <w:top w:val="single" w:sz="4" w:space="0" w:color="auto"/>
              <w:left w:val="single" w:sz="4" w:space="0" w:color="auto"/>
              <w:bottom w:val="single" w:sz="4" w:space="0" w:color="auto"/>
              <w:right w:val="single" w:sz="4" w:space="0" w:color="auto"/>
            </w:tcBorders>
            <w:hideMark/>
          </w:tcPr>
          <w:p w:rsidR="00AA5B7C" w:rsidRPr="00855AD9" w:rsidRDefault="00AA5B7C" w:rsidP="00836349">
            <w:pPr>
              <w:tabs>
                <w:tab w:val="left" w:pos="2760"/>
              </w:tabs>
              <w:jc w:val="center"/>
              <w:rPr>
                <w:rFonts w:eastAsia="Calibri"/>
                <w:bCs/>
              </w:rPr>
            </w:pPr>
            <w:r w:rsidRPr="00855AD9">
              <w:rPr>
                <w:rFonts w:eastAsia="Calibri"/>
                <w:bCs/>
              </w:rPr>
              <w:t>81,98</w:t>
            </w:r>
          </w:p>
        </w:tc>
      </w:tr>
      <w:tr w:rsidR="00AA5B7C" w:rsidRPr="00855AD9" w:rsidTr="00836349">
        <w:trPr>
          <w:trHeight w:val="831"/>
        </w:trPr>
        <w:tc>
          <w:tcPr>
            <w:tcW w:w="1696" w:type="dxa"/>
            <w:tcBorders>
              <w:top w:val="single" w:sz="4" w:space="0" w:color="auto"/>
              <w:left w:val="single" w:sz="4" w:space="0" w:color="auto"/>
              <w:bottom w:val="single" w:sz="4" w:space="0" w:color="auto"/>
              <w:right w:val="single" w:sz="4" w:space="0" w:color="auto"/>
            </w:tcBorders>
            <w:hideMark/>
          </w:tcPr>
          <w:p w:rsidR="00AA5B7C" w:rsidRPr="00855AD9" w:rsidRDefault="00AA5B7C" w:rsidP="00836349">
            <w:pPr>
              <w:tabs>
                <w:tab w:val="left" w:pos="2760"/>
              </w:tabs>
              <w:rPr>
                <w:rFonts w:eastAsia="Calibri"/>
              </w:rPr>
            </w:pPr>
            <w:r w:rsidRPr="00855AD9">
              <w:rPr>
                <w:rFonts w:eastAsia="Calibri"/>
              </w:rPr>
              <w:t>Iznajmljivanje prostora</w:t>
            </w:r>
          </w:p>
        </w:tc>
        <w:tc>
          <w:tcPr>
            <w:tcW w:w="1272" w:type="dxa"/>
            <w:tcBorders>
              <w:top w:val="single" w:sz="4" w:space="0" w:color="auto"/>
              <w:left w:val="single" w:sz="4" w:space="0" w:color="auto"/>
              <w:bottom w:val="single" w:sz="4" w:space="0" w:color="auto"/>
              <w:right w:val="single" w:sz="4" w:space="0" w:color="auto"/>
            </w:tcBorders>
            <w:hideMark/>
          </w:tcPr>
          <w:p w:rsidR="00AA5B7C" w:rsidRPr="00855AD9" w:rsidRDefault="00AA5B7C" w:rsidP="00836349">
            <w:pPr>
              <w:tabs>
                <w:tab w:val="left" w:pos="2760"/>
              </w:tabs>
              <w:jc w:val="center"/>
              <w:rPr>
                <w:rFonts w:eastAsia="Calibri"/>
              </w:rPr>
            </w:pPr>
            <w:r w:rsidRPr="00855AD9">
              <w:rPr>
                <w:rFonts w:eastAsia="Calibri"/>
              </w:rPr>
              <w:t>136.000</w:t>
            </w:r>
          </w:p>
        </w:tc>
        <w:tc>
          <w:tcPr>
            <w:tcW w:w="1272" w:type="dxa"/>
            <w:tcBorders>
              <w:top w:val="single" w:sz="4" w:space="0" w:color="auto"/>
              <w:left w:val="single" w:sz="4" w:space="0" w:color="auto"/>
              <w:bottom w:val="single" w:sz="4" w:space="0" w:color="auto"/>
              <w:right w:val="single" w:sz="4" w:space="0" w:color="auto"/>
            </w:tcBorders>
          </w:tcPr>
          <w:p w:rsidR="00AA5B7C" w:rsidRPr="00855AD9" w:rsidRDefault="00AA5B7C" w:rsidP="00836349">
            <w:pPr>
              <w:tabs>
                <w:tab w:val="left" w:pos="2760"/>
              </w:tabs>
              <w:jc w:val="center"/>
              <w:rPr>
                <w:rFonts w:eastAsia="Calibri"/>
              </w:rPr>
            </w:pPr>
          </w:p>
        </w:tc>
        <w:tc>
          <w:tcPr>
            <w:tcW w:w="1272" w:type="dxa"/>
            <w:tcBorders>
              <w:top w:val="single" w:sz="4" w:space="0" w:color="auto"/>
              <w:left w:val="single" w:sz="4" w:space="0" w:color="auto"/>
              <w:bottom w:val="single" w:sz="4" w:space="0" w:color="auto"/>
              <w:right w:val="single" w:sz="4" w:space="0" w:color="auto"/>
            </w:tcBorders>
          </w:tcPr>
          <w:p w:rsidR="00AA5B7C" w:rsidRPr="00855AD9" w:rsidRDefault="00AA5B7C" w:rsidP="00836349">
            <w:pPr>
              <w:tabs>
                <w:tab w:val="left" w:pos="2760"/>
              </w:tabs>
              <w:jc w:val="center"/>
              <w:rPr>
                <w:rFonts w:eastAsia="Calibri"/>
              </w:rPr>
            </w:pPr>
          </w:p>
        </w:tc>
        <w:tc>
          <w:tcPr>
            <w:tcW w:w="1271" w:type="dxa"/>
            <w:tcBorders>
              <w:top w:val="single" w:sz="4" w:space="0" w:color="auto"/>
              <w:left w:val="single" w:sz="4" w:space="0" w:color="auto"/>
              <w:bottom w:val="single" w:sz="4" w:space="0" w:color="auto"/>
              <w:right w:val="single" w:sz="4" w:space="0" w:color="auto"/>
            </w:tcBorders>
          </w:tcPr>
          <w:p w:rsidR="00AA5B7C" w:rsidRPr="00855AD9" w:rsidRDefault="00AA5B7C" w:rsidP="00836349">
            <w:pPr>
              <w:tabs>
                <w:tab w:val="left" w:pos="2760"/>
              </w:tabs>
              <w:jc w:val="center"/>
              <w:rPr>
                <w:rFonts w:eastAsia="Calibri"/>
                <w:bCs/>
              </w:rPr>
            </w:pPr>
          </w:p>
        </w:tc>
        <w:tc>
          <w:tcPr>
            <w:tcW w:w="1272" w:type="dxa"/>
            <w:tcBorders>
              <w:top w:val="single" w:sz="4" w:space="0" w:color="auto"/>
              <w:left w:val="single" w:sz="4" w:space="0" w:color="auto"/>
              <w:bottom w:val="single" w:sz="4" w:space="0" w:color="auto"/>
              <w:right w:val="single" w:sz="4" w:space="0" w:color="auto"/>
            </w:tcBorders>
          </w:tcPr>
          <w:p w:rsidR="00AA5B7C" w:rsidRPr="00855AD9" w:rsidRDefault="00AA5B7C" w:rsidP="00836349">
            <w:pPr>
              <w:tabs>
                <w:tab w:val="left" w:pos="2760"/>
              </w:tabs>
              <w:jc w:val="center"/>
              <w:rPr>
                <w:rFonts w:eastAsia="Calibri"/>
                <w:bCs/>
              </w:rPr>
            </w:pPr>
            <w:r w:rsidRPr="00855AD9">
              <w:rPr>
                <w:rFonts w:eastAsia="Calibri"/>
                <w:bCs/>
              </w:rPr>
              <w:t>134.952</w:t>
            </w:r>
          </w:p>
        </w:tc>
        <w:tc>
          <w:tcPr>
            <w:tcW w:w="1272" w:type="dxa"/>
            <w:tcBorders>
              <w:top w:val="single" w:sz="4" w:space="0" w:color="auto"/>
              <w:left w:val="single" w:sz="4" w:space="0" w:color="auto"/>
              <w:bottom w:val="single" w:sz="4" w:space="0" w:color="auto"/>
              <w:right w:val="single" w:sz="4" w:space="0" w:color="auto"/>
            </w:tcBorders>
            <w:hideMark/>
          </w:tcPr>
          <w:p w:rsidR="00AA5B7C" w:rsidRPr="00855AD9" w:rsidRDefault="00AA5B7C" w:rsidP="00836349">
            <w:pPr>
              <w:tabs>
                <w:tab w:val="left" w:pos="2760"/>
              </w:tabs>
              <w:jc w:val="center"/>
              <w:rPr>
                <w:rFonts w:eastAsia="Calibri"/>
                <w:bCs/>
              </w:rPr>
            </w:pPr>
            <w:r w:rsidRPr="00855AD9">
              <w:rPr>
                <w:rFonts w:eastAsia="Calibri"/>
                <w:bCs/>
              </w:rPr>
              <w:t>134.952</w:t>
            </w:r>
          </w:p>
        </w:tc>
        <w:tc>
          <w:tcPr>
            <w:tcW w:w="1272" w:type="dxa"/>
            <w:tcBorders>
              <w:top w:val="single" w:sz="4" w:space="0" w:color="auto"/>
              <w:left w:val="single" w:sz="4" w:space="0" w:color="auto"/>
              <w:bottom w:val="single" w:sz="4" w:space="0" w:color="auto"/>
              <w:right w:val="single" w:sz="4" w:space="0" w:color="auto"/>
            </w:tcBorders>
            <w:hideMark/>
          </w:tcPr>
          <w:p w:rsidR="00AA5B7C" w:rsidRPr="00855AD9" w:rsidRDefault="00AA5B7C" w:rsidP="00836349">
            <w:pPr>
              <w:tabs>
                <w:tab w:val="left" w:pos="2760"/>
              </w:tabs>
              <w:jc w:val="center"/>
              <w:rPr>
                <w:rFonts w:eastAsia="Calibri"/>
                <w:bCs/>
              </w:rPr>
            </w:pPr>
            <w:r w:rsidRPr="00855AD9">
              <w:rPr>
                <w:rFonts w:eastAsia="Calibri"/>
                <w:bCs/>
              </w:rPr>
              <w:t>99,22</w:t>
            </w:r>
          </w:p>
        </w:tc>
      </w:tr>
      <w:tr w:rsidR="00AA5B7C" w:rsidRPr="00855AD9" w:rsidTr="00836349">
        <w:trPr>
          <w:trHeight w:val="571"/>
        </w:trPr>
        <w:tc>
          <w:tcPr>
            <w:tcW w:w="1696" w:type="dxa"/>
            <w:tcBorders>
              <w:top w:val="single" w:sz="4" w:space="0" w:color="auto"/>
              <w:left w:val="single" w:sz="4" w:space="0" w:color="auto"/>
              <w:bottom w:val="single" w:sz="4" w:space="0" w:color="auto"/>
              <w:right w:val="single" w:sz="4" w:space="0" w:color="auto"/>
            </w:tcBorders>
            <w:hideMark/>
          </w:tcPr>
          <w:p w:rsidR="00AA5B7C" w:rsidRPr="00855AD9" w:rsidRDefault="00AA5B7C" w:rsidP="00836349">
            <w:pPr>
              <w:tabs>
                <w:tab w:val="left" w:pos="2760"/>
              </w:tabs>
              <w:rPr>
                <w:rFonts w:eastAsia="Calibri"/>
              </w:rPr>
            </w:pPr>
            <w:r w:rsidRPr="00855AD9">
              <w:rPr>
                <w:rFonts w:eastAsia="Calibri"/>
              </w:rPr>
              <w:t xml:space="preserve">Tekuće održavanje </w:t>
            </w:r>
          </w:p>
        </w:tc>
        <w:tc>
          <w:tcPr>
            <w:tcW w:w="1272" w:type="dxa"/>
            <w:tcBorders>
              <w:top w:val="single" w:sz="4" w:space="0" w:color="auto"/>
              <w:left w:val="single" w:sz="4" w:space="0" w:color="auto"/>
              <w:bottom w:val="single" w:sz="4" w:space="0" w:color="auto"/>
              <w:right w:val="single" w:sz="4" w:space="0" w:color="auto"/>
            </w:tcBorders>
            <w:hideMark/>
          </w:tcPr>
          <w:p w:rsidR="00AA5B7C" w:rsidRPr="00855AD9" w:rsidRDefault="00AA5B7C" w:rsidP="00836349">
            <w:pPr>
              <w:tabs>
                <w:tab w:val="left" w:pos="2760"/>
              </w:tabs>
              <w:jc w:val="center"/>
              <w:rPr>
                <w:rFonts w:eastAsia="Calibri"/>
              </w:rPr>
            </w:pPr>
            <w:r w:rsidRPr="00855AD9">
              <w:rPr>
                <w:rFonts w:eastAsia="Calibri"/>
              </w:rPr>
              <w:t>19.000</w:t>
            </w:r>
          </w:p>
        </w:tc>
        <w:tc>
          <w:tcPr>
            <w:tcW w:w="1272" w:type="dxa"/>
            <w:tcBorders>
              <w:top w:val="single" w:sz="4" w:space="0" w:color="auto"/>
              <w:left w:val="single" w:sz="4" w:space="0" w:color="auto"/>
              <w:bottom w:val="single" w:sz="4" w:space="0" w:color="auto"/>
              <w:right w:val="single" w:sz="4" w:space="0" w:color="auto"/>
            </w:tcBorders>
            <w:hideMark/>
          </w:tcPr>
          <w:p w:rsidR="00AA5B7C" w:rsidRPr="00855AD9" w:rsidRDefault="00AA5B7C" w:rsidP="00836349">
            <w:pPr>
              <w:tabs>
                <w:tab w:val="left" w:pos="2760"/>
              </w:tabs>
              <w:jc w:val="center"/>
              <w:rPr>
                <w:rFonts w:eastAsia="Calibri"/>
              </w:rPr>
            </w:pPr>
            <w:r w:rsidRPr="00855AD9">
              <w:rPr>
                <w:rFonts w:eastAsia="Calibri"/>
              </w:rPr>
              <w:t>1.160</w:t>
            </w:r>
          </w:p>
        </w:tc>
        <w:tc>
          <w:tcPr>
            <w:tcW w:w="1272" w:type="dxa"/>
            <w:tcBorders>
              <w:top w:val="single" w:sz="4" w:space="0" w:color="auto"/>
              <w:left w:val="single" w:sz="4" w:space="0" w:color="auto"/>
              <w:bottom w:val="single" w:sz="4" w:space="0" w:color="auto"/>
              <w:right w:val="single" w:sz="4" w:space="0" w:color="auto"/>
            </w:tcBorders>
            <w:hideMark/>
          </w:tcPr>
          <w:p w:rsidR="00AA5B7C" w:rsidRPr="00855AD9" w:rsidRDefault="00AA5B7C" w:rsidP="00836349">
            <w:pPr>
              <w:tabs>
                <w:tab w:val="left" w:pos="2760"/>
              </w:tabs>
              <w:jc w:val="center"/>
              <w:rPr>
                <w:rFonts w:eastAsia="Calibri"/>
              </w:rPr>
            </w:pPr>
            <w:r w:rsidRPr="00855AD9">
              <w:rPr>
                <w:rFonts w:eastAsia="Calibri"/>
              </w:rPr>
              <w:t>3.178</w:t>
            </w:r>
          </w:p>
        </w:tc>
        <w:tc>
          <w:tcPr>
            <w:tcW w:w="1271" w:type="dxa"/>
            <w:tcBorders>
              <w:top w:val="single" w:sz="4" w:space="0" w:color="auto"/>
              <w:left w:val="single" w:sz="4" w:space="0" w:color="auto"/>
              <w:bottom w:val="single" w:sz="4" w:space="0" w:color="auto"/>
              <w:right w:val="single" w:sz="4" w:space="0" w:color="auto"/>
            </w:tcBorders>
            <w:hideMark/>
          </w:tcPr>
          <w:p w:rsidR="00AA5B7C" w:rsidRPr="00855AD9" w:rsidRDefault="00AA5B7C" w:rsidP="00836349">
            <w:pPr>
              <w:tabs>
                <w:tab w:val="left" w:pos="2760"/>
              </w:tabs>
              <w:jc w:val="center"/>
              <w:rPr>
                <w:rFonts w:eastAsia="Calibri"/>
                <w:bCs/>
              </w:rPr>
            </w:pPr>
            <w:r w:rsidRPr="00855AD9">
              <w:rPr>
                <w:rFonts w:eastAsia="Calibri"/>
                <w:bCs/>
              </w:rPr>
              <w:t>11.764</w:t>
            </w:r>
          </w:p>
        </w:tc>
        <w:tc>
          <w:tcPr>
            <w:tcW w:w="1272" w:type="dxa"/>
            <w:tcBorders>
              <w:top w:val="single" w:sz="4" w:space="0" w:color="auto"/>
              <w:left w:val="single" w:sz="4" w:space="0" w:color="auto"/>
              <w:bottom w:val="single" w:sz="4" w:space="0" w:color="auto"/>
              <w:right w:val="single" w:sz="4" w:space="0" w:color="auto"/>
            </w:tcBorders>
          </w:tcPr>
          <w:p w:rsidR="00AA5B7C" w:rsidRPr="00855AD9" w:rsidRDefault="00AA5B7C" w:rsidP="00836349">
            <w:pPr>
              <w:tabs>
                <w:tab w:val="left" w:pos="2760"/>
              </w:tabs>
              <w:jc w:val="center"/>
              <w:rPr>
                <w:rFonts w:eastAsia="Calibri"/>
                <w:bCs/>
              </w:rPr>
            </w:pPr>
          </w:p>
        </w:tc>
        <w:tc>
          <w:tcPr>
            <w:tcW w:w="1272" w:type="dxa"/>
            <w:tcBorders>
              <w:top w:val="single" w:sz="4" w:space="0" w:color="auto"/>
              <w:left w:val="single" w:sz="4" w:space="0" w:color="auto"/>
              <w:bottom w:val="single" w:sz="4" w:space="0" w:color="auto"/>
              <w:right w:val="single" w:sz="4" w:space="0" w:color="auto"/>
            </w:tcBorders>
            <w:hideMark/>
          </w:tcPr>
          <w:p w:rsidR="00AA5B7C" w:rsidRPr="00855AD9" w:rsidRDefault="00AA5B7C" w:rsidP="00836349">
            <w:pPr>
              <w:tabs>
                <w:tab w:val="left" w:pos="2760"/>
              </w:tabs>
              <w:jc w:val="center"/>
              <w:rPr>
                <w:rFonts w:eastAsia="Calibri"/>
                <w:bCs/>
              </w:rPr>
            </w:pPr>
            <w:r w:rsidRPr="00855AD9">
              <w:rPr>
                <w:rFonts w:eastAsia="Calibri"/>
                <w:bCs/>
              </w:rPr>
              <w:t>16.102</w:t>
            </w:r>
          </w:p>
        </w:tc>
        <w:tc>
          <w:tcPr>
            <w:tcW w:w="1272" w:type="dxa"/>
            <w:tcBorders>
              <w:top w:val="single" w:sz="4" w:space="0" w:color="auto"/>
              <w:left w:val="single" w:sz="4" w:space="0" w:color="auto"/>
              <w:bottom w:val="single" w:sz="4" w:space="0" w:color="auto"/>
              <w:right w:val="single" w:sz="4" w:space="0" w:color="auto"/>
            </w:tcBorders>
            <w:hideMark/>
          </w:tcPr>
          <w:p w:rsidR="00AA5B7C" w:rsidRPr="00855AD9" w:rsidRDefault="00AA5B7C" w:rsidP="00836349">
            <w:pPr>
              <w:tabs>
                <w:tab w:val="left" w:pos="2760"/>
              </w:tabs>
              <w:jc w:val="center"/>
              <w:rPr>
                <w:rFonts w:eastAsia="Calibri"/>
                <w:bCs/>
              </w:rPr>
            </w:pPr>
            <w:r w:rsidRPr="00855AD9">
              <w:rPr>
                <w:rFonts w:eastAsia="Calibri"/>
                <w:bCs/>
              </w:rPr>
              <w:t>84,74</w:t>
            </w:r>
          </w:p>
        </w:tc>
      </w:tr>
      <w:tr w:rsidR="00AA5B7C" w:rsidRPr="00855AD9" w:rsidTr="00836349">
        <w:trPr>
          <w:trHeight w:val="582"/>
        </w:trPr>
        <w:tc>
          <w:tcPr>
            <w:tcW w:w="1696" w:type="dxa"/>
            <w:tcBorders>
              <w:top w:val="single" w:sz="4" w:space="0" w:color="auto"/>
              <w:left w:val="single" w:sz="4" w:space="0" w:color="auto"/>
              <w:bottom w:val="single" w:sz="4" w:space="0" w:color="auto"/>
              <w:right w:val="single" w:sz="4" w:space="0" w:color="auto"/>
            </w:tcBorders>
            <w:hideMark/>
          </w:tcPr>
          <w:p w:rsidR="00AA5B7C" w:rsidRPr="00855AD9" w:rsidRDefault="00AA5B7C" w:rsidP="00836349">
            <w:pPr>
              <w:tabs>
                <w:tab w:val="left" w:pos="2760"/>
              </w:tabs>
              <w:rPr>
                <w:rFonts w:eastAsia="Calibri"/>
              </w:rPr>
            </w:pPr>
            <w:r w:rsidRPr="00855AD9">
              <w:rPr>
                <w:rFonts w:eastAsia="Calibri"/>
              </w:rPr>
              <w:t xml:space="preserve">Osiguranje i platni promet </w:t>
            </w:r>
          </w:p>
        </w:tc>
        <w:tc>
          <w:tcPr>
            <w:tcW w:w="1272" w:type="dxa"/>
            <w:tcBorders>
              <w:top w:val="single" w:sz="4" w:space="0" w:color="auto"/>
              <w:left w:val="single" w:sz="4" w:space="0" w:color="auto"/>
              <w:bottom w:val="single" w:sz="4" w:space="0" w:color="auto"/>
              <w:right w:val="single" w:sz="4" w:space="0" w:color="auto"/>
            </w:tcBorders>
            <w:vAlign w:val="center"/>
            <w:hideMark/>
          </w:tcPr>
          <w:p w:rsidR="00AA5B7C" w:rsidRPr="00855AD9" w:rsidRDefault="00AA5B7C" w:rsidP="00836349">
            <w:pPr>
              <w:tabs>
                <w:tab w:val="left" w:pos="2760"/>
              </w:tabs>
              <w:jc w:val="center"/>
              <w:rPr>
                <w:rFonts w:eastAsia="Calibri"/>
              </w:rPr>
            </w:pPr>
            <w:r w:rsidRPr="00855AD9">
              <w:rPr>
                <w:rFonts w:eastAsia="Calibri"/>
              </w:rPr>
              <w:t>4.000</w:t>
            </w:r>
          </w:p>
        </w:tc>
        <w:tc>
          <w:tcPr>
            <w:tcW w:w="1272" w:type="dxa"/>
            <w:tcBorders>
              <w:top w:val="single" w:sz="4" w:space="0" w:color="auto"/>
              <w:left w:val="single" w:sz="4" w:space="0" w:color="auto"/>
              <w:bottom w:val="single" w:sz="4" w:space="0" w:color="auto"/>
              <w:right w:val="single" w:sz="4" w:space="0" w:color="auto"/>
            </w:tcBorders>
            <w:vAlign w:val="center"/>
            <w:hideMark/>
          </w:tcPr>
          <w:p w:rsidR="00AA5B7C" w:rsidRPr="00855AD9" w:rsidRDefault="00AA5B7C" w:rsidP="00836349">
            <w:pPr>
              <w:tabs>
                <w:tab w:val="left" w:pos="2760"/>
              </w:tabs>
              <w:jc w:val="center"/>
              <w:rPr>
                <w:rFonts w:eastAsia="Calibri"/>
              </w:rPr>
            </w:pPr>
            <w:r w:rsidRPr="00855AD9">
              <w:rPr>
                <w:rFonts w:eastAsia="Calibri"/>
              </w:rPr>
              <w:t>398</w:t>
            </w:r>
          </w:p>
        </w:tc>
        <w:tc>
          <w:tcPr>
            <w:tcW w:w="1272" w:type="dxa"/>
            <w:tcBorders>
              <w:top w:val="single" w:sz="4" w:space="0" w:color="auto"/>
              <w:left w:val="single" w:sz="4" w:space="0" w:color="auto"/>
              <w:bottom w:val="single" w:sz="4" w:space="0" w:color="auto"/>
              <w:right w:val="single" w:sz="4" w:space="0" w:color="auto"/>
            </w:tcBorders>
            <w:vAlign w:val="center"/>
            <w:hideMark/>
          </w:tcPr>
          <w:p w:rsidR="00AA5B7C" w:rsidRPr="00855AD9" w:rsidRDefault="00AA5B7C" w:rsidP="00836349">
            <w:pPr>
              <w:tabs>
                <w:tab w:val="left" w:pos="2760"/>
              </w:tabs>
              <w:jc w:val="center"/>
              <w:rPr>
                <w:rFonts w:eastAsia="Calibri"/>
              </w:rPr>
            </w:pPr>
            <w:r w:rsidRPr="00855AD9">
              <w:rPr>
                <w:rFonts w:eastAsia="Calibri"/>
              </w:rPr>
              <w:t>3.301</w:t>
            </w:r>
          </w:p>
        </w:tc>
        <w:tc>
          <w:tcPr>
            <w:tcW w:w="1271" w:type="dxa"/>
            <w:tcBorders>
              <w:top w:val="single" w:sz="4" w:space="0" w:color="auto"/>
              <w:left w:val="single" w:sz="4" w:space="0" w:color="auto"/>
              <w:bottom w:val="single" w:sz="4" w:space="0" w:color="auto"/>
              <w:right w:val="single" w:sz="4" w:space="0" w:color="auto"/>
            </w:tcBorders>
            <w:vAlign w:val="center"/>
          </w:tcPr>
          <w:p w:rsidR="00AA5B7C" w:rsidRPr="00855AD9" w:rsidRDefault="00AA5B7C" w:rsidP="00836349">
            <w:pPr>
              <w:tabs>
                <w:tab w:val="left" w:pos="2760"/>
              </w:tabs>
              <w:jc w:val="center"/>
              <w:rPr>
                <w:rFonts w:eastAsia="Calibri"/>
                <w:bCs/>
              </w:rPr>
            </w:pPr>
          </w:p>
        </w:tc>
        <w:tc>
          <w:tcPr>
            <w:tcW w:w="1272" w:type="dxa"/>
            <w:tcBorders>
              <w:top w:val="single" w:sz="4" w:space="0" w:color="auto"/>
              <w:left w:val="single" w:sz="4" w:space="0" w:color="auto"/>
              <w:bottom w:val="single" w:sz="4" w:space="0" w:color="auto"/>
              <w:right w:val="single" w:sz="4" w:space="0" w:color="auto"/>
            </w:tcBorders>
            <w:vAlign w:val="center"/>
          </w:tcPr>
          <w:p w:rsidR="00AA5B7C" w:rsidRPr="00855AD9" w:rsidRDefault="00AA5B7C" w:rsidP="00836349">
            <w:pPr>
              <w:tabs>
                <w:tab w:val="left" w:pos="2760"/>
              </w:tabs>
              <w:jc w:val="center"/>
              <w:rPr>
                <w:rFonts w:eastAsia="Calibri"/>
                <w:bCs/>
              </w:rPr>
            </w:pPr>
          </w:p>
        </w:tc>
        <w:tc>
          <w:tcPr>
            <w:tcW w:w="1272" w:type="dxa"/>
            <w:tcBorders>
              <w:top w:val="single" w:sz="4" w:space="0" w:color="auto"/>
              <w:left w:val="single" w:sz="4" w:space="0" w:color="auto"/>
              <w:bottom w:val="single" w:sz="4" w:space="0" w:color="auto"/>
              <w:right w:val="single" w:sz="4" w:space="0" w:color="auto"/>
            </w:tcBorders>
            <w:vAlign w:val="center"/>
            <w:hideMark/>
          </w:tcPr>
          <w:p w:rsidR="00AA5B7C" w:rsidRPr="00855AD9" w:rsidRDefault="00AA5B7C" w:rsidP="00836349">
            <w:pPr>
              <w:tabs>
                <w:tab w:val="left" w:pos="2760"/>
              </w:tabs>
              <w:jc w:val="center"/>
              <w:rPr>
                <w:rFonts w:eastAsia="Calibri"/>
                <w:bCs/>
              </w:rPr>
            </w:pPr>
            <w:r w:rsidRPr="00855AD9">
              <w:rPr>
                <w:rFonts w:eastAsia="Calibri"/>
                <w:bCs/>
              </w:rPr>
              <w:t>3.699</w:t>
            </w:r>
          </w:p>
        </w:tc>
        <w:tc>
          <w:tcPr>
            <w:tcW w:w="1272" w:type="dxa"/>
            <w:tcBorders>
              <w:top w:val="single" w:sz="4" w:space="0" w:color="auto"/>
              <w:left w:val="single" w:sz="4" w:space="0" w:color="auto"/>
              <w:bottom w:val="single" w:sz="4" w:space="0" w:color="auto"/>
              <w:right w:val="single" w:sz="4" w:space="0" w:color="auto"/>
            </w:tcBorders>
            <w:hideMark/>
          </w:tcPr>
          <w:p w:rsidR="00AA5B7C" w:rsidRPr="00855AD9" w:rsidRDefault="00AA5B7C" w:rsidP="00836349">
            <w:pPr>
              <w:tabs>
                <w:tab w:val="left" w:pos="2760"/>
              </w:tabs>
              <w:jc w:val="center"/>
              <w:rPr>
                <w:rFonts w:eastAsia="Calibri"/>
                <w:bCs/>
              </w:rPr>
            </w:pPr>
            <w:r w:rsidRPr="00855AD9">
              <w:rPr>
                <w:rFonts w:eastAsia="Calibri"/>
                <w:bCs/>
              </w:rPr>
              <w:t>92,47</w:t>
            </w:r>
          </w:p>
        </w:tc>
      </w:tr>
      <w:tr w:rsidR="00AA5B7C" w:rsidRPr="00855AD9" w:rsidTr="00836349">
        <w:trPr>
          <w:trHeight w:val="417"/>
        </w:trPr>
        <w:tc>
          <w:tcPr>
            <w:tcW w:w="1696" w:type="dxa"/>
            <w:tcBorders>
              <w:top w:val="single" w:sz="4" w:space="0" w:color="auto"/>
              <w:left w:val="single" w:sz="4" w:space="0" w:color="auto"/>
              <w:bottom w:val="single" w:sz="4" w:space="0" w:color="auto"/>
              <w:right w:val="single" w:sz="4" w:space="0" w:color="auto"/>
            </w:tcBorders>
            <w:hideMark/>
          </w:tcPr>
          <w:p w:rsidR="00AA5B7C" w:rsidRPr="00855AD9" w:rsidRDefault="00AA5B7C" w:rsidP="00836349">
            <w:pPr>
              <w:tabs>
                <w:tab w:val="left" w:pos="2760"/>
              </w:tabs>
              <w:rPr>
                <w:rFonts w:eastAsia="Calibri"/>
              </w:rPr>
            </w:pPr>
            <w:r w:rsidRPr="00855AD9">
              <w:rPr>
                <w:rFonts w:eastAsia="Calibri"/>
              </w:rPr>
              <w:t>Ugovorne usluge</w:t>
            </w:r>
          </w:p>
        </w:tc>
        <w:tc>
          <w:tcPr>
            <w:tcW w:w="1272" w:type="dxa"/>
            <w:tcBorders>
              <w:top w:val="single" w:sz="4" w:space="0" w:color="auto"/>
              <w:left w:val="single" w:sz="4" w:space="0" w:color="auto"/>
              <w:bottom w:val="single" w:sz="4" w:space="0" w:color="auto"/>
              <w:right w:val="single" w:sz="4" w:space="0" w:color="auto"/>
            </w:tcBorders>
            <w:hideMark/>
          </w:tcPr>
          <w:p w:rsidR="00AA5B7C" w:rsidRPr="00855AD9" w:rsidRDefault="00AA5B7C" w:rsidP="00836349">
            <w:pPr>
              <w:tabs>
                <w:tab w:val="left" w:pos="2760"/>
              </w:tabs>
              <w:jc w:val="center"/>
              <w:rPr>
                <w:rFonts w:eastAsia="Calibri"/>
              </w:rPr>
            </w:pPr>
            <w:r w:rsidRPr="00855AD9">
              <w:rPr>
                <w:rFonts w:eastAsia="Calibri"/>
              </w:rPr>
              <w:t>23.500</w:t>
            </w:r>
          </w:p>
        </w:tc>
        <w:tc>
          <w:tcPr>
            <w:tcW w:w="1272" w:type="dxa"/>
            <w:tcBorders>
              <w:top w:val="single" w:sz="4" w:space="0" w:color="auto"/>
              <w:left w:val="single" w:sz="4" w:space="0" w:color="auto"/>
              <w:bottom w:val="single" w:sz="4" w:space="0" w:color="auto"/>
              <w:right w:val="single" w:sz="4" w:space="0" w:color="auto"/>
            </w:tcBorders>
            <w:hideMark/>
          </w:tcPr>
          <w:p w:rsidR="00AA5B7C" w:rsidRPr="00855AD9" w:rsidRDefault="00AA5B7C" w:rsidP="00836349">
            <w:pPr>
              <w:tabs>
                <w:tab w:val="left" w:pos="2760"/>
              </w:tabs>
              <w:jc w:val="center"/>
              <w:rPr>
                <w:rFonts w:eastAsia="Calibri"/>
              </w:rPr>
            </w:pPr>
            <w:r w:rsidRPr="00855AD9">
              <w:rPr>
                <w:rFonts w:eastAsia="Calibri"/>
              </w:rPr>
              <w:t>14.591</w:t>
            </w:r>
          </w:p>
        </w:tc>
        <w:tc>
          <w:tcPr>
            <w:tcW w:w="1272" w:type="dxa"/>
            <w:tcBorders>
              <w:top w:val="single" w:sz="4" w:space="0" w:color="auto"/>
              <w:left w:val="single" w:sz="4" w:space="0" w:color="auto"/>
              <w:bottom w:val="single" w:sz="4" w:space="0" w:color="auto"/>
              <w:right w:val="single" w:sz="4" w:space="0" w:color="auto"/>
            </w:tcBorders>
            <w:hideMark/>
          </w:tcPr>
          <w:p w:rsidR="00AA5B7C" w:rsidRPr="00855AD9" w:rsidRDefault="00AA5B7C" w:rsidP="00836349">
            <w:pPr>
              <w:tabs>
                <w:tab w:val="left" w:pos="2760"/>
              </w:tabs>
              <w:jc w:val="center"/>
              <w:rPr>
                <w:rFonts w:eastAsia="Calibri"/>
              </w:rPr>
            </w:pPr>
            <w:r w:rsidRPr="00855AD9">
              <w:rPr>
                <w:rFonts w:eastAsia="Calibri"/>
              </w:rPr>
              <w:t>2.703</w:t>
            </w:r>
          </w:p>
        </w:tc>
        <w:tc>
          <w:tcPr>
            <w:tcW w:w="1271" w:type="dxa"/>
            <w:tcBorders>
              <w:top w:val="single" w:sz="4" w:space="0" w:color="auto"/>
              <w:left w:val="single" w:sz="4" w:space="0" w:color="auto"/>
              <w:bottom w:val="single" w:sz="4" w:space="0" w:color="auto"/>
              <w:right w:val="single" w:sz="4" w:space="0" w:color="auto"/>
            </w:tcBorders>
          </w:tcPr>
          <w:p w:rsidR="00AA5B7C" w:rsidRPr="00855AD9" w:rsidRDefault="00AA5B7C" w:rsidP="00836349">
            <w:pPr>
              <w:tabs>
                <w:tab w:val="left" w:pos="2760"/>
              </w:tabs>
              <w:jc w:val="center"/>
              <w:rPr>
                <w:rFonts w:eastAsia="Calibri"/>
                <w:bCs/>
              </w:rPr>
            </w:pPr>
          </w:p>
        </w:tc>
        <w:tc>
          <w:tcPr>
            <w:tcW w:w="1272" w:type="dxa"/>
            <w:tcBorders>
              <w:top w:val="single" w:sz="4" w:space="0" w:color="auto"/>
              <w:left w:val="single" w:sz="4" w:space="0" w:color="auto"/>
              <w:bottom w:val="single" w:sz="4" w:space="0" w:color="auto"/>
              <w:right w:val="single" w:sz="4" w:space="0" w:color="auto"/>
            </w:tcBorders>
          </w:tcPr>
          <w:p w:rsidR="00AA5B7C" w:rsidRPr="00855AD9" w:rsidRDefault="00AA5B7C" w:rsidP="00836349">
            <w:pPr>
              <w:tabs>
                <w:tab w:val="left" w:pos="2760"/>
              </w:tabs>
              <w:jc w:val="center"/>
              <w:rPr>
                <w:rFonts w:eastAsia="Calibri"/>
                <w:bCs/>
              </w:rPr>
            </w:pPr>
            <w:r w:rsidRPr="00855AD9">
              <w:rPr>
                <w:rFonts w:eastAsia="Calibri"/>
                <w:bCs/>
              </w:rPr>
              <w:t>4.549</w:t>
            </w:r>
          </w:p>
        </w:tc>
        <w:tc>
          <w:tcPr>
            <w:tcW w:w="1272" w:type="dxa"/>
            <w:tcBorders>
              <w:top w:val="single" w:sz="4" w:space="0" w:color="auto"/>
              <w:left w:val="single" w:sz="4" w:space="0" w:color="auto"/>
              <w:bottom w:val="single" w:sz="4" w:space="0" w:color="auto"/>
              <w:right w:val="single" w:sz="4" w:space="0" w:color="auto"/>
            </w:tcBorders>
            <w:hideMark/>
          </w:tcPr>
          <w:p w:rsidR="00AA5B7C" w:rsidRPr="00855AD9" w:rsidRDefault="00AA5B7C" w:rsidP="00836349">
            <w:pPr>
              <w:tabs>
                <w:tab w:val="left" w:pos="2760"/>
              </w:tabs>
              <w:jc w:val="center"/>
              <w:rPr>
                <w:rFonts w:eastAsia="Calibri"/>
                <w:bCs/>
              </w:rPr>
            </w:pPr>
            <w:r w:rsidRPr="00855AD9">
              <w:rPr>
                <w:rFonts w:eastAsia="Calibri"/>
                <w:bCs/>
              </w:rPr>
              <w:t>21.843</w:t>
            </w:r>
          </w:p>
        </w:tc>
        <w:tc>
          <w:tcPr>
            <w:tcW w:w="1272" w:type="dxa"/>
            <w:tcBorders>
              <w:top w:val="single" w:sz="4" w:space="0" w:color="auto"/>
              <w:left w:val="single" w:sz="4" w:space="0" w:color="auto"/>
              <w:bottom w:val="single" w:sz="4" w:space="0" w:color="auto"/>
              <w:right w:val="single" w:sz="4" w:space="0" w:color="auto"/>
            </w:tcBorders>
            <w:hideMark/>
          </w:tcPr>
          <w:p w:rsidR="00AA5B7C" w:rsidRPr="00855AD9" w:rsidRDefault="00AA5B7C" w:rsidP="00836349">
            <w:pPr>
              <w:tabs>
                <w:tab w:val="left" w:pos="2760"/>
              </w:tabs>
              <w:jc w:val="center"/>
              <w:rPr>
                <w:rFonts w:eastAsia="Calibri"/>
              </w:rPr>
            </w:pPr>
            <w:r w:rsidRPr="00855AD9">
              <w:rPr>
                <w:rFonts w:eastAsia="Calibri"/>
              </w:rPr>
              <w:t>92,95</w:t>
            </w:r>
          </w:p>
        </w:tc>
      </w:tr>
      <w:tr w:rsidR="00AA5B7C" w:rsidRPr="00855AD9" w:rsidTr="00836349">
        <w:trPr>
          <w:trHeight w:val="325"/>
        </w:trPr>
        <w:tc>
          <w:tcPr>
            <w:tcW w:w="1696" w:type="dxa"/>
            <w:tcBorders>
              <w:top w:val="single" w:sz="4" w:space="0" w:color="auto"/>
              <w:left w:val="single" w:sz="4" w:space="0" w:color="auto"/>
              <w:bottom w:val="single" w:sz="4" w:space="0" w:color="auto"/>
              <w:right w:val="single" w:sz="4" w:space="0" w:color="auto"/>
            </w:tcBorders>
            <w:hideMark/>
          </w:tcPr>
          <w:p w:rsidR="00AA5B7C" w:rsidRPr="00855AD9" w:rsidRDefault="00AA5B7C" w:rsidP="00836349">
            <w:pPr>
              <w:tabs>
                <w:tab w:val="left" w:pos="2760"/>
              </w:tabs>
              <w:rPr>
                <w:rFonts w:eastAsia="Calibri"/>
                <w:b/>
              </w:rPr>
            </w:pPr>
            <w:r w:rsidRPr="00855AD9">
              <w:rPr>
                <w:rFonts w:eastAsia="Calibri"/>
                <w:b/>
              </w:rPr>
              <w:t>Tekući izdaci:</w:t>
            </w:r>
          </w:p>
        </w:tc>
        <w:tc>
          <w:tcPr>
            <w:tcW w:w="1272" w:type="dxa"/>
            <w:tcBorders>
              <w:top w:val="single" w:sz="4" w:space="0" w:color="auto"/>
              <w:left w:val="single" w:sz="4" w:space="0" w:color="auto"/>
              <w:bottom w:val="single" w:sz="4" w:space="0" w:color="auto"/>
              <w:right w:val="single" w:sz="4" w:space="0" w:color="auto"/>
            </w:tcBorders>
          </w:tcPr>
          <w:p w:rsidR="00AA5B7C" w:rsidRPr="00855AD9" w:rsidRDefault="00AA5B7C" w:rsidP="00836349">
            <w:pPr>
              <w:tabs>
                <w:tab w:val="left" w:pos="2760"/>
              </w:tabs>
              <w:jc w:val="center"/>
              <w:rPr>
                <w:rFonts w:eastAsia="Calibri"/>
                <w:b/>
              </w:rPr>
            </w:pPr>
            <w:r w:rsidRPr="00855AD9">
              <w:rPr>
                <w:rFonts w:eastAsia="Calibri"/>
                <w:b/>
              </w:rPr>
              <w:t>315.300</w:t>
            </w:r>
          </w:p>
        </w:tc>
        <w:tc>
          <w:tcPr>
            <w:tcW w:w="1272" w:type="dxa"/>
            <w:tcBorders>
              <w:top w:val="single" w:sz="4" w:space="0" w:color="auto"/>
              <w:left w:val="single" w:sz="4" w:space="0" w:color="auto"/>
              <w:bottom w:val="single" w:sz="4" w:space="0" w:color="auto"/>
              <w:right w:val="single" w:sz="4" w:space="0" w:color="auto"/>
            </w:tcBorders>
          </w:tcPr>
          <w:p w:rsidR="00AA5B7C" w:rsidRPr="00855AD9" w:rsidRDefault="00AA5B7C" w:rsidP="00836349">
            <w:pPr>
              <w:tabs>
                <w:tab w:val="left" w:pos="2760"/>
              </w:tabs>
              <w:jc w:val="center"/>
              <w:rPr>
                <w:rFonts w:eastAsia="Calibri"/>
                <w:b/>
              </w:rPr>
            </w:pPr>
            <w:r w:rsidRPr="00855AD9">
              <w:rPr>
                <w:rFonts w:eastAsia="Calibri"/>
                <w:b/>
              </w:rPr>
              <w:t>29.866</w:t>
            </w:r>
          </w:p>
        </w:tc>
        <w:tc>
          <w:tcPr>
            <w:tcW w:w="1272" w:type="dxa"/>
            <w:tcBorders>
              <w:top w:val="single" w:sz="4" w:space="0" w:color="auto"/>
              <w:left w:val="single" w:sz="4" w:space="0" w:color="auto"/>
              <w:bottom w:val="single" w:sz="4" w:space="0" w:color="auto"/>
              <w:right w:val="single" w:sz="4" w:space="0" w:color="auto"/>
            </w:tcBorders>
          </w:tcPr>
          <w:p w:rsidR="00AA5B7C" w:rsidRPr="00855AD9" w:rsidRDefault="00AA5B7C" w:rsidP="00836349">
            <w:pPr>
              <w:tabs>
                <w:tab w:val="left" w:pos="2760"/>
              </w:tabs>
              <w:jc w:val="center"/>
              <w:rPr>
                <w:rFonts w:eastAsia="Calibri"/>
                <w:b/>
              </w:rPr>
            </w:pPr>
            <w:r w:rsidRPr="00855AD9">
              <w:rPr>
                <w:rFonts w:eastAsia="Calibri"/>
                <w:b/>
              </w:rPr>
              <w:t>43.811</w:t>
            </w:r>
          </w:p>
        </w:tc>
        <w:tc>
          <w:tcPr>
            <w:tcW w:w="1271" w:type="dxa"/>
            <w:tcBorders>
              <w:top w:val="single" w:sz="4" w:space="0" w:color="auto"/>
              <w:left w:val="single" w:sz="4" w:space="0" w:color="auto"/>
              <w:bottom w:val="single" w:sz="4" w:space="0" w:color="auto"/>
              <w:right w:val="single" w:sz="4" w:space="0" w:color="auto"/>
            </w:tcBorders>
          </w:tcPr>
          <w:p w:rsidR="00AA5B7C" w:rsidRPr="00855AD9" w:rsidRDefault="00AA5B7C" w:rsidP="00836349">
            <w:pPr>
              <w:tabs>
                <w:tab w:val="left" w:pos="2760"/>
              </w:tabs>
              <w:jc w:val="center"/>
              <w:rPr>
                <w:rFonts w:eastAsia="Calibri"/>
                <w:b/>
              </w:rPr>
            </w:pPr>
            <w:r w:rsidRPr="00855AD9">
              <w:rPr>
                <w:rFonts w:eastAsia="Calibri"/>
                <w:b/>
              </w:rPr>
              <w:t>26.298</w:t>
            </w:r>
          </w:p>
        </w:tc>
        <w:tc>
          <w:tcPr>
            <w:tcW w:w="1272" w:type="dxa"/>
            <w:tcBorders>
              <w:top w:val="single" w:sz="4" w:space="0" w:color="auto"/>
              <w:left w:val="single" w:sz="4" w:space="0" w:color="auto"/>
              <w:bottom w:val="single" w:sz="4" w:space="0" w:color="auto"/>
              <w:right w:val="single" w:sz="4" w:space="0" w:color="auto"/>
            </w:tcBorders>
          </w:tcPr>
          <w:p w:rsidR="00AA5B7C" w:rsidRPr="00855AD9" w:rsidRDefault="00AA5B7C" w:rsidP="00836349">
            <w:pPr>
              <w:tabs>
                <w:tab w:val="left" w:pos="2760"/>
              </w:tabs>
              <w:jc w:val="center"/>
              <w:rPr>
                <w:rFonts w:eastAsia="Calibri"/>
                <w:b/>
              </w:rPr>
            </w:pPr>
            <w:r w:rsidRPr="00855AD9">
              <w:rPr>
                <w:rFonts w:eastAsia="Calibri"/>
                <w:b/>
              </w:rPr>
              <w:t>183.793</w:t>
            </w:r>
          </w:p>
        </w:tc>
        <w:tc>
          <w:tcPr>
            <w:tcW w:w="1272" w:type="dxa"/>
            <w:tcBorders>
              <w:top w:val="single" w:sz="4" w:space="0" w:color="auto"/>
              <w:left w:val="single" w:sz="4" w:space="0" w:color="auto"/>
              <w:bottom w:val="single" w:sz="4" w:space="0" w:color="auto"/>
              <w:right w:val="single" w:sz="4" w:space="0" w:color="auto"/>
            </w:tcBorders>
          </w:tcPr>
          <w:p w:rsidR="00AA5B7C" w:rsidRPr="00855AD9" w:rsidRDefault="00AA5B7C" w:rsidP="00836349">
            <w:pPr>
              <w:tabs>
                <w:tab w:val="left" w:pos="2760"/>
              </w:tabs>
              <w:jc w:val="center"/>
              <w:rPr>
                <w:rFonts w:eastAsia="Calibri"/>
                <w:b/>
              </w:rPr>
            </w:pPr>
            <w:r w:rsidRPr="00855AD9">
              <w:rPr>
                <w:rFonts w:eastAsia="Calibri"/>
                <w:b/>
              </w:rPr>
              <w:t>283.786</w:t>
            </w:r>
          </w:p>
        </w:tc>
        <w:tc>
          <w:tcPr>
            <w:tcW w:w="1272" w:type="dxa"/>
            <w:tcBorders>
              <w:top w:val="single" w:sz="4" w:space="0" w:color="auto"/>
              <w:left w:val="single" w:sz="4" w:space="0" w:color="auto"/>
              <w:bottom w:val="single" w:sz="4" w:space="0" w:color="auto"/>
              <w:right w:val="single" w:sz="4" w:space="0" w:color="auto"/>
            </w:tcBorders>
          </w:tcPr>
          <w:p w:rsidR="00AA5B7C" w:rsidRPr="00855AD9" w:rsidRDefault="00AA5B7C" w:rsidP="00836349">
            <w:pPr>
              <w:tabs>
                <w:tab w:val="left" w:pos="2760"/>
              </w:tabs>
              <w:jc w:val="center"/>
              <w:rPr>
                <w:rFonts w:eastAsia="Calibri"/>
                <w:b/>
              </w:rPr>
            </w:pPr>
            <w:r w:rsidRPr="00855AD9">
              <w:rPr>
                <w:rFonts w:eastAsia="Calibri"/>
                <w:b/>
              </w:rPr>
              <w:t>90,00</w:t>
            </w:r>
          </w:p>
        </w:tc>
      </w:tr>
      <w:tr w:rsidR="00AA5B7C" w:rsidRPr="00855AD9" w:rsidTr="00836349">
        <w:trPr>
          <w:trHeight w:val="487"/>
        </w:trPr>
        <w:tc>
          <w:tcPr>
            <w:tcW w:w="1696" w:type="dxa"/>
            <w:tcBorders>
              <w:top w:val="single" w:sz="4" w:space="0" w:color="auto"/>
              <w:left w:val="single" w:sz="4" w:space="0" w:color="auto"/>
              <w:bottom w:val="single" w:sz="4" w:space="0" w:color="auto"/>
              <w:right w:val="single" w:sz="4" w:space="0" w:color="auto"/>
            </w:tcBorders>
            <w:hideMark/>
          </w:tcPr>
          <w:p w:rsidR="00AA5B7C" w:rsidRPr="00855AD9" w:rsidRDefault="00AA5B7C" w:rsidP="00836349">
            <w:pPr>
              <w:tabs>
                <w:tab w:val="left" w:pos="2760"/>
              </w:tabs>
              <w:rPr>
                <w:rFonts w:eastAsia="Calibri"/>
                <w:b/>
              </w:rPr>
            </w:pPr>
            <w:r w:rsidRPr="00855AD9">
              <w:rPr>
                <w:rFonts w:eastAsia="Calibri"/>
                <w:b/>
              </w:rPr>
              <w:t>Kapitalni izdaci:</w:t>
            </w:r>
          </w:p>
        </w:tc>
        <w:tc>
          <w:tcPr>
            <w:tcW w:w="1272" w:type="dxa"/>
            <w:tcBorders>
              <w:top w:val="single" w:sz="4" w:space="0" w:color="auto"/>
              <w:left w:val="single" w:sz="4" w:space="0" w:color="auto"/>
              <w:bottom w:val="single" w:sz="4" w:space="0" w:color="auto"/>
              <w:right w:val="single" w:sz="4" w:space="0" w:color="auto"/>
            </w:tcBorders>
          </w:tcPr>
          <w:p w:rsidR="00AA5B7C" w:rsidRPr="00855AD9" w:rsidRDefault="00AA5B7C" w:rsidP="00836349">
            <w:pPr>
              <w:tabs>
                <w:tab w:val="left" w:pos="2760"/>
              </w:tabs>
              <w:rPr>
                <w:rFonts w:eastAsia="Calibri"/>
                <w:b/>
              </w:rPr>
            </w:pPr>
          </w:p>
        </w:tc>
        <w:tc>
          <w:tcPr>
            <w:tcW w:w="1272" w:type="dxa"/>
            <w:tcBorders>
              <w:top w:val="single" w:sz="4" w:space="0" w:color="auto"/>
              <w:left w:val="single" w:sz="4" w:space="0" w:color="auto"/>
              <w:bottom w:val="single" w:sz="4" w:space="0" w:color="auto"/>
              <w:right w:val="single" w:sz="4" w:space="0" w:color="auto"/>
            </w:tcBorders>
          </w:tcPr>
          <w:p w:rsidR="00AA5B7C" w:rsidRPr="00855AD9" w:rsidRDefault="00AA5B7C" w:rsidP="00836349">
            <w:pPr>
              <w:tabs>
                <w:tab w:val="left" w:pos="2760"/>
              </w:tabs>
              <w:rPr>
                <w:rFonts w:eastAsia="Calibri"/>
                <w:b/>
              </w:rPr>
            </w:pPr>
          </w:p>
        </w:tc>
        <w:tc>
          <w:tcPr>
            <w:tcW w:w="1272" w:type="dxa"/>
            <w:tcBorders>
              <w:top w:val="single" w:sz="4" w:space="0" w:color="auto"/>
              <w:left w:val="single" w:sz="4" w:space="0" w:color="auto"/>
              <w:bottom w:val="single" w:sz="4" w:space="0" w:color="auto"/>
              <w:right w:val="single" w:sz="4" w:space="0" w:color="auto"/>
            </w:tcBorders>
          </w:tcPr>
          <w:p w:rsidR="00AA5B7C" w:rsidRPr="00855AD9" w:rsidRDefault="00AA5B7C" w:rsidP="00836349">
            <w:pPr>
              <w:tabs>
                <w:tab w:val="left" w:pos="2760"/>
              </w:tabs>
              <w:jc w:val="center"/>
              <w:rPr>
                <w:rFonts w:eastAsia="Calibri"/>
                <w:b/>
              </w:rPr>
            </w:pPr>
          </w:p>
        </w:tc>
        <w:tc>
          <w:tcPr>
            <w:tcW w:w="1271" w:type="dxa"/>
            <w:tcBorders>
              <w:top w:val="single" w:sz="4" w:space="0" w:color="auto"/>
              <w:left w:val="single" w:sz="4" w:space="0" w:color="auto"/>
              <w:bottom w:val="single" w:sz="4" w:space="0" w:color="auto"/>
              <w:right w:val="single" w:sz="4" w:space="0" w:color="auto"/>
            </w:tcBorders>
          </w:tcPr>
          <w:p w:rsidR="00AA5B7C" w:rsidRPr="00855AD9" w:rsidRDefault="00AA5B7C" w:rsidP="00836349">
            <w:pPr>
              <w:tabs>
                <w:tab w:val="left" w:pos="2760"/>
              </w:tabs>
              <w:jc w:val="center"/>
              <w:rPr>
                <w:rFonts w:eastAsia="Calibri"/>
                <w:b/>
              </w:rPr>
            </w:pPr>
          </w:p>
        </w:tc>
        <w:tc>
          <w:tcPr>
            <w:tcW w:w="1272" w:type="dxa"/>
            <w:tcBorders>
              <w:top w:val="single" w:sz="4" w:space="0" w:color="auto"/>
              <w:left w:val="single" w:sz="4" w:space="0" w:color="auto"/>
              <w:bottom w:val="single" w:sz="4" w:space="0" w:color="auto"/>
              <w:right w:val="single" w:sz="4" w:space="0" w:color="auto"/>
            </w:tcBorders>
          </w:tcPr>
          <w:p w:rsidR="00AA5B7C" w:rsidRPr="00855AD9" w:rsidRDefault="00AA5B7C" w:rsidP="00836349">
            <w:pPr>
              <w:tabs>
                <w:tab w:val="left" w:pos="2760"/>
              </w:tabs>
              <w:jc w:val="center"/>
              <w:rPr>
                <w:rFonts w:eastAsia="Calibri"/>
                <w:b/>
              </w:rPr>
            </w:pPr>
          </w:p>
        </w:tc>
        <w:tc>
          <w:tcPr>
            <w:tcW w:w="1272" w:type="dxa"/>
            <w:tcBorders>
              <w:top w:val="single" w:sz="4" w:space="0" w:color="auto"/>
              <w:left w:val="single" w:sz="4" w:space="0" w:color="auto"/>
              <w:bottom w:val="single" w:sz="4" w:space="0" w:color="auto"/>
              <w:right w:val="single" w:sz="4" w:space="0" w:color="auto"/>
            </w:tcBorders>
          </w:tcPr>
          <w:p w:rsidR="00AA5B7C" w:rsidRPr="00855AD9" w:rsidRDefault="00AA5B7C" w:rsidP="00836349">
            <w:pPr>
              <w:tabs>
                <w:tab w:val="left" w:pos="2760"/>
              </w:tabs>
              <w:jc w:val="center"/>
              <w:rPr>
                <w:rFonts w:eastAsia="Calibri"/>
                <w:b/>
              </w:rPr>
            </w:pPr>
          </w:p>
        </w:tc>
        <w:tc>
          <w:tcPr>
            <w:tcW w:w="1272" w:type="dxa"/>
            <w:tcBorders>
              <w:top w:val="single" w:sz="4" w:space="0" w:color="auto"/>
              <w:left w:val="single" w:sz="4" w:space="0" w:color="auto"/>
              <w:bottom w:val="single" w:sz="4" w:space="0" w:color="auto"/>
              <w:right w:val="single" w:sz="4" w:space="0" w:color="auto"/>
            </w:tcBorders>
          </w:tcPr>
          <w:p w:rsidR="00AA5B7C" w:rsidRPr="00855AD9" w:rsidRDefault="00AA5B7C" w:rsidP="00836349">
            <w:pPr>
              <w:tabs>
                <w:tab w:val="left" w:pos="2760"/>
              </w:tabs>
              <w:rPr>
                <w:rFonts w:eastAsia="Calibri"/>
                <w:b/>
              </w:rPr>
            </w:pPr>
          </w:p>
        </w:tc>
      </w:tr>
      <w:tr w:rsidR="00AA5B7C" w:rsidRPr="00855AD9" w:rsidTr="00836349">
        <w:trPr>
          <w:trHeight w:val="271"/>
        </w:trPr>
        <w:tc>
          <w:tcPr>
            <w:tcW w:w="1696" w:type="dxa"/>
            <w:tcBorders>
              <w:top w:val="single" w:sz="4" w:space="0" w:color="auto"/>
              <w:left w:val="single" w:sz="4" w:space="0" w:color="auto"/>
              <w:bottom w:val="single" w:sz="4" w:space="0" w:color="auto"/>
              <w:right w:val="single" w:sz="4" w:space="0" w:color="auto"/>
            </w:tcBorders>
            <w:hideMark/>
          </w:tcPr>
          <w:p w:rsidR="00AA5B7C" w:rsidRPr="00855AD9" w:rsidRDefault="00AA5B7C" w:rsidP="00836349">
            <w:pPr>
              <w:tabs>
                <w:tab w:val="left" w:pos="2760"/>
              </w:tabs>
              <w:rPr>
                <w:rFonts w:eastAsia="Calibri"/>
                <w:b/>
              </w:rPr>
            </w:pPr>
            <w:r w:rsidRPr="00855AD9">
              <w:rPr>
                <w:rFonts w:eastAsia="Calibri"/>
                <w:b/>
              </w:rPr>
              <w:t>UKUPNO:</w:t>
            </w:r>
          </w:p>
        </w:tc>
        <w:tc>
          <w:tcPr>
            <w:tcW w:w="1272" w:type="dxa"/>
            <w:tcBorders>
              <w:top w:val="single" w:sz="4" w:space="0" w:color="auto"/>
              <w:left w:val="single" w:sz="4" w:space="0" w:color="auto"/>
              <w:bottom w:val="single" w:sz="4" w:space="0" w:color="auto"/>
              <w:right w:val="single" w:sz="4" w:space="0" w:color="auto"/>
            </w:tcBorders>
          </w:tcPr>
          <w:p w:rsidR="00AA5B7C" w:rsidRPr="00855AD9" w:rsidRDefault="00AA5B7C" w:rsidP="00836349">
            <w:pPr>
              <w:tabs>
                <w:tab w:val="left" w:pos="2760"/>
              </w:tabs>
              <w:jc w:val="center"/>
              <w:rPr>
                <w:rFonts w:eastAsia="Calibri"/>
                <w:b/>
              </w:rPr>
            </w:pPr>
            <w:r w:rsidRPr="00855AD9">
              <w:rPr>
                <w:rFonts w:eastAsia="Calibri"/>
                <w:b/>
              </w:rPr>
              <w:t>315.300</w:t>
            </w:r>
          </w:p>
        </w:tc>
        <w:tc>
          <w:tcPr>
            <w:tcW w:w="1272" w:type="dxa"/>
            <w:tcBorders>
              <w:top w:val="single" w:sz="4" w:space="0" w:color="auto"/>
              <w:left w:val="single" w:sz="4" w:space="0" w:color="auto"/>
              <w:bottom w:val="single" w:sz="4" w:space="0" w:color="auto"/>
              <w:right w:val="single" w:sz="4" w:space="0" w:color="auto"/>
            </w:tcBorders>
          </w:tcPr>
          <w:p w:rsidR="00AA5B7C" w:rsidRPr="00855AD9" w:rsidRDefault="00AA5B7C" w:rsidP="00836349">
            <w:pPr>
              <w:tabs>
                <w:tab w:val="left" w:pos="2760"/>
              </w:tabs>
              <w:jc w:val="center"/>
              <w:rPr>
                <w:rFonts w:eastAsia="Calibri"/>
                <w:b/>
              </w:rPr>
            </w:pPr>
            <w:r w:rsidRPr="00855AD9">
              <w:rPr>
                <w:rFonts w:eastAsia="Calibri"/>
                <w:b/>
              </w:rPr>
              <w:t>28.866</w:t>
            </w:r>
          </w:p>
        </w:tc>
        <w:tc>
          <w:tcPr>
            <w:tcW w:w="1272" w:type="dxa"/>
            <w:tcBorders>
              <w:top w:val="single" w:sz="4" w:space="0" w:color="auto"/>
              <w:left w:val="single" w:sz="4" w:space="0" w:color="auto"/>
              <w:bottom w:val="single" w:sz="4" w:space="0" w:color="auto"/>
              <w:right w:val="single" w:sz="4" w:space="0" w:color="auto"/>
            </w:tcBorders>
          </w:tcPr>
          <w:p w:rsidR="00AA5B7C" w:rsidRPr="00855AD9" w:rsidRDefault="00AA5B7C" w:rsidP="00836349">
            <w:pPr>
              <w:tabs>
                <w:tab w:val="left" w:pos="2760"/>
              </w:tabs>
              <w:jc w:val="center"/>
              <w:rPr>
                <w:rFonts w:eastAsia="Calibri"/>
                <w:b/>
              </w:rPr>
            </w:pPr>
            <w:r w:rsidRPr="00855AD9">
              <w:rPr>
                <w:rFonts w:eastAsia="Calibri"/>
                <w:b/>
              </w:rPr>
              <w:t>43.811</w:t>
            </w:r>
          </w:p>
        </w:tc>
        <w:tc>
          <w:tcPr>
            <w:tcW w:w="1271" w:type="dxa"/>
            <w:tcBorders>
              <w:top w:val="single" w:sz="4" w:space="0" w:color="auto"/>
              <w:left w:val="single" w:sz="4" w:space="0" w:color="auto"/>
              <w:bottom w:val="single" w:sz="4" w:space="0" w:color="auto"/>
              <w:right w:val="single" w:sz="4" w:space="0" w:color="auto"/>
            </w:tcBorders>
          </w:tcPr>
          <w:p w:rsidR="00AA5B7C" w:rsidRPr="00855AD9" w:rsidRDefault="00AA5B7C" w:rsidP="00836349">
            <w:pPr>
              <w:tabs>
                <w:tab w:val="left" w:pos="2760"/>
              </w:tabs>
              <w:jc w:val="center"/>
              <w:rPr>
                <w:rFonts w:eastAsia="Calibri"/>
                <w:b/>
              </w:rPr>
            </w:pPr>
            <w:r w:rsidRPr="00855AD9">
              <w:rPr>
                <w:rFonts w:eastAsia="Calibri"/>
                <w:b/>
              </w:rPr>
              <w:t>26.298</w:t>
            </w:r>
          </w:p>
        </w:tc>
        <w:tc>
          <w:tcPr>
            <w:tcW w:w="1272" w:type="dxa"/>
            <w:tcBorders>
              <w:top w:val="single" w:sz="4" w:space="0" w:color="auto"/>
              <w:left w:val="single" w:sz="4" w:space="0" w:color="auto"/>
              <w:bottom w:val="single" w:sz="4" w:space="0" w:color="auto"/>
              <w:right w:val="single" w:sz="4" w:space="0" w:color="auto"/>
            </w:tcBorders>
          </w:tcPr>
          <w:p w:rsidR="00AA5B7C" w:rsidRPr="00855AD9" w:rsidRDefault="00AA5B7C" w:rsidP="00836349">
            <w:pPr>
              <w:tabs>
                <w:tab w:val="left" w:pos="2760"/>
              </w:tabs>
              <w:jc w:val="center"/>
              <w:rPr>
                <w:rFonts w:eastAsia="Calibri"/>
                <w:b/>
              </w:rPr>
            </w:pPr>
            <w:r w:rsidRPr="00855AD9">
              <w:rPr>
                <w:rFonts w:eastAsia="Calibri"/>
                <w:b/>
              </w:rPr>
              <w:t>183.793</w:t>
            </w:r>
          </w:p>
        </w:tc>
        <w:tc>
          <w:tcPr>
            <w:tcW w:w="1272" w:type="dxa"/>
            <w:tcBorders>
              <w:top w:val="single" w:sz="4" w:space="0" w:color="auto"/>
              <w:left w:val="single" w:sz="4" w:space="0" w:color="auto"/>
              <w:bottom w:val="single" w:sz="4" w:space="0" w:color="auto"/>
              <w:right w:val="single" w:sz="4" w:space="0" w:color="auto"/>
            </w:tcBorders>
          </w:tcPr>
          <w:p w:rsidR="00AA5B7C" w:rsidRPr="00855AD9" w:rsidRDefault="00AA5B7C" w:rsidP="00836349">
            <w:pPr>
              <w:tabs>
                <w:tab w:val="left" w:pos="2760"/>
              </w:tabs>
              <w:jc w:val="center"/>
              <w:rPr>
                <w:rFonts w:eastAsia="Calibri"/>
                <w:b/>
              </w:rPr>
            </w:pPr>
            <w:r w:rsidRPr="00855AD9">
              <w:rPr>
                <w:rFonts w:eastAsia="Calibri"/>
                <w:b/>
              </w:rPr>
              <w:t>283.786</w:t>
            </w:r>
          </w:p>
        </w:tc>
        <w:tc>
          <w:tcPr>
            <w:tcW w:w="1272" w:type="dxa"/>
            <w:tcBorders>
              <w:top w:val="single" w:sz="4" w:space="0" w:color="auto"/>
              <w:left w:val="single" w:sz="4" w:space="0" w:color="auto"/>
              <w:bottom w:val="single" w:sz="4" w:space="0" w:color="auto"/>
              <w:right w:val="single" w:sz="4" w:space="0" w:color="auto"/>
            </w:tcBorders>
          </w:tcPr>
          <w:p w:rsidR="00AA5B7C" w:rsidRPr="00855AD9" w:rsidRDefault="00AA5B7C" w:rsidP="00836349">
            <w:pPr>
              <w:tabs>
                <w:tab w:val="left" w:pos="2760"/>
              </w:tabs>
              <w:jc w:val="center"/>
              <w:rPr>
                <w:rFonts w:eastAsia="Calibri"/>
                <w:b/>
              </w:rPr>
            </w:pPr>
            <w:r w:rsidRPr="00855AD9">
              <w:rPr>
                <w:rFonts w:eastAsia="Calibri"/>
                <w:b/>
              </w:rPr>
              <w:t>90,00</w:t>
            </w:r>
          </w:p>
        </w:tc>
      </w:tr>
    </w:tbl>
    <w:p w:rsidR="00AA5B7C" w:rsidRPr="00855AD9" w:rsidRDefault="00AA5B7C" w:rsidP="00AA5B7C">
      <w:pPr>
        <w:tabs>
          <w:tab w:val="left" w:pos="2760"/>
        </w:tabs>
        <w:rPr>
          <w:rFonts w:eastAsia="Calibri"/>
          <w:b/>
        </w:rPr>
      </w:pPr>
      <w:r w:rsidRPr="00855AD9">
        <w:rPr>
          <w:rFonts w:eastAsia="Calibri"/>
          <w:b/>
        </w:rPr>
        <w:t>Procjenjuj</w:t>
      </w:r>
      <w:r>
        <w:rPr>
          <w:rFonts w:eastAsia="Calibri"/>
          <w:b/>
        </w:rPr>
        <w:t>e se da će postotak realiziranih javnih nabava</w:t>
      </w:r>
      <w:r w:rsidRPr="00855AD9">
        <w:rPr>
          <w:rFonts w:eastAsia="Calibri"/>
          <w:b/>
        </w:rPr>
        <w:t xml:space="preserve"> u odnosu na planirani biti 95%.</w:t>
      </w:r>
    </w:p>
    <w:p w:rsidR="00AA5B7C" w:rsidRPr="00855AD9" w:rsidRDefault="00AA5B7C" w:rsidP="00AA5B7C">
      <w:pPr>
        <w:tabs>
          <w:tab w:val="left" w:pos="2760"/>
        </w:tabs>
        <w:rPr>
          <w:rFonts w:eastAsia="Calibri"/>
        </w:rPr>
      </w:pPr>
    </w:p>
    <w:p w:rsidR="00AA5B7C" w:rsidRPr="00855AD9" w:rsidRDefault="00AA5B7C" w:rsidP="00AA5B7C">
      <w:pPr>
        <w:tabs>
          <w:tab w:val="left" w:pos="2760"/>
        </w:tabs>
        <w:jc w:val="both"/>
        <w:rPr>
          <w:rFonts w:eastAsia="Calibri"/>
        </w:rPr>
      </w:pPr>
      <w:r w:rsidRPr="00855AD9">
        <w:rPr>
          <w:rFonts w:eastAsia="Calibri"/>
          <w:b/>
        </w:rPr>
        <w:t>NAPOMENA:</w:t>
      </w:r>
      <w:r>
        <w:rPr>
          <w:rFonts w:eastAsia="Calibri"/>
        </w:rPr>
        <w:t xml:space="preserve"> u</w:t>
      </w:r>
      <w:r w:rsidRPr="00855AD9">
        <w:rPr>
          <w:rFonts w:eastAsia="Calibri"/>
        </w:rPr>
        <w:t xml:space="preserve"> tabelarnom pre</w:t>
      </w:r>
      <w:r>
        <w:rPr>
          <w:rFonts w:eastAsia="Calibri"/>
        </w:rPr>
        <w:t>gledu realizacije javnih nabava</w:t>
      </w:r>
      <w:r w:rsidRPr="00855AD9">
        <w:rPr>
          <w:rFonts w:eastAsia="Calibri"/>
        </w:rPr>
        <w:t xml:space="preserve"> nis</w:t>
      </w:r>
      <w:r>
        <w:rPr>
          <w:rFonts w:eastAsia="Calibri"/>
        </w:rPr>
        <w:t>u obuhvaćene fakture za prosinac</w:t>
      </w:r>
      <w:r w:rsidRPr="00855AD9">
        <w:rPr>
          <w:rFonts w:eastAsia="Calibri"/>
        </w:rPr>
        <w:t xml:space="preserve"> 2014. godi</w:t>
      </w:r>
      <w:r>
        <w:rPr>
          <w:rFonts w:eastAsia="Calibri"/>
        </w:rPr>
        <w:t>ne, kao i dio računa iz studenoga ( telefonske, poštanske</w:t>
      </w:r>
      <w:r w:rsidRPr="00855AD9">
        <w:rPr>
          <w:rFonts w:eastAsia="Calibri"/>
        </w:rPr>
        <w:t xml:space="preserve"> i komunalne usluge, kao i računi za energiju). Razlika izme</w:t>
      </w:r>
      <w:r>
        <w:rPr>
          <w:rFonts w:eastAsia="Calibri"/>
        </w:rPr>
        <w:t>đu planirane vrijednosti nabava iz Plana nabav</w:t>
      </w:r>
      <w:r w:rsidRPr="00855AD9">
        <w:rPr>
          <w:rFonts w:eastAsia="Calibri"/>
        </w:rPr>
        <w:t>e za 2014. godinu i planiranih sredstava iz prethodne tabele je zbog pres</w:t>
      </w:r>
      <w:r>
        <w:rPr>
          <w:rFonts w:eastAsia="Calibri"/>
        </w:rPr>
        <w:t>trukturiranja sredstava u proračunu</w:t>
      </w:r>
      <w:r w:rsidRPr="00855AD9">
        <w:rPr>
          <w:rFonts w:eastAsia="Calibri"/>
        </w:rPr>
        <w:t xml:space="preserve"> 2014. godine.</w:t>
      </w:r>
    </w:p>
    <w:p w:rsidR="00AA5B7C" w:rsidRPr="00A5669F" w:rsidRDefault="00AA5B7C" w:rsidP="00AA5B7C">
      <w:pPr>
        <w:widowControl w:val="0"/>
        <w:suppressAutoHyphens/>
        <w:spacing w:line="276" w:lineRule="auto"/>
        <w:jc w:val="both"/>
        <w:rPr>
          <w:rFonts w:eastAsia="Lucida Sans Unicode"/>
          <w:kern w:val="1"/>
        </w:rPr>
      </w:pPr>
    </w:p>
    <w:p w:rsidR="00A10986" w:rsidRPr="00995BEE" w:rsidRDefault="00A10986" w:rsidP="002C6AC4">
      <w:pPr>
        <w:pStyle w:val="Davorka3"/>
      </w:pPr>
      <w:bookmarkStart w:id="108" w:name="_Toc412718720"/>
      <w:r w:rsidRPr="00995BEE">
        <w:t>AGENCIJA</w:t>
      </w:r>
      <w:r w:rsidR="00995BEE">
        <w:t xml:space="preserve"> </w:t>
      </w:r>
      <w:r w:rsidRPr="00995BEE">
        <w:t xml:space="preserve"> ZA </w:t>
      </w:r>
      <w:r w:rsidR="00995BEE">
        <w:t xml:space="preserve"> </w:t>
      </w:r>
      <w:r w:rsidRPr="00995BEE">
        <w:t>ŠKOLOVANJE</w:t>
      </w:r>
      <w:r w:rsidR="00995BEE">
        <w:t xml:space="preserve"> </w:t>
      </w:r>
      <w:r w:rsidRPr="00995BEE">
        <w:t xml:space="preserve"> I </w:t>
      </w:r>
      <w:r w:rsidR="00995BEE">
        <w:t xml:space="preserve"> </w:t>
      </w:r>
      <w:r w:rsidRPr="00995BEE">
        <w:t>STRUČNO</w:t>
      </w:r>
      <w:r w:rsidR="00995BEE">
        <w:t xml:space="preserve"> </w:t>
      </w:r>
      <w:r w:rsidRPr="00995BEE">
        <w:t xml:space="preserve"> USAVRŠAVANJE </w:t>
      </w:r>
      <w:r w:rsidR="00995BEE">
        <w:t xml:space="preserve"> </w:t>
      </w:r>
      <w:r w:rsidRPr="00995BEE">
        <w:t>KADROVA</w:t>
      </w:r>
      <w:bookmarkEnd w:id="108"/>
    </w:p>
    <w:p w:rsidR="00AB0C9F" w:rsidRPr="003D54F6" w:rsidRDefault="00AB0C9F" w:rsidP="003D54F6">
      <w:pPr>
        <w:jc w:val="both"/>
        <w:rPr>
          <w:sz w:val="24"/>
          <w:szCs w:val="24"/>
        </w:rPr>
      </w:pPr>
    </w:p>
    <w:p w:rsidR="00A10986" w:rsidRPr="003D54F6" w:rsidRDefault="00A10986" w:rsidP="003D54F6">
      <w:pPr>
        <w:jc w:val="both"/>
        <w:rPr>
          <w:sz w:val="24"/>
          <w:szCs w:val="24"/>
        </w:rPr>
      </w:pPr>
      <w:r w:rsidRPr="003D54F6">
        <w:rPr>
          <w:sz w:val="24"/>
          <w:szCs w:val="24"/>
        </w:rPr>
        <w:t xml:space="preserve">Agencija za školovanje i stručno usavršavanje kadrova je u 2014. godini provodila temeljne nadležnosti prema članku 19. Zakona o Direkciji za koordinaciju policijskih tijela i o agencijama za potporu policijskoj strukturi BiH </w:t>
      </w:r>
      <w:r w:rsidR="00995BEE">
        <w:rPr>
          <w:i/>
          <w:sz w:val="24"/>
          <w:szCs w:val="24"/>
        </w:rPr>
        <w:t>(„Sl.</w:t>
      </w:r>
      <w:r w:rsidRPr="003D54F6">
        <w:rPr>
          <w:i/>
          <w:sz w:val="24"/>
          <w:szCs w:val="24"/>
        </w:rPr>
        <w:t xml:space="preserve"> glasnik BiH“, br. 36/08)</w:t>
      </w:r>
      <w:r w:rsidRPr="003D54F6">
        <w:rPr>
          <w:sz w:val="24"/>
          <w:szCs w:val="24"/>
        </w:rPr>
        <w:t xml:space="preserve">, a u skladu s Programom rada za 2014. godinu. </w:t>
      </w:r>
    </w:p>
    <w:p w:rsidR="00995BEE" w:rsidRDefault="00995BEE" w:rsidP="003D54F6">
      <w:pPr>
        <w:jc w:val="both"/>
        <w:rPr>
          <w:sz w:val="24"/>
          <w:szCs w:val="24"/>
          <w:lang w:eastAsia="ar-SA"/>
        </w:rPr>
      </w:pPr>
    </w:p>
    <w:p w:rsidR="00A10986" w:rsidRPr="00995BEE" w:rsidRDefault="00A10986" w:rsidP="003D54F6">
      <w:pPr>
        <w:jc w:val="both"/>
        <w:rPr>
          <w:sz w:val="22"/>
          <w:szCs w:val="22"/>
        </w:rPr>
      </w:pPr>
      <w:r w:rsidRPr="00995BEE">
        <w:rPr>
          <w:sz w:val="22"/>
          <w:szCs w:val="22"/>
        </w:rPr>
        <w:t>NAJVAŽNIJE</w:t>
      </w:r>
      <w:r w:rsidR="00995BEE">
        <w:rPr>
          <w:sz w:val="22"/>
          <w:szCs w:val="22"/>
        </w:rPr>
        <w:t xml:space="preserve"> </w:t>
      </w:r>
      <w:r w:rsidRPr="00995BEE">
        <w:rPr>
          <w:sz w:val="22"/>
          <w:szCs w:val="22"/>
        </w:rPr>
        <w:t xml:space="preserve"> AKTIVNOSTI </w:t>
      </w:r>
      <w:r w:rsidR="00995BEE">
        <w:rPr>
          <w:sz w:val="22"/>
          <w:szCs w:val="22"/>
        </w:rPr>
        <w:t xml:space="preserve"> </w:t>
      </w:r>
      <w:r w:rsidRPr="00995BEE">
        <w:rPr>
          <w:sz w:val="22"/>
          <w:szCs w:val="22"/>
        </w:rPr>
        <w:t>I</w:t>
      </w:r>
      <w:r w:rsidR="00995BEE">
        <w:rPr>
          <w:sz w:val="22"/>
          <w:szCs w:val="22"/>
        </w:rPr>
        <w:t xml:space="preserve"> </w:t>
      </w:r>
      <w:r w:rsidRPr="00995BEE">
        <w:rPr>
          <w:sz w:val="22"/>
          <w:szCs w:val="22"/>
        </w:rPr>
        <w:t xml:space="preserve"> STANJE</w:t>
      </w:r>
      <w:r w:rsidR="00995BEE">
        <w:rPr>
          <w:sz w:val="22"/>
          <w:szCs w:val="22"/>
        </w:rPr>
        <w:t xml:space="preserve"> </w:t>
      </w:r>
      <w:r w:rsidRPr="00995BEE">
        <w:rPr>
          <w:sz w:val="22"/>
          <w:szCs w:val="22"/>
        </w:rPr>
        <w:t xml:space="preserve"> U </w:t>
      </w:r>
      <w:r w:rsidR="00995BEE">
        <w:rPr>
          <w:sz w:val="22"/>
          <w:szCs w:val="22"/>
        </w:rPr>
        <w:t xml:space="preserve"> </w:t>
      </w:r>
      <w:r w:rsidRPr="00995BEE">
        <w:rPr>
          <w:sz w:val="22"/>
          <w:szCs w:val="22"/>
        </w:rPr>
        <w:t xml:space="preserve">OBLASTI </w:t>
      </w:r>
    </w:p>
    <w:p w:rsidR="00995BEE" w:rsidRPr="003D54F6" w:rsidRDefault="00995BEE" w:rsidP="003D54F6">
      <w:pPr>
        <w:jc w:val="both"/>
        <w:rPr>
          <w:sz w:val="24"/>
          <w:szCs w:val="24"/>
          <w:u w:val="single"/>
        </w:rPr>
      </w:pPr>
    </w:p>
    <w:p w:rsidR="00100BAE" w:rsidRDefault="00A10986" w:rsidP="003E1EF1">
      <w:pPr>
        <w:pStyle w:val="ListParagraph"/>
        <w:numPr>
          <w:ilvl w:val="0"/>
          <w:numId w:val="114"/>
        </w:numPr>
        <w:jc w:val="both"/>
        <w:rPr>
          <w:sz w:val="24"/>
          <w:szCs w:val="24"/>
        </w:rPr>
      </w:pPr>
      <w:r w:rsidRPr="00100BAE">
        <w:rPr>
          <w:sz w:val="24"/>
          <w:szCs w:val="24"/>
          <w:lang w:eastAsia="ar-SA"/>
        </w:rPr>
        <w:t xml:space="preserve">Specijalističke obuke i stručna usavršavanja - u izvještajnoj godini Agencija je </w:t>
      </w:r>
    </w:p>
    <w:p w:rsidR="00A10986" w:rsidRPr="00100BAE" w:rsidRDefault="00A10986" w:rsidP="00100BAE">
      <w:pPr>
        <w:jc w:val="both"/>
        <w:rPr>
          <w:sz w:val="24"/>
          <w:szCs w:val="24"/>
        </w:rPr>
      </w:pPr>
      <w:r w:rsidRPr="00100BAE">
        <w:rPr>
          <w:sz w:val="24"/>
          <w:szCs w:val="24"/>
          <w:lang w:eastAsia="ar-SA"/>
        </w:rPr>
        <w:t>organizirala 62</w:t>
      </w:r>
      <w:r w:rsidRPr="00100BAE">
        <w:rPr>
          <w:color w:val="FF0000"/>
          <w:sz w:val="24"/>
          <w:szCs w:val="24"/>
          <w:lang w:eastAsia="ar-SA"/>
        </w:rPr>
        <w:t xml:space="preserve"> </w:t>
      </w:r>
      <w:r w:rsidRPr="00100BAE">
        <w:rPr>
          <w:sz w:val="24"/>
          <w:szCs w:val="24"/>
          <w:lang w:eastAsia="ar-SA"/>
        </w:rPr>
        <w:t xml:space="preserve">programa stručnog usavršavanja i specijalističkih obuka (obuke, seminari, tečajevi, radionice) koje je pohađalo 1649 policijskih i državnih službenika u skladu s različitim planovima i programima specijalističkih obuka. Programi stručnoga usavršavanja: </w:t>
      </w:r>
      <w:r w:rsidRPr="00100BAE">
        <w:rPr>
          <w:bCs/>
          <w:color w:val="000000"/>
          <w:sz w:val="24"/>
          <w:szCs w:val="24"/>
          <w:lang w:eastAsia="hr-HR"/>
        </w:rPr>
        <w:t xml:space="preserve">radionica „Identifikacija žrtava trgovine ljudima na temelju skrivenih indikatora“, radionica „Europska antikorupcijska obuka – Opcije i mogućnosti za BiH“, seminar „Imunitet svjedoka“, seminar „Kazneni postupak protiv pravnih osoba“, Dodatno usavršavanje iz rukovanja naoružanjem i vještina gađanja (10), seminar „Uočavanje potencijalnih prijetnji u masi“, Rukovanje naoružanjem - pripremno i kondicijsko gađanje (19), Tehnike i taktike obrane od aktivnoga napada (11),Metodičko-didaktička obuka (4), obuka „Upozoravanje na improvizirana eksplozivna sredstva“ (2), Temeljna obuka za tehničare protueksplozijske zaštite (2), Sigurnost i neposredna zaštita nositelja pravosudnih funkcija (4), Osnovne tehnike i taktike zaštite osoba, Zajednički istražni timovi, Temeljna obuka za instruktora rukovanja vatrenim oružjem (2), Osnove rukovanja naoružanjem. </w:t>
      </w:r>
      <w:r w:rsidRPr="00100BAE">
        <w:rPr>
          <w:rFonts w:eastAsia="AGaramondPro-Regular"/>
          <w:color w:val="000000"/>
          <w:sz w:val="24"/>
          <w:szCs w:val="24"/>
        </w:rPr>
        <w:t xml:space="preserve">Polaznici programa obuke bili su policijski službenici Državne agencije za istrage i zaštitu, Granične policije, Direkcije za koordinaciju policijskih tijela, Sudske policije, predstavnici državnih institucija, kao i policijski službenici entitetskih i nižih razina vlasti. Uz predavače i mentore instruktore Agencije, u realiziranju programa obuke sudjeluju policijski eksperti policijskih agencija iz BiH, ali i svijeta. </w:t>
      </w:r>
    </w:p>
    <w:p w:rsidR="00A10986" w:rsidRPr="00100BAE" w:rsidRDefault="00A10986" w:rsidP="003E1EF1">
      <w:pPr>
        <w:pStyle w:val="ListParagraph"/>
        <w:numPr>
          <w:ilvl w:val="0"/>
          <w:numId w:val="114"/>
        </w:numPr>
        <w:jc w:val="both"/>
        <w:rPr>
          <w:sz w:val="24"/>
          <w:szCs w:val="24"/>
          <w:lang w:eastAsia="ar-SA"/>
        </w:rPr>
      </w:pPr>
      <w:r w:rsidRPr="00100BAE">
        <w:rPr>
          <w:sz w:val="24"/>
          <w:szCs w:val="24"/>
          <w:lang w:eastAsia="ar-SA"/>
        </w:rPr>
        <w:t xml:space="preserve">Temeljna policijska obuka – Agencija je organizirala i od 7. 4. 2014. g. u skladu s </w:t>
      </w:r>
    </w:p>
    <w:p w:rsidR="00A10986" w:rsidRPr="00100BAE" w:rsidRDefault="00A10986" w:rsidP="003D54F6">
      <w:pPr>
        <w:jc w:val="both"/>
        <w:rPr>
          <w:sz w:val="24"/>
          <w:szCs w:val="24"/>
          <w:lang w:eastAsia="ar-SA"/>
        </w:rPr>
      </w:pPr>
      <w:r w:rsidRPr="003D54F6">
        <w:rPr>
          <w:sz w:val="24"/>
          <w:szCs w:val="24"/>
          <w:lang w:eastAsia="ar-SA"/>
        </w:rPr>
        <w:t xml:space="preserve">Nastavnim planom i programom, provodi jednogodišnji program temeljne policijske obuke I. razine za stjecanje čina 'policajac' 53 kadeta Direkcije za koordinaciju policijskih tijela i Policije Brčko Distrikta. </w:t>
      </w:r>
      <w:r w:rsidRPr="003D54F6">
        <w:rPr>
          <w:rFonts w:eastAsia="AGaramondPro-Regular"/>
          <w:color w:val="000000"/>
          <w:sz w:val="24"/>
          <w:szCs w:val="24"/>
        </w:rPr>
        <w:t>U izvještajnoj godini pokrenuta je procedura izmjena i dopuna nastavnih planova i programa temeljne policijske obuke za stjecanje činova 'policajac' i 'mlađi inspektor'. Zadatak radne skupine, koju čine predstavnici Agencije za školovanje i stručno usavršavanje kadrova, Direkcije za koordinaciju policijskih tijela, SIPA-e i GP BiH, je predmetne dokumente prilagoditi specifičnim potrebama policijskih tijela BiH iz kojih kadeti dolaze.</w:t>
      </w:r>
    </w:p>
    <w:p w:rsidR="00100BAE" w:rsidRDefault="00A10986" w:rsidP="003E1EF1">
      <w:pPr>
        <w:pStyle w:val="ListParagraph"/>
        <w:numPr>
          <w:ilvl w:val="0"/>
          <w:numId w:val="114"/>
        </w:numPr>
        <w:jc w:val="both"/>
        <w:rPr>
          <w:sz w:val="24"/>
          <w:szCs w:val="24"/>
        </w:rPr>
      </w:pPr>
      <w:r w:rsidRPr="00100BAE">
        <w:rPr>
          <w:sz w:val="24"/>
          <w:szCs w:val="24"/>
        </w:rPr>
        <w:t xml:space="preserve">Agencija je u suradnji s Visokim sudbenim i tužiteljskim vijećem BiH  organizirala </w:t>
      </w:r>
    </w:p>
    <w:p w:rsidR="00A10986" w:rsidRPr="00100BAE" w:rsidRDefault="00A10986" w:rsidP="00100BAE">
      <w:pPr>
        <w:jc w:val="both"/>
        <w:rPr>
          <w:sz w:val="24"/>
          <w:szCs w:val="24"/>
        </w:rPr>
      </w:pPr>
      <w:r w:rsidRPr="00100BAE">
        <w:rPr>
          <w:sz w:val="24"/>
          <w:szCs w:val="24"/>
        </w:rPr>
        <w:t xml:space="preserve">konferenciju „Uspostava komunikacijske platforme s ciljem jačanja obrazovnih kapaciteta pravosudnih i sigurnosno-obrambenih institucija BiH“, koja je prvi put okupila predstavnike institucija u čijoj je nadležnosti provedba različitih vidova obuke policijskih i državnih službenika iz sigurnosnog i obrambenog sektora, te sudaca i tužitelja iz pravosudnog sektora. Prema zaključcima konferencije, sastanci predstavnika ovih institucija bit će redovito održavani i posebno tematizirani. Nadalje, ukazano je na potrebu pravodobnog planiranja programa obuka, definiranja potreba za obukama, te u skladu s tim razmjena predavača, mobilnih trening timova, najboljih praksi i iskustava odnosno konkretiziranje mehanizama razmjene, uvažavajući zakone koji reguliraju rad ovih institucija. </w:t>
      </w:r>
    </w:p>
    <w:p w:rsidR="00100BAE" w:rsidRDefault="00A10986" w:rsidP="003E1EF1">
      <w:pPr>
        <w:pStyle w:val="ListParagraph"/>
        <w:numPr>
          <w:ilvl w:val="0"/>
          <w:numId w:val="114"/>
        </w:numPr>
        <w:jc w:val="both"/>
        <w:rPr>
          <w:sz w:val="24"/>
          <w:szCs w:val="24"/>
        </w:rPr>
      </w:pPr>
      <w:r w:rsidRPr="00100BAE">
        <w:rPr>
          <w:sz w:val="24"/>
          <w:szCs w:val="24"/>
        </w:rPr>
        <w:t xml:space="preserve">Stručno usavršavanje predavača, mentora, instruktora i ostalih državnih službenika </w:t>
      </w:r>
    </w:p>
    <w:p w:rsidR="00A10986" w:rsidRPr="00100BAE" w:rsidRDefault="00A10986" w:rsidP="00100BAE">
      <w:pPr>
        <w:jc w:val="both"/>
        <w:rPr>
          <w:sz w:val="24"/>
          <w:szCs w:val="24"/>
        </w:rPr>
      </w:pPr>
      <w:r w:rsidRPr="00100BAE">
        <w:rPr>
          <w:sz w:val="24"/>
          <w:szCs w:val="24"/>
        </w:rPr>
        <w:t xml:space="preserve">Agencije u 2014. godini realizirano je kroz 50 programa u zemlji i inozemstvu: </w:t>
      </w:r>
      <w:bookmarkStart w:id="109" w:name="_Toc379539605"/>
      <w:r w:rsidRPr="00100BAE">
        <w:rPr>
          <w:sz w:val="24"/>
          <w:szCs w:val="24"/>
        </w:rPr>
        <w:t>specijalno tjelesno obrazovanje</w:t>
      </w:r>
      <w:bookmarkEnd w:id="109"/>
      <w:r w:rsidRPr="00100BAE">
        <w:rPr>
          <w:sz w:val="24"/>
          <w:szCs w:val="24"/>
        </w:rPr>
        <w:t xml:space="preserve"> i tehnike samoobrane (12), engleski jezik (4), </w:t>
      </w:r>
      <w:r w:rsidRPr="00100BAE">
        <w:rPr>
          <w:color w:val="000000"/>
          <w:sz w:val="24"/>
          <w:szCs w:val="24"/>
        </w:rPr>
        <w:t xml:space="preserve">seminar „Izmjene poreza i doprinosa i pripreme za godišnji obračun“, obuka iz rukovanja naoružanjem rukovodećih službenika, obuka „Planiranje i kandidiranje investicijskih projekata i popunjavanje IP obrazaca“, radionica „Definiranje prava, obveza i dužnosti kontakt-osoba za rodna pitanja u sektoru sigurnosti u BiH“, radionica „Jačanje integriteta u javnoj administraciji“, seminar Analiza provedbe Akcijskog plana Strategije za borbu protiv korupcije (2009. - 2014.), konferencija Etičko upravljanje institucijom i interno postupanje s prijavama nepravilnosti i korupcije, </w:t>
      </w:r>
      <w:r w:rsidRPr="00100BAE">
        <w:rPr>
          <w:sz w:val="24"/>
          <w:szCs w:val="24"/>
          <w:lang w:eastAsia="hr-HR"/>
        </w:rPr>
        <w:t xml:space="preserve">tečaj </w:t>
      </w:r>
      <w:r w:rsidRPr="00100BAE">
        <w:rPr>
          <w:sz w:val="24"/>
          <w:szCs w:val="24"/>
        </w:rPr>
        <w:t xml:space="preserve">iz oblasti reforme sigurnosnog sektora – druga razina, temeljna obuka „Zaštita tajnih podataka“, studijski posjet Policijskoj akademiji u Nizozemskoj, (Warnsveld), radionica ˝Primjena policijskih ovlasti prema maloljetnicima koji su u sukobu sa zakonom˝, tečaj „Train the Trainers“ u Švicarskoj (Andermatt), obuka Upravljanje programom borbe protiv terorizma, </w:t>
      </w:r>
      <w:r w:rsidRPr="00100BAE">
        <w:rPr>
          <w:color w:val="000000"/>
          <w:sz w:val="24"/>
          <w:szCs w:val="24"/>
        </w:rPr>
        <w:t xml:space="preserve">seminar Unapređenje radnog zakonodavstva na razini BiH, seminar „E-learning“, </w:t>
      </w:r>
      <w:r w:rsidRPr="00100BAE">
        <w:rPr>
          <w:sz w:val="24"/>
          <w:szCs w:val="24"/>
        </w:rPr>
        <w:t>radionica 'Konvencije o policijskoj suradnji zemalja jugoistočne Europe' Bugarska, seminar „Countering Terrorism“ u Egiptu (policijska akademija), radionica „Ilegalne migracije“, obuka o borbi protiv diskriminacije „Seksualna orijentacija i rodni identitet (SOGI) i pitanja Roma“ u Francuskoj, Twinning projekt IPA 2012. – potpora provedbi zakona, obuka „Intepersonalne vještine“, obuka „Borba protiv trgovanja ljudima“, razmjena nacionalnih koordinatora – Europski program policijske razmjene u Mađarskoj.</w:t>
      </w:r>
    </w:p>
    <w:p w:rsidR="00A10986" w:rsidRPr="00100BAE" w:rsidRDefault="00100BAE" w:rsidP="003D54F6">
      <w:pPr>
        <w:jc w:val="both"/>
        <w:rPr>
          <w:sz w:val="24"/>
          <w:szCs w:val="24"/>
          <w:lang w:val="hr-HR"/>
        </w:rPr>
      </w:pPr>
      <w:r>
        <w:rPr>
          <w:sz w:val="24"/>
          <w:szCs w:val="24"/>
          <w:lang w:val="hr-HR"/>
        </w:rPr>
        <w:t xml:space="preserve">Organizirana je </w:t>
      </w:r>
      <w:r w:rsidR="00A10986" w:rsidRPr="003D54F6">
        <w:rPr>
          <w:sz w:val="24"/>
          <w:szCs w:val="24"/>
          <w:lang w:val="hr-HR"/>
        </w:rPr>
        <w:t xml:space="preserve">Godišnja </w:t>
      </w:r>
      <w:r w:rsidR="00A5669F">
        <w:rPr>
          <w:sz w:val="24"/>
          <w:szCs w:val="24"/>
          <w:lang w:val="hr-HR"/>
        </w:rPr>
        <w:t>konferencija INTERPA 21.-24.4.</w:t>
      </w:r>
      <w:r w:rsidR="00A10986" w:rsidRPr="003D54F6">
        <w:rPr>
          <w:sz w:val="24"/>
          <w:szCs w:val="24"/>
          <w:lang w:val="hr-HR"/>
        </w:rPr>
        <w:t>2014. g. Kuala Lumpur (Malezija) “Usavršavanje nastavnoga osoblja u policijskim akademijama“.</w:t>
      </w:r>
      <w:r>
        <w:rPr>
          <w:sz w:val="24"/>
          <w:szCs w:val="24"/>
          <w:lang w:val="hr-HR"/>
        </w:rPr>
        <w:t xml:space="preserve"> </w:t>
      </w:r>
      <w:r w:rsidR="00A10986" w:rsidRPr="003D54F6">
        <w:rPr>
          <w:sz w:val="24"/>
          <w:szCs w:val="24"/>
          <w:lang w:val="hr-HR"/>
        </w:rPr>
        <w:t>Nastavljena je suradnja s ICITAP-om (Međunarodni program Ministarstva pravde SAD za obuke i pomoć u oblasti kriminalističkih istraga) kroz suorganizaciju specijalističkih programa obuke: „Sigurnost i neposredna zaštita nositelja pravosudnih funkcija“, „Osnovne teh</w:t>
      </w:r>
      <w:r>
        <w:rPr>
          <w:sz w:val="24"/>
          <w:szCs w:val="24"/>
          <w:lang w:val="hr-HR"/>
        </w:rPr>
        <w:t xml:space="preserve">nike i taktike zaštite osobe“. </w:t>
      </w:r>
      <w:r w:rsidR="00A10986" w:rsidRPr="003D54F6">
        <w:rPr>
          <w:sz w:val="24"/>
          <w:szCs w:val="24"/>
        </w:rPr>
        <w:t xml:space="preserve">Suradnja u sklopu DCAF-a i u protekloj godini je rezultirala aktivnostima koje su imale za cilj dodatno usavršavanje predavača, mentora i instruktora Agencije (tečaj „Train the Trainers“, radionica „Ilegalne migracije“). </w:t>
      </w:r>
      <w:r>
        <w:rPr>
          <w:sz w:val="24"/>
          <w:szCs w:val="24"/>
          <w:lang w:val="hr-HR"/>
        </w:rPr>
        <w:t xml:space="preserve">Organiziran </w:t>
      </w:r>
      <w:r w:rsidR="00A10986" w:rsidRPr="003D54F6">
        <w:rPr>
          <w:color w:val="000000"/>
          <w:sz w:val="24"/>
          <w:szCs w:val="24"/>
        </w:rPr>
        <w:t>Studijski posjet Ministars</w:t>
      </w:r>
      <w:r>
        <w:rPr>
          <w:color w:val="000000"/>
          <w:sz w:val="24"/>
          <w:szCs w:val="24"/>
        </w:rPr>
        <w:t>tvu unutarnjih poslova R.</w:t>
      </w:r>
      <w:r w:rsidR="00A10986" w:rsidRPr="003D54F6">
        <w:rPr>
          <w:color w:val="000000"/>
          <w:sz w:val="24"/>
          <w:szCs w:val="24"/>
        </w:rPr>
        <w:t xml:space="preserve"> Srbije vezano za uvođenje sustava e-learning.</w:t>
      </w:r>
      <w:r>
        <w:rPr>
          <w:sz w:val="24"/>
          <w:szCs w:val="24"/>
          <w:lang w:val="hr-HR"/>
        </w:rPr>
        <w:t xml:space="preserve">; uspostavljena </w:t>
      </w:r>
      <w:r>
        <w:rPr>
          <w:sz w:val="24"/>
          <w:szCs w:val="24"/>
        </w:rPr>
        <w:t>s</w:t>
      </w:r>
      <w:r w:rsidR="00A10986" w:rsidRPr="003D54F6">
        <w:rPr>
          <w:sz w:val="24"/>
          <w:szCs w:val="24"/>
        </w:rPr>
        <w:t>uradnja s Egipatskim fondom za tehničku suradnju, Policijskom akademijom Egipta i političkim istraživačkim centrom u Kairu kroz seminar</w:t>
      </w:r>
      <w:r w:rsidR="00A5669F">
        <w:rPr>
          <w:sz w:val="24"/>
          <w:szCs w:val="24"/>
        </w:rPr>
        <w:t xml:space="preserve"> „Countering Terrorism“, 27.10.-</w:t>
      </w:r>
      <w:r w:rsidR="00A10986" w:rsidRPr="003D54F6">
        <w:rPr>
          <w:sz w:val="24"/>
          <w:szCs w:val="24"/>
        </w:rPr>
        <w:t xml:space="preserve">27.11.2014. </w:t>
      </w:r>
      <w:r>
        <w:rPr>
          <w:sz w:val="24"/>
          <w:szCs w:val="24"/>
        </w:rPr>
        <w:t>g</w:t>
      </w:r>
      <w:r w:rsidR="00A10986" w:rsidRPr="003D54F6">
        <w:rPr>
          <w:sz w:val="24"/>
          <w:szCs w:val="24"/>
        </w:rPr>
        <w:t>.</w:t>
      </w:r>
    </w:p>
    <w:p w:rsidR="00100BAE" w:rsidRDefault="00100BAE" w:rsidP="003D54F6">
      <w:pPr>
        <w:jc w:val="both"/>
        <w:rPr>
          <w:sz w:val="24"/>
          <w:szCs w:val="24"/>
          <w:u w:val="single"/>
          <w:lang w:eastAsia="ar-SA"/>
        </w:rPr>
      </w:pPr>
    </w:p>
    <w:p w:rsidR="00A10986" w:rsidRPr="00100BAE" w:rsidRDefault="00A10986" w:rsidP="003D54F6">
      <w:pPr>
        <w:jc w:val="both"/>
        <w:rPr>
          <w:sz w:val="22"/>
          <w:szCs w:val="22"/>
          <w:lang w:eastAsia="ar-SA"/>
        </w:rPr>
      </w:pPr>
      <w:r w:rsidRPr="00100BAE">
        <w:rPr>
          <w:sz w:val="22"/>
          <w:szCs w:val="22"/>
          <w:lang w:eastAsia="ar-SA"/>
        </w:rPr>
        <w:t xml:space="preserve">ZAKONODAVNE </w:t>
      </w:r>
      <w:r w:rsidR="00100BAE">
        <w:rPr>
          <w:sz w:val="22"/>
          <w:szCs w:val="22"/>
          <w:lang w:eastAsia="ar-SA"/>
        </w:rPr>
        <w:t xml:space="preserve"> </w:t>
      </w:r>
      <w:r w:rsidRPr="00100BAE">
        <w:rPr>
          <w:sz w:val="22"/>
          <w:szCs w:val="22"/>
          <w:lang w:eastAsia="ar-SA"/>
        </w:rPr>
        <w:t>AKTIVNOSTI</w:t>
      </w:r>
    </w:p>
    <w:p w:rsidR="00100BAE" w:rsidRPr="003D54F6" w:rsidRDefault="00100BAE" w:rsidP="003D54F6">
      <w:pPr>
        <w:jc w:val="both"/>
        <w:rPr>
          <w:sz w:val="24"/>
          <w:szCs w:val="24"/>
          <w:u w:val="single"/>
          <w:lang w:eastAsia="ar-SA"/>
        </w:rPr>
      </w:pPr>
    </w:p>
    <w:p w:rsidR="00A10986" w:rsidRPr="003D54F6" w:rsidRDefault="00A10986" w:rsidP="003D54F6">
      <w:pPr>
        <w:jc w:val="both"/>
        <w:rPr>
          <w:sz w:val="24"/>
          <w:szCs w:val="24"/>
          <w:lang w:eastAsia="ar-SA"/>
        </w:rPr>
      </w:pPr>
      <w:r w:rsidRPr="003D54F6">
        <w:rPr>
          <w:sz w:val="24"/>
          <w:szCs w:val="24"/>
          <w:lang w:eastAsia="ar-SA"/>
        </w:rPr>
        <w:t xml:space="preserve">Vijeće ministara je, na 91. sjednici, donijelo Odluku o utvrđivanju visine troškova školovanja i boravka u Agenciji za školovanje i stručno usavršavanje kadrova za institucije i organizacije koje se ne financiraju iz proračuna BiH („Službeni glasnik BiH“, br. 40/14). </w:t>
      </w:r>
    </w:p>
    <w:p w:rsidR="00A10986" w:rsidRPr="003D54F6" w:rsidRDefault="00A10986" w:rsidP="003D54F6">
      <w:pPr>
        <w:jc w:val="both"/>
        <w:rPr>
          <w:sz w:val="24"/>
          <w:szCs w:val="24"/>
          <w:lang w:eastAsia="ar-SA"/>
        </w:rPr>
      </w:pPr>
      <w:r w:rsidRPr="003D54F6">
        <w:rPr>
          <w:sz w:val="24"/>
          <w:szCs w:val="24"/>
          <w:lang w:eastAsia="ar-SA"/>
        </w:rPr>
        <w:t xml:space="preserve">Na temelju zahtjeva </w:t>
      </w:r>
      <w:r w:rsidRPr="003D54F6">
        <w:rPr>
          <w:sz w:val="24"/>
          <w:szCs w:val="24"/>
        </w:rPr>
        <w:t>policijskih agencija i službi koje se ne financiraju iz proračuna institucija BiH, detektivskih i zaštitarskih službi, te međunarodnih organizacija i institucija za usluge organiziranja i provedbe obuka, seminara i tečajeva iz različitih oblasti, Agencija za školovanje i stručno usavršavanje kadrova je preko Ministarstva sigurnosti BiH inicirala donošenje ove odluke, za čije realiziranje nisu potrebna dodatna financijska sredstva, ali će njezina primjena pozitivno djelovati na prihodovnu stranu proračuna Agencije.</w:t>
      </w:r>
    </w:p>
    <w:p w:rsidR="00A10986" w:rsidRDefault="00A10986" w:rsidP="003D54F6">
      <w:pPr>
        <w:jc w:val="both"/>
        <w:rPr>
          <w:sz w:val="24"/>
          <w:szCs w:val="24"/>
          <w:lang w:eastAsia="ar-SA"/>
        </w:rPr>
      </w:pPr>
      <w:r w:rsidRPr="003D54F6">
        <w:rPr>
          <w:sz w:val="24"/>
          <w:szCs w:val="24"/>
          <w:lang w:eastAsia="ar-SA"/>
        </w:rPr>
        <w:t xml:space="preserve">Što se tiče podzakonskih akata, u 2014. g. doneseni su: Pravilnik o internom prijavljivanju korupcije i zaštitu osoba koje prijave korupciju u Agenciji, </w:t>
      </w:r>
      <w:r w:rsidRPr="003D54F6">
        <w:rPr>
          <w:sz w:val="24"/>
          <w:szCs w:val="24"/>
        </w:rPr>
        <w:t>Akcijski plan za borbu protiv korupcije,</w:t>
      </w:r>
      <w:r w:rsidRPr="003D54F6">
        <w:rPr>
          <w:sz w:val="24"/>
          <w:szCs w:val="24"/>
          <w:lang w:eastAsia="ar-SA"/>
        </w:rPr>
        <w:t xml:space="preserve"> Plan integriteta Agencije, Pravilnik o korištenju mobilnih telefona, Pravilnik o korištenju fiksnih telefona.</w:t>
      </w:r>
    </w:p>
    <w:p w:rsidR="004B45FC" w:rsidRPr="003D54F6" w:rsidRDefault="004B45FC" w:rsidP="003D54F6">
      <w:pPr>
        <w:jc w:val="both"/>
        <w:rPr>
          <w:sz w:val="24"/>
          <w:szCs w:val="24"/>
          <w:lang w:eastAsia="ar-SA"/>
        </w:rPr>
      </w:pPr>
    </w:p>
    <w:p w:rsidR="00A10986" w:rsidRPr="004B45FC" w:rsidRDefault="00A10986" w:rsidP="003D54F6">
      <w:pPr>
        <w:jc w:val="both"/>
        <w:rPr>
          <w:sz w:val="22"/>
          <w:szCs w:val="22"/>
          <w:lang w:eastAsia="ar-SA"/>
        </w:rPr>
      </w:pPr>
      <w:r w:rsidRPr="004B45FC">
        <w:rPr>
          <w:sz w:val="22"/>
          <w:szCs w:val="22"/>
          <w:lang w:eastAsia="ar-SA"/>
        </w:rPr>
        <w:t>EUROPSKE</w:t>
      </w:r>
      <w:r w:rsidR="004B45FC">
        <w:rPr>
          <w:sz w:val="22"/>
          <w:szCs w:val="22"/>
          <w:lang w:eastAsia="ar-SA"/>
        </w:rPr>
        <w:t xml:space="preserve"> </w:t>
      </w:r>
      <w:r w:rsidRPr="004B45FC">
        <w:rPr>
          <w:sz w:val="22"/>
          <w:szCs w:val="22"/>
          <w:lang w:eastAsia="ar-SA"/>
        </w:rPr>
        <w:t xml:space="preserve"> INTEGRACIJE</w:t>
      </w:r>
    </w:p>
    <w:p w:rsidR="004B45FC" w:rsidRPr="003D54F6" w:rsidRDefault="004B45FC" w:rsidP="003D54F6">
      <w:pPr>
        <w:jc w:val="both"/>
        <w:rPr>
          <w:sz w:val="24"/>
          <w:szCs w:val="24"/>
          <w:u w:val="single"/>
          <w:lang w:eastAsia="ar-SA"/>
        </w:rPr>
      </w:pPr>
    </w:p>
    <w:p w:rsidR="00A10986" w:rsidRPr="003D54F6" w:rsidRDefault="00A10986" w:rsidP="003D54F6">
      <w:pPr>
        <w:jc w:val="both"/>
        <w:rPr>
          <w:sz w:val="24"/>
          <w:szCs w:val="24"/>
        </w:rPr>
      </w:pPr>
      <w:r w:rsidRPr="003D54F6">
        <w:rPr>
          <w:sz w:val="24"/>
          <w:szCs w:val="24"/>
          <w:lang w:eastAsia="ar-SA"/>
        </w:rPr>
        <w:t xml:space="preserve">Tijekom 2014. g. Agencija je sudjelovala u implementiranju IPA projekta (EU potpora provedbi zakona) kroz suorganizaciju i provedbu specijalističkih programa usavršavanja policijskih i državnih službenika: seminar „Europska antikorupcijska obuka – opcije i mogućnosti za BiH“, seminar „Uočavanje potencijalnih prijetnji u masi“ i obuka „Zajednički istražni timovi“. Kroz IPA projekt uspostavljena je suradnja Agencije i </w:t>
      </w:r>
      <w:r w:rsidRPr="003D54F6">
        <w:rPr>
          <w:sz w:val="24"/>
          <w:szCs w:val="24"/>
        </w:rPr>
        <w:t xml:space="preserve">Sveučilišta primijenjenih policijskih znanosti u Oranienburgu, Savezna država Brandenburg, vezano za usavršavanje predavača i instruktora Agencije na području sigurne vožnje i stručnu pomoć u opremanju streljane. </w:t>
      </w:r>
    </w:p>
    <w:p w:rsidR="00A10986" w:rsidRPr="003D54F6" w:rsidRDefault="00A10986" w:rsidP="003D54F6">
      <w:pPr>
        <w:jc w:val="both"/>
        <w:rPr>
          <w:sz w:val="24"/>
          <w:szCs w:val="24"/>
        </w:rPr>
      </w:pPr>
      <w:r w:rsidRPr="003D54F6">
        <w:rPr>
          <w:sz w:val="24"/>
          <w:szCs w:val="24"/>
          <w:lang w:eastAsia="ar-SA"/>
        </w:rPr>
        <w:t xml:space="preserve">U tijeku su aktivnosti vezane za program IPA 2012. g. koje uključuju uvođenje sustava elektroničkog učenja na daljinu (e-learning). Nakon uspješnih pregovora s Delegacijom Europske unije u BiH pripremljen je projekt i specifikacija sustava. </w:t>
      </w:r>
      <w:r w:rsidRPr="003D54F6">
        <w:rPr>
          <w:sz w:val="24"/>
          <w:szCs w:val="24"/>
        </w:rPr>
        <w:t>Implementacija naprednih sustava za daljinsko učenje – sustavi za konferenciju/E-learning s data centrom u sjedištu Agencije (novi objekt u izgradnji – Rodoč bb) i centrima: Granična policija BiH, Državna agencija za istrage i zaštitu SIPA i Direkcija za koordinaciju policijskih tijela. Ukupno će biti instalirana oprema na 13 izmještenih lokacija kako slijedi:</w:t>
      </w:r>
    </w:p>
    <w:p w:rsidR="00A10986" w:rsidRDefault="00A10986" w:rsidP="003E1EF1">
      <w:pPr>
        <w:pStyle w:val="ListParagraph"/>
        <w:numPr>
          <w:ilvl w:val="0"/>
          <w:numId w:val="115"/>
        </w:numPr>
        <w:jc w:val="both"/>
        <w:rPr>
          <w:color w:val="000000"/>
          <w:sz w:val="24"/>
          <w:szCs w:val="24"/>
        </w:rPr>
      </w:pPr>
      <w:r w:rsidRPr="00BE6829">
        <w:rPr>
          <w:color w:val="000000"/>
          <w:sz w:val="24"/>
          <w:szCs w:val="24"/>
        </w:rPr>
        <w:t>GPBIH: sjedište Sarajevo, ispostava Gradiška, ispostava Bijeljina, ispostava Bosansko Grahovo, ispostava Čapljina, ispostava Višegrad, zračna luka Sarajevo;</w:t>
      </w:r>
    </w:p>
    <w:p w:rsidR="00A10986" w:rsidRDefault="00A10986" w:rsidP="003E1EF1">
      <w:pPr>
        <w:pStyle w:val="ListParagraph"/>
        <w:numPr>
          <w:ilvl w:val="0"/>
          <w:numId w:val="115"/>
        </w:numPr>
        <w:jc w:val="both"/>
        <w:rPr>
          <w:color w:val="000000"/>
          <w:sz w:val="24"/>
          <w:szCs w:val="24"/>
        </w:rPr>
      </w:pPr>
      <w:r w:rsidRPr="00BE6829">
        <w:rPr>
          <w:color w:val="000000"/>
          <w:sz w:val="24"/>
          <w:szCs w:val="24"/>
        </w:rPr>
        <w:t>SIPA: sjedište I. Sarajevo, ispostava Tuzla, ispostava Mostar, ispostava Banja Luka, ispostava Sarajevo;</w:t>
      </w:r>
    </w:p>
    <w:p w:rsidR="00A10986" w:rsidRPr="00BE6829" w:rsidRDefault="00A10986" w:rsidP="003E1EF1">
      <w:pPr>
        <w:pStyle w:val="ListParagraph"/>
        <w:numPr>
          <w:ilvl w:val="0"/>
          <w:numId w:val="115"/>
        </w:numPr>
        <w:jc w:val="both"/>
        <w:rPr>
          <w:color w:val="000000"/>
          <w:sz w:val="24"/>
          <w:szCs w:val="24"/>
        </w:rPr>
      </w:pPr>
      <w:r w:rsidRPr="00BE6829">
        <w:rPr>
          <w:color w:val="000000"/>
          <w:sz w:val="24"/>
          <w:szCs w:val="24"/>
        </w:rPr>
        <w:t>DKPT: sjedište Sarajevo.</w:t>
      </w:r>
    </w:p>
    <w:p w:rsidR="00A10986" w:rsidRPr="003D54F6" w:rsidRDefault="00A10986" w:rsidP="003D54F6">
      <w:pPr>
        <w:jc w:val="both"/>
        <w:rPr>
          <w:sz w:val="24"/>
          <w:szCs w:val="24"/>
        </w:rPr>
      </w:pPr>
      <w:r w:rsidRPr="003D54F6">
        <w:rPr>
          <w:sz w:val="24"/>
          <w:szCs w:val="24"/>
        </w:rPr>
        <w:t xml:space="preserve">U sklopu CEPOL-a, u 2014. g. realizirani su programi policijske razmjene s institucijama policijskoga obrazovanja i provedbe zakona iz Italije, Litve i Makedonije. </w:t>
      </w:r>
    </w:p>
    <w:p w:rsidR="00A10986" w:rsidRDefault="00A10986" w:rsidP="003D54F6">
      <w:pPr>
        <w:jc w:val="both"/>
        <w:rPr>
          <w:sz w:val="24"/>
          <w:szCs w:val="24"/>
          <w:lang w:val="hr-HR"/>
        </w:rPr>
      </w:pPr>
      <w:r w:rsidRPr="003D54F6">
        <w:rPr>
          <w:sz w:val="24"/>
          <w:szCs w:val="24"/>
          <w:lang w:val="hr-HR"/>
        </w:rPr>
        <w:t>Vezano za Ugovor o načinu rada između CEPOL-a i BiH, koji je potpisan 3.12.2014. g., Agencija je sudjelovala u pripremi dokumenta koji svjedoči o napretku u europskim integracijama naše zemlje. Sam ugovor otvara nove mogućnosti preuzimanja europskih standarda kada je riječ o edukaciji policijskih službenika.</w:t>
      </w:r>
    </w:p>
    <w:p w:rsidR="008B01D6" w:rsidRPr="003D54F6" w:rsidRDefault="008B01D6" w:rsidP="003D54F6">
      <w:pPr>
        <w:jc w:val="both"/>
        <w:rPr>
          <w:sz w:val="24"/>
          <w:szCs w:val="24"/>
          <w:lang w:val="hr-HR"/>
        </w:rPr>
      </w:pPr>
    </w:p>
    <w:p w:rsidR="00A10986" w:rsidRPr="008B01D6" w:rsidRDefault="00A10986" w:rsidP="003D54F6">
      <w:pPr>
        <w:jc w:val="both"/>
        <w:rPr>
          <w:sz w:val="22"/>
          <w:szCs w:val="22"/>
          <w:lang w:eastAsia="ar-SA"/>
        </w:rPr>
      </w:pPr>
      <w:r w:rsidRPr="008B01D6">
        <w:rPr>
          <w:sz w:val="22"/>
          <w:szCs w:val="22"/>
          <w:lang w:eastAsia="ar-SA"/>
        </w:rPr>
        <w:t>PLANIRANI</w:t>
      </w:r>
      <w:r w:rsidR="008B01D6">
        <w:rPr>
          <w:sz w:val="22"/>
          <w:szCs w:val="22"/>
          <w:lang w:eastAsia="ar-SA"/>
        </w:rPr>
        <w:t xml:space="preserve"> </w:t>
      </w:r>
      <w:r w:rsidRPr="008B01D6">
        <w:rPr>
          <w:sz w:val="22"/>
          <w:szCs w:val="22"/>
          <w:lang w:eastAsia="ar-SA"/>
        </w:rPr>
        <w:t xml:space="preserve"> I</w:t>
      </w:r>
      <w:r w:rsidR="008B01D6">
        <w:rPr>
          <w:sz w:val="22"/>
          <w:szCs w:val="22"/>
          <w:lang w:eastAsia="ar-SA"/>
        </w:rPr>
        <w:t xml:space="preserve"> </w:t>
      </w:r>
      <w:r w:rsidRPr="008B01D6">
        <w:rPr>
          <w:sz w:val="22"/>
          <w:szCs w:val="22"/>
          <w:lang w:eastAsia="ar-SA"/>
        </w:rPr>
        <w:t xml:space="preserve"> REALIZIRANI</w:t>
      </w:r>
      <w:r w:rsidR="008B01D6">
        <w:rPr>
          <w:sz w:val="22"/>
          <w:szCs w:val="22"/>
          <w:lang w:eastAsia="ar-SA"/>
        </w:rPr>
        <w:t xml:space="preserve"> </w:t>
      </w:r>
      <w:r w:rsidRPr="008B01D6">
        <w:rPr>
          <w:sz w:val="22"/>
          <w:szCs w:val="22"/>
          <w:lang w:eastAsia="ar-SA"/>
        </w:rPr>
        <w:t xml:space="preserve"> PROGRAMSKI </w:t>
      </w:r>
      <w:r w:rsidR="008B01D6">
        <w:rPr>
          <w:sz w:val="22"/>
          <w:szCs w:val="22"/>
          <w:lang w:eastAsia="ar-SA"/>
        </w:rPr>
        <w:t xml:space="preserve"> </w:t>
      </w:r>
      <w:r w:rsidRPr="008B01D6">
        <w:rPr>
          <w:sz w:val="22"/>
          <w:szCs w:val="22"/>
          <w:lang w:eastAsia="ar-SA"/>
        </w:rPr>
        <w:t>ZADACI</w:t>
      </w:r>
    </w:p>
    <w:p w:rsidR="008B01D6" w:rsidRPr="003D54F6" w:rsidRDefault="008B01D6" w:rsidP="003D54F6">
      <w:pPr>
        <w:jc w:val="both"/>
        <w:rPr>
          <w:sz w:val="24"/>
          <w:szCs w:val="24"/>
          <w:u w:val="single"/>
          <w:lang w:eastAsia="ar-SA"/>
        </w:rPr>
      </w:pPr>
    </w:p>
    <w:p w:rsidR="00A10986" w:rsidRPr="003D54F6" w:rsidRDefault="00A10986" w:rsidP="003D54F6">
      <w:pPr>
        <w:jc w:val="both"/>
        <w:rPr>
          <w:sz w:val="24"/>
          <w:szCs w:val="24"/>
          <w:lang w:eastAsia="hr-HR"/>
        </w:rPr>
      </w:pPr>
      <w:r w:rsidRPr="003D54F6">
        <w:rPr>
          <w:sz w:val="24"/>
          <w:szCs w:val="24"/>
          <w:lang w:eastAsia="hr-HR"/>
        </w:rPr>
        <w:t>Programski zadaci Agencije za 2014. g. odnosili su se na provedbu i usmjeravanje aktivnosti na intenziviranju daljnjeg procesa razvoja i jačanja Agencije, što pretpostavlja organiziranje i rukovođenje brojnim aktivnostima na opremanju Agencije, kadrovskom osposobljavanju, izradi nastavnih planova i programa stručnoga usavršavanja, izmjenama i dopunama nastavnih planova i programa temeljne policijske obuke, donošenju podzakonskih akata i jačanje suradnje s domaćim i međunarodnim institucijama, o čemu smo elaborirali u prethodnim poglavljima.</w:t>
      </w:r>
    </w:p>
    <w:p w:rsidR="00A10986" w:rsidRPr="003D54F6" w:rsidRDefault="00A10986" w:rsidP="003D54F6">
      <w:pPr>
        <w:jc w:val="both"/>
        <w:rPr>
          <w:sz w:val="24"/>
          <w:szCs w:val="24"/>
          <w:lang w:eastAsia="ar-SA"/>
        </w:rPr>
      </w:pPr>
      <w:r w:rsidRPr="003D54F6">
        <w:rPr>
          <w:sz w:val="24"/>
          <w:szCs w:val="24"/>
        </w:rPr>
        <w:t xml:space="preserve">Jedan od bitnih programskih zadataka Agencije je višegodišnji kapitalni projekt izgradnje kompleksa objekata za trajni smještaj, u vrijednosti osam milijuna konvertibilnih maraka. Izgradnja je započela 1.4.2014.godine i odvija se u skladu s Ugovorom o izgradnji </w:t>
      </w:r>
      <w:r w:rsidRPr="003D54F6">
        <w:rPr>
          <w:bCs/>
          <w:iCs/>
          <w:sz w:val="24"/>
          <w:szCs w:val="24"/>
        </w:rPr>
        <w:t>(</w:t>
      </w:r>
      <w:r w:rsidRPr="003D54F6">
        <w:rPr>
          <w:sz w:val="24"/>
          <w:szCs w:val="24"/>
          <w:lang w:eastAsia="bs-Latn-BA"/>
        </w:rPr>
        <w:t xml:space="preserve">5.796.002,40 KM) </w:t>
      </w:r>
      <w:r w:rsidRPr="003D54F6">
        <w:rPr>
          <w:bCs/>
          <w:iCs/>
          <w:sz w:val="24"/>
          <w:szCs w:val="24"/>
        </w:rPr>
        <w:t>i Ugovorom o nadzoru nad radovima (</w:t>
      </w:r>
      <w:r w:rsidRPr="003D54F6">
        <w:rPr>
          <w:sz w:val="24"/>
          <w:szCs w:val="24"/>
          <w:lang w:eastAsia="bs-Latn-BA"/>
        </w:rPr>
        <w:t xml:space="preserve">53.840,00 KM). </w:t>
      </w:r>
      <w:r w:rsidRPr="003D54F6">
        <w:rPr>
          <w:sz w:val="24"/>
          <w:szCs w:val="24"/>
        </w:rPr>
        <w:t>Projekt se realizira na temelju Informacije o potrebi izgradnje i procjeni troškova izgradnje objekata za potrebe Agencije,</w:t>
      </w:r>
      <w:r w:rsidR="00C1597F">
        <w:rPr>
          <w:sz w:val="24"/>
          <w:szCs w:val="24"/>
        </w:rPr>
        <w:t xml:space="preserve"> koju je VM BiH prihvatilo</w:t>
      </w:r>
      <w:r w:rsidRPr="003D54F6">
        <w:rPr>
          <w:sz w:val="24"/>
          <w:szCs w:val="24"/>
        </w:rPr>
        <w:t xml:space="preserve"> na 135. sjednici (19.10.2010. g.). U 2014. g. izvedeno je radova u vrijednosti 654.104,03 KM. Realiziranjem ovog projekta bit će trajno riješeno pitanje prostornih kapaciteta (učionice, kabineti, poligoni, dvorane, amfiteatar, ...) za organiziranje i provedbu najsuvremenijih programa obuke i stručnoga usavršavanja policijskih službenika policijskih agencija BiH. </w:t>
      </w:r>
    </w:p>
    <w:p w:rsidR="00A10986" w:rsidRPr="003D54F6" w:rsidRDefault="00A10986" w:rsidP="003D54F6">
      <w:pPr>
        <w:jc w:val="both"/>
        <w:rPr>
          <w:sz w:val="24"/>
          <w:szCs w:val="24"/>
          <w:lang w:eastAsia="ar-SA"/>
        </w:rPr>
      </w:pPr>
      <w:r w:rsidRPr="003D54F6">
        <w:rPr>
          <w:sz w:val="24"/>
          <w:szCs w:val="24"/>
        </w:rPr>
        <w:t xml:space="preserve">U skladu sa ZJN BiH, provedeno je 28 postupka za nabavu roba, usluga i radova u vrijednosti 297.463,73KM. </w:t>
      </w:r>
    </w:p>
    <w:p w:rsidR="00A10986" w:rsidRPr="003D54F6" w:rsidRDefault="00A10986" w:rsidP="003D54F6">
      <w:pPr>
        <w:jc w:val="both"/>
        <w:rPr>
          <w:sz w:val="24"/>
          <w:szCs w:val="24"/>
        </w:rPr>
      </w:pPr>
    </w:p>
    <w:p w:rsidR="00A10986" w:rsidRPr="00C1597F" w:rsidRDefault="00A10986" w:rsidP="003D54F6">
      <w:pPr>
        <w:jc w:val="both"/>
        <w:rPr>
          <w:sz w:val="22"/>
          <w:szCs w:val="22"/>
        </w:rPr>
      </w:pPr>
      <w:r w:rsidRPr="00C1597F">
        <w:rPr>
          <w:sz w:val="22"/>
          <w:szCs w:val="22"/>
        </w:rPr>
        <w:t xml:space="preserve">PRORAČUNSKA </w:t>
      </w:r>
      <w:r w:rsidR="00C1597F">
        <w:rPr>
          <w:sz w:val="22"/>
          <w:szCs w:val="22"/>
        </w:rPr>
        <w:t xml:space="preserve"> </w:t>
      </w:r>
      <w:r w:rsidRPr="00C1597F">
        <w:rPr>
          <w:sz w:val="22"/>
          <w:szCs w:val="22"/>
        </w:rPr>
        <w:t xml:space="preserve">SREDSTVA </w:t>
      </w:r>
      <w:r w:rsidR="00C1597F">
        <w:rPr>
          <w:sz w:val="22"/>
          <w:szCs w:val="22"/>
        </w:rPr>
        <w:t xml:space="preserve"> </w:t>
      </w:r>
      <w:r w:rsidRPr="00C1597F">
        <w:rPr>
          <w:sz w:val="22"/>
          <w:szCs w:val="22"/>
        </w:rPr>
        <w:t xml:space="preserve">2014. </w:t>
      </w:r>
    </w:p>
    <w:p w:rsidR="00C1597F" w:rsidRPr="00F51AF7" w:rsidRDefault="00C1597F" w:rsidP="003D54F6">
      <w:pPr>
        <w:jc w:val="both"/>
        <w:rPr>
          <w:u w:val="single"/>
        </w:rPr>
      </w:pPr>
    </w:p>
    <w:tbl>
      <w:tblPr>
        <w:tblW w:w="9498" w:type="dxa"/>
        <w:tblInd w:w="-176" w:type="dxa"/>
        <w:tblLayout w:type="fixed"/>
        <w:tblLook w:val="0000"/>
      </w:tblPr>
      <w:tblGrid>
        <w:gridCol w:w="568"/>
        <w:gridCol w:w="3969"/>
        <w:gridCol w:w="1843"/>
        <w:gridCol w:w="3118"/>
      </w:tblGrid>
      <w:tr w:rsidR="00A10986" w:rsidRPr="00F51AF7" w:rsidTr="008F5199">
        <w:trPr>
          <w:trHeight w:val="284"/>
        </w:trPr>
        <w:tc>
          <w:tcPr>
            <w:tcW w:w="568" w:type="dxa"/>
            <w:tcBorders>
              <w:top w:val="single" w:sz="4" w:space="0" w:color="000000"/>
              <w:left w:val="single" w:sz="4" w:space="0" w:color="000000"/>
              <w:bottom w:val="single" w:sz="4" w:space="0" w:color="000000"/>
            </w:tcBorders>
          </w:tcPr>
          <w:p w:rsidR="00A10986" w:rsidRPr="00F51AF7" w:rsidRDefault="00A10986" w:rsidP="008F5199">
            <w:pPr>
              <w:tabs>
                <w:tab w:val="left" w:pos="709"/>
              </w:tabs>
              <w:snapToGrid w:val="0"/>
              <w:spacing w:line="276" w:lineRule="auto"/>
              <w:jc w:val="center"/>
            </w:pPr>
            <w:r w:rsidRPr="00F51AF7">
              <w:t>R.</w:t>
            </w:r>
            <w:r>
              <w:t xml:space="preserve"> </w:t>
            </w:r>
            <w:r w:rsidRPr="00F51AF7">
              <w:t>b.</w:t>
            </w:r>
          </w:p>
        </w:tc>
        <w:tc>
          <w:tcPr>
            <w:tcW w:w="3969" w:type="dxa"/>
            <w:tcBorders>
              <w:top w:val="single" w:sz="4" w:space="0" w:color="000000"/>
              <w:left w:val="single" w:sz="4" w:space="0" w:color="000000"/>
              <w:bottom w:val="single" w:sz="4" w:space="0" w:color="000000"/>
            </w:tcBorders>
          </w:tcPr>
          <w:p w:rsidR="00A10986" w:rsidRPr="00F51AF7" w:rsidRDefault="00A10986" w:rsidP="008F5199">
            <w:pPr>
              <w:tabs>
                <w:tab w:val="left" w:pos="709"/>
              </w:tabs>
              <w:snapToGrid w:val="0"/>
              <w:spacing w:line="276" w:lineRule="auto"/>
              <w:jc w:val="center"/>
            </w:pPr>
            <w:r w:rsidRPr="00F51AF7">
              <w:t>VRSTA RASHODA</w:t>
            </w:r>
          </w:p>
        </w:tc>
        <w:tc>
          <w:tcPr>
            <w:tcW w:w="1843" w:type="dxa"/>
            <w:tcBorders>
              <w:top w:val="single" w:sz="4" w:space="0" w:color="000000"/>
              <w:left w:val="single" w:sz="4" w:space="0" w:color="000000"/>
              <w:bottom w:val="single" w:sz="4" w:space="0" w:color="000000"/>
            </w:tcBorders>
          </w:tcPr>
          <w:p w:rsidR="00A10986" w:rsidRPr="00F51AF7" w:rsidRDefault="00A10986" w:rsidP="008F5199">
            <w:pPr>
              <w:tabs>
                <w:tab w:val="left" w:pos="709"/>
              </w:tabs>
              <w:snapToGrid w:val="0"/>
              <w:spacing w:line="276" w:lineRule="auto"/>
              <w:jc w:val="center"/>
            </w:pPr>
            <w:r w:rsidRPr="00F51AF7">
              <w:t xml:space="preserve">Odobreno </w:t>
            </w:r>
          </w:p>
        </w:tc>
        <w:tc>
          <w:tcPr>
            <w:tcW w:w="3118" w:type="dxa"/>
            <w:tcBorders>
              <w:top w:val="single" w:sz="4" w:space="0" w:color="000000"/>
              <w:left w:val="single" w:sz="4" w:space="0" w:color="000000"/>
              <w:bottom w:val="single" w:sz="4" w:space="0" w:color="000000"/>
              <w:right w:val="single" w:sz="4" w:space="0" w:color="000000"/>
            </w:tcBorders>
          </w:tcPr>
          <w:p w:rsidR="00A10986" w:rsidRPr="00F51AF7" w:rsidRDefault="00A10986" w:rsidP="008F5199">
            <w:pPr>
              <w:tabs>
                <w:tab w:val="left" w:pos="709"/>
              </w:tabs>
              <w:snapToGrid w:val="0"/>
              <w:spacing w:line="276" w:lineRule="auto"/>
              <w:jc w:val="center"/>
            </w:pPr>
            <w:r w:rsidRPr="00F51AF7">
              <w:t>Realizirano</w:t>
            </w:r>
          </w:p>
        </w:tc>
      </w:tr>
      <w:tr w:rsidR="00A10986" w:rsidRPr="00F51AF7" w:rsidTr="008F5199">
        <w:tc>
          <w:tcPr>
            <w:tcW w:w="568" w:type="dxa"/>
            <w:tcBorders>
              <w:top w:val="single" w:sz="4" w:space="0" w:color="000000"/>
              <w:left w:val="single" w:sz="4" w:space="0" w:color="000000"/>
              <w:bottom w:val="single" w:sz="4" w:space="0" w:color="000000"/>
            </w:tcBorders>
          </w:tcPr>
          <w:p w:rsidR="00A10986" w:rsidRPr="00F51AF7" w:rsidRDefault="00A10986" w:rsidP="008F5199">
            <w:pPr>
              <w:tabs>
                <w:tab w:val="left" w:pos="709"/>
              </w:tabs>
              <w:snapToGrid w:val="0"/>
              <w:spacing w:line="276" w:lineRule="auto"/>
              <w:jc w:val="center"/>
              <w:rPr>
                <w:b/>
              </w:rPr>
            </w:pPr>
            <w:r w:rsidRPr="00F51AF7">
              <w:rPr>
                <w:b/>
              </w:rPr>
              <w:t>I</w:t>
            </w:r>
          </w:p>
        </w:tc>
        <w:tc>
          <w:tcPr>
            <w:tcW w:w="3969" w:type="dxa"/>
            <w:tcBorders>
              <w:top w:val="single" w:sz="4" w:space="0" w:color="000000"/>
              <w:left w:val="single" w:sz="4" w:space="0" w:color="000000"/>
              <w:bottom w:val="single" w:sz="4" w:space="0" w:color="000000"/>
            </w:tcBorders>
          </w:tcPr>
          <w:p w:rsidR="00A10986" w:rsidRPr="00F51AF7" w:rsidRDefault="00A10986" w:rsidP="008F5199">
            <w:pPr>
              <w:tabs>
                <w:tab w:val="left" w:pos="709"/>
              </w:tabs>
              <w:snapToGrid w:val="0"/>
              <w:spacing w:line="276" w:lineRule="auto"/>
              <w:jc w:val="center"/>
              <w:rPr>
                <w:b/>
              </w:rPr>
            </w:pPr>
            <w:r w:rsidRPr="00F51AF7">
              <w:rPr>
                <w:b/>
              </w:rPr>
              <w:t>TEKUĆI RASHODI</w:t>
            </w:r>
          </w:p>
        </w:tc>
        <w:tc>
          <w:tcPr>
            <w:tcW w:w="1843" w:type="dxa"/>
            <w:tcBorders>
              <w:top w:val="single" w:sz="4" w:space="0" w:color="000000"/>
              <w:left w:val="single" w:sz="4" w:space="0" w:color="000000"/>
              <w:bottom w:val="single" w:sz="4" w:space="0" w:color="000000"/>
            </w:tcBorders>
          </w:tcPr>
          <w:p w:rsidR="00A10986" w:rsidRPr="00F51AF7" w:rsidRDefault="00A10986" w:rsidP="008F5199">
            <w:pPr>
              <w:tabs>
                <w:tab w:val="left" w:pos="709"/>
              </w:tabs>
              <w:snapToGrid w:val="0"/>
              <w:spacing w:line="276" w:lineRule="auto"/>
              <w:jc w:val="center"/>
              <w:rPr>
                <w:b/>
              </w:rPr>
            </w:pPr>
          </w:p>
        </w:tc>
        <w:tc>
          <w:tcPr>
            <w:tcW w:w="3118" w:type="dxa"/>
            <w:tcBorders>
              <w:top w:val="single" w:sz="4" w:space="0" w:color="000000"/>
              <w:left w:val="single" w:sz="4" w:space="0" w:color="000000"/>
              <w:bottom w:val="single" w:sz="4" w:space="0" w:color="000000"/>
              <w:right w:val="single" w:sz="4" w:space="0" w:color="000000"/>
            </w:tcBorders>
          </w:tcPr>
          <w:p w:rsidR="00A10986" w:rsidRPr="00F51AF7" w:rsidRDefault="00A10986" w:rsidP="008F5199">
            <w:pPr>
              <w:tabs>
                <w:tab w:val="left" w:pos="709"/>
              </w:tabs>
              <w:snapToGrid w:val="0"/>
              <w:spacing w:line="276" w:lineRule="auto"/>
              <w:jc w:val="center"/>
              <w:rPr>
                <w:b/>
              </w:rPr>
            </w:pPr>
          </w:p>
        </w:tc>
      </w:tr>
      <w:tr w:rsidR="00A10986" w:rsidRPr="00F51AF7" w:rsidTr="008F5199">
        <w:trPr>
          <w:trHeight w:val="185"/>
        </w:trPr>
        <w:tc>
          <w:tcPr>
            <w:tcW w:w="568" w:type="dxa"/>
            <w:tcBorders>
              <w:top w:val="single" w:sz="4" w:space="0" w:color="000000"/>
              <w:left w:val="single" w:sz="4" w:space="0" w:color="000000"/>
              <w:bottom w:val="single" w:sz="4" w:space="0" w:color="000000"/>
            </w:tcBorders>
          </w:tcPr>
          <w:p w:rsidR="00A10986" w:rsidRPr="00F51AF7" w:rsidRDefault="00A10986" w:rsidP="008F5199">
            <w:pPr>
              <w:tabs>
                <w:tab w:val="left" w:pos="709"/>
              </w:tabs>
              <w:snapToGrid w:val="0"/>
              <w:spacing w:line="276" w:lineRule="auto"/>
              <w:jc w:val="center"/>
            </w:pPr>
            <w:r w:rsidRPr="00F51AF7">
              <w:t>1.</w:t>
            </w:r>
          </w:p>
        </w:tc>
        <w:tc>
          <w:tcPr>
            <w:tcW w:w="3969" w:type="dxa"/>
            <w:tcBorders>
              <w:top w:val="single" w:sz="4" w:space="0" w:color="000000"/>
              <w:left w:val="single" w:sz="4" w:space="0" w:color="000000"/>
              <w:bottom w:val="single" w:sz="4" w:space="0" w:color="000000"/>
            </w:tcBorders>
          </w:tcPr>
          <w:p w:rsidR="00A10986" w:rsidRPr="00F51AF7" w:rsidRDefault="00A10986" w:rsidP="008F5199">
            <w:pPr>
              <w:tabs>
                <w:tab w:val="left" w:pos="709"/>
              </w:tabs>
              <w:snapToGrid w:val="0"/>
              <w:spacing w:line="276" w:lineRule="auto"/>
              <w:jc w:val="center"/>
            </w:pPr>
            <w:r w:rsidRPr="00F51AF7">
              <w:t>Bruto plaće i naknade</w:t>
            </w:r>
          </w:p>
        </w:tc>
        <w:tc>
          <w:tcPr>
            <w:tcW w:w="1843" w:type="dxa"/>
            <w:tcBorders>
              <w:top w:val="single" w:sz="4" w:space="0" w:color="000000"/>
              <w:left w:val="single" w:sz="4" w:space="0" w:color="000000"/>
              <w:bottom w:val="single" w:sz="4" w:space="0" w:color="000000"/>
            </w:tcBorders>
          </w:tcPr>
          <w:p w:rsidR="00A10986" w:rsidRPr="00F51AF7" w:rsidRDefault="00A10986" w:rsidP="008F5199">
            <w:pPr>
              <w:tabs>
                <w:tab w:val="left" w:pos="709"/>
              </w:tabs>
              <w:snapToGrid w:val="0"/>
              <w:spacing w:line="276" w:lineRule="auto"/>
              <w:jc w:val="center"/>
            </w:pPr>
            <w:r w:rsidRPr="00F51AF7">
              <w:t>1.232.000,00</w:t>
            </w:r>
          </w:p>
        </w:tc>
        <w:tc>
          <w:tcPr>
            <w:tcW w:w="3118" w:type="dxa"/>
            <w:tcBorders>
              <w:top w:val="single" w:sz="4" w:space="0" w:color="000000"/>
              <w:left w:val="single" w:sz="4" w:space="0" w:color="000000"/>
              <w:bottom w:val="single" w:sz="4" w:space="0" w:color="000000"/>
              <w:right w:val="single" w:sz="4" w:space="0" w:color="000000"/>
            </w:tcBorders>
          </w:tcPr>
          <w:p w:rsidR="00A10986" w:rsidRPr="00F51AF7" w:rsidRDefault="00A10986" w:rsidP="008F5199">
            <w:pPr>
              <w:tabs>
                <w:tab w:val="left" w:pos="709"/>
              </w:tabs>
              <w:snapToGrid w:val="0"/>
              <w:spacing w:line="276" w:lineRule="auto"/>
              <w:jc w:val="center"/>
            </w:pPr>
            <w:r w:rsidRPr="00F51AF7">
              <w:t>1.171.403,13 ili 95,09%</w:t>
            </w:r>
          </w:p>
        </w:tc>
      </w:tr>
      <w:tr w:rsidR="00A10986" w:rsidRPr="00F51AF7" w:rsidTr="008F5199">
        <w:tc>
          <w:tcPr>
            <w:tcW w:w="568" w:type="dxa"/>
            <w:tcBorders>
              <w:top w:val="single" w:sz="4" w:space="0" w:color="000000"/>
              <w:left w:val="single" w:sz="4" w:space="0" w:color="000000"/>
              <w:bottom w:val="single" w:sz="4" w:space="0" w:color="000000"/>
            </w:tcBorders>
          </w:tcPr>
          <w:p w:rsidR="00A10986" w:rsidRPr="00F51AF7" w:rsidRDefault="00A10986" w:rsidP="008F5199">
            <w:pPr>
              <w:tabs>
                <w:tab w:val="left" w:pos="709"/>
              </w:tabs>
              <w:snapToGrid w:val="0"/>
              <w:spacing w:line="276" w:lineRule="auto"/>
              <w:jc w:val="center"/>
            </w:pPr>
            <w:r w:rsidRPr="00F51AF7">
              <w:t>2.</w:t>
            </w:r>
          </w:p>
        </w:tc>
        <w:tc>
          <w:tcPr>
            <w:tcW w:w="3969" w:type="dxa"/>
            <w:tcBorders>
              <w:top w:val="single" w:sz="4" w:space="0" w:color="000000"/>
              <w:left w:val="single" w:sz="4" w:space="0" w:color="000000"/>
              <w:bottom w:val="single" w:sz="4" w:space="0" w:color="000000"/>
            </w:tcBorders>
          </w:tcPr>
          <w:p w:rsidR="00A10986" w:rsidRPr="00F51AF7" w:rsidRDefault="00A10986" w:rsidP="008F5199">
            <w:pPr>
              <w:tabs>
                <w:tab w:val="left" w:pos="709"/>
              </w:tabs>
              <w:snapToGrid w:val="0"/>
              <w:spacing w:line="276" w:lineRule="auto"/>
              <w:jc w:val="center"/>
            </w:pPr>
            <w:r w:rsidRPr="00F51AF7">
              <w:t>Naknade troškova uposlenih</w:t>
            </w:r>
          </w:p>
        </w:tc>
        <w:tc>
          <w:tcPr>
            <w:tcW w:w="1843" w:type="dxa"/>
            <w:tcBorders>
              <w:top w:val="single" w:sz="4" w:space="0" w:color="000000"/>
              <w:left w:val="single" w:sz="4" w:space="0" w:color="000000"/>
              <w:bottom w:val="single" w:sz="4" w:space="0" w:color="000000"/>
            </w:tcBorders>
          </w:tcPr>
          <w:p w:rsidR="00A10986" w:rsidRPr="00F51AF7" w:rsidRDefault="00A10986" w:rsidP="008F5199">
            <w:pPr>
              <w:tabs>
                <w:tab w:val="left" w:pos="709"/>
              </w:tabs>
              <w:snapToGrid w:val="0"/>
              <w:spacing w:line="276" w:lineRule="auto"/>
              <w:jc w:val="center"/>
            </w:pPr>
            <w:r w:rsidRPr="00F51AF7">
              <w:t>211.000,00</w:t>
            </w:r>
          </w:p>
        </w:tc>
        <w:tc>
          <w:tcPr>
            <w:tcW w:w="3118" w:type="dxa"/>
            <w:tcBorders>
              <w:top w:val="single" w:sz="4" w:space="0" w:color="000000"/>
              <w:left w:val="single" w:sz="4" w:space="0" w:color="000000"/>
              <w:bottom w:val="single" w:sz="4" w:space="0" w:color="000000"/>
              <w:right w:val="single" w:sz="4" w:space="0" w:color="000000"/>
            </w:tcBorders>
          </w:tcPr>
          <w:p w:rsidR="00A10986" w:rsidRPr="00F51AF7" w:rsidRDefault="00A10986" w:rsidP="008F5199">
            <w:pPr>
              <w:tabs>
                <w:tab w:val="left" w:pos="709"/>
              </w:tabs>
              <w:snapToGrid w:val="0"/>
              <w:spacing w:line="276" w:lineRule="auto"/>
              <w:jc w:val="center"/>
            </w:pPr>
            <w:r w:rsidRPr="00F51AF7">
              <w:t>171.525,94 ili 81,30%</w:t>
            </w:r>
          </w:p>
        </w:tc>
      </w:tr>
      <w:tr w:rsidR="00A10986" w:rsidRPr="00F51AF7" w:rsidTr="008F5199">
        <w:tc>
          <w:tcPr>
            <w:tcW w:w="568" w:type="dxa"/>
            <w:tcBorders>
              <w:top w:val="single" w:sz="4" w:space="0" w:color="000000"/>
              <w:left w:val="single" w:sz="4" w:space="0" w:color="000000"/>
              <w:bottom w:val="single" w:sz="4" w:space="0" w:color="000000"/>
            </w:tcBorders>
          </w:tcPr>
          <w:p w:rsidR="00A10986" w:rsidRPr="00F51AF7" w:rsidRDefault="00A10986" w:rsidP="008F5199">
            <w:pPr>
              <w:tabs>
                <w:tab w:val="left" w:pos="709"/>
              </w:tabs>
              <w:snapToGrid w:val="0"/>
              <w:spacing w:line="276" w:lineRule="auto"/>
              <w:jc w:val="center"/>
            </w:pPr>
            <w:r w:rsidRPr="00F51AF7">
              <w:t>3.</w:t>
            </w:r>
          </w:p>
        </w:tc>
        <w:tc>
          <w:tcPr>
            <w:tcW w:w="3969" w:type="dxa"/>
            <w:tcBorders>
              <w:top w:val="single" w:sz="4" w:space="0" w:color="000000"/>
              <w:left w:val="single" w:sz="4" w:space="0" w:color="000000"/>
              <w:bottom w:val="single" w:sz="4" w:space="0" w:color="000000"/>
            </w:tcBorders>
          </w:tcPr>
          <w:p w:rsidR="00A10986" w:rsidRPr="00F51AF7" w:rsidRDefault="00A10986" w:rsidP="008F5199">
            <w:pPr>
              <w:tabs>
                <w:tab w:val="left" w:pos="709"/>
              </w:tabs>
              <w:snapToGrid w:val="0"/>
              <w:spacing w:line="276" w:lineRule="auto"/>
              <w:jc w:val="center"/>
            </w:pPr>
            <w:r w:rsidRPr="00F51AF7">
              <w:t>Putni troškovi</w:t>
            </w:r>
          </w:p>
        </w:tc>
        <w:tc>
          <w:tcPr>
            <w:tcW w:w="1843" w:type="dxa"/>
            <w:tcBorders>
              <w:top w:val="single" w:sz="4" w:space="0" w:color="000000"/>
              <w:left w:val="single" w:sz="4" w:space="0" w:color="000000"/>
              <w:bottom w:val="single" w:sz="4" w:space="0" w:color="000000"/>
            </w:tcBorders>
          </w:tcPr>
          <w:p w:rsidR="00A10986" w:rsidRPr="00F51AF7" w:rsidRDefault="00A10986" w:rsidP="008F5199">
            <w:pPr>
              <w:tabs>
                <w:tab w:val="left" w:pos="709"/>
              </w:tabs>
              <w:snapToGrid w:val="0"/>
              <w:spacing w:line="276" w:lineRule="auto"/>
              <w:jc w:val="center"/>
            </w:pPr>
            <w:r w:rsidRPr="00F51AF7">
              <w:t>26.000,00</w:t>
            </w:r>
          </w:p>
        </w:tc>
        <w:tc>
          <w:tcPr>
            <w:tcW w:w="3118" w:type="dxa"/>
            <w:tcBorders>
              <w:top w:val="single" w:sz="4" w:space="0" w:color="000000"/>
              <w:left w:val="single" w:sz="4" w:space="0" w:color="000000"/>
              <w:bottom w:val="single" w:sz="4" w:space="0" w:color="000000"/>
              <w:right w:val="single" w:sz="4" w:space="0" w:color="000000"/>
            </w:tcBorders>
          </w:tcPr>
          <w:p w:rsidR="00A10986" w:rsidRPr="00F51AF7" w:rsidRDefault="00A10986" w:rsidP="008F5199">
            <w:pPr>
              <w:tabs>
                <w:tab w:val="left" w:pos="709"/>
              </w:tabs>
              <w:snapToGrid w:val="0"/>
              <w:spacing w:line="276" w:lineRule="auto"/>
              <w:jc w:val="center"/>
            </w:pPr>
            <w:r w:rsidRPr="00F51AF7">
              <w:t>16.333,82 ili 62,83%</w:t>
            </w:r>
          </w:p>
        </w:tc>
      </w:tr>
      <w:tr w:rsidR="00A10986" w:rsidRPr="00F51AF7" w:rsidTr="008F5199">
        <w:tc>
          <w:tcPr>
            <w:tcW w:w="568" w:type="dxa"/>
            <w:tcBorders>
              <w:top w:val="single" w:sz="4" w:space="0" w:color="000000"/>
              <w:left w:val="single" w:sz="4" w:space="0" w:color="000000"/>
              <w:bottom w:val="single" w:sz="4" w:space="0" w:color="000000"/>
            </w:tcBorders>
          </w:tcPr>
          <w:p w:rsidR="00A10986" w:rsidRPr="00F51AF7" w:rsidRDefault="00A10986" w:rsidP="008F5199">
            <w:pPr>
              <w:tabs>
                <w:tab w:val="left" w:pos="709"/>
              </w:tabs>
              <w:snapToGrid w:val="0"/>
              <w:spacing w:line="276" w:lineRule="auto"/>
              <w:jc w:val="center"/>
            </w:pPr>
            <w:r w:rsidRPr="00F51AF7">
              <w:t>4.</w:t>
            </w:r>
          </w:p>
        </w:tc>
        <w:tc>
          <w:tcPr>
            <w:tcW w:w="3969" w:type="dxa"/>
            <w:tcBorders>
              <w:top w:val="single" w:sz="4" w:space="0" w:color="000000"/>
              <w:left w:val="single" w:sz="4" w:space="0" w:color="000000"/>
              <w:bottom w:val="single" w:sz="4" w:space="0" w:color="000000"/>
            </w:tcBorders>
          </w:tcPr>
          <w:p w:rsidR="00A10986" w:rsidRPr="00F51AF7" w:rsidRDefault="00A10986" w:rsidP="008F5199">
            <w:pPr>
              <w:tabs>
                <w:tab w:val="left" w:pos="709"/>
              </w:tabs>
              <w:snapToGrid w:val="0"/>
              <w:spacing w:line="276" w:lineRule="auto"/>
              <w:jc w:val="center"/>
            </w:pPr>
            <w:r w:rsidRPr="00F51AF7">
              <w:t>Izdaci poštanskih i tel. usluga</w:t>
            </w:r>
          </w:p>
        </w:tc>
        <w:tc>
          <w:tcPr>
            <w:tcW w:w="1843" w:type="dxa"/>
            <w:tcBorders>
              <w:top w:val="single" w:sz="4" w:space="0" w:color="000000"/>
              <w:left w:val="single" w:sz="4" w:space="0" w:color="000000"/>
              <w:bottom w:val="single" w:sz="4" w:space="0" w:color="000000"/>
            </w:tcBorders>
          </w:tcPr>
          <w:p w:rsidR="00A10986" w:rsidRPr="00F51AF7" w:rsidRDefault="00A10986" w:rsidP="008F5199">
            <w:pPr>
              <w:tabs>
                <w:tab w:val="left" w:pos="709"/>
              </w:tabs>
              <w:snapToGrid w:val="0"/>
              <w:spacing w:line="276" w:lineRule="auto"/>
              <w:jc w:val="center"/>
            </w:pPr>
            <w:r w:rsidRPr="00F51AF7">
              <w:t>14.000,00</w:t>
            </w:r>
          </w:p>
        </w:tc>
        <w:tc>
          <w:tcPr>
            <w:tcW w:w="3118" w:type="dxa"/>
            <w:tcBorders>
              <w:top w:val="single" w:sz="4" w:space="0" w:color="000000"/>
              <w:left w:val="single" w:sz="4" w:space="0" w:color="000000"/>
              <w:bottom w:val="single" w:sz="4" w:space="0" w:color="000000"/>
              <w:right w:val="single" w:sz="4" w:space="0" w:color="000000"/>
            </w:tcBorders>
          </w:tcPr>
          <w:p w:rsidR="00A10986" w:rsidRPr="00F51AF7" w:rsidRDefault="00A10986" w:rsidP="008F5199">
            <w:pPr>
              <w:tabs>
                <w:tab w:val="left" w:pos="709"/>
              </w:tabs>
              <w:snapToGrid w:val="0"/>
              <w:spacing w:line="276" w:lineRule="auto"/>
              <w:jc w:val="center"/>
            </w:pPr>
            <w:r w:rsidRPr="00F51AF7">
              <w:t>13.364,62 ili 95,47%</w:t>
            </w:r>
          </w:p>
        </w:tc>
      </w:tr>
      <w:tr w:rsidR="00A10986" w:rsidRPr="00F51AF7" w:rsidTr="008F5199">
        <w:tc>
          <w:tcPr>
            <w:tcW w:w="568" w:type="dxa"/>
            <w:tcBorders>
              <w:top w:val="single" w:sz="4" w:space="0" w:color="000000"/>
              <w:left w:val="single" w:sz="4" w:space="0" w:color="000000"/>
              <w:bottom w:val="single" w:sz="4" w:space="0" w:color="000000"/>
            </w:tcBorders>
          </w:tcPr>
          <w:p w:rsidR="00A10986" w:rsidRPr="00F51AF7" w:rsidRDefault="00A10986" w:rsidP="008F5199">
            <w:pPr>
              <w:tabs>
                <w:tab w:val="left" w:pos="709"/>
              </w:tabs>
              <w:snapToGrid w:val="0"/>
              <w:spacing w:line="276" w:lineRule="auto"/>
              <w:jc w:val="center"/>
            </w:pPr>
            <w:r w:rsidRPr="00F51AF7">
              <w:t>5.</w:t>
            </w:r>
          </w:p>
        </w:tc>
        <w:tc>
          <w:tcPr>
            <w:tcW w:w="3969" w:type="dxa"/>
            <w:tcBorders>
              <w:top w:val="single" w:sz="4" w:space="0" w:color="000000"/>
              <w:left w:val="single" w:sz="4" w:space="0" w:color="000000"/>
              <w:bottom w:val="single" w:sz="4" w:space="0" w:color="000000"/>
            </w:tcBorders>
          </w:tcPr>
          <w:p w:rsidR="00A10986" w:rsidRPr="00F51AF7" w:rsidRDefault="00A10986" w:rsidP="008F5199">
            <w:pPr>
              <w:tabs>
                <w:tab w:val="left" w:pos="709"/>
              </w:tabs>
              <w:snapToGrid w:val="0"/>
              <w:spacing w:line="276" w:lineRule="auto"/>
              <w:jc w:val="center"/>
            </w:pPr>
            <w:r w:rsidRPr="00F51AF7">
              <w:t>Izdaci za energiju i komunalne usluge</w:t>
            </w:r>
          </w:p>
        </w:tc>
        <w:tc>
          <w:tcPr>
            <w:tcW w:w="1843" w:type="dxa"/>
            <w:tcBorders>
              <w:top w:val="single" w:sz="4" w:space="0" w:color="000000"/>
              <w:left w:val="single" w:sz="4" w:space="0" w:color="000000"/>
              <w:bottom w:val="single" w:sz="4" w:space="0" w:color="000000"/>
            </w:tcBorders>
          </w:tcPr>
          <w:p w:rsidR="00A10986" w:rsidRPr="00F51AF7" w:rsidRDefault="00A10986" w:rsidP="008F5199">
            <w:pPr>
              <w:tabs>
                <w:tab w:val="left" w:pos="709"/>
              </w:tabs>
              <w:snapToGrid w:val="0"/>
              <w:spacing w:line="276" w:lineRule="auto"/>
              <w:jc w:val="center"/>
            </w:pPr>
            <w:r w:rsidRPr="00F51AF7">
              <w:t>68.000,00</w:t>
            </w:r>
          </w:p>
        </w:tc>
        <w:tc>
          <w:tcPr>
            <w:tcW w:w="3118" w:type="dxa"/>
            <w:tcBorders>
              <w:top w:val="single" w:sz="4" w:space="0" w:color="000000"/>
              <w:left w:val="single" w:sz="4" w:space="0" w:color="000000"/>
              <w:bottom w:val="single" w:sz="4" w:space="0" w:color="000000"/>
              <w:right w:val="single" w:sz="4" w:space="0" w:color="000000"/>
            </w:tcBorders>
          </w:tcPr>
          <w:p w:rsidR="00A10986" w:rsidRPr="00F51AF7" w:rsidRDefault="00A10986" w:rsidP="008F5199">
            <w:pPr>
              <w:tabs>
                <w:tab w:val="left" w:pos="709"/>
              </w:tabs>
              <w:snapToGrid w:val="0"/>
              <w:spacing w:line="276" w:lineRule="auto"/>
              <w:jc w:val="center"/>
              <w:rPr>
                <w:rFonts w:eastAsia="Calibri"/>
              </w:rPr>
            </w:pPr>
            <w:r w:rsidRPr="00F51AF7">
              <w:rPr>
                <w:rFonts w:eastAsia="Calibri"/>
              </w:rPr>
              <w:t>43.583,92 ili 64,10%</w:t>
            </w:r>
          </w:p>
        </w:tc>
      </w:tr>
      <w:tr w:rsidR="00A10986" w:rsidRPr="00F51AF7" w:rsidTr="008F5199">
        <w:tc>
          <w:tcPr>
            <w:tcW w:w="568" w:type="dxa"/>
            <w:tcBorders>
              <w:top w:val="single" w:sz="4" w:space="0" w:color="000000"/>
              <w:left w:val="single" w:sz="4" w:space="0" w:color="000000"/>
              <w:bottom w:val="single" w:sz="4" w:space="0" w:color="000000"/>
            </w:tcBorders>
          </w:tcPr>
          <w:p w:rsidR="00A10986" w:rsidRPr="00F51AF7" w:rsidRDefault="00A10986" w:rsidP="008F5199">
            <w:pPr>
              <w:tabs>
                <w:tab w:val="left" w:pos="709"/>
              </w:tabs>
              <w:snapToGrid w:val="0"/>
              <w:spacing w:line="276" w:lineRule="auto"/>
              <w:jc w:val="center"/>
            </w:pPr>
            <w:r w:rsidRPr="00F51AF7">
              <w:t>6.</w:t>
            </w:r>
          </w:p>
        </w:tc>
        <w:tc>
          <w:tcPr>
            <w:tcW w:w="3969" w:type="dxa"/>
            <w:tcBorders>
              <w:top w:val="single" w:sz="4" w:space="0" w:color="000000"/>
              <w:left w:val="single" w:sz="4" w:space="0" w:color="000000"/>
              <w:bottom w:val="single" w:sz="4" w:space="0" w:color="000000"/>
            </w:tcBorders>
          </w:tcPr>
          <w:p w:rsidR="00A10986" w:rsidRPr="00F51AF7" w:rsidRDefault="00A10986" w:rsidP="008F5199">
            <w:pPr>
              <w:tabs>
                <w:tab w:val="left" w:pos="709"/>
              </w:tabs>
              <w:snapToGrid w:val="0"/>
              <w:spacing w:line="276" w:lineRule="auto"/>
              <w:jc w:val="center"/>
            </w:pPr>
            <w:r w:rsidRPr="00F51AF7">
              <w:t>Nabava materijala</w:t>
            </w:r>
          </w:p>
        </w:tc>
        <w:tc>
          <w:tcPr>
            <w:tcW w:w="1843" w:type="dxa"/>
            <w:tcBorders>
              <w:top w:val="single" w:sz="4" w:space="0" w:color="000000"/>
              <w:left w:val="single" w:sz="4" w:space="0" w:color="000000"/>
              <w:bottom w:val="single" w:sz="4" w:space="0" w:color="000000"/>
            </w:tcBorders>
          </w:tcPr>
          <w:p w:rsidR="00A10986" w:rsidRPr="00F51AF7" w:rsidRDefault="00A10986" w:rsidP="008F5199">
            <w:pPr>
              <w:tabs>
                <w:tab w:val="left" w:pos="709"/>
              </w:tabs>
              <w:snapToGrid w:val="0"/>
              <w:spacing w:line="276" w:lineRule="auto"/>
              <w:jc w:val="center"/>
            </w:pPr>
            <w:r w:rsidRPr="00F51AF7">
              <w:t>256.000,00</w:t>
            </w:r>
          </w:p>
        </w:tc>
        <w:tc>
          <w:tcPr>
            <w:tcW w:w="3118" w:type="dxa"/>
            <w:tcBorders>
              <w:top w:val="single" w:sz="4" w:space="0" w:color="000000"/>
              <w:left w:val="single" w:sz="4" w:space="0" w:color="000000"/>
              <w:bottom w:val="single" w:sz="4" w:space="0" w:color="000000"/>
              <w:right w:val="single" w:sz="4" w:space="0" w:color="000000"/>
            </w:tcBorders>
          </w:tcPr>
          <w:p w:rsidR="00A10986" w:rsidRPr="00F51AF7" w:rsidRDefault="00A10986" w:rsidP="008F5199">
            <w:pPr>
              <w:tabs>
                <w:tab w:val="left" w:pos="709"/>
              </w:tabs>
              <w:snapToGrid w:val="0"/>
              <w:spacing w:line="276" w:lineRule="auto"/>
              <w:jc w:val="center"/>
            </w:pPr>
            <w:r w:rsidRPr="00F51AF7">
              <w:t>256.000,00 ili  100%</w:t>
            </w:r>
          </w:p>
        </w:tc>
      </w:tr>
      <w:tr w:rsidR="00A10986" w:rsidRPr="00F51AF7" w:rsidTr="008F5199">
        <w:tc>
          <w:tcPr>
            <w:tcW w:w="568" w:type="dxa"/>
            <w:tcBorders>
              <w:top w:val="single" w:sz="4" w:space="0" w:color="000000"/>
              <w:left w:val="single" w:sz="4" w:space="0" w:color="000000"/>
              <w:bottom w:val="single" w:sz="4" w:space="0" w:color="000000"/>
            </w:tcBorders>
          </w:tcPr>
          <w:p w:rsidR="00A10986" w:rsidRPr="00F51AF7" w:rsidRDefault="00A10986" w:rsidP="008F5199">
            <w:pPr>
              <w:tabs>
                <w:tab w:val="left" w:pos="709"/>
              </w:tabs>
              <w:snapToGrid w:val="0"/>
              <w:spacing w:line="276" w:lineRule="auto"/>
              <w:jc w:val="center"/>
            </w:pPr>
            <w:r w:rsidRPr="00F51AF7">
              <w:t>7.</w:t>
            </w:r>
          </w:p>
        </w:tc>
        <w:tc>
          <w:tcPr>
            <w:tcW w:w="3969" w:type="dxa"/>
            <w:tcBorders>
              <w:top w:val="single" w:sz="4" w:space="0" w:color="000000"/>
              <w:left w:val="single" w:sz="4" w:space="0" w:color="000000"/>
              <w:bottom w:val="single" w:sz="4" w:space="0" w:color="000000"/>
            </w:tcBorders>
          </w:tcPr>
          <w:p w:rsidR="00A10986" w:rsidRPr="00F51AF7" w:rsidRDefault="00A10986" w:rsidP="008F5199">
            <w:pPr>
              <w:tabs>
                <w:tab w:val="left" w:pos="709"/>
              </w:tabs>
              <w:snapToGrid w:val="0"/>
              <w:spacing w:line="276" w:lineRule="auto"/>
              <w:jc w:val="center"/>
            </w:pPr>
            <w:r w:rsidRPr="00F51AF7">
              <w:t>Izdaci za usluge prijevoza i goriva</w:t>
            </w:r>
          </w:p>
        </w:tc>
        <w:tc>
          <w:tcPr>
            <w:tcW w:w="1843" w:type="dxa"/>
            <w:tcBorders>
              <w:top w:val="single" w:sz="4" w:space="0" w:color="000000"/>
              <w:left w:val="single" w:sz="4" w:space="0" w:color="000000"/>
              <w:bottom w:val="single" w:sz="4" w:space="0" w:color="000000"/>
            </w:tcBorders>
          </w:tcPr>
          <w:p w:rsidR="00A10986" w:rsidRPr="00F51AF7" w:rsidRDefault="00A10986" w:rsidP="008F5199">
            <w:pPr>
              <w:tabs>
                <w:tab w:val="left" w:pos="709"/>
              </w:tabs>
              <w:snapToGrid w:val="0"/>
              <w:spacing w:line="276" w:lineRule="auto"/>
              <w:jc w:val="center"/>
            </w:pPr>
            <w:r w:rsidRPr="00F51AF7">
              <w:t>39.000,00</w:t>
            </w:r>
          </w:p>
        </w:tc>
        <w:tc>
          <w:tcPr>
            <w:tcW w:w="3118" w:type="dxa"/>
            <w:tcBorders>
              <w:top w:val="single" w:sz="4" w:space="0" w:color="000000"/>
              <w:left w:val="single" w:sz="4" w:space="0" w:color="000000"/>
              <w:bottom w:val="single" w:sz="4" w:space="0" w:color="000000"/>
              <w:right w:val="single" w:sz="4" w:space="0" w:color="000000"/>
            </w:tcBorders>
          </w:tcPr>
          <w:p w:rsidR="00A10986" w:rsidRPr="00F51AF7" w:rsidRDefault="00A10986" w:rsidP="008F5199">
            <w:pPr>
              <w:tabs>
                <w:tab w:val="left" w:pos="709"/>
              </w:tabs>
              <w:snapToGrid w:val="0"/>
              <w:spacing w:line="276" w:lineRule="auto"/>
              <w:jc w:val="center"/>
            </w:pPr>
            <w:r w:rsidRPr="00F51AF7">
              <w:t>27.716,86 ili 71,07%</w:t>
            </w:r>
          </w:p>
        </w:tc>
      </w:tr>
      <w:tr w:rsidR="00A10986" w:rsidRPr="00F51AF7" w:rsidTr="008F5199">
        <w:tc>
          <w:tcPr>
            <w:tcW w:w="568" w:type="dxa"/>
            <w:tcBorders>
              <w:top w:val="single" w:sz="4" w:space="0" w:color="000000"/>
              <w:left w:val="single" w:sz="4" w:space="0" w:color="000000"/>
              <w:bottom w:val="single" w:sz="4" w:space="0" w:color="000000"/>
            </w:tcBorders>
          </w:tcPr>
          <w:p w:rsidR="00A10986" w:rsidRPr="00F51AF7" w:rsidRDefault="00A10986" w:rsidP="008F5199">
            <w:pPr>
              <w:tabs>
                <w:tab w:val="left" w:pos="709"/>
              </w:tabs>
              <w:snapToGrid w:val="0"/>
              <w:spacing w:line="276" w:lineRule="auto"/>
              <w:jc w:val="center"/>
            </w:pPr>
            <w:r w:rsidRPr="00F51AF7">
              <w:t>8.</w:t>
            </w:r>
          </w:p>
        </w:tc>
        <w:tc>
          <w:tcPr>
            <w:tcW w:w="3969" w:type="dxa"/>
            <w:tcBorders>
              <w:top w:val="single" w:sz="4" w:space="0" w:color="000000"/>
              <w:left w:val="single" w:sz="4" w:space="0" w:color="000000"/>
              <w:bottom w:val="single" w:sz="4" w:space="0" w:color="000000"/>
            </w:tcBorders>
          </w:tcPr>
          <w:p w:rsidR="00A10986" w:rsidRPr="00F51AF7" w:rsidRDefault="00A10986" w:rsidP="008F5199">
            <w:pPr>
              <w:tabs>
                <w:tab w:val="left" w:pos="709"/>
              </w:tabs>
              <w:snapToGrid w:val="0"/>
              <w:spacing w:line="276" w:lineRule="auto"/>
              <w:jc w:val="center"/>
            </w:pPr>
            <w:r w:rsidRPr="00F51AF7">
              <w:t>Troškovi zakupa</w:t>
            </w:r>
          </w:p>
        </w:tc>
        <w:tc>
          <w:tcPr>
            <w:tcW w:w="1843" w:type="dxa"/>
            <w:tcBorders>
              <w:top w:val="single" w:sz="4" w:space="0" w:color="000000"/>
              <w:left w:val="single" w:sz="4" w:space="0" w:color="000000"/>
              <w:bottom w:val="single" w:sz="4" w:space="0" w:color="000000"/>
            </w:tcBorders>
          </w:tcPr>
          <w:p w:rsidR="00A10986" w:rsidRPr="00F51AF7" w:rsidRDefault="00A10986" w:rsidP="008F5199">
            <w:pPr>
              <w:tabs>
                <w:tab w:val="left" w:pos="709"/>
              </w:tabs>
              <w:snapToGrid w:val="0"/>
              <w:spacing w:line="276" w:lineRule="auto"/>
              <w:jc w:val="center"/>
            </w:pPr>
            <w:r w:rsidRPr="00F51AF7">
              <w:t>70.000,00</w:t>
            </w:r>
          </w:p>
        </w:tc>
        <w:tc>
          <w:tcPr>
            <w:tcW w:w="3118" w:type="dxa"/>
            <w:tcBorders>
              <w:top w:val="single" w:sz="4" w:space="0" w:color="000000"/>
              <w:left w:val="single" w:sz="4" w:space="0" w:color="000000"/>
              <w:bottom w:val="single" w:sz="4" w:space="0" w:color="000000"/>
              <w:right w:val="single" w:sz="4" w:space="0" w:color="000000"/>
            </w:tcBorders>
          </w:tcPr>
          <w:p w:rsidR="00A10986" w:rsidRPr="00F51AF7" w:rsidRDefault="00A10986" w:rsidP="008F5199">
            <w:pPr>
              <w:tabs>
                <w:tab w:val="left" w:pos="709"/>
              </w:tabs>
              <w:snapToGrid w:val="0"/>
              <w:spacing w:line="276" w:lineRule="auto"/>
              <w:jc w:val="center"/>
              <w:rPr>
                <w:rFonts w:eastAsia="Calibri"/>
              </w:rPr>
            </w:pPr>
            <w:r w:rsidRPr="00F51AF7">
              <w:rPr>
                <w:rFonts w:eastAsia="Calibri"/>
              </w:rPr>
              <w:t>66.688,40 ili 95,27%</w:t>
            </w:r>
          </w:p>
        </w:tc>
      </w:tr>
      <w:tr w:rsidR="00A10986" w:rsidRPr="00F51AF7" w:rsidTr="008F5199">
        <w:tc>
          <w:tcPr>
            <w:tcW w:w="568" w:type="dxa"/>
            <w:tcBorders>
              <w:top w:val="single" w:sz="4" w:space="0" w:color="000000"/>
              <w:left w:val="single" w:sz="4" w:space="0" w:color="000000"/>
              <w:bottom w:val="single" w:sz="4" w:space="0" w:color="000000"/>
            </w:tcBorders>
          </w:tcPr>
          <w:p w:rsidR="00A10986" w:rsidRPr="00F51AF7" w:rsidRDefault="00A10986" w:rsidP="008F5199">
            <w:pPr>
              <w:tabs>
                <w:tab w:val="left" w:pos="709"/>
              </w:tabs>
              <w:snapToGrid w:val="0"/>
              <w:spacing w:line="276" w:lineRule="auto"/>
              <w:jc w:val="center"/>
            </w:pPr>
            <w:r w:rsidRPr="00F51AF7">
              <w:t>9.</w:t>
            </w:r>
          </w:p>
        </w:tc>
        <w:tc>
          <w:tcPr>
            <w:tcW w:w="3969" w:type="dxa"/>
            <w:tcBorders>
              <w:top w:val="single" w:sz="4" w:space="0" w:color="000000"/>
              <w:left w:val="single" w:sz="4" w:space="0" w:color="000000"/>
              <w:bottom w:val="single" w:sz="4" w:space="0" w:color="000000"/>
            </w:tcBorders>
          </w:tcPr>
          <w:p w:rsidR="00A10986" w:rsidRPr="00F51AF7" w:rsidRDefault="00A10986" w:rsidP="008F5199">
            <w:pPr>
              <w:tabs>
                <w:tab w:val="left" w:pos="709"/>
              </w:tabs>
              <w:snapToGrid w:val="0"/>
              <w:spacing w:line="276" w:lineRule="auto"/>
              <w:jc w:val="center"/>
            </w:pPr>
            <w:r w:rsidRPr="00F51AF7">
              <w:t>Izdaci za tekuće održavanje</w:t>
            </w:r>
          </w:p>
        </w:tc>
        <w:tc>
          <w:tcPr>
            <w:tcW w:w="1843" w:type="dxa"/>
            <w:tcBorders>
              <w:top w:val="single" w:sz="4" w:space="0" w:color="000000"/>
              <w:left w:val="single" w:sz="4" w:space="0" w:color="000000"/>
              <w:bottom w:val="single" w:sz="4" w:space="0" w:color="000000"/>
            </w:tcBorders>
          </w:tcPr>
          <w:p w:rsidR="00A10986" w:rsidRPr="00F51AF7" w:rsidRDefault="00A10986" w:rsidP="008F5199">
            <w:pPr>
              <w:tabs>
                <w:tab w:val="left" w:pos="709"/>
              </w:tabs>
              <w:snapToGrid w:val="0"/>
              <w:spacing w:line="276" w:lineRule="auto"/>
              <w:jc w:val="center"/>
            </w:pPr>
            <w:r w:rsidRPr="00F51AF7">
              <w:t>32.000,00</w:t>
            </w:r>
          </w:p>
        </w:tc>
        <w:tc>
          <w:tcPr>
            <w:tcW w:w="3118" w:type="dxa"/>
            <w:tcBorders>
              <w:top w:val="single" w:sz="4" w:space="0" w:color="000000"/>
              <w:left w:val="single" w:sz="4" w:space="0" w:color="000000"/>
              <w:bottom w:val="single" w:sz="4" w:space="0" w:color="000000"/>
              <w:right w:val="single" w:sz="4" w:space="0" w:color="000000"/>
            </w:tcBorders>
          </w:tcPr>
          <w:p w:rsidR="00A10986" w:rsidRPr="00F51AF7" w:rsidRDefault="00A10986" w:rsidP="008F5199">
            <w:pPr>
              <w:tabs>
                <w:tab w:val="left" w:pos="709"/>
              </w:tabs>
              <w:snapToGrid w:val="0"/>
              <w:spacing w:line="276" w:lineRule="auto"/>
              <w:jc w:val="center"/>
            </w:pPr>
            <w:r w:rsidRPr="00F51AF7">
              <w:t>30.577,20 ili 95,56%</w:t>
            </w:r>
          </w:p>
        </w:tc>
      </w:tr>
      <w:tr w:rsidR="00A10986" w:rsidRPr="00F51AF7" w:rsidTr="008F5199">
        <w:tc>
          <w:tcPr>
            <w:tcW w:w="568" w:type="dxa"/>
            <w:tcBorders>
              <w:top w:val="single" w:sz="4" w:space="0" w:color="000000"/>
              <w:left w:val="single" w:sz="4" w:space="0" w:color="000000"/>
              <w:bottom w:val="single" w:sz="4" w:space="0" w:color="000000"/>
            </w:tcBorders>
          </w:tcPr>
          <w:p w:rsidR="00A10986" w:rsidRPr="00F51AF7" w:rsidRDefault="00A10986" w:rsidP="008F5199">
            <w:pPr>
              <w:tabs>
                <w:tab w:val="left" w:pos="709"/>
              </w:tabs>
              <w:snapToGrid w:val="0"/>
              <w:spacing w:line="276" w:lineRule="auto"/>
              <w:jc w:val="center"/>
            </w:pPr>
            <w:r w:rsidRPr="00F51AF7">
              <w:t>10.</w:t>
            </w:r>
          </w:p>
        </w:tc>
        <w:tc>
          <w:tcPr>
            <w:tcW w:w="3969" w:type="dxa"/>
            <w:tcBorders>
              <w:top w:val="single" w:sz="4" w:space="0" w:color="000000"/>
              <w:left w:val="single" w:sz="4" w:space="0" w:color="000000"/>
              <w:bottom w:val="single" w:sz="4" w:space="0" w:color="000000"/>
            </w:tcBorders>
          </w:tcPr>
          <w:p w:rsidR="00A10986" w:rsidRPr="00F51AF7" w:rsidRDefault="00A10986" w:rsidP="008F5199">
            <w:pPr>
              <w:tabs>
                <w:tab w:val="left" w:pos="709"/>
              </w:tabs>
              <w:snapToGrid w:val="0"/>
              <w:spacing w:line="276" w:lineRule="auto"/>
              <w:jc w:val="center"/>
            </w:pPr>
            <w:r w:rsidRPr="00F51AF7">
              <w:t>Izdaci za osigur. I troškove platnog prometa</w:t>
            </w:r>
          </w:p>
        </w:tc>
        <w:tc>
          <w:tcPr>
            <w:tcW w:w="1843" w:type="dxa"/>
            <w:tcBorders>
              <w:top w:val="single" w:sz="4" w:space="0" w:color="000000"/>
              <w:left w:val="single" w:sz="4" w:space="0" w:color="000000"/>
              <w:bottom w:val="single" w:sz="4" w:space="0" w:color="000000"/>
            </w:tcBorders>
          </w:tcPr>
          <w:p w:rsidR="00A10986" w:rsidRPr="00F51AF7" w:rsidRDefault="00A10986" w:rsidP="008F5199">
            <w:pPr>
              <w:tabs>
                <w:tab w:val="left" w:pos="709"/>
              </w:tabs>
              <w:snapToGrid w:val="0"/>
              <w:spacing w:line="276" w:lineRule="auto"/>
              <w:jc w:val="center"/>
            </w:pPr>
            <w:r w:rsidRPr="00F51AF7">
              <w:t>9.000,00</w:t>
            </w:r>
          </w:p>
        </w:tc>
        <w:tc>
          <w:tcPr>
            <w:tcW w:w="3118" w:type="dxa"/>
            <w:tcBorders>
              <w:top w:val="single" w:sz="4" w:space="0" w:color="000000"/>
              <w:left w:val="single" w:sz="4" w:space="0" w:color="000000"/>
              <w:bottom w:val="single" w:sz="4" w:space="0" w:color="000000"/>
              <w:right w:val="single" w:sz="4" w:space="0" w:color="000000"/>
            </w:tcBorders>
          </w:tcPr>
          <w:p w:rsidR="00A10986" w:rsidRPr="00F51AF7" w:rsidRDefault="00A10986" w:rsidP="008F5199">
            <w:pPr>
              <w:tabs>
                <w:tab w:val="left" w:pos="709"/>
              </w:tabs>
              <w:snapToGrid w:val="0"/>
              <w:spacing w:line="276" w:lineRule="auto"/>
              <w:jc w:val="center"/>
            </w:pPr>
            <w:r w:rsidRPr="00F51AF7">
              <w:t>7.076,17 ili 78,63%</w:t>
            </w:r>
          </w:p>
        </w:tc>
      </w:tr>
      <w:tr w:rsidR="00A10986" w:rsidRPr="00F51AF7" w:rsidTr="008F5199">
        <w:tc>
          <w:tcPr>
            <w:tcW w:w="568" w:type="dxa"/>
            <w:tcBorders>
              <w:top w:val="single" w:sz="4" w:space="0" w:color="000000"/>
              <w:left w:val="single" w:sz="4" w:space="0" w:color="000000"/>
              <w:bottom w:val="single" w:sz="4" w:space="0" w:color="000000"/>
            </w:tcBorders>
          </w:tcPr>
          <w:p w:rsidR="00A10986" w:rsidRPr="00F51AF7" w:rsidRDefault="00A10986" w:rsidP="008F5199">
            <w:pPr>
              <w:tabs>
                <w:tab w:val="left" w:pos="709"/>
              </w:tabs>
              <w:snapToGrid w:val="0"/>
              <w:spacing w:line="276" w:lineRule="auto"/>
              <w:jc w:val="center"/>
            </w:pPr>
            <w:r w:rsidRPr="00F51AF7">
              <w:t>11.</w:t>
            </w:r>
          </w:p>
        </w:tc>
        <w:tc>
          <w:tcPr>
            <w:tcW w:w="3969" w:type="dxa"/>
            <w:tcBorders>
              <w:top w:val="single" w:sz="4" w:space="0" w:color="000000"/>
              <w:left w:val="single" w:sz="4" w:space="0" w:color="000000"/>
              <w:bottom w:val="single" w:sz="4" w:space="0" w:color="000000"/>
            </w:tcBorders>
          </w:tcPr>
          <w:p w:rsidR="00A10986" w:rsidRPr="00F51AF7" w:rsidRDefault="00A10986" w:rsidP="008F5199">
            <w:pPr>
              <w:tabs>
                <w:tab w:val="left" w:pos="709"/>
              </w:tabs>
              <w:snapToGrid w:val="0"/>
              <w:spacing w:line="276" w:lineRule="auto"/>
              <w:jc w:val="center"/>
            </w:pPr>
            <w:r w:rsidRPr="00F51AF7">
              <w:t>Ugovorene i druge posebne usluge</w:t>
            </w:r>
          </w:p>
        </w:tc>
        <w:tc>
          <w:tcPr>
            <w:tcW w:w="1843" w:type="dxa"/>
            <w:tcBorders>
              <w:top w:val="single" w:sz="4" w:space="0" w:color="000000"/>
              <w:left w:val="single" w:sz="4" w:space="0" w:color="000000"/>
              <w:bottom w:val="single" w:sz="4" w:space="0" w:color="000000"/>
            </w:tcBorders>
          </w:tcPr>
          <w:p w:rsidR="00A10986" w:rsidRPr="00F51AF7" w:rsidRDefault="00A10986" w:rsidP="008F5199">
            <w:pPr>
              <w:tabs>
                <w:tab w:val="left" w:pos="709"/>
              </w:tabs>
              <w:snapToGrid w:val="0"/>
              <w:spacing w:line="276" w:lineRule="auto"/>
              <w:jc w:val="center"/>
            </w:pPr>
            <w:r w:rsidRPr="00F51AF7">
              <w:t>44.000,00</w:t>
            </w:r>
          </w:p>
        </w:tc>
        <w:tc>
          <w:tcPr>
            <w:tcW w:w="3118" w:type="dxa"/>
            <w:tcBorders>
              <w:top w:val="single" w:sz="4" w:space="0" w:color="000000"/>
              <w:left w:val="single" w:sz="4" w:space="0" w:color="000000"/>
              <w:bottom w:val="single" w:sz="4" w:space="0" w:color="000000"/>
              <w:right w:val="single" w:sz="4" w:space="0" w:color="000000"/>
            </w:tcBorders>
          </w:tcPr>
          <w:p w:rsidR="00A10986" w:rsidRPr="00F51AF7" w:rsidRDefault="00A10986" w:rsidP="008F5199">
            <w:pPr>
              <w:tabs>
                <w:tab w:val="left" w:pos="709"/>
              </w:tabs>
              <w:snapToGrid w:val="0"/>
              <w:spacing w:line="276" w:lineRule="auto"/>
              <w:jc w:val="center"/>
            </w:pPr>
            <w:r w:rsidRPr="00F51AF7">
              <w:t>33.121,89 ili 75,28%</w:t>
            </w:r>
          </w:p>
        </w:tc>
      </w:tr>
      <w:tr w:rsidR="00A10986" w:rsidRPr="00F51AF7" w:rsidTr="008F5199">
        <w:trPr>
          <w:trHeight w:val="70"/>
        </w:trPr>
        <w:tc>
          <w:tcPr>
            <w:tcW w:w="568" w:type="dxa"/>
            <w:tcBorders>
              <w:top w:val="single" w:sz="4" w:space="0" w:color="000000"/>
              <w:left w:val="single" w:sz="4" w:space="0" w:color="000000"/>
              <w:bottom w:val="single" w:sz="4" w:space="0" w:color="000000"/>
            </w:tcBorders>
          </w:tcPr>
          <w:p w:rsidR="00A10986" w:rsidRPr="00F51AF7" w:rsidRDefault="00A10986" w:rsidP="008F5199">
            <w:pPr>
              <w:tabs>
                <w:tab w:val="left" w:pos="709"/>
              </w:tabs>
              <w:snapToGrid w:val="0"/>
              <w:spacing w:line="276" w:lineRule="auto"/>
              <w:jc w:val="center"/>
              <w:rPr>
                <w:b/>
              </w:rPr>
            </w:pPr>
            <w:r w:rsidRPr="00F51AF7">
              <w:rPr>
                <w:b/>
              </w:rPr>
              <w:t>II</w:t>
            </w:r>
          </w:p>
        </w:tc>
        <w:tc>
          <w:tcPr>
            <w:tcW w:w="3969" w:type="dxa"/>
            <w:tcBorders>
              <w:top w:val="single" w:sz="4" w:space="0" w:color="000000"/>
              <w:left w:val="single" w:sz="4" w:space="0" w:color="000000"/>
              <w:bottom w:val="single" w:sz="4" w:space="0" w:color="000000"/>
            </w:tcBorders>
          </w:tcPr>
          <w:p w:rsidR="00A10986" w:rsidRPr="00F51AF7" w:rsidRDefault="00A10986" w:rsidP="008F5199">
            <w:pPr>
              <w:tabs>
                <w:tab w:val="left" w:pos="709"/>
              </w:tabs>
              <w:snapToGrid w:val="0"/>
              <w:spacing w:line="276" w:lineRule="auto"/>
              <w:jc w:val="center"/>
              <w:rPr>
                <w:b/>
              </w:rPr>
            </w:pPr>
            <w:r w:rsidRPr="00F51AF7">
              <w:rPr>
                <w:b/>
              </w:rPr>
              <w:t>KAPITALNI IZDACI</w:t>
            </w:r>
          </w:p>
        </w:tc>
        <w:tc>
          <w:tcPr>
            <w:tcW w:w="1843" w:type="dxa"/>
            <w:tcBorders>
              <w:top w:val="single" w:sz="4" w:space="0" w:color="000000"/>
              <w:left w:val="single" w:sz="4" w:space="0" w:color="000000"/>
              <w:bottom w:val="single" w:sz="4" w:space="0" w:color="000000"/>
            </w:tcBorders>
          </w:tcPr>
          <w:p w:rsidR="00A10986" w:rsidRPr="00F51AF7" w:rsidRDefault="00A10986" w:rsidP="008F5199">
            <w:pPr>
              <w:tabs>
                <w:tab w:val="left" w:pos="709"/>
              </w:tabs>
              <w:snapToGrid w:val="0"/>
              <w:spacing w:line="276" w:lineRule="auto"/>
              <w:jc w:val="center"/>
              <w:rPr>
                <w:b/>
              </w:rPr>
            </w:pPr>
          </w:p>
        </w:tc>
        <w:tc>
          <w:tcPr>
            <w:tcW w:w="3118" w:type="dxa"/>
            <w:tcBorders>
              <w:top w:val="single" w:sz="4" w:space="0" w:color="000000"/>
              <w:left w:val="single" w:sz="4" w:space="0" w:color="000000"/>
              <w:bottom w:val="single" w:sz="4" w:space="0" w:color="000000"/>
              <w:right w:val="single" w:sz="4" w:space="0" w:color="000000"/>
            </w:tcBorders>
          </w:tcPr>
          <w:p w:rsidR="00A10986" w:rsidRPr="00F51AF7" w:rsidRDefault="00A10986" w:rsidP="008F5199">
            <w:pPr>
              <w:tabs>
                <w:tab w:val="left" w:pos="709"/>
              </w:tabs>
              <w:snapToGrid w:val="0"/>
              <w:spacing w:line="276" w:lineRule="auto"/>
              <w:jc w:val="center"/>
              <w:rPr>
                <w:b/>
              </w:rPr>
            </w:pPr>
          </w:p>
        </w:tc>
      </w:tr>
      <w:tr w:rsidR="00A10986" w:rsidRPr="00F51AF7" w:rsidTr="008F5199">
        <w:trPr>
          <w:trHeight w:val="70"/>
        </w:trPr>
        <w:tc>
          <w:tcPr>
            <w:tcW w:w="568" w:type="dxa"/>
            <w:tcBorders>
              <w:top w:val="single" w:sz="4" w:space="0" w:color="000000"/>
              <w:left w:val="single" w:sz="4" w:space="0" w:color="000000"/>
              <w:bottom w:val="single" w:sz="4" w:space="0" w:color="000000"/>
            </w:tcBorders>
          </w:tcPr>
          <w:p w:rsidR="00A10986" w:rsidRPr="00F51AF7" w:rsidRDefault="00A10986" w:rsidP="008F5199">
            <w:pPr>
              <w:tabs>
                <w:tab w:val="left" w:pos="709"/>
              </w:tabs>
              <w:snapToGrid w:val="0"/>
              <w:spacing w:line="276" w:lineRule="auto"/>
              <w:jc w:val="center"/>
            </w:pPr>
            <w:r w:rsidRPr="00F51AF7">
              <w:t>1.</w:t>
            </w:r>
          </w:p>
        </w:tc>
        <w:tc>
          <w:tcPr>
            <w:tcW w:w="3969" w:type="dxa"/>
            <w:tcBorders>
              <w:top w:val="single" w:sz="4" w:space="0" w:color="000000"/>
              <w:left w:val="single" w:sz="4" w:space="0" w:color="000000"/>
              <w:bottom w:val="single" w:sz="4" w:space="0" w:color="000000"/>
            </w:tcBorders>
          </w:tcPr>
          <w:p w:rsidR="00A10986" w:rsidRPr="00F51AF7" w:rsidRDefault="00A10986" w:rsidP="008F5199">
            <w:pPr>
              <w:tabs>
                <w:tab w:val="left" w:pos="709"/>
              </w:tabs>
              <w:snapToGrid w:val="0"/>
              <w:spacing w:line="276" w:lineRule="auto"/>
              <w:jc w:val="center"/>
            </w:pPr>
            <w:r w:rsidRPr="00F51AF7">
              <w:t>Nabava građevine</w:t>
            </w:r>
          </w:p>
        </w:tc>
        <w:tc>
          <w:tcPr>
            <w:tcW w:w="1843" w:type="dxa"/>
            <w:tcBorders>
              <w:top w:val="single" w:sz="4" w:space="0" w:color="000000"/>
              <w:left w:val="single" w:sz="4" w:space="0" w:color="000000"/>
              <w:bottom w:val="single" w:sz="4" w:space="0" w:color="000000"/>
            </w:tcBorders>
          </w:tcPr>
          <w:p w:rsidR="00A10986" w:rsidRPr="00F51AF7" w:rsidRDefault="00A10986" w:rsidP="008F5199">
            <w:pPr>
              <w:tabs>
                <w:tab w:val="left" w:pos="709"/>
              </w:tabs>
              <w:snapToGrid w:val="0"/>
              <w:spacing w:line="276" w:lineRule="auto"/>
              <w:jc w:val="center"/>
            </w:pPr>
            <w:r w:rsidRPr="00F51AF7">
              <w:t>2.200.000,00</w:t>
            </w:r>
          </w:p>
        </w:tc>
        <w:tc>
          <w:tcPr>
            <w:tcW w:w="3118" w:type="dxa"/>
            <w:tcBorders>
              <w:top w:val="single" w:sz="4" w:space="0" w:color="000000"/>
              <w:left w:val="single" w:sz="4" w:space="0" w:color="000000"/>
              <w:bottom w:val="single" w:sz="4" w:space="0" w:color="000000"/>
              <w:right w:val="single" w:sz="4" w:space="0" w:color="000000"/>
            </w:tcBorders>
          </w:tcPr>
          <w:p w:rsidR="00A10986" w:rsidRPr="00F51AF7" w:rsidRDefault="00A10986" w:rsidP="008F5199">
            <w:pPr>
              <w:tabs>
                <w:tab w:val="left" w:pos="709"/>
              </w:tabs>
              <w:snapToGrid w:val="0"/>
              <w:spacing w:line="276" w:lineRule="auto"/>
              <w:jc w:val="center"/>
            </w:pPr>
            <w:r w:rsidRPr="00F51AF7">
              <w:t xml:space="preserve"> 734.585,98 ili 33,39%</w:t>
            </w:r>
          </w:p>
        </w:tc>
      </w:tr>
      <w:tr w:rsidR="00A10986" w:rsidRPr="00F51AF7" w:rsidTr="008F5199">
        <w:trPr>
          <w:trHeight w:val="70"/>
        </w:trPr>
        <w:tc>
          <w:tcPr>
            <w:tcW w:w="568" w:type="dxa"/>
            <w:tcBorders>
              <w:top w:val="single" w:sz="4" w:space="0" w:color="000000"/>
              <w:left w:val="single" w:sz="4" w:space="0" w:color="000000"/>
              <w:bottom w:val="single" w:sz="4" w:space="0" w:color="000000"/>
            </w:tcBorders>
          </w:tcPr>
          <w:p w:rsidR="00A10986" w:rsidRPr="00F51AF7" w:rsidRDefault="00A10986" w:rsidP="008F5199">
            <w:pPr>
              <w:tabs>
                <w:tab w:val="left" w:pos="709"/>
              </w:tabs>
              <w:snapToGrid w:val="0"/>
              <w:spacing w:line="276" w:lineRule="auto"/>
              <w:jc w:val="center"/>
            </w:pPr>
            <w:r w:rsidRPr="00F51AF7">
              <w:t>2.</w:t>
            </w:r>
          </w:p>
        </w:tc>
        <w:tc>
          <w:tcPr>
            <w:tcW w:w="3969" w:type="dxa"/>
            <w:tcBorders>
              <w:top w:val="single" w:sz="4" w:space="0" w:color="000000"/>
              <w:left w:val="single" w:sz="4" w:space="0" w:color="000000"/>
              <w:bottom w:val="single" w:sz="4" w:space="0" w:color="000000"/>
            </w:tcBorders>
          </w:tcPr>
          <w:p w:rsidR="00A10986" w:rsidRPr="00F51AF7" w:rsidRDefault="00A10986" w:rsidP="008F5199">
            <w:pPr>
              <w:tabs>
                <w:tab w:val="left" w:pos="709"/>
              </w:tabs>
              <w:snapToGrid w:val="0"/>
              <w:spacing w:line="276" w:lineRule="auto"/>
              <w:jc w:val="center"/>
            </w:pPr>
            <w:r w:rsidRPr="00F51AF7">
              <w:t>Nabava opreme</w:t>
            </w:r>
          </w:p>
        </w:tc>
        <w:tc>
          <w:tcPr>
            <w:tcW w:w="1843" w:type="dxa"/>
            <w:tcBorders>
              <w:top w:val="single" w:sz="4" w:space="0" w:color="000000"/>
              <w:left w:val="single" w:sz="4" w:space="0" w:color="000000"/>
              <w:bottom w:val="single" w:sz="4" w:space="0" w:color="000000"/>
            </w:tcBorders>
          </w:tcPr>
          <w:p w:rsidR="00A10986" w:rsidRPr="00F51AF7" w:rsidRDefault="00A10986" w:rsidP="008F5199">
            <w:pPr>
              <w:tabs>
                <w:tab w:val="left" w:pos="709"/>
              </w:tabs>
              <w:snapToGrid w:val="0"/>
              <w:spacing w:line="276" w:lineRule="auto"/>
              <w:jc w:val="center"/>
            </w:pPr>
            <w:r w:rsidRPr="00F51AF7">
              <w:t>54.000,00</w:t>
            </w:r>
          </w:p>
        </w:tc>
        <w:tc>
          <w:tcPr>
            <w:tcW w:w="3118" w:type="dxa"/>
            <w:tcBorders>
              <w:top w:val="single" w:sz="4" w:space="0" w:color="000000"/>
              <w:left w:val="single" w:sz="4" w:space="0" w:color="000000"/>
              <w:bottom w:val="single" w:sz="4" w:space="0" w:color="000000"/>
              <w:right w:val="single" w:sz="4" w:space="0" w:color="000000"/>
            </w:tcBorders>
          </w:tcPr>
          <w:p w:rsidR="00A10986" w:rsidRPr="00F51AF7" w:rsidRDefault="00A10986" w:rsidP="008F5199">
            <w:pPr>
              <w:tabs>
                <w:tab w:val="left" w:pos="709"/>
              </w:tabs>
              <w:snapToGrid w:val="0"/>
              <w:spacing w:line="276" w:lineRule="auto"/>
              <w:jc w:val="center"/>
            </w:pPr>
            <w:r w:rsidRPr="00F51AF7">
              <w:t>50.812,96 ili 94,10%</w:t>
            </w:r>
          </w:p>
        </w:tc>
      </w:tr>
      <w:tr w:rsidR="00A10986" w:rsidRPr="00F51AF7" w:rsidTr="008F5199">
        <w:trPr>
          <w:trHeight w:val="366"/>
        </w:trPr>
        <w:tc>
          <w:tcPr>
            <w:tcW w:w="568" w:type="dxa"/>
            <w:tcBorders>
              <w:top w:val="single" w:sz="4" w:space="0" w:color="000000"/>
              <w:left w:val="single" w:sz="4" w:space="0" w:color="000000"/>
              <w:bottom w:val="single" w:sz="4" w:space="0" w:color="000000"/>
            </w:tcBorders>
          </w:tcPr>
          <w:p w:rsidR="00A10986" w:rsidRPr="00F51AF7" w:rsidRDefault="00A10986" w:rsidP="008F5199">
            <w:pPr>
              <w:tabs>
                <w:tab w:val="left" w:pos="709"/>
              </w:tabs>
              <w:snapToGrid w:val="0"/>
              <w:spacing w:line="276" w:lineRule="auto"/>
              <w:jc w:val="center"/>
              <w:rPr>
                <w:rFonts w:eastAsia="Calibri"/>
              </w:rPr>
            </w:pPr>
          </w:p>
        </w:tc>
        <w:tc>
          <w:tcPr>
            <w:tcW w:w="3969" w:type="dxa"/>
            <w:tcBorders>
              <w:top w:val="single" w:sz="4" w:space="0" w:color="000000"/>
              <w:left w:val="single" w:sz="4" w:space="0" w:color="000000"/>
              <w:bottom w:val="single" w:sz="4" w:space="0" w:color="000000"/>
            </w:tcBorders>
          </w:tcPr>
          <w:p w:rsidR="00A10986" w:rsidRPr="00F51AF7" w:rsidRDefault="00A10986" w:rsidP="008F5199">
            <w:pPr>
              <w:tabs>
                <w:tab w:val="left" w:pos="709"/>
              </w:tabs>
              <w:snapToGrid w:val="0"/>
              <w:spacing w:line="276" w:lineRule="auto"/>
              <w:jc w:val="center"/>
              <w:rPr>
                <w:b/>
              </w:rPr>
            </w:pPr>
            <w:r w:rsidRPr="00F51AF7">
              <w:rPr>
                <w:b/>
              </w:rPr>
              <w:t>UKUPNO:</w:t>
            </w:r>
          </w:p>
        </w:tc>
        <w:tc>
          <w:tcPr>
            <w:tcW w:w="1843" w:type="dxa"/>
            <w:tcBorders>
              <w:top w:val="single" w:sz="4" w:space="0" w:color="000000"/>
              <w:left w:val="single" w:sz="4" w:space="0" w:color="000000"/>
              <w:bottom w:val="single" w:sz="4" w:space="0" w:color="000000"/>
            </w:tcBorders>
          </w:tcPr>
          <w:p w:rsidR="00A10986" w:rsidRPr="00F51AF7" w:rsidRDefault="00A10986" w:rsidP="008F5199">
            <w:pPr>
              <w:tabs>
                <w:tab w:val="left" w:pos="709"/>
              </w:tabs>
              <w:snapToGrid w:val="0"/>
              <w:spacing w:line="276" w:lineRule="auto"/>
              <w:jc w:val="center"/>
              <w:rPr>
                <w:b/>
              </w:rPr>
            </w:pPr>
            <w:r w:rsidRPr="00F51AF7">
              <w:rPr>
                <w:b/>
              </w:rPr>
              <w:t>4.255.000,00</w:t>
            </w:r>
          </w:p>
        </w:tc>
        <w:tc>
          <w:tcPr>
            <w:tcW w:w="3118" w:type="dxa"/>
            <w:tcBorders>
              <w:top w:val="single" w:sz="4" w:space="0" w:color="000000"/>
              <w:left w:val="single" w:sz="4" w:space="0" w:color="000000"/>
              <w:bottom w:val="single" w:sz="4" w:space="0" w:color="000000"/>
              <w:right w:val="single" w:sz="4" w:space="0" w:color="000000"/>
            </w:tcBorders>
          </w:tcPr>
          <w:p w:rsidR="00A10986" w:rsidRPr="00F51AF7" w:rsidRDefault="00A10986" w:rsidP="008F5199">
            <w:pPr>
              <w:tabs>
                <w:tab w:val="left" w:pos="709"/>
              </w:tabs>
              <w:snapToGrid w:val="0"/>
              <w:spacing w:line="276" w:lineRule="auto"/>
              <w:jc w:val="center"/>
              <w:rPr>
                <w:b/>
              </w:rPr>
            </w:pPr>
            <w:r w:rsidRPr="00F51AF7">
              <w:rPr>
                <w:b/>
              </w:rPr>
              <w:t>cca 2.622.790,89 ili 61,64%</w:t>
            </w:r>
          </w:p>
        </w:tc>
      </w:tr>
    </w:tbl>
    <w:p w:rsidR="00A10986" w:rsidRPr="00F51AF7" w:rsidRDefault="00A10986" w:rsidP="00A10986">
      <w:pPr>
        <w:pStyle w:val="ListParagraph"/>
        <w:spacing w:line="276" w:lineRule="auto"/>
        <w:ind w:left="0"/>
        <w:jc w:val="both"/>
        <w:rPr>
          <w:lang w:eastAsia="ar-SA"/>
        </w:rPr>
      </w:pPr>
    </w:p>
    <w:p w:rsidR="00A10986" w:rsidRDefault="00A10986" w:rsidP="00A5669F">
      <w:pPr>
        <w:pStyle w:val="ListParagraph"/>
        <w:spacing w:line="276" w:lineRule="auto"/>
        <w:ind w:left="0"/>
        <w:jc w:val="both"/>
        <w:rPr>
          <w:lang w:eastAsia="ar-SA"/>
        </w:rPr>
      </w:pPr>
      <w:r w:rsidRPr="00F51AF7">
        <w:rPr>
          <w:lang w:eastAsia="ar-SA"/>
        </w:rPr>
        <w:t>Godišnji obračun rashoda za 2014.</w:t>
      </w:r>
      <w:r>
        <w:rPr>
          <w:lang w:eastAsia="ar-SA"/>
        </w:rPr>
        <w:t xml:space="preserve"> </w:t>
      </w:r>
      <w:r w:rsidRPr="00F51AF7">
        <w:rPr>
          <w:lang w:eastAsia="ar-SA"/>
        </w:rPr>
        <w:t>g. još uvijek nije u konačnoj verziji (rok za dostavu istoga je 28.</w:t>
      </w:r>
      <w:r>
        <w:rPr>
          <w:lang w:eastAsia="ar-SA"/>
        </w:rPr>
        <w:t xml:space="preserve"> </w:t>
      </w:r>
      <w:r w:rsidRPr="00F51AF7">
        <w:rPr>
          <w:lang w:eastAsia="ar-SA"/>
        </w:rPr>
        <w:t>2.</w:t>
      </w:r>
      <w:r>
        <w:rPr>
          <w:lang w:eastAsia="ar-SA"/>
        </w:rPr>
        <w:t xml:space="preserve"> </w:t>
      </w:r>
      <w:r w:rsidRPr="00F51AF7">
        <w:rPr>
          <w:lang w:eastAsia="ar-SA"/>
        </w:rPr>
        <w:t>2015.</w:t>
      </w:r>
      <w:r>
        <w:rPr>
          <w:lang w:eastAsia="ar-SA"/>
        </w:rPr>
        <w:t xml:space="preserve"> </w:t>
      </w:r>
      <w:r w:rsidRPr="00F51AF7">
        <w:rPr>
          <w:lang w:eastAsia="ar-SA"/>
        </w:rPr>
        <w:t xml:space="preserve">g.). </w:t>
      </w:r>
    </w:p>
    <w:p w:rsidR="006E7291" w:rsidRPr="00A5669F" w:rsidRDefault="006E7291" w:rsidP="00A5669F">
      <w:pPr>
        <w:pStyle w:val="ListParagraph"/>
        <w:spacing w:line="276" w:lineRule="auto"/>
        <w:ind w:left="0"/>
        <w:jc w:val="both"/>
        <w:rPr>
          <w:lang w:eastAsia="ar-SA"/>
        </w:rPr>
      </w:pPr>
    </w:p>
    <w:p w:rsidR="00AB0C9F" w:rsidRPr="00C1597F" w:rsidRDefault="00AB0C9F" w:rsidP="002C6AC4">
      <w:pPr>
        <w:pStyle w:val="Davorka3"/>
      </w:pPr>
      <w:bookmarkStart w:id="110" w:name="_Toc412718721"/>
      <w:r w:rsidRPr="00FE1979">
        <w:t>AGENC</w:t>
      </w:r>
      <w:r w:rsidR="00A5669F">
        <w:t xml:space="preserve">IJA </w:t>
      </w:r>
      <w:r w:rsidRPr="00FE1979">
        <w:t xml:space="preserve"> ZA </w:t>
      </w:r>
      <w:r w:rsidR="00A5669F">
        <w:t xml:space="preserve"> </w:t>
      </w:r>
      <w:r w:rsidRPr="00FE1979">
        <w:t>FORENZIČKA</w:t>
      </w:r>
      <w:r w:rsidR="00A5669F">
        <w:t xml:space="preserve"> </w:t>
      </w:r>
      <w:r w:rsidRPr="00FE1979">
        <w:t xml:space="preserve"> ISPITIVANJA</w:t>
      </w:r>
      <w:r w:rsidR="00A5669F">
        <w:t xml:space="preserve"> </w:t>
      </w:r>
      <w:r w:rsidRPr="00FE1979">
        <w:t xml:space="preserve"> I</w:t>
      </w:r>
      <w:r w:rsidR="00A5669F">
        <w:t xml:space="preserve"> </w:t>
      </w:r>
      <w:r w:rsidRPr="00FE1979">
        <w:t xml:space="preserve"> VJEŠTAČENJA</w:t>
      </w:r>
      <w:bookmarkEnd w:id="110"/>
    </w:p>
    <w:p w:rsidR="00FE1979" w:rsidRPr="00FE1979" w:rsidRDefault="00FE1979" w:rsidP="00FE1979">
      <w:pPr>
        <w:jc w:val="both"/>
      </w:pPr>
    </w:p>
    <w:p w:rsidR="00FE1979" w:rsidRDefault="00AB0C9F" w:rsidP="00FE1979">
      <w:pPr>
        <w:jc w:val="both"/>
        <w:rPr>
          <w:bCs/>
          <w:sz w:val="24"/>
          <w:szCs w:val="24"/>
        </w:rPr>
      </w:pPr>
      <w:r w:rsidRPr="00FE1979">
        <w:rPr>
          <w:sz w:val="24"/>
          <w:szCs w:val="24"/>
        </w:rPr>
        <w:t>Izvršavajući obveze iz svojih nadležnosti i djelokruga, Agencija za forenzička ispitivanja i vještačenja (u daljnjem tekstu: Agencija) se već afirmirala kao značajan segment u oblasti sigurnosti kroz unapređenje i afirmaciju forenzičkih aktivnosti u funkciji Tužiteljstva i Suda BiH, kantonalnih i okružnih tužiteljstava, te efikasnijeg operativnog rada policijskih agencija i drugih sigurnosnih struktura. U navedenom smislu već su postignuti zapaženi rezultati u forenzičkim vještačenjima složenih predmeta, afirmaciji kadrova Agencije, uspostavljanju predviđenih laboratorija uz jasnu viziju daljnjeg razvoja Agencije.</w:t>
      </w:r>
      <w:r w:rsidRPr="00FE1979">
        <w:rPr>
          <w:bCs/>
          <w:sz w:val="24"/>
          <w:szCs w:val="24"/>
        </w:rPr>
        <w:t xml:space="preserve"> </w:t>
      </w:r>
    </w:p>
    <w:p w:rsidR="002A450B" w:rsidRPr="00FE1979" w:rsidRDefault="002A450B" w:rsidP="00FE1979">
      <w:pPr>
        <w:jc w:val="both"/>
        <w:rPr>
          <w:sz w:val="24"/>
          <w:szCs w:val="24"/>
        </w:rPr>
      </w:pPr>
    </w:p>
    <w:p w:rsidR="00AB0C9F" w:rsidRDefault="00AB0C9F" w:rsidP="00FE1979">
      <w:pPr>
        <w:jc w:val="both"/>
        <w:rPr>
          <w:sz w:val="22"/>
          <w:szCs w:val="22"/>
        </w:rPr>
      </w:pPr>
      <w:r w:rsidRPr="00CD5564">
        <w:rPr>
          <w:sz w:val="22"/>
          <w:szCs w:val="22"/>
        </w:rPr>
        <w:t xml:space="preserve">NAJVAŽNIJE AKTIVNOSTI I STANJE U OBLASTI </w:t>
      </w:r>
    </w:p>
    <w:p w:rsidR="00CD5564" w:rsidRPr="00CD5564" w:rsidRDefault="00CD5564" w:rsidP="00FE1979">
      <w:pPr>
        <w:jc w:val="both"/>
        <w:rPr>
          <w:sz w:val="22"/>
          <w:szCs w:val="22"/>
        </w:rPr>
      </w:pPr>
    </w:p>
    <w:p w:rsidR="00AB0C9F" w:rsidRPr="00FE1979" w:rsidRDefault="00AB0C9F" w:rsidP="00FE1979">
      <w:pPr>
        <w:jc w:val="both"/>
        <w:rPr>
          <w:sz w:val="24"/>
          <w:szCs w:val="24"/>
        </w:rPr>
      </w:pPr>
      <w:r w:rsidRPr="00FE1979">
        <w:rPr>
          <w:sz w:val="24"/>
          <w:szCs w:val="24"/>
        </w:rPr>
        <w:t>Ako se uzme u obzir da nam se za kapitalne izdatke sredstva odobravaju u minimalnim iznosima, da je pet godina postojanja Agencije relativno kratko vrijeme, da Agencija ima izričito specifične potrebe za visokosofisticiranom opremom, stručnim kadrom i namjenski urađenim radnim prostorom, onda s pravom možemo reći da je u ovakvim uvjetima Agencija postigla mnogo, budući da je stasavanje i razvoj Agencije prema projektiranim kapacitetima nužno i usko vezan za stabilno budžetiranje i odgovarajuću podršku nadležnih institucija.</w:t>
      </w:r>
    </w:p>
    <w:p w:rsidR="00AB0C9F" w:rsidRPr="00FE1979" w:rsidRDefault="00AB0C9F" w:rsidP="00FE1979">
      <w:pPr>
        <w:jc w:val="both"/>
        <w:rPr>
          <w:sz w:val="24"/>
          <w:szCs w:val="24"/>
        </w:rPr>
      </w:pPr>
      <w:r w:rsidRPr="00FE1979">
        <w:rPr>
          <w:sz w:val="24"/>
          <w:szCs w:val="24"/>
        </w:rPr>
        <w:t>Mada je odobreni proračun Agencije i za 2014. godinu znatno manji od očekivanog, što se automatizmom i odrazilo na dinamiku opremanja novih laboratorija, Agencija je ipak u navedenom razdoblju uspjela ostvari dobre rezultate u radu i visok stupanj realizacije Programa rada za 2014. godinu.</w:t>
      </w:r>
    </w:p>
    <w:p w:rsidR="00AB0C9F" w:rsidRPr="00FE1979" w:rsidRDefault="00AB0C9F" w:rsidP="00FE1979">
      <w:pPr>
        <w:jc w:val="both"/>
        <w:rPr>
          <w:sz w:val="24"/>
          <w:szCs w:val="24"/>
        </w:rPr>
      </w:pPr>
      <w:r w:rsidRPr="00FE1979">
        <w:rPr>
          <w:sz w:val="24"/>
          <w:szCs w:val="24"/>
        </w:rPr>
        <w:t xml:space="preserve">S tim u vezi, u Agenciji se, uz ostalu realizaciju planiranih nabava, uspjela izvršiti nabava opreme za Laboratorij za kemijsko-fizička vještačenja, dio opreme za dogradnju Laboratorija za vještačenje kompjuterskih sustava i dio opreme za Laboratorij za daktiloskopska vještačenja. Za potrebe Laboratorija za kemijsko-fizička vještačenja izvršena je i specijalistička obuka primljenih kadrova, a radi jasnog definiranja procedura i jednoobraznosti u radu sačinjene su i instrukcije o radu za ovaj laboratorij. </w:t>
      </w:r>
    </w:p>
    <w:p w:rsidR="00AB0C9F" w:rsidRDefault="00AB0C9F" w:rsidP="00FE1979">
      <w:pPr>
        <w:jc w:val="both"/>
        <w:rPr>
          <w:rFonts w:eastAsia="Calibri"/>
          <w:color w:val="000000"/>
          <w:sz w:val="24"/>
          <w:szCs w:val="24"/>
        </w:rPr>
      </w:pPr>
      <w:r w:rsidRPr="00FE1979">
        <w:rPr>
          <w:sz w:val="24"/>
          <w:szCs w:val="24"/>
        </w:rPr>
        <w:t xml:space="preserve">Također, </w:t>
      </w:r>
      <w:r w:rsidRPr="00FE1979">
        <w:rPr>
          <w:sz w:val="24"/>
          <w:szCs w:val="24"/>
          <w:lang w:eastAsia="hr-HR"/>
        </w:rPr>
        <w:t>važne aktivnosti u 2014. godini, bile su priprema Agencije i njenih laboratorija za akreditaciju u skladu s međunarodnim standardom BAS ISO/IEC 17025, dinamiziranje suradnje na polju forenzike u regiji i šire, a to se posebno reflektiralo kroz uspješnu organizaciju konferencije „</w:t>
      </w:r>
      <w:r w:rsidRPr="00FE1979">
        <w:rPr>
          <w:rFonts w:eastAsia="Calibri"/>
          <w:color w:val="000000"/>
          <w:sz w:val="24"/>
          <w:szCs w:val="24"/>
        </w:rPr>
        <w:t>Vještačenje kaznenih djela iz oblasti organiziranog kriminala u svjetlu suvremenih forenzičkih dostignuća'' kojim je Agencija obilježila i petogodišnji rad.</w:t>
      </w:r>
    </w:p>
    <w:p w:rsidR="00AB0C9F" w:rsidRPr="00FE1979" w:rsidRDefault="00AB0C9F" w:rsidP="00FE1979">
      <w:pPr>
        <w:jc w:val="both"/>
        <w:rPr>
          <w:sz w:val="24"/>
          <w:szCs w:val="24"/>
        </w:rPr>
      </w:pPr>
      <w:r w:rsidRPr="00FE1979">
        <w:rPr>
          <w:sz w:val="24"/>
          <w:szCs w:val="24"/>
        </w:rPr>
        <w:t>Laboratorij za vještačenje kompjuterskih sustava, Laboratorij za vještačenje glasa i audiozapisa, Laboratorij za grafološka/grafoskopska vještačenja, kao i Laboratorij za vještačenje foto i videomaterijala, radili su</w:t>
      </w:r>
      <w:r w:rsidRPr="00FE1979">
        <w:rPr>
          <w:b/>
          <w:sz w:val="24"/>
          <w:szCs w:val="24"/>
        </w:rPr>
        <w:t xml:space="preserve"> </w:t>
      </w:r>
      <w:r w:rsidRPr="00FE1979">
        <w:rPr>
          <w:sz w:val="24"/>
          <w:szCs w:val="24"/>
        </w:rPr>
        <w:t>vještačenja po naredbama nadležnih sudova i tužiteljstava BiH. Svakodnevno se zaprimaju novi predmeti, te se proces vještačenja u Agenciji kontinuirano obavlja. U izvještajnom razdoblju, ulogu Agencije u kazneno-procesnom i pravnom sustavu BiH, najbolje mogu oslikati i podaci o broju i predmetima vještačenja koje je Agencija obavila. Urađen je velik broj vještačenja iz oblasti organiziranog kriminala u Laboratoriju za vještačenje kompjuterskih sustava, a po naredbama Tužiteljstva BiH, Tužiteljstva Brčko Distrikta BiH, Kantonalnog tužiteljstva HNK, Kantonalnog tužiteljstva ZDK, Kantonalnog tužiteljstva TK, Kantonalnog tužiteljstva KS, Kantonalnog tužiteljstva SBK, Kantonalnog tužiteljstva Kantona 10, Kantonalnog suda u Tuzli, Općinskog suda u Sarajevu, Općinskog suda u Mostaru, Općinskog suda u L</w:t>
      </w:r>
      <w:r w:rsidR="00CF3C04">
        <w:rPr>
          <w:sz w:val="24"/>
          <w:szCs w:val="24"/>
        </w:rPr>
        <w:t xml:space="preserve">ivnu, Općinskog suda u Zenici, </w:t>
      </w:r>
      <w:r w:rsidRPr="00FE1979">
        <w:rPr>
          <w:sz w:val="24"/>
          <w:szCs w:val="24"/>
        </w:rPr>
        <w:t>Općinskog suda u Travniku i Općinskog suda u Tuzli (predmet vještačenja bili su: 62 prijenosna i desktop kompjutera, 45 mobilnih telefona, 39 SIM kartica, 4 eksterna hard diska, 2241 optičkih medija, 23 eksterne memorije i preko 50 ostalih predmeta vještačenja). Laboratorij za vještačenje glasa i audiozapisa uradio je vještačenja audiosnimaka po naredbama Suda BiH, Kantonalnog tužiteljstva USK, Kantonalnog tužiteljstva TK i Centra javne sigurnosti Istočno Sarajevo (analizirano je 40 fajlova veličine 5,3 GB), Laboratorij za grafološka/grafoskopska vještačenja radio je vještačenja po naredbama Tužiteljstva BiH, Kantonalnog tužiteljstva ZDK, Kantonalnog tužiteljstva USK i po zahtjevu Granične policije BiH, gdje su vještačene sporne novčanice (KM, EUR), veći broj vještačenja rukopisa, potpisa, otisaka pečata i faksimila, te preko 1260 omota za optičke medije, a</w:t>
      </w:r>
      <w:r w:rsidRPr="00FE1979">
        <w:rPr>
          <w:sz w:val="24"/>
          <w:szCs w:val="24"/>
          <w:lang w:eastAsia="hr-HR"/>
        </w:rPr>
        <w:t xml:space="preserve"> Laboratorij za vještačenje foto i videomaterijala</w:t>
      </w:r>
      <w:r w:rsidRPr="00FE1979">
        <w:rPr>
          <w:sz w:val="24"/>
          <w:szCs w:val="24"/>
        </w:rPr>
        <w:t xml:space="preserve"> radio je vještačenja po naredbama Tužiteljstva HNK, Kantonalnog tužiteljstva USK, Kantonalnog tužiteljstva SBK, Kantonalnog tužiteljstva TK, Kantonalnog suda TK, Kantonalnog tužiteljstva Kantona 10, Kantonalnog tužiteljstva KS, Općinskog suda u Mostaru, Okružnog tužiteljstva Banja luka, Općinskog suda u Konjicu, gdje je analiziran 2981 fajl veličine preko 158 GB. Za navedena vještačenja sačinjeni su odgovarajući stručni nalazi, koji su u formi izvješća, dostavljeni naručitelju. </w:t>
      </w:r>
    </w:p>
    <w:p w:rsidR="00CF3C04" w:rsidRDefault="00AB0C9F" w:rsidP="00FE1979">
      <w:pPr>
        <w:jc w:val="both"/>
        <w:rPr>
          <w:sz w:val="24"/>
          <w:szCs w:val="24"/>
        </w:rPr>
      </w:pPr>
      <w:r w:rsidRPr="00FE1979">
        <w:rPr>
          <w:sz w:val="24"/>
          <w:szCs w:val="24"/>
        </w:rPr>
        <w:t xml:space="preserve">Uzevši u obzir strukturu kaznenih djela za koja su vršena vještačenja, može se vidjeti da je Agencija postupala od predmeta ratnih zločina, kaznenih djela ubistava, kaznenih djela iskorištavanja maloljetnih osoba u seksu, do kaznenih djela trgovine narkoticima, kaznenih djela krivotvorenja, kaznenih djela kršenja autorskih prava i kaznenih djela gospodarsko-financijskog kriminala. Naglašavamo da je neophodan prijem stručnog kadra u pojedinim laboratorijima, jer s trenutnim brojem zaposlenih nismo u mogućnosti izvršiti sva vještačenja u predviđenom roku. </w:t>
      </w:r>
    </w:p>
    <w:p w:rsidR="00AB0C9F" w:rsidRPr="00FE1979" w:rsidRDefault="00AB0C9F" w:rsidP="00FE1979">
      <w:pPr>
        <w:jc w:val="both"/>
        <w:rPr>
          <w:sz w:val="24"/>
          <w:szCs w:val="24"/>
        </w:rPr>
      </w:pPr>
      <w:r w:rsidRPr="00FE1979">
        <w:rPr>
          <w:sz w:val="24"/>
          <w:szCs w:val="24"/>
        </w:rPr>
        <w:t>Da se u Agenciji radi u skladu s najvišim standardima pokazuju i pozitivna financijska revizorska izvješća. Tako je Ured za reviziju institucija BiH, krajem ožujka 2014. godine, izvršila završnu reviziju financijskog poslovanja Agencije za 2013. godinu, te je konstatirala da su financijska izvješća Agencije prikazana fer i istinito, po svim bitnim pitanjima. Aktivnosti, financijske transakcije i informacije prikazane u financijskim izvješćima Agencije u tijeku 2013. godine bile su u svim značajnim aspektima usuglašene s odgovarajućim zakonima i propisima. S tim u vezi, Dom naroda Parlamentarne skupštine BiH na 41. sjednici, odr</w:t>
      </w:r>
      <w:r w:rsidR="00A5669F">
        <w:rPr>
          <w:sz w:val="24"/>
          <w:szCs w:val="24"/>
        </w:rPr>
        <w:t>žanoj 10.9.</w:t>
      </w:r>
      <w:r w:rsidRPr="00FE1979">
        <w:rPr>
          <w:sz w:val="24"/>
          <w:szCs w:val="24"/>
        </w:rPr>
        <w:t>2014. godine, usvojio je zaključak: „Dom naroda Parlamentarne skupštine BiH javno pohvaljuje i ističe usklađenost poslovanja s važećim zakonskim propisima i savjesno raspolaganje proračunskim sredstvima Agenciju za forenzička ispitivanja i vještačenja. Uz navedenu reviziju, krajem veljače 2014. godine, izvršen je upravni inspekcijski nadzor od strane Upravne inspekcije Ministarstva pravde BiH, te je istaknuto da i u tom segmentu nije bilo nikakvih primjedbi. Primjedbi nije bilo ni od strane Arhiva BiH, koji je izvršio inspekcijski uvid u stanje stručnog održavanja i čuvanja registraturne građe, u travnju 2014. godine i konstatirao da se ista održava i čuva uredno.</w:t>
      </w:r>
    </w:p>
    <w:p w:rsidR="00AB0C9F" w:rsidRPr="00CD5564" w:rsidRDefault="00AB0C9F" w:rsidP="00FE1979">
      <w:pPr>
        <w:jc w:val="both"/>
        <w:rPr>
          <w:sz w:val="24"/>
          <w:szCs w:val="24"/>
        </w:rPr>
      </w:pPr>
      <w:r w:rsidRPr="00FE1979">
        <w:rPr>
          <w:sz w:val="24"/>
          <w:szCs w:val="24"/>
        </w:rPr>
        <w:t>Dodatni impuls u tom pravcu je i činjenica da je Vijeće ministara BiH, u više navrata, podržalo Agenciju, pa je tako i na</w:t>
      </w:r>
      <w:r w:rsidR="00CF3C04">
        <w:rPr>
          <w:sz w:val="24"/>
          <w:szCs w:val="24"/>
        </w:rPr>
        <w:t xml:space="preserve"> 72. sjednici održanoj dana 28.11.</w:t>
      </w:r>
      <w:r w:rsidRPr="00FE1979">
        <w:rPr>
          <w:sz w:val="24"/>
          <w:szCs w:val="24"/>
        </w:rPr>
        <w:t>2013. godine razmotrilo i usvojilo „Informaciju o dostignutoj razini i perspektivama razvoja Agencije za forenzička ispitivanja i vještačenja“, uz zaključak da:</w:t>
      </w:r>
      <w:r w:rsidRPr="00FE1979">
        <w:rPr>
          <w:b/>
          <w:sz w:val="24"/>
          <w:szCs w:val="24"/>
        </w:rPr>
        <w:t xml:space="preserve"> </w:t>
      </w:r>
      <w:r w:rsidRPr="00CD5564">
        <w:rPr>
          <w:sz w:val="24"/>
          <w:szCs w:val="24"/>
        </w:rPr>
        <w:t>„podržava napore menadžmenta Agencije u nastojanju da osigura neophodne pretpostavke za daljnji uspješan i na zakonima zasnovan rad Agencijе za forenzička ispitivanja i vještačenja“.</w:t>
      </w:r>
    </w:p>
    <w:p w:rsidR="00AB0C9F" w:rsidRPr="00FE1979" w:rsidRDefault="00AB0C9F" w:rsidP="00FE1979">
      <w:pPr>
        <w:jc w:val="both"/>
        <w:rPr>
          <w:sz w:val="24"/>
          <w:szCs w:val="24"/>
        </w:rPr>
      </w:pPr>
      <w:r w:rsidRPr="00FE1979">
        <w:rPr>
          <w:sz w:val="24"/>
          <w:szCs w:val="24"/>
        </w:rPr>
        <w:t>Jedna od bitnih aktivnosti okončanih u izvještajnom razdoblju bila je i izrada Strateškog plana opremanja Agencije za razdoblje 2015</w:t>
      </w:r>
      <w:r w:rsidR="00CD5564">
        <w:rPr>
          <w:sz w:val="24"/>
          <w:szCs w:val="24"/>
        </w:rPr>
        <w:t>.</w:t>
      </w:r>
      <w:r w:rsidRPr="00FE1979">
        <w:rPr>
          <w:sz w:val="24"/>
          <w:szCs w:val="24"/>
        </w:rPr>
        <w:t>-2017. godine, koji sadrži detaljnu specifikaciju neophodne forenzičke opreme s konkretnim financijskim planom i dina</w:t>
      </w:r>
      <w:r w:rsidR="00A5669F">
        <w:rPr>
          <w:sz w:val="24"/>
          <w:szCs w:val="24"/>
        </w:rPr>
        <w:t>mikom nabave za razdoblje 2015.-</w:t>
      </w:r>
      <w:r w:rsidRPr="00FE1979">
        <w:rPr>
          <w:sz w:val="24"/>
          <w:szCs w:val="24"/>
        </w:rPr>
        <w:t>2017. godine.</w:t>
      </w:r>
      <w:r w:rsidR="00CF3C04">
        <w:rPr>
          <w:sz w:val="24"/>
          <w:szCs w:val="24"/>
        </w:rPr>
        <w:t xml:space="preserve"> </w:t>
      </w:r>
      <w:r w:rsidRPr="00FE1979">
        <w:rPr>
          <w:sz w:val="24"/>
          <w:szCs w:val="24"/>
        </w:rPr>
        <w:t>Isto tako, neophodno je istaći da se obavljaju obuke i edukacije zaposlenika Agencije, po Planu obuka za 2014. godinu, gdje se prvenstveno misli na vještake i ostale angažirane na poslovima vještačenja u svim uspostavljenim laboratorijima Agencije.</w:t>
      </w:r>
    </w:p>
    <w:p w:rsidR="00AB0C9F" w:rsidRDefault="00AB0C9F" w:rsidP="00FE1979">
      <w:pPr>
        <w:jc w:val="both"/>
        <w:rPr>
          <w:rStyle w:val="Emphasis"/>
          <w:bCs/>
          <w:i w:val="0"/>
          <w:iCs w:val="0"/>
          <w:sz w:val="24"/>
          <w:szCs w:val="24"/>
          <w:shd w:val="clear" w:color="auto" w:fill="FFFFFF"/>
        </w:rPr>
      </w:pPr>
      <w:r w:rsidRPr="00FE1979">
        <w:rPr>
          <w:sz w:val="24"/>
          <w:szCs w:val="24"/>
        </w:rPr>
        <w:t xml:space="preserve">Polazeći od značaja i specifičnih nadležnosti, Agencija je, kroz proteklo petogodišnje razdoblje, uspostavila kontinuiranu suradnju s agencijama i institucijama za provođenje zakona u BiH, naročito s Tužiteljstvom BiH i Sudom BiH, Državnom agencijom za istrage i zaštitu (SIPA), Graničnom policijom, </w:t>
      </w:r>
      <w:r w:rsidRPr="00FE1979">
        <w:rPr>
          <w:rStyle w:val="Emphasis"/>
          <w:bCs/>
          <w:i w:val="0"/>
          <w:iCs w:val="0"/>
          <w:sz w:val="24"/>
          <w:szCs w:val="24"/>
          <w:shd w:val="clear" w:color="auto" w:fill="FFFFFF"/>
        </w:rPr>
        <w:t>Direkcijom za koordinaciju policijskih tijela</w:t>
      </w:r>
      <w:r w:rsidR="00CD5564">
        <w:rPr>
          <w:rStyle w:val="apple-converted-space"/>
          <w:sz w:val="24"/>
          <w:szCs w:val="24"/>
          <w:shd w:val="clear" w:color="auto" w:fill="FFFFFF"/>
        </w:rPr>
        <w:t xml:space="preserve"> </w:t>
      </w:r>
      <w:r w:rsidRPr="00FE1979">
        <w:rPr>
          <w:sz w:val="24"/>
          <w:szCs w:val="24"/>
          <w:shd w:val="clear" w:color="auto" w:fill="FFFFFF"/>
        </w:rPr>
        <w:t xml:space="preserve">BiH, </w:t>
      </w:r>
      <w:r w:rsidRPr="00FE1979">
        <w:rPr>
          <w:sz w:val="24"/>
          <w:szCs w:val="24"/>
        </w:rPr>
        <w:t xml:space="preserve">entitetskim i kantonalnim MUP-ovima, kantonalnim i okružnim tužiteljstvima, te drugim nadležnim institucijama. Radi znanstveno-istraživačkog, edukativnog i tehničkog jačanja vlastitih kapaciteta ostvarena je suradnja i s drugim institucijama kao što su: Institut za genetičko inženjerstvo i biotehnologiju iz Sarajeva, Zavod za sudsku medicinu RS iz Banje Luke, Zavod za javno zdravstvo FBiH, </w:t>
      </w:r>
      <w:r w:rsidRPr="00FE1979">
        <w:rPr>
          <w:rStyle w:val="Emphasis"/>
          <w:bCs/>
          <w:i w:val="0"/>
          <w:iCs w:val="0"/>
          <w:sz w:val="24"/>
          <w:szCs w:val="24"/>
          <w:shd w:val="clear" w:color="auto" w:fill="FFFFFF"/>
        </w:rPr>
        <w:t>Agencija za lijekove</w:t>
      </w:r>
      <w:r w:rsidR="00CD5564">
        <w:rPr>
          <w:rStyle w:val="apple-converted-space"/>
          <w:sz w:val="24"/>
          <w:szCs w:val="24"/>
          <w:shd w:val="clear" w:color="auto" w:fill="FFFFFF"/>
        </w:rPr>
        <w:t xml:space="preserve"> </w:t>
      </w:r>
      <w:r w:rsidRPr="00FE1979">
        <w:rPr>
          <w:sz w:val="24"/>
          <w:szCs w:val="24"/>
          <w:shd w:val="clear" w:color="auto" w:fill="FFFFFF"/>
        </w:rPr>
        <w:t>i medicinska sredstva</w:t>
      </w:r>
      <w:r w:rsidR="00CD5564">
        <w:rPr>
          <w:rStyle w:val="apple-converted-space"/>
          <w:sz w:val="24"/>
          <w:szCs w:val="24"/>
          <w:shd w:val="clear" w:color="auto" w:fill="FFFFFF"/>
        </w:rPr>
        <w:t xml:space="preserve"> </w:t>
      </w:r>
      <w:r w:rsidRPr="00FE1979">
        <w:rPr>
          <w:rStyle w:val="Emphasis"/>
          <w:bCs/>
          <w:i w:val="0"/>
          <w:iCs w:val="0"/>
          <w:sz w:val="24"/>
          <w:szCs w:val="24"/>
          <w:shd w:val="clear" w:color="auto" w:fill="FFFFFF"/>
        </w:rPr>
        <w:t>BiH,</w:t>
      </w:r>
      <w:r w:rsidRPr="00FE1979">
        <w:rPr>
          <w:sz w:val="24"/>
          <w:szCs w:val="24"/>
          <w:shd w:val="clear" w:color="auto" w:fill="FFFFFF"/>
        </w:rPr>
        <w:t xml:space="preserve"> </w:t>
      </w:r>
      <w:r w:rsidRPr="00FE1979">
        <w:rPr>
          <w:rStyle w:val="Emphasis"/>
          <w:bCs/>
          <w:i w:val="0"/>
          <w:iCs w:val="0"/>
          <w:sz w:val="24"/>
          <w:szCs w:val="24"/>
          <w:shd w:val="clear" w:color="auto" w:fill="FFFFFF"/>
        </w:rPr>
        <w:t>Institut za mjeriteljstvo BiH</w:t>
      </w:r>
      <w:r w:rsidRPr="00FE1979">
        <w:rPr>
          <w:sz w:val="24"/>
          <w:szCs w:val="24"/>
          <w:shd w:val="clear" w:color="auto" w:fill="FFFFFF"/>
        </w:rPr>
        <w:t xml:space="preserve">, i </w:t>
      </w:r>
      <w:r w:rsidRPr="00FE1979">
        <w:rPr>
          <w:rStyle w:val="Emphasis"/>
          <w:bCs/>
          <w:i w:val="0"/>
          <w:iCs w:val="0"/>
          <w:sz w:val="24"/>
          <w:szCs w:val="24"/>
          <w:shd w:val="clear" w:color="auto" w:fill="FFFFFF"/>
        </w:rPr>
        <w:t>Institut za akreditiranje BiH.</w:t>
      </w:r>
    </w:p>
    <w:p w:rsidR="00CD5564" w:rsidRPr="00FE1979" w:rsidRDefault="00CD5564" w:rsidP="00FE1979">
      <w:pPr>
        <w:jc w:val="both"/>
        <w:rPr>
          <w:sz w:val="24"/>
          <w:szCs w:val="24"/>
        </w:rPr>
      </w:pPr>
    </w:p>
    <w:p w:rsidR="00AB0C9F" w:rsidRPr="005B3B1D" w:rsidRDefault="00AB0C9F" w:rsidP="00FE1979">
      <w:pPr>
        <w:jc w:val="both"/>
        <w:rPr>
          <w:sz w:val="22"/>
          <w:szCs w:val="22"/>
        </w:rPr>
      </w:pPr>
      <w:r w:rsidRPr="005B3B1D">
        <w:rPr>
          <w:sz w:val="22"/>
          <w:szCs w:val="22"/>
        </w:rPr>
        <w:t>ZAKONODAVNE</w:t>
      </w:r>
      <w:r w:rsidR="00CD5564" w:rsidRPr="005B3B1D">
        <w:rPr>
          <w:sz w:val="22"/>
          <w:szCs w:val="22"/>
        </w:rPr>
        <w:t xml:space="preserve"> </w:t>
      </w:r>
      <w:r w:rsidRPr="005B3B1D">
        <w:rPr>
          <w:sz w:val="22"/>
          <w:szCs w:val="22"/>
        </w:rPr>
        <w:t xml:space="preserve"> AKTIVNOSTI</w:t>
      </w:r>
    </w:p>
    <w:p w:rsidR="00CD5564" w:rsidRPr="00CD5564" w:rsidRDefault="00CD5564" w:rsidP="00FE1979">
      <w:pPr>
        <w:jc w:val="both"/>
        <w:rPr>
          <w:sz w:val="24"/>
          <w:szCs w:val="24"/>
        </w:rPr>
      </w:pPr>
    </w:p>
    <w:p w:rsidR="00AB0C9F" w:rsidRPr="00FE1979" w:rsidRDefault="00AB0C9F" w:rsidP="00FE1979">
      <w:pPr>
        <w:jc w:val="both"/>
        <w:rPr>
          <w:sz w:val="24"/>
          <w:szCs w:val="24"/>
        </w:rPr>
      </w:pPr>
      <w:r w:rsidRPr="00FE1979">
        <w:rPr>
          <w:sz w:val="24"/>
          <w:szCs w:val="24"/>
          <w:lang w:eastAsia="hr-HR"/>
        </w:rPr>
        <w:t>Bazirajući rad na zakonom definiranim nadležnostima, Agencija je poseban značaj i u ovom izvještajnom razdoblju dala aktivnostima na uspostavljanju Laboratorija za biološka vještačenja i DNK analizu. Rješenje problema vezano za provođenje Zaključka Zastupničkog doma PSBiH oko utvrđivanja prava vlasništva donirane opreme</w:t>
      </w:r>
      <w:r w:rsidRPr="00FE1979">
        <w:rPr>
          <w:rStyle w:val="FootnoteReference"/>
          <w:sz w:val="24"/>
          <w:szCs w:val="24"/>
        </w:rPr>
        <w:footnoteReference w:id="7"/>
      </w:r>
      <w:r w:rsidRPr="00FE1979">
        <w:rPr>
          <w:sz w:val="24"/>
          <w:szCs w:val="24"/>
          <w:lang w:eastAsia="hr-HR"/>
        </w:rPr>
        <w:t>, koji je donesen na 77. sjednici</w:t>
      </w:r>
      <w:r w:rsidR="0085343A">
        <w:rPr>
          <w:sz w:val="24"/>
          <w:szCs w:val="24"/>
          <w:lang w:eastAsia="hr-HR"/>
        </w:rPr>
        <w:t xml:space="preserve"> Zastupničkog doma PSBiH od 12.5.</w:t>
      </w:r>
      <w:r w:rsidRPr="00FE1979">
        <w:rPr>
          <w:sz w:val="24"/>
          <w:szCs w:val="24"/>
          <w:lang w:eastAsia="hr-HR"/>
        </w:rPr>
        <w:t>2010. godine, pored zvaničnih stavova, još nije realizirano. Dakle,</w:t>
      </w:r>
      <w:r w:rsidRPr="00FE1979">
        <w:rPr>
          <w:sz w:val="24"/>
          <w:szCs w:val="24"/>
        </w:rPr>
        <w:t xml:space="preserve"> Agencija je jedina institucija čije su nadležnosti u ovoj oblasti precizno definirane zakonom, ali se nalazi u situaciji da je onemogućena da Laboratorij za biološka vještačenja i DNK analizu stavi u funkciju, jer doniranu opremu niti novčana sredstva za kupovinu nove nije dobila, a raspolaže stručnim kadrom i laboratorijskim prostorom koji je u skladu s najvišim europskim standardima namjenski projektiran i opremljen.</w:t>
      </w:r>
      <w:r w:rsidRPr="00FE1979">
        <w:rPr>
          <w:sz w:val="24"/>
          <w:szCs w:val="24"/>
          <w:vertAlign w:val="superscript"/>
        </w:rPr>
        <w:footnoteReference w:id="8"/>
      </w:r>
      <w:r w:rsidRPr="00FE1979">
        <w:rPr>
          <w:sz w:val="24"/>
          <w:szCs w:val="24"/>
        </w:rPr>
        <w:t xml:space="preserve"> U laboratorijskom prostoru je po svim europskim standardima urađena klimatizacija i ventilacija i isti je opremljen suvremenim laboratorijskim namještajem, te je spreman za rad. O svemu naprijed spomenutom smo obavijestili i Ministarstvo sigurnosti BiH, te zamolili da se pitanje opreme što prije riješi. Međutim, do ovog trenutka ovo pitanje još uvijek ostaje neriješeno.</w:t>
      </w:r>
    </w:p>
    <w:p w:rsidR="0085343A" w:rsidRDefault="00AB0C9F" w:rsidP="00FE1979">
      <w:pPr>
        <w:jc w:val="both"/>
        <w:rPr>
          <w:sz w:val="24"/>
          <w:szCs w:val="24"/>
        </w:rPr>
      </w:pPr>
      <w:r w:rsidRPr="00FE1979">
        <w:rPr>
          <w:sz w:val="24"/>
          <w:szCs w:val="24"/>
        </w:rPr>
        <w:t xml:space="preserve">Uzevši u obzir gore navedeno, kao i obveze koje za BiH proizlaze na putu pridruživanja Europskoj uniji od kojih su vrlo bitne one koje su propisane Prumskim sporazumom, nadamo se da će ovo pitanje biti što prije riješeno. </w:t>
      </w:r>
    </w:p>
    <w:p w:rsidR="00261EFE" w:rsidRDefault="00AB0C9F" w:rsidP="00FE1979">
      <w:pPr>
        <w:jc w:val="both"/>
        <w:rPr>
          <w:sz w:val="24"/>
          <w:szCs w:val="24"/>
          <w:lang w:eastAsia="hr-HR"/>
        </w:rPr>
      </w:pPr>
      <w:r w:rsidRPr="00FE1979">
        <w:rPr>
          <w:sz w:val="24"/>
          <w:szCs w:val="24"/>
          <w:lang w:eastAsia="hr-HR"/>
        </w:rPr>
        <w:t xml:space="preserve">U Agenciji je u tijeku postupak akreditacije u skladu sa standardom BAS ISO/IEC 17025., te je shodno tome izrađeno i usvojeno niz akata (pravilnici, instrukcije, upute), a koji su obvezni u postupku akreditacije. U skladu s navedenim i poduzetim obvezama u izvještajnom razdoblju pristupilo se izradi određenog broja podzakonskih akata, te ugovora, rješenja, odluka, ovlasti, potvrda, uvjerenja, i drugih akata po različitim osnovama. </w:t>
      </w:r>
    </w:p>
    <w:p w:rsidR="00261EFE" w:rsidRPr="00FE1979" w:rsidRDefault="00261EFE" w:rsidP="00FE1979">
      <w:pPr>
        <w:jc w:val="both"/>
        <w:rPr>
          <w:sz w:val="24"/>
          <w:szCs w:val="24"/>
          <w:lang w:eastAsia="hr-HR"/>
        </w:rPr>
      </w:pPr>
    </w:p>
    <w:p w:rsidR="00AB0C9F" w:rsidRPr="00CD5564" w:rsidRDefault="00AB0C9F" w:rsidP="00FE1979">
      <w:pPr>
        <w:jc w:val="both"/>
        <w:rPr>
          <w:sz w:val="22"/>
          <w:szCs w:val="22"/>
        </w:rPr>
      </w:pPr>
      <w:r w:rsidRPr="00CD5564">
        <w:rPr>
          <w:sz w:val="22"/>
          <w:szCs w:val="22"/>
        </w:rPr>
        <w:t xml:space="preserve">ZAKLJUČIVANJE </w:t>
      </w:r>
      <w:r w:rsidR="00CD5564">
        <w:rPr>
          <w:sz w:val="22"/>
          <w:szCs w:val="22"/>
        </w:rPr>
        <w:t xml:space="preserve"> </w:t>
      </w:r>
      <w:r w:rsidRPr="00CD5564">
        <w:rPr>
          <w:sz w:val="22"/>
          <w:szCs w:val="22"/>
        </w:rPr>
        <w:t xml:space="preserve">MEĐUNARODNIH </w:t>
      </w:r>
      <w:r w:rsidR="00CD5564">
        <w:rPr>
          <w:sz w:val="22"/>
          <w:szCs w:val="22"/>
        </w:rPr>
        <w:t xml:space="preserve"> </w:t>
      </w:r>
      <w:r w:rsidRPr="00CD5564">
        <w:rPr>
          <w:sz w:val="22"/>
          <w:szCs w:val="22"/>
        </w:rPr>
        <w:t>UGOVORA</w:t>
      </w:r>
      <w:r w:rsidR="00CD5564">
        <w:rPr>
          <w:sz w:val="22"/>
          <w:szCs w:val="22"/>
        </w:rPr>
        <w:t xml:space="preserve"> </w:t>
      </w:r>
      <w:r w:rsidRPr="00CD5564">
        <w:rPr>
          <w:sz w:val="22"/>
          <w:szCs w:val="22"/>
        </w:rPr>
        <w:t xml:space="preserve"> I</w:t>
      </w:r>
      <w:r w:rsidR="00CD5564">
        <w:rPr>
          <w:sz w:val="22"/>
          <w:szCs w:val="22"/>
        </w:rPr>
        <w:t xml:space="preserve"> </w:t>
      </w:r>
      <w:r w:rsidRPr="00CD5564">
        <w:rPr>
          <w:sz w:val="22"/>
          <w:szCs w:val="22"/>
        </w:rPr>
        <w:t xml:space="preserve"> EUROPSKE</w:t>
      </w:r>
      <w:r w:rsidR="00CD5564">
        <w:rPr>
          <w:sz w:val="22"/>
          <w:szCs w:val="22"/>
        </w:rPr>
        <w:t xml:space="preserve"> </w:t>
      </w:r>
      <w:r w:rsidRPr="00CD5564">
        <w:rPr>
          <w:sz w:val="22"/>
          <w:szCs w:val="22"/>
        </w:rPr>
        <w:t xml:space="preserve"> INTEGRACIJE</w:t>
      </w:r>
    </w:p>
    <w:p w:rsidR="00CD5564" w:rsidRPr="00FE1979" w:rsidRDefault="00CD5564" w:rsidP="00FE1979">
      <w:pPr>
        <w:jc w:val="both"/>
        <w:rPr>
          <w:sz w:val="24"/>
          <w:szCs w:val="24"/>
        </w:rPr>
      </w:pPr>
    </w:p>
    <w:p w:rsidR="0085343A" w:rsidRPr="00FE1979" w:rsidRDefault="00AB0C9F" w:rsidP="00FE1979">
      <w:pPr>
        <w:jc w:val="both"/>
        <w:rPr>
          <w:sz w:val="24"/>
          <w:szCs w:val="24"/>
        </w:rPr>
      </w:pPr>
      <w:r w:rsidRPr="00FE1979">
        <w:rPr>
          <w:sz w:val="24"/>
          <w:szCs w:val="24"/>
        </w:rPr>
        <w:t xml:space="preserve">Protokol između Ministarstva sigurnosti BiH i Ministarstva unutarnjih poslova Crne Gore o suradnji u oblasti forenzičkih ispitivanja i vještačenja je potpisan, čime je otvorena mogućnosti direktne suradnje između Agencije i Forenzičkog centra Crne Gore, a u skladu sa zakonskim nadležnostima. Aktivnosti vezane za zaključivanje Protokola između Ministarstva sigurnosti BiH s drugim regionalnim forenzičkim centrima: Srbija, Hrvatska, Slovenija i Makedonija, kao i s Turskom, o suradnji u oblasti forenzičkih ispitivanja i vještačenja, provođene su i u izvještajnom razdoblju. Agencija je ostvarila dobru suradnju i s međunarodnim organizacijama, naročito UNODC-om, DCAF-om, EUROPOL-om, SEPCA-om, ICITAP-om, i drugim institucijama i nevladinim organizacijama koje surađuju u ovoj oblasti, </w:t>
      </w:r>
    </w:p>
    <w:p w:rsidR="0085343A" w:rsidRPr="0085343A" w:rsidRDefault="00AB0C9F" w:rsidP="00FE1979">
      <w:pPr>
        <w:jc w:val="both"/>
        <w:rPr>
          <w:sz w:val="24"/>
          <w:szCs w:val="24"/>
        </w:rPr>
      </w:pPr>
      <w:r w:rsidRPr="00FE1979">
        <w:rPr>
          <w:sz w:val="24"/>
          <w:szCs w:val="24"/>
        </w:rPr>
        <w:t>Sagledavanjem mogućnosti korištenja razvojnih projekata u interesu osposobljavanja zaposlenih u Agenciji za obavljanje zakonom propisanih nadležnosti, Agenciju su posjetili: predstavnici Centra za sigurnosne studije BiH, predstavnici Delegacije EU u BiH, predstavnici NKTC MUP-a Republike Srbije, Crne Gore, Makedonije, policijski ataše Republike Italije, Hrvatske, Slovenije, Austrije, SR Njemačke, predstavnici Veleposl</w:t>
      </w:r>
      <w:r w:rsidR="0085343A">
        <w:rPr>
          <w:sz w:val="24"/>
          <w:szCs w:val="24"/>
        </w:rPr>
        <w:t xml:space="preserve">anstva Ruske Federacije i dr. </w:t>
      </w:r>
      <w:r w:rsidRPr="00FE1979">
        <w:rPr>
          <w:sz w:val="24"/>
          <w:szCs w:val="24"/>
        </w:rPr>
        <w:t>U pravcu jačanja forenzičkih kapaciteta, uspostavljena je suradnja i s renomiranim europskim forenzičkim centrima u Italiji, Njemačkoj, Rumunjskoj, Turskoj, Španjolskoj, V. Britaniji, Češkoj, Francuskoj, Mađarskoj, Nizozemskoj, Rusiji i drugim zemljama, a posebno s forenzičkim centrima susjednih zemalja.</w:t>
      </w:r>
      <w:r w:rsidRPr="00FE1979">
        <w:rPr>
          <w:color w:val="FF0000"/>
          <w:sz w:val="24"/>
          <w:szCs w:val="24"/>
        </w:rPr>
        <w:t xml:space="preserve"> </w:t>
      </w:r>
    </w:p>
    <w:p w:rsidR="00CD5564" w:rsidRPr="00FE1979" w:rsidRDefault="00CD5564" w:rsidP="00FE1979">
      <w:pPr>
        <w:jc w:val="both"/>
        <w:rPr>
          <w:sz w:val="24"/>
          <w:szCs w:val="24"/>
        </w:rPr>
      </w:pPr>
    </w:p>
    <w:p w:rsidR="00AB0C9F" w:rsidRPr="005B3B1D" w:rsidRDefault="00AB0C9F" w:rsidP="00FE1979">
      <w:pPr>
        <w:jc w:val="both"/>
        <w:rPr>
          <w:sz w:val="22"/>
          <w:szCs w:val="22"/>
        </w:rPr>
      </w:pPr>
      <w:r w:rsidRPr="005B3B1D">
        <w:rPr>
          <w:sz w:val="22"/>
          <w:szCs w:val="22"/>
        </w:rPr>
        <w:t>PLANIRANI</w:t>
      </w:r>
      <w:r w:rsidR="00CD5564" w:rsidRPr="005B3B1D">
        <w:rPr>
          <w:sz w:val="22"/>
          <w:szCs w:val="22"/>
        </w:rPr>
        <w:t xml:space="preserve"> </w:t>
      </w:r>
      <w:r w:rsidRPr="005B3B1D">
        <w:rPr>
          <w:sz w:val="22"/>
          <w:szCs w:val="22"/>
        </w:rPr>
        <w:t xml:space="preserve"> I</w:t>
      </w:r>
      <w:r w:rsidR="00CD5564" w:rsidRPr="005B3B1D">
        <w:rPr>
          <w:sz w:val="22"/>
          <w:szCs w:val="22"/>
        </w:rPr>
        <w:t xml:space="preserve"> </w:t>
      </w:r>
      <w:r w:rsidRPr="005B3B1D">
        <w:rPr>
          <w:sz w:val="22"/>
          <w:szCs w:val="22"/>
        </w:rPr>
        <w:t xml:space="preserve"> REALIZIRANI</w:t>
      </w:r>
      <w:r w:rsidR="00CD5564" w:rsidRPr="005B3B1D">
        <w:rPr>
          <w:sz w:val="22"/>
          <w:szCs w:val="22"/>
        </w:rPr>
        <w:t xml:space="preserve"> </w:t>
      </w:r>
      <w:r w:rsidRPr="005B3B1D">
        <w:rPr>
          <w:sz w:val="22"/>
          <w:szCs w:val="22"/>
        </w:rPr>
        <w:t xml:space="preserve"> PROGRAMSKI </w:t>
      </w:r>
      <w:r w:rsidR="00CD5564" w:rsidRPr="005B3B1D">
        <w:rPr>
          <w:sz w:val="22"/>
          <w:szCs w:val="22"/>
        </w:rPr>
        <w:t xml:space="preserve"> </w:t>
      </w:r>
      <w:r w:rsidRPr="005B3B1D">
        <w:rPr>
          <w:sz w:val="22"/>
          <w:szCs w:val="22"/>
        </w:rPr>
        <w:t>ZADACI</w:t>
      </w:r>
    </w:p>
    <w:p w:rsidR="00CD5564" w:rsidRPr="00CD5564" w:rsidRDefault="00CD5564" w:rsidP="00FE1979">
      <w:pPr>
        <w:jc w:val="both"/>
        <w:rPr>
          <w:sz w:val="24"/>
          <w:szCs w:val="24"/>
        </w:rPr>
      </w:pPr>
    </w:p>
    <w:p w:rsidR="00AB0C9F" w:rsidRPr="00FE1979" w:rsidRDefault="00AB0C9F" w:rsidP="00FE1979">
      <w:pPr>
        <w:jc w:val="both"/>
        <w:rPr>
          <w:sz w:val="24"/>
          <w:szCs w:val="24"/>
        </w:rPr>
      </w:pPr>
      <w:r w:rsidRPr="00FE1979">
        <w:rPr>
          <w:sz w:val="24"/>
          <w:szCs w:val="24"/>
        </w:rPr>
        <w:t>Pošto je proračunski plan Agencije za 2014. godinu manji od očekivanog, menadžment Agencije je bio prinuđen prilagoditi se i odrediti prioritete i ciljeve u skladu s odobrenim proračunskim sredstvima za kapitalne izdatke. S tim u vezi, u Agenciji je kontinuirano vršena analiza proračunske potrošnje po stavkama i p</w:t>
      </w:r>
      <w:r w:rsidRPr="00FE1979">
        <w:rPr>
          <w:rFonts w:eastAsia="Calibri"/>
          <w:sz w:val="24"/>
          <w:szCs w:val="24"/>
        </w:rPr>
        <w:t>oduzete su sve potrebne aktivnosti prestrukturiranja odobrenih</w:t>
      </w:r>
      <w:r w:rsidRPr="00FE1979">
        <w:rPr>
          <w:sz w:val="24"/>
          <w:szCs w:val="24"/>
        </w:rPr>
        <w:t xml:space="preserve"> proračunskih</w:t>
      </w:r>
      <w:r w:rsidRPr="00FE1979">
        <w:rPr>
          <w:rFonts w:eastAsia="Calibri"/>
          <w:sz w:val="24"/>
          <w:szCs w:val="24"/>
        </w:rPr>
        <w:t xml:space="preserve"> sredstava, te je </w:t>
      </w:r>
      <w:r w:rsidR="00B86F2E">
        <w:rPr>
          <w:sz w:val="24"/>
          <w:szCs w:val="24"/>
        </w:rPr>
        <w:t>do 31.12.</w:t>
      </w:r>
      <w:r w:rsidRPr="00FE1979">
        <w:rPr>
          <w:sz w:val="24"/>
          <w:szCs w:val="24"/>
        </w:rPr>
        <w:t>2014. godine u potpunosti realiziran Plan javnih nabava za 2014. godinu.</w:t>
      </w:r>
    </w:p>
    <w:p w:rsidR="00AB0C9F" w:rsidRPr="00FE1979" w:rsidRDefault="00AB0C9F" w:rsidP="00FE1979">
      <w:pPr>
        <w:jc w:val="both"/>
        <w:rPr>
          <w:sz w:val="24"/>
          <w:szCs w:val="24"/>
        </w:rPr>
      </w:pPr>
      <w:r w:rsidRPr="00FE1979">
        <w:rPr>
          <w:sz w:val="24"/>
          <w:szCs w:val="24"/>
        </w:rPr>
        <w:t xml:space="preserve">U 2014. godini nije bilo zapošljavanja državnih službenika i zaposlenika. U Agenciji je do lipnja bilo zaposleno 25 izvršitelja, a od lipnja (zbog smrti zamjenika direktora) zaposlena su 24 izvršitelja. </w:t>
      </w:r>
    </w:p>
    <w:p w:rsidR="00AB0C9F" w:rsidRPr="00FE1979" w:rsidRDefault="00AB0C9F" w:rsidP="00FE1979">
      <w:pPr>
        <w:jc w:val="both"/>
        <w:rPr>
          <w:sz w:val="24"/>
          <w:szCs w:val="24"/>
        </w:rPr>
      </w:pPr>
      <w:r w:rsidRPr="00FE1979">
        <w:rPr>
          <w:sz w:val="24"/>
          <w:szCs w:val="24"/>
        </w:rPr>
        <w:t>Imajući u vidu specifičnosti poslova koji se obavljaju u Agenciji, krajem svibnja u prostorijama Agencije, organizirano je stručno predavanje za sve uposlene na temu: „Sigurnosna kultura zaposlenih u institucijama sigurnosti BiH i neki aspekti korupcije“, koje je provedeno kao planirana aktivnost u jačanju kapaciteta za borbu protiv korupcije.</w:t>
      </w:r>
    </w:p>
    <w:p w:rsidR="00AB0C9F" w:rsidRPr="00FE1979" w:rsidRDefault="00AB0C9F" w:rsidP="00FE1979">
      <w:pPr>
        <w:jc w:val="both"/>
        <w:rPr>
          <w:sz w:val="24"/>
          <w:szCs w:val="24"/>
        </w:rPr>
      </w:pPr>
      <w:r w:rsidRPr="00FE1979">
        <w:rPr>
          <w:sz w:val="24"/>
          <w:szCs w:val="24"/>
        </w:rPr>
        <w:t>U sklopu implementacije Zakona o zaštiti tajnih podataka, u Agenciji je do kraja rujna završeno s aktivnostima oko popune sigurnosnog upitnika za sve zaposlene, te su isti proslijeđeni nadležnim institucijama na provjeru, a u svrhu dobivanja dozvola za pristup tajnim podacima. Također, Sektor za zaštitu tajnih podataka Ministarstva sigurnosti BiH – državno sigurnosno tijelo, je krajem kolovoza izvršio obilazak radnog prostora koji je predviđen za uspostavu sigurnosnog područja za zaštitu tajnih podataka u Agenciji. Tom prilikom su se pozitivn</w:t>
      </w:r>
      <w:r w:rsidR="00B86F2E">
        <w:rPr>
          <w:sz w:val="24"/>
          <w:szCs w:val="24"/>
        </w:rPr>
        <w:t>o očitovali o zatečenom stanju.</w:t>
      </w:r>
    </w:p>
    <w:p w:rsidR="00AB0C9F" w:rsidRPr="00FE1979" w:rsidRDefault="00AB0C9F" w:rsidP="00FE1979">
      <w:pPr>
        <w:jc w:val="both"/>
        <w:rPr>
          <w:color w:val="000000"/>
          <w:sz w:val="24"/>
          <w:szCs w:val="24"/>
        </w:rPr>
      </w:pPr>
      <w:r w:rsidRPr="00FE1979">
        <w:rPr>
          <w:sz w:val="24"/>
          <w:szCs w:val="24"/>
          <w:lang w:eastAsia="hr-HR"/>
        </w:rPr>
        <w:t xml:space="preserve">Kako je i tijekom 2014. godine nastavljena realizacija projekta IPA 2010 </w:t>
      </w:r>
      <w:r w:rsidRPr="00FE1979">
        <w:rPr>
          <w:color w:val="000000"/>
          <w:sz w:val="24"/>
          <w:szCs w:val="24"/>
        </w:rPr>
        <w:t xml:space="preserve">„Podrška Europske unije provođenju zakona“, tako je i Agencija nastavila s provođenjem obaveza iz iste. </w:t>
      </w:r>
    </w:p>
    <w:p w:rsidR="00B86F2E" w:rsidRDefault="00AB0C9F" w:rsidP="00FE1979">
      <w:pPr>
        <w:jc w:val="both"/>
        <w:rPr>
          <w:color w:val="000000"/>
          <w:sz w:val="24"/>
          <w:szCs w:val="24"/>
        </w:rPr>
      </w:pPr>
      <w:r w:rsidRPr="00FE1979">
        <w:rPr>
          <w:color w:val="000000"/>
          <w:sz w:val="24"/>
          <w:szCs w:val="24"/>
        </w:rPr>
        <w:t xml:space="preserve">Tako su, u okviru komponente IX IPA 2010 projekta ''Podrška Europske unije provođenju zakona'', vještaci Agencije zajedno s međunarodnim ekspertima s Instituta za forenzičke znanosti iz Mađarske sudjelovali kao predavači na trećoj obuci ''Kazneni i forenzički značaj istraga'', koja je održana krajem siječnja u Sarajevu. </w:t>
      </w:r>
    </w:p>
    <w:p w:rsidR="00AB0C9F" w:rsidRPr="00FE1979" w:rsidRDefault="00AB0C9F" w:rsidP="00FE1979">
      <w:pPr>
        <w:jc w:val="both"/>
        <w:rPr>
          <w:sz w:val="24"/>
          <w:szCs w:val="24"/>
          <w:lang w:eastAsia="hr-HR"/>
        </w:rPr>
      </w:pPr>
      <w:r w:rsidRPr="00FE1979">
        <w:rPr>
          <w:color w:val="000000"/>
          <w:sz w:val="24"/>
          <w:szCs w:val="24"/>
        </w:rPr>
        <w:t xml:space="preserve">Vezano za </w:t>
      </w:r>
      <w:r w:rsidRPr="00FE1979">
        <w:rPr>
          <w:sz w:val="24"/>
          <w:szCs w:val="24"/>
          <w:lang w:eastAsia="hr-HR"/>
        </w:rPr>
        <w:t>komponentu VIII (provedba policijske reforme), u kojoj se implementira i dio koji se odnosi na Agenciju, organizirane su radne posjete eksperata (</w:t>
      </w:r>
      <w:r w:rsidRPr="00FE1979">
        <w:rPr>
          <w:color w:val="000000"/>
          <w:sz w:val="24"/>
          <w:szCs w:val="24"/>
          <w:shd w:val="clear" w:color="auto" w:fill="FFFFFF"/>
        </w:rPr>
        <w:t xml:space="preserve">dugoročni ekspert radi definiranja daljnjih aktivnosti na realizaciji projekta, </w:t>
      </w:r>
      <w:r w:rsidRPr="00FE1979">
        <w:rPr>
          <w:sz w:val="24"/>
          <w:szCs w:val="24"/>
        </w:rPr>
        <w:t xml:space="preserve">eksperti iz Kriminalističke policije </w:t>
      </w:r>
      <w:r w:rsidRPr="00FE1979">
        <w:rPr>
          <w:rStyle w:val="Emphasis"/>
          <w:bCs/>
          <w:i w:val="0"/>
          <w:iCs w:val="0"/>
          <w:color w:val="000000"/>
          <w:sz w:val="24"/>
          <w:szCs w:val="24"/>
          <w:shd w:val="clear" w:color="auto" w:fill="FFFFFF"/>
        </w:rPr>
        <w:t>Brandenburga i</w:t>
      </w:r>
      <w:r w:rsidRPr="00FE1979">
        <w:rPr>
          <w:color w:val="000000"/>
          <w:sz w:val="24"/>
          <w:szCs w:val="24"/>
        </w:rPr>
        <w:t xml:space="preserve"> </w:t>
      </w:r>
      <w:r w:rsidRPr="00FE1979">
        <w:rPr>
          <w:sz w:val="24"/>
          <w:szCs w:val="24"/>
        </w:rPr>
        <w:t>Saksonije u cilju jačanja forenzičkih kapaciteta Agencije,</w:t>
      </w:r>
      <w:r w:rsidRPr="00FE1979">
        <w:rPr>
          <w:color w:val="000000"/>
          <w:sz w:val="24"/>
          <w:szCs w:val="24"/>
          <w:shd w:val="clear" w:color="auto" w:fill="FFFFFF"/>
        </w:rPr>
        <w:t xml:space="preserve"> ekspert za aktivnosti za proces akreditacije u skladu sa međunarodnim standardom ISO/IEC 17025) našoj agenciji</w:t>
      </w:r>
      <w:r w:rsidRPr="00FE1979">
        <w:rPr>
          <w:sz w:val="24"/>
          <w:szCs w:val="24"/>
        </w:rPr>
        <w:t>. Iste</w:t>
      </w:r>
      <w:r w:rsidRPr="00FE1979">
        <w:rPr>
          <w:sz w:val="24"/>
          <w:szCs w:val="24"/>
          <w:lang w:eastAsia="hr-HR"/>
        </w:rPr>
        <w:t xml:space="preserve"> smo maksimalno koristili, kako bismo što spremnije i stručnije pristupili provođenju procesa koji prethode akreditaciji u skladu sa BAS ISO/IEC 17025.</w:t>
      </w:r>
    </w:p>
    <w:p w:rsidR="00B86F2E" w:rsidRDefault="00AB0C9F" w:rsidP="00FE1979">
      <w:pPr>
        <w:jc w:val="both"/>
        <w:rPr>
          <w:color w:val="000000"/>
          <w:sz w:val="24"/>
          <w:szCs w:val="24"/>
        </w:rPr>
      </w:pPr>
      <w:r w:rsidRPr="00FE1979">
        <w:rPr>
          <w:color w:val="000000"/>
          <w:sz w:val="24"/>
          <w:szCs w:val="24"/>
          <w:shd w:val="clear" w:color="auto" w:fill="FFFFFF"/>
        </w:rPr>
        <w:t xml:space="preserve">S ciljem razmjene stručnih iskustava, u drugoj polovini travnja, u službenoj posjeti Agenciji boravio je nizozemski ekspert gospodin Willem Neuteboom. Tom prilikom je gospodin Neuteboom predstavio aktivnosti svoje matične institucije, Nizozemskog forenzičkog instituta (NFI), te održao niz pojedinačnih sastanaka s ekspertima unutar Agencije, a vezano za proces akreditacije. </w:t>
      </w:r>
      <w:r w:rsidRPr="00FE1979">
        <w:rPr>
          <w:color w:val="000000"/>
          <w:sz w:val="24"/>
          <w:szCs w:val="24"/>
        </w:rPr>
        <w:t>Početkom rujna Agencija je organizirala, uz podršku TAIEX-a, radionicu na temu „Osiguranje kontrole kvalitete u forenzičkim laboratorijama“. Predavači na radionici bili su nizozemski forenzički eksperti</w:t>
      </w:r>
      <w:r w:rsidR="00B86F2E">
        <w:rPr>
          <w:color w:val="000000"/>
          <w:sz w:val="24"/>
          <w:szCs w:val="24"/>
        </w:rPr>
        <w:t>, te ekspert</w:t>
      </w:r>
      <w:r w:rsidRPr="00FE1979">
        <w:rPr>
          <w:color w:val="000000"/>
          <w:sz w:val="24"/>
          <w:szCs w:val="24"/>
        </w:rPr>
        <w:t xml:space="preserve"> iz Hrvatske koji je ujedno i predsjedavajući ENFSI Komiteta za kvalitetu i kompetentnost. </w:t>
      </w:r>
    </w:p>
    <w:p w:rsidR="00C94AAE" w:rsidRDefault="00AB0C9F" w:rsidP="00FE1979">
      <w:pPr>
        <w:jc w:val="both"/>
        <w:rPr>
          <w:sz w:val="24"/>
          <w:szCs w:val="24"/>
        </w:rPr>
      </w:pPr>
      <w:r w:rsidRPr="00FE1979">
        <w:rPr>
          <w:sz w:val="24"/>
          <w:szCs w:val="24"/>
        </w:rPr>
        <w:t>Od značajnih dokumenata, pored izvješća o rezultatima vještačenja koja su dostavljena nadležnim tužiteljstvima, također su sačinjeni: Strateški plan opremanja Agencije za razdoblje 2015</w:t>
      </w:r>
      <w:r w:rsidR="00CD5564">
        <w:rPr>
          <w:sz w:val="24"/>
          <w:szCs w:val="24"/>
        </w:rPr>
        <w:t>.</w:t>
      </w:r>
      <w:r w:rsidRPr="00FE1979">
        <w:rPr>
          <w:sz w:val="24"/>
          <w:szCs w:val="24"/>
        </w:rPr>
        <w:t>-2017. godine</w:t>
      </w:r>
      <w:r w:rsidRPr="00FE1979">
        <w:rPr>
          <w:bCs/>
          <w:sz w:val="24"/>
          <w:szCs w:val="24"/>
        </w:rPr>
        <w:t>,</w:t>
      </w:r>
      <w:r w:rsidRPr="00FE1979">
        <w:rPr>
          <w:sz w:val="24"/>
          <w:szCs w:val="24"/>
        </w:rPr>
        <w:t xml:space="preserve"> Izvješće o radu za 2013., Godišnje izvješće Agencije o izvršenju proračuna za razdoblje 1.1. - 31.12.2013. godine, Dokument okvirnog proračuna (DOP) 2015. - 2017. godina, Program javnih investicija, Zahtjev za dodjelu sredstava iz proračuna za 2014. godinu, Korigirani zahtjev za dodjelu sredstava iz proračuna za 2015. godinu, Program rada za 2015. godinu, te Plan obuka za 2015. godinu. Uz navedeno, urađena su kvartalna izvješća o izvršenju proračuna, Izvješće o investicijama za Republički zavod za statistiku RS, Plan javnih nabava za 2014. godinu, izrada planova (korištenja godišnjih odmora, dinamičkih planova rashoda), Pored navedenog, zaposlenici koji rade na poslovima vještačenja u Agenciji neposredno sudjeluju i u dokaznim postupcima na sudu.</w:t>
      </w:r>
    </w:p>
    <w:p w:rsidR="00C94AAE" w:rsidRDefault="00C94AAE" w:rsidP="00FE1979">
      <w:pPr>
        <w:jc w:val="both"/>
        <w:rPr>
          <w:sz w:val="24"/>
          <w:szCs w:val="24"/>
        </w:rPr>
      </w:pPr>
    </w:p>
    <w:p w:rsidR="007B3795" w:rsidRDefault="007B3795" w:rsidP="00FE1979">
      <w:pPr>
        <w:jc w:val="both"/>
        <w:rPr>
          <w:sz w:val="24"/>
          <w:szCs w:val="24"/>
        </w:rPr>
      </w:pPr>
    </w:p>
    <w:p w:rsidR="007B3795" w:rsidRDefault="007B3795" w:rsidP="00FE1979">
      <w:pPr>
        <w:jc w:val="both"/>
        <w:rPr>
          <w:sz w:val="24"/>
          <w:szCs w:val="24"/>
        </w:rPr>
      </w:pPr>
    </w:p>
    <w:p w:rsidR="007B3795" w:rsidRPr="00FE1979" w:rsidRDefault="007B3795" w:rsidP="00FE1979">
      <w:pPr>
        <w:jc w:val="both"/>
        <w:rPr>
          <w:sz w:val="24"/>
          <w:szCs w:val="24"/>
        </w:rPr>
      </w:pPr>
    </w:p>
    <w:p w:rsidR="00AB0C9F" w:rsidRDefault="00AB0C9F" w:rsidP="00FE1979">
      <w:pPr>
        <w:jc w:val="both"/>
        <w:rPr>
          <w:bCs/>
          <w:sz w:val="22"/>
          <w:szCs w:val="22"/>
        </w:rPr>
      </w:pPr>
      <w:r w:rsidRPr="00CD5564">
        <w:rPr>
          <w:bCs/>
          <w:sz w:val="22"/>
          <w:szCs w:val="22"/>
        </w:rPr>
        <w:t>PRORAČUNSKA</w:t>
      </w:r>
      <w:r w:rsidR="00CD5564">
        <w:rPr>
          <w:bCs/>
          <w:sz w:val="22"/>
          <w:szCs w:val="22"/>
        </w:rPr>
        <w:t xml:space="preserve"> </w:t>
      </w:r>
      <w:r w:rsidRPr="00CD5564">
        <w:rPr>
          <w:bCs/>
          <w:sz w:val="22"/>
          <w:szCs w:val="22"/>
        </w:rPr>
        <w:t xml:space="preserve"> SREDSTVA</w:t>
      </w:r>
    </w:p>
    <w:p w:rsidR="00313CB6" w:rsidRDefault="00313CB6" w:rsidP="00FE1979">
      <w:pPr>
        <w:jc w:val="both"/>
        <w:rPr>
          <w:bCs/>
          <w:sz w:val="22"/>
          <w:szCs w:val="22"/>
        </w:rPr>
      </w:pPr>
    </w:p>
    <w:tbl>
      <w:tblPr>
        <w:tblStyle w:val="TableGrid"/>
        <w:tblW w:w="0" w:type="auto"/>
        <w:tblLook w:val="04A0"/>
      </w:tblPr>
      <w:tblGrid>
        <w:gridCol w:w="803"/>
        <w:gridCol w:w="2890"/>
        <w:gridCol w:w="1846"/>
        <w:gridCol w:w="1886"/>
        <w:gridCol w:w="1863"/>
      </w:tblGrid>
      <w:tr w:rsidR="00EF1599" w:rsidRPr="00E440E0" w:rsidTr="00C94AAE">
        <w:tc>
          <w:tcPr>
            <w:tcW w:w="803" w:type="dxa"/>
            <w:vAlign w:val="center"/>
          </w:tcPr>
          <w:p w:rsidR="00EF1599" w:rsidRPr="00E440E0" w:rsidRDefault="00EF1599" w:rsidP="0090667C">
            <w:pPr>
              <w:jc w:val="center"/>
              <w:rPr>
                <w:b/>
                <w:bCs/>
              </w:rPr>
            </w:pPr>
            <w:r w:rsidRPr="00E440E0">
              <w:rPr>
                <w:b/>
                <w:bCs/>
              </w:rPr>
              <w:t>R.br.</w:t>
            </w:r>
          </w:p>
        </w:tc>
        <w:tc>
          <w:tcPr>
            <w:tcW w:w="2890" w:type="dxa"/>
            <w:vAlign w:val="center"/>
          </w:tcPr>
          <w:p w:rsidR="00EF1599" w:rsidRPr="00E440E0" w:rsidRDefault="00EF1599" w:rsidP="0090667C">
            <w:pPr>
              <w:jc w:val="center"/>
              <w:rPr>
                <w:b/>
                <w:bCs/>
              </w:rPr>
            </w:pPr>
            <w:r w:rsidRPr="00E440E0">
              <w:rPr>
                <w:b/>
                <w:bCs/>
              </w:rPr>
              <w:t>Vrsta rashoda</w:t>
            </w:r>
          </w:p>
        </w:tc>
        <w:tc>
          <w:tcPr>
            <w:tcW w:w="1846" w:type="dxa"/>
            <w:vAlign w:val="center"/>
          </w:tcPr>
          <w:p w:rsidR="00EF1599" w:rsidRPr="00E440E0" w:rsidRDefault="00EF1599" w:rsidP="0090667C">
            <w:pPr>
              <w:jc w:val="center"/>
              <w:rPr>
                <w:b/>
                <w:bCs/>
              </w:rPr>
            </w:pPr>
            <w:r>
              <w:rPr>
                <w:b/>
                <w:bCs/>
              </w:rPr>
              <w:t xml:space="preserve">Ekon.  </w:t>
            </w:r>
            <w:r w:rsidRPr="00E440E0">
              <w:rPr>
                <w:b/>
                <w:bCs/>
              </w:rPr>
              <w:t>kod</w:t>
            </w:r>
          </w:p>
        </w:tc>
        <w:tc>
          <w:tcPr>
            <w:tcW w:w="1886" w:type="dxa"/>
            <w:vAlign w:val="center"/>
          </w:tcPr>
          <w:p w:rsidR="00EF1599" w:rsidRPr="00E440E0" w:rsidRDefault="00EF1599" w:rsidP="0090667C">
            <w:pPr>
              <w:rPr>
                <w:b/>
                <w:bCs/>
              </w:rPr>
            </w:pPr>
            <w:r w:rsidRPr="00E440E0">
              <w:rPr>
                <w:b/>
                <w:bCs/>
              </w:rPr>
              <w:t>Odobreno Zako</w:t>
            </w:r>
            <w:r>
              <w:rPr>
                <w:b/>
                <w:bCs/>
              </w:rPr>
              <w:t>nom o budžetu institucija BiH i</w:t>
            </w:r>
            <w:r w:rsidRPr="00E440E0">
              <w:rPr>
                <w:b/>
                <w:bCs/>
              </w:rPr>
              <w:t xml:space="preserve"> međunarodnih obaveza BiH za razdoblje januar-decembar 201</w:t>
            </w:r>
            <w:r>
              <w:rPr>
                <w:b/>
                <w:bCs/>
              </w:rPr>
              <w:t>4</w:t>
            </w:r>
            <w:r w:rsidRPr="00E440E0">
              <w:rPr>
                <w:b/>
                <w:bCs/>
              </w:rPr>
              <w:t>. g</w:t>
            </w:r>
          </w:p>
        </w:tc>
        <w:tc>
          <w:tcPr>
            <w:tcW w:w="1863" w:type="dxa"/>
            <w:vAlign w:val="center"/>
          </w:tcPr>
          <w:p w:rsidR="00EF1599" w:rsidRPr="00E440E0" w:rsidRDefault="00EF1599" w:rsidP="0090667C">
            <w:pPr>
              <w:rPr>
                <w:b/>
                <w:bCs/>
              </w:rPr>
            </w:pPr>
            <w:r w:rsidRPr="00E440E0">
              <w:rPr>
                <w:b/>
                <w:bCs/>
              </w:rPr>
              <w:t>Raspored na neposrednu potrošnju institucije januar-decembar 201</w:t>
            </w:r>
            <w:r>
              <w:rPr>
                <w:b/>
                <w:bCs/>
              </w:rPr>
              <w:t>4</w:t>
            </w:r>
            <w:r w:rsidRPr="00E440E0">
              <w:rPr>
                <w:b/>
                <w:bCs/>
              </w:rPr>
              <w:t>. godine</w:t>
            </w:r>
          </w:p>
        </w:tc>
      </w:tr>
      <w:tr w:rsidR="00EF1599" w:rsidRPr="00E440E0" w:rsidTr="00C94AAE">
        <w:tc>
          <w:tcPr>
            <w:tcW w:w="803" w:type="dxa"/>
            <w:vAlign w:val="bottom"/>
          </w:tcPr>
          <w:p w:rsidR="00EF1599" w:rsidRPr="00E440E0" w:rsidRDefault="00EF1599" w:rsidP="0090667C">
            <w:pPr>
              <w:jc w:val="center"/>
            </w:pPr>
            <w:r w:rsidRPr="00E440E0">
              <w:t> </w:t>
            </w:r>
          </w:p>
        </w:tc>
        <w:tc>
          <w:tcPr>
            <w:tcW w:w="2890" w:type="dxa"/>
            <w:vAlign w:val="bottom"/>
          </w:tcPr>
          <w:p w:rsidR="00EF1599" w:rsidRPr="00E440E0" w:rsidRDefault="00EF1599" w:rsidP="0090667C">
            <w:pPr>
              <w:jc w:val="center"/>
              <w:rPr>
                <w:b/>
                <w:bCs/>
              </w:rPr>
            </w:pPr>
            <w:r w:rsidRPr="00E440E0">
              <w:rPr>
                <w:b/>
                <w:bCs/>
              </w:rPr>
              <w:t>1</w:t>
            </w:r>
          </w:p>
        </w:tc>
        <w:tc>
          <w:tcPr>
            <w:tcW w:w="1846" w:type="dxa"/>
            <w:vAlign w:val="bottom"/>
          </w:tcPr>
          <w:p w:rsidR="00EF1599" w:rsidRPr="00E440E0" w:rsidRDefault="00EF1599" w:rsidP="0090667C">
            <w:pPr>
              <w:jc w:val="center"/>
              <w:rPr>
                <w:b/>
                <w:bCs/>
              </w:rPr>
            </w:pPr>
            <w:r w:rsidRPr="00E440E0">
              <w:rPr>
                <w:b/>
                <w:bCs/>
              </w:rPr>
              <w:t>2</w:t>
            </w:r>
          </w:p>
        </w:tc>
        <w:tc>
          <w:tcPr>
            <w:tcW w:w="1886" w:type="dxa"/>
            <w:vAlign w:val="bottom"/>
          </w:tcPr>
          <w:p w:rsidR="00EF1599" w:rsidRPr="00E440E0" w:rsidRDefault="00EF1599" w:rsidP="0090667C">
            <w:pPr>
              <w:jc w:val="center"/>
              <w:rPr>
                <w:b/>
                <w:bCs/>
              </w:rPr>
            </w:pPr>
            <w:r w:rsidRPr="00E440E0">
              <w:rPr>
                <w:b/>
                <w:bCs/>
              </w:rPr>
              <w:t>3</w:t>
            </w:r>
          </w:p>
        </w:tc>
        <w:tc>
          <w:tcPr>
            <w:tcW w:w="1863" w:type="dxa"/>
            <w:vAlign w:val="bottom"/>
          </w:tcPr>
          <w:p w:rsidR="00EF1599" w:rsidRPr="00E440E0" w:rsidRDefault="00EF1599" w:rsidP="0090667C">
            <w:pPr>
              <w:jc w:val="center"/>
              <w:rPr>
                <w:b/>
                <w:bCs/>
              </w:rPr>
            </w:pPr>
            <w:r w:rsidRPr="00E440E0">
              <w:rPr>
                <w:b/>
                <w:bCs/>
              </w:rPr>
              <w:t>4</w:t>
            </w:r>
          </w:p>
        </w:tc>
      </w:tr>
      <w:tr w:rsidR="00EF1599" w:rsidRPr="00E440E0" w:rsidTr="00C94AAE">
        <w:tc>
          <w:tcPr>
            <w:tcW w:w="803" w:type="dxa"/>
            <w:vAlign w:val="bottom"/>
          </w:tcPr>
          <w:p w:rsidR="00EF1599" w:rsidRPr="00E440E0" w:rsidRDefault="00EF1599" w:rsidP="0090667C">
            <w:pPr>
              <w:jc w:val="center"/>
              <w:rPr>
                <w:b/>
                <w:bCs/>
              </w:rPr>
            </w:pPr>
            <w:r w:rsidRPr="00E440E0">
              <w:rPr>
                <w:b/>
                <w:bCs/>
              </w:rPr>
              <w:t>I</w:t>
            </w:r>
          </w:p>
        </w:tc>
        <w:tc>
          <w:tcPr>
            <w:tcW w:w="2890" w:type="dxa"/>
            <w:vAlign w:val="bottom"/>
          </w:tcPr>
          <w:p w:rsidR="00EF1599" w:rsidRPr="00E440E0" w:rsidRDefault="00EF1599" w:rsidP="0090667C">
            <w:pPr>
              <w:rPr>
                <w:b/>
                <w:bCs/>
              </w:rPr>
            </w:pPr>
            <w:r w:rsidRPr="00E440E0">
              <w:rPr>
                <w:b/>
                <w:bCs/>
              </w:rPr>
              <w:t>TEKUĆI IZDACI</w:t>
            </w:r>
          </w:p>
        </w:tc>
        <w:tc>
          <w:tcPr>
            <w:tcW w:w="1846" w:type="dxa"/>
            <w:vAlign w:val="bottom"/>
          </w:tcPr>
          <w:p w:rsidR="00EF1599" w:rsidRPr="00E440E0" w:rsidRDefault="00EF1599" w:rsidP="0090667C">
            <w:pPr>
              <w:jc w:val="center"/>
              <w:rPr>
                <w:b/>
                <w:bCs/>
              </w:rPr>
            </w:pPr>
            <w:r w:rsidRPr="00E440E0">
              <w:rPr>
                <w:b/>
                <w:bCs/>
              </w:rPr>
              <w:t> </w:t>
            </w:r>
          </w:p>
        </w:tc>
        <w:tc>
          <w:tcPr>
            <w:tcW w:w="1886" w:type="dxa"/>
            <w:vAlign w:val="bottom"/>
          </w:tcPr>
          <w:p w:rsidR="00EF1599" w:rsidRPr="00E440E0" w:rsidRDefault="00EF1599" w:rsidP="0090667C">
            <w:pPr>
              <w:jc w:val="right"/>
              <w:rPr>
                <w:b/>
                <w:bCs/>
              </w:rPr>
            </w:pPr>
            <w:r>
              <w:rPr>
                <w:b/>
                <w:bCs/>
              </w:rPr>
              <w:t>1.009.000</w:t>
            </w:r>
          </w:p>
        </w:tc>
        <w:tc>
          <w:tcPr>
            <w:tcW w:w="1863" w:type="dxa"/>
            <w:vAlign w:val="bottom"/>
          </w:tcPr>
          <w:p w:rsidR="00EF1599" w:rsidRPr="00E440E0" w:rsidRDefault="00EF1599" w:rsidP="0090667C">
            <w:pPr>
              <w:jc w:val="right"/>
              <w:rPr>
                <w:b/>
                <w:bCs/>
              </w:rPr>
            </w:pPr>
          </w:p>
        </w:tc>
      </w:tr>
      <w:tr w:rsidR="00EF1599" w:rsidRPr="00E440E0" w:rsidTr="00C94AAE">
        <w:tc>
          <w:tcPr>
            <w:tcW w:w="803" w:type="dxa"/>
            <w:vAlign w:val="bottom"/>
          </w:tcPr>
          <w:p w:rsidR="00EF1599" w:rsidRPr="00E440E0" w:rsidRDefault="00EF1599" w:rsidP="0090667C">
            <w:pPr>
              <w:jc w:val="center"/>
            </w:pPr>
            <w:r w:rsidRPr="00E440E0">
              <w:t>1</w:t>
            </w:r>
          </w:p>
        </w:tc>
        <w:tc>
          <w:tcPr>
            <w:tcW w:w="2890" w:type="dxa"/>
            <w:vAlign w:val="bottom"/>
          </w:tcPr>
          <w:p w:rsidR="00EF1599" w:rsidRPr="00E440E0" w:rsidRDefault="00EF1599" w:rsidP="0090667C">
            <w:r>
              <w:t>Bruto plać</w:t>
            </w:r>
            <w:r w:rsidRPr="00E440E0">
              <w:t>e i naknade</w:t>
            </w:r>
          </w:p>
        </w:tc>
        <w:tc>
          <w:tcPr>
            <w:tcW w:w="1846" w:type="dxa"/>
            <w:vAlign w:val="bottom"/>
          </w:tcPr>
          <w:p w:rsidR="00EF1599" w:rsidRPr="00E440E0" w:rsidRDefault="00EF1599" w:rsidP="0090667C">
            <w:pPr>
              <w:jc w:val="center"/>
            </w:pPr>
            <w:r w:rsidRPr="00E440E0">
              <w:t>611100</w:t>
            </w:r>
          </w:p>
        </w:tc>
        <w:tc>
          <w:tcPr>
            <w:tcW w:w="1886" w:type="dxa"/>
            <w:vAlign w:val="bottom"/>
          </w:tcPr>
          <w:p w:rsidR="00EF1599" w:rsidRPr="00E440E0" w:rsidRDefault="00EF1599" w:rsidP="0090667C">
            <w:pPr>
              <w:jc w:val="right"/>
            </w:pPr>
            <w:r>
              <w:t>651.000</w:t>
            </w:r>
          </w:p>
        </w:tc>
        <w:tc>
          <w:tcPr>
            <w:tcW w:w="1863" w:type="dxa"/>
            <w:vAlign w:val="bottom"/>
          </w:tcPr>
          <w:p w:rsidR="00EF1599" w:rsidRPr="00E440E0" w:rsidRDefault="00EF1599" w:rsidP="0090667C">
            <w:pPr>
              <w:jc w:val="right"/>
            </w:pPr>
            <w:r>
              <w:t>626.598</w:t>
            </w:r>
          </w:p>
        </w:tc>
      </w:tr>
      <w:tr w:rsidR="00EF1599" w:rsidRPr="00E440E0" w:rsidTr="00C94AAE">
        <w:tc>
          <w:tcPr>
            <w:tcW w:w="803" w:type="dxa"/>
            <w:vAlign w:val="bottom"/>
          </w:tcPr>
          <w:p w:rsidR="00EF1599" w:rsidRPr="00E440E0" w:rsidRDefault="00EF1599" w:rsidP="0090667C">
            <w:pPr>
              <w:jc w:val="center"/>
            </w:pPr>
            <w:r w:rsidRPr="00E440E0">
              <w:t>2</w:t>
            </w:r>
          </w:p>
        </w:tc>
        <w:tc>
          <w:tcPr>
            <w:tcW w:w="2890" w:type="dxa"/>
            <w:vAlign w:val="bottom"/>
          </w:tcPr>
          <w:p w:rsidR="00EF1599" w:rsidRPr="00E440E0" w:rsidRDefault="00EF1599" w:rsidP="0090667C">
            <w:r w:rsidRPr="00E440E0">
              <w:t>Naknade troškova zaposlenih</w:t>
            </w:r>
          </w:p>
        </w:tc>
        <w:tc>
          <w:tcPr>
            <w:tcW w:w="1846" w:type="dxa"/>
            <w:vAlign w:val="bottom"/>
          </w:tcPr>
          <w:p w:rsidR="00EF1599" w:rsidRPr="00E440E0" w:rsidRDefault="00EF1599" w:rsidP="0090667C">
            <w:pPr>
              <w:jc w:val="center"/>
            </w:pPr>
            <w:r w:rsidRPr="00E440E0">
              <w:t>611200</w:t>
            </w:r>
          </w:p>
        </w:tc>
        <w:tc>
          <w:tcPr>
            <w:tcW w:w="1886" w:type="dxa"/>
            <w:vAlign w:val="bottom"/>
          </w:tcPr>
          <w:p w:rsidR="00EF1599" w:rsidRPr="00E440E0" w:rsidRDefault="00EF1599" w:rsidP="0090667C">
            <w:pPr>
              <w:jc w:val="right"/>
            </w:pPr>
            <w:r>
              <w:t>100.400</w:t>
            </w:r>
          </w:p>
        </w:tc>
        <w:tc>
          <w:tcPr>
            <w:tcW w:w="1863" w:type="dxa"/>
            <w:vAlign w:val="bottom"/>
          </w:tcPr>
          <w:p w:rsidR="00EF1599" w:rsidRPr="00E440E0" w:rsidRDefault="00EF1599" w:rsidP="0090667C">
            <w:pPr>
              <w:jc w:val="right"/>
            </w:pPr>
            <w:r>
              <w:t>98.570</w:t>
            </w:r>
          </w:p>
        </w:tc>
      </w:tr>
      <w:tr w:rsidR="00EF1599" w:rsidRPr="00E440E0" w:rsidTr="00C94AAE">
        <w:tc>
          <w:tcPr>
            <w:tcW w:w="803" w:type="dxa"/>
            <w:vAlign w:val="bottom"/>
          </w:tcPr>
          <w:p w:rsidR="00EF1599" w:rsidRPr="00E440E0" w:rsidRDefault="00EF1599" w:rsidP="0090667C">
            <w:pPr>
              <w:jc w:val="center"/>
            </w:pPr>
            <w:r w:rsidRPr="00E440E0">
              <w:t>3</w:t>
            </w:r>
          </w:p>
        </w:tc>
        <w:tc>
          <w:tcPr>
            <w:tcW w:w="2890" w:type="dxa"/>
            <w:vAlign w:val="bottom"/>
          </w:tcPr>
          <w:p w:rsidR="00EF1599" w:rsidRPr="00E440E0" w:rsidRDefault="00EF1599" w:rsidP="0090667C">
            <w:r w:rsidRPr="00E440E0">
              <w:t>Putni troškovi</w:t>
            </w:r>
          </w:p>
        </w:tc>
        <w:tc>
          <w:tcPr>
            <w:tcW w:w="1846" w:type="dxa"/>
            <w:vAlign w:val="bottom"/>
          </w:tcPr>
          <w:p w:rsidR="00EF1599" w:rsidRPr="00E440E0" w:rsidRDefault="00EF1599" w:rsidP="0090667C">
            <w:pPr>
              <w:jc w:val="center"/>
            </w:pPr>
            <w:r w:rsidRPr="00E440E0">
              <w:t>613100</w:t>
            </w:r>
          </w:p>
        </w:tc>
        <w:tc>
          <w:tcPr>
            <w:tcW w:w="1886" w:type="dxa"/>
            <w:vAlign w:val="bottom"/>
          </w:tcPr>
          <w:p w:rsidR="00EF1599" w:rsidRPr="00E440E0" w:rsidRDefault="00EF1599" w:rsidP="0090667C">
            <w:pPr>
              <w:jc w:val="right"/>
            </w:pPr>
            <w:r>
              <w:t>24.000</w:t>
            </w:r>
          </w:p>
        </w:tc>
        <w:tc>
          <w:tcPr>
            <w:tcW w:w="1863" w:type="dxa"/>
            <w:vAlign w:val="bottom"/>
          </w:tcPr>
          <w:p w:rsidR="00EF1599" w:rsidRPr="00E440E0" w:rsidRDefault="00EF1599" w:rsidP="0090667C">
            <w:pPr>
              <w:jc w:val="right"/>
            </w:pPr>
            <w:r>
              <w:t>23.834</w:t>
            </w:r>
          </w:p>
        </w:tc>
      </w:tr>
      <w:tr w:rsidR="00EF1599" w:rsidRPr="00E440E0" w:rsidTr="00C94AAE">
        <w:tc>
          <w:tcPr>
            <w:tcW w:w="803" w:type="dxa"/>
            <w:vAlign w:val="bottom"/>
          </w:tcPr>
          <w:p w:rsidR="00EF1599" w:rsidRPr="00E440E0" w:rsidRDefault="00EF1599" w:rsidP="0090667C">
            <w:pPr>
              <w:jc w:val="center"/>
            </w:pPr>
            <w:r w:rsidRPr="00E440E0">
              <w:t>4</w:t>
            </w:r>
          </w:p>
        </w:tc>
        <w:tc>
          <w:tcPr>
            <w:tcW w:w="2890" w:type="dxa"/>
            <w:vAlign w:val="bottom"/>
          </w:tcPr>
          <w:p w:rsidR="00EF1599" w:rsidRPr="00E440E0" w:rsidRDefault="00EF1599" w:rsidP="0090667C">
            <w:r w:rsidRPr="00E440E0">
              <w:t>Izdaci telefonskih i poštanskih usluga</w:t>
            </w:r>
          </w:p>
        </w:tc>
        <w:tc>
          <w:tcPr>
            <w:tcW w:w="1846" w:type="dxa"/>
            <w:vAlign w:val="bottom"/>
          </w:tcPr>
          <w:p w:rsidR="00EF1599" w:rsidRPr="00E440E0" w:rsidRDefault="00EF1599" w:rsidP="0090667C">
            <w:pPr>
              <w:jc w:val="center"/>
            </w:pPr>
            <w:r w:rsidRPr="00E440E0">
              <w:t>613200</w:t>
            </w:r>
          </w:p>
        </w:tc>
        <w:tc>
          <w:tcPr>
            <w:tcW w:w="1886" w:type="dxa"/>
            <w:vAlign w:val="bottom"/>
          </w:tcPr>
          <w:p w:rsidR="00EF1599" w:rsidRPr="00E440E0" w:rsidRDefault="00EF1599" w:rsidP="0090667C">
            <w:pPr>
              <w:jc w:val="right"/>
            </w:pPr>
            <w:r>
              <w:t>14.000</w:t>
            </w:r>
          </w:p>
        </w:tc>
        <w:tc>
          <w:tcPr>
            <w:tcW w:w="1863" w:type="dxa"/>
            <w:vAlign w:val="bottom"/>
          </w:tcPr>
          <w:p w:rsidR="00EF1599" w:rsidRPr="00E440E0" w:rsidRDefault="00EF1599" w:rsidP="0090667C">
            <w:pPr>
              <w:jc w:val="right"/>
            </w:pPr>
            <w:r>
              <w:t>12.800</w:t>
            </w:r>
          </w:p>
        </w:tc>
      </w:tr>
      <w:tr w:rsidR="00EF1599" w:rsidRPr="00E440E0" w:rsidTr="00C94AAE">
        <w:tc>
          <w:tcPr>
            <w:tcW w:w="803" w:type="dxa"/>
            <w:vAlign w:val="bottom"/>
          </w:tcPr>
          <w:p w:rsidR="00EF1599" w:rsidRPr="00E440E0" w:rsidRDefault="00EF1599" w:rsidP="0090667C">
            <w:pPr>
              <w:jc w:val="center"/>
            </w:pPr>
            <w:r w:rsidRPr="00E440E0">
              <w:t>5</w:t>
            </w:r>
          </w:p>
        </w:tc>
        <w:tc>
          <w:tcPr>
            <w:tcW w:w="2890" w:type="dxa"/>
            <w:vAlign w:val="bottom"/>
          </w:tcPr>
          <w:p w:rsidR="00EF1599" w:rsidRPr="00E440E0" w:rsidRDefault="00EF1599" w:rsidP="0090667C">
            <w:r w:rsidRPr="00E440E0">
              <w:t>Izdaci za energiju i komunalne usluge</w:t>
            </w:r>
          </w:p>
        </w:tc>
        <w:tc>
          <w:tcPr>
            <w:tcW w:w="1846" w:type="dxa"/>
            <w:vAlign w:val="bottom"/>
          </w:tcPr>
          <w:p w:rsidR="00EF1599" w:rsidRPr="00E440E0" w:rsidRDefault="00EF1599" w:rsidP="0090667C">
            <w:pPr>
              <w:jc w:val="center"/>
            </w:pPr>
            <w:r w:rsidRPr="00E440E0">
              <w:t>613300</w:t>
            </w:r>
          </w:p>
        </w:tc>
        <w:tc>
          <w:tcPr>
            <w:tcW w:w="1886" w:type="dxa"/>
            <w:vAlign w:val="bottom"/>
          </w:tcPr>
          <w:p w:rsidR="00EF1599" w:rsidRPr="00E440E0" w:rsidRDefault="00EF1599" w:rsidP="0090667C">
            <w:pPr>
              <w:jc w:val="right"/>
            </w:pPr>
            <w:r>
              <w:t>70.500</w:t>
            </w:r>
          </w:p>
        </w:tc>
        <w:tc>
          <w:tcPr>
            <w:tcW w:w="1863" w:type="dxa"/>
            <w:vAlign w:val="bottom"/>
          </w:tcPr>
          <w:p w:rsidR="00EF1599" w:rsidRPr="00E440E0" w:rsidRDefault="00EF1599" w:rsidP="0090667C">
            <w:pPr>
              <w:jc w:val="right"/>
            </w:pPr>
            <w:r>
              <w:t>70.500</w:t>
            </w:r>
          </w:p>
        </w:tc>
      </w:tr>
      <w:tr w:rsidR="00EF1599" w:rsidRPr="00E440E0" w:rsidTr="00C94AAE">
        <w:tc>
          <w:tcPr>
            <w:tcW w:w="803" w:type="dxa"/>
            <w:vAlign w:val="bottom"/>
          </w:tcPr>
          <w:p w:rsidR="00EF1599" w:rsidRPr="00E440E0" w:rsidRDefault="00EF1599" w:rsidP="0090667C">
            <w:pPr>
              <w:jc w:val="center"/>
            </w:pPr>
            <w:r w:rsidRPr="00E440E0">
              <w:t>6</w:t>
            </w:r>
          </w:p>
        </w:tc>
        <w:tc>
          <w:tcPr>
            <w:tcW w:w="2890" w:type="dxa"/>
            <w:vAlign w:val="bottom"/>
          </w:tcPr>
          <w:p w:rsidR="00EF1599" w:rsidRPr="00E440E0" w:rsidRDefault="00EF1599" w:rsidP="0090667C">
            <w:r w:rsidRPr="00E440E0">
              <w:t>Nabavka materijala</w:t>
            </w:r>
          </w:p>
        </w:tc>
        <w:tc>
          <w:tcPr>
            <w:tcW w:w="1846" w:type="dxa"/>
            <w:vAlign w:val="bottom"/>
          </w:tcPr>
          <w:p w:rsidR="00EF1599" w:rsidRPr="00E440E0" w:rsidRDefault="00EF1599" w:rsidP="0090667C">
            <w:pPr>
              <w:jc w:val="center"/>
            </w:pPr>
            <w:r w:rsidRPr="00E440E0">
              <w:t>613400</w:t>
            </w:r>
          </w:p>
        </w:tc>
        <w:tc>
          <w:tcPr>
            <w:tcW w:w="1886" w:type="dxa"/>
            <w:vAlign w:val="bottom"/>
          </w:tcPr>
          <w:p w:rsidR="00EF1599" w:rsidRPr="00E440E0" w:rsidRDefault="00EF1599" w:rsidP="0090667C">
            <w:pPr>
              <w:jc w:val="right"/>
            </w:pPr>
            <w:r>
              <w:t>52.000</w:t>
            </w:r>
          </w:p>
        </w:tc>
        <w:tc>
          <w:tcPr>
            <w:tcW w:w="1863" w:type="dxa"/>
            <w:vAlign w:val="bottom"/>
          </w:tcPr>
          <w:p w:rsidR="00EF1599" w:rsidRPr="00E440E0" w:rsidRDefault="00EF1599" w:rsidP="0090667C">
            <w:pPr>
              <w:jc w:val="right"/>
            </w:pPr>
            <w:r>
              <w:t>51.950</w:t>
            </w:r>
          </w:p>
        </w:tc>
      </w:tr>
      <w:tr w:rsidR="00EF1599" w:rsidRPr="00E440E0" w:rsidTr="00C94AAE">
        <w:tc>
          <w:tcPr>
            <w:tcW w:w="803" w:type="dxa"/>
            <w:vAlign w:val="bottom"/>
          </w:tcPr>
          <w:p w:rsidR="00EF1599" w:rsidRPr="00E440E0" w:rsidRDefault="00EF1599" w:rsidP="0090667C">
            <w:pPr>
              <w:jc w:val="center"/>
            </w:pPr>
            <w:r w:rsidRPr="00E440E0">
              <w:t>7</w:t>
            </w:r>
          </w:p>
        </w:tc>
        <w:tc>
          <w:tcPr>
            <w:tcW w:w="2890" w:type="dxa"/>
            <w:vAlign w:val="bottom"/>
          </w:tcPr>
          <w:p w:rsidR="00EF1599" w:rsidRPr="00E440E0" w:rsidRDefault="00EF1599" w:rsidP="0090667C">
            <w:r w:rsidRPr="00E440E0">
              <w:t>Izdaci za usluge pr</w:t>
            </w:r>
            <w:r>
              <w:t>ij</w:t>
            </w:r>
            <w:r w:rsidRPr="00E440E0">
              <w:t>evoza i goriva</w:t>
            </w:r>
          </w:p>
        </w:tc>
        <w:tc>
          <w:tcPr>
            <w:tcW w:w="1846" w:type="dxa"/>
            <w:vAlign w:val="bottom"/>
          </w:tcPr>
          <w:p w:rsidR="00EF1599" w:rsidRPr="00E440E0" w:rsidRDefault="00EF1599" w:rsidP="0090667C">
            <w:pPr>
              <w:jc w:val="center"/>
            </w:pPr>
            <w:r w:rsidRPr="00E440E0">
              <w:t>613500</w:t>
            </w:r>
          </w:p>
        </w:tc>
        <w:tc>
          <w:tcPr>
            <w:tcW w:w="1886" w:type="dxa"/>
            <w:vAlign w:val="bottom"/>
          </w:tcPr>
          <w:p w:rsidR="00EF1599" w:rsidRPr="00E440E0" w:rsidRDefault="00EF1599" w:rsidP="0090667C">
            <w:pPr>
              <w:jc w:val="right"/>
            </w:pPr>
            <w:r>
              <w:t>12.500</w:t>
            </w:r>
          </w:p>
        </w:tc>
        <w:tc>
          <w:tcPr>
            <w:tcW w:w="1863" w:type="dxa"/>
            <w:vAlign w:val="bottom"/>
          </w:tcPr>
          <w:p w:rsidR="00EF1599" w:rsidRPr="00E440E0" w:rsidRDefault="00EF1599" w:rsidP="0090667C">
            <w:pPr>
              <w:jc w:val="right"/>
            </w:pPr>
            <w:r>
              <w:t>11.000</w:t>
            </w:r>
          </w:p>
        </w:tc>
      </w:tr>
      <w:tr w:rsidR="00EF1599" w:rsidRPr="00E440E0" w:rsidTr="00C94AAE">
        <w:tc>
          <w:tcPr>
            <w:tcW w:w="803" w:type="dxa"/>
            <w:vAlign w:val="bottom"/>
          </w:tcPr>
          <w:p w:rsidR="00EF1599" w:rsidRPr="00E440E0" w:rsidRDefault="00EF1599" w:rsidP="0090667C">
            <w:pPr>
              <w:jc w:val="center"/>
            </w:pPr>
            <w:r w:rsidRPr="00E440E0">
              <w:t>8</w:t>
            </w:r>
          </w:p>
        </w:tc>
        <w:tc>
          <w:tcPr>
            <w:tcW w:w="2890" w:type="dxa"/>
            <w:vAlign w:val="bottom"/>
          </w:tcPr>
          <w:p w:rsidR="00EF1599" w:rsidRPr="00E440E0" w:rsidRDefault="00EF1599" w:rsidP="0090667C">
            <w:r w:rsidRPr="00E440E0">
              <w:t>Troškovi zakupa</w:t>
            </w:r>
          </w:p>
        </w:tc>
        <w:tc>
          <w:tcPr>
            <w:tcW w:w="1846" w:type="dxa"/>
            <w:vAlign w:val="bottom"/>
          </w:tcPr>
          <w:p w:rsidR="00EF1599" w:rsidRPr="00E440E0" w:rsidRDefault="00EF1599" w:rsidP="0090667C">
            <w:pPr>
              <w:jc w:val="center"/>
            </w:pPr>
            <w:r w:rsidRPr="00E440E0">
              <w:t>613600</w:t>
            </w:r>
          </w:p>
        </w:tc>
        <w:tc>
          <w:tcPr>
            <w:tcW w:w="1886" w:type="dxa"/>
            <w:vAlign w:val="bottom"/>
          </w:tcPr>
          <w:p w:rsidR="00EF1599" w:rsidRPr="00E440E0" w:rsidRDefault="00EF1599" w:rsidP="0090667C">
            <w:pPr>
              <w:jc w:val="right"/>
            </w:pPr>
            <w:r>
              <w:t>-</w:t>
            </w:r>
          </w:p>
        </w:tc>
        <w:tc>
          <w:tcPr>
            <w:tcW w:w="1863" w:type="dxa"/>
            <w:vAlign w:val="bottom"/>
          </w:tcPr>
          <w:p w:rsidR="00EF1599" w:rsidRPr="00E440E0" w:rsidRDefault="00EF1599" w:rsidP="0090667C">
            <w:pPr>
              <w:jc w:val="right"/>
            </w:pPr>
            <w:r>
              <w:t>-</w:t>
            </w:r>
          </w:p>
        </w:tc>
      </w:tr>
      <w:tr w:rsidR="00EF1599" w:rsidRPr="00E440E0" w:rsidTr="00C94AAE">
        <w:tc>
          <w:tcPr>
            <w:tcW w:w="803" w:type="dxa"/>
            <w:vAlign w:val="bottom"/>
          </w:tcPr>
          <w:p w:rsidR="00EF1599" w:rsidRPr="00E440E0" w:rsidRDefault="00EF1599" w:rsidP="0090667C">
            <w:pPr>
              <w:jc w:val="center"/>
            </w:pPr>
            <w:r w:rsidRPr="00E440E0">
              <w:t>9</w:t>
            </w:r>
          </w:p>
        </w:tc>
        <w:tc>
          <w:tcPr>
            <w:tcW w:w="2890" w:type="dxa"/>
            <w:vAlign w:val="bottom"/>
          </w:tcPr>
          <w:p w:rsidR="00EF1599" w:rsidRPr="00E440E0" w:rsidRDefault="00EF1599" w:rsidP="0090667C">
            <w:r w:rsidRPr="00E440E0">
              <w:t>Izdaci za tekuće održavanje</w:t>
            </w:r>
          </w:p>
        </w:tc>
        <w:tc>
          <w:tcPr>
            <w:tcW w:w="1846" w:type="dxa"/>
            <w:vAlign w:val="bottom"/>
          </w:tcPr>
          <w:p w:rsidR="00EF1599" w:rsidRPr="00E440E0" w:rsidRDefault="00EF1599" w:rsidP="0090667C">
            <w:pPr>
              <w:jc w:val="center"/>
            </w:pPr>
            <w:r w:rsidRPr="00E440E0">
              <w:t>613700</w:t>
            </w:r>
          </w:p>
        </w:tc>
        <w:tc>
          <w:tcPr>
            <w:tcW w:w="1886" w:type="dxa"/>
            <w:vAlign w:val="bottom"/>
          </w:tcPr>
          <w:p w:rsidR="00EF1599" w:rsidRPr="00E440E0" w:rsidRDefault="00EF1599" w:rsidP="0090667C">
            <w:pPr>
              <w:jc w:val="right"/>
            </w:pPr>
            <w:r>
              <w:t>43.000</w:t>
            </w:r>
          </w:p>
        </w:tc>
        <w:tc>
          <w:tcPr>
            <w:tcW w:w="1863" w:type="dxa"/>
            <w:vAlign w:val="bottom"/>
          </w:tcPr>
          <w:p w:rsidR="00EF1599" w:rsidRPr="00E440E0" w:rsidRDefault="00EF1599" w:rsidP="0090667C">
            <w:pPr>
              <w:jc w:val="right"/>
            </w:pPr>
            <w:r>
              <w:t>42.970</w:t>
            </w:r>
          </w:p>
        </w:tc>
      </w:tr>
      <w:tr w:rsidR="00EF1599" w:rsidRPr="00E440E0" w:rsidTr="00C94AAE">
        <w:tc>
          <w:tcPr>
            <w:tcW w:w="803" w:type="dxa"/>
            <w:vAlign w:val="bottom"/>
          </w:tcPr>
          <w:p w:rsidR="00EF1599" w:rsidRPr="00E440E0" w:rsidRDefault="00EF1599" w:rsidP="0090667C">
            <w:pPr>
              <w:jc w:val="center"/>
            </w:pPr>
            <w:r w:rsidRPr="00E440E0">
              <w:t>10</w:t>
            </w:r>
          </w:p>
        </w:tc>
        <w:tc>
          <w:tcPr>
            <w:tcW w:w="2890" w:type="dxa"/>
            <w:vAlign w:val="bottom"/>
          </w:tcPr>
          <w:p w:rsidR="00EF1599" w:rsidRPr="00E440E0" w:rsidRDefault="00EF1599" w:rsidP="0090667C">
            <w:r w:rsidRPr="00E440E0">
              <w:t xml:space="preserve">Izdaci za osiguranje i troškove platnog prometa </w:t>
            </w:r>
          </w:p>
        </w:tc>
        <w:tc>
          <w:tcPr>
            <w:tcW w:w="1846" w:type="dxa"/>
            <w:vAlign w:val="bottom"/>
          </w:tcPr>
          <w:p w:rsidR="00EF1599" w:rsidRPr="00E440E0" w:rsidRDefault="00EF1599" w:rsidP="0090667C">
            <w:pPr>
              <w:jc w:val="center"/>
            </w:pPr>
            <w:r w:rsidRPr="00E440E0">
              <w:t>613800</w:t>
            </w:r>
          </w:p>
        </w:tc>
        <w:tc>
          <w:tcPr>
            <w:tcW w:w="1886" w:type="dxa"/>
            <w:vAlign w:val="bottom"/>
          </w:tcPr>
          <w:p w:rsidR="00EF1599" w:rsidRPr="00E440E0" w:rsidRDefault="00EF1599" w:rsidP="0090667C">
            <w:pPr>
              <w:jc w:val="right"/>
            </w:pPr>
            <w:r>
              <w:t>4.000</w:t>
            </w:r>
          </w:p>
        </w:tc>
        <w:tc>
          <w:tcPr>
            <w:tcW w:w="1863" w:type="dxa"/>
            <w:vAlign w:val="bottom"/>
          </w:tcPr>
          <w:p w:rsidR="00EF1599" w:rsidRPr="00E440E0" w:rsidRDefault="00EF1599" w:rsidP="0090667C">
            <w:pPr>
              <w:jc w:val="right"/>
            </w:pPr>
            <w:r>
              <w:t>3.000</w:t>
            </w:r>
          </w:p>
        </w:tc>
      </w:tr>
      <w:tr w:rsidR="00EF1599" w:rsidRPr="00E440E0" w:rsidTr="00C94AAE">
        <w:tc>
          <w:tcPr>
            <w:tcW w:w="803" w:type="dxa"/>
            <w:vAlign w:val="bottom"/>
          </w:tcPr>
          <w:p w:rsidR="00EF1599" w:rsidRPr="00E440E0" w:rsidRDefault="00EF1599" w:rsidP="0090667C">
            <w:pPr>
              <w:jc w:val="center"/>
            </w:pPr>
            <w:r w:rsidRPr="00E440E0">
              <w:t>11</w:t>
            </w:r>
          </w:p>
        </w:tc>
        <w:tc>
          <w:tcPr>
            <w:tcW w:w="2890" w:type="dxa"/>
            <w:vAlign w:val="bottom"/>
          </w:tcPr>
          <w:p w:rsidR="00EF1599" w:rsidRPr="00E440E0" w:rsidRDefault="00EF1599" w:rsidP="0090667C">
            <w:r w:rsidRPr="00E440E0">
              <w:t>Ugovorene i druge posebne usluge</w:t>
            </w:r>
          </w:p>
        </w:tc>
        <w:tc>
          <w:tcPr>
            <w:tcW w:w="1846" w:type="dxa"/>
            <w:vAlign w:val="bottom"/>
          </w:tcPr>
          <w:p w:rsidR="00EF1599" w:rsidRPr="00E440E0" w:rsidRDefault="00EF1599" w:rsidP="0090667C">
            <w:pPr>
              <w:jc w:val="center"/>
            </w:pPr>
            <w:r w:rsidRPr="00E440E0">
              <w:t>613900</w:t>
            </w:r>
          </w:p>
        </w:tc>
        <w:tc>
          <w:tcPr>
            <w:tcW w:w="1886" w:type="dxa"/>
            <w:vAlign w:val="bottom"/>
          </w:tcPr>
          <w:p w:rsidR="00EF1599" w:rsidRPr="00E440E0" w:rsidRDefault="00EF1599" w:rsidP="0090667C">
            <w:pPr>
              <w:jc w:val="right"/>
            </w:pPr>
            <w:r>
              <w:t>37.600</w:t>
            </w:r>
          </w:p>
        </w:tc>
        <w:tc>
          <w:tcPr>
            <w:tcW w:w="1863" w:type="dxa"/>
            <w:vAlign w:val="bottom"/>
          </w:tcPr>
          <w:p w:rsidR="00EF1599" w:rsidRPr="00E440E0" w:rsidRDefault="00EF1599" w:rsidP="0090667C">
            <w:pPr>
              <w:jc w:val="right"/>
            </w:pPr>
            <w:r>
              <w:t>36.200</w:t>
            </w:r>
          </w:p>
        </w:tc>
      </w:tr>
      <w:tr w:rsidR="00EF1599" w:rsidRPr="00E440E0" w:rsidTr="00C94AAE">
        <w:tc>
          <w:tcPr>
            <w:tcW w:w="803" w:type="dxa"/>
            <w:vAlign w:val="bottom"/>
          </w:tcPr>
          <w:p w:rsidR="00EF1599" w:rsidRPr="00E440E0" w:rsidRDefault="00EF1599" w:rsidP="0090667C">
            <w:pPr>
              <w:jc w:val="center"/>
              <w:rPr>
                <w:b/>
                <w:bCs/>
              </w:rPr>
            </w:pPr>
            <w:r w:rsidRPr="00E440E0">
              <w:rPr>
                <w:b/>
                <w:bCs/>
              </w:rPr>
              <w:t>II</w:t>
            </w:r>
          </w:p>
        </w:tc>
        <w:tc>
          <w:tcPr>
            <w:tcW w:w="2890" w:type="dxa"/>
            <w:vAlign w:val="bottom"/>
          </w:tcPr>
          <w:p w:rsidR="00EF1599" w:rsidRPr="00E440E0" w:rsidRDefault="00EF1599" w:rsidP="0090667C">
            <w:pPr>
              <w:rPr>
                <w:b/>
                <w:bCs/>
              </w:rPr>
            </w:pPr>
            <w:r w:rsidRPr="00E440E0">
              <w:rPr>
                <w:b/>
                <w:bCs/>
              </w:rPr>
              <w:t>KAPITALNI IZDACI</w:t>
            </w:r>
          </w:p>
        </w:tc>
        <w:tc>
          <w:tcPr>
            <w:tcW w:w="1846" w:type="dxa"/>
            <w:vAlign w:val="bottom"/>
          </w:tcPr>
          <w:p w:rsidR="00EF1599" w:rsidRPr="00E440E0" w:rsidRDefault="00EF1599" w:rsidP="0090667C">
            <w:pPr>
              <w:jc w:val="center"/>
              <w:rPr>
                <w:b/>
                <w:bCs/>
              </w:rPr>
            </w:pPr>
            <w:r w:rsidRPr="00E440E0">
              <w:rPr>
                <w:b/>
                <w:bCs/>
              </w:rPr>
              <w:t> </w:t>
            </w:r>
          </w:p>
        </w:tc>
        <w:tc>
          <w:tcPr>
            <w:tcW w:w="1886" w:type="dxa"/>
            <w:vAlign w:val="bottom"/>
          </w:tcPr>
          <w:p w:rsidR="00EF1599" w:rsidRPr="00E440E0" w:rsidRDefault="00EF1599" w:rsidP="0090667C">
            <w:pPr>
              <w:jc w:val="right"/>
              <w:rPr>
                <w:b/>
                <w:bCs/>
              </w:rPr>
            </w:pPr>
            <w:r>
              <w:rPr>
                <w:b/>
                <w:bCs/>
              </w:rPr>
              <w:t>350.000</w:t>
            </w:r>
          </w:p>
        </w:tc>
        <w:tc>
          <w:tcPr>
            <w:tcW w:w="1863" w:type="dxa"/>
            <w:vAlign w:val="bottom"/>
          </w:tcPr>
          <w:p w:rsidR="00EF1599" w:rsidRPr="00E440E0" w:rsidRDefault="00EF1599" w:rsidP="0090667C">
            <w:pPr>
              <w:jc w:val="right"/>
              <w:rPr>
                <w:b/>
                <w:bCs/>
              </w:rPr>
            </w:pPr>
          </w:p>
        </w:tc>
      </w:tr>
      <w:tr w:rsidR="00EF1599" w:rsidRPr="00E440E0" w:rsidTr="00C94AAE">
        <w:tc>
          <w:tcPr>
            <w:tcW w:w="803" w:type="dxa"/>
            <w:vAlign w:val="bottom"/>
          </w:tcPr>
          <w:p w:rsidR="00EF1599" w:rsidRPr="00E440E0" w:rsidRDefault="00EF1599" w:rsidP="0090667C">
            <w:pPr>
              <w:jc w:val="center"/>
            </w:pPr>
            <w:r w:rsidRPr="00E440E0">
              <w:t>1</w:t>
            </w:r>
          </w:p>
        </w:tc>
        <w:tc>
          <w:tcPr>
            <w:tcW w:w="2890" w:type="dxa"/>
            <w:vAlign w:val="bottom"/>
          </w:tcPr>
          <w:p w:rsidR="00EF1599" w:rsidRPr="00E440E0" w:rsidRDefault="00EF1599" w:rsidP="0090667C">
            <w:r w:rsidRPr="00E440E0">
              <w:t>Nabavka zemljišta</w:t>
            </w:r>
          </w:p>
        </w:tc>
        <w:tc>
          <w:tcPr>
            <w:tcW w:w="1846" w:type="dxa"/>
            <w:vAlign w:val="bottom"/>
          </w:tcPr>
          <w:p w:rsidR="00EF1599" w:rsidRPr="00E440E0" w:rsidRDefault="00EF1599" w:rsidP="0090667C">
            <w:pPr>
              <w:jc w:val="center"/>
            </w:pPr>
            <w:r w:rsidRPr="00E440E0">
              <w:t>821100</w:t>
            </w:r>
          </w:p>
        </w:tc>
        <w:tc>
          <w:tcPr>
            <w:tcW w:w="1886" w:type="dxa"/>
            <w:vAlign w:val="bottom"/>
          </w:tcPr>
          <w:p w:rsidR="00EF1599" w:rsidRPr="00E440E0" w:rsidRDefault="00EF1599" w:rsidP="0090667C">
            <w:pPr>
              <w:jc w:val="right"/>
            </w:pPr>
          </w:p>
        </w:tc>
        <w:tc>
          <w:tcPr>
            <w:tcW w:w="1863" w:type="dxa"/>
            <w:vAlign w:val="bottom"/>
          </w:tcPr>
          <w:p w:rsidR="00EF1599" w:rsidRPr="00E440E0" w:rsidRDefault="00EF1599" w:rsidP="0090667C">
            <w:pPr>
              <w:jc w:val="right"/>
            </w:pPr>
          </w:p>
        </w:tc>
      </w:tr>
      <w:tr w:rsidR="00EF1599" w:rsidRPr="00E440E0" w:rsidTr="00C94AAE">
        <w:tc>
          <w:tcPr>
            <w:tcW w:w="803" w:type="dxa"/>
            <w:vAlign w:val="bottom"/>
          </w:tcPr>
          <w:p w:rsidR="00EF1599" w:rsidRPr="00E440E0" w:rsidRDefault="00EF1599" w:rsidP="0090667C">
            <w:pPr>
              <w:jc w:val="center"/>
            </w:pPr>
            <w:r w:rsidRPr="00E440E0">
              <w:t>2</w:t>
            </w:r>
          </w:p>
        </w:tc>
        <w:tc>
          <w:tcPr>
            <w:tcW w:w="2890" w:type="dxa"/>
            <w:vAlign w:val="bottom"/>
          </w:tcPr>
          <w:p w:rsidR="00EF1599" w:rsidRPr="00E440E0" w:rsidRDefault="00EF1599" w:rsidP="0090667C">
            <w:r w:rsidRPr="00E440E0">
              <w:t>Nabavka građevina</w:t>
            </w:r>
          </w:p>
        </w:tc>
        <w:tc>
          <w:tcPr>
            <w:tcW w:w="1846" w:type="dxa"/>
            <w:vAlign w:val="bottom"/>
          </w:tcPr>
          <w:p w:rsidR="00EF1599" w:rsidRPr="00E440E0" w:rsidRDefault="00EF1599" w:rsidP="0090667C">
            <w:pPr>
              <w:jc w:val="center"/>
            </w:pPr>
            <w:r w:rsidRPr="00E440E0">
              <w:t>821200</w:t>
            </w:r>
          </w:p>
        </w:tc>
        <w:tc>
          <w:tcPr>
            <w:tcW w:w="1886" w:type="dxa"/>
            <w:vAlign w:val="bottom"/>
          </w:tcPr>
          <w:p w:rsidR="00EF1599" w:rsidRPr="00E440E0" w:rsidRDefault="00EF1599" w:rsidP="0090667C">
            <w:pPr>
              <w:jc w:val="right"/>
            </w:pPr>
          </w:p>
        </w:tc>
        <w:tc>
          <w:tcPr>
            <w:tcW w:w="1863" w:type="dxa"/>
            <w:vAlign w:val="bottom"/>
          </w:tcPr>
          <w:p w:rsidR="00EF1599" w:rsidRPr="00E440E0" w:rsidRDefault="00EF1599" w:rsidP="0090667C">
            <w:pPr>
              <w:jc w:val="right"/>
            </w:pPr>
          </w:p>
        </w:tc>
      </w:tr>
      <w:tr w:rsidR="00EF1599" w:rsidRPr="00E440E0" w:rsidTr="00C94AAE">
        <w:tc>
          <w:tcPr>
            <w:tcW w:w="803" w:type="dxa"/>
            <w:vAlign w:val="bottom"/>
          </w:tcPr>
          <w:p w:rsidR="00EF1599" w:rsidRPr="00E440E0" w:rsidRDefault="00EF1599" w:rsidP="0090667C">
            <w:pPr>
              <w:jc w:val="center"/>
            </w:pPr>
            <w:r w:rsidRPr="00E440E0">
              <w:t>3</w:t>
            </w:r>
          </w:p>
        </w:tc>
        <w:tc>
          <w:tcPr>
            <w:tcW w:w="2890" w:type="dxa"/>
            <w:vAlign w:val="bottom"/>
          </w:tcPr>
          <w:p w:rsidR="00EF1599" w:rsidRPr="00E440E0" w:rsidRDefault="00EF1599" w:rsidP="0090667C">
            <w:r w:rsidRPr="00E440E0">
              <w:t>Nabavka opreme</w:t>
            </w:r>
          </w:p>
        </w:tc>
        <w:tc>
          <w:tcPr>
            <w:tcW w:w="1846" w:type="dxa"/>
            <w:vAlign w:val="bottom"/>
          </w:tcPr>
          <w:p w:rsidR="00EF1599" w:rsidRPr="00E440E0" w:rsidRDefault="00EF1599" w:rsidP="0090667C">
            <w:pPr>
              <w:jc w:val="center"/>
            </w:pPr>
            <w:r w:rsidRPr="00E440E0">
              <w:t>821300</w:t>
            </w:r>
          </w:p>
        </w:tc>
        <w:tc>
          <w:tcPr>
            <w:tcW w:w="1886" w:type="dxa"/>
            <w:vAlign w:val="bottom"/>
          </w:tcPr>
          <w:p w:rsidR="00EF1599" w:rsidRPr="00E440E0" w:rsidRDefault="00EF1599" w:rsidP="0090667C">
            <w:pPr>
              <w:jc w:val="right"/>
            </w:pPr>
            <w:r>
              <w:t>350.000</w:t>
            </w:r>
          </w:p>
        </w:tc>
        <w:tc>
          <w:tcPr>
            <w:tcW w:w="1863" w:type="dxa"/>
            <w:vAlign w:val="bottom"/>
          </w:tcPr>
          <w:p w:rsidR="00EF1599" w:rsidRPr="00E440E0" w:rsidRDefault="00EF1599" w:rsidP="0090667C">
            <w:pPr>
              <w:jc w:val="right"/>
            </w:pPr>
            <w:r>
              <w:t>349.700</w:t>
            </w:r>
          </w:p>
        </w:tc>
      </w:tr>
      <w:tr w:rsidR="00EF1599" w:rsidRPr="00E440E0" w:rsidTr="00C94AAE">
        <w:tc>
          <w:tcPr>
            <w:tcW w:w="803" w:type="dxa"/>
            <w:vAlign w:val="bottom"/>
          </w:tcPr>
          <w:p w:rsidR="00EF1599" w:rsidRPr="00E440E0" w:rsidRDefault="00EF1599" w:rsidP="0090667C">
            <w:pPr>
              <w:jc w:val="center"/>
            </w:pPr>
            <w:r w:rsidRPr="00E440E0">
              <w:t>4</w:t>
            </w:r>
          </w:p>
        </w:tc>
        <w:tc>
          <w:tcPr>
            <w:tcW w:w="2890" w:type="dxa"/>
            <w:vAlign w:val="bottom"/>
          </w:tcPr>
          <w:p w:rsidR="00EF1599" w:rsidRPr="00E440E0" w:rsidRDefault="00EF1599" w:rsidP="0090667C">
            <w:r w:rsidRPr="00E440E0">
              <w:t>Nabavka ostalih stalnih sredstava</w:t>
            </w:r>
          </w:p>
        </w:tc>
        <w:tc>
          <w:tcPr>
            <w:tcW w:w="1846" w:type="dxa"/>
            <w:vAlign w:val="bottom"/>
          </w:tcPr>
          <w:p w:rsidR="00EF1599" w:rsidRPr="00E440E0" w:rsidRDefault="00EF1599" w:rsidP="0090667C">
            <w:pPr>
              <w:jc w:val="center"/>
            </w:pPr>
            <w:r w:rsidRPr="00E440E0">
              <w:t>821400</w:t>
            </w:r>
          </w:p>
        </w:tc>
        <w:tc>
          <w:tcPr>
            <w:tcW w:w="1886" w:type="dxa"/>
            <w:vAlign w:val="bottom"/>
          </w:tcPr>
          <w:p w:rsidR="00EF1599" w:rsidRPr="00E440E0" w:rsidRDefault="00EF1599" w:rsidP="0090667C">
            <w:pPr>
              <w:jc w:val="right"/>
            </w:pPr>
          </w:p>
        </w:tc>
        <w:tc>
          <w:tcPr>
            <w:tcW w:w="1863" w:type="dxa"/>
            <w:vAlign w:val="bottom"/>
          </w:tcPr>
          <w:p w:rsidR="00EF1599" w:rsidRPr="00E440E0" w:rsidRDefault="00EF1599" w:rsidP="0090667C">
            <w:pPr>
              <w:jc w:val="right"/>
            </w:pPr>
          </w:p>
        </w:tc>
      </w:tr>
      <w:tr w:rsidR="00EF1599" w:rsidRPr="00E440E0" w:rsidTr="00C94AAE">
        <w:tc>
          <w:tcPr>
            <w:tcW w:w="803" w:type="dxa"/>
            <w:vAlign w:val="bottom"/>
          </w:tcPr>
          <w:p w:rsidR="00EF1599" w:rsidRPr="00E440E0" w:rsidRDefault="00EF1599" w:rsidP="0090667C">
            <w:pPr>
              <w:jc w:val="center"/>
            </w:pPr>
            <w:r w:rsidRPr="00E440E0">
              <w:t>5</w:t>
            </w:r>
          </w:p>
        </w:tc>
        <w:tc>
          <w:tcPr>
            <w:tcW w:w="2890" w:type="dxa"/>
            <w:vAlign w:val="bottom"/>
          </w:tcPr>
          <w:p w:rsidR="00EF1599" w:rsidRPr="00E440E0" w:rsidRDefault="00EF1599" w:rsidP="0090667C">
            <w:r w:rsidRPr="00E440E0">
              <w:t>Rekonstrukcija i investici</w:t>
            </w:r>
            <w:r>
              <w:t>on</w:t>
            </w:r>
            <w:r w:rsidRPr="00E440E0">
              <w:t>o održavanje</w:t>
            </w:r>
          </w:p>
        </w:tc>
        <w:tc>
          <w:tcPr>
            <w:tcW w:w="1846" w:type="dxa"/>
            <w:vAlign w:val="bottom"/>
          </w:tcPr>
          <w:p w:rsidR="00EF1599" w:rsidRPr="00E440E0" w:rsidRDefault="00EF1599" w:rsidP="0090667C">
            <w:pPr>
              <w:jc w:val="center"/>
            </w:pPr>
            <w:r w:rsidRPr="00E440E0">
              <w:t>821600</w:t>
            </w:r>
          </w:p>
        </w:tc>
        <w:tc>
          <w:tcPr>
            <w:tcW w:w="1886" w:type="dxa"/>
            <w:vAlign w:val="bottom"/>
          </w:tcPr>
          <w:p w:rsidR="00EF1599" w:rsidRPr="00E440E0" w:rsidRDefault="00EF1599" w:rsidP="0090667C">
            <w:pPr>
              <w:jc w:val="right"/>
            </w:pPr>
          </w:p>
        </w:tc>
        <w:tc>
          <w:tcPr>
            <w:tcW w:w="1863" w:type="dxa"/>
            <w:vAlign w:val="bottom"/>
          </w:tcPr>
          <w:p w:rsidR="00EF1599" w:rsidRPr="00E440E0" w:rsidRDefault="00EF1599" w:rsidP="0090667C">
            <w:pPr>
              <w:jc w:val="right"/>
            </w:pPr>
          </w:p>
        </w:tc>
      </w:tr>
      <w:tr w:rsidR="00EF1599" w:rsidRPr="00E440E0" w:rsidTr="00C94AAE">
        <w:tc>
          <w:tcPr>
            <w:tcW w:w="803" w:type="dxa"/>
            <w:vAlign w:val="bottom"/>
          </w:tcPr>
          <w:p w:rsidR="00EF1599" w:rsidRPr="00E440E0" w:rsidRDefault="00EF1599" w:rsidP="0090667C">
            <w:pPr>
              <w:jc w:val="center"/>
              <w:rPr>
                <w:b/>
                <w:bCs/>
              </w:rPr>
            </w:pPr>
            <w:r w:rsidRPr="00E440E0">
              <w:rPr>
                <w:b/>
                <w:bCs/>
              </w:rPr>
              <w:t>III</w:t>
            </w:r>
          </w:p>
        </w:tc>
        <w:tc>
          <w:tcPr>
            <w:tcW w:w="2890" w:type="dxa"/>
            <w:vAlign w:val="bottom"/>
          </w:tcPr>
          <w:p w:rsidR="00EF1599" w:rsidRPr="00E440E0" w:rsidRDefault="00EF1599" w:rsidP="0090667C">
            <w:pPr>
              <w:rPr>
                <w:b/>
                <w:bCs/>
              </w:rPr>
            </w:pPr>
            <w:r w:rsidRPr="00E440E0">
              <w:rPr>
                <w:b/>
                <w:bCs/>
              </w:rPr>
              <w:t>TEKUĆI GRANTOVI</w:t>
            </w:r>
          </w:p>
        </w:tc>
        <w:tc>
          <w:tcPr>
            <w:tcW w:w="1846" w:type="dxa"/>
            <w:vAlign w:val="bottom"/>
          </w:tcPr>
          <w:p w:rsidR="00EF1599" w:rsidRPr="00E440E0" w:rsidRDefault="00EF1599" w:rsidP="0090667C">
            <w:pPr>
              <w:jc w:val="center"/>
              <w:rPr>
                <w:b/>
                <w:bCs/>
              </w:rPr>
            </w:pPr>
            <w:r w:rsidRPr="00E440E0">
              <w:rPr>
                <w:b/>
                <w:bCs/>
              </w:rPr>
              <w:t>614000</w:t>
            </w:r>
          </w:p>
        </w:tc>
        <w:tc>
          <w:tcPr>
            <w:tcW w:w="1886" w:type="dxa"/>
            <w:vAlign w:val="bottom"/>
          </w:tcPr>
          <w:p w:rsidR="00EF1599" w:rsidRPr="00E440E0" w:rsidRDefault="00EF1599" w:rsidP="0090667C">
            <w:pPr>
              <w:jc w:val="right"/>
              <w:rPr>
                <w:b/>
                <w:bCs/>
              </w:rPr>
            </w:pPr>
          </w:p>
        </w:tc>
        <w:tc>
          <w:tcPr>
            <w:tcW w:w="1863" w:type="dxa"/>
            <w:vAlign w:val="bottom"/>
          </w:tcPr>
          <w:p w:rsidR="00EF1599" w:rsidRPr="00E440E0" w:rsidRDefault="00EF1599" w:rsidP="0090667C">
            <w:pPr>
              <w:jc w:val="right"/>
              <w:rPr>
                <w:b/>
                <w:bCs/>
              </w:rPr>
            </w:pPr>
          </w:p>
        </w:tc>
      </w:tr>
      <w:tr w:rsidR="00EF1599" w:rsidRPr="00E440E0" w:rsidTr="00C94AAE">
        <w:tc>
          <w:tcPr>
            <w:tcW w:w="803" w:type="dxa"/>
            <w:vAlign w:val="bottom"/>
          </w:tcPr>
          <w:p w:rsidR="00EF1599" w:rsidRPr="00E440E0" w:rsidRDefault="00EF1599" w:rsidP="0090667C">
            <w:pPr>
              <w:jc w:val="center"/>
              <w:rPr>
                <w:b/>
                <w:bCs/>
              </w:rPr>
            </w:pPr>
            <w:r w:rsidRPr="00E440E0">
              <w:rPr>
                <w:b/>
                <w:bCs/>
              </w:rPr>
              <w:t> </w:t>
            </w:r>
          </w:p>
        </w:tc>
        <w:tc>
          <w:tcPr>
            <w:tcW w:w="2890" w:type="dxa"/>
            <w:vAlign w:val="bottom"/>
          </w:tcPr>
          <w:p w:rsidR="00EF1599" w:rsidRPr="00E440E0" w:rsidRDefault="00EF1599" w:rsidP="0090667C">
            <w:pPr>
              <w:rPr>
                <w:b/>
                <w:bCs/>
              </w:rPr>
            </w:pPr>
            <w:r w:rsidRPr="00E440E0">
              <w:rPr>
                <w:b/>
                <w:bCs/>
              </w:rPr>
              <w:t xml:space="preserve">UKUPNO BUDŽETSKI KORISNIK </w:t>
            </w:r>
          </w:p>
        </w:tc>
        <w:tc>
          <w:tcPr>
            <w:tcW w:w="1846" w:type="dxa"/>
            <w:vAlign w:val="bottom"/>
          </w:tcPr>
          <w:p w:rsidR="00EF1599" w:rsidRPr="00E440E0" w:rsidRDefault="00EF1599" w:rsidP="0090667C">
            <w:pPr>
              <w:rPr>
                <w:b/>
                <w:bCs/>
              </w:rPr>
            </w:pPr>
            <w:r w:rsidRPr="00E440E0">
              <w:rPr>
                <w:b/>
                <w:bCs/>
              </w:rPr>
              <w:t>(I+II+III)</w:t>
            </w:r>
          </w:p>
        </w:tc>
        <w:tc>
          <w:tcPr>
            <w:tcW w:w="1886" w:type="dxa"/>
            <w:vAlign w:val="bottom"/>
          </w:tcPr>
          <w:p w:rsidR="00EF1599" w:rsidRPr="00E440E0" w:rsidRDefault="00EF1599" w:rsidP="0090667C">
            <w:pPr>
              <w:rPr>
                <w:b/>
                <w:bCs/>
              </w:rPr>
            </w:pPr>
            <w:r>
              <w:rPr>
                <w:b/>
                <w:bCs/>
              </w:rPr>
              <w:t xml:space="preserve">                           1.359.000</w:t>
            </w:r>
          </w:p>
        </w:tc>
        <w:tc>
          <w:tcPr>
            <w:tcW w:w="1863" w:type="dxa"/>
            <w:vAlign w:val="bottom"/>
          </w:tcPr>
          <w:p w:rsidR="00EF1599" w:rsidRPr="00E440E0" w:rsidRDefault="00EF1599" w:rsidP="0090667C">
            <w:pPr>
              <w:jc w:val="right"/>
              <w:rPr>
                <w:b/>
                <w:bCs/>
              </w:rPr>
            </w:pPr>
            <w:r>
              <w:rPr>
                <w:b/>
                <w:bCs/>
              </w:rPr>
              <w:t>1.327.122</w:t>
            </w:r>
          </w:p>
        </w:tc>
      </w:tr>
    </w:tbl>
    <w:p w:rsidR="00831D4A" w:rsidRPr="00831D4A" w:rsidRDefault="00831D4A" w:rsidP="00831D4A">
      <w:pPr>
        <w:spacing w:before="360" w:after="240"/>
        <w:jc w:val="both"/>
        <w:rPr>
          <w:sz w:val="22"/>
          <w:szCs w:val="22"/>
        </w:rPr>
      </w:pPr>
      <w:bookmarkStart w:id="111" w:name="_Toc350438649"/>
      <w:bookmarkStart w:id="112" w:name="_Toc381863151"/>
      <w:r w:rsidRPr="00831D4A">
        <w:rPr>
          <w:b/>
          <w:sz w:val="22"/>
          <w:szCs w:val="22"/>
        </w:rPr>
        <w:t>Napomena:</w:t>
      </w:r>
      <w:r w:rsidRPr="00831D4A">
        <w:rPr>
          <w:sz w:val="22"/>
          <w:szCs w:val="22"/>
        </w:rPr>
        <w:t xml:space="preserve"> navedeni podaci su preliminarni s obzirom da je rok za završetak obračunskog razdoblja 1. 3. 2015. godine, kada ćemo imati konačne podatke o ostvarenju proračuna za 2014. godinu.</w:t>
      </w:r>
    </w:p>
    <w:p w:rsidR="00831D4A" w:rsidRDefault="00831D4A" w:rsidP="00831D4A">
      <w:pPr>
        <w:jc w:val="both"/>
        <w:rPr>
          <w:sz w:val="24"/>
          <w:szCs w:val="24"/>
        </w:rPr>
      </w:pPr>
      <w:r w:rsidRPr="00831D4A">
        <w:rPr>
          <w:sz w:val="24"/>
          <w:szCs w:val="24"/>
        </w:rPr>
        <w:t>Očekivana realizacija odobrenog proračuna za 2014. godinu je 1.327.122 KM ili 97,65 %.</w:t>
      </w:r>
    </w:p>
    <w:p w:rsidR="00831D4A" w:rsidRDefault="00831D4A" w:rsidP="00BF3C51">
      <w:pPr>
        <w:rPr>
          <w:sz w:val="24"/>
          <w:szCs w:val="24"/>
        </w:rPr>
      </w:pPr>
    </w:p>
    <w:p w:rsidR="00F92CDA" w:rsidRPr="00BF3C51" w:rsidRDefault="00685F90" w:rsidP="002C6AC4">
      <w:pPr>
        <w:pStyle w:val="Davorka2"/>
      </w:pPr>
      <w:bookmarkStart w:id="113" w:name="_Toc412718722"/>
      <w:r w:rsidRPr="00BF3C51">
        <w:t>MINISTARSTVO</w:t>
      </w:r>
      <w:r w:rsidR="00BF3C51">
        <w:t xml:space="preserve"> </w:t>
      </w:r>
      <w:r w:rsidR="00A5669F">
        <w:t xml:space="preserve"> O</w:t>
      </w:r>
      <w:r w:rsidRPr="00BF3C51">
        <w:t>BRANE</w:t>
      </w:r>
      <w:r w:rsidR="00BF3C51">
        <w:t xml:space="preserve">  </w:t>
      </w:r>
      <w:r w:rsidR="00BF3C51" w:rsidRPr="00BF3C51">
        <w:t>BIH</w:t>
      </w:r>
      <w:bookmarkEnd w:id="113"/>
    </w:p>
    <w:p w:rsidR="00685F90" w:rsidRDefault="00685F90" w:rsidP="008F5199">
      <w:pPr>
        <w:rPr>
          <w:b/>
          <w:sz w:val="24"/>
          <w:szCs w:val="24"/>
        </w:rPr>
      </w:pPr>
    </w:p>
    <w:p w:rsidR="00D1189B" w:rsidRDefault="00D1189B" w:rsidP="001C0586">
      <w:pPr>
        <w:jc w:val="both"/>
        <w:rPr>
          <w:sz w:val="22"/>
          <w:szCs w:val="22"/>
        </w:rPr>
      </w:pPr>
      <w:r w:rsidRPr="008F5199">
        <w:rPr>
          <w:sz w:val="22"/>
          <w:szCs w:val="22"/>
        </w:rPr>
        <w:t xml:space="preserve">NAJVAŽNIJE </w:t>
      </w:r>
      <w:r w:rsidR="008F5199">
        <w:rPr>
          <w:sz w:val="22"/>
          <w:szCs w:val="22"/>
        </w:rPr>
        <w:t xml:space="preserve"> </w:t>
      </w:r>
      <w:r w:rsidRPr="008F5199">
        <w:rPr>
          <w:sz w:val="22"/>
          <w:szCs w:val="22"/>
        </w:rPr>
        <w:t>AKTIVNOSTI</w:t>
      </w:r>
      <w:r w:rsidR="008F5199">
        <w:rPr>
          <w:sz w:val="22"/>
          <w:szCs w:val="22"/>
        </w:rPr>
        <w:t xml:space="preserve"> </w:t>
      </w:r>
      <w:r w:rsidRPr="008F5199">
        <w:rPr>
          <w:sz w:val="22"/>
          <w:szCs w:val="22"/>
        </w:rPr>
        <w:t xml:space="preserve"> I </w:t>
      </w:r>
      <w:r w:rsidR="008F5199">
        <w:rPr>
          <w:sz w:val="22"/>
          <w:szCs w:val="22"/>
        </w:rPr>
        <w:t xml:space="preserve"> </w:t>
      </w:r>
      <w:r w:rsidRPr="008F5199">
        <w:rPr>
          <w:sz w:val="22"/>
          <w:szCs w:val="22"/>
        </w:rPr>
        <w:t>STANJE</w:t>
      </w:r>
      <w:r w:rsidR="008F5199">
        <w:rPr>
          <w:sz w:val="22"/>
          <w:szCs w:val="22"/>
        </w:rPr>
        <w:t xml:space="preserve"> </w:t>
      </w:r>
      <w:r w:rsidRPr="008F5199">
        <w:rPr>
          <w:sz w:val="22"/>
          <w:szCs w:val="22"/>
        </w:rPr>
        <w:t xml:space="preserve"> U</w:t>
      </w:r>
      <w:r w:rsidR="008F5199">
        <w:rPr>
          <w:sz w:val="22"/>
          <w:szCs w:val="22"/>
        </w:rPr>
        <w:t xml:space="preserve"> </w:t>
      </w:r>
      <w:r w:rsidRPr="008F5199">
        <w:rPr>
          <w:sz w:val="22"/>
          <w:szCs w:val="22"/>
        </w:rPr>
        <w:t xml:space="preserve"> OBLASTI</w:t>
      </w:r>
    </w:p>
    <w:p w:rsidR="008F5199" w:rsidRPr="008F5199" w:rsidRDefault="008F5199" w:rsidP="001C0586">
      <w:pPr>
        <w:jc w:val="both"/>
        <w:rPr>
          <w:color w:val="FF6600"/>
          <w:sz w:val="22"/>
          <w:szCs w:val="22"/>
        </w:rPr>
      </w:pPr>
    </w:p>
    <w:p w:rsidR="00D1189B" w:rsidRPr="008F5199" w:rsidRDefault="00D1189B" w:rsidP="003E1EF1">
      <w:pPr>
        <w:pStyle w:val="ListParagraph"/>
        <w:numPr>
          <w:ilvl w:val="0"/>
          <w:numId w:val="116"/>
        </w:numPr>
        <w:jc w:val="both"/>
        <w:rPr>
          <w:sz w:val="24"/>
          <w:szCs w:val="24"/>
          <w:lang w:val="hr-HR"/>
        </w:rPr>
      </w:pPr>
      <w:r w:rsidRPr="008F5199">
        <w:rPr>
          <w:sz w:val="24"/>
          <w:szCs w:val="24"/>
          <w:lang w:val="hr-HR"/>
        </w:rPr>
        <w:t>Nastavak izgradnje sustava</w:t>
      </w:r>
    </w:p>
    <w:p w:rsidR="00D1189B" w:rsidRPr="001C0586" w:rsidRDefault="00D1189B" w:rsidP="001C0586">
      <w:pPr>
        <w:jc w:val="both"/>
        <w:rPr>
          <w:i/>
          <w:sz w:val="24"/>
          <w:szCs w:val="24"/>
        </w:rPr>
      </w:pPr>
      <w:r w:rsidRPr="001C0586">
        <w:rPr>
          <w:i/>
          <w:sz w:val="24"/>
          <w:szCs w:val="24"/>
        </w:rPr>
        <w:t>Implementacija reformskih rješenja iz prethodne reforme u oblasti obrane</w:t>
      </w:r>
    </w:p>
    <w:p w:rsidR="00D1189B" w:rsidRPr="001C0586" w:rsidRDefault="00D1189B" w:rsidP="001C0586">
      <w:pPr>
        <w:jc w:val="both"/>
        <w:rPr>
          <w:sz w:val="24"/>
          <w:szCs w:val="24"/>
        </w:rPr>
      </w:pPr>
      <w:r w:rsidRPr="001C0586">
        <w:rPr>
          <w:sz w:val="24"/>
          <w:szCs w:val="24"/>
        </w:rPr>
        <w:t>Implementacija Sporazuma o konačnom raspolaganju svim pravima i obvezama na pokretnoj imovini koja će i dalje služiti za potrebe obrane i Plana vraćanja ostale pokretne vojne imovine vladama entiteta je u tijeku. S Vladom R</w:t>
      </w:r>
      <w:r w:rsidR="008F5199">
        <w:rPr>
          <w:sz w:val="24"/>
          <w:szCs w:val="24"/>
        </w:rPr>
        <w:t>.</w:t>
      </w:r>
      <w:r w:rsidRPr="001C0586">
        <w:rPr>
          <w:sz w:val="24"/>
          <w:szCs w:val="24"/>
        </w:rPr>
        <w:t xml:space="preserve"> Srpske i Vladom Federacije BiH postignut je dogovor da se proces realizira do polovice 2015. godine.</w:t>
      </w:r>
    </w:p>
    <w:p w:rsidR="00D1189B" w:rsidRPr="001C0586" w:rsidRDefault="00D1189B" w:rsidP="001C0586">
      <w:pPr>
        <w:jc w:val="both"/>
        <w:rPr>
          <w:sz w:val="24"/>
          <w:szCs w:val="24"/>
        </w:rPr>
      </w:pPr>
      <w:r w:rsidRPr="001C0586">
        <w:rPr>
          <w:sz w:val="24"/>
          <w:szCs w:val="24"/>
        </w:rPr>
        <w:t>Trenutačno se u posjedu OS BiH nalazi 36 neperspektivnih lokacija, i to: na prostoru Federacije BiH 25, a na prostoru Republike Srpske 11. Ukupno 13 lokacija je spremno za predaju, i to: na prostoru Federacije BiH 10, a na prostoru Republike Srpske 3. Aktivnosti osiguranja imovine na neperspektivnim lokacijama, koje nisu preuzete, uzrokuju značajno trošenje resursa kojima raspolaže Ministarstvo obrane BiH.</w:t>
      </w:r>
    </w:p>
    <w:p w:rsidR="00D1189B" w:rsidRPr="001C0586" w:rsidRDefault="00D1189B" w:rsidP="001C0586">
      <w:pPr>
        <w:jc w:val="both"/>
        <w:rPr>
          <w:sz w:val="24"/>
          <w:szCs w:val="24"/>
        </w:rPr>
      </w:pPr>
      <w:r w:rsidRPr="001C0586">
        <w:rPr>
          <w:sz w:val="24"/>
          <w:szCs w:val="24"/>
        </w:rPr>
        <w:t>Tijekom 2014. godine nastavljene su aktivnosti na donošenju sporazuma kojim će se precizirati status arhiva, spisa i drugih dokumenata koji će i dalje služiti za potrebe obrane, objedinjen i izmješten registraturni materijal i arhivska građa 1992.-1995. na tri lokacije (Čapljina - vojarna Božan Šimunić, Banja Luka</w:t>
      </w:r>
      <w:r w:rsidR="008F5199">
        <w:rPr>
          <w:sz w:val="24"/>
          <w:szCs w:val="24"/>
        </w:rPr>
        <w:t>-</w:t>
      </w:r>
      <w:r w:rsidRPr="001C0586">
        <w:rPr>
          <w:sz w:val="24"/>
          <w:szCs w:val="24"/>
        </w:rPr>
        <w:t>vojarna</w:t>
      </w:r>
      <w:r w:rsidR="008F5199">
        <w:rPr>
          <w:sz w:val="24"/>
          <w:szCs w:val="24"/>
        </w:rPr>
        <w:t xml:space="preserve"> Kozara i Sarajevo</w:t>
      </w:r>
      <w:r w:rsidRPr="001C0586">
        <w:rPr>
          <w:sz w:val="24"/>
          <w:szCs w:val="24"/>
        </w:rPr>
        <w:t xml:space="preserve">-vojarna Rajlovac). Također je uspostavljen središnji arhivski depo OS BiH u vojarni Rajlovac. </w:t>
      </w:r>
    </w:p>
    <w:p w:rsidR="00D1189B" w:rsidRPr="001C0586" w:rsidRDefault="00D1189B" w:rsidP="001C0586">
      <w:pPr>
        <w:jc w:val="both"/>
        <w:rPr>
          <w:sz w:val="24"/>
          <w:szCs w:val="24"/>
        </w:rPr>
      </w:pPr>
      <w:r w:rsidRPr="001C0586">
        <w:rPr>
          <w:sz w:val="24"/>
          <w:szCs w:val="24"/>
        </w:rPr>
        <w:t>Nastavljene su aktivnosti na rješavanju viškova naoružanja i MiMES-a principom uništavanja i u 2014. godini je uništeno:</w:t>
      </w:r>
    </w:p>
    <w:p w:rsidR="00D1189B" w:rsidRPr="008F5199" w:rsidRDefault="00D1189B" w:rsidP="003E1EF1">
      <w:pPr>
        <w:pStyle w:val="ListParagraph"/>
        <w:numPr>
          <w:ilvl w:val="0"/>
          <w:numId w:val="117"/>
        </w:numPr>
        <w:jc w:val="both"/>
        <w:rPr>
          <w:bCs/>
          <w:color w:val="000000"/>
          <w:sz w:val="24"/>
          <w:szCs w:val="24"/>
        </w:rPr>
      </w:pPr>
      <w:r w:rsidRPr="008F5199">
        <w:rPr>
          <w:bCs/>
          <w:color w:val="000000"/>
          <w:sz w:val="24"/>
          <w:szCs w:val="24"/>
        </w:rPr>
        <w:t>metodom delaboracije i spaljivanja u RzOiU MiMES-a Doboj....788,7 tona</w:t>
      </w:r>
    </w:p>
    <w:p w:rsidR="00D1189B" w:rsidRPr="008F5199" w:rsidRDefault="00D1189B" w:rsidP="003E1EF1">
      <w:pPr>
        <w:pStyle w:val="ListParagraph"/>
        <w:numPr>
          <w:ilvl w:val="0"/>
          <w:numId w:val="117"/>
        </w:numPr>
        <w:jc w:val="both"/>
        <w:rPr>
          <w:bCs/>
          <w:color w:val="000000"/>
          <w:sz w:val="24"/>
          <w:szCs w:val="24"/>
        </w:rPr>
      </w:pPr>
      <w:r w:rsidRPr="008F5199">
        <w:rPr>
          <w:bCs/>
          <w:color w:val="000000"/>
          <w:sz w:val="24"/>
          <w:szCs w:val="24"/>
        </w:rPr>
        <w:t>metodom detonacije i spaljivanja na poligonu Glamoč.................373,4 tona.</w:t>
      </w:r>
    </w:p>
    <w:p w:rsidR="00D1189B" w:rsidRPr="001C0586" w:rsidRDefault="00D1189B" w:rsidP="001C0586">
      <w:pPr>
        <w:jc w:val="both"/>
        <w:rPr>
          <w:sz w:val="24"/>
          <w:szCs w:val="24"/>
        </w:rPr>
      </w:pPr>
      <w:r w:rsidRPr="001C0586">
        <w:rPr>
          <w:sz w:val="24"/>
          <w:szCs w:val="24"/>
        </w:rPr>
        <w:t>U tijeku 2014. godine uništeno je ukupno 1.162,1 tona MiMES-a ili 264,5 tona više u odnosu na 2013. godinu.</w:t>
      </w:r>
    </w:p>
    <w:p w:rsidR="00D1189B" w:rsidRPr="001C0586" w:rsidRDefault="00D1189B" w:rsidP="001C0586">
      <w:pPr>
        <w:jc w:val="both"/>
        <w:rPr>
          <w:sz w:val="24"/>
          <w:szCs w:val="24"/>
        </w:rPr>
      </w:pPr>
      <w:r w:rsidRPr="001C0586">
        <w:rPr>
          <w:sz w:val="24"/>
          <w:szCs w:val="24"/>
        </w:rPr>
        <w:t>Ove aktivnosti su realizirane kroz implementaciju Tehničkog aranžmana za pomoć u uništavanju koji je potpisan između Vijeća ministara BiH i State Departmenta SAD i kroz projekat „EXPLODE“ kojeg implementira „Razvojni program Ujedinjenih naroda u BiH“.</w:t>
      </w:r>
    </w:p>
    <w:p w:rsidR="00D1189B" w:rsidRPr="001C0586" w:rsidRDefault="00D1189B" w:rsidP="001C0586">
      <w:pPr>
        <w:jc w:val="both"/>
        <w:rPr>
          <w:i/>
          <w:sz w:val="24"/>
          <w:szCs w:val="24"/>
        </w:rPr>
      </w:pPr>
      <w:r w:rsidRPr="001C0586">
        <w:rPr>
          <w:i/>
          <w:sz w:val="24"/>
          <w:szCs w:val="24"/>
        </w:rPr>
        <w:t>Doktrinarno-normativno uređenje sustava</w:t>
      </w:r>
    </w:p>
    <w:p w:rsidR="00D1189B" w:rsidRPr="001C0586" w:rsidRDefault="00D1189B" w:rsidP="001C0586">
      <w:pPr>
        <w:jc w:val="both"/>
        <w:rPr>
          <w:sz w:val="24"/>
          <w:szCs w:val="24"/>
        </w:rPr>
      </w:pPr>
      <w:r w:rsidRPr="001C0586">
        <w:rPr>
          <w:sz w:val="24"/>
          <w:szCs w:val="24"/>
        </w:rPr>
        <w:t xml:space="preserve">Nastavljena je daljnja izgradnja sustava u oblasti formalnog uređenja donošenjem više desetina sistemskih dokumenata konceptualnog, normativnog i doktrinarnog karaktera iz svih oblasti rada Ministarstva obrane i Oružanih snaga Bosne i Hercegovine. </w:t>
      </w:r>
    </w:p>
    <w:p w:rsidR="00D1189B" w:rsidRPr="001C0586" w:rsidRDefault="00D1189B" w:rsidP="001C0586">
      <w:pPr>
        <w:jc w:val="both"/>
        <w:rPr>
          <w:sz w:val="24"/>
          <w:szCs w:val="24"/>
        </w:rPr>
      </w:pPr>
      <w:r w:rsidRPr="001C0586">
        <w:rPr>
          <w:sz w:val="24"/>
          <w:szCs w:val="24"/>
        </w:rPr>
        <w:t>Poseban iskorak je napravljen u oblasti logistike, personala, planiranja, pukovskog sustava, financija i upravljanja zračnim prostorom.</w:t>
      </w:r>
    </w:p>
    <w:p w:rsidR="00D1189B" w:rsidRPr="001C0586" w:rsidRDefault="00D1189B" w:rsidP="001C0586">
      <w:pPr>
        <w:jc w:val="both"/>
        <w:rPr>
          <w:sz w:val="24"/>
          <w:szCs w:val="24"/>
        </w:rPr>
      </w:pPr>
      <w:r w:rsidRPr="001C0586">
        <w:rPr>
          <w:sz w:val="24"/>
          <w:szCs w:val="24"/>
        </w:rPr>
        <w:t>Urađena je i u završnoj fazi usvajanja su značajni doktrinarni dokumenti od kojih posebno izdvajamo Strategiju OS BiH i Doktrinu obuke OS BiH.</w:t>
      </w:r>
    </w:p>
    <w:p w:rsidR="00D1189B" w:rsidRPr="001C0586" w:rsidRDefault="00D1189B" w:rsidP="001C0586">
      <w:pPr>
        <w:jc w:val="both"/>
        <w:rPr>
          <w:i/>
          <w:sz w:val="24"/>
          <w:szCs w:val="24"/>
        </w:rPr>
      </w:pPr>
      <w:r w:rsidRPr="001C0586">
        <w:rPr>
          <w:i/>
          <w:sz w:val="24"/>
          <w:szCs w:val="24"/>
        </w:rPr>
        <w:t xml:space="preserve">Aktivnosti na završetku izrade dokumenta „Pregled obrane BiH“ i „Dugoročni plan modernizacije OS BiH“ za razdoblje 2010. - 2020. </w:t>
      </w:r>
    </w:p>
    <w:p w:rsidR="00D1189B" w:rsidRPr="001C0586" w:rsidRDefault="00D1189B" w:rsidP="001C0586">
      <w:pPr>
        <w:jc w:val="both"/>
        <w:rPr>
          <w:sz w:val="24"/>
          <w:szCs w:val="24"/>
        </w:rPr>
      </w:pPr>
      <w:r w:rsidRPr="001C0586">
        <w:rPr>
          <w:sz w:val="24"/>
          <w:szCs w:val="24"/>
        </w:rPr>
        <w:t xml:space="preserve">Radna verzija svih poglavlja dokumenta „Pregled obrane“ i osnovni elementi „Plana modernizacije OS BiH 2011.-2020.“ dostavljeni su Predsjedništvu BiH. U prijedlogu rješenja poglavlja dokumenta „Organizacija OS BiH-2020“ pojavile su se određene dileme, te je radna verzija dokumenta, s mišljenjima i primjedbama, dostavljena Predsjedništvu BiH. </w:t>
      </w:r>
    </w:p>
    <w:p w:rsidR="00D1189B" w:rsidRPr="001C0586" w:rsidRDefault="00D1189B" w:rsidP="001C0586">
      <w:pPr>
        <w:jc w:val="both"/>
        <w:rPr>
          <w:sz w:val="24"/>
          <w:szCs w:val="24"/>
        </w:rPr>
      </w:pPr>
      <w:r w:rsidRPr="001C0586">
        <w:rPr>
          <w:sz w:val="24"/>
          <w:szCs w:val="24"/>
        </w:rPr>
        <w:t>Dileme koje su se pojavile iziskuju konzultacije s institucijama koje su vezane za obrambeni sustav BiH u prvom redu s Predsjedništvom BiH.</w:t>
      </w:r>
    </w:p>
    <w:p w:rsidR="00D1189B" w:rsidRPr="001C0586" w:rsidRDefault="00D1189B" w:rsidP="001C0586">
      <w:pPr>
        <w:jc w:val="both"/>
        <w:rPr>
          <w:sz w:val="24"/>
          <w:szCs w:val="24"/>
        </w:rPr>
      </w:pPr>
      <w:r w:rsidRPr="001C0586">
        <w:rPr>
          <w:sz w:val="24"/>
          <w:szCs w:val="24"/>
        </w:rPr>
        <w:t>Ministarstvo obrane BiH je predložilo održavanje radno-konzultativnog sastanka Ministarstva obrane BiH i Predsjedništva BiH, u cilju definiranja smjernica neophodnih za nastavak aktivnosti na izradi dokumenta.</w:t>
      </w:r>
    </w:p>
    <w:p w:rsidR="00D1189B" w:rsidRPr="008F5199" w:rsidRDefault="00D1189B" w:rsidP="003E1EF1">
      <w:pPr>
        <w:pStyle w:val="ListParagraph"/>
        <w:numPr>
          <w:ilvl w:val="0"/>
          <w:numId w:val="116"/>
        </w:numPr>
        <w:jc w:val="both"/>
        <w:rPr>
          <w:sz w:val="24"/>
          <w:szCs w:val="24"/>
          <w:lang w:val="hr-HR"/>
        </w:rPr>
      </w:pPr>
      <w:r w:rsidRPr="008F5199">
        <w:rPr>
          <w:sz w:val="24"/>
          <w:szCs w:val="24"/>
          <w:lang w:val="hr-HR"/>
        </w:rPr>
        <w:t>Međunarodne aktivnosti</w:t>
      </w:r>
    </w:p>
    <w:p w:rsidR="00D1189B" w:rsidRPr="001C0586" w:rsidRDefault="00D1189B" w:rsidP="001C0586">
      <w:pPr>
        <w:jc w:val="both"/>
        <w:rPr>
          <w:i/>
          <w:sz w:val="24"/>
          <w:szCs w:val="24"/>
        </w:rPr>
      </w:pPr>
      <w:r w:rsidRPr="001C0586">
        <w:rPr>
          <w:i/>
          <w:sz w:val="24"/>
          <w:szCs w:val="24"/>
        </w:rPr>
        <w:t>Aktivnosti pridruživanja NATO-u</w:t>
      </w:r>
    </w:p>
    <w:p w:rsidR="00D1189B" w:rsidRPr="001C0586" w:rsidRDefault="00D1189B" w:rsidP="001C0586">
      <w:pPr>
        <w:jc w:val="both"/>
        <w:rPr>
          <w:sz w:val="24"/>
          <w:szCs w:val="24"/>
        </w:rPr>
      </w:pPr>
      <w:r w:rsidRPr="001C0586">
        <w:rPr>
          <w:sz w:val="24"/>
          <w:szCs w:val="24"/>
        </w:rPr>
        <w:t xml:space="preserve">Aktivnosti u okviru NATO programa Partnerstvo za mir su realizirane u skladu s Procesom planiranja i revizije (PARP), Individualnim partnerskim programom suradnje (IPCP) i Individualnim partnerskim akcijskim planom (IPAP), te bilateralnom, multilateralnom i suradnjom s članicama NATO saveza. </w:t>
      </w:r>
    </w:p>
    <w:p w:rsidR="00D1189B" w:rsidRPr="001C0586" w:rsidRDefault="00D1189B" w:rsidP="001C0586">
      <w:pPr>
        <w:jc w:val="both"/>
        <w:rPr>
          <w:sz w:val="24"/>
          <w:szCs w:val="24"/>
        </w:rPr>
      </w:pPr>
      <w:r w:rsidRPr="001C0586">
        <w:rPr>
          <w:sz w:val="24"/>
          <w:szCs w:val="24"/>
        </w:rPr>
        <w:t>Individualni partnerski program suradnje IPCP između BiH i NATO za 2014. godinu se sastojao od 24 područja suradnje, 103 aktivnosti i 133 događaja od čega je Ministarstvu obrane BiH pripalo 30, Oružanim snagama BiH 102 i Ministarstvu sigurnosti 1 događaj. Od planiranih 133 realizirana su 112 događaja. Razlozi nerealiziranja 21 događaja su otkaz organi</w:t>
      </w:r>
      <w:r w:rsidR="00A5669F">
        <w:rPr>
          <w:sz w:val="24"/>
          <w:szCs w:val="24"/>
        </w:rPr>
        <w:t>zatora ili</w:t>
      </w:r>
      <w:r w:rsidRPr="001C0586">
        <w:rPr>
          <w:sz w:val="24"/>
          <w:szCs w:val="24"/>
        </w:rPr>
        <w:t xml:space="preserve"> problemi proceduralne prirode. Na događajima koji pripadaju MO i OS BiH sudjelovala su 153 sudionika. </w:t>
      </w:r>
    </w:p>
    <w:p w:rsidR="00D1189B" w:rsidRPr="001C0586" w:rsidRDefault="00D1189B" w:rsidP="001C0586">
      <w:pPr>
        <w:jc w:val="both"/>
        <w:rPr>
          <w:sz w:val="24"/>
          <w:szCs w:val="24"/>
        </w:rPr>
      </w:pPr>
      <w:r w:rsidRPr="001C0586">
        <w:rPr>
          <w:sz w:val="24"/>
          <w:szCs w:val="24"/>
        </w:rPr>
        <w:t xml:space="preserve">Nastavljena je aktivna suradnja BiH i NATO-a na razini Individualnog partnerskog akcijskog plana (IPAP), kao jednog od najznačajnijih mehanizama partnerskih odnosa,  pri čemu je MO BiH nadležno za dio koji se odnosi na obrambena pitanja. </w:t>
      </w:r>
    </w:p>
    <w:p w:rsidR="00D1189B" w:rsidRPr="001C0586" w:rsidRDefault="00D1189B" w:rsidP="001C0586">
      <w:pPr>
        <w:jc w:val="both"/>
        <w:rPr>
          <w:sz w:val="24"/>
          <w:szCs w:val="24"/>
        </w:rPr>
      </w:pPr>
      <w:r w:rsidRPr="001C0586">
        <w:rPr>
          <w:sz w:val="24"/>
          <w:szCs w:val="24"/>
        </w:rPr>
        <w:t>Značajna aktivnost bila je izrada i usuglašavanje dokumenta IPAP BiH za razdoblje 2014. -2016. godine s nadležnim autoritetima iz Stožera NATO-a u Bruxellesu. Po okončanju usuglašavanja, dokument je usvojen na Vijeću ministara BiH u ožujku 2014. godine, a potom i na razini NATO-a u rujnu iste godine. Navedenim dokumentom planirani su ciljevi  i aktivnosti za 2014. i 2015. godinu, te obveze ministarstava i drugih BiH institucija involviranih u IPAP proces, kao i vremenski rokovi.</w:t>
      </w:r>
    </w:p>
    <w:p w:rsidR="00D1189B" w:rsidRPr="001C0586" w:rsidRDefault="00D1189B" w:rsidP="001C0586">
      <w:pPr>
        <w:jc w:val="both"/>
        <w:rPr>
          <w:sz w:val="24"/>
          <w:szCs w:val="24"/>
        </w:rPr>
      </w:pPr>
      <w:r w:rsidRPr="001C0586">
        <w:rPr>
          <w:sz w:val="24"/>
          <w:szCs w:val="24"/>
        </w:rPr>
        <w:t>Do ožujka 2015. godine planirana je izrada Procjene implementacije aktivnosti IPAP za 2014. godinu. Nakon toga će o procjeni biti provedene konzultacije s predstavnicima Stožera NATO-a u Bruxellesu. Konačnu procjenu implementacije IPAP aktivnosti će pripremiti NATO Međunarodni stožer.</w:t>
      </w:r>
    </w:p>
    <w:p w:rsidR="00D1189B" w:rsidRPr="001C0586" w:rsidRDefault="00D1189B" w:rsidP="001C0586">
      <w:pPr>
        <w:jc w:val="both"/>
        <w:rPr>
          <w:i/>
          <w:sz w:val="24"/>
          <w:szCs w:val="24"/>
        </w:rPr>
      </w:pPr>
      <w:r w:rsidRPr="001C0586">
        <w:rPr>
          <w:i/>
          <w:sz w:val="24"/>
          <w:szCs w:val="24"/>
        </w:rPr>
        <w:t>Mirovne misije u inozemstvu</w:t>
      </w:r>
    </w:p>
    <w:p w:rsidR="00D1189B" w:rsidRPr="001C0586" w:rsidRDefault="00D1189B" w:rsidP="001C0586">
      <w:pPr>
        <w:jc w:val="both"/>
        <w:rPr>
          <w:sz w:val="24"/>
          <w:szCs w:val="24"/>
        </w:rPr>
      </w:pPr>
      <w:r w:rsidRPr="001C0586">
        <w:rPr>
          <w:sz w:val="24"/>
          <w:szCs w:val="24"/>
        </w:rPr>
        <w:t>U skladu s odlukama Predsjedništva Bosne i Hercegovine Oružane snage BiH su u tijeku 2014. godine sudjelovale u sljedećim mirovnim misijama u inozemstvu:</w:t>
      </w:r>
    </w:p>
    <w:p w:rsidR="00D1189B" w:rsidRPr="008F5199" w:rsidRDefault="00D1189B" w:rsidP="003E1EF1">
      <w:pPr>
        <w:pStyle w:val="ListParagraph"/>
        <w:numPr>
          <w:ilvl w:val="0"/>
          <w:numId w:val="118"/>
        </w:numPr>
        <w:jc w:val="both"/>
        <w:rPr>
          <w:bCs/>
          <w:color w:val="000000"/>
          <w:sz w:val="24"/>
          <w:szCs w:val="24"/>
        </w:rPr>
      </w:pPr>
      <w:r w:rsidRPr="008F5199">
        <w:rPr>
          <w:bCs/>
          <w:color w:val="000000"/>
          <w:sz w:val="24"/>
          <w:szCs w:val="24"/>
        </w:rPr>
        <w:t>organizacijsko-stabilizacijskoj misiji UN-a u Demokratskoj Republici Kongo (MONUSCO), s pet (5) pripadnika - promatrača OS BiH, od kolovoza 2014. godine na razdoblje od jedne godine,</w:t>
      </w:r>
    </w:p>
    <w:p w:rsidR="00D1189B" w:rsidRPr="008F5199" w:rsidRDefault="00D1189B" w:rsidP="003E1EF1">
      <w:pPr>
        <w:pStyle w:val="ListParagraph"/>
        <w:numPr>
          <w:ilvl w:val="0"/>
          <w:numId w:val="118"/>
        </w:numPr>
        <w:jc w:val="both"/>
        <w:rPr>
          <w:bCs/>
          <w:color w:val="000000"/>
          <w:sz w:val="24"/>
          <w:szCs w:val="24"/>
        </w:rPr>
      </w:pPr>
      <w:r w:rsidRPr="008F5199">
        <w:rPr>
          <w:bCs/>
          <w:color w:val="000000"/>
          <w:sz w:val="24"/>
          <w:szCs w:val="24"/>
        </w:rPr>
        <w:t>multidimenzionalnoj integriranoj stabilizacijskoj misiji UN u Republici Mali (MINUSMA), s dva (2) stožerna časnika koja su upućena u rujnu 2014. godine,</w:t>
      </w:r>
    </w:p>
    <w:p w:rsidR="00D1189B" w:rsidRPr="008F5199" w:rsidRDefault="00D1189B" w:rsidP="003E1EF1">
      <w:pPr>
        <w:pStyle w:val="ListParagraph"/>
        <w:numPr>
          <w:ilvl w:val="0"/>
          <w:numId w:val="118"/>
        </w:numPr>
        <w:jc w:val="both"/>
        <w:rPr>
          <w:bCs/>
          <w:color w:val="000000"/>
          <w:sz w:val="24"/>
          <w:szCs w:val="24"/>
        </w:rPr>
      </w:pPr>
      <w:r w:rsidRPr="008F5199">
        <w:rPr>
          <w:bCs/>
          <w:color w:val="000000"/>
          <w:sz w:val="24"/>
          <w:szCs w:val="24"/>
        </w:rPr>
        <w:t>misiji međunarodne sigurnosne pomoći (ISAF) u Islamskoj Republici Af</w:t>
      </w:r>
      <w:r w:rsidR="008F5199" w:rsidRPr="008F5199">
        <w:rPr>
          <w:bCs/>
          <w:color w:val="000000"/>
          <w:sz w:val="24"/>
          <w:szCs w:val="24"/>
        </w:rPr>
        <w:t xml:space="preserve">ganistan, s osam (8) časnika </w:t>
      </w:r>
      <w:r w:rsidRPr="008F5199">
        <w:rPr>
          <w:bCs/>
          <w:color w:val="000000"/>
          <w:sz w:val="24"/>
          <w:szCs w:val="24"/>
        </w:rPr>
        <w:t>u zoni Regionalnog zapovjedništva Sjever u sastavu kontingenta OS</w:t>
      </w:r>
      <w:r w:rsidR="00A5669F">
        <w:rPr>
          <w:bCs/>
          <w:color w:val="000000"/>
          <w:sz w:val="24"/>
          <w:szCs w:val="24"/>
        </w:rPr>
        <w:t xml:space="preserve"> SR Njemačke, s mandatom do 31.12.</w:t>
      </w:r>
      <w:r w:rsidRPr="008F5199">
        <w:rPr>
          <w:bCs/>
          <w:color w:val="000000"/>
          <w:sz w:val="24"/>
          <w:szCs w:val="24"/>
        </w:rPr>
        <w:t>2014. godine,</w:t>
      </w:r>
    </w:p>
    <w:p w:rsidR="00D1189B" w:rsidRPr="008F5199" w:rsidRDefault="00D1189B" w:rsidP="003E1EF1">
      <w:pPr>
        <w:pStyle w:val="ListParagraph"/>
        <w:numPr>
          <w:ilvl w:val="0"/>
          <w:numId w:val="118"/>
        </w:numPr>
        <w:jc w:val="both"/>
        <w:rPr>
          <w:bCs/>
          <w:color w:val="000000"/>
          <w:sz w:val="24"/>
          <w:szCs w:val="24"/>
        </w:rPr>
      </w:pPr>
      <w:r w:rsidRPr="008F5199">
        <w:rPr>
          <w:bCs/>
          <w:color w:val="000000"/>
          <w:sz w:val="24"/>
          <w:szCs w:val="24"/>
        </w:rPr>
        <w:t>operaciji podrške miru Odlučna podrška (Resolute Support Mission) u Islamskoj Republici Afganistan, međunarodnoj vojnoj operaciji pod vodstvom NATO-a, s</w:t>
      </w:r>
      <w:r w:rsidR="008F5199" w:rsidRPr="008F5199">
        <w:rPr>
          <w:bCs/>
          <w:color w:val="000000"/>
          <w:sz w:val="24"/>
          <w:szCs w:val="24"/>
        </w:rPr>
        <w:t xml:space="preserve"> </w:t>
      </w:r>
      <w:r w:rsidRPr="008F5199">
        <w:rPr>
          <w:bCs/>
          <w:color w:val="000000"/>
          <w:sz w:val="24"/>
          <w:szCs w:val="24"/>
        </w:rPr>
        <w:t xml:space="preserve">pješadijskom jedinicom sastava četrdeset pet (45) pripadnika pri kontingentu Oružanih snaga Sjedinjenih Američkih Država u misiji osiguranja baze - Zapovjedništva operacije podrške miru RSM u Kabulu (HQ RSM Kabul), s mandatom dvije rotacije po šest mjeseci od rujna 2014. godine. </w:t>
      </w:r>
    </w:p>
    <w:p w:rsidR="00D1189B" w:rsidRPr="001C0586" w:rsidRDefault="00D1189B" w:rsidP="001C0586">
      <w:pPr>
        <w:jc w:val="both"/>
        <w:rPr>
          <w:sz w:val="24"/>
          <w:szCs w:val="24"/>
        </w:rPr>
      </w:pPr>
      <w:r w:rsidRPr="001C0586">
        <w:rPr>
          <w:sz w:val="24"/>
          <w:szCs w:val="24"/>
        </w:rPr>
        <w:t>Odlukom Predsjedništva BiH u lipnju 2014. godine prekinut je manda</w:t>
      </w:r>
      <w:r w:rsidR="008F5199">
        <w:rPr>
          <w:sz w:val="24"/>
          <w:szCs w:val="24"/>
        </w:rPr>
        <w:t xml:space="preserve">t </w:t>
      </w:r>
      <w:r w:rsidRPr="001C0586">
        <w:rPr>
          <w:sz w:val="24"/>
          <w:szCs w:val="24"/>
        </w:rPr>
        <w:t>pješadijskoj jedinici OS BiH, koja je do tada bila u sastavu Danske borbene grupe u okviru Regionalnog zapovjedništva Jugozapad u Afganistanu, nakon čega je u prosincu upućena nova pješadijska jedinica u misiju Odlučna podrška (Resolute Support Mission).</w:t>
      </w:r>
    </w:p>
    <w:p w:rsidR="00D1189B" w:rsidRPr="001C0586" w:rsidRDefault="00D1189B" w:rsidP="001C0586">
      <w:pPr>
        <w:jc w:val="both"/>
        <w:rPr>
          <w:i/>
          <w:sz w:val="24"/>
          <w:szCs w:val="24"/>
        </w:rPr>
      </w:pPr>
      <w:r w:rsidRPr="001C0586">
        <w:rPr>
          <w:i/>
          <w:sz w:val="24"/>
          <w:szCs w:val="24"/>
        </w:rPr>
        <w:t>Bilateralna suradnja</w:t>
      </w:r>
    </w:p>
    <w:p w:rsidR="00D1189B" w:rsidRPr="001C0586" w:rsidRDefault="00D1189B" w:rsidP="001C0586">
      <w:pPr>
        <w:jc w:val="both"/>
        <w:rPr>
          <w:sz w:val="24"/>
          <w:szCs w:val="24"/>
        </w:rPr>
      </w:pPr>
      <w:r w:rsidRPr="001C0586">
        <w:rPr>
          <w:sz w:val="24"/>
          <w:szCs w:val="24"/>
        </w:rPr>
        <w:t>Bilateralna obrambena suradnja Bosne i Hercegovine se ostvaruje s 30 zemalja.</w:t>
      </w:r>
    </w:p>
    <w:p w:rsidR="00D1189B" w:rsidRPr="001C0586" w:rsidRDefault="00D1189B" w:rsidP="001C0586">
      <w:pPr>
        <w:jc w:val="both"/>
        <w:rPr>
          <w:sz w:val="24"/>
          <w:szCs w:val="24"/>
        </w:rPr>
      </w:pPr>
      <w:r w:rsidRPr="001C0586">
        <w:rPr>
          <w:sz w:val="24"/>
          <w:szCs w:val="24"/>
        </w:rPr>
        <w:t>Za 2014. godinu Ministarstvo obrane BiH je potpisalo Plan/Program bilateralne obrambene suradnje s 15 zemalja: Austrija, Bugarska, Češka, Hrvatska, Danska, Njemačka, Grčka, Italija, Makedonija, Crna Gora, Nizozemska, Norveška, Srbija, Turska i SAD (Vojska vojsci (Mil to Mil)).</w:t>
      </w:r>
    </w:p>
    <w:p w:rsidR="00D1189B" w:rsidRPr="001C0586" w:rsidRDefault="00D1189B" w:rsidP="001C0586">
      <w:pPr>
        <w:jc w:val="both"/>
        <w:rPr>
          <w:sz w:val="24"/>
          <w:szCs w:val="24"/>
        </w:rPr>
      </w:pPr>
      <w:r w:rsidRPr="001C0586">
        <w:rPr>
          <w:sz w:val="24"/>
          <w:szCs w:val="24"/>
        </w:rPr>
        <w:t xml:space="preserve">Bila je pokrenuta aktivnost na pripremi, usuglašavanju i definiranju sadržaja planova za bilateralnu suradnju s još 5 zemalja: Francuska, Rumunjska, Slovenija, Poljska i Švicarska, ali do potpisivanja nije došlo, zbog odustajanja partnerske strane. Bilateralna obrambena suradnja se odvija i sa zemljama na osnovi ponude - prihvaćanja tečajeva, donacija, pomoći u raznim vidovima suradnje, kao što je sa zemljama: Kanada, NR Kina, Malezija, Pakistan, Poljska, Slovačka, Španjolska, Švicarska i Švedska. </w:t>
      </w:r>
    </w:p>
    <w:p w:rsidR="00D1189B" w:rsidRPr="001C0586" w:rsidRDefault="00D1189B" w:rsidP="001C0586">
      <w:pPr>
        <w:jc w:val="both"/>
        <w:rPr>
          <w:i/>
          <w:sz w:val="24"/>
          <w:szCs w:val="24"/>
        </w:rPr>
      </w:pPr>
      <w:r w:rsidRPr="001C0586">
        <w:rPr>
          <w:i/>
          <w:sz w:val="24"/>
          <w:szCs w:val="24"/>
        </w:rPr>
        <w:t xml:space="preserve">Multilateralna suradnja </w:t>
      </w:r>
    </w:p>
    <w:p w:rsidR="00D1189B" w:rsidRPr="001C0586" w:rsidRDefault="00D1189B" w:rsidP="001C0586">
      <w:pPr>
        <w:jc w:val="both"/>
        <w:rPr>
          <w:sz w:val="24"/>
          <w:szCs w:val="24"/>
        </w:rPr>
      </w:pPr>
      <w:r w:rsidRPr="001C0586">
        <w:rPr>
          <w:sz w:val="24"/>
          <w:szCs w:val="24"/>
        </w:rPr>
        <w:t>Ministarstvo o</w:t>
      </w:r>
      <w:r w:rsidR="008F5199">
        <w:rPr>
          <w:sz w:val="24"/>
          <w:szCs w:val="24"/>
        </w:rPr>
        <w:t xml:space="preserve">brane </w:t>
      </w:r>
      <w:r w:rsidRPr="001C0586">
        <w:rPr>
          <w:sz w:val="24"/>
          <w:szCs w:val="24"/>
        </w:rPr>
        <w:t>BiH i OS BiH sudjelovali su u tijeku 2014. godine  u radu i ostvarili suradnju u okviru regionalnih inicijativa:</w:t>
      </w:r>
    </w:p>
    <w:p w:rsidR="00D1189B" w:rsidRPr="008F5199" w:rsidRDefault="00D1189B" w:rsidP="003E1EF1">
      <w:pPr>
        <w:pStyle w:val="ListParagraph"/>
        <w:numPr>
          <w:ilvl w:val="0"/>
          <w:numId w:val="119"/>
        </w:numPr>
        <w:jc w:val="both"/>
        <w:rPr>
          <w:bCs/>
          <w:color w:val="000000"/>
          <w:sz w:val="24"/>
          <w:szCs w:val="24"/>
        </w:rPr>
      </w:pPr>
      <w:r w:rsidRPr="008F5199">
        <w:rPr>
          <w:bCs/>
          <w:color w:val="000000"/>
          <w:sz w:val="24"/>
          <w:szCs w:val="24"/>
        </w:rPr>
        <w:t>Inicijativa ministara obrane zemalja Jugoistočne Europe (SEDM) na četiri (4) događaja;</w:t>
      </w:r>
    </w:p>
    <w:p w:rsidR="00D1189B" w:rsidRPr="008F5199" w:rsidRDefault="00D1189B" w:rsidP="003E1EF1">
      <w:pPr>
        <w:pStyle w:val="ListParagraph"/>
        <w:numPr>
          <w:ilvl w:val="0"/>
          <w:numId w:val="119"/>
        </w:numPr>
        <w:jc w:val="both"/>
        <w:rPr>
          <w:bCs/>
          <w:color w:val="000000"/>
          <w:sz w:val="24"/>
          <w:szCs w:val="24"/>
        </w:rPr>
      </w:pPr>
      <w:r w:rsidRPr="008F5199">
        <w:rPr>
          <w:bCs/>
          <w:color w:val="000000"/>
          <w:sz w:val="24"/>
          <w:szCs w:val="24"/>
        </w:rPr>
        <w:t>Forum za obrambenu suradnju Zapadnog Balkana (SEEC) na dva (2) događaja;</w:t>
      </w:r>
    </w:p>
    <w:p w:rsidR="00D1189B" w:rsidRPr="008F5199" w:rsidRDefault="00D1189B" w:rsidP="003E1EF1">
      <w:pPr>
        <w:pStyle w:val="ListParagraph"/>
        <w:numPr>
          <w:ilvl w:val="0"/>
          <w:numId w:val="119"/>
        </w:numPr>
        <w:jc w:val="both"/>
        <w:rPr>
          <w:bCs/>
          <w:color w:val="000000"/>
          <w:sz w:val="24"/>
          <w:szCs w:val="24"/>
        </w:rPr>
      </w:pPr>
      <w:r w:rsidRPr="008F5199">
        <w:rPr>
          <w:bCs/>
          <w:color w:val="000000"/>
          <w:sz w:val="24"/>
          <w:szCs w:val="24"/>
        </w:rPr>
        <w:t>Američko-jadranska povelja (US – Adriatic Charter - A-5) na devet (9) događaja;</w:t>
      </w:r>
    </w:p>
    <w:p w:rsidR="00D1189B" w:rsidRPr="008F5199" w:rsidRDefault="00D1189B" w:rsidP="003E1EF1">
      <w:pPr>
        <w:pStyle w:val="ListParagraph"/>
        <w:numPr>
          <w:ilvl w:val="0"/>
          <w:numId w:val="119"/>
        </w:numPr>
        <w:jc w:val="both"/>
        <w:rPr>
          <w:bCs/>
          <w:color w:val="000000"/>
          <w:sz w:val="24"/>
          <w:szCs w:val="24"/>
        </w:rPr>
      </w:pPr>
      <w:r w:rsidRPr="008F5199">
        <w:rPr>
          <w:bCs/>
          <w:color w:val="000000"/>
          <w:sz w:val="24"/>
          <w:szCs w:val="24"/>
        </w:rPr>
        <w:t>Konferencija načelnika stožera balkanskih zemalja B-9 na sedam (7) događaja;</w:t>
      </w:r>
    </w:p>
    <w:p w:rsidR="00D1189B" w:rsidRPr="008F5199" w:rsidRDefault="00D1189B" w:rsidP="003E1EF1">
      <w:pPr>
        <w:pStyle w:val="ListParagraph"/>
        <w:numPr>
          <w:ilvl w:val="0"/>
          <w:numId w:val="119"/>
        </w:numPr>
        <w:jc w:val="both"/>
        <w:rPr>
          <w:bCs/>
          <w:color w:val="000000"/>
          <w:sz w:val="24"/>
          <w:szCs w:val="24"/>
        </w:rPr>
      </w:pPr>
      <w:r w:rsidRPr="008F5199">
        <w:rPr>
          <w:bCs/>
          <w:color w:val="000000"/>
          <w:sz w:val="24"/>
          <w:szCs w:val="24"/>
        </w:rPr>
        <w:t>Sveobuhvatni sastanak ministara obrane Jugoistočne Europe i Zapadnog Balkana (CRM) na jednom (1) događaju,</w:t>
      </w:r>
    </w:p>
    <w:p w:rsidR="008F5199" w:rsidRPr="00A5669F" w:rsidRDefault="00D1189B" w:rsidP="003E1EF1">
      <w:pPr>
        <w:pStyle w:val="ListParagraph"/>
        <w:numPr>
          <w:ilvl w:val="0"/>
          <w:numId w:val="119"/>
        </w:numPr>
        <w:jc w:val="both"/>
        <w:rPr>
          <w:bCs/>
          <w:color w:val="000000"/>
          <w:sz w:val="24"/>
          <w:szCs w:val="24"/>
        </w:rPr>
      </w:pPr>
      <w:r w:rsidRPr="008F5199">
        <w:rPr>
          <w:bCs/>
          <w:color w:val="000000"/>
          <w:sz w:val="24"/>
          <w:szCs w:val="24"/>
        </w:rPr>
        <w:t>Centar za sigurnosnu suradnju (Centre for Security Cooperation – RACVIAC) na dvadeset dva (22) događaja.</w:t>
      </w:r>
    </w:p>
    <w:p w:rsidR="00D1189B" w:rsidRPr="008F5199" w:rsidRDefault="00D1189B" w:rsidP="003E1EF1">
      <w:pPr>
        <w:pStyle w:val="ListParagraph"/>
        <w:numPr>
          <w:ilvl w:val="0"/>
          <w:numId w:val="116"/>
        </w:numPr>
        <w:jc w:val="both"/>
        <w:rPr>
          <w:sz w:val="24"/>
          <w:szCs w:val="24"/>
          <w:lang w:val="hr-HR"/>
        </w:rPr>
      </w:pPr>
      <w:r w:rsidRPr="008F5199">
        <w:rPr>
          <w:sz w:val="24"/>
          <w:szCs w:val="24"/>
          <w:lang w:val="hr-HR"/>
        </w:rPr>
        <w:t>Civilno-vojna suradnja</w:t>
      </w:r>
    </w:p>
    <w:p w:rsidR="00D1189B" w:rsidRPr="001C0586" w:rsidRDefault="00D1189B" w:rsidP="001C0586">
      <w:pPr>
        <w:jc w:val="both"/>
        <w:rPr>
          <w:i/>
          <w:sz w:val="24"/>
          <w:szCs w:val="24"/>
        </w:rPr>
      </w:pPr>
      <w:r w:rsidRPr="001C0586">
        <w:rPr>
          <w:i/>
          <w:sz w:val="24"/>
          <w:szCs w:val="24"/>
        </w:rPr>
        <w:t>Pomoć civilnim strukturama vlasti</w:t>
      </w:r>
    </w:p>
    <w:p w:rsidR="00D1189B" w:rsidRPr="001C0586" w:rsidRDefault="00D1189B" w:rsidP="001C0586">
      <w:pPr>
        <w:jc w:val="both"/>
        <w:rPr>
          <w:sz w:val="24"/>
          <w:szCs w:val="24"/>
        </w:rPr>
      </w:pPr>
      <w:r w:rsidRPr="001C0586">
        <w:rPr>
          <w:sz w:val="24"/>
          <w:szCs w:val="24"/>
        </w:rPr>
        <w:t xml:space="preserve">Tijekom 2014. godine realizirane su brojne, efikasne i izuzetno značajne aktivnosti pomoći civilnim strukturama vlasti, na teritoriju BiH kroz: </w:t>
      </w:r>
    </w:p>
    <w:p w:rsidR="00D1189B" w:rsidRPr="008F5199" w:rsidRDefault="00D1189B" w:rsidP="003E1EF1">
      <w:pPr>
        <w:pStyle w:val="ListParagraph"/>
        <w:numPr>
          <w:ilvl w:val="0"/>
          <w:numId w:val="120"/>
        </w:numPr>
        <w:jc w:val="both"/>
        <w:rPr>
          <w:bCs/>
          <w:color w:val="000000"/>
          <w:sz w:val="24"/>
          <w:szCs w:val="24"/>
        </w:rPr>
      </w:pPr>
      <w:r w:rsidRPr="008F5199">
        <w:rPr>
          <w:bCs/>
          <w:color w:val="000000"/>
          <w:sz w:val="24"/>
          <w:szCs w:val="24"/>
        </w:rPr>
        <w:t>p</w:t>
      </w:r>
      <w:r w:rsidR="008F5199" w:rsidRPr="008F5199">
        <w:rPr>
          <w:bCs/>
          <w:color w:val="000000"/>
          <w:sz w:val="24"/>
          <w:szCs w:val="24"/>
        </w:rPr>
        <w:t>omoć</w:t>
      </w:r>
      <w:r w:rsidRPr="008F5199">
        <w:rPr>
          <w:bCs/>
          <w:color w:val="000000"/>
          <w:sz w:val="24"/>
          <w:szCs w:val="24"/>
        </w:rPr>
        <w:t xml:space="preserve"> civilnim vlastima u spašavanju ljudi i materijalnih dobara u sluča</w:t>
      </w:r>
      <w:r w:rsidR="008F5199" w:rsidRPr="008F5199">
        <w:rPr>
          <w:bCs/>
          <w:color w:val="000000"/>
          <w:sz w:val="24"/>
          <w:szCs w:val="24"/>
        </w:rPr>
        <w:t xml:space="preserve">ju prirodnih i </w:t>
      </w:r>
      <w:r w:rsidRPr="008F5199">
        <w:rPr>
          <w:bCs/>
          <w:color w:val="000000"/>
          <w:sz w:val="24"/>
          <w:szCs w:val="24"/>
        </w:rPr>
        <w:t>drugih katastrofa;</w:t>
      </w:r>
    </w:p>
    <w:p w:rsidR="00D1189B" w:rsidRPr="008F5199" w:rsidRDefault="00D1189B" w:rsidP="003E1EF1">
      <w:pPr>
        <w:pStyle w:val="ListParagraph"/>
        <w:numPr>
          <w:ilvl w:val="0"/>
          <w:numId w:val="120"/>
        </w:numPr>
        <w:jc w:val="both"/>
        <w:rPr>
          <w:bCs/>
          <w:color w:val="000000"/>
          <w:sz w:val="24"/>
          <w:szCs w:val="24"/>
        </w:rPr>
      </w:pPr>
      <w:r w:rsidRPr="008F5199">
        <w:rPr>
          <w:bCs/>
          <w:color w:val="000000"/>
          <w:sz w:val="24"/>
          <w:szCs w:val="24"/>
        </w:rPr>
        <w:t>razminiranje;</w:t>
      </w:r>
    </w:p>
    <w:p w:rsidR="00D1189B" w:rsidRPr="008F5199" w:rsidRDefault="00D1189B" w:rsidP="003E1EF1">
      <w:pPr>
        <w:pStyle w:val="ListParagraph"/>
        <w:numPr>
          <w:ilvl w:val="0"/>
          <w:numId w:val="120"/>
        </w:numPr>
        <w:jc w:val="both"/>
        <w:rPr>
          <w:bCs/>
          <w:color w:val="000000"/>
          <w:sz w:val="24"/>
          <w:szCs w:val="24"/>
        </w:rPr>
      </w:pPr>
      <w:r w:rsidRPr="008F5199">
        <w:rPr>
          <w:bCs/>
          <w:color w:val="000000"/>
          <w:sz w:val="24"/>
          <w:szCs w:val="24"/>
        </w:rPr>
        <w:t xml:space="preserve">medicinska evakuacija (MEDEVAC) i druge aktivnosti spašavanja i pomoći zračnih snaga OS BiH; </w:t>
      </w:r>
    </w:p>
    <w:p w:rsidR="00D1189B" w:rsidRPr="008F5199" w:rsidRDefault="00D1189B" w:rsidP="003E1EF1">
      <w:pPr>
        <w:pStyle w:val="ListParagraph"/>
        <w:numPr>
          <w:ilvl w:val="0"/>
          <w:numId w:val="120"/>
        </w:numPr>
        <w:jc w:val="both"/>
        <w:rPr>
          <w:bCs/>
          <w:color w:val="000000"/>
          <w:sz w:val="24"/>
          <w:szCs w:val="24"/>
        </w:rPr>
      </w:pPr>
      <w:r w:rsidRPr="008F5199">
        <w:rPr>
          <w:bCs/>
          <w:color w:val="000000"/>
          <w:sz w:val="24"/>
          <w:szCs w:val="24"/>
        </w:rPr>
        <w:t>ostala pomoć civilnim tijelima vlasti u Bosni i Hercegovini;</w:t>
      </w:r>
    </w:p>
    <w:p w:rsidR="00D1189B" w:rsidRPr="008F5199" w:rsidRDefault="00D1189B" w:rsidP="003E1EF1">
      <w:pPr>
        <w:pStyle w:val="ListParagraph"/>
        <w:numPr>
          <w:ilvl w:val="0"/>
          <w:numId w:val="120"/>
        </w:numPr>
        <w:jc w:val="both"/>
        <w:rPr>
          <w:bCs/>
          <w:color w:val="000000"/>
          <w:sz w:val="24"/>
          <w:szCs w:val="24"/>
        </w:rPr>
      </w:pPr>
      <w:r w:rsidRPr="008F5199">
        <w:rPr>
          <w:bCs/>
          <w:color w:val="000000"/>
          <w:sz w:val="24"/>
          <w:szCs w:val="24"/>
        </w:rPr>
        <w:t>opća civilno-vojna suradnja (NVO, udruženja građana, sportskim društvima itd.).</w:t>
      </w:r>
    </w:p>
    <w:p w:rsidR="00D1189B" w:rsidRPr="001C0586" w:rsidRDefault="00D1189B" w:rsidP="001C0586">
      <w:pPr>
        <w:jc w:val="both"/>
        <w:rPr>
          <w:sz w:val="24"/>
          <w:szCs w:val="24"/>
        </w:rPr>
      </w:pPr>
      <w:r w:rsidRPr="001C0586">
        <w:rPr>
          <w:sz w:val="24"/>
          <w:szCs w:val="24"/>
        </w:rPr>
        <w:t>U tijeku prirodne katastrofe izazvane poplavama na slivu rijeka Bosne i Save pripadnici OS BiH su aktivno i pravovremeno sudjelovali u aktivnostima:</w:t>
      </w:r>
    </w:p>
    <w:p w:rsidR="00D1189B" w:rsidRPr="008F5199" w:rsidRDefault="00D1189B" w:rsidP="003E1EF1">
      <w:pPr>
        <w:pStyle w:val="ListParagraph"/>
        <w:numPr>
          <w:ilvl w:val="0"/>
          <w:numId w:val="121"/>
        </w:numPr>
        <w:jc w:val="both"/>
        <w:rPr>
          <w:bCs/>
          <w:color w:val="000000"/>
          <w:sz w:val="24"/>
          <w:szCs w:val="24"/>
        </w:rPr>
      </w:pPr>
      <w:r w:rsidRPr="008F5199">
        <w:rPr>
          <w:bCs/>
          <w:color w:val="000000"/>
          <w:sz w:val="24"/>
          <w:szCs w:val="24"/>
        </w:rPr>
        <w:t>borbe protiv poplava, uključujući i zaštitu vlastitih lokacija,</w:t>
      </w:r>
    </w:p>
    <w:p w:rsidR="00D1189B" w:rsidRPr="008F5199" w:rsidRDefault="00D1189B" w:rsidP="003E1EF1">
      <w:pPr>
        <w:pStyle w:val="ListParagraph"/>
        <w:numPr>
          <w:ilvl w:val="0"/>
          <w:numId w:val="121"/>
        </w:numPr>
        <w:jc w:val="both"/>
        <w:rPr>
          <w:bCs/>
          <w:color w:val="000000"/>
          <w:sz w:val="24"/>
          <w:szCs w:val="24"/>
        </w:rPr>
      </w:pPr>
      <w:r w:rsidRPr="008F5199">
        <w:rPr>
          <w:bCs/>
          <w:color w:val="000000"/>
          <w:sz w:val="24"/>
          <w:szCs w:val="24"/>
        </w:rPr>
        <w:t xml:space="preserve">spašavanja civilnog stanovništva iz poplavljenih lokacija i klizišta, </w:t>
      </w:r>
    </w:p>
    <w:p w:rsidR="00D1189B" w:rsidRPr="008F5199" w:rsidRDefault="00D1189B" w:rsidP="003E1EF1">
      <w:pPr>
        <w:pStyle w:val="ListParagraph"/>
        <w:numPr>
          <w:ilvl w:val="0"/>
          <w:numId w:val="121"/>
        </w:numPr>
        <w:jc w:val="both"/>
        <w:rPr>
          <w:bCs/>
          <w:color w:val="000000"/>
          <w:sz w:val="24"/>
          <w:szCs w:val="24"/>
        </w:rPr>
      </w:pPr>
      <w:r w:rsidRPr="008F5199">
        <w:rPr>
          <w:bCs/>
          <w:color w:val="000000"/>
          <w:sz w:val="24"/>
          <w:szCs w:val="24"/>
        </w:rPr>
        <w:t xml:space="preserve">evakuacije ugroženog stanovništva, </w:t>
      </w:r>
    </w:p>
    <w:p w:rsidR="00D1189B" w:rsidRPr="008F5199" w:rsidRDefault="00D1189B" w:rsidP="003E1EF1">
      <w:pPr>
        <w:pStyle w:val="ListParagraph"/>
        <w:numPr>
          <w:ilvl w:val="0"/>
          <w:numId w:val="121"/>
        </w:numPr>
        <w:jc w:val="both"/>
        <w:rPr>
          <w:bCs/>
          <w:color w:val="000000"/>
          <w:sz w:val="24"/>
          <w:szCs w:val="24"/>
        </w:rPr>
      </w:pPr>
      <w:r w:rsidRPr="008F5199">
        <w:rPr>
          <w:bCs/>
          <w:color w:val="000000"/>
          <w:sz w:val="24"/>
          <w:szCs w:val="24"/>
        </w:rPr>
        <w:t>distribucija hrane, lijekova i humanitarne pomoći,</w:t>
      </w:r>
    </w:p>
    <w:p w:rsidR="00D1189B" w:rsidRPr="008F5199" w:rsidRDefault="00D1189B" w:rsidP="003E1EF1">
      <w:pPr>
        <w:pStyle w:val="ListParagraph"/>
        <w:numPr>
          <w:ilvl w:val="0"/>
          <w:numId w:val="121"/>
        </w:numPr>
        <w:jc w:val="both"/>
        <w:rPr>
          <w:bCs/>
          <w:color w:val="000000"/>
          <w:sz w:val="24"/>
          <w:szCs w:val="24"/>
        </w:rPr>
      </w:pPr>
      <w:r w:rsidRPr="008F5199">
        <w:rPr>
          <w:bCs/>
          <w:color w:val="000000"/>
          <w:sz w:val="24"/>
          <w:szCs w:val="24"/>
        </w:rPr>
        <w:t xml:space="preserve">zbrinjavanja ugroženog stanovništva u </w:t>
      </w:r>
      <w:r w:rsidRPr="008F5199">
        <w:rPr>
          <w:sz w:val="24"/>
          <w:szCs w:val="24"/>
        </w:rPr>
        <w:t xml:space="preserve">vojarnama </w:t>
      </w:r>
      <w:r w:rsidRPr="008F5199">
        <w:rPr>
          <w:bCs/>
          <w:color w:val="000000"/>
          <w:sz w:val="24"/>
          <w:szCs w:val="24"/>
        </w:rPr>
        <w:t xml:space="preserve">OS BiH, te </w:t>
      </w:r>
    </w:p>
    <w:p w:rsidR="00D1189B" w:rsidRPr="008F5199" w:rsidRDefault="00D1189B" w:rsidP="003E1EF1">
      <w:pPr>
        <w:pStyle w:val="ListParagraph"/>
        <w:numPr>
          <w:ilvl w:val="0"/>
          <w:numId w:val="121"/>
        </w:numPr>
        <w:jc w:val="both"/>
        <w:rPr>
          <w:bCs/>
          <w:color w:val="000000"/>
          <w:sz w:val="24"/>
          <w:szCs w:val="24"/>
        </w:rPr>
      </w:pPr>
      <w:r w:rsidRPr="008F5199">
        <w:rPr>
          <w:bCs/>
          <w:color w:val="000000"/>
          <w:sz w:val="24"/>
          <w:szCs w:val="24"/>
        </w:rPr>
        <w:t>aktivnostima u otklanjanju posljedica poplava.</w:t>
      </w:r>
    </w:p>
    <w:p w:rsidR="00D1189B" w:rsidRPr="001C0586" w:rsidRDefault="00D1189B" w:rsidP="001C0586">
      <w:pPr>
        <w:jc w:val="both"/>
        <w:rPr>
          <w:sz w:val="24"/>
          <w:szCs w:val="24"/>
        </w:rPr>
      </w:pPr>
      <w:r w:rsidRPr="001C0586">
        <w:rPr>
          <w:sz w:val="24"/>
          <w:szCs w:val="24"/>
        </w:rPr>
        <w:t>Oružane snage su uspješno odgovorile u tijeku poplava na preko 200 zahtjeva civilnih struktura vlasti koordiniranih od strane Ministarstva sigurnosti BiH, suglasno odlukama Predsjedništva BiH. Pripadnici OS BiH su demonstrirali veoma visoku razinu stručnosti i uvježbanosti te izuzetnu posvećenost, odgovornost i elan u izvršavanju postavljenih zadataka. Za ovaj doprinos ostvaren u teškim uvjetima elementarne nepogode dodijeljena su brojna priznanja pripadnicima OS BiH od strane lokalnih zajednica i tijela vlasti u BiH, međunarodnih struktura u Bosni i Hercegovini koje su sudjelovale u pomoći ugroženom stanovništvu te samih građana izloženih katastrofi.</w:t>
      </w:r>
    </w:p>
    <w:p w:rsidR="00D1189B" w:rsidRPr="001C0586" w:rsidRDefault="00D1189B" w:rsidP="001C0586">
      <w:pPr>
        <w:jc w:val="both"/>
        <w:rPr>
          <w:sz w:val="24"/>
          <w:szCs w:val="24"/>
        </w:rPr>
      </w:pPr>
      <w:r w:rsidRPr="001C0586">
        <w:rPr>
          <w:sz w:val="24"/>
          <w:szCs w:val="24"/>
        </w:rPr>
        <w:t xml:space="preserve">Aktivnosti su realizirane u neprekidnom 24 satnom ciklusu za vrijeme katastrofe, uz enormno angažiranje tehnike i ostalih resursa OS BiH. Sveukupni neposredni troškovi angažiranja resursa OS BiH za vrijeme elementarne nepogode - poplava u razdoblju svibanj - lipanj 2014. godine iznosili su: 1,166,088,97 KM, uz značajne troškove održavanja materijalno- tehničkih sredstava. </w:t>
      </w:r>
    </w:p>
    <w:p w:rsidR="00D1189B" w:rsidRPr="001C0586" w:rsidRDefault="00D1189B" w:rsidP="001C0586">
      <w:pPr>
        <w:jc w:val="both"/>
        <w:rPr>
          <w:sz w:val="24"/>
          <w:szCs w:val="24"/>
        </w:rPr>
      </w:pPr>
      <w:r w:rsidRPr="001C0586">
        <w:rPr>
          <w:sz w:val="24"/>
          <w:szCs w:val="24"/>
        </w:rPr>
        <w:t>Tijekom 2014. godine, za potrebe MEDEVAC-a i druge potrebe (osim pružanja pomoći tijekom poplava), izvršeno je oko 44 sati naleta helikopterima. Utrošeno je oko 21500 litara goriva GM-1 i utrošeno MS i resursa u vrijednosti oko 95.930,50 KM.</w:t>
      </w:r>
    </w:p>
    <w:p w:rsidR="00D1189B" w:rsidRPr="001C0586" w:rsidRDefault="00D1189B" w:rsidP="001C0586">
      <w:pPr>
        <w:jc w:val="both"/>
        <w:rPr>
          <w:sz w:val="24"/>
          <w:szCs w:val="24"/>
        </w:rPr>
      </w:pPr>
      <w:r w:rsidRPr="001C0586">
        <w:rPr>
          <w:sz w:val="24"/>
          <w:szCs w:val="24"/>
        </w:rPr>
        <w:t xml:space="preserve">U 2014. godini civilne strukture vlasti BiH podnijele su 1038 zahtjeva OS BiH za pružanje raznih oblika pomoći (povećanje od 46% u odnosu na prethodnu godinu) od čega je odobreno i realizirano 739 aktivnosti (povećanje od 49% u odnosu na prethodnu godinu) na cijelom teritoriju Bosne i Hercegovine. </w:t>
      </w:r>
    </w:p>
    <w:p w:rsidR="00D1189B" w:rsidRPr="001C0586" w:rsidRDefault="00D1189B" w:rsidP="001C0586">
      <w:pPr>
        <w:jc w:val="both"/>
        <w:rPr>
          <w:i/>
          <w:sz w:val="24"/>
          <w:szCs w:val="24"/>
        </w:rPr>
      </w:pPr>
      <w:r w:rsidRPr="001C0586">
        <w:rPr>
          <w:i/>
          <w:sz w:val="24"/>
          <w:szCs w:val="24"/>
        </w:rPr>
        <w:t>Razminiranje</w:t>
      </w:r>
    </w:p>
    <w:p w:rsidR="00D1189B" w:rsidRPr="001C0586" w:rsidRDefault="00D1189B" w:rsidP="001C0586">
      <w:pPr>
        <w:jc w:val="both"/>
        <w:rPr>
          <w:sz w:val="24"/>
          <w:szCs w:val="24"/>
        </w:rPr>
      </w:pPr>
      <w:r w:rsidRPr="001C0586">
        <w:rPr>
          <w:sz w:val="24"/>
          <w:szCs w:val="24"/>
        </w:rPr>
        <w:t>Tijekom 2014. godine OS BiH su raz</w:t>
      </w:r>
      <w:r w:rsidR="008F5199">
        <w:rPr>
          <w:sz w:val="24"/>
          <w:szCs w:val="24"/>
        </w:rPr>
        <w:t xml:space="preserve">minirale ukupno </w:t>
      </w:r>
      <w:r w:rsidRPr="001C0586">
        <w:rPr>
          <w:sz w:val="24"/>
          <w:szCs w:val="24"/>
        </w:rPr>
        <w:t>3.576.318 m² ili 95,2 % od ukupnog godišnjeg plana protuminskih akcija za 2014. godinu, što je za 1.386.212 m² ili 63,29% više u odnosu na 2013. godinu (u 2013. godini razminirano je ukupno 2.190.106. m²).</w:t>
      </w:r>
    </w:p>
    <w:p w:rsidR="00D1189B" w:rsidRPr="001C0586" w:rsidRDefault="00D1189B" w:rsidP="001C0586">
      <w:pPr>
        <w:jc w:val="both"/>
        <w:rPr>
          <w:sz w:val="24"/>
          <w:szCs w:val="24"/>
        </w:rPr>
      </w:pPr>
      <w:r w:rsidRPr="001C0586">
        <w:rPr>
          <w:sz w:val="24"/>
          <w:szCs w:val="24"/>
        </w:rPr>
        <w:t xml:space="preserve">Angažiranje resursa za razminiranje Oružanih snaga BiH izvršeno je ukupno 69 projekata razminiranja, od čega u FBiH 45, RS 21 i Brčko Distriktu 3, a pronađeno je i uništeno ukupno 554 protupješadijske mine, 3 protutenkovske mine i 1307 komada NUS-a. </w:t>
      </w:r>
    </w:p>
    <w:p w:rsidR="00D1189B" w:rsidRPr="001C0586" w:rsidRDefault="00D1189B" w:rsidP="001C0586">
      <w:pPr>
        <w:jc w:val="both"/>
        <w:rPr>
          <w:sz w:val="24"/>
          <w:szCs w:val="24"/>
        </w:rPr>
      </w:pPr>
      <w:r w:rsidRPr="001C0586">
        <w:rPr>
          <w:sz w:val="24"/>
          <w:szCs w:val="24"/>
        </w:rPr>
        <w:t xml:space="preserve">Treba napomenuti da su rezultati ostvareni u okolnostima poplava na mnogim radilištima i angažiranja na izvanrednim zadacima. </w:t>
      </w:r>
    </w:p>
    <w:p w:rsidR="00D1189B" w:rsidRPr="008F5199" w:rsidRDefault="00D1189B" w:rsidP="003E1EF1">
      <w:pPr>
        <w:pStyle w:val="ListParagraph"/>
        <w:numPr>
          <w:ilvl w:val="0"/>
          <w:numId w:val="116"/>
        </w:numPr>
        <w:jc w:val="both"/>
        <w:rPr>
          <w:sz w:val="24"/>
          <w:szCs w:val="24"/>
        </w:rPr>
      </w:pPr>
      <w:r w:rsidRPr="008F5199">
        <w:rPr>
          <w:sz w:val="24"/>
          <w:szCs w:val="24"/>
        </w:rPr>
        <w:t xml:space="preserve">Obuka i certificiranje </w:t>
      </w:r>
    </w:p>
    <w:p w:rsidR="00D1189B" w:rsidRPr="001C0586" w:rsidRDefault="00D1189B" w:rsidP="001C0586">
      <w:pPr>
        <w:jc w:val="both"/>
        <w:rPr>
          <w:sz w:val="24"/>
          <w:szCs w:val="24"/>
        </w:rPr>
      </w:pPr>
      <w:r w:rsidRPr="001C0586">
        <w:rPr>
          <w:sz w:val="24"/>
          <w:szCs w:val="24"/>
        </w:rPr>
        <w:t>Glavni ciljevi Godišnjeg plana obuke pripadnika i jedinica OS BiH za 2014. godinu su realizirani i pored izuzetno teških uvjeta.</w:t>
      </w:r>
    </w:p>
    <w:p w:rsidR="00D1189B" w:rsidRPr="001C0586" w:rsidRDefault="00D1189B" w:rsidP="001C0586">
      <w:pPr>
        <w:jc w:val="both"/>
        <w:rPr>
          <w:sz w:val="24"/>
          <w:szCs w:val="24"/>
        </w:rPr>
      </w:pPr>
      <w:r w:rsidRPr="001C0586">
        <w:rPr>
          <w:sz w:val="24"/>
          <w:szCs w:val="24"/>
        </w:rPr>
        <w:t>U 2014. godini kroz NEL-2 su ocijenjene dvije jedinice, (1.četa/ 1.pb./ 6pbr i EOD vod/ br.Tp OS BiH). Konačna ocjena borbene spremnosti, koju su potvrdili i predstavnici NATO-a</w:t>
      </w:r>
      <w:r w:rsidR="008F5199">
        <w:rPr>
          <w:sz w:val="24"/>
          <w:szCs w:val="24"/>
        </w:rPr>
        <w:t xml:space="preserve">, </w:t>
      </w:r>
      <w:r w:rsidRPr="001C0586">
        <w:rPr>
          <w:sz w:val="24"/>
          <w:szCs w:val="24"/>
        </w:rPr>
        <w:t xml:space="preserve">za deklarirane jedinice OS BiH je da su navedene jedinice „borbeno spremne“ (COMBAT READY) što je po NATO/CREVAL (Combat Readiness Evaluation) standardima završna ocjena u konceptu OCC E&amp;F i kao takva svrstava ih ravnopravno među ostale NATO jedinice saveznika spremne za sudjelovanje u budućim NATO vođenim misijama. Također je kroz SEL-1 otpočelo ocjenjivanje 1.čete/1.pb/4.pbr. OS BiH. </w:t>
      </w:r>
    </w:p>
    <w:p w:rsidR="00D1189B" w:rsidRPr="001C0586" w:rsidRDefault="00D1189B" w:rsidP="001C0586">
      <w:pPr>
        <w:jc w:val="both"/>
        <w:rPr>
          <w:sz w:val="24"/>
          <w:szCs w:val="24"/>
        </w:rPr>
      </w:pPr>
      <w:r w:rsidRPr="001C0586">
        <w:rPr>
          <w:sz w:val="24"/>
          <w:szCs w:val="24"/>
        </w:rPr>
        <w:t>Od ukupno planiranih 1303 pripadnika MO BiH i OS BiH na razne oblike edukacije upućeno je 1215 pripadnika na 425 događaja što procentualno izraženo iz</w:t>
      </w:r>
      <w:r w:rsidR="008F5199">
        <w:rPr>
          <w:sz w:val="24"/>
          <w:szCs w:val="24"/>
        </w:rPr>
        <w:t xml:space="preserve">nosi od 93,24% </w:t>
      </w:r>
      <w:r w:rsidRPr="001C0586">
        <w:rPr>
          <w:sz w:val="24"/>
          <w:szCs w:val="24"/>
        </w:rPr>
        <w:t>u odnosu na planirano. Od upućenog broja 344 su pripadnici MO BiH (od čega je 130 žena) ili 28,31%, a 871 je djelatna vojna osoba (od čega 32 žene) ili 71,68%. Odgođeno je 15 aktivnosti od strane orga</w:t>
      </w:r>
      <w:r w:rsidR="00BF3920">
        <w:rPr>
          <w:sz w:val="24"/>
          <w:szCs w:val="24"/>
        </w:rPr>
        <w:t>nizatora i jedna aktivnost zbog</w:t>
      </w:r>
      <w:r w:rsidRPr="001C0586">
        <w:rPr>
          <w:sz w:val="24"/>
          <w:szCs w:val="24"/>
        </w:rPr>
        <w:t xml:space="preserve"> problema vezanog za osiguranje vize.</w:t>
      </w:r>
    </w:p>
    <w:p w:rsidR="00D1189B" w:rsidRPr="001C0586" w:rsidRDefault="00D1189B" w:rsidP="001C0586">
      <w:pPr>
        <w:jc w:val="both"/>
        <w:rPr>
          <w:sz w:val="24"/>
          <w:szCs w:val="24"/>
        </w:rPr>
      </w:pPr>
      <w:r w:rsidRPr="001C0586">
        <w:rPr>
          <w:sz w:val="24"/>
          <w:szCs w:val="24"/>
        </w:rPr>
        <w:t xml:space="preserve">Obukom u zemlji obuhvaćeno je 515 pripadnika, a obukom u inozemstvu 700 pripadnika MO i OS BiH. </w:t>
      </w:r>
    </w:p>
    <w:p w:rsidR="00D1189B" w:rsidRPr="001C0586" w:rsidRDefault="00D1189B" w:rsidP="001C0586">
      <w:pPr>
        <w:jc w:val="both"/>
        <w:rPr>
          <w:sz w:val="24"/>
          <w:szCs w:val="24"/>
        </w:rPr>
      </w:pPr>
      <w:r w:rsidRPr="001C0586">
        <w:rPr>
          <w:sz w:val="24"/>
          <w:szCs w:val="24"/>
        </w:rPr>
        <w:t>Uspostavljena je i realizirana obuka prve generacije časnika (osnovnu časničku obuku je završilo 29 kandidata, od toga 2 kandidatkinje) za prijem u OS BiH iz građanstva nakon završenog fakulteta i 11 mjesečne obuke u OS BiH. Ova aktivnost realizirana je u formi pilot- projekta kao polazište za daljnji razvoj ovog koncepta obuke u procesu prijema mladih časnika.</w:t>
      </w:r>
    </w:p>
    <w:p w:rsidR="00D1189B" w:rsidRPr="001C0586" w:rsidRDefault="00D1189B" w:rsidP="001C0586">
      <w:pPr>
        <w:jc w:val="both"/>
        <w:rPr>
          <w:sz w:val="24"/>
          <w:szCs w:val="24"/>
        </w:rPr>
      </w:pPr>
      <w:r w:rsidRPr="001C0586">
        <w:rPr>
          <w:sz w:val="24"/>
          <w:szCs w:val="24"/>
        </w:rPr>
        <w:t>U veoma kompleksnim uvjetima poplava vrlo uspješno je izvedena združena vježba pripadnika OS BiH, EUFOR-a, kadeta Oružanih snaga SAD i civilnih struktura na terenu s konkretnim doprinosom u otklanjanju posljedica poplava i pomoći civilnom stanovništvu. Vježba je planirana kao zajednička vojna vježba ali je, zbog potreba spašavanja ljudi i materijalnih dobara, veoma uspješno i u kratkom roku isplanirana i efikasno provedena kao vježba u stvarnim uvjetima.</w:t>
      </w:r>
    </w:p>
    <w:p w:rsidR="00D1189B" w:rsidRPr="001C0586" w:rsidRDefault="00D1189B" w:rsidP="001C0586">
      <w:pPr>
        <w:jc w:val="both"/>
        <w:rPr>
          <w:sz w:val="24"/>
          <w:szCs w:val="24"/>
        </w:rPr>
      </w:pPr>
      <w:r w:rsidRPr="001C0586">
        <w:rPr>
          <w:sz w:val="24"/>
          <w:szCs w:val="24"/>
        </w:rPr>
        <w:t>Planirane su i realizirane aktivnosti obuke i vježbi združenih civilno-vojnih struktura u oblasti civilno-vojne suradnje.</w:t>
      </w:r>
    </w:p>
    <w:p w:rsidR="00D1189B" w:rsidRPr="00BF3920" w:rsidRDefault="00D1189B" w:rsidP="003E1EF1">
      <w:pPr>
        <w:pStyle w:val="ListParagraph"/>
        <w:numPr>
          <w:ilvl w:val="0"/>
          <w:numId w:val="116"/>
        </w:numPr>
        <w:jc w:val="both"/>
        <w:rPr>
          <w:sz w:val="24"/>
          <w:szCs w:val="24"/>
          <w:lang w:val="hr-HR"/>
        </w:rPr>
      </w:pPr>
      <w:r w:rsidRPr="00BF3920">
        <w:rPr>
          <w:sz w:val="24"/>
          <w:szCs w:val="24"/>
          <w:lang w:val="hr-HR"/>
        </w:rPr>
        <w:t>Funkcionalni sustavi</w:t>
      </w:r>
    </w:p>
    <w:p w:rsidR="00D1189B" w:rsidRPr="001C0586" w:rsidRDefault="00D1189B" w:rsidP="001C0586">
      <w:pPr>
        <w:jc w:val="both"/>
        <w:rPr>
          <w:i/>
          <w:sz w:val="24"/>
          <w:szCs w:val="24"/>
        </w:rPr>
      </w:pPr>
      <w:r w:rsidRPr="001C0586">
        <w:rPr>
          <w:i/>
          <w:sz w:val="24"/>
          <w:szCs w:val="24"/>
        </w:rPr>
        <w:t>Personal</w:t>
      </w:r>
    </w:p>
    <w:p w:rsidR="00D1189B" w:rsidRPr="001C0586" w:rsidRDefault="00D1189B" w:rsidP="001C0586">
      <w:pPr>
        <w:jc w:val="both"/>
        <w:rPr>
          <w:sz w:val="24"/>
          <w:szCs w:val="24"/>
        </w:rPr>
      </w:pPr>
      <w:r w:rsidRPr="001C0586">
        <w:rPr>
          <w:sz w:val="24"/>
          <w:szCs w:val="24"/>
        </w:rPr>
        <w:t>Težište aktivnosti u oblasti personala bilo je usmjereno na:</w:t>
      </w:r>
    </w:p>
    <w:p w:rsidR="00D1189B" w:rsidRPr="00BF3920" w:rsidRDefault="00D1189B" w:rsidP="003E1EF1">
      <w:pPr>
        <w:pStyle w:val="ListParagraph"/>
        <w:numPr>
          <w:ilvl w:val="0"/>
          <w:numId w:val="122"/>
        </w:numPr>
        <w:jc w:val="both"/>
        <w:rPr>
          <w:bCs/>
          <w:color w:val="000000"/>
          <w:sz w:val="24"/>
          <w:szCs w:val="24"/>
        </w:rPr>
      </w:pPr>
      <w:r w:rsidRPr="00BF3920">
        <w:rPr>
          <w:bCs/>
          <w:color w:val="000000"/>
          <w:sz w:val="24"/>
          <w:szCs w:val="24"/>
        </w:rPr>
        <w:t>aktivnosti prijema, otpusta i upravljanja karijerom postojećeg personala;</w:t>
      </w:r>
    </w:p>
    <w:p w:rsidR="00D1189B" w:rsidRPr="00BF3920" w:rsidRDefault="00D1189B" w:rsidP="003E1EF1">
      <w:pPr>
        <w:pStyle w:val="ListParagraph"/>
        <w:numPr>
          <w:ilvl w:val="0"/>
          <w:numId w:val="122"/>
        </w:numPr>
        <w:jc w:val="both"/>
        <w:rPr>
          <w:bCs/>
          <w:color w:val="000000"/>
          <w:sz w:val="24"/>
          <w:szCs w:val="24"/>
        </w:rPr>
      </w:pPr>
      <w:r w:rsidRPr="00BF3920">
        <w:rPr>
          <w:bCs/>
          <w:color w:val="000000"/>
          <w:sz w:val="24"/>
          <w:szCs w:val="24"/>
        </w:rPr>
        <w:t>razvoj i jačanje vlastitog sustava tranzicije i zbrinjavanja personala i izgradnju tranzicijskih kapaciteta;</w:t>
      </w:r>
    </w:p>
    <w:p w:rsidR="00D1189B" w:rsidRPr="00BF3920" w:rsidRDefault="00D1189B" w:rsidP="003E1EF1">
      <w:pPr>
        <w:pStyle w:val="ListParagraph"/>
        <w:numPr>
          <w:ilvl w:val="0"/>
          <w:numId w:val="122"/>
        </w:numPr>
        <w:jc w:val="both"/>
        <w:rPr>
          <w:bCs/>
          <w:color w:val="000000"/>
          <w:sz w:val="24"/>
          <w:szCs w:val="24"/>
        </w:rPr>
      </w:pPr>
      <w:r w:rsidRPr="00BF3920">
        <w:rPr>
          <w:bCs/>
          <w:color w:val="000000"/>
          <w:sz w:val="24"/>
          <w:szCs w:val="24"/>
        </w:rPr>
        <w:t>sjedinjavanje i centralizirano upravljanje personalnom evidencijom pripadnika MO i OS BiH i izrada procedura u vezi s tim;</w:t>
      </w:r>
    </w:p>
    <w:p w:rsidR="00D1189B" w:rsidRPr="00BF3920" w:rsidRDefault="00D1189B" w:rsidP="003E1EF1">
      <w:pPr>
        <w:pStyle w:val="ListParagraph"/>
        <w:numPr>
          <w:ilvl w:val="0"/>
          <w:numId w:val="122"/>
        </w:numPr>
        <w:jc w:val="both"/>
        <w:rPr>
          <w:bCs/>
          <w:color w:val="000000"/>
          <w:sz w:val="24"/>
          <w:szCs w:val="24"/>
        </w:rPr>
      </w:pPr>
      <w:r w:rsidRPr="00BF3920">
        <w:rPr>
          <w:bCs/>
          <w:color w:val="000000"/>
          <w:sz w:val="24"/>
          <w:szCs w:val="24"/>
        </w:rPr>
        <w:t>ažuriranje i izrada politika i pravilnika iz oblasti upravljanja  pe</w:t>
      </w:r>
      <w:r w:rsidR="00BF3920">
        <w:rPr>
          <w:bCs/>
          <w:color w:val="000000"/>
          <w:sz w:val="24"/>
          <w:szCs w:val="24"/>
        </w:rPr>
        <w:t xml:space="preserve">rsonalom, kao i implementacija </w:t>
      </w:r>
      <w:r w:rsidRPr="00BF3920">
        <w:rPr>
          <w:bCs/>
          <w:color w:val="000000"/>
          <w:sz w:val="24"/>
          <w:szCs w:val="24"/>
        </w:rPr>
        <w:t>politika, smjernica i propisa;</w:t>
      </w:r>
    </w:p>
    <w:p w:rsidR="00D1189B" w:rsidRPr="00BF3920" w:rsidRDefault="00D1189B" w:rsidP="003E1EF1">
      <w:pPr>
        <w:pStyle w:val="ListParagraph"/>
        <w:numPr>
          <w:ilvl w:val="0"/>
          <w:numId w:val="122"/>
        </w:numPr>
        <w:jc w:val="both"/>
        <w:rPr>
          <w:bCs/>
          <w:color w:val="000000"/>
          <w:sz w:val="24"/>
          <w:szCs w:val="24"/>
        </w:rPr>
      </w:pPr>
      <w:r w:rsidRPr="00BF3920">
        <w:rPr>
          <w:bCs/>
          <w:color w:val="000000"/>
          <w:sz w:val="24"/>
          <w:szCs w:val="24"/>
        </w:rPr>
        <w:t>reguliranje zdravstvenog i MIO pripadnika MO BiH i OS BiH.</w:t>
      </w:r>
    </w:p>
    <w:p w:rsidR="00D1189B" w:rsidRPr="001C0586" w:rsidRDefault="00D1189B" w:rsidP="001C0586">
      <w:pPr>
        <w:jc w:val="both"/>
        <w:rPr>
          <w:sz w:val="24"/>
          <w:szCs w:val="24"/>
        </w:rPr>
      </w:pPr>
      <w:r w:rsidRPr="001C0586">
        <w:rPr>
          <w:sz w:val="24"/>
          <w:szCs w:val="24"/>
        </w:rPr>
        <w:t>U 2014. godini je nastavljena realizacija trogodišnjeg pilot-projekta odabira i obuke časnika OS BiH, započet  2012. godine, nastao kao potreba vlastitog odabira i obuke kandidata za časnike OS BiH. Projekt se realizira kroz sur</w:t>
      </w:r>
      <w:r w:rsidR="00146779">
        <w:rPr>
          <w:sz w:val="24"/>
          <w:szCs w:val="24"/>
        </w:rPr>
        <w:t>adnju Ministarstva obrane BiH</w:t>
      </w:r>
      <w:r w:rsidRPr="001C0586">
        <w:rPr>
          <w:sz w:val="24"/>
          <w:szCs w:val="24"/>
        </w:rPr>
        <w:t xml:space="preserve"> i Ministarstva obrane Velike Britanije, koje je pružalo i dalje pruža veliku  podršku.</w:t>
      </w:r>
    </w:p>
    <w:p w:rsidR="00D1189B" w:rsidRPr="001C0586" w:rsidRDefault="00D1189B" w:rsidP="001C0586">
      <w:pPr>
        <w:jc w:val="both"/>
        <w:rPr>
          <w:sz w:val="24"/>
          <w:szCs w:val="24"/>
        </w:rPr>
      </w:pPr>
      <w:r w:rsidRPr="001C0586">
        <w:rPr>
          <w:sz w:val="24"/>
          <w:szCs w:val="24"/>
        </w:rPr>
        <w:t>Proces odabira i selekcije koji je završen u 2013. godini nastavljen je jednogodišnjom osnovnom časničkom obukom u 2014. godini. Novoprimljeni časnici su stupili na dužnost početkom 2015. godine. Raspisan je javni natj</w:t>
      </w:r>
      <w:r w:rsidR="00146779">
        <w:rPr>
          <w:sz w:val="24"/>
          <w:szCs w:val="24"/>
        </w:rPr>
        <w:t>ečaj za prijem druge generacije</w:t>
      </w:r>
      <w:r w:rsidRPr="001C0586">
        <w:rPr>
          <w:sz w:val="24"/>
          <w:szCs w:val="24"/>
        </w:rPr>
        <w:t xml:space="preserve"> časnika. Z</w:t>
      </w:r>
      <w:r w:rsidR="00146779">
        <w:rPr>
          <w:sz w:val="24"/>
          <w:szCs w:val="24"/>
        </w:rPr>
        <w:t xml:space="preserve">a popunu 37 upražnjenih mjesta </w:t>
      </w:r>
      <w:r w:rsidRPr="001C0586">
        <w:rPr>
          <w:sz w:val="24"/>
          <w:szCs w:val="24"/>
        </w:rPr>
        <w:t>prijavilo se 343 kandidata/kinje. U</w:t>
      </w:r>
      <w:r w:rsidR="00146779">
        <w:rPr>
          <w:sz w:val="24"/>
          <w:szCs w:val="24"/>
        </w:rPr>
        <w:t xml:space="preserve"> tijeku je obrada aplikacija i </w:t>
      </w:r>
      <w:r w:rsidRPr="001C0586">
        <w:rPr>
          <w:sz w:val="24"/>
          <w:szCs w:val="24"/>
        </w:rPr>
        <w:t>krajem godine je počeo proces odabira i selekcije kandidata/kinja.</w:t>
      </w:r>
    </w:p>
    <w:p w:rsidR="00D1189B" w:rsidRPr="001C0586" w:rsidRDefault="00D1189B" w:rsidP="001C0586">
      <w:pPr>
        <w:jc w:val="both"/>
        <w:rPr>
          <w:sz w:val="24"/>
          <w:szCs w:val="24"/>
        </w:rPr>
      </w:pPr>
      <w:r w:rsidRPr="001C0586">
        <w:rPr>
          <w:sz w:val="24"/>
          <w:szCs w:val="24"/>
        </w:rPr>
        <w:t>U sklopu samostalnog provođenja „Perspektiva“ programa tranzicije tijekom 2014. godine otpuštene su 74 osobe, od čega je 68 registrirano, dok se 6 osoba nije registriralo.</w:t>
      </w:r>
    </w:p>
    <w:p w:rsidR="00D1189B" w:rsidRPr="001C0586" w:rsidRDefault="00D1189B" w:rsidP="001C0586">
      <w:pPr>
        <w:jc w:val="both"/>
        <w:rPr>
          <w:sz w:val="24"/>
          <w:szCs w:val="24"/>
        </w:rPr>
      </w:pPr>
      <w:r w:rsidRPr="001C0586">
        <w:rPr>
          <w:sz w:val="24"/>
          <w:szCs w:val="24"/>
        </w:rPr>
        <w:t>U odnosu na odobrenu razinu popune, utvrđene Pravilnikom o unutarnjoj organizaciji Ministarstva obrane BiH, procent popune Minis</w:t>
      </w:r>
      <w:r w:rsidR="00335907">
        <w:rPr>
          <w:sz w:val="24"/>
          <w:szCs w:val="24"/>
        </w:rPr>
        <w:t>tarstva obrane BiH iznosi 80,25</w:t>
      </w:r>
      <w:r w:rsidRPr="001C0586">
        <w:rPr>
          <w:sz w:val="24"/>
          <w:szCs w:val="24"/>
        </w:rPr>
        <w:t>%, dok procent popune Oružanih snaga BiH iznosi 90,97%.</w:t>
      </w:r>
    </w:p>
    <w:p w:rsidR="00D1189B" w:rsidRPr="001C0586" w:rsidRDefault="00D1189B" w:rsidP="001C0586">
      <w:pPr>
        <w:jc w:val="both"/>
        <w:rPr>
          <w:i/>
          <w:sz w:val="24"/>
          <w:szCs w:val="24"/>
        </w:rPr>
      </w:pPr>
      <w:r w:rsidRPr="001C0586">
        <w:rPr>
          <w:i/>
          <w:sz w:val="24"/>
          <w:szCs w:val="24"/>
        </w:rPr>
        <w:t>Logistika</w:t>
      </w:r>
    </w:p>
    <w:p w:rsidR="00D1189B" w:rsidRPr="001C0586" w:rsidRDefault="00D1189B" w:rsidP="001C0586">
      <w:pPr>
        <w:jc w:val="both"/>
        <w:rPr>
          <w:sz w:val="24"/>
          <w:szCs w:val="24"/>
        </w:rPr>
      </w:pPr>
      <w:r w:rsidRPr="001C0586">
        <w:rPr>
          <w:sz w:val="24"/>
          <w:szCs w:val="24"/>
        </w:rPr>
        <w:t xml:space="preserve">Težište rada u oblasti nabave i logistike u 2014. godini bilo je usmjereno na realizaciji poslova i zadataka: </w:t>
      </w:r>
    </w:p>
    <w:p w:rsidR="00D1189B" w:rsidRPr="00146779" w:rsidRDefault="00D1189B" w:rsidP="003E1EF1">
      <w:pPr>
        <w:pStyle w:val="ListParagraph"/>
        <w:numPr>
          <w:ilvl w:val="0"/>
          <w:numId w:val="123"/>
        </w:numPr>
        <w:jc w:val="both"/>
        <w:rPr>
          <w:bCs/>
          <w:color w:val="000000"/>
          <w:sz w:val="24"/>
          <w:szCs w:val="24"/>
        </w:rPr>
      </w:pPr>
      <w:r w:rsidRPr="00146779">
        <w:rPr>
          <w:bCs/>
          <w:color w:val="000000"/>
          <w:sz w:val="24"/>
          <w:szCs w:val="24"/>
        </w:rPr>
        <w:t>aktivnosti na izradi ključnih funkcionalnih politika i normativnih akata iz oblasti logistike;</w:t>
      </w:r>
    </w:p>
    <w:p w:rsidR="00D1189B" w:rsidRPr="00146779" w:rsidRDefault="00D1189B" w:rsidP="003E1EF1">
      <w:pPr>
        <w:pStyle w:val="ListParagraph"/>
        <w:numPr>
          <w:ilvl w:val="0"/>
          <w:numId w:val="123"/>
        </w:numPr>
        <w:jc w:val="both"/>
        <w:rPr>
          <w:bCs/>
          <w:color w:val="000000"/>
          <w:sz w:val="24"/>
          <w:szCs w:val="24"/>
        </w:rPr>
      </w:pPr>
      <w:r w:rsidRPr="00146779">
        <w:rPr>
          <w:bCs/>
          <w:color w:val="000000"/>
          <w:sz w:val="24"/>
          <w:szCs w:val="24"/>
        </w:rPr>
        <w:t>uspostavljanje i implementacija adekvatnog sustava snabdijevanja i nabava;</w:t>
      </w:r>
    </w:p>
    <w:p w:rsidR="00D1189B" w:rsidRPr="00146779" w:rsidRDefault="00D1189B" w:rsidP="003E1EF1">
      <w:pPr>
        <w:pStyle w:val="ListParagraph"/>
        <w:numPr>
          <w:ilvl w:val="0"/>
          <w:numId w:val="123"/>
        </w:numPr>
        <w:jc w:val="both"/>
        <w:rPr>
          <w:bCs/>
          <w:color w:val="000000"/>
          <w:sz w:val="24"/>
          <w:szCs w:val="24"/>
        </w:rPr>
      </w:pPr>
      <w:r w:rsidRPr="00146779">
        <w:rPr>
          <w:bCs/>
          <w:color w:val="000000"/>
          <w:sz w:val="24"/>
          <w:szCs w:val="24"/>
        </w:rPr>
        <w:t>nastavak razvoja sustava standardizacije, kodifikacije i kontrole kvalitete;</w:t>
      </w:r>
    </w:p>
    <w:p w:rsidR="00D1189B" w:rsidRPr="00146779" w:rsidRDefault="00D1189B" w:rsidP="003E1EF1">
      <w:pPr>
        <w:pStyle w:val="ListParagraph"/>
        <w:numPr>
          <w:ilvl w:val="0"/>
          <w:numId w:val="123"/>
        </w:numPr>
        <w:jc w:val="both"/>
        <w:rPr>
          <w:bCs/>
          <w:color w:val="000000"/>
          <w:sz w:val="24"/>
          <w:szCs w:val="24"/>
        </w:rPr>
      </w:pPr>
      <w:r w:rsidRPr="00146779">
        <w:rPr>
          <w:bCs/>
          <w:color w:val="000000"/>
          <w:sz w:val="24"/>
          <w:szCs w:val="24"/>
        </w:rPr>
        <w:t>provođenje aktivnosti na prikupljanju imovinskopravne dokumentacije za perspektivne lokacije i lokacije koje su trenutačno u posjedu;</w:t>
      </w:r>
    </w:p>
    <w:p w:rsidR="00D1189B" w:rsidRPr="00146779" w:rsidRDefault="00D1189B" w:rsidP="003E1EF1">
      <w:pPr>
        <w:pStyle w:val="ListParagraph"/>
        <w:numPr>
          <w:ilvl w:val="0"/>
          <w:numId w:val="123"/>
        </w:numPr>
        <w:jc w:val="both"/>
        <w:rPr>
          <w:bCs/>
          <w:color w:val="000000"/>
          <w:sz w:val="24"/>
          <w:szCs w:val="24"/>
        </w:rPr>
      </w:pPr>
      <w:r w:rsidRPr="00146779">
        <w:rPr>
          <w:bCs/>
          <w:color w:val="000000"/>
          <w:sz w:val="24"/>
          <w:szCs w:val="24"/>
        </w:rPr>
        <w:t>planiranje održavanja i opravke borbene, neborbene i zrakoplovne tehnike prema prioritetima i u skladu s raspoloživim financijskim sredstvima;</w:t>
      </w:r>
    </w:p>
    <w:p w:rsidR="00D1189B" w:rsidRPr="00146779" w:rsidRDefault="00D1189B" w:rsidP="003E1EF1">
      <w:pPr>
        <w:pStyle w:val="ListParagraph"/>
        <w:numPr>
          <w:ilvl w:val="0"/>
          <w:numId w:val="123"/>
        </w:numPr>
        <w:jc w:val="both"/>
        <w:rPr>
          <w:bCs/>
          <w:color w:val="000000"/>
          <w:sz w:val="24"/>
          <w:szCs w:val="24"/>
        </w:rPr>
      </w:pPr>
      <w:r w:rsidRPr="00146779">
        <w:rPr>
          <w:bCs/>
          <w:color w:val="000000"/>
          <w:sz w:val="24"/>
          <w:szCs w:val="24"/>
        </w:rPr>
        <w:t>rekonstrukcija i modernizacija skladišta i objekata u cilju zadovoljavanja NATO normi u cilju stvaranja preduvjeta za smještaj zapovjedništava i jedinica i MTS-a;</w:t>
      </w:r>
    </w:p>
    <w:p w:rsidR="00D1189B" w:rsidRPr="00146779" w:rsidRDefault="00D1189B" w:rsidP="003E1EF1">
      <w:pPr>
        <w:pStyle w:val="ListParagraph"/>
        <w:numPr>
          <w:ilvl w:val="0"/>
          <w:numId w:val="123"/>
        </w:numPr>
        <w:jc w:val="both"/>
        <w:rPr>
          <w:bCs/>
          <w:color w:val="000000"/>
          <w:sz w:val="24"/>
          <w:szCs w:val="24"/>
        </w:rPr>
      </w:pPr>
      <w:r w:rsidRPr="00146779">
        <w:rPr>
          <w:bCs/>
          <w:color w:val="000000"/>
          <w:sz w:val="24"/>
          <w:szCs w:val="24"/>
        </w:rPr>
        <w:t>kontrolno-tehnički pregled i ažuriranje baza podataka naoružanja i streljiva;</w:t>
      </w:r>
    </w:p>
    <w:p w:rsidR="00D1189B" w:rsidRPr="00146779" w:rsidRDefault="00D1189B" w:rsidP="003E1EF1">
      <w:pPr>
        <w:pStyle w:val="ListParagraph"/>
        <w:numPr>
          <w:ilvl w:val="0"/>
          <w:numId w:val="123"/>
        </w:numPr>
        <w:jc w:val="both"/>
        <w:rPr>
          <w:bCs/>
          <w:color w:val="000000"/>
          <w:sz w:val="24"/>
          <w:szCs w:val="24"/>
        </w:rPr>
      </w:pPr>
      <w:r w:rsidRPr="00146779">
        <w:rPr>
          <w:bCs/>
          <w:color w:val="000000"/>
          <w:sz w:val="24"/>
          <w:szCs w:val="24"/>
        </w:rPr>
        <w:t>pokrenuta aktivnost uspostave logističkog informacijskog centra.</w:t>
      </w:r>
    </w:p>
    <w:p w:rsidR="00D1189B" w:rsidRPr="001C0586" w:rsidRDefault="00D1189B" w:rsidP="001C0586">
      <w:pPr>
        <w:jc w:val="both"/>
        <w:rPr>
          <w:sz w:val="24"/>
          <w:szCs w:val="24"/>
        </w:rPr>
      </w:pPr>
      <w:r w:rsidRPr="001C0586">
        <w:rPr>
          <w:sz w:val="24"/>
          <w:szCs w:val="24"/>
        </w:rPr>
        <w:t>Ostvaren je značajan napredak u oblasti kvalitetnije popune personalom logističkih struktura, u oblasti formalnog uređenja logističkog sustava i uspostavljanja bolje komunikacije na relaciji logistika, financije i korisnik.</w:t>
      </w:r>
    </w:p>
    <w:p w:rsidR="00D1189B" w:rsidRPr="001C0586" w:rsidRDefault="00D1189B" w:rsidP="001C0586">
      <w:pPr>
        <w:jc w:val="both"/>
        <w:rPr>
          <w:sz w:val="24"/>
          <w:szCs w:val="24"/>
        </w:rPr>
      </w:pPr>
      <w:r w:rsidRPr="001C0586">
        <w:rPr>
          <w:sz w:val="24"/>
          <w:szCs w:val="24"/>
        </w:rPr>
        <w:t>I pored ostvarenog značajnog napretka, nije u cijelosti realiziran Plan nabave za 2014. godinu i izvjesno je da je značajan iznos dodijeljenih proračunskih sredstava ostao neutrošen. Ovo je posebno naglašeno u oblasti snabdijevanja i održavanja.</w:t>
      </w:r>
    </w:p>
    <w:p w:rsidR="00D1189B" w:rsidRPr="001C0586" w:rsidRDefault="00D1189B" w:rsidP="001C0586">
      <w:pPr>
        <w:jc w:val="both"/>
        <w:rPr>
          <w:sz w:val="24"/>
          <w:szCs w:val="24"/>
        </w:rPr>
      </w:pPr>
      <w:r w:rsidRPr="001C0586">
        <w:rPr>
          <w:sz w:val="24"/>
          <w:szCs w:val="24"/>
        </w:rPr>
        <w:t xml:space="preserve">Tijekom 2014. godine održavanje materijalno-tehničkih sredstava koja se nalaze na korištenju u MO i OS BiH nije realizirano u skladu s odobrenim proračunskim sredstvima i Planom nabava MO BiH i OS BiH za 2014. godinu. Razlog nedovoljne realizacije utroška odobrenih proračunskih sredstava je što procedure ugovaranja za određene grupe sredstava nisu završene ni nakon ponavljanja procedure ugovaranja. </w:t>
      </w:r>
    </w:p>
    <w:p w:rsidR="00D1189B" w:rsidRPr="001C0586" w:rsidRDefault="00D1189B" w:rsidP="001C0586">
      <w:pPr>
        <w:jc w:val="both"/>
        <w:rPr>
          <w:sz w:val="24"/>
          <w:szCs w:val="24"/>
        </w:rPr>
      </w:pPr>
      <w:r w:rsidRPr="001C0586">
        <w:rPr>
          <w:sz w:val="24"/>
          <w:szCs w:val="24"/>
        </w:rPr>
        <w:t xml:space="preserve">Nije ugovoreno održavanje dijela programa teretnih m/v, inženjerskih i specijalnih strojeva, zatim održavanje informatičke, birotehničke, telekomunikacijske i radioničke opreme. Poseban problem predstavlja ugovaranje tekućeg održavanja letjelica, jer u OS BiH postoje tri tipa helikoptera, a u BiH egzistira veoma mali broj tvrtki koje se bave ovim poslovima. Stanje popune i operativnosti materijalno-tehničkih sredstava jedinica OS BiH i značajno utječe na stanje borbene gotovosti OS BiH. </w:t>
      </w:r>
    </w:p>
    <w:p w:rsidR="00D1189B" w:rsidRPr="001C0586" w:rsidRDefault="00D1189B" w:rsidP="001C0586">
      <w:pPr>
        <w:jc w:val="both"/>
        <w:rPr>
          <w:sz w:val="24"/>
          <w:szCs w:val="24"/>
        </w:rPr>
      </w:pPr>
      <w:r w:rsidRPr="001C0586">
        <w:rPr>
          <w:sz w:val="24"/>
          <w:szCs w:val="24"/>
        </w:rPr>
        <w:t>Veoma značajan dio logističkih kapaciteta apsorbiraju aktivnosti rješavanja zaostalih aktivnosti prethodne reforme obrambenog sustava koji nisu planirani za aktivnosti takvih razmjera.</w:t>
      </w:r>
    </w:p>
    <w:p w:rsidR="00D1189B" w:rsidRPr="001C0586" w:rsidRDefault="00D1189B" w:rsidP="001C0586">
      <w:pPr>
        <w:jc w:val="both"/>
        <w:rPr>
          <w:sz w:val="24"/>
          <w:szCs w:val="24"/>
        </w:rPr>
      </w:pPr>
      <w:r w:rsidRPr="001C0586">
        <w:rPr>
          <w:sz w:val="24"/>
          <w:szCs w:val="24"/>
        </w:rPr>
        <w:t xml:space="preserve">Tijekom 2014. godine primljeno je donacija opreme od strane Vlade SAD kroz „FMS program“ vojne pomoći namijenjen za MO BiH, te donacija primljena od strane Vlade Švicarske (79 viljuškara). </w:t>
      </w:r>
    </w:p>
    <w:p w:rsidR="00D1189B" w:rsidRPr="001C0586" w:rsidRDefault="00D1189B" w:rsidP="001C0586">
      <w:pPr>
        <w:jc w:val="both"/>
        <w:rPr>
          <w:i/>
          <w:sz w:val="24"/>
          <w:szCs w:val="24"/>
        </w:rPr>
      </w:pPr>
      <w:r w:rsidRPr="001C0586">
        <w:rPr>
          <w:i/>
          <w:sz w:val="24"/>
          <w:szCs w:val="24"/>
        </w:rPr>
        <w:t>Financije</w:t>
      </w:r>
    </w:p>
    <w:p w:rsidR="00D1189B" w:rsidRPr="001C0586" w:rsidRDefault="00D1189B" w:rsidP="001C0586">
      <w:pPr>
        <w:jc w:val="both"/>
        <w:rPr>
          <w:sz w:val="24"/>
          <w:szCs w:val="24"/>
        </w:rPr>
      </w:pPr>
      <w:r w:rsidRPr="001C0586">
        <w:rPr>
          <w:sz w:val="24"/>
          <w:szCs w:val="24"/>
        </w:rPr>
        <w:t>Realizacija proračuna u 2014. godini s</w:t>
      </w:r>
      <w:r w:rsidR="00335907">
        <w:rPr>
          <w:sz w:val="24"/>
          <w:szCs w:val="24"/>
        </w:rPr>
        <w:t xml:space="preserve"> pregledom 11.2.2015. godine </w:t>
      </w:r>
      <w:r w:rsidRPr="001C0586">
        <w:rPr>
          <w:sz w:val="24"/>
          <w:szCs w:val="24"/>
        </w:rPr>
        <w:t>iznosi 264.754.976 KM, u što je uračunat i iznos i realizacija tekuće pričuve ili izraženo u procentima 91,77%.</w:t>
      </w:r>
    </w:p>
    <w:p w:rsidR="00D1189B" w:rsidRPr="001C0586" w:rsidRDefault="00D1189B" w:rsidP="001C0586">
      <w:pPr>
        <w:jc w:val="both"/>
        <w:rPr>
          <w:sz w:val="24"/>
          <w:szCs w:val="24"/>
        </w:rPr>
      </w:pPr>
      <w:r w:rsidRPr="001C0586">
        <w:rPr>
          <w:sz w:val="24"/>
          <w:szCs w:val="24"/>
        </w:rPr>
        <w:t>U okviru proračuna je iskazano i 7.480.000 KM sredstava namijenjenih za višegodišnji projekt remonta helikoptera, koja će biti prenesena u 2015. godinu (zaključak Vijeća ministara). S prijenosom ovih sredstava i prijenosom 300.000 KM sredstava za realizaciju programa „Perspektiva“ u 2015. godinu stupanj izvršenja proračuna 2014. će biti 94,31%.</w:t>
      </w:r>
    </w:p>
    <w:p w:rsidR="00D1189B" w:rsidRPr="001C0586" w:rsidRDefault="00D1189B" w:rsidP="001C0586">
      <w:pPr>
        <w:jc w:val="both"/>
        <w:rPr>
          <w:sz w:val="24"/>
          <w:szCs w:val="24"/>
        </w:rPr>
      </w:pPr>
      <w:r w:rsidRPr="001C0586">
        <w:rPr>
          <w:sz w:val="24"/>
          <w:szCs w:val="24"/>
        </w:rPr>
        <w:t>Tijekom 2014. godine pet projekata je financirano iz donatorskih sredstava Vlade SAD-a, prijateljskih zemalja, PSOTC (Peace Support Operations Training Center), Norveškog instituta za međunarodne odnose – NUPI i VI CISM FUTSAL CUP FOR PEACE - CISM. Ukupan iznos doniranih sredstava (s prenesenim stanjem iz 2013. godine) u prvih devet mjeseci 2014. godine iznosi 2.343.802,65 KM, a realizirano je 182.506,93 KM ili 7,79%.</w:t>
      </w:r>
    </w:p>
    <w:p w:rsidR="00D1189B" w:rsidRPr="001C0586" w:rsidRDefault="00D1189B" w:rsidP="001C0586">
      <w:pPr>
        <w:jc w:val="both"/>
        <w:rPr>
          <w:sz w:val="24"/>
          <w:szCs w:val="24"/>
        </w:rPr>
      </w:pPr>
      <w:r w:rsidRPr="001C0586">
        <w:rPr>
          <w:sz w:val="24"/>
          <w:szCs w:val="24"/>
        </w:rPr>
        <w:t>Obzirom da je u tijeku usuglašavanje knjiženja u Glavnoj knjizi trezora i vremenskih razgraničenja koja se trebaju realizirati u 2015. godini, stupanj izvršenja proračuna još nije konačan.</w:t>
      </w:r>
    </w:p>
    <w:p w:rsidR="00D1189B" w:rsidRPr="001C0586" w:rsidRDefault="00D1189B" w:rsidP="001C0586">
      <w:pPr>
        <w:jc w:val="both"/>
        <w:rPr>
          <w:i/>
          <w:sz w:val="24"/>
          <w:szCs w:val="24"/>
        </w:rPr>
      </w:pPr>
      <w:r w:rsidRPr="001C0586">
        <w:rPr>
          <w:i/>
          <w:sz w:val="24"/>
          <w:szCs w:val="24"/>
        </w:rPr>
        <w:t>Obavještajno-sigurnosni poslovi</w:t>
      </w:r>
    </w:p>
    <w:p w:rsidR="00D1189B" w:rsidRPr="001C0586" w:rsidRDefault="00D1189B" w:rsidP="001C0586">
      <w:pPr>
        <w:jc w:val="both"/>
        <w:rPr>
          <w:sz w:val="24"/>
          <w:szCs w:val="24"/>
        </w:rPr>
      </w:pPr>
      <w:r w:rsidRPr="001C0586">
        <w:rPr>
          <w:sz w:val="24"/>
          <w:szCs w:val="24"/>
        </w:rPr>
        <w:t>Tijekom 2014. godine obavještajno-sigurnosni poslovi obavljali su se u skladu s važećim zakonskim rješenjima te je ostvarena suradnja s komplementarnim službama: SIPA, OSA BiH, FMUP, MUP RS, Granična policija BiH, NATO, EUFOR, te sa segmentima VOR-a.</w:t>
      </w:r>
    </w:p>
    <w:p w:rsidR="00D1189B" w:rsidRPr="001C0586" w:rsidRDefault="00D1189B" w:rsidP="001C0586">
      <w:pPr>
        <w:jc w:val="both"/>
        <w:rPr>
          <w:sz w:val="24"/>
          <w:szCs w:val="24"/>
        </w:rPr>
      </w:pPr>
      <w:r w:rsidRPr="001C0586">
        <w:rPr>
          <w:sz w:val="24"/>
          <w:szCs w:val="24"/>
        </w:rPr>
        <w:t xml:space="preserve">Tijekom 2014. godine izvršene su 364 sigurnosne provjere i izdana su 324 sigurnosna rješenja. </w:t>
      </w:r>
    </w:p>
    <w:p w:rsidR="00D1189B" w:rsidRPr="001C0586" w:rsidRDefault="00D1189B" w:rsidP="001C0586">
      <w:pPr>
        <w:jc w:val="both"/>
        <w:rPr>
          <w:i/>
          <w:sz w:val="24"/>
          <w:szCs w:val="24"/>
        </w:rPr>
      </w:pPr>
      <w:r w:rsidRPr="001C0586">
        <w:rPr>
          <w:i/>
          <w:sz w:val="24"/>
          <w:szCs w:val="24"/>
        </w:rPr>
        <w:t>Zapovjedništvo, kontrola, komunikacije, kompjuteri i upravljanje informacijama</w:t>
      </w:r>
    </w:p>
    <w:p w:rsidR="00D1189B" w:rsidRPr="001C0586" w:rsidRDefault="00D1189B" w:rsidP="001C0586">
      <w:pPr>
        <w:jc w:val="both"/>
        <w:rPr>
          <w:sz w:val="24"/>
          <w:szCs w:val="24"/>
        </w:rPr>
      </w:pPr>
      <w:r w:rsidRPr="001C0586">
        <w:rPr>
          <w:sz w:val="24"/>
          <w:szCs w:val="24"/>
        </w:rPr>
        <w:t xml:space="preserve">Aktivnosti na uspostavljanju komunikacijske i informacijske infrastrukture odvijale su se u više segmenata: </w:t>
      </w:r>
    </w:p>
    <w:p w:rsidR="00D1189B" w:rsidRPr="00CF2946" w:rsidRDefault="00D1189B" w:rsidP="003E1EF1">
      <w:pPr>
        <w:pStyle w:val="ListParagraph"/>
        <w:numPr>
          <w:ilvl w:val="0"/>
          <w:numId w:val="124"/>
        </w:numPr>
        <w:jc w:val="both"/>
        <w:rPr>
          <w:bCs/>
          <w:color w:val="000000"/>
          <w:sz w:val="24"/>
          <w:szCs w:val="24"/>
        </w:rPr>
      </w:pPr>
      <w:r w:rsidRPr="00CF2946">
        <w:rPr>
          <w:bCs/>
          <w:color w:val="000000"/>
          <w:sz w:val="24"/>
          <w:szCs w:val="24"/>
        </w:rPr>
        <w:t>izrada ethernet instalacija za uvezivanje u jedinstvene LAN i WAN mreže MO i OS BiH te uvezivanje na SDH mrežu u vlasništvu VM BiH (agencija IDDEEA)</w:t>
      </w:r>
    </w:p>
    <w:p w:rsidR="00D1189B" w:rsidRPr="00CF2946" w:rsidRDefault="00D1189B" w:rsidP="003E1EF1">
      <w:pPr>
        <w:pStyle w:val="ListParagraph"/>
        <w:numPr>
          <w:ilvl w:val="0"/>
          <w:numId w:val="124"/>
        </w:numPr>
        <w:jc w:val="both"/>
        <w:rPr>
          <w:bCs/>
          <w:color w:val="000000"/>
          <w:sz w:val="24"/>
          <w:szCs w:val="24"/>
        </w:rPr>
      </w:pPr>
      <w:r w:rsidRPr="00CF2946">
        <w:rPr>
          <w:bCs/>
          <w:color w:val="000000"/>
          <w:sz w:val="24"/>
          <w:szCs w:val="24"/>
        </w:rPr>
        <w:t xml:space="preserve">migracija telefonskih centrala i njihovo uvezivanje na IP platformi; </w:t>
      </w:r>
    </w:p>
    <w:p w:rsidR="00D1189B" w:rsidRPr="00CF2946" w:rsidRDefault="00D1189B" w:rsidP="003E1EF1">
      <w:pPr>
        <w:pStyle w:val="ListParagraph"/>
        <w:numPr>
          <w:ilvl w:val="0"/>
          <w:numId w:val="124"/>
        </w:numPr>
        <w:jc w:val="both"/>
        <w:rPr>
          <w:bCs/>
          <w:color w:val="000000"/>
          <w:sz w:val="24"/>
          <w:szCs w:val="24"/>
        </w:rPr>
      </w:pPr>
      <w:r w:rsidRPr="00CF2946">
        <w:rPr>
          <w:bCs/>
          <w:color w:val="000000"/>
          <w:sz w:val="24"/>
          <w:szCs w:val="24"/>
        </w:rPr>
        <w:t>pristup i korištenje projekta „e-vlade u VM BiH“;</w:t>
      </w:r>
    </w:p>
    <w:p w:rsidR="00D1189B" w:rsidRPr="00CF2946" w:rsidRDefault="00D1189B" w:rsidP="003E1EF1">
      <w:pPr>
        <w:pStyle w:val="ListParagraph"/>
        <w:numPr>
          <w:ilvl w:val="0"/>
          <w:numId w:val="124"/>
        </w:numPr>
        <w:jc w:val="both"/>
        <w:rPr>
          <w:bCs/>
          <w:color w:val="000000"/>
          <w:sz w:val="24"/>
          <w:szCs w:val="24"/>
        </w:rPr>
      </w:pPr>
      <w:r w:rsidRPr="00CF2946">
        <w:rPr>
          <w:bCs/>
          <w:color w:val="000000"/>
          <w:sz w:val="24"/>
          <w:szCs w:val="24"/>
        </w:rPr>
        <w:t xml:space="preserve">uspostavljanje MMHS (Military Message Handling System);  </w:t>
      </w:r>
    </w:p>
    <w:p w:rsidR="00D1189B" w:rsidRPr="00CF2946" w:rsidRDefault="00D1189B" w:rsidP="003E1EF1">
      <w:pPr>
        <w:pStyle w:val="ListParagraph"/>
        <w:numPr>
          <w:ilvl w:val="0"/>
          <w:numId w:val="124"/>
        </w:numPr>
        <w:jc w:val="both"/>
        <w:rPr>
          <w:bCs/>
          <w:color w:val="000000"/>
          <w:sz w:val="24"/>
          <w:szCs w:val="24"/>
        </w:rPr>
      </w:pPr>
      <w:r w:rsidRPr="00CF2946">
        <w:rPr>
          <w:bCs/>
          <w:color w:val="000000"/>
          <w:sz w:val="24"/>
          <w:szCs w:val="24"/>
        </w:rPr>
        <w:t>upravljanje, obnavljanje, administriranje i održavanje postojećih sustava K4.</w:t>
      </w:r>
    </w:p>
    <w:p w:rsidR="00D1189B" w:rsidRPr="001C0586" w:rsidRDefault="00D1189B" w:rsidP="001C0586">
      <w:pPr>
        <w:jc w:val="both"/>
        <w:rPr>
          <w:i/>
          <w:sz w:val="24"/>
          <w:szCs w:val="24"/>
        </w:rPr>
      </w:pPr>
      <w:r w:rsidRPr="001C0586">
        <w:rPr>
          <w:i/>
          <w:sz w:val="24"/>
          <w:szCs w:val="24"/>
        </w:rPr>
        <w:t>Etika i profesionalizam</w:t>
      </w:r>
    </w:p>
    <w:p w:rsidR="00D1189B" w:rsidRPr="001C0586" w:rsidRDefault="00D1189B" w:rsidP="001C0586">
      <w:pPr>
        <w:jc w:val="both"/>
        <w:rPr>
          <w:sz w:val="24"/>
          <w:szCs w:val="24"/>
        </w:rPr>
      </w:pPr>
      <w:r w:rsidRPr="001C0586">
        <w:rPr>
          <w:sz w:val="24"/>
          <w:szCs w:val="24"/>
        </w:rPr>
        <w:t>Tijekom 2014. godine etika i profesionalizam su razvijani u sklopu redovnih aktivnosti na provođenju istraga, preliminarnih istraga, pružanja pomoći, administrativnoj ispomoći na provjeri osoba predloženih za postavljenja na dužnosti u MO i OS BiH,  provođenju obuke, kao i na zadacima provođenja aktivnosti iz Plana suradnje MO BiH i OS drugih država.</w:t>
      </w:r>
    </w:p>
    <w:p w:rsidR="00D1189B" w:rsidRPr="001C0586" w:rsidRDefault="00D1189B" w:rsidP="001C0586">
      <w:pPr>
        <w:jc w:val="both"/>
        <w:rPr>
          <w:i/>
          <w:sz w:val="24"/>
          <w:szCs w:val="24"/>
        </w:rPr>
      </w:pPr>
      <w:r w:rsidRPr="001C0586">
        <w:rPr>
          <w:i/>
          <w:sz w:val="24"/>
          <w:szCs w:val="24"/>
        </w:rPr>
        <w:t>Vjerske potrebe</w:t>
      </w:r>
    </w:p>
    <w:p w:rsidR="00D1189B" w:rsidRDefault="00D1189B" w:rsidP="001C0586">
      <w:pPr>
        <w:jc w:val="both"/>
        <w:rPr>
          <w:sz w:val="24"/>
          <w:szCs w:val="24"/>
        </w:rPr>
      </w:pPr>
      <w:r w:rsidRPr="001C0586">
        <w:rPr>
          <w:sz w:val="24"/>
          <w:szCs w:val="24"/>
        </w:rPr>
        <w:t>Svi pripadnici MO i OS BiH su podržani i ravnopravno tretirani u svojim vjerskim opredjeljenjima. Tijekom 2014. godine u MO i OS BiH, pored vjerskih aktivnosti obilježavanja posebnih dana u vjerskim kalendarima, organizirano je institucionalno obilježavanje - za dva Bajrama, Uskrs, Vaskrs, te dva Božića, za sve pripadnike Ministarstva obrane BiH i ZŠ OS BiH, čime su ovi vjerski događaji postali događaji približavanja vjernika i boljeg međusobnog razumijevanja pripadnika OS BiH različitih vjera.</w:t>
      </w:r>
    </w:p>
    <w:p w:rsidR="00CF2946" w:rsidRPr="001C0586" w:rsidRDefault="00CF2946" w:rsidP="001C0586">
      <w:pPr>
        <w:jc w:val="both"/>
        <w:rPr>
          <w:sz w:val="24"/>
          <w:szCs w:val="24"/>
        </w:rPr>
      </w:pPr>
    </w:p>
    <w:p w:rsidR="00D1189B" w:rsidRPr="00CF2946" w:rsidRDefault="00D1189B" w:rsidP="001C0586">
      <w:pPr>
        <w:jc w:val="both"/>
        <w:rPr>
          <w:sz w:val="22"/>
          <w:szCs w:val="22"/>
          <w:lang w:val="hr-HR"/>
        </w:rPr>
      </w:pPr>
      <w:r w:rsidRPr="00CF2946">
        <w:rPr>
          <w:sz w:val="22"/>
          <w:szCs w:val="22"/>
          <w:lang w:val="hr-HR"/>
        </w:rPr>
        <w:t>ZAKLJUČIVANJE</w:t>
      </w:r>
      <w:r w:rsidR="00CF2946">
        <w:rPr>
          <w:sz w:val="22"/>
          <w:szCs w:val="22"/>
          <w:lang w:val="hr-HR"/>
        </w:rPr>
        <w:t xml:space="preserve"> </w:t>
      </w:r>
      <w:r w:rsidRPr="00CF2946">
        <w:rPr>
          <w:sz w:val="22"/>
          <w:szCs w:val="22"/>
          <w:lang w:val="hr-HR"/>
        </w:rPr>
        <w:t xml:space="preserve"> MEĐUNARODNIH</w:t>
      </w:r>
      <w:r w:rsidR="00CF2946">
        <w:rPr>
          <w:sz w:val="22"/>
          <w:szCs w:val="22"/>
          <w:lang w:val="hr-HR"/>
        </w:rPr>
        <w:t xml:space="preserve"> </w:t>
      </w:r>
      <w:r w:rsidRPr="00CF2946">
        <w:rPr>
          <w:sz w:val="22"/>
          <w:szCs w:val="22"/>
          <w:lang w:val="hr-HR"/>
        </w:rPr>
        <w:t xml:space="preserve"> UGOVORA</w:t>
      </w:r>
    </w:p>
    <w:p w:rsidR="00CF2946" w:rsidRPr="001C0586" w:rsidRDefault="00CF2946" w:rsidP="001C0586">
      <w:pPr>
        <w:jc w:val="both"/>
        <w:rPr>
          <w:sz w:val="24"/>
          <w:szCs w:val="24"/>
          <w:lang w:val="hr-HR"/>
        </w:rPr>
      </w:pPr>
    </w:p>
    <w:p w:rsidR="00D1189B" w:rsidRPr="001C0586" w:rsidRDefault="00D1189B" w:rsidP="001C0586">
      <w:pPr>
        <w:jc w:val="both"/>
        <w:rPr>
          <w:sz w:val="24"/>
          <w:szCs w:val="24"/>
        </w:rPr>
      </w:pPr>
      <w:r w:rsidRPr="001C0586">
        <w:rPr>
          <w:sz w:val="24"/>
          <w:szCs w:val="24"/>
        </w:rPr>
        <w:t>Zaklj</w:t>
      </w:r>
      <w:r w:rsidR="00CF2946">
        <w:rPr>
          <w:sz w:val="24"/>
          <w:szCs w:val="24"/>
        </w:rPr>
        <w:t>učeno je 18</w:t>
      </w:r>
      <w:r w:rsidRPr="001C0586">
        <w:rPr>
          <w:sz w:val="24"/>
          <w:szCs w:val="24"/>
        </w:rPr>
        <w:t xml:space="preserve"> sporazuma o suradnji u oblasti obrane, i to: 16 sa 11 zemalja – Kina, Hrvatska, SR Njemačka, Grčka, Kuvajt, Crna Gora, Pakistan, Srbija, Slovenija - po 1, te  2 sporazuma sa SAD-om i 5 sporazuma s Turskom, plus dva: 1. Sporazum s OSCE-om o suradnji u obrambenim i sigurnosnim pitanjima, i 2. Sporazum o Koordinacijskom komitetu u okviru Ministarskog procesa odbrane Jugoistočne Europe (SEDM-CC). U tijeku je procedura za zaključivanje 7 sporazuma. Provedena je zakonska procedura i pripremljeno je za potpisivanje još 5 sporazuma.</w:t>
      </w:r>
    </w:p>
    <w:p w:rsidR="00D1189B" w:rsidRPr="001C0586" w:rsidRDefault="00D1189B" w:rsidP="001C0586">
      <w:pPr>
        <w:jc w:val="both"/>
        <w:rPr>
          <w:sz w:val="24"/>
          <w:szCs w:val="24"/>
        </w:rPr>
      </w:pPr>
      <w:r w:rsidRPr="001C0586">
        <w:rPr>
          <w:sz w:val="24"/>
          <w:szCs w:val="24"/>
        </w:rPr>
        <w:t>U 2014. godini potpisan je Amandman 1 na Sporazum o nabavama i uzajamnom pružanju usluga između Ministarstva obrane Sjedinjenih Američkih Država i Ministarstva obrane Bosne i Hercegovine (ACSA).</w:t>
      </w:r>
    </w:p>
    <w:p w:rsidR="00D1189B" w:rsidRPr="001C0586" w:rsidRDefault="00D1189B" w:rsidP="001C0586">
      <w:pPr>
        <w:jc w:val="both"/>
        <w:rPr>
          <w:sz w:val="24"/>
          <w:szCs w:val="24"/>
        </w:rPr>
      </w:pPr>
      <w:r w:rsidRPr="001C0586">
        <w:rPr>
          <w:sz w:val="24"/>
          <w:szCs w:val="24"/>
        </w:rPr>
        <w:t>Tijekom 2014. godine zaključeno je i potpisano 2 ugovora/protokola, a pripremljen je za potpisivanje Protokol o surad</w:t>
      </w:r>
      <w:r w:rsidR="00CF2946">
        <w:rPr>
          <w:sz w:val="24"/>
          <w:szCs w:val="24"/>
        </w:rPr>
        <w:t>nji između Ministarstva obrane R.</w:t>
      </w:r>
      <w:r w:rsidRPr="001C0586">
        <w:rPr>
          <w:sz w:val="24"/>
          <w:szCs w:val="24"/>
        </w:rPr>
        <w:t xml:space="preserve"> Makedonije i Ministars</w:t>
      </w:r>
      <w:r w:rsidR="00CF2946">
        <w:rPr>
          <w:sz w:val="24"/>
          <w:szCs w:val="24"/>
        </w:rPr>
        <w:t xml:space="preserve">tva obrane Bosne i Hercegovine </w:t>
      </w:r>
      <w:r w:rsidRPr="001C0586">
        <w:rPr>
          <w:sz w:val="24"/>
          <w:szCs w:val="24"/>
        </w:rPr>
        <w:t xml:space="preserve">u oblasti vojne obuke. </w:t>
      </w:r>
    </w:p>
    <w:p w:rsidR="00D1189B" w:rsidRPr="001C0586" w:rsidRDefault="00D1189B" w:rsidP="001C0586">
      <w:pPr>
        <w:jc w:val="both"/>
        <w:rPr>
          <w:sz w:val="24"/>
          <w:szCs w:val="24"/>
          <w:lang w:val="hr-HR"/>
        </w:rPr>
      </w:pPr>
    </w:p>
    <w:p w:rsidR="00D1189B" w:rsidRPr="00CF2946" w:rsidRDefault="00D1189B" w:rsidP="001C0586">
      <w:pPr>
        <w:jc w:val="both"/>
        <w:rPr>
          <w:sz w:val="22"/>
          <w:szCs w:val="22"/>
        </w:rPr>
      </w:pPr>
      <w:r w:rsidRPr="00CF2946">
        <w:rPr>
          <w:sz w:val="22"/>
          <w:szCs w:val="22"/>
        </w:rPr>
        <w:t>EUROPSKE</w:t>
      </w:r>
      <w:r w:rsidR="00CF2946" w:rsidRPr="00CF2946">
        <w:rPr>
          <w:sz w:val="22"/>
          <w:szCs w:val="22"/>
        </w:rPr>
        <w:t xml:space="preserve"> </w:t>
      </w:r>
      <w:r w:rsidRPr="00CF2946">
        <w:rPr>
          <w:sz w:val="22"/>
          <w:szCs w:val="22"/>
        </w:rPr>
        <w:t xml:space="preserve"> INTEGRACIJE</w:t>
      </w:r>
    </w:p>
    <w:p w:rsidR="00CF2946" w:rsidRPr="00CF2946" w:rsidRDefault="00CF2946" w:rsidP="001C0586">
      <w:pPr>
        <w:jc w:val="both"/>
        <w:rPr>
          <w:sz w:val="22"/>
          <w:szCs w:val="22"/>
        </w:rPr>
      </w:pPr>
    </w:p>
    <w:p w:rsidR="00D1189B" w:rsidRPr="001C0586" w:rsidRDefault="00D1189B" w:rsidP="001C0586">
      <w:pPr>
        <w:jc w:val="both"/>
        <w:rPr>
          <w:sz w:val="24"/>
          <w:szCs w:val="24"/>
        </w:rPr>
      </w:pPr>
      <w:r w:rsidRPr="001C0586">
        <w:rPr>
          <w:sz w:val="24"/>
          <w:szCs w:val="24"/>
        </w:rPr>
        <w:t xml:space="preserve">Sve navedene aktivnosti jesu ujedno i aktivnosti pridruživanja EU u obrambenom smislu. </w:t>
      </w:r>
    </w:p>
    <w:p w:rsidR="00D1189B" w:rsidRPr="001C0586" w:rsidRDefault="00D1189B" w:rsidP="001C0586">
      <w:pPr>
        <w:jc w:val="both"/>
        <w:rPr>
          <w:sz w:val="24"/>
          <w:szCs w:val="24"/>
        </w:rPr>
      </w:pPr>
    </w:p>
    <w:p w:rsidR="00D1189B" w:rsidRPr="00CF2946" w:rsidRDefault="00D1189B" w:rsidP="001C0586">
      <w:pPr>
        <w:jc w:val="both"/>
        <w:rPr>
          <w:sz w:val="22"/>
          <w:szCs w:val="22"/>
        </w:rPr>
      </w:pPr>
      <w:r w:rsidRPr="00CF2946">
        <w:rPr>
          <w:sz w:val="22"/>
          <w:szCs w:val="22"/>
        </w:rPr>
        <w:t>PLANIRANI</w:t>
      </w:r>
      <w:r w:rsidR="00CF2946">
        <w:rPr>
          <w:sz w:val="22"/>
          <w:szCs w:val="22"/>
        </w:rPr>
        <w:t xml:space="preserve"> </w:t>
      </w:r>
      <w:r w:rsidRPr="00CF2946">
        <w:rPr>
          <w:sz w:val="22"/>
          <w:szCs w:val="22"/>
        </w:rPr>
        <w:t xml:space="preserve"> I</w:t>
      </w:r>
      <w:r w:rsidR="00CF2946">
        <w:rPr>
          <w:sz w:val="22"/>
          <w:szCs w:val="22"/>
        </w:rPr>
        <w:t xml:space="preserve"> </w:t>
      </w:r>
      <w:r w:rsidRPr="00CF2946">
        <w:rPr>
          <w:sz w:val="22"/>
          <w:szCs w:val="22"/>
        </w:rPr>
        <w:t xml:space="preserve"> REALIZIRANI</w:t>
      </w:r>
      <w:r w:rsidR="00CF2946">
        <w:rPr>
          <w:sz w:val="22"/>
          <w:szCs w:val="22"/>
        </w:rPr>
        <w:t xml:space="preserve"> </w:t>
      </w:r>
      <w:r w:rsidRPr="00CF2946">
        <w:rPr>
          <w:sz w:val="22"/>
          <w:szCs w:val="22"/>
        </w:rPr>
        <w:t xml:space="preserve"> PROGRAMSKI </w:t>
      </w:r>
      <w:r w:rsidR="00CF2946">
        <w:rPr>
          <w:sz w:val="22"/>
          <w:szCs w:val="22"/>
        </w:rPr>
        <w:t xml:space="preserve"> </w:t>
      </w:r>
      <w:r w:rsidRPr="00CF2946">
        <w:rPr>
          <w:sz w:val="22"/>
          <w:szCs w:val="22"/>
        </w:rPr>
        <w:t>ZADACI</w:t>
      </w:r>
    </w:p>
    <w:p w:rsidR="00CF2946" w:rsidRPr="001C0586" w:rsidRDefault="00CF2946" w:rsidP="001C0586">
      <w:pPr>
        <w:jc w:val="both"/>
        <w:rPr>
          <w:sz w:val="24"/>
          <w:szCs w:val="24"/>
        </w:rPr>
      </w:pPr>
    </w:p>
    <w:p w:rsidR="00D1189B" w:rsidRPr="001C0586" w:rsidRDefault="00D1189B" w:rsidP="001C0586">
      <w:pPr>
        <w:jc w:val="both"/>
        <w:rPr>
          <w:sz w:val="24"/>
          <w:szCs w:val="24"/>
        </w:rPr>
      </w:pPr>
      <w:r w:rsidRPr="001C0586">
        <w:rPr>
          <w:sz w:val="24"/>
          <w:szCs w:val="24"/>
        </w:rPr>
        <w:t xml:space="preserve">Program rada Ministarstva obrane BiH za 2014. godinu sadržavao je ukupno 113 (stotinutrinaest) programskih aktivnosti koje su predstavljale osnovu angažiranja, a konačna realizacija ilustrirana  je u tabeli i dijagramu koji slijede: </w:t>
      </w:r>
    </w:p>
    <w:tbl>
      <w:tblPr>
        <w:tblpPr w:leftFromText="180" w:rightFromText="180" w:vertAnchor="text" w:horzAnchor="margin" w:tblpY="127"/>
        <w:tblOverlap w:val="never"/>
        <w:tblW w:w="4818" w:type="dxa"/>
        <w:tblLook w:val="04A0"/>
      </w:tblPr>
      <w:tblGrid>
        <w:gridCol w:w="2160"/>
        <w:gridCol w:w="925"/>
        <w:gridCol w:w="579"/>
        <w:gridCol w:w="577"/>
        <w:gridCol w:w="577"/>
      </w:tblGrid>
      <w:tr w:rsidR="00D1189B" w:rsidRPr="0020418E" w:rsidTr="008F5199">
        <w:trPr>
          <w:trHeight w:val="443"/>
        </w:trPr>
        <w:tc>
          <w:tcPr>
            <w:tcW w:w="2160" w:type="dxa"/>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D1189B" w:rsidRPr="00885D07" w:rsidRDefault="00D1189B" w:rsidP="008F5199">
            <w:pPr>
              <w:jc w:val="center"/>
              <w:rPr>
                <w:b/>
                <w:bCs/>
                <w:lang w:eastAsia="bs-Latn-BA"/>
              </w:rPr>
            </w:pPr>
            <w:r w:rsidRPr="00885D07">
              <w:rPr>
                <w:b/>
                <w:bCs/>
                <w:lang w:eastAsia="bs-Latn-BA"/>
              </w:rPr>
              <w:t>PROGRAMSKE AKTIVNOSTI</w:t>
            </w:r>
          </w:p>
        </w:tc>
        <w:tc>
          <w:tcPr>
            <w:tcW w:w="925" w:type="dxa"/>
            <w:vMerge w:val="restart"/>
            <w:tcBorders>
              <w:top w:val="single" w:sz="4" w:space="0" w:color="auto"/>
              <w:left w:val="single" w:sz="4" w:space="0" w:color="auto"/>
              <w:bottom w:val="single" w:sz="4" w:space="0" w:color="000000"/>
              <w:right w:val="single" w:sz="4" w:space="0" w:color="000000"/>
            </w:tcBorders>
            <w:shd w:val="clear" w:color="auto" w:fill="auto"/>
            <w:textDirection w:val="btLr"/>
            <w:vAlign w:val="center"/>
          </w:tcPr>
          <w:p w:rsidR="00D1189B" w:rsidRPr="00885D07" w:rsidRDefault="00D1189B" w:rsidP="008F5199">
            <w:pPr>
              <w:ind w:left="113" w:right="113"/>
              <w:jc w:val="center"/>
              <w:rPr>
                <w:b/>
                <w:bCs/>
                <w:lang w:eastAsia="bs-Latn-BA"/>
              </w:rPr>
            </w:pPr>
            <w:r w:rsidRPr="00885D07">
              <w:rPr>
                <w:b/>
                <w:bCs/>
                <w:lang w:eastAsia="bs-Latn-BA"/>
              </w:rPr>
              <w:t>BROJ PROGRAMSKIH AKTIVNOSTI</w:t>
            </w:r>
          </w:p>
        </w:tc>
        <w:tc>
          <w:tcPr>
            <w:tcW w:w="1733" w:type="dxa"/>
            <w:gridSpan w:val="3"/>
            <w:tcBorders>
              <w:top w:val="single" w:sz="4" w:space="0" w:color="auto"/>
              <w:left w:val="nil"/>
              <w:bottom w:val="single" w:sz="4" w:space="0" w:color="auto"/>
              <w:right w:val="single" w:sz="4" w:space="0" w:color="000000"/>
            </w:tcBorders>
            <w:shd w:val="clear" w:color="auto" w:fill="auto"/>
            <w:vAlign w:val="center"/>
          </w:tcPr>
          <w:p w:rsidR="00D1189B" w:rsidRPr="00885D07" w:rsidRDefault="00D1189B" w:rsidP="008F5199">
            <w:pPr>
              <w:jc w:val="both"/>
              <w:rPr>
                <w:b/>
                <w:bCs/>
                <w:lang w:eastAsia="bs-Latn-BA"/>
              </w:rPr>
            </w:pPr>
            <w:r w:rsidRPr="00885D07">
              <w:rPr>
                <w:b/>
                <w:bCs/>
                <w:lang w:eastAsia="bs-Latn-BA"/>
              </w:rPr>
              <w:t>REALIZACIJA</w:t>
            </w:r>
          </w:p>
        </w:tc>
      </w:tr>
      <w:tr w:rsidR="00D1189B" w:rsidRPr="0020418E" w:rsidTr="008F5199">
        <w:trPr>
          <w:trHeight w:val="1665"/>
        </w:trPr>
        <w:tc>
          <w:tcPr>
            <w:tcW w:w="2160" w:type="dxa"/>
            <w:vMerge/>
            <w:tcBorders>
              <w:top w:val="single" w:sz="4" w:space="0" w:color="auto"/>
              <w:left w:val="single" w:sz="4" w:space="0" w:color="auto"/>
              <w:bottom w:val="single" w:sz="4" w:space="0" w:color="000000"/>
              <w:right w:val="single" w:sz="4" w:space="0" w:color="000000"/>
            </w:tcBorders>
            <w:vAlign w:val="center"/>
          </w:tcPr>
          <w:p w:rsidR="00D1189B" w:rsidRPr="00885D07" w:rsidRDefault="00D1189B" w:rsidP="008F5199">
            <w:pPr>
              <w:jc w:val="both"/>
              <w:rPr>
                <w:b/>
                <w:bCs/>
                <w:lang w:eastAsia="bs-Latn-BA"/>
              </w:rPr>
            </w:pPr>
          </w:p>
        </w:tc>
        <w:tc>
          <w:tcPr>
            <w:tcW w:w="925" w:type="dxa"/>
            <w:vMerge/>
            <w:tcBorders>
              <w:top w:val="single" w:sz="4" w:space="0" w:color="auto"/>
              <w:left w:val="single" w:sz="4" w:space="0" w:color="auto"/>
              <w:bottom w:val="single" w:sz="4" w:space="0" w:color="000000"/>
              <w:right w:val="single" w:sz="4" w:space="0" w:color="000000"/>
            </w:tcBorders>
            <w:vAlign w:val="center"/>
          </w:tcPr>
          <w:p w:rsidR="00D1189B" w:rsidRPr="00885D07" w:rsidRDefault="00D1189B" w:rsidP="008F5199">
            <w:pPr>
              <w:jc w:val="both"/>
              <w:rPr>
                <w:b/>
                <w:bCs/>
                <w:lang w:eastAsia="bs-Latn-BA"/>
              </w:rPr>
            </w:pPr>
          </w:p>
        </w:tc>
        <w:tc>
          <w:tcPr>
            <w:tcW w:w="579" w:type="dxa"/>
            <w:tcBorders>
              <w:top w:val="nil"/>
              <w:left w:val="nil"/>
              <w:bottom w:val="single" w:sz="4" w:space="0" w:color="auto"/>
              <w:right w:val="single" w:sz="4" w:space="0" w:color="auto"/>
            </w:tcBorders>
            <w:shd w:val="clear" w:color="auto" w:fill="auto"/>
            <w:noWrap/>
            <w:textDirection w:val="btLr"/>
            <w:vAlign w:val="bottom"/>
          </w:tcPr>
          <w:p w:rsidR="00D1189B" w:rsidRPr="00885D07" w:rsidRDefault="00D1189B" w:rsidP="008F5199">
            <w:pPr>
              <w:jc w:val="center"/>
              <w:rPr>
                <w:b/>
                <w:bCs/>
                <w:lang w:eastAsia="bs-Latn-BA"/>
              </w:rPr>
            </w:pPr>
            <w:r w:rsidRPr="00885D07">
              <w:rPr>
                <w:b/>
                <w:bCs/>
                <w:lang w:eastAsia="bs-Latn-BA"/>
              </w:rPr>
              <w:t>POTPUNO</w:t>
            </w:r>
          </w:p>
        </w:tc>
        <w:tc>
          <w:tcPr>
            <w:tcW w:w="577" w:type="dxa"/>
            <w:tcBorders>
              <w:top w:val="nil"/>
              <w:left w:val="nil"/>
              <w:bottom w:val="single" w:sz="4" w:space="0" w:color="auto"/>
              <w:right w:val="single" w:sz="4" w:space="0" w:color="auto"/>
            </w:tcBorders>
            <w:shd w:val="clear" w:color="auto" w:fill="auto"/>
            <w:noWrap/>
            <w:textDirection w:val="btLr"/>
            <w:vAlign w:val="bottom"/>
          </w:tcPr>
          <w:p w:rsidR="00D1189B" w:rsidRPr="00885D07" w:rsidRDefault="00D1189B" w:rsidP="008F5199">
            <w:pPr>
              <w:jc w:val="center"/>
              <w:rPr>
                <w:b/>
                <w:bCs/>
                <w:lang w:eastAsia="bs-Latn-BA"/>
              </w:rPr>
            </w:pPr>
            <w:r w:rsidRPr="00885D07">
              <w:rPr>
                <w:b/>
                <w:bCs/>
                <w:lang w:eastAsia="bs-Latn-BA"/>
              </w:rPr>
              <w:t>DJELOMIČNO</w:t>
            </w:r>
          </w:p>
        </w:tc>
        <w:tc>
          <w:tcPr>
            <w:tcW w:w="577" w:type="dxa"/>
            <w:tcBorders>
              <w:top w:val="nil"/>
              <w:left w:val="nil"/>
              <w:bottom w:val="single" w:sz="4" w:space="0" w:color="auto"/>
              <w:right w:val="single" w:sz="4" w:space="0" w:color="auto"/>
            </w:tcBorders>
            <w:shd w:val="clear" w:color="auto" w:fill="auto"/>
            <w:noWrap/>
            <w:textDirection w:val="btLr"/>
            <w:vAlign w:val="center"/>
          </w:tcPr>
          <w:p w:rsidR="00D1189B" w:rsidRPr="00885D07" w:rsidRDefault="00D1189B" w:rsidP="008F5199">
            <w:pPr>
              <w:jc w:val="center"/>
              <w:rPr>
                <w:b/>
                <w:bCs/>
                <w:lang w:eastAsia="bs-Latn-BA"/>
              </w:rPr>
            </w:pPr>
            <w:r w:rsidRPr="00885D07">
              <w:rPr>
                <w:b/>
                <w:bCs/>
                <w:lang w:eastAsia="bs-Latn-BA"/>
              </w:rPr>
              <w:t>NEREALIZIR.</w:t>
            </w:r>
          </w:p>
        </w:tc>
      </w:tr>
      <w:tr w:rsidR="00D1189B" w:rsidRPr="0020418E" w:rsidTr="008F5199">
        <w:trPr>
          <w:trHeight w:val="383"/>
        </w:trPr>
        <w:tc>
          <w:tcPr>
            <w:tcW w:w="2160" w:type="dxa"/>
            <w:tcBorders>
              <w:top w:val="nil"/>
              <w:left w:val="single" w:sz="4" w:space="0" w:color="auto"/>
              <w:bottom w:val="single" w:sz="4" w:space="0" w:color="auto"/>
              <w:right w:val="single" w:sz="4" w:space="0" w:color="auto"/>
            </w:tcBorders>
            <w:shd w:val="clear" w:color="auto" w:fill="auto"/>
            <w:vAlign w:val="center"/>
          </w:tcPr>
          <w:p w:rsidR="00D1189B" w:rsidRPr="00885D07" w:rsidRDefault="00D1189B" w:rsidP="008F5199">
            <w:pPr>
              <w:jc w:val="both"/>
              <w:rPr>
                <w:lang w:eastAsia="bs-Latn-BA"/>
              </w:rPr>
            </w:pPr>
            <w:r w:rsidRPr="00885D07">
              <w:rPr>
                <w:lang w:eastAsia="bs-Latn-BA"/>
              </w:rPr>
              <w:t>TEMATSKE</w:t>
            </w:r>
          </w:p>
        </w:tc>
        <w:tc>
          <w:tcPr>
            <w:tcW w:w="925" w:type="dxa"/>
            <w:tcBorders>
              <w:top w:val="nil"/>
              <w:left w:val="nil"/>
              <w:bottom w:val="single" w:sz="4" w:space="0" w:color="auto"/>
              <w:right w:val="single" w:sz="4" w:space="0" w:color="auto"/>
            </w:tcBorders>
            <w:shd w:val="clear" w:color="auto" w:fill="auto"/>
            <w:vAlign w:val="center"/>
          </w:tcPr>
          <w:p w:rsidR="00D1189B" w:rsidRPr="00885D07" w:rsidRDefault="00D1189B" w:rsidP="008F5199">
            <w:pPr>
              <w:jc w:val="right"/>
              <w:rPr>
                <w:lang w:eastAsia="bs-Latn-BA"/>
              </w:rPr>
            </w:pPr>
            <w:r w:rsidRPr="00885D07">
              <w:rPr>
                <w:lang w:eastAsia="bs-Latn-BA"/>
              </w:rPr>
              <w:t>91</w:t>
            </w:r>
          </w:p>
        </w:tc>
        <w:tc>
          <w:tcPr>
            <w:tcW w:w="579" w:type="dxa"/>
            <w:tcBorders>
              <w:top w:val="nil"/>
              <w:left w:val="nil"/>
              <w:bottom w:val="single" w:sz="4" w:space="0" w:color="auto"/>
              <w:right w:val="single" w:sz="4" w:space="0" w:color="auto"/>
            </w:tcBorders>
            <w:shd w:val="clear" w:color="auto" w:fill="auto"/>
            <w:vAlign w:val="center"/>
          </w:tcPr>
          <w:p w:rsidR="00D1189B" w:rsidRPr="00885D07" w:rsidRDefault="00D1189B" w:rsidP="008F5199">
            <w:pPr>
              <w:jc w:val="right"/>
              <w:rPr>
                <w:lang w:eastAsia="bs-Latn-BA"/>
              </w:rPr>
            </w:pPr>
            <w:r w:rsidRPr="00885D07">
              <w:rPr>
                <w:lang w:eastAsia="bs-Latn-BA"/>
              </w:rPr>
              <w:t>67</w:t>
            </w:r>
          </w:p>
        </w:tc>
        <w:tc>
          <w:tcPr>
            <w:tcW w:w="577" w:type="dxa"/>
            <w:tcBorders>
              <w:top w:val="nil"/>
              <w:left w:val="nil"/>
              <w:bottom w:val="single" w:sz="4" w:space="0" w:color="auto"/>
              <w:right w:val="single" w:sz="4" w:space="0" w:color="auto"/>
            </w:tcBorders>
            <w:shd w:val="clear" w:color="auto" w:fill="auto"/>
            <w:vAlign w:val="center"/>
          </w:tcPr>
          <w:p w:rsidR="00D1189B" w:rsidRPr="00885D07" w:rsidRDefault="00D1189B" w:rsidP="008F5199">
            <w:pPr>
              <w:jc w:val="right"/>
              <w:rPr>
                <w:lang w:eastAsia="bs-Latn-BA"/>
              </w:rPr>
            </w:pPr>
            <w:r w:rsidRPr="00885D07">
              <w:rPr>
                <w:lang w:eastAsia="bs-Latn-BA"/>
              </w:rPr>
              <w:t>19</w:t>
            </w:r>
          </w:p>
        </w:tc>
        <w:tc>
          <w:tcPr>
            <w:tcW w:w="577" w:type="dxa"/>
            <w:tcBorders>
              <w:top w:val="nil"/>
              <w:left w:val="nil"/>
              <w:bottom w:val="single" w:sz="4" w:space="0" w:color="auto"/>
              <w:right w:val="single" w:sz="4" w:space="0" w:color="auto"/>
            </w:tcBorders>
            <w:shd w:val="clear" w:color="auto" w:fill="auto"/>
            <w:vAlign w:val="center"/>
          </w:tcPr>
          <w:p w:rsidR="00D1189B" w:rsidRPr="00885D07" w:rsidRDefault="00D1189B" w:rsidP="008F5199">
            <w:pPr>
              <w:jc w:val="right"/>
              <w:rPr>
                <w:lang w:eastAsia="bs-Latn-BA"/>
              </w:rPr>
            </w:pPr>
            <w:r w:rsidRPr="00885D07">
              <w:rPr>
                <w:lang w:eastAsia="bs-Latn-BA"/>
              </w:rPr>
              <w:t>5</w:t>
            </w:r>
          </w:p>
        </w:tc>
      </w:tr>
      <w:tr w:rsidR="00D1189B" w:rsidRPr="0020418E" w:rsidTr="008F5199">
        <w:trPr>
          <w:trHeight w:val="383"/>
        </w:trPr>
        <w:tc>
          <w:tcPr>
            <w:tcW w:w="2160" w:type="dxa"/>
            <w:tcBorders>
              <w:top w:val="nil"/>
              <w:left w:val="single" w:sz="4" w:space="0" w:color="auto"/>
              <w:bottom w:val="single" w:sz="4" w:space="0" w:color="auto"/>
              <w:right w:val="single" w:sz="4" w:space="0" w:color="auto"/>
            </w:tcBorders>
            <w:shd w:val="clear" w:color="auto" w:fill="auto"/>
            <w:vAlign w:val="center"/>
          </w:tcPr>
          <w:p w:rsidR="00D1189B" w:rsidRPr="00885D07" w:rsidRDefault="00D1189B" w:rsidP="008F5199">
            <w:pPr>
              <w:jc w:val="both"/>
              <w:rPr>
                <w:lang w:eastAsia="bs-Latn-BA"/>
              </w:rPr>
            </w:pPr>
            <w:r w:rsidRPr="00885D07">
              <w:rPr>
                <w:lang w:eastAsia="bs-Latn-BA"/>
              </w:rPr>
              <w:t>NORMATIVNE</w:t>
            </w:r>
          </w:p>
        </w:tc>
        <w:tc>
          <w:tcPr>
            <w:tcW w:w="925" w:type="dxa"/>
            <w:tcBorders>
              <w:top w:val="nil"/>
              <w:left w:val="nil"/>
              <w:bottom w:val="single" w:sz="4" w:space="0" w:color="auto"/>
              <w:right w:val="single" w:sz="4" w:space="0" w:color="auto"/>
            </w:tcBorders>
            <w:shd w:val="clear" w:color="auto" w:fill="auto"/>
            <w:vAlign w:val="center"/>
          </w:tcPr>
          <w:p w:rsidR="00D1189B" w:rsidRPr="00885D07" w:rsidRDefault="00D1189B" w:rsidP="008F5199">
            <w:pPr>
              <w:jc w:val="right"/>
              <w:rPr>
                <w:lang w:eastAsia="bs-Latn-BA"/>
              </w:rPr>
            </w:pPr>
            <w:r w:rsidRPr="00885D07">
              <w:rPr>
                <w:lang w:eastAsia="bs-Latn-BA"/>
              </w:rPr>
              <w:t>11</w:t>
            </w:r>
          </w:p>
        </w:tc>
        <w:tc>
          <w:tcPr>
            <w:tcW w:w="579" w:type="dxa"/>
            <w:tcBorders>
              <w:top w:val="nil"/>
              <w:left w:val="nil"/>
              <w:bottom w:val="single" w:sz="4" w:space="0" w:color="auto"/>
              <w:right w:val="single" w:sz="4" w:space="0" w:color="auto"/>
            </w:tcBorders>
            <w:shd w:val="clear" w:color="auto" w:fill="auto"/>
            <w:vAlign w:val="center"/>
          </w:tcPr>
          <w:p w:rsidR="00D1189B" w:rsidRPr="00885D07" w:rsidRDefault="00D1189B" w:rsidP="008F5199">
            <w:pPr>
              <w:jc w:val="right"/>
              <w:rPr>
                <w:lang w:eastAsia="bs-Latn-BA"/>
              </w:rPr>
            </w:pPr>
            <w:r w:rsidRPr="00885D07">
              <w:rPr>
                <w:lang w:eastAsia="bs-Latn-BA"/>
              </w:rPr>
              <w:t>6</w:t>
            </w:r>
          </w:p>
        </w:tc>
        <w:tc>
          <w:tcPr>
            <w:tcW w:w="577" w:type="dxa"/>
            <w:tcBorders>
              <w:top w:val="nil"/>
              <w:left w:val="nil"/>
              <w:bottom w:val="single" w:sz="4" w:space="0" w:color="auto"/>
              <w:right w:val="single" w:sz="4" w:space="0" w:color="auto"/>
            </w:tcBorders>
            <w:shd w:val="clear" w:color="auto" w:fill="auto"/>
            <w:vAlign w:val="center"/>
          </w:tcPr>
          <w:p w:rsidR="00D1189B" w:rsidRPr="00885D07" w:rsidRDefault="00D1189B" w:rsidP="008F5199">
            <w:pPr>
              <w:jc w:val="right"/>
              <w:rPr>
                <w:lang w:eastAsia="bs-Latn-BA"/>
              </w:rPr>
            </w:pPr>
            <w:r w:rsidRPr="00885D07">
              <w:rPr>
                <w:lang w:eastAsia="bs-Latn-BA"/>
              </w:rPr>
              <w:t>4</w:t>
            </w:r>
          </w:p>
        </w:tc>
        <w:tc>
          <w:tcPr>
            <w:tcW w:w="577" w:type="dxa"/>
            <w:tcBorders>
              <w:top w:val="nil"/>
              <w:left w:val="nil"/>
              <w:bottom w:val="single" w:sz="4" w:space="0" w:color="auto"/>
              <w:right w:val="single" w:sz="4" w:space="0" w:color="auto"/>
            </w:tcBorders>
            <w:shd w:val="clear" w:color="auto" w:fill="auto"/>
            <w:vAlign w:val="center"/>
          </w:tcPr>
          <w:p w:rsidR="00D1189B" w:rsidRPr="00885D07" w:rsidRDefault="00D1189B" w:rsidP="008F5199">
            <w:pPr>
              <w:jc w:val="right"/>
              <w:rPr>
                <w:lang w:eastAsia="bs-Latn-BA"/>
              </w:rPr>
            </w:pPr>
            <w:r w:rsidRPr="00885D07">
              <w:rPr>
                <w:lang w:eastAsia="bs-Latn-BA"/>
              </w:rPr>
              <w:t>1</w:t>
            </w:r>
          </w:p>
        </w:tc>
      </w:tr>
      <w:tr w:rsidR="00D1189B" w:rsidRPr="0020418E" w:rsidTr="008F5199">
        <w:trPr>
          <w:trHeight w:val="383"/>
        </w:trPr>
        <w:tc>
          <w:tcPr>
            <w:tcW w:w="2160" w:type="dxa"/>
            <w:tcBorders>
              <w:top w:val="nil"/>
              <w:left w:val="single" w:sz="4" w:space="0" w:color="auto"/>
              <w:bottom w:val="single" w:sz="4" w:space="0" w:color="auto"/>
              <w:right w:val="single" w:sz="4" w:space="0" w:color="auto"/>
            </w:tcBorders>
            <w:shd w:val="clear" w:color="auto" w:fill="auto"/>
            <w:vAlign w:val="center"/>
          </w:tcPr>
          <w:p w:rsidR="00D1189B" w:rsidRPr="00885D07" w:rsidRDefault="00D1189B" w:rsidP="008F5199">
            <w:pPr>
              <w:jc w:val="both"/>
              <w:rPr>
                <w:lang w:eastAsia="bs-Latn-BA"/>
              </w:rPr>
            </w:pPr>
            <w:r w:rsidRPr="00885D07">
              <w:rPr>
                <w:lang w:eastAsia="bs-Latn-BA"/>
              </w:rPr>
              <w:t>MEĐUNARODNE</w:t>
            </w:r>
          </w:p>
        </w:tc>
        <w:tc>
          <w:tcPr>
            <w:tcW w:w="925" w:type="dxa"/>
            <w:tcBorders>
              <w:top w:val="nil"/>
              <w:left w:val="nil"/>
              <w:bottom w:val="single" w:sz="4" w:space="0" w:color="auto"/>
              <w:right w:val="single" w:sz="4" w:space="0" w:color="auto"/>
            </w:tcBorders>
            <w:shd w:val="clear" w:color="auto" w:fill="auto"/>
            <w:vAlign w:val="center"/>
          </w:tcPr>
          <w:p w:rsidR="00D1189B" w:rsidRPr="00885D07" w:rsidRDefault="00D1189B" w:rsidP="008F5199">
            <w:pPr>
              <w:jc w:val="right"/>
              <w:rPr>
                <w:lang w:eastAsia="bs-Latn-BA"/>
              </w:rPr>
            </w:pPr>
            <w:r w:rsidRPr="00885D07">
              <w:rPr>
                <w:lang w:eastAsia="bs-Latn-BA"/>
              </w:rPr>
              <w:t>11</w:t>
            </w:r>
          </w:p>
        </w:tc>
        <w:tc>
          <w:tcPr>
            <w:tcW w:w="579" w:type="dxa"/>
            <w:tcBorders>
              <w:top w:val="nil"/>
              <w:left w:val="nil"/>
              <w:bottom w:val="single" w:sz="4" w:space="0" w:color="auto"/>
              <w:right w:val="single" w:sz="4" w:space="0" w:color="auto"/>
            </w:tcBorders>
            <w:shd w:val="clear" w:color="auto" w:fill="auto"/>
            <w:vAlign w:val="center"/>
          </w:tcPr>
          <w:p w:rsidR="00D1189B" w:rsidRPr="00885D07" w:rsidRDefault="00D1189B" w:rsidP="008F5199">
            <w:pPr>
              <w:jc w:val="right"/>
              <w:rPr>
                <w:lang w:eastAsia="bs-Latn-BA"/>
              </w:rPr>
            </w:pPr>
            <w:r w:rsidRPr="00885D07">
              <w:rPr>
                <w:lang w:eastAsia="bs-Latn-BA"/>
              </w:rPr>
              <w:t>7</w:t>
            </w:r>
          </w:p>
        </w:tc>
        <w:tc>
          <w:tcPr>
            <w:tcW w:w="577" w:type="dxa"/>
            <w:tcBorders>
              <w:top w:val="nil"/>
              <w:left w:val="nil"/>
              <w:bottom w:val="single" w:sz="4" w:space="0" w:color="auto"/>
              <w:right w:val="single" w:sz="4" w:space="0" w:color="auto"/>
            </w:tcBorders>
            <w:shd w:val="clear" w:color="auto" w:fill="auto"/>
            <w:vAlign w:val="center"/>
          </w:tcPr>
          <w:p w:rsidR="00D1189B" w:rsidRPr="00885D07" w:rsidRDefault="00D1189B" w:rsidP="008F5199">
            <w:pPr>
              <w:jc w:val="right"/>
              <w:rPr>
                <w:lang w:eastAsia="bs-Latn-BA"/>
              </w:rPr>
            </w:pPr>
            <w:r w:rsidRPr="00885D07">
              <w:rPr>
                <w:lang w:eastAsia="bs-Latn-BA"/>
              </w:rPr>
              <w:t>4</w:t>
            </w:r>
          </w:p>
        </w:tc>
        <w:tc>
          <w:tcPr>
            <w:tcW w:w="577" w:type="dxa"/>
            <w:tcBorders>
              <w:top w:val="nil"/>
              <w:left w:val="nil"/>
              <w:bottom w:val="single" w:sz="4" w:space="0" w:color="auto"/>
              <w:right w:val="single" w:sz="4" w:space="0" w:color="auto"/>
            </w:tcBorders>
            <w:shd w:val="clear" w:color="auto" w:fill="auto"/>
            <w:vAlign w:val="center"/>
          </w:tcPr>
          <w:p w:rsidR="00D1189B" w:rsidRPr="00885D07" w:rsidRDefault="00D1189B" w:rsidP="008F5199">
            <w:pPr>
              <w:jc w:val="right"/>
              <w:rPr>
                <w:lang w:eastAsia="bs-Latn-BA"/>
              </w:rPr>
            </w:pPr>
            <w:r w:rsidRPr="00885D07">
              <w:rPr>
                <w:lang w:eastAsia="bs-Latn-BA"/>
              </w:rPr>
              <w:t>0</w:t>
            </w:r>
          </w:p>
        </w:tc>
      </w:tr>
      <w:tr w:rsidR="00D1189B" w:rsidRPr="0020418E" w:rsidTr="008F5199">
        <w:trPr>
          <w:trHeight w:val="383"/>
        </w:trPr>
        <w:tc>
          <w:tcPr>
            <w:tcW w:w="2160" w:type="dxa"/>
            <w:tcBorders>
              <w:top w:val="nil"/>
              <w:left w:val="single" w:sz="4" w:space="0" w:color="auto"/>
              <w:bottom w:val="single" w:sz="4" w:space="0" w:color="auto"/>
              <w:right w:val="single" w:sz="4" w:space="0" w:color="auto"/>
            </w:tcBorders>
            <w:shd w:val="clear" w:color="auto" w:fill="auto"/>
            <w:vAlign w:val="center"/>
          </w:tcPr>
          <w:p w:rsidR="00D1189B" w:rsidRPr="00885D07" w:rsidRDefault="00D1189B" w:rsidP="008F5199">
            <w:pPr>
              <w:jc w:val="both"/>
              <w:rPr>
                <w:b/>
                <w:bCs/>
                <w:lang w:eastAsia="bs-Latn-BA"/>
              </w:rPr>
            </w:pPr>
            <w:r w:rsidRPr="00885D07">
              <w:rPr>
                <w:b/>
                <w:bCs/>
                <w:lang w:eastAsia="bs-Latn-BA"/>
              </w:rPr>
              <w:t>UKUPNO</w:t>
            </w:r>
          </w:p>
        </w:tc>
        <w:tc>
          <w:tcPr>
            <w:tcW w:w="925" w:type="dxa"/>
            <w:tcBorders>
              <w:top w:val="nil"/>
              <w:left w:val="nil"/>
              <w:bottom w:val="single" w:sz="4" w:space="0" w:color="auto"/>
              <w:right w:val="single" w:sz="4" w:space="0" w:color="auto"/>
            </w:tcBorders>
            <w:shd w:val="clear" w:color="auto" w:fill="auto"/>
            <w:vAlign w:val="center"/>
          </w:tcPr>
          <w:p w:rsidR="00D1189B" w:rsidRPr="00885D07" w:rsidRDefault="00D1189B" w:rsidP="008F5199">
            <w:pPr>
              <w:jc w:val="right"/>
              <w:rPr>
                <w:b/>
                <w:bCs/>
                <w:lang w:eastAsia="bs-Latn-BA"/>
              </w:rPr>
            </w:pPr>
            <w:r w:rsidRPr="00885D07">
              <w:rPr>
                <w:b/>
                <w:bCs/>
                <w:lang w:eastAsia="bs-Latn-BA"/>
              </w:rPr>
              <w:t>113</w:t>
            </w:r>
          </w:p>
        </w:tc>
        <w:tc>
          <w:tcPr>
            <w:tcW w:w="579" w:type="dxa"/>
            <w:tcBorders>
              <w:top w:val="nil"/>
              <w:left w:val="nil"/>
              <w:bottom w:val="single" w:sz="4" w:space="0" w:color="auto"/>
              <w:right w:val="single" w:sz="4" w:space="0" w:color="auto"/>
            </w:tcBorders>
            <w:shd w:val="clear" w:color="auto" w:fill="auto"/>
            <w:vAlign w:val="center"/>
          </w:tcPr>
          <w:p w:rsidR="00D1189B" w:rsidRPr="00885D07" w:rsidRDefault="00D1189B" w:rsidP="008F5199">
            <w:pPr>
              <w:jc w:val="right"/>
              <w:rPr>
                <w:b/>
                <w:bCs/>
                <w:lang w:eastAsia="bs-Latn-BA"/>
              </w:rPr>
            </w:pPr>
            <w:r w:rsidRPr="00885D07">
              <w:rPr>
                <w:b/>
                <w:bCs/>
                <w:lang w:eastAsia="bs-Latn-BA"/>
              </w:rPr>
              <w:t>80</w:t>
            </w:r>
          </w:p>
        </w:tc>
        <w:tc>
          <w:tcPr>
            <w:tcW w:w="577" w:type="dxa"/>
            <w:tcBorders>
              <w:top w:val="nil"/>
              <w:left w:val="nil"/>
              <w:bottom w:val="single" w:sz="4" w:space="0" w:color="auto"/>
              <w:right w:val="single" w:sz="4" w:space="0" w:color="auto"/>
            </w:tcBorders>
            <w:shd w:val="clear" w:color="auto" w:fill="auto"/>
            <w:vAlign w:val="center"/>
          </w:tcPr>
          <w:p w:rsidR="00D1189B" w:rsidRPr="00885D07" w:rsidRDefault="00D1189B" w:rsidP="008F5199">
            <w:pPr>
              <w:jc w:val="right"/>
              <w:rPr>
                <w:b/>
                <w:bCs/>
                <w:lang w:eastAsia="bs-Latn-BA"/>
              </w:rPr>
            </w:pPr>
            <w:r w:rsidRPr="00885D07">
              <w:rPr>
                <w:b/>
                <w:bCs/>
                <w:lang w:eastAsia="bs-Latn-BA"/>
              </w:rPr>
              <w:t>27</w:t>
            </w:r>
          </w:p>
        </w:tc>
        <w:tc>
          <w:tcPr>
            <w:tcW w:w="577" w:type="dxa"/>
            <w:tcBorders>
              <w:top w:val="nil"/>
              <w:left w:val="nil"/>
              <w:bottom w:val="single" w:sz="4" w:space="0" w:color="auto"/>
              <w:right w:val="single" w:sz="4" w:space="0" w:color="auto"/>
            </w:tcBorders>
            <w:shd w:val="clear" w:color="auto" w:fill="auto"/>
            <w:vAlign w:val="center"/>
          </w:tcPr>
          <w:p w:rsidR="00D1189B" w:rsidRPr="00885D07" w:rsidRDefault="00D1189B" w:rsidP="008F5199">
            <w:pPr>
              <w:jc w:val="right"/>
              <w:rPr>
                <w:b/>
                <w:bCs/>
                <w:lang w:eastAsia="bs-Latn-BA"/>
              </w:rPr>
            </w:pPr>
            <w:r w:rsidRPr="00885D07">
              <w:rPr>
                <w:b/>
                <w:bCs/>
                <w:lang w:eastAsia="bs-Latn-BA"/>
              </w:rPr>
              <w:t>6</w:t>
            </w:r>
          </w:p>
        </w:tc>
      </w:tr>
    </w:tbl>
    <w:p w:rsidR="00D1189B" w:rsidRPr="0020418E" w:rsidRDefault="00D1189B" w:rsidP="00D1189B">
      <w:pPr>
        <w:tabs>
          <w:tab w:val="center" w:pos="1560"/>
          <w:tab w:val="center" w:pos="6946"/>
        </w:tabs>
        <w:spacing w:before="120"/>
        <w:jc w:val="both"/>
        <w:rPr>
          <w:color w:val="FF0000"/>
        </w:rPr>
      </w:pPr>
      <w:r>
        <w:rPr>
          <w:noProof/>
          <w:lang w:val="bs-Latn-BA" w:eastAsia="bs-Latn-BA"/>
        </w:rPr>
        <w:drawing>
          <wp:inline distT="0" distB="0" distL="0" distR="0">
            <wp:extent cx="2999105" cy="2289810"/>
            <wp:effectExtent l="0" t="0" r="0" b="0"/>
            <wp:docPr id="7"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D1189B" w:rsidRPr="0020418E" w:rsidRDefault="008A445A" w:rsidP="00D1189B">
      <w:pPr>
        <w:rPr>
          <w:b/>
          <w:i/>
        </w:rPr>
      </w:pPr>
      <w:r w:rsidRPr="008A445A">
        <w:rPr>
          <w:noProof/>
          <w:color w:val="FF0000"/>
          <w:lang w:eastAsia="bs-Latn-BA"/>
        </w:rPr>
        <w:pict>
          <v:shapetype id="_x0000_t202" coordsize="21600,21600" o:spt="202" path="m,l,21600r21600,l21600,xe">
            <v:stroke joinstyle="miter"/>
            <v:path gradientshapeok="t" o:connecttype="rect"/>
          </v:shapetype>
          <v:shape id="_x0000_s1028" type="#_x0000_t202" style="position:absolute;margin-left:-251pt;margin-top:17pt;width:232.85pt;height:34.05pt;z-index:251661312;mso-width-relative:margin;mso-height-relative:margin" stroked="f">
            <v:textbox style="mso-next-textbox:#_x0000_s1028">
              <w:txbxContent>
                <w:p w:rsidR="00A5259B" w:rsidRPr="006F5EAE" w:rsidRDefault="00A5259B" w:rsidP="00D1189B">
                  <w:pPr>
                    <w:ind w:left="1021" w:hanging="1021"/>
                    <w:rPr>
                      <w:b/>
                      <w:i/>
                    </w:rPr>
                  </w:pPr>
                  <w:r>
                    <w:rPr>
                      <w:b/>
                      <w:i/>
                    </w:rPr>
                    <w:t>Tabela 1</w:t>
                  </w:r>
                  <w:r w:rsidRPr="006F5EAE">
                    <w:rPr>
                      <w:b/>
                      <w:i/>
                    </w:rPr>
                    <w:t xml:space="preserve">: </w:t>
                  </w:r>
                  <w:r>
                    <w:rPr>
                      <w:b/>
                      <w:i/>
                    </w:rPr>
                    <w:tab/>
                    <w:t>Realizacija programskih aktivnosti za 2014</w:t>
                  </w:r>
                  <w:r w:rsidRPr="006F5EAE">
                    <w:rPr>
                      <w:b/>
                      <w:i/>
                    </w:rPr>
                    <w:t>.</w:t>
                  </w:r>
                  <w:r>
                    <w:rPr>
                      <w:b/>
                      <w:i/>
                    </w:rPr>
                    <w:t xml:space="preserve"> </w:t>
                  </w:r>
                  <w:proofErr w:type="gramStart"/>
                  <w:r w:rsidRPr="006F5EAE">
                    <w:rPr>
                      <w:b/>
                      <w:i/>
                    </w:rPr>
                    <w:t>godinu</w:t>
                  </w:r>
                  <w:proofErr w:type="gramEnd"/>
                </w:p>
              </w:txbxContent>
            </v:textbox>
          </v:shape>
        </w:pict>
      </w:r>
    </w:p>
    <w:p w:rsidR="00D1189B" w:rsidRPr="0020418E" w:rsidRDefault="008A445A" w:rsidP="00D1189B">
      <w:pPr>
        <w:tabs>
          <w:tab w:val="center" w:pos="1560"/>
          <w:tab w:val="center" w:pos="6946"/>
        </w:tabs>
        <w:spacing w:before="120"/>
        <w:rPr>
          <w:color w:val="FF6600"/>
        </w:rPr>
      </w:pPr>
      <w:r w:rsidRPr="008A445A">
        <w:rPr>
          <w:noProof/>
          <w:color w:val="FF0000"/>
          <w:lang w:eastAsia="bs-Latn-BA"/>
        </w:rPr>
        <w:pict>
          <v:shape id="_x0000_s1027" type="#_x0000_t202" style="position:absolute;margin-left:236.9pt;margin-top:3.2pt;width:239.95pt;height:32.3pt;z-index:251660288;mso-width-relative:margin;mso-height-relative:margin" stroked="f">
            <v:textbox style="mso-next-textbox:#_x0000_s1027">
              <w:txbxContent>
                <w:p w:rsidR="00A5259B" w:rsidRPr="006F5EAE" w:rsidRDefault="00A5259B" w:rsidP="00D1189B">
                  <w:pPr>
                    <w:tabs>
                      <w:tab w:val="left" w:pos="4678"/>
                    </w:tabs>
                    <w:ind w:left="1418" w:right="102" w:hanging="1418"/>
                    <w:rPr>
                      <w:b/>
                      <w:i/>
                    </w:rPr>
                  </w:pPr>
                  <w:r w:rsidRPr="006F5EAE">
                    <w:rPr>
                      <w:b/>
                      <w:i/>
                    </w:rPr>
                    <w:t xml:space="preserve">Dijagram </w:t>
                  </w:r>
                  <w:proofErr w:type="gramStart"/>
                  <w:r w:rsidRPr="006F5EAE">
                    <w:rPr>
                      <w:b/>
                      <w:i/>
                    </w:rPr>
                    <w:t>1 :</w:t>
                  </w:r>
                  <w:proofErr w:type="gramEnd"/>
                  <w:r w:rsidRPr="006F5EAE">
                    <w:rPr>
                      <w:b/>
                      <w:i/>
                    </w:rPr>
                    <w:t xml:space="preserve"> </w:t>
                  </w:r>
                  <w:r>
                    <w:rPr>
                      <w:b/>
                      <w:i/>
                    </w:rPr>
                    <w:tab/>
                    <w:t xml:space="preserve">Realizacija </w:t>
                  </w:r>
                  <w:r w:rsidRPr="006F5EAE">
                    <w:rPr>
                      <w:b/>
                      <w:i/>
                    </w:rPr>
                    <w:t>programskih</w:t>
                  </w:r>
                  <w:r>
                    <w:rPr>
                      <w:b/>
                      <w:i/>
                    </w:rPr>
                    <w:t xml:space="preserve">                                                                  </w:t>
                  </w:r>
                  <w:r w:rsidRPr="006F5EAE">
                    <w:rPr>
                      <w:b/>
                      <w:i/>
                    </w:rPr>
                    <w:t>aktivnosti za 201</w:t>
                  </w:r>
                  <w:r>
                    <w:rPr>
                      <w:b/>
                      <w:i/>
                    </w:rPr>
                    <w:t xml:space="preserve">4. </w:t>
                  </w:r>
                  <w:proofErr w:type="gramStart"/>
                  <w:r>
                    <w:rPr>
                      <w:b/>
                      <w:i/>
                    </w:rPr>
                    <w:t>go</w:t>
                  </w:r>
                  <w:r w:rsidRPr="006F5EAE">
                    <w:rPr>
                      <w:b/>
                      <w:i/>
                    </w:rPr>
                    <w:t>dinu</w:t>
                  </w:r>
                  <w:proofErr w:type="gramEnd"/>
                </w:p>
              </w:txbxContent>
            </v:textbox>
          </v:shape>
        </w:pict>
      </w:r>
    </w:p>
    <w:p w:rsidR="00D1189B" w:rsidRPr="003704BD" w:rsidRDefault="00D1189B" w:rsidP="003704BD">
      <w:pPr>
        <w:jc w:val="both"/>
        <w:rPr>
          <w:sz w:val="22"/>
          <w:szCs w:val="22"/>
        </w:rPr>
      </w:pPr>
      <w:r w:rsidRPr="003704BD">
        <w:rPr>
          <w:sz w:val="22"/>
          <w:szCs w:val="22"/>
        </w:rPr>
        <w:t xml:space="preserve">PRORAČUNSKA </w:t>
      </w:r>
      <w:r w:rsidR="003704BD">
        <w:rPr>
          <w:sz w:val="22"/>
          <w:szCs w:val="22"/>
        </w:rPr>
        <w:t xml:space="preserve"> </w:t>
      </w:r>
      <w:r w:rsidRPr="003704BD">
        <w:rPr>
          <w:sz w:val="22"/>
          <w:szCs w:val="22"/>
        </w:rPr>
        <w:t>SREDSTVA</w:t>
      </w:r>
    </w:p>
    <w:p w:rsidR="003704BD" w:rsidRPr="003704BD" w:rsidRDefault="003704BD" w:rsidP="003704BD">
      <w:pPr>
        <w:jc w:val="both"/>
        <w:rPr>
          <w:sz w:val="24"/>
          <w:szCs w:val="24"/>
        </w:rPr>
      </w:pPr>
    </w:p>
    <w:p w:rsidR="00D1189B" w:rsidRPr="003704BD" w:rsidRDefault="00D1189B" w:rsidP="003704BD">
      <w:pPr>
        <w:jc w:val="both"/>
        <w:rPr>
          <w:sz w:val="24"/>
          <w:szCs w:val="24"/>
        </w:rPr>
      </w:pPr>
      <w:r w:rsidRPr="003704BD">
        <w:rPr>
          <w:sz w:val="24"/>
          <w:szCs w:val="24"/>
        </w:rPr>
        <w:t>Na osnovu Zakon o izmjenama i dopuni Zakona o Proračunu</w:t>
      </w:r>
      <w:r w:rsidR="003704BD">
        <w:rPr>
          <w:sz w:val="24"/>
          <w:szCs w:val="24"/>
        </w:rPr>
        <w:t xml:space="preserve"> institucija BiH</w:t>
      </w:r>
      <w:r w:rsidRPr="003704BD">
        <w:rPr>
          <w:sz w:val="24"/>
          <w:szCs w:val="24"/>
        </w:rPr>
        <w:t xml:space="preserve"> i međunarodnih obveza Bosne i Herceg</w:t>
      </w:r>
      <w:r w:rsidR="003704BD">
        <w:rPr>
          <w:sz w:val="24"/>
          <w:szCs w:val="24"/>
        </w:rPr>
        <w:t>ovine za 2014. godinu ("Sl.</w:t>
      </w:r>
      <w:r w:rsidRPr="003704BD">
        <w:rPr>
          <w:sz w:val="24"/>
          <w:szCs w:val="24"/>
        </w:rPr>
        <w:t xml:space="preserve"> glasnik", broj 60/14), Ministarstvu o</w:t>
      </w:r>
      <w:r w:rsidR="003704BD">
        <w:rPr>
          <w:sz w:val="24"/>
          <w:szCs w:val="24"/>
        </w:rPr>
        <w:t>brane BiH</w:t>
      </w:r>
      <w:r w:rsidRPr="003704BD">
        <w:rPr>
          <w:sz w:val="24"/>
          <w:szCs w:val="24"/>
        </w:rPr>
        <w:t xml:space="preserve"> su dodijeljena sredstva u iznosu od 280.653.000 KM, zatim prijenos sredstava za remont helikoptera 7.480.000 KM i iz proračunske pričuve</w:t>
      </w:r>
      <w:r w:rsidR="003704BD">
        <w:rPr>
          <w:sz w:val="24"/>
          <w:szCs w:val="24"/>
        </w:rPr>
        <w:t xml:space="preserve"> 380.000 KM, čime su</w:t>
      </w:r>
      <w:r w:rsidRPr="003704BD">
        <w:rPr>
          <w:sz w:val="24"/>
          <w:szCs w:val="24"/>
        </w:rPr>
        <w:t xml:space="preserve"> raspoloživa sredstva u 2014. godini iznosila ukupno 288.513.000 KM, što je za 3,57% (ili 10,415 mil. KM) manje u odnosu na odobreni proračun u 2013. godini.</w:t>
      </w:r>
    </w:p>
    <w:p w:rsidR="00D1189B" w:rsidRPr="003704BD" w:rsidRDefault="00D1189B" w:rsidP="003704BD">
      <w:pPr>
        <w:jc w:val="both"/>
        <w:rPr>
          <w:sz w:val="24"/>
          <w:szCs w:val="24"/>
        </w:rPr>
      </w:pPr>
      <w:r w:rsidRPr="003704BD">
        <w:rPr>
          <w:sz w:val="24"/>
          <w:szCs w:val="24"/>
        </w:rPr>
        <w:t>Tijekom procedura usvajanja proračuna, proračunski zahtjev za 2014. godinu pretrpio je dodatno umanjenje od 4,7 milijuna KM, naročito na pozicijama: reprezentacija, izdaci za telefonske usluge, putni troškovi, te ostali materijalni troškovi, kao i naknadno umanjenje odobrenih sredstava proračunskim korisnicima na ime pružanja pomoći poplavljenim područjima, što je za MO BiH iznosilo 1.821 mil. KM. S tim u vezi, poduzete su složene aktivnosti na usklađivanju planova i aktivnosti s raspoloživim sredstvima usvojenim u proračunu 2014. godine.</w:t>
      </w:r>
    </w:p>
    <w:p w:rsidR="00D1189B" w:rsidRPr="003704BD" w:rsidRDefault="00D1189B" w:rsidP="003704BD">
      <w:pPr>
        <w:jc w:val="both"/>
        <w:rPr>
          <w:sz w:val="24"/>
          <w:szCs w:val="24"/>
        </w:rPr>
      </w:pPr>
    </w:p>
    <w:p w:rsidR="007B3795" w:rsidRDefault="007B3795" w:rsidP="003704BD">
      <w:pPr>
        <w:pStyle w:val="Header"/>
        <w:tabs>
          <w:tab w:val="center" w:pos="6804"/>
        </w:tabs>
        <w:outlineLvl w:val="0"/>
        <w:rPr>
          <w:sz w:val="24"/>
          <w:szCs w:val="24"/>
        </w:rPr>
      </w:pPr>
    </w:p>
    <w:p w:rsidR="007B3795" w:rsidRDefault="007B3795" w:rsidP="003704BD">
      <w:pPr>
        <w:pStyle w:val="Header"/>
        <w:tabs>
          <w:tab w:val="center" w:pos="6804"/>
        </w:tabs>
        <w:outlineLvl w:val="0"/>
        <w:rPr>
          <w:sz w:val="24"/>
          <w:szCs w:val="24"/>
        </w:rPr>
      </w:pPr>
    </w:p>
    <w:p w:rsidR="00D1189B" w:rsidRPr="003704BD" w:rsidRDefault="00D1189B" w:rsidP="00D1189B">
      <w:pPr>
        <w:pStyle w:val="Header"/>
        <w:tabs>
          <w:tab w:val="center" w:pos="6804"/>
        </w:tabs>
        <w:outlineLvl w:val="0"/>
        <w:rPr>
          <w:sz w:val="24"/>
          <w:szCs w:val="24"/>
        </w:rPr>
      </w:pPr>
    </w:p>
    <w:p w:rsidR="00D523B7" w:rsidRPr="003704BD" w:rsidRDefault="00D1189B" w:rsidP="002C6AC4">
      <w:pPr>
        <w:pStyle w:val="Davorka1"/>
      </w:pPr>
      <w:r w:rsidRPr="003704BD">
        <w:t xml:space="preserve"> </w:t>
      </w:r>
      <w:bookmarkStart w:id="114" w:name="_Toc412718723"/>
      <w:r w:rsidR="00D523B7" w:rsidRPr="003704BD">
        <w:t>III.</w:t>
      </w:r>
      <w:r w:rsidR="00D523B7" w:rsidRPr="003704BD">
        <w:tab/>
        <w:t>AKTIVNOSTI I STANJE U OBLASTIMA IZ DJELOKRUGA SAMOSTALNIH UPRAVNIH ORGANIZACIJA</w:t>
      </w:r>
      <w:bookmarkEnd w:id="111"/>
      <w:bookmarkEnd w:id="112"/>
      <w:bookmarkEnd w:id="114"/>
    </w:p>
    <w:p w:rsidR="00D523B7" w:rsidRPr="0078561C" w:rsidRDefault="00D523B7" w:rsidP="00D523B7">
      <w:pPr>
        <w:rPr>
          <w:b/>
          <w:sz w:val="24"/>
          <w:szCs w:val="24"/>
        </w:rPr>
      </w:pPr>
    </w:p>
    <w:p w:rsidR="00D523B7" w:rsidRPr="0078561C" w:rsidRDefault="00D523B7" w:rsidP="002C6AC4">
      <w:pPr>
        <w:pStyle w:val="Davorka2"/>
        <w:numPr>
          <w:ilvl w:val="0"/>
          <w:numId w:val="134"/>
        </w:numPr>
      </w:pPr>
      <w:bookmarkStart w:id="115" w:name="_Toc350438650"/>
      <w:bookmarkStart w:id="116" w:name="_Toc381863152"/>
      <w:bookmarkStart w:id="117" w:name="_Toc412718724"/>
      <w:r w:rsidRPr="0078561C">
        <w:t>INSTITUT</w:t>
      </w:r>
      <w:r w:rsidR="000E2422">
        <w:t xml:space="preserve"> </w:t>
      </w:r>
      <w:r w:rsidRPr="0078561C">
        <w:t xml:space="preserve"> ZA </w:t>
      </w:r>
      <w:r w:rsidR="000E2422">
        <w:t xml:space="preserve"> </w:t>
      </w:r>
      <w:r w:rsidRPr="0078561C">
        <w:t xml:space="preserve">INTELEKTUALNO </w:t>
      </w:r>
      <w:r w:rsidR="000E2422">
        <w:t xml:space="preserve"> </w:t>
      </w:r>
      <w:r w:rsidRPr="0078561C">
        <w:t xml:space="preserve">VLASNIŠTVO </w:t>
      </w:r>
      <w:r w:rsidR="000E2422">
        <w:t xml:space="preserve"> </w:t>
      </w:r>
      <w:r w:rsidRPr="0078561C">
        <w:t>BIH</w:t>
      </w:r>
      <w:bookmarkEnd w:id="115"/>
      <w:bookmarkEnd w:id="116"/>
      <w:bookmarkEnd w:id="117"/>
    </w:p>
    <w:p w:rsidR="00D523B7" w:rsidRPr="000F3759" w:rsidRDefault="00D523B7" w:rsidP="00D523B7">
      <w:pPr>
        <w:outlineLvl w:val="0"/>
        <w:rPr>
          <w:bCs/>
          <w:sz w:val="24"/>
          <w:szCs w:val="24"/>
        </w:rPr>
      </w:pPr>
    </w:p>
    <w:p w:rsidR="00D523B7" w:rsidRDefault="00D523B7" w:rsidP="00D523B7">
      <w:pPr>
        <w:jc w:val="both"/>
        <w:rPr>
          <w:sz w:val="22"/>
          <w:szCs w:val="22"/>
        </w:rPr>
      </w:pPr>
      <w:r w:rsidRPr="0078561C">
        <w:rPr>
          <w:sz w:val="22"/>
          <w:szCs w:val="22"/>
        </w:rPr>
        <w:t>NAJVAŽNIJE</w:t>
      </w:r>
      <w:r w:rsidR="000E2422">
        <w:rPr>
          <w:sz w:val="22"/>
          <w:szCs w:val="22"/>
        </w:rPr>
        <w:t xml:space="preserve"> </w:t>
      </w:r>
      <w:r w:rsidRPr="0078561C">
        <w:rPr>
          <w:sz w:val="22"/>
          <w:szCs w:val="22"/>
        </w:rPr>
        <w:t xml:space="preserve"> AKTIVNOSTI</w:t>
      </w:r>
      <w:r w:rsidR="000E2422">
        <w:rPr>
          <w:sz w:val="22"/>
          <w:szCs w:val="22"/>
        </w:rPr>
        <w:t xml:space="preserve"> </w:t>
      </w:r>
      <w:r w:rsidRPr="0078561C">
        <w:rPr>
          <w:sz w:val="22"/>
          <w:szCs w:val="22"/>
        </w:rPr>
        <w:t xml:space="preserve"> I </w:t>
      </w:r>
      <w:r w:rsidR="000E2422">
        <w:rPr>
          <w:sz w:val="22"/>
          <w:szCs w:val="22"/>
        </w:rPr>
        <w:t xml:space="preserve"> </w:t>
      </w:r>
      <w:r w:rsidRPr="0078561C">
        <w:rPr>
          <w:sz w:val="22"/>
          <w:szCs w:val="22"/>
        </w:rPr>
        <w:t xml:space="preserve">STANJE </w:t>
      </w:r>
      <w:r w:rsidR="000E2422">
        <w:rPr>
          <w:sz w:val="22"/>
          <w:szCs w:val="22"/>
        </w:rPr>
        <w:t xml:space="preserve"> </w:t>
      </w:r>
      <w:r w:rsidRPr="0078561C">
        <w:rPr>
          <w:sz w:val="22"/>
          <w:szCs w:val="22"/>
        </w:rPr>
        <w:t>U</w:t>
      </w:r>
      <w:r w:rsidR="000E2422">
        <w:rPr>
          <w:sz w:val="22"/>
          <w:szCs w:val="22"/>
        </w:rPr>
        <w:t xml:space="preserve"> </w:t>
      </w:r>
      <w:r w:rsidRPr="0078561C">
        <w:rPr>
          <w:sz w:val="22"/>
          <w:szCs w:val="22"/>
        </w:rPr>
        <w:t xml:space="preserve"> OBLASTI</w:t>
      </w:r>
    </w:p>
    <w:p w:rsidR="00C57ED8" w:rsidRPr="00ED18DC" w:rsidRDefault="00C57ED8" w:rsidP="00C57ED8">
      <w:pPr>
        <w:jc w:val="both"/>
        <w:rPr>
          <w:bCs/>
          <w:sz w:val="24"/>
          <w:szCs w:val="24"/>
        </w:rPr>
      </w:pPr>
    </w:p>
    <w:p w:rsidR="00C57ED8" w:rsidRPr="00ED18DC" w:rsidRDefault="00C57ED8" w:rsidP="00ED18DC">
      <w:pPr>
        <w:jc w:val="both"/>
        <w:rPr>
          <w:bCs/>
          <w:i/>
          <w:iCs/>
          <w:sz w:val="24"/>
          <w:szCs w:val="24"/>
        </w:rPr>
      </w:pPr>
      <w:r w:rsidRPr="00ED18DC">
        <w:rPr>
          <w:sz w:val="24"/>
          <w:szCs w:val="24"/>
        </w:rPr>
        <w:t xml:space="preserve">Institut je uradio detaljnu analizu i pripremio </w:t>
      </w:r>
      <w:r w:rsidRPr="005B3B1D">
        <w:rPr>
          <w:sz w:val="24"/>
          <w:szCs w:val="24"/>
        </w:rPr>
        <w:t xml:space="preserve">Studiju o ispunjenju obveza iz čl. 27. i 31. </w:t>
      </w:r>
      <w:smartTag w:uri="urn:schemas-microsoft-com:office:smarttags" w:element="stockticker">
        <w:r w:rsidRPr="005B3B1D">
          <w:rPr>
            <w:sz w:val="24"/>
            <w:szCs w:val="24"/>
          </w:rPr>
          <w:t>SAA</w:t>
        </w:r>
      </w:smartTag>
      <w:r w:rsidRPr="00ED18DC">
        <w:rPr>
          <w:sz w:val="24"/>
          <w:szCs w:val="24"/>
        </w:rPr>
        <w:t xml:space="preserve"> (čl. 12. i 16. Privremenog </w:t>
      </w:r>
      <w:smartTag w:uri="urn:schemas-microsoft-com:office:smarttags" w:element="stockticker">
        <w:r w:rsidRPr="00ED18DC">
          <w:rPr>
            <w:sz w:val="24"/>
            <w:szCs w:val="24"/>
          </w:rPr>
          <w:t>SAA</w:t>
        </w:r>
      </w:smartTag>
      <w:r w:rsidRPr="00ED18DC">
        <w:rPr>
          <w:sz w:val="24"/>
          <w:szCs w:val="24"/>
        </w:rPr>
        <w:t xml:space="preserve">) i WTO TRIPS-a (Sporazuma o trgovinsko-pravnim aspektima prava intelektualnog vlasništva) u cilju utvrđivanja stanja i definiranja mjera koji se odnose na domaći portfolio industrijskog vlasništva u pogledu ispunjenja obveza BiH o </w:t>
      </w:r>
      <w:r w:rsidRPr="007B5339">
        <w:rPr>
          <w:sz w:val="24"/>
          <w:szCs w:val="24"/>
        </w:rPr>
        <w:t xml:space="preserve">zaštiti geografskih oznaka </w:t>
      </w:r>
      <w:r w:rsidRPr="007B5339">
        <w:rPr>
          <w:bCs/>
          <w:sz w:val="24"/>
          <w:szCs w:val="24"/>
        </w:rPr>
        <w:t>za poljoprivredne i riblje proizvode i hranu, osim vina i alkoholnih pića i Protokola 7. o vinu i alkoholnim pićima</w:t>
      </w:r>
      <w:r w:rsidRPr="00ED18DC">
        <w:rPr>
          <w:b/>
          <w:bCs/>
          <w:sz w:val="24"/>
          <w:szCs w:val="24"/>
        </w:rPr>
        <w:t>,</w:t>
      </w:r>
      <w:r w:rsidRPr="00ED18DC">
        <w:rPr>
          <w:bCs/>
          <w:sz w:val="24"/>
          <w:szCs w:val="24"/>
        </w:rPr>
        <w:t xml:space="preserve"> koji je </w:t>
      </w:r>
      <w:r w:rsidRPr="00ED18DC">
        <w:rPr>
          <w:sz w:val="24"/>
          <w:szCs w:val="24"/>
        </w:rPr>
        <w:t xml:space="preserve">sastavni dio Aneksa II </w:t>
      </w:r>
      <w:r w:rsidRPr="00ED18DC">
        <w:rPr>
          <w:bCs/>
          <w:i/>
          <w:iCs/>
          <w:sz w:val="24"/>
          <w:szCs w:val="24"/>
        </w:rPr>
        <w:t xml:space="preserve">Sporazuma između EU i BIH o uzajamnom priznavanju, zaštiti i kontroli imena vina, alkoholnih pića i aromatiziranih pića. (od čl. 4. do 8. Sporazuma). </w:t>
      </w:r>
    </w:p>
    <w:p w:rsidR="007B5339" w:rsidRDefault="00C57ED8" w:rsidP="00ED18DC">
      <w:pPr>
        <w:jc w:val="both"/>
        <w:rPr>
          <w:sz w:val="24"/>
          <w:szCs w:val="24"/>
        </w:rPr>
      </w:pPr>
      <w:r w:rsidRPr="00ED18DC">
        <w:rPr>
          <w:sz w:val="24"/>
          <w:szCs w:val="24"/>
        </w:rPr>
        <w:t xml:space="preserve">Analizom su obuhvaćene i pretražene baze podataka; a) geografskih oznaka registriranih u EU za poljoprivredne i riblje proizvode i hranu, b) geografskih oznaka registriranih u EU za vina, uključujući nazive specifičnih vinskih područja i tradicionalne nazive za vina i alkoholna pića. Pretraživanjem baza obuhvaćeno je: oko 1.200 registriranih geografskih oznaka u EU; 925 registriranih imena podrijetla prema Lisabon sustavu; popis oko 2.700 zaštićenih naziva vinskih regija i specifičnih tradicionalnih naziva vina i drugih alkoholnih pića (u skladu s Protokolom 7 </w:t>
      </w:r>
      <w:smartTag w:uri="urn:schemas-microsoft-com:office:smarttags" w:element="stockticker">
        <w:r w:rsidRPr="00ED18DC">
          <w:rPr>
            <w:sz w:val="24"/>
            <w:szCs w:val="24"/>
          </w:rPr>
          <w:t>SAA</w:t>
        </w:r>
      </w:smartTag>
      <w:r w:rsidRPr="00ED18DC">
        <w:rPr>
          <w:sz w:val="24"/>
          <w:szCs w:val="24"/>
        </w:rPr>
        <w:t xml:space="preserve">). Dobiveni rezultati su provjereni, uspoređeni i analizirani u kontekstu da li postoje slični ili identični žigovi, registrirani za iste ili slične proizvode na teritoriju BIH, koji su u sukobu s: </w:t>
      </w:r>
    </w:p>
    <w:p w:rsidR="007B5339" w:rsidRPr="007B5339" w:rsidRDefault="00C57ED8" w:rsidP="007B5339">
      <w:pPr>
        <w:pStyle w:val="ListParagraph"/>
        <w:numPr>
          <w:ilvl w:val="0"/>
          <w:numId w:val="48"/>
        </w:numPr>
        <w:jc w:val="both"/>
        <w:rPr>
          <w:sz w:val="24"/>
          <w:szCs w:val="24"/>
        </w:rPr>
      </w:pPr>
      <w:r w:rsidRPr="007B5339">
        <w:rPr>
          <w:sz w:val="24"/>
          <w:szCs w:val="24"/>
        </w:rPr>
        <w:t>geografskim oznakama zaštićenim u EU,</w:t>
      </w:r>
    </w:p>
    <w:p w:rsidR="007B5339" w:rsidRDefault="00C57ED8" w:rsidP="007B5339">
      <w:pPr>
        <w:pStyle w:val="ListParagraph"/>
        <w:numPr>
          <w:ilvl w:val="0"/>
          <w:numId w:val="48"/>
        </w:numPr>
        <w:jc w:val="both"/>
        <w:rPr>
          <w:sz w:val="24"/>
          <w:szCs w:val="24"/>
        </w:rPr>
      </w:pPr>
      <w:r w:rsidRPr="007B5339">
        <w:rPr>
          <w:sz w:val="24"/>
          <w:szCs w:val="24"/>
        </w:rPr>
        <w:t xml:space="preserve">nazivima koji se nalaze na listi Protokola (odnosno na geografske oznake za vina i </w:t>
      </w:r>
    </w:p>
    <w:p w:rsidR="007B5339" w:rsidRPr="007B5339" w:rsidRDefault="00C57ED8" w:rsidP="007B5339">
      <w:pPr>
        <w:jc w:val="both"/>
        <w:rPr>
          <w:sz w:val="24"/>
          <w:szCs w:val="24"/>
        </w:rPr>
      </w:pPr>
      <w:r w:rsidRPr="007B5339">
        <w:rPr>
          <w:sz w:val="24"/>
          <w:szCs w:val="24"/>
        </w:rPr>
        <w:t xml:space="preserve">alkoholna pića zaštićene u EU, uključujući nazive specifičnih vinskih područja i tradicionalne nazive za vino), </w:t>
      </w:r>
      <w:r w:rsidRPr="007B5339">
        <w:rPr>
          <w:bCs/>
          <w:sz w:val="24"/>
          <w:szCs w:val="24"/>
        </w:rPr>
        <w:t>sa žigovima</w:t>
      </w:r>
      <w:r w:rsidRPr="007B5339">
        <w:rPr>
          <w:sz w:val="24"/>
          <w:szCs w:val="24"/>
        </w:rPr>
        <w:t xml:space="preserve"> registriranim za iste ili slične proizvode i </w:t>
      </w:r>
    </w:p>
    <w:p w:rsidR="007B5339" w:rsidRDefault="00C57ED8" w:rsidP="007B5339">
      <w:pPr>
        <w:pStyle w:val="ListParagraph"/>
        <w:numPr>
          <w:ilvl w:val="0"/>
          <w:numId w:val="48"/>
        </w:numPr>
        <w:jc w:val="both"/>
        <w:rPr>
          <w:sz w:val="24"/>
          <w:szCs w:val="24"/>
        </w:rPr>
      </w:pPr>
      <w:r w:rsidRPr="007B5339">
        <w:rPr>
          <w:sz w:val="24"/>
          <w:szCs w:val="24"/>
        </w:rPr>
        <w:t xml:space="preserve">s imenima podrijetla zaštićenim na temelju Lisabonskog sporazuma uvažavajući </w:t>
      </w:r>
    </w:p>
    <w:p w:rsidR="007B5339" w:rsidRPr="00ED18DC" w:rsidRDefault="00C57ED8" w:rsidP="00ED18DC">
      <w:pPr>
        <w:jc w:val="both"/>
        <w:rPr>
          <w:sz w:val="24"/>
          <w:szCs w:val="24"/>
        </w:rPr>
      </w:pPr>
      <w:r w:rsidRPr="007B5339">
        <w:rPr>
          <w:sz w:val="24"/>
          <w:szCs w:val="24"/>
        </w:rPr>
        <w:t>činjenicu da je BiH postala punopravna članica WIPO Lisabonskog sporazuma o međunarodnoj registraciji imena geografskog podrijetla, u srpnju 2013. godine.</w:t>
      </w:r>
    </w:p>
    <w:p w:rsidR="007B5339" w:rsidRDefault="00C57ED8" w:rsidP="00ED18DC">
      <w:pPr>
        <w:jc w:val="both"/>
        <w:rPr>
          <w:bCs/>
          <w:sz w:val="24"/>
          <w:szCs w:val="24"/>
        </w:rPr>
      </w:pPr>
      <w:r w:rsidRPr="00ED18DC">
        <w:rPr>
          <w:bCs/>
          <w:sz w:val="24"/>
          <w:szCs w:val="24"/>
        </w:rPr>
        <w:t xml:space="preserve">Ispunjenje obveze iz članka 31. </w:t>
      </w:r>
      <w:smartTag w:uri="urn:schemas-microsoft-com:office:smarttags" w:element="stockticker">
        <w:r w:rsidRPr="00ED18DC">
          <w:rPr>
            <w:bCs/>
            <w:sz w:val="24"/>
            <w:szCs w:val="24"/>
          </w:rPr>
          <w:t>SAA</w:t>
        </w:r>
      </w:smartTag>
      <w:r w:rsidRPr="00ED18DC">
        <w:rPr>
          <w:bCs/>
          <w:sz w:val="24"/>
          <w:szCs w:val="24"/>
        </w:rPr>
        <w:t xml:space="preserve"> (čl. 16. Privremenog </w:t>
      </w:r>
      <w:smartTag w:uri="urn:schemas-microsoft-com:office:smarttags" w:element="stockticker">
        <w:r w:rsidRPr="00ED18DC">
          <w:rPr>
            <w:bCs/>
            <w:sz w:val="24"/>
            <w:szCs w:val="24"/>
          </w:rPr>
          <w:t>SAA</w:t>
        </w:r>
      </w:smartTag>
      <w:r w:rsidRPr="00ED18DC">
        <w:rPr>
          <w:bCs/>
          <w:sz w:val="24"/>
          <w:szCs w:val="24"/>
        </w:rPr>
        <w:t xml:space="preserve">) sagledano je i uspoređeno prema odredbama nove </w:t>
      </w:r>
      <w:r w:rsidRPr="00ED18DC">
        <w:rPr>
          <w:sz w:val="24"/>
          <w:szCs w:val="24"/>
        </w:rPr>
        <w:t>Ure</w:t>
      </w:r>
      <w:r w:rsidR="007B5339">
        <w:rPr>
          <w:sz w:val="24"/>
          <w:szCs w:val="24"/>
        </w:rPr>
        <w:t xml:space="preserve">dbe (EU) No </w:t>
      </w:r>
      <w:r w:rsidRPr="00ED18DC">
        <w:rPr>
          <w:sz w:val="24"/>
          <w:szCs w:val="24"/>
        </w:rPr>
        <w:t xml:space="preserve">1151/2012 Europskog parlamenta i Vijeća od 21. 11. 2012. </w:t>
      </w:r>
      <w:r w:rsidRPr="00ED18DC">
        <w:rPr>
          <w:bCs/>
          <w:sz w:val="24"/>
          <w:szCs w:val="24"/>
        </w:rPr>
        <w:t>o sustavima kvalitete za poljoprivredne i prehrambene proizvode. Ne temelju provedene analize utvrđeno je da je:</w:t>
      </w:r>
    </w:p>
    <w:p w:rsidR="007B5339" w:rsidRDefault="00C57ED8" w:rsidP="00294286">
      <w:pPr>
        <w:pStyle w:val="ListParagraph"/>
        <w:numPr>
          <w:ilvl w:val="0"/>
          <w:numId w:val="49"/>
        </w:numPr>
        <w:jc w:val="both"/>
        <w:rPr>
          <w:sz w:val="24"/>
          <w:szCs w:val="24"/>
        </w:rPr>
      </w:pPr>
      <w:r w:rsidRPr="007B5339">
        <w:rPr>
          <w:bCs/>
          <w:sz w:val="24"/>
          <w:szCs w:val="24"/>
        </w:rPr>
        <w:t>n</w:t>
      </w:r>
      <w:r w:rsidRPr="007B5339">
        <w:rPr>
          <w:sz w:val="24"/>
          <w:szCs w:val="24"/>
        </w:rPr>
        <w:t xml:space="preserve">acionalna legislativa BiH u skladu s WTO TRIPS Sporazumom i usklađena s </w:t>
      </w:r>
    </w:p>
    <w:p w:rsidR="007B5339" w:rsidRPr="007B5339" w:rsidRDefault="00C57ED8" w:rsidP="007B5339">
      <w:pPr>
        <w:jc w:val="both"/>
        <w:rPr>
          <w:sz w:val="24"/>
          <w:szCs w:val="24"/>
        </w:rPr>
      </w:pPr>
      <w:r w:rsidRPr="007B5339">
        <w:rPr>
          <w:sz w:val="24"/>
          <w:szCs w:val="24"/>
        </w:rPr>
        <w:t xml:space="preserve">direktivama EU, uključujući Direktivu 2004/48/EZ Europskog parlamenta i Vijeća od 29. 4. 2004. o provedbi prava intelektualnog vlasništva; </w:t>
      </w:r>
    </w:p>
    <w:p w:rsidR="007B5339" w:rsidRDefault="00C57ED8" w:rsidP="00294286">
      <w:pPr>
        <w:pStyle w:val="ListParagraph"/>
        <w:numPr>
          <w:ilvl w:val="0"/>
          <w:numId w:val="49"/>
        </w:numPr>
        <w:jc w:val="both"/>
        <w:rPr>
          <w:sz w:val="24"/>
          <w:szCs w:val="24"/>
        </w:rPr>
      </w:pPr>
      <w:r w:rsidRPr="007B5339">
        <w:rPr>
          <w:sz w:val="24"/>
          <w:szCs w:val="24"/>
        </w:rPr>
        <w:t xml:space="preserve">BIH je ispunila svoje obveze iz članka 73. st. 3. i 4. </w:t>
      </w:r>
      <w:smartTag w:uri="urn:schemas-microsoft-com:office:smarttags" w:element="stockticker">
        <w:r w:rsidRPr="007B5339">
          <w:rPr>
            <w:sz w:val="24"/>
            <w:szCs w:val="24"/>
          </w:rPr>
          <w:t>SAA</w:t>
        </w:r>
      </w:smartTag>
      <w:r w:rsidRPr="007B5339">
        <w:rPr>
          <w:sz w:val="24"/>
          <w:szCs w:val="24"/>
        </w:rPr>
        <w:t xml:space="preserve"> i u tom kontekstu, pristupila </w:t>
      </w:r>
    </w:p>
    <w:p w:rsidR="007B5339" w:rsidRPr="007B5339" w:rsidRDefault="00C57ED8" w:rsidP="007B5339">
      <w:pPr>
        <w:jc w:val="both"/>
        <w:rPr>
          <w:sz w:val="24"/>
          <w:szCs w:val="24"/>
        </w:rPr>
      </w:pPr>
      <w:r w:rsidRPr="007B5339">
        <w:rPr>
          <w:sz w:val="24"/>
          <w:szCs w:val="24"/>
        </w:rPr>
        <w:t xml:space="preserve">je gotovo svim međunarodnim konvencijama i ugovorima iz Aneksa </w:t>
      </w:r>
      <w:smartTag w:uri="urn:schemas-microsoft-com:office:smarttags" w:element="stockticker">
        <w:r w:rsidRPr="007B5339">
          <w:rPr>
            <w:sz w:val="24"/>
            <w:szCs w:val="24"/>
          </w:rPr>
          <w:t>VII</w:t>
        </w:r>
      </w:smartTag>
      <w:r w:rsidRPr="007B5339">
        <w:rPr>
          <w:sz w:val="24"/>
          <w:szCs w:val="24"/>
        </w:rPr>
        <w:t xml:space="preserve">; </w:t>
      </w:r>
    </w:p>
    <w:p w:rsidR="007B5339" w:rsidRDefault="00C57ED8" w:rsidP="00294286">
      <w:pPr>
        <w:pStyle w:val="ListParagraph"/>
        <w:numPr>
          <w:ilvl w:val="0"/>
          <w:numId w:val="49"/>
        </w:numPr>
        <w:jc w:val="both"/>
        <w:rPr>
          <w:bCs/>
          <w:sz w:val="24"/>
          <w:szCs w:val="24"/>
        </w:rPr>
      </w:pPr>
      <w:r w:rsidRPr="007B5339">
        <w:rPr>
          <w:sz w:val="24"/>
          <w:szCs w:val="24"/>
        </w:rPr>
        <w:t xml:space="preserve">većina odredaba Zakona o zaštiti oznaka geografskog podrijetla BIH </w:t>
      </w:r>
      <w:r w:rsidRPr="007B5339">
        <w:rPr>
          <w:bCs/>
          <w:sz w:val="24"/>
          <w:szCs w:val="24"/>
        </w:rPr>
        <w:t xml:space="preserve">usklađena je s </w:t>
      </w:r>
    </w:p>
    <w:p w:rsidR="007B5339" w:rsidRPr="007B5339" w:rsidRDefault="00C57ED8" w:rsidP="007B5339">
      <w:pPr>
        <w:jc w:val="both"/>
        <w:rPr>
          <w:bCs/>
          <w:sz w:val="24"/>
          <w:szCs w:val="24"/>
        </w:rPr>
      </w:pPr>
      <w:r w:rsidRPr="007B5339">
        <w:rPr>
          <w:bCs/>
          <w:sz w:val="24"/>
          <w:szCs w:val="24"/>
        </w:rPr>
        <w:t>novom Uredbom EU No 1151/2012</w:t>
      </w:r>
      <w:r w:rsidRPr="007B5339">
        <w:rPr>
          <w:sz w:val="24"/>
          <w:szCs w:val="24"/>
        </w:rPr>
        <w:t xml:space="preserve"> o geografskim oznakama, s tim da odredbe o kontroli kvalitete proizvoda iz članka 37. nove Uredbe (EU) No 1151/2012 </w:t>
      </w:r>
      <w:r w:rsidRPr="007B5339">
        <w:rPr>
          <w:bCs/>
          <w:sz w:val="24"/>
          <w:szCs w:val="24"/>
        </w:rPr>
        <w:t>zahtijevaju uspostavljanje sličnog sustava kontrole u BIH</w:t>
      </w:r>
      <w:r w:rsidR="007B5339" w:rsidRPr="007B5339">
        <w:rPr>
          <w:bCs/>
          <w:sz w:val="24"/>
          <w:szCs w:val="24"/>
        </w:rPr>
        <w:t xml:space="preserve">; </w:t>
      </w:r>
    </w:p>
    <w:p w:rsidR="007B5339" w:rsidRPr="007B5339" w:rsidRDefault="00C57ED8" w:rsidP="00294286">
      <w:pPr>
        <w:pStyle w:val="ListParagraph"/>
        <w:numPr>
          <w:ilvl w:val="0"/>
          <w:numId w:val="49"/>
        </w:numPr>
        <w:jc w:val="both"/>
        <w:rPr>
          <w:sz w:val="24"/>
          <w:szCs w:val="24"/>
        </w:rPr>
      </w:pPr>
      <w:r w:rsidRPr="007B5339">
        <w:rPr>
          <w:bCs/>
          <w:sz w:val="24"/>
          <w:szCs w:val="24"/>
        </w:rPr>
        <w:t xml:space="preserve">naglašeno je da Sporazum između EU i BIH o uzajamnom priznavanju, zaštiti i </w:t>
      </w:r>
    </w:p>
    <w:p w:rsidR="007B5339" w:rsidRPr="007B5339" w:rsidRDefault="00C57ED8" w:rsidP="007B5339">
      <w:pPr>
        <w:jc w:val="both"/>
        <w:rPr>
          <w:sz w:val="24"/>
          <w:szCs w:val="24"/>
        </w:rPr>
      </w:pPr>
      <w:r w:rsidRPr="007B5339">
        <w:rPr>
          <w:bCs/>
          <w:sz w:val="24"/>
          <w:szCs w:val="24"/>
        </w:rPr>
        <w:t>kontroli imena vina, alkoholnih pića i aromatiziranih vina</w:t>
      </w:r>
      <w:r w:rsidRPr="007B5339">
        <w:rPr>
          <w:sz w:val="24"/>
          <w:szCs w:val="24"/>
        </w:rPr>
        <w:t xml:space="preserve">, preciznije njegov dio koji se odnosi na </w:t>
      </w:r>
      <w:r w:rsidRPr="007B5339">
        <w:rPr>
          <w:bCs/>
          <w:sz w:val="24"/>
          <w:szCs w:val="24"/>
        </w:rPr>
        <w:t>zaštitu tradicionalnih naziva</w:t>
      </w:r>
      <w:r w:rsidRPr="007B5339">
        <w:rPr>
          <w:sz w:val="24"/>
          <w:szCs w:val="24"/>
        </w:rPr>
        <w:t xml:space="preserve">, </w:t>
      </w:r>
      <w:r w:rsidRPr="007B5339">
        <w:rPr>
          <w:bCs/>
          <w:sz w:val="24"/>
          <w:szCs w:val="24"/>
        </w:rPr>
        <w:t>ne predviđa</w:t>
      </w:r>
      <w:r w:rsidRPr="007B5339">
        <w:rPr>
          <w:sz w:val="24"/>
          <w:szCs w:val="24"/>
        </w:rPr>
        <w:t xml:space="preserve"> uzajamnost zaštite tradicionalnih naziva, odnosno da je zaštita jednostrana, budući da se u Dodatku 2 ne nalazi lista tradicionalnih naziva BIH koji bi trebali biti zaštićeni u EU</w:t>
      </w:r>
      <w:r w:rsidR="007B5339" w:rsidRPr="007B5339">
        <w:rPr>
          <w:sz w:val="24"/>
          <w:szCs w:val="24"/>
        </w:rPr>
        <w:t xml:space="preserve">; </w:t>
      </w:r>
    </w:p>
    <w:p w:rsidR="007B5339" w:rsidRPr="007B5339" w:rsidRDefault="00C57ED8" w:rsidP="00294286">
      <w:pPr>
        <w:pStyle w:val="ListParagraph"/>
        <w:numPr>
          <w:ilvl w:val="0"/>
          <w:numId w:val="49"/>
        </w:numPr>
        <w:jc w:val="both"/>
        <w:rPr>
          <w:bCs/>
          <w:sz w:val="24"/>
          <w:szCs w:val="24"/>
        </w:rPr>
      </w:pPr>
      <w:r w:rsidRPr="007B5339">
        <w:rPr>
          <w:sz w:val="24"/>
          <w:szCs w:val="24"/>
        </w:rPr>
        <w:t xml:space="preserve">u pogledu obaveza iz </w:t>
      </w:r>
      <w:r w:rsidRPr="007B5339">
        <w:rPr>
          <w:bCs/>
          <w:sz w:val="24"/>
          <w:szCs w:val="24"/>
        </w:rPr>
        <w:t xml:space="preserve">članka 31. </w:t>
      </w:r>
      <w:smartTag w:uri="urn:schemas-microsoft-com:office:smarttags" w:element="stockticker">
        <w:r w:rsidRPr="007B5339">
          <w:rPr>
            <w:bCs/>
            <w:sz w:val="24"/>
            <w:szCs w:val="24"/>
          </w:rPr>
          <w:t>SAA</w:t>
        </w:r>
      </w:smartTag>
      <w:r w:rsidRPr="007B5339">
        <w:rPr>
          <w:sz w:val="24"/>
          <w:szCs w:val="24"/>
        </w:rPr>
        <w:t xml:space="preserve"> (</w:t>
      </w:r>
      <w:r w:rsidRPr="007B5339">
        <w:rPr>
          <w:i/>
          <w:iCs/>
          <w:sz w:val="24"/>
          <w:szCs w:val="24"/>
        </w:rPr>
        <w:t xml:space="preserve">Zaštita geografskih oznaka za poljoprivredne i </w:t>
      </w:r>
    </w:p>
    <w:p w:rsidR="007B5339" w:rsidRPr="007B5339" w:rsidRDefault="00C57ED8" w:rsidP="007B5339">
      <w:pPr>
        <w:jc w:val="both"/>
        <w:rPr>
          <w:bCs/>
          <w:sz w:val="24"/>
          <w:szCs w:val="24"/>
        </w:rPr>
      </w:pPr>
      <w:r w:rsidRPr="007B5339">
        <w:rPr>
          <w:i/>
          <w:iCs/>
          <w:sz w:val="24"/>
          <w:szCs w:val="24"/>
        </w:rPr>
        <w:t>riblje proizvode</w:t>
      </w:r>
      <w:r w:rsidRPr="007B5339">
        <w:rPr>
          <w:sz w:val="24"/>
          <w:szCs w:val="24"/>
        </w:rPr>
        <w:t xml:space="preserve">) i Aneksa II Protokola 7 </w:t>
      </w:r>
      <w:r w:rsidRPr="007B5339">
        <w:rPr>
          <w:i/>
          <w:iCs/>
          <w:sz w:val="24"/>
          <w:szCs w:val="24"/>
        </w:rPr>
        <w:t>za vina i alkoholna pića</w:t>
      </w:r>
      <w:r w:rsidRPr="007B5339">
        <w:rPr>
          <w:sz w:val="24"/>
          <w:szCs w:val="24"/>
        </w:rPr>
        <w:t xml:space="preserve"> (član 27. stav 5 </w:t>
      </w:r>
      <w:smartTag w:uri="urn:schemas-microsoft-com:office:smarttags" w:element="stockticker">
        <w:r w:rsidRPr="007B5339">
          <w:rPr>
            <w:sz w:val="24"/>
            <w:szCs w:val="24"/>
          </w:rPr>
          <w:t>SAA</w:t>
        </w:r>
      </w:smartTag>
      <w:r w:rsidRPr="007B5339">
        <w:rPr>
          <w:sz w:val="24"/>
          <w:szCs w:val="24"/>
        </w:rPr>
        <w:t>), utvrđeno je da nema sukoba između žigova sličnih/identičnih s geografskim oznakama zaštićenim u EU</w:t>
      </w:r>
      <w:r w:rsidR="007B5339" w:rsidRPr="007B5339">
        <w:rPr>
          <w:sz w:val="24"/>
          <w:szCs w:val="24"/>
        </w:rPr>
        <w:t>; f</w:t>
      </w:r>
      <w:r w:rsidRPr="007B5339">
        <w:rPr>
          <w:sz w:val="24"/>
          <w:szCs w:val="24"/>
        </w:rPr>
        <w:t xml:space="preserve">) analiza o postojećim </w:t>
      </w:r>
      <w:r w:rsidRPr="007B5339">
        <w:rPr>
          <w:bCs/>
          <w:sz w:val="24"/>
          <w:szCs w:val="24"/>
        </w:rPr>
        <w:t>žigovima nasuprot geografskim oznakama zaštićenim</w:t>
      </w:r>
      <w:r w:rsidRPr="007B5339">
        <w:rPr>
          <w:sz w:val="24"/>
          <w:szCs w:val="24"/>
        </w:rPr>
        <w:t xml:space="preserve"> u EU pokazala je da nema sukoba s geografskim oznakama</w:t>
      </w:r>
      <w:r w:rsidR="007B5339" w:rsidRPr="007B5339">
        <w:rPr>
          <w:bCs/>
          <w:sz w:val="24"/>
          <w:szCs w:val="24"/>
        </w:rPr>
        <w:t>;</w:t>
      </w:r>
    </w:p>
    <w:p w:rsidR="007B5339" w:rsidRPr="007B5339" w:rsidRDefault="00C57ED8" w:rsidP="00294286">
      <w:pPr>
        <w:pStyle w:val="ListParagraph"/>
        <w:numPr>
          <w:ilvl w:val="0"/>
          <w:numId w:val="49"/>
        </w:numPr>
        <w:jc w:val="both"/>
        <w:rPr>
          <w:sz w:val="24"/>
          <w:szCs w:val="24"/>
        </w:rPr>
      </w:pPr>
      <w:r w:rsidRPr="007B5339">
        <w:rPr>
          <w:sz w:val="24"/>
          <w:szCs w:val="24"/>
        </w:rPr>
        <w:t xml:space="preserve">analizom postojećih </w:t>
      </w:r>
      <w:r w:rsidRPr="007B5339">
        <w:rPr>
          <w:bCs/>
          <w:sz w:val="24"/>
          <w:szCs w:val="24"/>
        </w:rPr>
        <w:t>žigovima nasuprot geografskim oznakama</w:t>
      </w:r>
      <w:r w:rsidRPr="007B5339">
        <w:rPr>
          <w:sz w:val="24"/>
          <w:szCs w:val="24"/>
        </w:rPr>
        <w:t xml:space="preserve"> zaštićenim u EU za</w:t>
      </w:r>
      <w:r w:rsidRPr="007B5339">
        <w:rPr>
          <w:bCs/>
          <w:sz w:val="24"/>
          <w:szCs w:val="24"/>
        </w:rPr>
        <w:t xml:space="preserve"> </w:t>
      </w:r>
    </w:p>
    <w:p w:rsidR="007B5339" w:rsidRPr="007B5339" w:rsidRDefault="00C57ED8" w:rsidP="007B5339">
      <w:pPr>
        <w:jc w:val="both"/>
        <w:rPr>
          <w:sz w:val="24"/>
          <w:szCs w:val="24"/>
        </w:rPr>
      </w:pPr>
      <w:r w:rsidRPr="007B5339">
        <w:rPr>
          <w:bCs/>
          <w:sz w:val="24"/>
          <w:szCs w:val="24"/>
        </w:rPr>
        <w:t>vino</w:t>
      </w:r>
      <w:r w:rsidRPr="007B5339">
        <w:rPr>
          <w:sz w:val="24"/>
          <w:szCs w:val="24"/>
        </w:rPr>
        <w:t>, koja obuhvaća i imena specifičnih vinskih područja i tradicionalnih naziva za vino, pronađeno je ukupno 5 sličnih žigova, od kojih samo 2 u nacionalnoj bazi podataka BIH, ali prijave tih žigova još nisu riješene (CHARLING i RIZLING) (obje prijave su od</w:t>
      </w:r>
      <w:r w:rsidR="007B5339" w:rsidRPr="007B5339">
        <w:rPr>
          <w:sz w:val="24"/>
          <w:szCs w:val="24"/>
        </w:rPr>
        <w:t xml:space="preserve">bijene nakon urađene analize), </w:t>
      </w:r>
    </w:p>
    <w:p w:rsidR="007B5339" w:rsidRDefault="00C57ED8" w:rsidP="00294286">
      <w:pPr>
        <w:pStyle w:val="ListParagraph"/>
        <w:numPr>
          <w:ilvl w:val="0"/>
          <w:numId w:val="49"/>
        </w:numPr>
        <w:jc w:val="both"/>
        <w:rPr>
          <w:sz w:val="24"/>
          <w:szCs w:val="24"/>
        </w:rPr>
      </w:pPr>
      <w:r w:rsidRPr="007B5339">
        <w:rPr>
          <w:sz w:val="24"/>
          <w:szCs w:val="24"/>
        </w:rPr>
        <w:t xml:space="preserve">u pogledu sličnih i identičnih žigova pronađenih u nacionalnoj i internacionalnoj bazi </w:t>
      </w:r>
    </w:p>
    <w:p w:rsidR="00C57ED8" w:rsidRPr="00ED18DC" w:rsidRDefault="00C57ED8" w:rsidP="00ED18DC">
      <w:pPr>
        <w:jc w:val="both"/>
        <w:rPr>
          <w:sz w:val="24"/>
          <w:szCs w:val="24"/>
        </w:rPr>
      </w:pPr>
      <w:r w:rsidRPr="007B5339">
        <w:rPr>
          <w:sz w:val="24"/>
          <w:szCs w:val="24"/>
        </w:rPr>
        <w:t>podataka koji bi mogli biti u sukobu s geografskim oznakama zaštićenim u EU, uključujući geografske oznake za vina i alkoholna pića i imena podrijetla zaštićena u skladu s Lisabonskim sporazumom, utvrđeno je postojanje ukupno 5 imena podrijetla koji ne mogu uživati zaštitu u BiH. Institut je, nakon urađene analize, proveo odgovarajuće postupke i obavijestio WIPO o protivljenju registracije u BiH.</w:t>
      </w:r>
    </w:p>
    <w:p w:rsidR="00C57ED8" w:rsidRPr="00ED18DC" w:rsidRDefault="00C57ED8" w:rsidP="00ED18DC">
      <w:pPr>
        <w:jc w:val="both"/>
        <w:rPr>
          <w:sz w:val="24"/>
          <w:szCs w:val="24"/>
        </w:rPr>
      </w:pPr>
      <w:r w:rsidRPr="00ED18DC">
        <w:rPr>
          <w:sz w:val="24"/>
          <w:szCs w:val="24"/>
        </w:rPr>
        <w:t xml:space="preserve">Pripremljena </w:t>
      </w:r>
      <w:r w:rsidRPr="005B3B1D">
        <w:rPr>
          <w:sz w:val="24"/>
          <w:szCs w:val="24"/>
        </w:rPr>
        <w:t>Metodologija nadzora nad radom organizacija za kolektivno ostvarivanje autorskog i srodnih prava,</w:t>
      </w:r>
      <w:r w:rsidRPr="00ED18DC">
        <w:rPr>
          <w:b/>
          <w:sz w:val="24"/>
          <w:szCs w:val="24"/>
        </w:rPr>
        <w:t xml:space="preserve"> </w:t>
      </w:r>
      <w:r w:rsidRPr="00ED18DC">
        <w:rPr>
          <w:sz w:val="24"/>
          <w:szCs w:val="24"/>
        </w:rPr>
        <w:t xml:space="preserve">kojom je detaljnije pojašnjena praktična primjena Zakona o kolektivnom ostvarivanju autorskog i srodnih prava koje se odnose na nadzor Instituta za intelektualno vlasništvo BiH nad radom ovih organizacija, te objašnjeni različiti pravni instituti koji se odnose na autorsko i srodna prava i njihovo ostvarivanje. Metodologija se primjenjuje od 21. listopada 2014. godine. </w:t>
      </w:r>
    </w:p>
    <w:p w:rsidR="00C57ED8" w:rsidRPr="00ED18DC" w:rsidRDefault="00C57ED8" w:rsidP="00ED18DC">
      <w:pPr>
        <w:jc w:val="both"/>
        <w:rPr>
          <w:sz w:val="24"/>
          <w:szCs w:val="24"/>
        </w:rPr>
      </w:pPr>
      <w:r w:rsidRPr="00ED18DC">
        <w:rPr>
          <w:sz w:val="24"/>
          <w:szCs w:val="24"/>
        </w:rPr>
        <w:t xml:space="preserve">Pripremljena </w:t>
      </w:r>
      <w:r w:rsidRPr="005B3B1D">
        <w:rPr>
          <w:sz w:val="24"/>
          <w:szCs w:val="24"/>
        </w:rPr>
        <w:t>Metodologija za ispitivanje žigova</w:t>
      </w:r>
      <w:r w:rsidRPr="00ED18DC">
        <w:rPr>
          <w:b/>
          <w:sz w:val="24"/>
          <w:szCs w:val="24"/>
        </w:rPr>
        <w:t xml:space="preserve">, </w:t>
      </w:r>
      <w:r w:rsidRPr="00ED18DC">
        <w:rPr>
          <w:sz w:val="24"/>
          <w:szCs w:val="24"/>
        </w:rPr>
        <w:t>kojom je detaljnije pojašnjena praktična primjena odredaba Zakona o žigu i Pravilnika o postupku za priznanje žiga, sa praktičnim primjerima za vođenje svih postupaka u svezi sa zaštitom žigova pred Institutom za intelektualno vlasništvo BiH. Metodologija se primjenjuje od 29. 12. 2014. godine.</w:t>
      </w:r>
    </w:p>
    <w:p w:rsidR="00C57ED8" w:rsidRPr="00ED18DC" w:rsidRDefault="00C57ED8" w:rsidP="00ED18DC">
      <w:pPr>
        <w:jc w:val="both"/>
        <w:rPr>
          <w:sz w:val="24"/>
          <w:szCs w:val="24"/>
        </w:rPr>
      </w:pPr>
      <w:r w:rsidRPr="00ED18DC">
        <w:rPr>
          <w:sz w:val="24"/>
          <w:szCs w:val="24"/>
        </w:rPr>
        <w:t xml:space="preserve">Institut za intelektualno vlasništvo BIH i Ured Europske unije za harmoniziranje na unutarnjem tržištu (OHIM) zaključili </w:t>
      </w:r>
      <w:r w:rsidRPr="005B3B1D">
        <w:rPr>
          <w:sz w:val="24"/>
          <w:szCs w:val="24"/>
        </w:rPr>
        <w:t>Memorandum o razumijevanju</w:t>
      </w:r>
      <w:r w:rsidRPr="00ED18DC">
        <w:rPr>
          <w:b/>
          <w:sz w:val="24"/>
          <w:szCs w:val="24"/>
        </w:rPr>
        <w:t xml:space="preserve">, </w:t>
      </w:r>
      <w:r w:rsidR="000F3759">
        <w:rPr>
          <w:sz w:val="24"/>
          <w:szCs w:val="24"/>
        </w:rPr>
        <w:t>dana 22.12.</w:t>
      </w:r>
      <w:r w:rsidRPr="00ED18DC">
        <w:rPr>
          <w:sz w:val="24"/>
          <w:szCs w:val="24"/>
        </w:rPr>
        <w:t xml:space="preserve">2014. godine. OHIM je agencija Europske unije čije sjedište je u španjolskom gradu Alicanteu, a mjerodavan je za vođenje postupaka za registriranje žiga Zajednice i industrijskoga dizajna Zajednice. Potpisivanjem Memoranduma stvoren je čvršći partnerski odnos između ovih institucija, omogućena razmjena iskustava u upravljanju pravima intelektualnog vlasništva, a naročito osigurana pomoć Institutu za intelektualno vlasništvo na jačanju sustava i pružanja kvalitetnih usluga u području žigova i industrijskog dizajna. Zaključenjem Memoranduma uspostavljeni su mehanizmi za ostvarivanje međusobne suradnje koju obje strane ocijene prioritetnom. </w:t>
      </w:r>
    </w:p>
    <w:p w:rsidR="00C57ED8" w:rsidRPr="00ED18DC" w:rsidRDefault="00C57ED8" w:rsidP="00ED18DC">
      <w:pPr>
        <w:jc w:val="both"/>
        <w:rPr>
          <w:sz w:val="24"/>
          <w:szCs w:val="24"/>
          <w:lang w:eastAsia="hr-HR"/>
        </w:rPr>
      </w:pPr>
      <w:r w:rsidRPr="00ED18DC">
        <w:rPr>
          <w:sz w:val="24"/>
          <w:szCs w:val="24"/>
          <w:lang w:eastAsia="hr-HR"/>
        </w:rPr>
        <w:t xml:space="preserve">Proveden postupak nadzora nad radom </w:t>
      </w:r>
      <w:r w:rsidRPr="00ED18DC">
        <w:rPr>
          <w:sz w:val="24"/>
          <w:szCs w:val="24"/>
        </w:rPr>
        <w:t>Asocijacije k</w:t>
      </w:r>
      <w:r w:rsidR="007B5339">
        <w:rPr>
          <w:sz w:val="24"/>
          <w:szCs w:val="24"/>
        </w:rPr>
        <w:t>ompozitora–</w:t>
      </w:r>
      <w:r w:rsidRPr="00ED18DC">
        <w:rPr>
          <w:sz w:val="24"/>
          <w:szCs w:val="24"/>
        </w:rPr>
        <w:t xml:space="preserve">muzičkih stvaratelja AMUS Sarajevo za 2013. godinu, jedine udruge u BiH koja ima dozvolu Instituta za kolektivno ostvarivanje autorskih muzičkih prava. </w:t>
      </w:r>
      <w:r w:rsidRPr="00ED18DC">
        <w:rPr>
          <w:sz w:val="24"/>
          <w:szCs w:val="24"/>
          <w:lang w:eastAsia="hr-HR"/>
        </w:rPr>
        <w:t>Obrađeni su podaci i pripremljeno izvješće, s preporukama za otklanjanje nepravilnosti u radu. Izvješće je dostavljeno AMUS-u na očitovanje.</w:t>
      </w:r>
    </w:p>
    <w:p w:rsidR="00C57ED8" w:rsidRPr="00ED18DC" w:rsidRDefault="00C57ED8" w:rsidP="00ED18DC">
      <w:pPr>
        <w:jc w:val="both"/>
        <w:rPr>
          <w:sz w:val="24"/>
          <w:szCs w:val="24"/>
          <w:lang w:eastAsia="hr-HR"/>
        </w:rPr>
      </w:pPr>
      <w:r w:rsidRPr="00ED18DC">
        <w:rPr>
          <w:sz w:val="24"/>
          <w:szCs w:val="24"/>
        </w:rPr>
        <w:t>VM B</w:t>
      </w:r>
      <w:r w:rsidR="000F3759">
        <w:rPr>
          <w:sz w:val="24"/>
          <w:szCs w:val="24"/>
        </w:rPr>
        <w:t>IH na 79. sjednici održanoj 15.1.</w:t>
      </w:r>
      <w:r w:rsidRPr="00ED18DC">
        <w:rPr>
          <w:sz w:val="24"/>
          <w:szCs w:val="24"/>
        </w:rPr>
        <w:t>2014. godine donijelo odluke o prestanku važenja odluka o osnivanju vijeća kao savjetodavno-konzultativnih tijela Instituta, i to: Vijeća za zaštitu prava intelektualnog vlasništva, Vijeća za autorsko i srodna prava i Vijeća za razvoj korisnika intelektualnog vlasništva, zbog neostvarenja rezultata zbog kojih su osnovana. Odluke su objavljene u Službenom glasniku BiH</w:t>
      </w:r>
      <w:r w:rsidRPr="00ED18DC">
        <w:rPr>
          <w:sz w:val="24"/>
          <w:szCs w:val="24"/>
          <w:lang w:eastAsia="hr-HR"/>
        </w:rPr>
        <w:t>,</w:t>
      </w:r>
      <w:r w:rsidRPr="00ED18DC">
        <w:rPr>
          <w:sz w:val="24"/>
          <w:szCs w:val="24"/>
        </w:rPr>
        <w:t xml:space="preserve"> broj 10/14.</w:t>
      </w:r>
    </w:p>
    <w:p w:rsidR="00C57ED8" w:rsidRPr="00ED18DC" w:rsidRDefault="00C57ED8" w:rsidP="00ED18DC">
      <w:pPr>
        <w:jc w:val="both"/>
        <w:rPr>
          <w:sz w:val="24"/>
          <w:szCs w:val="24"/>
        </w:rPr>
      </w:pPr>
      <w:r w:rsidRPr="00ED18DC">
        <w:rPr>
          <w:sz w:val="24"/>
          <w:szCs w:val="24"/>
        </w:rPr>
        <w:t>Provedena obuka djelatnika Instituta prema Programu bilateralne suradnje (</w:t>
      </w:r>
      <w:smartTag w:uri="urn:schemas-microsoft-com:office:smarttags" w:element="stockticker">
        <w:r w:rsidRPr="00ED18DC">
          <w:rPr>
            <w:sz w:val="24"/>
            <w:szCs w:val="24"/>
          </w:rPr>
          <w:t>BCP</w:t>
        </w:r>
      </w:smartTag>
      <w:r w:rsidRPr="00ED18DC">
        <w:rPr>
          <w:sz w:val="24"/>
          <w:szCs w:val="24"/>
        </w:rPr>
        <w:t>) s EPO (Europskom patentnom organizacijom) iz Münchena i Programu suradnje s WIPO (Svjetskom organizacijom za intelektualno vlasništvo) iz Ženeve. U suradnji s WIPO održan je seminar o Madrid sustavu za međunarodno registriranje žigova u Sarajevu (travanj 2014. godine).</w:t>
      </w:r>
    </w:p>
    <w:p w:rsidR="00C57ED8" w:rsidRPr="00ED18DC" w:rsidRDefault="00C57ED8" w:rsidP="00ED18DC">
      <w:pPr>
        <w:jc w:val="both"/>
        <w:rPr>
          <w:sz w:val="24"/>
          <w:szCs w:val="24"/>
        </w:rPr>
      </w:pPr>
      <w:r w:rsidRPr="00ED18DC">
        <w:rPr>
          <w:sz w:val="24"/>
          <w:szCs w:val="24"/>
        </w:rPr>
        <w:t xml:space="preserve">Predstavnici Instituta sudjelovali u radu Generalne skupštine država članica WIPO, stalnih komiteta WIPO, workshopa WIPO, Administrativnog vijeća EPO i Tehničkog komiteta (TOSC) EPO-a. </w:t>
      </w:r>
    </w:p>
    <w:p w:rsidR="007B5339" w:rsidRPr="00ED18DC" w:rsidRDefault="00C57ED8" w:rsidP="00ED18DC">
      <w:pPr>
        <w:jc w:val="both"/>
        <w:rPr>
          <w:sz w:val="24"/>
          <w:szCs w:val="24"/>
        </w:rPr>
      </w:pPr>
      <w:r w:rsidRPr="00ED18DC">
        <w:rPr>
          <w:sz w:val="24"/>
          <w:szCs w:val="24"/>
        </w:rPr>
        <w:t>Provedene aktivnosti u okviru dva IPA 2011 projekta iz područja intelektualnog vlasništva, i to projekta "Podrška institucijama u sustavu provedbe prava intelektualnog vlasništva BiH" i "Uspostava informacijsko-edukacijskih centara Instituta za intelektualno vlasništvo BiH".</w:t>
      </w:r>
    </w:p>
    <w:p w:rsidR="007B5339" w:rsidRDefault="00C57ED8" w:rsidP="00294286">
      <w:pPr>
        <w:pStyle w:val="ListParagraph"/>
        <w:numPr>
          <w:ilvl w:val="0"/>
          <w:numId w:val="50"/>
        </w:numPr>
        <w:jc w:val="both"/>
        <w:rPr>
          <w:sz w:val="24"/>
          <w:szCs w:val="24"/>
        </w:rPr>
      </w:pPr>
      <w:r w:rsidRPr="007B5339">
        <w:rPr>
          <w:sz w:val="24"/>
          <w:szCs w:val="24"/>
        </w:rPr>
        <w:t xml:space="preserve">Projekt "Podrška institucijama u sustavu provedbe prava intelektualnog vlasništva </w:t>
      </w:r>
    </w:p>
    <w:p w:rsidR="00C57ED8" w:rsidRPr="007B5339" w:rsidRDefault="00C57ED8" w:rsidP="007B5339">
      <w:pPr>
        <w:jc w:val="both"/>
        <w:rPr>
          <w:sz w:val="24"/>
          <w:szCs w:val="24"/>
        </w:rPr>
      </w:pPr>
      <w:r w:rsidRPr="007B5339">
        <w:rPr>
          <w:sz w:val="24"/>
          <w:szCs w:val="24"/>
        </w:rPr>
        <w:t>u BiH</w:t>
      </w:r>
      <w:r w:rsidR="000F3759">
        <w:rPr>
          <w:sz w:val="24"/>
          <w:szCs w:val="24"/>
        </w:rPr>
        <w:t>" započeo je s realiziranjem 4.2.2013. godine i trajat će do 4.2.</w:t>
      </w:r>
      <w:r w:rsidRPr="007B5339">
        <w:rPr>
          <w:sz w:val="24"/>
          <w:szCs w:val="24"/>
        </w:rPr>
        <w:t xml:space="preserve">2015.godine. Vrijednost projekta je 1,5 mil. EUR. Cilj projekta jest da se osigura razina provedbe prava intelektualnog vlasništva u BiH u skladu sa standardima EU, a uz ispunjenje zahtjeva unutarnjeg tržišta. Neposredni ciljevi projekta su: jačanje kapaciteta Instituta za </w:t>
      </w:r>
      <w:smartTag w:uri="urn:schemas-microsoft-com:office:smarttags" w:element="stockticker">
        <w:r w:rsidRPr="007B5339">
          <w:rPr>
            <w:sz w:val="24"/>
            <w:szCs w:val="24"/>
          </w:rPr>
          <w:t>IPR</w:t>
        </w:r>
      </w:smartTag>
      <w:r w:rsidRPr="007B5339">
        <w:rPr>
          <w:sz w:val="24"/>
          <w:szCs w:val="24"/>
        </w:rPr>
        <w:t xml:space="preserve"> i tijela za provedbu prava intelektualnog vlasništva u BiH; unaprjeđenje suradnje između institucija unutar sustava provedbe prava intelektualnog vlasništva; podizanje javne svijesti, podržavajući time razvoj institucionalnih kapaciteta institucija unutar sustava BiH, kako bi se osiguralo da su institucije u stanju provoditi neophodne funkcije te da bi se postigao razvoj šireg okruženja za stjecanje i provedbu navedenih prava. </w:t>
      </w:r>
    </w:p>
    <w:p w:rsidR="007B5339" w:rsidRDefault="00C57ED8" w:rsidP="00294286">
      <w:pPr>
        <w:pStyle w:val="ListParagraph"/>
        <w:numPr>
          <w:ilvl w:val="0"/>
          <w:numId w:val="50"/>
        </w:numPr>
        <w:jc w:val="both"/>
        <w:rPr>
          <w:sz w:val="24"/>
          <w:szCs w:val="24"/>
        </w:rPr>
      </w:pPr>
      <w:r w:rsidRPr="007B5339">
        <w:rPr>
          <w:sz w:val="24"/>
          <w:szCs w:val="24"/>
        </w:rPr>
        <w:t xml:space="preserve">Projekt "Uspostava informacijsko-edukacijskih centara Instituta za intelektualno </w:t>
      </w:r>
    </w:p>
    <w:p w:rsidR="00C57ED8" w:rsidRPr="007B5339" w:rsidRDefault="00C57ED8" w:rsidP="00ED18DC">
      <w:pPr>
        <w:jc w:val="both"/>
        <w:rPr>
          <w:sz w:val="24"/>
          <w:szCs w:val="24"/>
        </w:rPr>
      </w:pPr>
      <w:r w:rsidRPr="007B5339">
        <w:rPr>
          <w:sz w:val="24"/>
          <w:szCs w:val="24"/>
        </w:rPr>
        <w:t>vlasništvo BiH</w:t>
      </w:r>
      <w:r w:rsidR="000F3759">
        <w:rPr>
          <w:sz w:val="24"/>
          <w:szCs w:val="24"/>
        </w:rPr>
        <w:t>" započeo je s realiziranjem 3.10.</w:t>
      </w:r>
      <w:r w:rsidRPr="007B5339">
        <w:rPr>
          <w:sz w:val="24"/>
          <w:szCs w:val="24"/>
        </w:rPr>
        <w:t xml:space="preserve">2014. godine. </w:t>
      </w:r>
      <w:r w:rsidRPr="007B5339">
        <w:rPr>
          <w:sz w:val="24"/>
          <w:szCs w:val="24"/>
          <w:lang w:eastAsia="hr-BA"/>
        </w:rPr>
        <w:t xml:space="preserve">U okviru projekta odobrena su sredstva za nabavu opreme za potrebe centara Instituta. </w:t>
      </w:r>
    </w:p>
    <w:p w:rsidR="00C57ED8" w:rsidRPr="00ED18DC" w:rsidRDefault="00C57ED8" w:rsidP="00ED18DC">
      <w:pPr>
        <w:jc w:val="both"/>
        <w:rPr>
          <w:bCs/>
          <w:sz w:val="24"/>
          <w:szCs w:val="24"/>
        </w:rPr>
      </w:pPr>
      <w:r w:rsidRPr="00ED18DC">
        <w:rPr>
          <w:bCs/>
          <w:sz w:val="24"/>
          <w:szCs w:val="24"/>
        </w:rPr>
        <w:t xml:space="preserve">Usuglašena legislativa iz područja intelektualnog vlasništva sa zahtjevima WTO-TRIPs Sporazuma i EU </w:t>
      </w:r>
      <w:r w:rsidRPr="00ED18DC">
        <w:rPr>
          <w:bCs/>
          <w:i/>
          <w:sz w:val="24"/>
          <w:szCs w:val="24"/>
        </w:rPr>
        <w:t>acquis.</w:t>
      </w:r>
      <w:r w:rsidRPr="00ED18DC">
        <w:rPr>
          <w:bCs/>
          <w:sz w:val="24"/>
          <w:szCs w:val="24"/>
        </w:rPr>
        <w:t xml:space="preserve"> Pravni okvir za intelektualno vlasništvo sadržan u pet zakona za područje industrijskog vlasništva i to, </w:t>
      </w:r>
      <w:r w:rsidR="007B5339">
        <w:rPr>
          <w:sz w:val="24"/>
          <w:szCs w:val="24"/>
        </w:rPr>
        <w:t>Zakon o patentu ("Sl.</w:t>
      </w:r>
      <w:r w:rsidRPr="00ED18DC">
        <w:rPr>
          <w:sz w:val="24"/>
          <w:szCs w:val="24"/>
        </w:rPr>
        <w:t xml:space="preserve"> glasnik BiH", broj 53/10), Zakon o žigu (S</w:t>
      </w:r>
      <w:r w:rsidR="007B5339">
        <w:rPr>
          <w:sz w:val="24"/>
          <w:szCs w:val="24"/>
        </w:rPr>
        <w:t>l.</w:t>
      </w:r>
      <w:r w:rsidRPr="00ED18DC">
        <w:rPr>
          <w:sz w:val="24"/>
          <w:szCs w:val="24"/>
        </w:rPr>
        <w:t xml:space="preserve"> glasnik BiH", broj 53/10), Zakon o indus</w:t>
      </w:r>
      <w:r w:rsidR="007B5339">
        <w:rPr>
          <w:sz w:val="24"/>
          <w:szCs w:val="24"/>
        </w:rPr>
        <w:t>trijskom dizajnu (Sl.</w:t>
      </w:r>
      <w:r w:rsidRPr="00ED18DC">
        <w:rPr>
          <w:sz w:val="24"/>
          <w:szCs w:val="24"/>
        </w:rPr>
        <w:t xml:space="preserve"> glasnik BiH", broj 53/10), Zakon o zaštiti oznaka geografskog podrijet</w:t>
      </w:r>
      <w:r w:rsidR="007B5339">
        <w:rPr>
          <w:sz w:val="24"/>
          <w:szCs w:val="24"/>
        </w:rPr>
        <w:t>la (Sl.</w:t>
      </w:r>
      <w:r w:rsidRPr="00ED18DC">
        <w:rPr>
          <w:sz w:val="24"/>
          <w:szCs w:val="24"/>
        </w:rPr>
        <w:t xml:space="preserve"> glasnik BiH", broj 53/10), Zakon o zaštiti topogragije integriranih krugova („</w:t>
      </w:r>
      <w:r w:rsidR="007B5339">
        <w:rPr>
          <w:sz w:val="24"/>
          <w:szCs w:val="24"/>
        </w:rPr>
        <w:t>Sl.</w:t>
      </w:r>
      <w:r w:rsidRPr="00ED18DC">
        <w:rPr>
          <w:sz w:val="24"/>
          <w:szCs w:val="24"/>
        </w:rPr>
        <w:t xml:space="preserve"> glasnik BiH", broj 53/10) i dva zakona za područje autorskog i srodnih prava, i to Zakon o autor</w:t>
      </w:r>
      <w:r w:rsidR="007B5339">
        <w:rPr>
          <w:sz w:val="24"/>
          <w:szCs w:val="24"/>
        </w:rPr>
        <w:t>skom i srodnim pravima (Sl.</w:t>
      </w:r>
      <w:r w:rsidRPr="00ED18DC">
        <w:rPr>
          <w:sz w:val="24"/>
          <w:szCs w:val="24"/>
        </w:rPr>
        <w:t xml:space="preserve"> glasnik BiH", broj 63/10) i Zakon o kolektivnom ostvarivanju autorskog</w:t>
      </w:r>
      <w:r w:rsidR="007B5339">
        <w:rPr>
          <w:sz w:val="24"/>
          <w:szCs w:val="24"/>
        </w:rPr>
        <w:t xml:space="preserve"> i srodnih prava ("Sl.</w:t>
      </w:r>
      <w:r w:rsidRPr="00ED18DC">
        <w:rPr>
          <w:sz w:val="24"/>
          <w:szCs w:val="24"/>
        </w:rPr>
        <w:t xml:space="preserve"> glasnik BiH", broj 63/10). </w:t>
      </w:r>
      <w:r w:rsidRPr="00ED18DC">
        <w:rPr>
          <w:bCs/>
          <w:sz w:val="24"/>
          <w:szCs w:val="24"/>
        </w:rPr>
        <w:t xml:space="preserve">Doneseni propisi za provedbu navedenih zakona (pravilnici, odluke) u razdoblju 2010./2011. godina. Zakoni i provedbeni propisi dostupni na </w:t>
      </w:r>
      <w:r w:rsidRPr="00ED18DC">
        <w:rPr>
          <w:bCs/>
          <w:i/>
          <w:sz w:val="24"/>
          <w:szCs w:val="24"/>
        </w:rPr>
        <w:t>web-stranici</w:t>
      </w:r>
      <w:r w:rsidRPr="00ED18DC">
        <w:rPr>
          <w:bCs/>
          <w:sz w:val="24"/>
          <w:szCs w:val="24"/>
        </w:rPr>
        <w:t xml:space="preserve"> Instituta </w:t>
      </w:r>
      <w:r w:rsidRPr="002C6AC4">
        <w:rPr>
          <w:bCs/>
          <w:sz w:val="24"/>
          <w:szCs w:val="24"/>
        </w:rPr>
        <w:t>www.ipr.gov.ba</w:t>
      </w:r>
      <w:r w:rsidRPr="00ED18DC">
        <w:rPr>
          <w:bCs/>
          <w:sz w:val="24"/>
          <w:szCs w:val="24"/>
        </w:rPr>
        <w:t xml:space="preserve"> na tri jezika u službenoj uporabi u BiH i na engleskom jeziku.</w:t>
      </w:r>
    </w:p>
    <w:p w:rsidR="00C57ED8" w:rsidRPr="00ED18DC" w:rsidRDefault="00C57ED8" w:rsidP="00ED18DC">
      <w:pPr>
        <w:jc w:val="both"/>
        <w:rPr>
          <w:bCs/>
          <w:sz w:val="24"/>
          <w:szCs w:val="24"/>
        </w:rPr>
      </w:pPr>
    </w:p>
    <w:p w:rsidR="00C57ED8" w:rsidRPr="00431D9A" w:rsidRDefault="00C57ED8" w:rsidP="00ED18DC">
      <w:pPr>
        <w:jc w:val="both"/>
        <w:rPr>
          <w:bCs/>
          <w:sz w:val="22"/>
          <w:szCs w:val="22"/>
        </w:rPr>
      </w:pPr>
      <w:r w:rsidRPr="00431D9A">
        <w:rPr>
          <w:bCs/>
          <w:sz w:val="22"/>
          <w:szCs w:val="22"/>
        </w:rPr>
        <w:t xml:space="preserve">ZAKONODAVNE </w:t>
      </w:r>
      <w:r w:rsidR="000A4777">
        <w:rPr>
          <w:bCs/>
          <w:sz w:val="22"/>
          <w:szCs w:val="22"/>
        </w:rPr>
        <w:t xml:space="preserve"> </w:t>
      </w:r>
      <w:r w:rsidRPr="00431D9A">
        <w:rPr>
          <w:bCs/>
          <w:sz w:val="22"/>
          <w:szCs w:val="22"/>
        </w:rPr>
        <w:t>AKTIVNOSTI</w:t>
      </w:r>
    </w:p>
    <w:p w:rsidR="00C57ED8" w:rsidRPr="00ED18DC" w:rsidRDefault="00C57ED8" w:rsidP="00ED18DC">
      <w:pPr>
        <w:jc w:val="both"/>
        <w:rPr>
          <w:bCs/>
          <w:sz w:val="24"/>
          <w:szCs w:val="24"/>
        </w:rPr>
      </w:pPr>
    </w:p>
    <w:p w:rsidR="00C57ED8" w:rsidRPr="00ED18DC" w:rsidRDefault="00C57ED8" w:rsidP="00ED18DC">
      <w:pPr>
        <w:jc w:val="both"/>
        <w:rPr>
          <w:bCs/>
          <w:sz w:val="24"/>
          <w:szCs w:val="24"/>
        </w:rPr>
      </w:pPr>
      <w:r w:rsidRPr="00ED18DC">
        <w:rPr>
          <w:bCs/>
          <w:sz w:val="24"/>
          <w:szCs w:val="24"/>
        </w:rPr>
        <w:t>U 2014. godini nije bilo zakonodavnih aktivnosti.</w:t>
      </w:r>
    </w:p>
    <w:p w:rsidR="00C57ED8" w:rsidRPr="00ED18DC" w:rsidRDefault="00C57ED8" w:rsidP="00ED18DC">
      <w:pPr>
        <w:jc w:val="both"/>
        <w:rPr>
          <w:bCs/>
          <w:sz w:val="24"/>
          <w:szCs w:val="24"/>
        </w:rPr>
      </w:pPr>
    </w:p>
    <w:p w:rsidR="00C57ED8" w:rsidRPr="00431D9A" w:rsidRDefault="00C57ED8" w:rsidP="00ED18DC">
      <w:pPr>
        <w:jc w:val="both"/>
        <w:rPr>
          <w:bCs/>
          <w:sz w:val="22"/>
          <w:szCs w:val="22"/>
        </w:rPr>
      </w:pPr>
      <w:r w:rsidRPr="00431D9A">
        <w:rPr>
          <w:bCs/>
          <w:sz w:val="22"/>
          <w:szCs w:val="22"/>
        </w:rPr>
        <w:t>ZAKLJUČIVANJE</w:t>
      </w:r>
      <w:r w:rsidR="000A4777">
        <w:rPr>
          <w:bCs/>
          <w:sz w:val="22"/>
          <w:szCs w:val="22"/>
        </w:rPr>
        <w:t xml:space="preserve"> </w:t>
      </w:r>
      <w:r w:rsidRPr="00431D9A">
        <w:rPr>
          <w:bCs/>
          <w:sz w:val="22"/>
          <w:szCs w:val="22"/>
        </w:rPr>
        <w:t xml:space="preserve"> MEĐUNARODNIH</w:t>
      </w:r>
      <w:r w:rsidR="000A4777">
        <w:rPr>
          <w:bCs/>
          <w:sz w:val="22"/>
          <w:szCs w:val="22"/>
        </w:rPr>
        <w:t xml:space="preserve"> </w:t>
      </w:r>
      <w:r w:rsidRPr="00431D9A">
        <w:rPr>
          <w:bCs/>
          <w:sz w:val="22"/>
          <w:szCs w:val="22"/>
        </w:rPr>
        <w:t xml:space="preserve"> UGOVORA</w:t>
      </w:r>
    </w:p>
    <w:p w:rsidR="00C57ED8" w:rsidRPr="00ED18DC" w:rsidRDefault="00C57ED8" w:rsidP="00ED18DC">
      <w:pPr>
        <w:jc w:val="both"/>
        <w:rPr>
          <w:bCs/>
          <w:sz w:val="24"/>
          <w:szCs w:val="24"/>
        </w:rPr>
      </w:pPr>
    </w:p>
    <w:p w:rsidR="00C57ED8" w:rsidRPr="00ED18DC" w:rsidRDefault="00C57ED8" w:rsidP="00ED18DC">
      <w:pPr>
        <w:jc w:val="both"/>
        <w:rPr>
          <w:i/>
          <w:sz w:val="24"/>
          <w:szCs w:val="24"/>
        </w:rPr>
      </w:pPr>
      <w:r w:rsidRPr="00ED18DC">
        <w:rPr>
          <w:sz w:val="24"/>
          <w:szCs w:val="24"/>
          <w:lang w:eastAsia="hr-HR"/>
        </w:rPr>
        <w:t xml:space="preserve">U 2014. godini nije bilo aktivnosti u svezi zaključivanja međunarodnih konvencija. </w:t>
      </w:r>
    </w:p>
    <w:p w:rsidR="00C57ED8" w:rsidRPr="00ED18DC" w:rsidRDefault="00C57ED8" w:rsidP="00ED18DC">
      <w:pPr>
        <w:jc w:val="both"/>
        <w:rPr>
          <w:bCs/>
          <w:sz w:val="24"/>
          <w:szCs w:val="24"/>
        </w:rPr>
      </w:pPr>
    </w:p>
    <w:p w:rsidR="00C57ED8" w:rsidRPr="00431D9A" w:rsidRDefault="00C57ED8" w:rsidP="00ED18DC">
      <w:pPr>
        <w:jc w:val="both"/>
        <w:rPr>
          <w:bCs/>
          <w:sz w:val="22"/>
          <w:szCs w:val="22"/>
        </w:rPr>
      </w:pPr>
      <w:r w:rsidRPr="00431D9A">
        <w:rPr>
          <w:bCs/>
          <w:sz w:val="22"/>
          <w:szCs w:val="22"/>
        </w:rPr>
        <w:t>EUROPSKE</w:t>
      </w:r>
      <w:r w:rsidR="000A4777">
        <w:rPr>
          <w:bCs/>
          <w:sz w:val="22"/>
          <w:szCs w:val="22"/>
        </w:rPr>
        <w:t xml:space="preserve"> </w:t>
      </w:r>
      <w:r w:rsidRPr="00431D9A">
        <w:rPr>
          <w:bCs/>
          <w:sz w:val="22"/>
          <w:szCs w:val="22"/>
        </w:rPr>
        <w:t xml:space="preserve"> INTEGRACIJE</w:t>
      </w:r>
    </w:p>
    <w:p w:rsidR="00C57ED8" w:rsidRPr="00ED18DC" w:rsidRDefault="00C57ED8" w:rsidP="00ED18DC">
      <w:pPr>
        <w:jc w:val="both"/>
        <w:rPr>
          <w:bCs/>
          <w:sz w:val="24"/>
          <w:szCs w:val="24"/>
        </w:rPr>
      </w:pPr>
    </w:p>
    <w:p w:rsidR="00C57ED8" w:rsidRPr="00ED18DC" w:rsidRDefault="00C57ED8" w:rsidP="00ED18DC">
      <w:pPr>
        <w:jc w:val="both"/>
        <w:rPr>
          <w:sz w:val="24"/>
          <w:szCs w:val="24"/>
        </w:rPr>
      </w:pPr>
      <w:r w:rsidRPr="00ED18DC">
        <w:rPr>
          <w:sz w:val="24"/>
          <w:szCs w:val="24"/>
        </w:rPr>
        <w:t>Pripremljeno izvješće o napretku u području intelektualnog vlasništva u procesu europskih integracija i izvještavano na 6. sastanku Pododbora za unutarnje tržište i k</w:t>
      </w:r>
      <w:r w:rsidR="000F3759">
        <w:rPr>
          <w:sz w:val="24"/>
          <w:szCs w:val="24"/>
        </w:rPr>
        <w:t>onkurenciju, koji je održan 27.6.</w:t>
      </w:r>
      <w:r w:rsidRPr="00ED18DC">
        <w:rPr>
          <w:sz w:val="24"/>
          <w:szCs w:val="24"/>
        </w:rPr>
        <w:t>2014. godine u Bruxellesu i 7. sastanku Privremenog odbora EU – BI</w:t>
      </w:r>
      <w:r w:rsidR="000F3759">
        <w:rPr>
          <w:sz w:val="24"/>
          <w:szCs w:val="24"/>
        </w:rPr>
        <w:t>H koji je održan u Sarajevu 25.i 26.9.</w:t>
      </w:r>
      <w:r w:rsidRPr="00ED18DC">
        <w:rPr>
          <w:sz w:val="24"/>
          <w:szCs w:val="24"/>
        </w:rPr>
        <w:t>2014. godine.</w:t>
      </w:r>
    </w:p>
    <w:p w:rsidR="000F3759" w:rsidRDefault="00C57ED8" w:rsidP="00ED18DC">
      <w:pPr>
        <w:jc w:val="both"/>
        <w:rPr>
          <w:bCs/>
          <w:sz w:val="24"/>
          <w:szCs w:val="24"/>
        </w:rPr>
      </w:pPr>
      <w:r w:rsidRPr="00ED18DC">
        <w:rPr>
          <w:bCs/>
          <w:sz w:val="24"/>
          <w:szCs w:val="24"/>
        </w:rPr>
        <w:t xml:space="preserve">Institut izvještavao o </w:t>
      </w:r>
      <w:r w:rsidRPr="00ED18DC">
        <w:rPr>
          <w:sz w:val="24"/>
          <w:szCs w:val="24"/>
        </w:rPr>
        <w:t xml:space="preserve">zaštiti geografskih oznaka </w:t>
      </w:r>
      <w:r w:rsidRPr="00ED18DC">
        <w:rPr>
          <w:bCs/>
          <w:sz w:val="24"/>
          <w:szCs w:val="24"/>
        </w:rPr>
        <w:t>za poljoprivredne i riblje proizvode i hranu, osim vina i alkoholnih pića i o Protokolu o vinu i alkoholnim pićima, na sastanku Pododbora za poljoprivredu i r</w:t>
      </w:r>
      <w:r w:rsidR="000F3759">
        <w:rPr>
          <w:bCs/>
          <w:sz w:val="24"/>
          <w:szCs w:val="24"/>
        </w:rPr>
        <w:t>ibarstvo koji je održan 4. i 5.3.</w:t>
      </w:r>
      <w:r w:rsidRPr="00ED18DC">
        <w:rPr>
          <w:bCs/>
          <w:sz w:val="24"/>
          <w:szCs w:val="24"/>
        </w:rPr>
        <w:t xml:space="preserve">2014. </w:t>
      </w:r>
      <w:proofErr w:type="gramStart"/>
      <w:r w:rsidRPr="00ED18DC">
        <w:rPr>
          <w:bCs/>
          <w:sz w:val="24"/>
          <w:szCs w:val="24"/>
        </w:rPr>
        <w:t>godine</w:t>
      </w:r>
      <w:proofErr w:type="gramEnd"/>
      <w:r w:rsidRPr="00ED18DC">
        <w:rPr>
          <w:bCs/>
          <w:sz w:val="24"/>
          <w:szCs w:val="24"/>
        </w:rPr>
        <w:t xml:space="preserve"> u Sarajevu. </w:t>
      </w:r>
    </w:p>
    <w:p w:rsidR="00DA24F7" w:rsidRDefault="00DA24F7" w:rsidP="00ED18DC">
      <w:pPr>
        <w:jc w:val="both"/>
        <w:rPr>
          <w:bCs/>
          <w:sz w:val="22"/>
          <w:szCs w:val="22"/>
        </w:rPr>
      </w:pPr>
    </w:p>
    <w:p w:rsidR="00C57ED8" w:rsidRDefault="00C57ED8" w:rsidP="00ED18DC">
      <w:pPr>
        <w:jc w:val="both"/>
        <w:rPr>
          <w:bCs/>
          <w:sz w:val="22"/>
          <w:szCs w:val="22"/>
        </w:rPr>
      </w:pPr>
      <w:r w:rsidRPr="00431D9A">
        <w:rPr>
          <w:bCs/>
          <w:sz w:val="22"/>
          <w:szCs w:val="22"/>
        </w:rPr>
        <w:t xml:space="preserve">PLANIRANI </w:t>
      </w:r>
      <w:r w:rsidR="000A4777">
        <w:rPr>
          <w:bCs/>
          <w:sz w:val="22"/>
          <w:szCs w:val="22"/>
        </w:rPr>
        <w:t xml:space="preserve"> </w:t>
      </w:r>
      <w:r w:rsidRPr="00431D9A">
        <w:rPr>
          <w:bCs/>
          <w:sz w:val="22"/>
          <w:szCs w:val="22"/>
        </w:rPr>
        <w:t xml:space="preserve">I </w:t>
      </w:r>
      <w:r w:rsidR="000A4777">
        <w:rPr>
          <w:bCs/>
          <w:sz w:val="22"/>
          <w:szCs w:val="22"/>
        </w:rPr>
        <w:t xml:space="preserve"> </w:t>
      </w:r>
      <w:r w:rsidRPr="00431D9A">
        <w:rPr>
          <w:bCs/>
          <w:sz w:val="22"/>
          <w:szCs w:val="22"/>
        </w:rPr>
        <w:t>REALIZIRANI</w:t>
      </w:r>
      <w:r w:rsidR="000A4777">
        <w:rPr>
          <w:bCs/>
          <w:sz w:val="22"/>
          <w:szCs w:val="22"/>
        </w:rPr>
        <w:t xml:space="preserve"> </w:t>
      </w:r>
      <w:r w:rsidRPr="00431D9A">
        <w:rPr>
          <w:bCs/>
          <w:sz w:val="22"/>
          <w:szCs w:val="22"/>
        </w:rPr>
        <w:t xml:space="preserve"> PROGRAMSKI </w:t>
      </w:r>
      <w:r w:rsidR="000A4777">
        <w:rPr>
          <w:bCs/>
          <w:sz w:val="22"/>
          <w:szCs w:val="22"/>
        </w:rPr>
        <w:t xml:space="preserve"> </w:t>
      </w:r>
      <w:r w:rsidRPr="00431D9A">
        <w:rPr>
          <w:bCs/>
          <w:sz w:val="22"/>
          <w:szCs w:val="22"/>
        </w:rPr>
        <w:t>ZADACI</w:t>
      </w:r>
    </w:p>
    <w:p w:rsidR="00431D9A" w:rsidRPr="00431D9A" w:rsidRDefault="00431D9A" w:rsidP="00ED18DC">
      <w:pPr>
        <w:jc w:val="both"/>
        <w:rPr>
          <w:bCs/>
          <w:sz w:val="22"/>
          <w:szCs w:val="22"/>
        </w:rPr>
      </w:pPr>
    </w:p>
    <w:p w:rsidR="00C57ED8" w:rsidRPr="00ED18DC" w:rsidRDefault="00C57ED8" w:rsidP="00ED18DC">
      <w:pPr>
        <w:jc w:val="both"/>
        <w:rPr>
          <w:bCs/>
          <w:sz w:val="24"/>
          <w:szCs w:val="24"/>
          <w:lang w:eastAsia="hr-HR"/>
        </w:rPr>
      </w:pPr>
      <w:r w:rsidRPr="00ED18DC">
        <w:rPr>
          <w:bCs/>
          <w:sz w:val="24"/>
          <w:szCs w:val="24"/>
          <w:lang w:eastAsia="hr-HR"/>
        </w:rPr>
        <w:t>Pripremljen Pravilnik o unutarnjoj organizaciji Instituta za intelektualno vlasništvo BiH sa sistematizacijom radnih mjesta i dostavljen VMBIH na suglasnost, u rujnu 2014. godine.</w:t>
      </w:r>
    </w:p>
    <w:p w:rsidR="00C57ED8" w:rsidRPr="00ED18DC" w:rsidRDefault="00C57ED8" w:rsidP="00ED18DC">
      <w:pPr>
        <w:jc w:val="both"/>
        <w:rPr>
          <w:sz w:val="24"/>
          <w:szCs w:val="24"/>
        </w:rPr>
      </w:pPr>
      <w:r w:rsidRPr="00ED18DC">
        <w:rPr>
          <w:bCs/>
          <w:sz w:val="24"/>
          <w:szCs w:val="24"/>
          <w:lang w:eastAsia="hr-HR"/>
        </w:rPr>
        <w:t xml:space="preserve">Provedeni postupci za stjecanje, promet, održavanje i prestanak prava industrijskog vlasništva (patent, europski patent, robni i uslužni žig i geografske oznaka) temeljem Zakona o patentu </w:t>
      </w:r>
      <w:r w:rsidR="00431D9A">
        <w:rPr>
          <w:sz w:val="24"/>
          <w:szCs w:val="24"/>
        </w:rPr>
        <w:t>("Sl.</w:t>
      </w:r>
      <w:r w:rsidRPr="00ED18DC">
        <w:rPr>
          <w:sz w:val="24"/>
          <w:szCs w:val="24"/>
        </w:rPr>
        <w:t xml:space="preserve"> glasnik BiH" br. 53/19), Zakona o žig</w:t>
      </w:r>
      <w:r w:rsidR="00431D9A">
        <w:rPr>
          <w:sz w:val="24"/>
          <w:szCs w:val="24"/>
        </w:rPr>
        <w:t>u ("Sl.</w:t>
      </w:r>
      <w:r w:rsidRPr="00ED18DC">
        <w:rPr>
          <w:sz w:val="24"/>
          <w:szCs w:val="24"/>
        </w:rPr>
        <w:t xml:space="preserve"> glasnik BiH", br. 53/10), Zakona o </w:t>
      </w:r>
      <w:r w:rsidR="00431D9A">
        <w:rPr>
          <w:sz w:val="24"/>
          <w:szCs w:val="24"/>
        </w:rPr>
        <w:t>industrijskom dizajnu ("Sl.</w:t>
      </w:r>
      <w:r w:rsidRPr="00ED18DC">
        <w:rPr>
          <w:sz w:val="24"/>
          <w:szCs w:val="24"/>
        </w:rPr>
        <w:t xml:space="preserve"> glasnik BiH", br. 53/10) i Zakona o oznakama geografskog podrijetla</w:t>
      </w:r>
      <w:r w:rsidR="00431D9A">
        <w:rPr>
          <w:sz w:val="24"/>
          <w:szCs w:val="24"/>
        </w:rPr>
        <w:t xml:space="preserve"> ("Sl.</w:t>
      </w:r>
      <w:r w:rsidRPr="00ED18DC">
        <w:rPr>
          <w:sz w:val="24"/>
          <w:szCs w:val="24"/>
        </w:rPr>
        <w:t xml:space="preserve"> glasnik BiH", br. 53/10). Procesirani su i zahtjevi temeljem </w:t>
      </w:r>
      <w:r w:rsidRPr="00ED18DC">
        <w:rPr>
          <w:bCs/>
          <w:sz w:val="24"/>
          <w:szCs w:val="24"/>
          <w:lang w:eastAsia="hr-HR"/>
        </w:rPr>
        <w:t xml:space="preserve">Madridskog aranžmana o međunarodnom registriranju žigova i Protokola uz Madridski aranžman, </w:t>
      </w:r>
      <w:r w:rsidRPr="00ED18DC">
        <w:rPr>
          <w:sz w:val="24"/>
          <w:szCs w:val="24"/>
          <w:lang w:eastAsia="hr-HR"/>
        </w:rPr>
        <w:t xml:space="preserve">Haškog sporazuma o međunarodnom registriranju industrijskog dizajna, </w:t>
      </w:r>
      <w:r w:rsidRPr="00ED18DC">
        <w:rPr>
          <w:sz w:val="24"/>
          <w:szCs w:val="24"/>
        </w:rPr>
        <w:t xml:space="preserve">Ugovora o suradnji u području patenata i </w:t>
      </w:r>
      <w:bookmarkStart w:id="118" w:name="OLE_LINK8"/>
      <w:bookmarkStart w:id="119" w:name="OLE_LINK3"/>
      <w:r w:rsidRPr="00ED18DC">
        <w:rPr>
          <w:sz w:val="24"/>
          <w:szCs w:val="24"/>
        </w:rPr>
        <w:t xml:space="preserve">Sporazuma o suradnji i proširenju s Europskom patentnom organizacijom i Lisabonskog sporazuma o međunarodnoj zaštiti imena podrijetla.  </w:t>
      </w:r>
    </w:p>
    <w:bookmarkEnd w:id="118"/>
    <w:bookmarkEnd w:id="119"/>
    <w:p w:rsidR="00C57ED8" w:rsidRPr="00ED18DC" w:rsidRDefault="00C57ED8" w:rsidP="00ED18DC">
      <w:pPr>
        <w:jc w:val="both"/>
        <w:rPr>
          <w:sz w:val="24"/>
          <w:szCs w:val="24"/>
        </w:rPr>
      </w:pPr>
      <w:r w:rsidRPr="00ED18DC">
        <w:rPr>
          <w:sz w:val="24"/>
          <w:szCs w:val="24"/>
        </w:rPr>
        <w:t xml:space="preserve">Okončan postupak po zahtjevima za dodjelu dozvole za kolektivno ostvarivanje autorskog i srodnih prava i za deponiranje autorskih djela i predmeta srodnih prava. Unaprijeđena kvaliteta informiranja o poslovima iz nadležnosti Instituta (redizajnirana </w:t>
      </w:r>
      <w:r w:rsidRPr="00ED18DC">
        <w:rPr>
          <w:i/>
          <w:sz w:val="24"/>
          <w:szCs w:val="24"/>
        </w:rPr>
        <w:t xml:space="preserve">web-stranica </w:t>
      </w:r>
      <w:r w:rsidRPr="00ED18DC">
        <w:rPr>
          <w:sz w:val="24"/>
          <w:szCs w:val="24"/>
        </w:rPr>
        <w:t xml:space="preserve">Instituta, redizajniran Službeni glasnik Instituta, unaprijeđen rad PATLIB centra). </w:t>
      </w:r>
      <w:r w:rsidRPr="00ED18DC">
        <w:rPr>
          <w:bCs/>
          <w:sz w:val="24"/>
          <w:szCs w:val="24"/>
          <w:lang w:eastAsia="hr-HR"/>
        </w:rPr>
        <w:t>Provedene aktivnosti predviđene Memorandumom o razumijevanju između WIPO i Instituta, za razvoj tehničke infrastrukture i o</w:t>
      </w:r>
      <w:r w:rsidRPr="00ED18DC">
        <w:rPr>
          <w:sz w:val="24"/>
          <w:szCs w:val="24"/>
        </w:rPr>
        <w:t xml:space="preserve">končana II. faza implementiranja WIPO IPAS softwarea u Institutu. </w:t>
      </w:r>
      <w:r w:rsidRPr="00ED18DC">
        <w:rPr>
          <w:sz w:val="24"/>
          <w:szCs w:val="24"/>
          <w:lang w:eastAsia="hr-HR"/>
        </w:rPr>
        <w:t>Provedene aktivnosti prema Programu bilateralne suradnje između EPO i Instituta za 2014. - 2015. godinu. N</w:t>
      </w:r>
      <w:r w:rsidRPr="00ED18DC">
        <w:rPr>
          <w:sz w:val="24"/>
          <w:szCs w:val="24"/>
        </w:rPr>
        <w:t xml:space="preserve">abavljena i instalirana nova računalna i mrežna oprema u Institutu. Završeni tenderi za nabavu računalne opreme putem IPA 2011 kroz projekt „Uspostava informacijsko-edukacijskih centara Instituta“. </w:t>
      </w:r>
    </w:p>
    <w:p w:rsidR="00C57ED8" w:rsidRPr="00ED18DC" w:rsidRDefault="00C57ED8" w:rsidP="00ED18DC">
      <w:pPr>
        <w:jc w:val="both"/>
        <w:rPr>
          <w:bCs/>
          <w:sz w:val="24"/>
          <w:szCs w:val="24"/>
        </w:rPr>
      </w:pPr>
    </w:p>
    <w:p w:rsidR="00C57ED8" w:rsidRPr="00431D9A" w:rsidRDefault="00C57ED8" w:rsidP="00ED18DC">
      <w:pPr>
        <w:jc w:val="both"/>
        <w:rPr>
          <w:bCs/>
          <w:sz w:val="22"/>
          <w:szCs w:val="22"/>
        </w:rPr>
      </w:pPr>
      <w:r w:rsidRPr="00431D9A">
        <w:rPr>
          <w:bCs/>
          <w:sz w:val="22"/>
          <w:szCs w:val="22"/>
        </w:rPr>
        <w:t>PRORAČUNSKA SREDSTVA</w:t>
      </w:r>
    </w:p>
    <w:p w:rsidR="00C57ED8" w:rsidRPr="00ED18DC" w:rsidRDefault="00C57ED8" w:rsidP="00ED18DC">
      <w:pPr>
        <w:jc w:val="both"/>
        <w:rPr>
          <w:sz w:val="24"/>
          <w:szCs w:val="24"/>
        </w:rPr>
      </w:pPr>
    </w:p>
    <w:p w:rsidR="00C57ED8" w:rsidRPr="00431D9A" w:rsidRDefault="00C57ED8" w:rsidP="00ED18DC">
      <w:pPr>
        <w:jc w:val="both"/>
        <w:rPr>
          <w:sz w:val="24"/>
          <w:szCs w:val="24"/>
        </w:rPr>
      </w:pPr>
      <w:r w:rsidRPr="00ED18DC">
        <w:rPr>
          <w:sz w:val="24"/>
          <w:szCs w:val="24"/>
        </w:rPr>
        <w:t xml:space="preserve">Institutu je </w:t>
      </w:r>
      <w:r w:rsidRPr="00195FDD">
        <w:rPr>
          <w:sz w:val="24"/>
          <w:szCs w:val="24"/>
        </w:rPr>
        <w:t>za 2014. godinu</w:t>
      </w:r>
      <w:r w:rsidRPr="00ED18DC">
        <w:rPr>
          <w:sz w:val="24"/>
          <w:szCs w:val="24"/>
        </w:rPr>
        <w:t xml:space="preserve"> odobren proračun u iznosu od </w:t>
      </w:r>
      <w:r w:rsidRPr="00431D9A">
        <w:rPr>
          <w:sz w:val="24"/>
          <w:szCs w:val="24"/>
        </w:rPr>
        <w:t>1.661.000 KM</w:t>
      </w:r>
      <w:r w:rsidRPr="00ED18DC">
        <w:rPr>
          <w:b/>
          <w:sz w:val="24"/>
          <w:szCs w:val="24"/>
        </w:rPr>
        <w:t xml:space="preserve">. </w:t>
      </w:r>
      <w:r w:rsidRPr="00ED18DC">
        <w:rPr>
          <w:sz w:val="24"/>
          <w:szCs w:val="24"/>
        </w:rPr>
        <w:t xml:space="preserve">Po izvršenom rebalansu (umanjen za 1%) iznosio je </w:t>
      </w:r>
      <w:r w:rsidRPr="00431D9A">
        <w:rPr>
          <w:sz w:val="24"/>
          <w:szCs w:val="24"/>
        </w:rPr>
        <w:t>1.644.000 KM.</w:t>
      </w:r>
      <w:r w:rsidRPr="00ED18DC">
        <w:rPr>
          <w:b/>
          <w:sz w:val="24"/>
          <w:szCs w:val="24"/>
        </w:rPr>
        <w:t xml:space="preserve"> </w:t>
      </w:r>
      <w:r w:rsidRPr="00ED18DC">
        <w:rPr>
          <w:sz w:val="24"/>
          <w:szCs w:val="24"/>
        </w:rPr>
        <w:t>Proračun je ostvaren u iznosu</w:t>
      </w:r>
      <w:r w:rsidRPr="00ED18DC">
        <w:rPr>
          <w:b/>
          <w:sz w:val="24"/>
          <w:szCs w:val="24"/>
        </w:rPr>
        <w:t xml:space="preserve"> </w:t>
      </w:r>
      <w:r w:rsidRPr="00195FDD">
        <w:rPr>
          <w:sz w:val="24"/>
          <w:szCs w:val="24"/>
        </w:rPr>
        <w:t>1.561.971</w:t>
      </w:r>
      <w:r w:rsidRPr="00ED18DC">
        <w:rPr>
          <w:b/>
          <w:sz w:val="24"/>
          <w:szCs w:val="24"/>
        </w:rPr>
        <w:t xml:space="preserve"> </w:t>
      </w:r>
      <w:r w:rsidRPr="00431D9A">
        <w:rPr>
          <w:sz w:val="24"/>
          <w:szCs w:val="24"/>
        </w:rPr>
        <w:t>KM (Indeks: 95%).</w:t>
      </w:r>
    </w:p>
    <w:p w:rsidR="00C57ED8" w:rsidRPr="00F34955" w:rsidRDefault="00C57ED8" w:rsidP="00ED18DC">
      <w:pPr>
        <w:jc w:val="both"/>
        <w:rPr>
          <w:sz w:val="24"/>
          <w:szCs w:val="24"/>
        </w:rPr>
      </w:pPr>
      <w:r w:rsidRPr="00ED18DC">
        <w:rPr>
          <w:sz w:val="24"/>
          <w:szCs w:val="24"/>
        </w:rPr>
        <w:t>Institut sudjeluje u prihodu Proračuna institucija BiH sa sredstvima koje ostvari naplatom administrativne pristojbe i posebnih troškova postupka, suglasno Odluci o posebnim troškovima postupka za stjecanje, održavanje i promet prava industrijskog vlasni</w:t>
      </w:r>
      <w:r w:rsidR="004458F3">
        <w:rPr>
          <w:sz w:val="24"/>
          <w:szCs w:val="24"/>
        </w:rPr>
        <w:t>štva (»Sl.</w:t>
      </w:r>
      <w:r w:rsidRPr="00ED18DC">
        <w:rPr>
          <w:sz w:val="24"/>
          <w:szCs w:val="24"/>
        </w:rPr>
        <w:t xml:space="preserve"> glasnik BIH«, broj 109/10) i Zakonu o administrativnim pristojbama (</w:t>
      </w:r>
      <w:r w:rsidRPr="00ED18DC">
        <w:rPr>
          <w:rFonts w:eastAsia="Arial Unicode MS"/>
          <w:sz w:val="24"/>
          <w:szCs w:val="24"/>
        </w:rPr>
        <w:t>«</w:t>
      </w:r>
      <w:r w:rsidR="004458F3">
        <w:rPr>
          <w:sz w:val="24"/>
          <w:szCs w:val="24"/>
        </w:rPr>
        <w:t>Sl.</w:t>
      </w:r>
      <w:r w:rsidRPr="00ED18DC">
        <w:rPr>
          <w:sz w:val="24"/>
          <w:szCs w:val="24"/>
        </w:rPr>
        <w:t xml:space="preserve"> glasnik BiH</w:t>
      </w:r>
      <w:r w:rsidRPr="00ED18DC">
        <w:rPr>
          <w:rFonts w:eastAsia="Arial Unicode MS"/>
          <w:sz w:val="24"/>
          <w:szCs w:val="24"/>
        </w:rPr>
        <w:t xml:space="preserve">», br. 16/02, 19/02, 43/04, 8/06, 76/06 i 76/07) i </w:t>
      </w:r>
      <w:r w:rsidRPr="00ED18DC">
        <w:rPr>
          <w:sz w:val="24"/>
          <w:szCs w:val="24"/>
        </w:rPr>
        <w:t>provedbom postupaka temeljem Madridskog aranžmana o međunarodnom registriranju žigova i Protokola u svezi s Madridskim aranžmanom, Haškog sporazuma u svezi s međunarodnim registriranjem industrijskog dizajna (Ženevski akt 1999) i Sporazuma o suradnji i proširenju s EPO.</w:t>
      </w:r>
    </w:p>
    <w:p w:rsidR="00103016" w:rsidRPr="00ED18DC" w:rsidRDefault="00C57ED8" w:rsidP="00ED18DC">
      <w:pPr>
        <w:jc w:val="both"/>
        <w:rPr>
          <w:bCs/>
          <w:sz w:val="24"/>
          <w:szCs w:val="24"/>
        </w:rPr>
      </w:pPr>
      <w:r w:rsidRPr="00ED18DC">
        <w:rPr>
          <w:bCs/>
          <w:sz w:val="24"/>
          <w:szCs w:val="24"/>
        </w:rPr>
        <w:t>Ukupno sudjelovanje Instituta u Proračunu institucija BiH u 2014. godini:</w:t>
      </w:r>
    </w:p>
    <w:tbl>
      <w:tblPr>
        <w:tblW w:w="9180" w:type="dxa"/>
        <w:tblInd w:w="108" w:type="dxa"/>
        <w:tblLayout w:type="fixed"/>
        <w:tblLook w:val="0000"/>
      </w:tblPr>
      <w:tblGrid>
        <w:gridCol w:w="567"/>
        <w:gridCol w:w="5529"/>
        <w:gridCol w:w="3084"/>
      </w:tblGrid>
      <w:tr w:rsidR="00C57ED8" w:rsidRPr="00BA1A74" w:rsidTr="00431D9A">
        <w:tc>
          <w:tcPr>
            <w:tcW w:w="567" w:type="dxa"/>
            <w:tcBorders>
              <w:top w:val="single" w:sz="4" w:space="0" w:color="000000"/>
              <w:left w:val="single" w:sz="4" w:space="0" w:color="000000"/>
              <w:bottom w:val="single" w:sz="4" w:space="0" w:color="000000"/>
            </w:tcBorders>
          </w:tcPr>
          <w:p w:rsidR="00C57ED8" w:rsidRPr="00BA1A74" w:rsidRDefault="00C57ED8" w:rsidP="00431D9A">
            <w:pPr>
              <w:jc w:val="both"/>
              <w:rPr>
                <w:b/>
                <w:bCs/>
                <w:sz w:val="22"/>
                <w:szCs w:val="22"/>
              </w:rPr>
            </w:pPr>
            <w:r w:rsidRPr="00BA1A74">
              <w:rPr>
                <w:b/>
                <w:bCs/>
                <w:sz w:val="22"/>
                <w:szCs w:val="22"/>
              </w:rPr>
              <w:t>No.</w:t>
            </w:r>
          </w:p>
        </w:tc>
        <w:tc>
          <w:tcPr>
            <w:tcW w:w="5529" w:type="dxa"/>
            <w:tcBorders>
              <w:top w:val="single" w:sz="4" w:space="0" w:color="000000"/>
              <w:left w:val="single" w:sz="4" w:space="0" w:color="000000"/>
              <w:bottom w:val="single" w:sz="4" w:space="0" w:color="000000"/>
            </w:tcBorders>
          </w:tcPr>
          <w:p w:rsidR="00C57ED8" w:rsidRPr="00BA1A74" w:rsidRDefault="00C57ED8" w:rsidP="00431D9A">
            <w:pPr>
              <w:jc w:val="both"/>
              <w:rPr>
                <w:b/>
                <w:bCs/>
                <w:sz w:val="22"/>
                <w:szCs w:val="22"/>
              </w:rPr>
            </w:pPr>
            <w:r w:rsidRPr="00BA1A74">
              <w:rPr>
                <w:b/>
                <w:bCs/>
                <w:sz w:val="22"/>
                <w:szCs w:val="22"/>
              </w:rPr>
              <w:t>Vrsta prihoda</w:t>
            </w:r>
          </w:p>
        </w:tc>
        <w:tc>
          <w:tcPr>
            <w:tcW w:w="3084" w:type="dxa"/>
            <w:tcBorders>
              <w:top w:val="single" w:sz="4" w:space="0" w:color="000000"/>
              <w:left w:val="single" w:sz="4" w:space="0" w:color="000000"/>
              <w:bottom w:val="single" w:sz="4" w:space="0" w:color="000000"/>
              <w:right w:val="single" w:sz="4" w:space="0" w:color="000000"/>
            </w:tcBorders>
          </w:tcPr>
          <w:p w:rsidR="00C57ED8" w:rsidRPr="00BA1A74" w:rsidRDefault="00C57ED8" w:rsidP="00431D9A">
            <w:pPr>
              <w:jc w:val="both"/>
              <w:rPr>
                <w:b/>
                <w:bCs/>
                <w:sz w:val="22"/>
                <w:szCs w:val="22"/>
              </w:rPr>
            </w:pPr>
            <w:r w:rsidRPr="00BA1A74">
              <w:rPr>
                <w:b/>
                <w:bCs/>
                <w:sz w:val="22"/>
                <w:szCs w:val="22"/>
              </w:rPr>
              <w:t>Institut prihodovao u 2014. godini</w:t>
            </w:r>
          </w:p>
        </w:tc>
      </w:tr>
      <w:tr w:rsidR="00C57ED8" w:rsidRPr="00BA1A74" w:rsidTr="00431D9A">
        <w:tc>
          <w:tcPr>
            <w:tcW w:w="567" w:type="dxa"/>
            <w:tcBorders>
              <w:top w:val="single" w:sz="4" w:space="0" w:color="000000"/>
              <w:left w:val="single" w:sz="4" w:space="0" w:color="000000"/>
              <w:bottom w:val="single" w:sz="4" w:space="0" w:color="000000"/>
            </w:tcBorders>
          </w:tcPr>
          <w:p w:rsidR="00C57ED8" w:rsidRPr="00BA1A74" w:rsidRDefault="00C57ED8" w:rsidP="00431D9A">
            <w:pPr>
              <w:jc w:val="both"/>
            </w:pPr>
            <w:r w:rsidRPr="00BA1A74">
              <w:t>1.</w:t>
            </w:r>
          </w:p>
        </w:tc>
        <w:tc>
          <w:tcPr>
            <w:tcW w:w="5529" w:type="dxa"/>
            <w:tcBorders>
              <w:top w:val="single" w:sz="4" w:space="0" w:color="000000"/>
              <w:left w:val="single" w:sz="4" w:space="0" w:color="000000"/>
              <w:bottom w:val="single" w:sz="4" w:space="0" w:color="000000"/>
            </w:tcBorders>
          </w:tcPr>
          <w:p w:rsidR="00C57ED8" w:rsidRPr="00BA1A74" w:rsidRDefault="00C57ED8" w:rsidP="00431D9A">
            <w:pPr>
              <w:rPr>
                <w:sz w:val="22"/>
                <w:szCs w:val="22"/>
              </w:rPr>
            </w:pPr>
            <w:r>
              <w:rPr>
                <w:sz w:val="22"/>
                <w:szCs w:val="22"/>
              </w:rPr>
              <w:t>Administrativna pristojba</w:t>
            </w:r>
          </w:p>
        </w:tc>
        <w:tc>
          <w:tcPr>
            <w:tcW w:w="3084" w:type="dxa"/>
            <w:tcBorders>
              <w:top w:val="single" w:sz="4" w:space="0" w:color="000000"/>
              <w:left w:val="single" w:sz="4" w:space="0" w:color="000000"/>
              <w:bottom w:val="single" w:sz="4" w:space="0" w:color="000000"/>
              <w:right w:val="single" w:sz="4" w:space="0" w:color="000000"/>
            </w:tcBorders>
          </w:tcPr>
          <w:p w:rsidR="00C57ED8" w:rsidRPr="00BA1A74" w:rsidRDefault="00C57ED8" w:rsidP="00431D9A">
            <w:pPr>
              <w:jc w:val="right"/>
              <w:rPr>
                <w:sz w:val="22"/>
                <w:szCs w:val="22"/>
              </w:rPr>
            </w:pPr>
            <w:r w:rsidRPr="00BA1A74">
              <w:rPr>
                <w:sz w:val="22"/>
                <w:szCs w:val="22"/>
              </w:rPr>
              <w:t xml:space="preserve">   288.569 KM</w:t>
            </w:r>
          </w:p>
        </w:tc>
      </w:tr>
      <w:tr w:rsidR="00C57ED8" w:rsidRPr="00BA1A74" w:rsidTr="00431D9A">
        <w:tc>
          <w:tcPr>
            <w:tcW w:w="567" w:type="dxa"/>
            <w:tcBorders>
              <w:top w:val="single" w:sz="4" w:space="0" w:color="000000"/>
              <w:left w:val="single" w:sz="4" w:space="0" w:color="000000"/>
              <w:bottom w:val="single" w:sz="4" w:space="0" w:color="000000"/>
            </w:tcBorders>
          </w:tcPr>
          <w:p w:rsidR="00C57ED8" w:rsidRPr="00BA1A74" w:rsidRDefault="00C57ED8" w:rsidP="00431D9A">
            <w:pPr>
              <w:jc w:val="both"/>
            </w:pPr>
            <w:r w:rsidRPr="00BA1A74">
              <w:t>2.</w:t>
            </w:r>
          </w:p>
        </w:tc>
        <w:tc>
          <w:tcPr>
            <w:tcW w:w="5529" w:type="dxa"/>
            <w:tcBorders>
              <w:top w:val="single" w:sz="4" w:space="0" w:color="000000"/>
              <w:left w:val="single" w:sz="4" w:space="0" w:color="000000"/>
              <w:bottom w:val="single" w:sz="4" w:space="0" w:color="000000"/>
            </w:tcBorders>
          </w:tcPr>
          <w:p w:rsidR="00C57ED8" w:rsidRPr="00BA1A74" w:rsidRDefault="00C57ED8" w:rsidP="00431D9A">
            <w:pPr>
              <w:rPr>
                <w:sz w:val="22"/>
                <w:szCs w:val="22"/>
              </w:rPr>
            </w:pPr>
            <w:r w:rsidRPr="00BA1A74">
              <w:rPr>
                <w:sz w:val="22"/>
                <w:szCs w:val="22"/>
              </w:rPr>
              <w:t xml:space="preserve">Posebni troškovi postupka </w:t>
            </w:r>
          </w:p>
        </w:tc>
        <w:tc>
          <w:tcPr>
            <w:tcW w:w="3084" w:type="dxa"/>
            <w:tcBorders>
              <w:top w:val="single" w:sz="4" w:space="0" w:color="000000"/>
              <w:left w:val="single" w:sz="4" w:space="0" w:color="000000"/>
              <w:bottom w:val="single" w:sz="4" w:space="0" w:color="000000"/>
              <w:right w:val="single" w:sz="4" w:space="0" w:color="000000"/>
            </w:tcBorders>
          </w:tcPr>
          <w:p w:rsidR="00C57ED8" w:rsidRPr="00BA1A74" w:rsidRDefault="00C57ED8" w:rsidP="00431D9A">
            <w:pPr>
              <w:jc w:val="right"/>
              <w:rPr>
                <w:sz w:val="22"/>
                <w:szCs w:val="22"/>
              </w:rPr>
            </w:pPr>
            <w:r w:rsidRPr="00BA1A74">
              <w:rPr>
                <w:sz w:val="22"/>
                <w:szCs w:val="22"/>
              </w:rPr>
              <w:t>1.738.837 KM</w:t>
            </w:r>
          </w:p>
        </w:tc>
      </w:tr>
      <w:tr w:rsidR="00C57ED8" w:rsidRPr="00BA1A74" w:rsidTr="00431D9A">
        <w:tc>
          <w:tcPr>
            <w:tcW w:w="567" w:type="dxa"/>
            <w:tcBorders>
              <w:top w:val="single" w:sz="4" w:space="0" w:color="000000"/>
              <w:left w:val="single" w:sz="4" w:space="0" w:color="000000"/>
              <w:bottom w:val="single" w:sz="4" w:space="0" w:color="000000"/>
            </w:tcBorders>
          </w:tcPr>
          <w:p w:rsidR="00C57ED8" w:rsidRPr="00BA1A74" w:rsidRDefault="00C57ED8" w:rsidP="00431D9A">
            <w:pPr>
              <w:jc w:val="both"/>
            </w:pPr>
            <w:r w:rsidRPr="00BA1A74">
              <w:t>3.</w:t>
            </w:r>
          </w:p>
        </w:tc>
        <w:tc>
          <w:tcPr>
            <w:tcW w:w="5529" w:type="dxa"/>
            <w:tcBorders>
              <w:top w:val="single" w:sz="4" w:space="0" w:color="000000"/>
              <w:left w:val="single" w:sz="4" w:space="0" w:color="000000"/>
              <w:bottom w:val="single" w:sz="4" w:space="0" w:color="000000"/>
            </w:tcBorders>
          </w:tcPr>
          <w:p w:rsidR="00C57ED8" w:rsidRPr="00BA1A74" w:rsidRDefault="00C57ED8" w:rsidP="00431D9A">
            <w:pPr>
              <w:rPr>
                <w:sz w:val="22"/>
                <w:szCs w:val="22"/>
              </w:rPr>
            </w:pPr>
            <w:r>
              <w:rPr>
                <w:sz w:val="22"/>
                <w:szCs w:val="22"/>
              </w:rPr>
              <w:t>Madrid sustav</w:t>
            </w:r>
            <w:r w:rsidRPr="00BA1A74">
              <w:rPr>
                <w:sz w:val="22"/>
                <w:szCs w:val="22"/>
              </w:rPr>
              <w:t xml:space="preserve"> (međunarodni žig) </w:t>
            </w:r>
          </w:p>
        </w:tc>
        <w:tc>
          <w:tcPr>
            <w:tcW w:w="3084" w:type="dxa"/>
            <w:tcBorders>
              <w:top w:val="single" w:sz="4" w:space="0" w:color="000000"/>
              <w:left w:val="single" w:sz="4" w:space="0" w:color="000000"/>
              <w:bottom w:val="single" w:sz="4" w:space="0" w:color="000000"/>
              <w:right w:val="single" w:sz="4" w:space="0" w:color="000000"/>
            </w:tcBorders>
          </w:tcPr>
          <w:p w:rsidR="00C57ED8" w:rsidRPr="00BA1A74" w:rsidRDefault="00C57ED8" w:rsidP="00431D9A">
            <w:pPr>
              <w:jc w:val="right"/>
              <w:rPr>
                <w:sz w:val="22"/>
                <w:szCs w:val="22"/>
              </w:rPr>
            </w:pPr>
            <w:r w:rsidRPr="00BA1A74">
              <w:rPr>
                <w:sz w:val="22"/>
                <w:szCs w:val="22"/>
              </w:rPr>
              <w:t xml:space="preserve"> 1.281.392 KM</w:t>
            </w:r>
          </w:p>
        </w:tc>
      </w:tr>
      <w:tr w:rsidR="00C57ED8" w:rsidRPr="00BA1A74" w:rsidTr="00431D9A">
        <w:tc>
          <w:tcPr>
            <w:tcW w:w="567" w:type="dxa"/>
            <w:tcBorders>
              <w:top w:val="single" w:sz="4" w:space="0" w:color="000000"/>
              <w:left w:val="single" w:sz="4" w:space="0" w:color="000000"/>
              <w:bottom w:val="single" w:sz="4" w:space="0" w:color="000000"/>
            </w:tcBorders>
          </w:tcPr>
          <w:p w:rsidR="00C57ED8" w:rsidRPr="00BA1A74" w:rsidRDefault="00C57ED8" w:rsidP="00431D9A">
            <w:pPr>
              <w:jc w:val="both"/>
            </w:pPr>
            <w:r w:rsidRPr="00BA1A74">
              <w:t>4.</w:t>
            </w:r>
          </w:p>
        </w:tc>
        <w:tc>
          <w:tcPr>
            <w:tcW w:w="5529" w:type="dxa"/>
            <w:tcBorders>
              <w:top w:val="single" w:sz="4" w:space="0" w:color="000000"/>
              <w:left w:val="single" w:sz="4" w:space="0" w:color="000000"/>
              <w:bottom w:val="single" w:sz="4" w:space="0" w:color="000000"/>
            </w:tcBorders>
          </w:tcPr>
          <w:p w:rsidR="00C57ED8" w:rsidRPr="00BA1A74" w:rsidRDefault="00C57ED8" w:rsidP="00431D9A">
            <w:pPr>
              <w:rPr>
                <w:sz w:val="22"/>
                <w:szCs w:val="22"/>
              </w:rPr>
            </w:pPr>
            <w:r>
              <w:rPr>
                <w:sz w:val="22"/>
                <w:szCs w:val="22"/>
              </w:rPr>
              <w:t>Haški sustav</w:t>
            </w:r>
            <w:r w:rsidRPr="00BA1A74">
              <w:rPr>
                <w:sz w:val="22"/>
                <w:szCs w:val="22"/>
              </w:rPr>
              <w:t xml:space="preserve"> (međunarodni industrijski dizajn)</w:t>
            </w:r>
          </w:p>
        </w:tc>
        <w:tc>
          <w:tcPr>
            <w:tcW w:w="3084" w:type="dxa"/>
            <w:tcBorders>
              <w:top w:val="single" w:sz="4" w:space="0" w:color="000000"/>
              <w:left w:val="single" w:sz="4" w:space="0" w:color="000000"/>
              <w:bottom w:val="single" w:sz="4" w:space="0" w:color="000000"/>
              <w:right w:val="single" w:sz="4" w:space="0" w:color="000000"/>
            </w:tcBorders>
          </w:tcPr>
          <w:p w:rsidR="00C57ED8" w:rsidRPr="00BA1A74" w:rsidRDefault="00C57ED8" w:rsidP="00431D9A">
            <w:pPr>
              <w:jc w:val="right"/>
              <w:rPr>
                <w:sz w:val="22"/>
                <w:szCs w:val="22"/>
              </w:rPr>
            </w:pPr>
            <w:r w:rsidRPr="00BA1A74">
              <w:rPr>
                <w:sz w:val="22"/>
                <w:szCs w:val="22"/>
              </w:rPr>
              <w:t xml:space="preserve">      22.157 KM</w:t>
            </w:r>
          </w:p>
        </w:tc>
      </w:tr>
      <w:tr w:rsidR="00C57ED8" w:rsidRPr="00BA1A74" w:rsidTr="00431D9A">
        <w:tc>
          <w:tcPr>
            <w:tcW w:w="567" w:type="dxa"/>
            <w:tcBorders>
              <w:top w:val="single" w:sz="4" w:space="0" w:color="000000"/>
              <w:left w:val="single" w:sz="4" w:space="0" w:color="000000"/>
              <w:bottom w:val="single" w:sz="4" w:space="0" w:color="000000"/>
            </w:tcBorders>
          </w:tcPr>
          <w:p w:rsidR="00C57ED8" w:rsidRPr="00BA1A74" w:rsidRDefault="00C57ED8" w:rsidP="00431D9A">
            <w:pPr>
              <w:jc w:val="both"/>
            </w:pPr>
            <w:r w:rsidRPr="00BA1A74">
              <w:t>5.</w:t>
            </w:r>
          </w:p>
        </w:tc>
        <w:tc>
          <w:tcPr>
            <w:tcW w:w="5529" w:type="dxa"/>
            <w:tcBorders>
              <w:top w:val="single" w:sz="4" w:space="0" w:color="000000"/>
              <w:left w:val="single" w:sz="4" w:space="0" w:color="000000"/>
              <w:bottom w:val="single" w:sz="4" w:space="0" w:color="000000"/>
            </w:tcBorders>
          </w:tcPr>
          <w:p w:rsidR="00C57ED8" w:rsidRPr="00BA1A74" w:rsidRDefault="00C57ED8" w:rsidP="00431D9A">
            <w:pPr>
              <w:rPr>
                <w:sz w:val="22"/>
                <w:szCs w:val="22"/>
              </w:rPr>
            </w:pPr>
            <w:r>
              <w:rPr>
                <w:sz w:val="22"/>
                <w:szCs w:val="22"/>
              </w:rPr>
              <w:t>Sporazum o suradnji i proširenju s</w:t>
            </w:r>
            <w:r w:rsidRPr="00BA1A74">
              <w:rPr>
                <w:sz w:val="22"/>
                <w:szCs w:val="22"/>
              </w:rPr>
              <w:t xml:space="preserve"> Europskom patentnom organizacijom (EPO) </w:t>
            </w:r>
          </w:p>
        </w:tc>
        <w:tc>
          <w:tcPr>
            <w:tcW w:w="3084" w:type="dxa"/>
            <w:tcBorders>
              <w:top w:val="single" w:sz="4" w:space="0" w:color="000000"/>
              <w:left w:val="single" w:sz="4" w:space="0" w:color="000000"/>
              <w:bottom w:val="single" w:sz="4" w:space="0" w:color="000000"/>
              <w:right w:val="single" w:sz="4" w:space="0" w:color="000000"/>
            </w:tcBorders>
          </w:tcPr>
          <w:p w:rsidR="00C57ED8" w:rsidRPr="00BA1A74" w:rsidRDefault="00C57ED8" w:rsidP="00431D9A">
            <w:pPr>
              <w:jc w:val="right"/>
              <w:rPr>
                <w:sz w:val="22"/>
                <w:szCs w:val="22"/>
              </w:rPr>
            </w:pPr>
            <w:r w:rsidRPr="00BA1A74">
              <w:rPr>
                <w:sz w:val="22"/>
                <w:szCs w:val="22"/>
              </w:rPr>
              <w:t xml:space="preserve">   446.996 KM</w:t>
            </w:r>
          </w:p>
        </w:tc>
      </w:tr>
      <w:tr w:rsidR="00C57ED8" w:rsidRPr="00BA1A74" w:rsidTr="00431D9A">
        <w:tc>
          <w:tcPr>
            <w:tcW w:w="567" w:type="dxa"/>
            <w:tcBorders>
              <w:top w:val="single" w:sz="4" w:space="0" w:color="000000"/>
              <w:left w:val="single" w:sz="4" w:space="0" w:color="000000"/>
              <w:bottom w:val="single" w:sz="4" w:space="0" w:color="000000"/>
            </w:tcBorders>
          </w:tcPr>
          <w:p w:rsidR="00C57ED8" w:rsidRPr="00BA1A74" w:rsidRDefault="00C57ED8" w:rsidP="00431D9A">
            <w:pPr>
              <w:jc w:val="both"/>
            </w:pPr>
          </w:p>
        </w:tc>
        <w:tc>
          <w:tcPr>
            <w:tcW w:w="5529" w:type="dxa"/>
            <w:tcBorders>
              <w:top w:val="single" w:sz="4" w:space="0" w:color="000000"/>
              <w:left w:val="single" w:sz="4" w:space="0" w:color="000000"/>
              <w:bottom w:val="single" w:sz="4" w:space="0" w:color="000000"/>
            </w:tcBorders>
          </w:tcPr>
          <w:p w:rsidR="00C57ED8" w:rsidRPr="00BA1A74" w:rsidRDefault="00C57ED8" w:rsidP="00431D9A">
            <w:pPr>
              <w:rPr>
                <w:b/>
                <w:bCs/>
                <w:sz w:val="22"/>
                <w:szCs w:val="22"/>
              </w:rPr>
            </w:pPr>
            <w:r w:rsidRPr="00BA1A74">
              <w:rPr>
                <w:b/>
                <w:bCs/>
                <w:sz w:val="22"/>
                <w:szCs w:val="22"/>
              </w:rPr>
              <w:t>Prihodovano</w:t>
            </w:r>
            <w:r>
              <w:rPr>
                <w:b/>
                <w:bCs/>
                <w:sz w:val="22"/>
                <w:szCs w:val="22"/>
              </w:rPr>
              <w:t xml:space="preserve"> u p</w:t>
            </w:r>
            <w:r w:rsidRPr="00BA1A74">
              <w:rPr>
                <w:b/>
                <w:bCs/>
                <w:sz w:val="22"/>
                <w:szCs w:val="22"/>
              </w:rPr>
              <w:t>roračun institucija BIH (1+5)                      UKUPNO:</w:t>
            </w:r>
          </w:p>
        </w:tc>
        <w:tc>
          <w:tcPr>
            <w:tcW w:w="3084" w:type="dxa"/>
            <w:tcBorders>
              <w:top w:val="single" w:sz="4" w:space="0" w:color="000000"/>
              <w:left w:val="single" w:sz="4" w:space="0" w:color="000000"/>
              <w:bottom w:val="single" w:sz="4" w:space="0" w:color="000000"/>
              <w:right w:val="single" w:sz="4" w:space="0" w:color="000000"/>
            </w:tcBorders>
          </w:tcPr>
          <w:p w:rsidR="00C57ED8" w:rsidRPr="00BA1A74" w:rsidRDefault="00C57ED8" w:rsidP="00431D9A">
            <w:pPr>
              <w:jc w:val="both"/>
              <w:rPr>
                <w:bCs/>
                <w:sz w:val="22"/>
                <w:szCs w:val="22"/>
              </w:rPr>
            </w:pPr>
          </w:p>
          <w:p w:rsidR="00C57ED8" w:rsidRPr="00BA1A74" w:rsidRDefault="00C57ED8" w:rsidP="00431D9A">
            <w:pPr>
              <w:jc w:val="right"/>
              <w:rPr>
                <w:b/>
                <w:bCs/>
                <w:sz w:val="22"/>
                <w:szCs w:val="22"/>
              </w:rPr>
            </w:pPr>
            <w:r w:rsidRPr="00BA1A74">
              <w:rPr>
                <w:b/>
                <w:bCs/>
                <w:sz w:val="22"/>
                <w:szCs w:val="22"/>
              </w:rPr>
              <w:t>3.777.951 KM</w:t>
            </w:r>
          </w:p>
        </w:tc>
      </w:tr>
      <w:tr w:rsidR="00C57ED8" w:rsidRPr="00BA1A74" w:rsidTr="00431D9A">
        <w:tc>
          <w:tcPr>
            <w:tcW w:w="567" w:type="dxa"/>
            <w:tcBorders>
              <w:top w:val="single" w:sz="4" w:space="0" w:color="000000"/>
              <w:left w:val="single" w:sz="4" w:space="0" w:color="000000"/>
              <w:bottom w:val="single" w:sz="4" w:space="0" w:color="000000"/>
            </w:tcBorders>
          </w:tcPr>
          <w:p w:rsidR="00C57ED8" w:rsidRPr="00BA1A74" w:rsidRDefault="00C57ED8" w:rsidP="00431D9A">
            <w:pPr>
              <w:jc w:val="both"/>
            </w:pPr>
          </w:p>
        </w:tc>
        <w:tc>
          <w:tcPr>
            <w:tcW w:w="5529" w:type="dxa"/>
            <w:tcBorders>
              <w:top w:val="single" w:sz="4" w:space="0" w:color="000000"/>
              <w:left w:val="single" w:sz="4" w:space="0" w:color="000000"/>
              <w:bottom w:val="single" w:sz="4" w:space="0" w:color="000000"/>
            </w:tcBorders>
          </w:tcPr>
          <w:p w:rsidR="00C57ED8" w:rsidRPr="00BA1A74" w:rsidRDefault="00C57ED8" w:rsidP="00431D9A">
            <w:pPr>
              <w:rPr>
                <w:b/>
                <w:bCs/>
                <w:sz w:val="22"/>
                <w:szCs w:val="22"/>
              </w:rPr>
            </w:pPr>
            <w:r w:rsidRPr="00BA1A74">
              <w:rPr>
                <w:b/>
                <w:bCs/>
                <w:sz w:val="22"/>
                <w:szCs w:val="22"/>
              </w:rPr>
              <w:t xml:space="preserve">Proračun Instituta za 2014. godinu </w:t>
            </w:r>
          </w:p>
          <w:p w:rsidR="00C57ED8" w:rsidRPr="00BA1A74" w:rsidRDefault="00C57ED8" w:rsidP="00431D9A">
            <w:pPr>
              <w:rPr>
                <w:b/>
                <w:bCs/>
                <w:sz w:val="22"/>
                <w:szCs w:val="22"/>
              </w:rPr>
            </w:pPr>
            <w:r w:rsidRPr="00BA1A74">
              <w:rPr>
                <w:b/>
                <w:bCs/>
                <w:sz w:val="22"/>
                <w:szCs w:val="22"/>
              </w:rPr>
              <w:t>UKUPNO:</w:t>
            </w:r>
          </w:p>
        </w:tc>
        <w:tc>
          <w:tcPr>
            <w:tcW w:w="3084" w:type="dxa"/>
            <w:tcBorders>
              <w:top w:val="single" w:sz="4" w:space="0" w:color="000000"/>
              <w:left w:val="single" w:sz="4" w:space="0" w:color="000000"/>
              <w:bottom w:val="single" w:sz="4" w:space="0" w:color="000000"/>
              <w:right w:val="single" w:sz="4" w:space="0" w:color="000000"/>
            </w:tcBorders>
          </w:tcPr>
          <w:p w:rsidR="00C57ED8" w:rsidRPr="00BA1A74" w:rsidRDefault="00C57ED8" w:rsidP="00431D9A">
            <w:pPr>
              <w:jc w:val="both"/>
              <w:rPr>
                <w:bCs/>
                <w:sz w:val="22"/>
                <w:szCs w:val="22"/>
              </w:rPr>
            </w:pPr>
          </w:p>
          <w:p w:rsidR="00C57ED8" w:rsidRPr="00BA1A74" w:rsidRDefault="00C57ED8" w:rsidP="00431D9A">
            <w:pPr>
              <w:jc w:val="right"/>
              <w:rPr>
                <w:bCs/>
                <w:sz w:val="22"/>
                <w:szCs w:val="22"/>
              </w:rPr>
            </w:pPr>
            <w:r w:rsidRPr="00BA1A74">
              <w:rPr>
                <w:b/>
                <w:sz w:val="22"/>
                <w:szCs w:val="22"/>
              </w:rPr>
              <w:t>1.644.000 KM</w:t>
            </w:r>
          </w:p>
        </w:tc>
      </w:tr>
    </w:tbl>
    <w:p w:rsidR="00F9751B" w:rsidRPr="00A202F7" w:rsidRDefault="00A202F7" w:rsidP="002C6AC4">
      <w:pPr>
        <w:pStyle w:val="Davorka2"/>
      </w:pPr>
      <w:bookmarkStart w:id="120" w:name="_Toc412718725"/>
      <w:r w:rsidRPr="00A202F7">
        <w:t>INSTITUT</w:t>
      </w:r>
      <w:r w:rsidR="00276161">
        <w:t xml:space="preserve"> </w:t>
      </w:r>
      <w:r w:rsidR="00F9751B" w:rsidRPr="00A202F7">
        <w:t xml:space="preserve"> ZA </w:t>
      </w:r>
      <w:r w:rsidR="00276161">
        <w:t xml:space="preserve"> </w:t>
      </w:r>
      <w:r w:rsidR="00F9751B" w:rsidRPr="00A202F7">
        <w:t>STANDARDIZACIJU</w:t>
      </w:r>
      <w:r w:rsidR="00276161">
        <w:t xml:space="preserve"> </w:t>
      </w:r>
      <w:r w:rsidR="00F9751B" w:rsidRPr="00A202F7">
        <w:t xml:space="preserve"> BIH</w:t>
      </w:r>
      <w:bookmarkEnd w:id="120"/>
    </w:p>
    <w:p w:rsidR="00F9751B" w:rsidRPr="003B0410" w:rsidRDefault="00F9751B" w:rsidP="00A202F7">
      <w:pPr>
        <w:jc w:val="both"/>
        <w:rPr>
          <w:b/>
          <w:bCs/>
          <w:sz w:val="24"/>
          <w:szCs w:val="24"/>
        </w:rPr>
      </w:pPr>
    </w:p>
    <w:p w:rsidR="00F9751B" w:rsidRPr="00276161" w:rsidRDefault="00F9751B" w:rsidP="00276161">
      <w:pPr>
        <w:jc w:val="both"/>
        <w:rPr>
          <w:bCs/>
          <w:sz w:val="22"/>
          <w:szCs w:val="22"/>
        </w:rPr>
      </w:pPr>
      <w:r w:rsidRPr="00276161">
        <w:rPr>
          <w:bCs/>
          <w:sz w:val="22"/>
          <w:szCs w:val="22"/>
        </w:rPr>
        <w:t xml:space="preserve">NAJVAŽNIJE </w:t>
      </w:r>
      <w:r w:rsidR="00276161">
        <w:rPr>
          <w:bCs/>
          <w:sz w:val="22"/>
          <w:szCs w:val="22"/>
        </w:rPr>
        <w:t xml:space="preserve"> </w:t>
      </w:r>
      <w:r w:rsidRPr="00276161">
        <w:rPr>
          <w:bCs/>
          <w:sz w:val="22"/>
          <w:szCs w:val="22"/>
        </w:rPr>
        <w:t xml:space="preserve">AKTIVNOSTI </w:t>
      </w:r>
      <w:r w:rsidR="00276161">
        <w:rPr>
          <w:bCs/>
          <w:sz w:val="22"/>
          <w:szCs w:val="22"/>
        </w:rPr>
        <w:t xml:space="preserve"> </w:t>
      </w:r>
      <w:r w:rsidRPr="00276161">
        <w:rPr>
          <w:bCs/>
          <w:sz w:val="22"/>
          <w:szCs w:val="22"/>
        </w:rPr>
        <w:t>I</w:t>
      </w:r>
      <w:r w:rsidR="00276161">
        <w:rPr>
          <w:bCs/>
          <w:sz w:val="22"/>
          <w:szCs w:val="22"/>
        </w:rPr>
        <w:t xml:space="preserve"> </w:t>
      </w:r>
      <w:r w:rsidRPr="00276161">
        <w:rPr>
          <w:bCs/>
          <w:sz w:val="22"/>
          <w:szCs w:val="22"/>
        </w:rPr>
        <w:t xml:space="preserve"> STANJE </w:t>
      </w:r>
      <w:r w:rsidR="00276161">
        <w:rPr>
          <w:bCs/>
          <w:sz w:val="22"/>
          <w:szCs w:val="22"/>
        </w:rPr>
        <w:t xml:space="preserve"> </w:t>
      </w:r>
      <w:r w:rsidRPr="00276161">
        <w:rPr>
          <w:bCs/>
          <w:sz w:val="22"/>
          <w:szCs w:val="22"/>
        </w:rPr>
        <w:t xml:space="preserve">U </w:t>
      </w:r>
      <w:r w:rsidR="00276161">
        <w:rPr>
          <w:bCs/>
          <w:sz w:val="22"/>
          <w:szCs w:val="22"/>
        </w:rPr>
        <w:t xml:space="preserve"> </w:t>
      </w:r>
      <w:r w:rsidRPr="00276161">
        <w:rPr>
          <w:bCs/>
          <w:sz w:val="22"/>
          <w:szCs w:val="22"/>
        </w:rPr>
        <w:t>OBLASTI</w:t>
      </w:r>
    </w:p>
    <w:p w:rsidR="00276161" w:rsidRPr="00276161" w:rsidRDefault="00276161" w:rsidP="00276161">
      <w:pPr>
        <w:jc w:val="both"/>
        <w:rPr>
          <w:bCs/>
          <w:sz w:val="24"/>
          <w:szCs w:val="24"/>
        </w:rPr>
      </w:pPr>
    </w:p>
    <w:p w:rsidR="00F9751B" w:rsidRPr="00A202F7" w:rsidRDefault="00F9751B" w:rsidP="00A202F7">
      <w:pPr>
        <w:jc w:val="both"/>
        <w:rPr>
          <w:sz w:val="24"/>
          <w:szCs w:val="24"/>
        </w:rPr>
      </w:pPr>
      <w:r w:rsidRPr="00A202F7">
        <w:rPr>
          <w:sz w:val="24"/>
          <w:szCs w:val="24"/>
        </w:rPr>
        <w:t>Institut za standardizaciju BiH je državna znanstveno-stručna institucija, nadležna da:</w:t>
      </w:r>
    </w:p>
    <w:p w:rsidR="00F9751B" w:rsidRPr="00A202F7" w:rsidRDefault="00F9751B" w:rsidP="00A202F7">
      <w:pPr>
        <w:jc w:val="both"/>
        <w:rPr>
          <w:sz w:val="24"/>
          <w:szCs w:val="24"/>
        </w:rPr>
      </w:pPr>
      <w:r w:rsidRPr="00A202F7">
        <w:rPr>
          <w:b/>
          <w:bCs/>
          <w:sz w:val="24"/>
          <w:szCs w:val="24"/>
        </w:rPr>
        <w:t>u području standardizacije</w:t>
      </w:r>
      <w:r w:rsidRPr="00A202F7">
        <w:rPr>
          <w:sz w:val="24"/>
          <w:szCs w:val="24"/>
        </w:rPr>
        <w:t>: predlaže strategiju standardizacije u BiH, priprema i izdaje bosanskohercegovačke standarde (</w:t>
      </w:r>
      <w:smartTag w:uri="urn:schemas-microsoft-com:office:smarttags" w:element="stockticker">
        <w:r w:rsidRPr="00A202F7">
          <w:rPr>
            <w:sz w:val="24"/>
            <w:szCs w:val="24"/>
          </w:rPr>
          <w:t>BAS</w:t>
        </w:r>
      </w:smartTag>
      <w:r w:rsidRPr="00A202F7">
        <w:rPr>
          <w:sz w:val="24"/>
          <w:szCs w:val="24"/>
        </w:rPr>
        <w:t>), predstavlja i zastupa BiH u europskim i međunarodnim organizacijama za standardizaciju, te obavlja poslove koji proizlaze iz međunarodnih sporazuma i članstva u tim organizacijama, sudjeluje u pripremanju tehničkih propisa, razvija informacijski sustav o standardima i drugim srodnim dokumentima, proglašava standarde BiH (BAS), organizira i provodi specijalističko obrazovanje kadrova u području standardizacije, bavi se izdavačko-publicističkom djelatnošću iz područja standardizacije.</w:t>
      </w:r>
    </w:p>
    <w:p w:rsidR="00F9751B" w:rsidRPr="00A202F7" w:rsidRDefault="00F9751B" w:rsidP="00A202F7">
      <w:pPr>
        <w:jc w:val="both"/>
        <w:rPr>
          <w:sz w:val="24"/>
          <w:szCs w:val="24"/>
        </w:rPr>
      </w:pPr>
      <w:r w:rsidRPr="00A202F7">
        <w:rPr>
          <w:b/>
          <w:bCs/>
          <w:sz w:val="24"/>
          <w:szCs w:val="24"/>
        </w:rPr>
        <w:t xml:space="preserve">U području ocjenjivanja usklađenosti: </w:t>
      </w:r>
      <w:r w:rsidRPr="00A202F7">
        <w:rPr>
          <w:sz w:val="24"/>
          <w:szCs w:val="24"/>
        </w:rPr>
        <w:t>sudjeluje u uspostavljanju i održavanju sistema certificiranja i homologacije u skladu s europskim modelom, zastupa BiH u europskim i međunarodnim organizacijama za ocjenjivanje usklađenosti i organizira obrazovanje iz tog područja.</w:t>
      </w:r>
    </w:p>
    <w:p w:rsidR="00F9751B" w:rsidRPr="00A202F7" w:rsidRDefault="00F9751B" w:rsidP="00A202F7">
      <w:pPr>
        <w:jc w:val="both"/>
        <w:rPr>
          <w:sz w:val="24"/>
          <w:szCs w:val="24"/>
        </w:rPr>
      </w:pPr>
      <w:r w:rsidRPr="00A202F7">
        <w:rPr>
          <w:sz w:val="24"/>
          <w:szCs w:val="24"/>
        </w:rPr>
        <w:t>Institut za standardizaciju BiH je nacionalno (državno) tijelo za standardizaciju uspostavljeno prema Zakonu o osnivanju Instituta z</w:t>
      </w:r>
      <w:r w:rsidR="00276161">
        <w:rPr>
          <w:sz w:val="24"/>
          <w:szCs w:val="24"/>
        </w:rPr>
        <w:t>a standardizaciju BiH („Sl.</w:t>
      </w:r>
      <w:r w:rsidRPr="00A202F7">
        <w:rPr>
          <w:sz w:val="24"/>
          <w:szCs w:val="24"/>
        </w:rPr>
        <w:t xml:space="preserve"> glasnik BiH”, br. 44/04) i Zakonu </w:t>
      </w:r>
      <w:r w:rsidR="00276161">
        <w:rPr>
          <w:sz w:val="24"/>
          <w:szCs w:val="24"/>
        </w:rPr>
        <w:t>o standardizaciji BiH („Sl.</w:t>
      </w:r>
      <w:r w:rsidRPr="00A202F7">
        <w:rPr>
          <w:sz w:val="24"/>
          <w:szCs w:val="24"/>
        </w:rPr>
        <w:t xml:space="preserve"> glasnik BiH”, br. 19/01), zaduženo za razvoj standarda i donošenje standarda, u skladu s ciljevima i principima na kojima se temelji bosanskohercegovačka državna standardizacija.</w:t>
      </w:r>
    </w:p>
    <w:p w:rsidR="00F9751B" w:rsidRPr="00A202F7" w:rsidRDefault="00F9751B" w:rsidP="00A202F7">
      <w:pPr>
        <w:jc w:val="both"/>
        <w:rPr>
          <w:sz w:val="24"/>
          <w:szCs w:val="24"/>
        </w:rPr>
      </w:pPr>
      <w:r w:rsidRPr="00A202F7">
        <w:rPr>
          <w:sz w:val="24"/>
          <w:szCs w:val="24"/>
        </w:rPr>
        <w:t>Institut aktivno sudjeluje u radu i predsta</w:t>
      </w:r>
      <w:r w:rsidR="00276161">
        <w:rPr>
          <w:sz w:val="24"/>
          <w:szCs w:val="24"/>
        </w:rPr>
        <w:t>vljanju BiH</w:t>
      </w:r>
      <w:r w:rsidRPr="00A202F7">
        <w:rPr>
          <w:sz w:val="24"/>
          <w:szCs w:val="24"/>
        </w:rPr>
        <w:t xml:space="preserve"> u europskim i međunarodnim organizacijama za standardizaciju.</w:t>
      </w:r>
    </w:p>
    <w:p w:rsidR="00F9751B" w:rsidRPr="00A202F7" w:rsidRDefault="00F9751B" w:rsidP="00A202F7">
      <w:pPr>
        <w:jc w:val="both"/>
        <w:rPr>
          <w:sz w:val="24"/>
          <w:szCs w:val="24"/>
        </w:rPr>
      </w:pPr>
      <w:r w:rsidRPr="00A202F7">
        <w:rPr>
          <w:sz w:val="24"/>
          <w:szCs w:val="24"/>
        </w:rPr>
        <w:t>U tijeku 2014. godine Vijeće ministara BiH nije donijelo odluku o imenovanju članova Savjeta za standardizaciju BiH. Zahtjev za donošenje odluke pos</w:t>
      </w:r>
      <w:r w:rsidR="003B0410">
        <w:rPr>
          <w:sz w:val="24"/>
          <w:szCs w:val="24"/>
        </w:rPr>
        <w:t>lan je Vijeću ministara BiH 23.4.</w:t>
      </w:r>
      <w:r w:rsidRPr="00A202F7">
        <w:rPr>
          <w:sz w:val="24"/>
          <w:szCs w:val="24"/>
        </w:rPr>
        <w:t xml:space="preserve">2013. godine, a urgencija s izmjenom u srpnju 2014. godine. </w:t>
      </w:r>
    </w:p>
    <w:p w:rsidR="00F9751B" w:rsidRDefault="00F9751B" w:rsidP="00A202F7">
      <w:pPr>
        <w:jc w:val="both"/>
        <w:rPr>
          <w:sz w:val="24"/>
          <w:szCs w:val="24"/>
        </w:rPr>
      </w:pPr>
      <w:r w:rsidRPr="00A202F7">
        <w:rPr>
          <w:sz w:val="24"/>
          <w:szCs w:val="24"/>
        </w:rPr>
        <w:t xml:space="preserve">Na osnovi Zakona o standardizaciji BiH, Savjet za standardizaciju BiH: utvrđuje dugoročne i godišnje planove rada na standardizaciji; prati realizaciju godišnjeg programa rada i drugih programskih akata koji se odnose na pripremanje i prihvaćanje državnih standarda BiH; donosi opći akt o proceduri pripremanja, prihvaćanja i objavljivanja državnih standarda BiH; predlaže formiranje stalnih i privremenih tehničkih stručnih tijela za izvršenje programa rada na poslovima iz područja standardizacije; daje prijedloge i sugestije Vijeću ministara BiH i Institutu u vezi s članstvom u međunarodnim i europskim organizacijama; Savjet bira predsjednika i donosi poslovnik o radu; obavlja druge zadatke iz područja standardizacije u skladu sa ovim zakonom, nalozima Vijeća ministara BiH i svojim poslovnikom. </w:t>
      </w:r>
    </w:p>
    <w:p w:rsidR="00276161" w:rsidRPr="00A202F7" w:rsidRDefault="00276161" w:rsidP="00A202F7">
      <w:pPr>
        <w:jc w:val="both"/>
        <w:rPr>
          <w:sz w:val="24"/>
          <w:szCs w:val="24"/>
        </w:rPr>
      </w:pPr>
    </w:p>
    <w:p w:rsidR="00F9751B" w:rsidRDefault="00F9751B" w:rsidP="00A202F7">
      <w:pPr>
        <w:jc w:val="both"/>
        <w:rPr>
          <w:b/>
          <w:sz w:val="24"/>
          <w:szCs w:val="24"/>
        </w:rPr>
      </w:pPr>
      <w:r w:rsidRPr="00A202F7">
        <w:rPr>
          <w:b/>
          <w:sz w:val="24"/>
          <w:szCs w:val="24"/>
        </w:rPr>
        <w:t xml:space="preserve">Pregled usvojenih europskih i međunarodnih standarda u tijeku 2014. </w:t>
      </w:r>
      <w:r w:rsidR="00276161">
        <w:rPr>
          <w:b/>
          <w:sz w:val="24"/>
          <w:szCs w:val="24"/>
        </w:rPr>
        <w:t>g</w:t>
      </w:r>
      <w:r w:rsidRPr="00A202F7">
        <w:rPr>
          <w:b/>
          <w:sz w:val="24"/>
          <w:szCs w:val="24"/>
        </w:rPr>
        <w:t>odine</w:t>
      </w:r>
    </w:p>
    <w:p w:rsidR="00276161" w:rsidRPr="00A202F7" w:rsidRDefault="00276161" w:rsidP="00A202F7">
      <w:pPr>
        <w:jc w:val="both"/>
        <w:rPr>
          <w:sz w:val="24"/>
          <w:szCs w:val="24"/>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28"/>
        <w:gridCol w:w="2220"/>
        <w:gridCol w:w="2722"/>
        <w:gridCol w:w="1750"/>
      </w:tblGrid>
      <w:tr w:rsidR="00F9751B" w:rsidRPr="00974307" w:rsidTr="00431D9A">
        <w:tc>
          <w:tcPr>
            <w:tcW w:w="3028" w:type="dxa"/>
            <w:shd w:val="clear" w:color="auto" w:fill="auto"/>
          </w:tcPr>
          <w:p w:rsidR="00F9751B" w:rsidRPr="00974307" w:rsidRDefault="00F9751B" w:rsidP="00431D9A">
            <w:pPr>
              <w:rPr>
                <w:b/>
              </w:rPr>
            </w:pPr>
            <w:r w:rsidRPr="00974307">
              <w:rPr>
                <w:b/>
              </w:rPr>
              <w:t>Standardi</w:t>
            </w:r>
          </w:p>
        </w:tc>
        <w:tc>
          <w:tcPr>
            <w:tcW w:w="2220" w:type="dxa"/>
            <w:shd w:val="clear" w:color="auto" w:fill="auto"/>
            <w:vAlign w:val="center"/>
          </w:tcPr>
          <w:p w:rsidR="00F9751B" w:rsidRPr="00974307" w:rsidRDefault="00F9751B" w:rsidP="00431D9A">
            <w:pPr>
              <w:jc w:val="center"/>
              <w:rPr>
                <w:b/>
              </w:rPr>
            </w:pPr>
            <w:r>
              <w:rPr>
                <w:b/>
              </w:rPr>
              <w:t>Eu</w:t>
            </w:r>
            <w:r w:rsidRPr="00974307">
              <w:rPr>
                <w:b/>
              </w:rPr>
              <w:t>ropski</w:t>
            </w:r>
          </w:p>
        </w:tc>
        <w:tc>
          <w:tcPr>
            <w:tcW w:w="2722" w:type="dxa"/>
            <w:shd w:val="clear" w:color="auto" w:fill="auto"/>
            <w:vAlign w:val="center"/>
          </w:tcPr>
          <w:p w:rsidR="00F9751B" w:rsidRPr="00974307" w:rsidRDefault="00F9751B" w:rsidP="00431D9A">
            <w:pPr>
              <w:jc w:val="center"/>
              <w:rPr>
                <w:b/>
              </w:rPr>
            </w:pPr>
            <w:r w:rsidRPr="00974307">
              <w:rPr>
                <w:b/>
              </w:rPr>
              <w:t>Ostali/Međunarodni</w:t>
            </w:r>
          </w:p>
        </w:tc>
        <w:tc>
          <w:tcPr>
            <w:tcW w:w="1750" w:type="dxa"/>
            <w:shd w:val="clear" w:color="auto" w:fill="auto"/>
            <w:vAlign w:val="center"/>
          </w:tcPr>
          <w:p w:rsidR="00F9751B" w:rsidRPr="00974307" w:rsidRDefault="00F9751B" w:rsidP="00431D9A">
            <w:pPr>
              <w:jc w:val="center"/>
              <w:rPr>
                <w:b/>
              </w:rPr>
            </w:pPr>
            <w:r w:rsidRPr="00974307">
              <w:rPr>
                <w:b/>
              </w:rPr>
              <w:t>Ukupno</w:t>
            </w:r>
          </w:p>
        </w:tc>
      </w:tr>
      <w:tr w:rsidR="00F9751B" w:rsidRPr="00974307" w:rsidTr="00431D9A">
        <w:tc>
          <w:tcPr>
            <w:tcW w:w="3028" w:type="dxa"/>
            <w:shd w:val="clear" w:color="auto" w:fill="auto"/>
          </w:tcPr>
          <w:p w:rsidR="00F9751B" w:rsidRPr="00974307" w:rsidRDefault="00F9751B" w:rsidP="00431D9A">
            <w:r w:rsidRPr="00974307">
              <w:t>Broj preuzetih standarda</w:t>
            </w:r>
          </w:p>
        </w:tc>
        <w:tc>
          <w:tcPr>
            <w:tcW w:w="2220" w:type="dxa"/>
            <w:shd w:val="clear" w:color="auto" w:fill="auto"/>
          </w:tcPr>
          <w:p w:rsidR="00F9751B" w:rsidRPr="00974307" w:rsidRDefault="00F9751B" w:rsidP="00431D9A">
            <w:pPr>
              <w:jc w:val="center"/>
            </w:pPr>
            <w:r w:rsidRPr="00974307">
              <w:t>1960</w:t>
            </w:r>
          </w:p>
        </w:tc>
        <w:tc>
          <w:tcPr>
            <w:tcW w:w="2722" w:type="dxa"/>
            <w:shd w:val="clear" w:color="auto" w:fill="auto"/>
          </w:tcPr>
          <w:p w:rsidR="00F9751B" w:rsidRPr="00974307" w:rsidRDefault="00F9751B" w:rsidP="00431D9A">
            <w:pPr>
              <w:jc w:val="center"/>
            </w:pPr>
            <w:r w:rsidRPr="00974307">
              <w:t>942</w:t>
            </w:r>
          </w:p>
        </w:tc>
        <w:tc>
          <w:tcPr>
            <w:tcW w:w="1750" w:type="dxa"/>
            <w:shd w:val="clear" w:color="auto" w:fill="auto"/>
          </w:tcPr>
          <w:p w:rsidR="00F9751B" w:rsidRPr="00974307" w:rsidRDefault="00F9751B" w:rsidP="00431D9A">
            <w:pPr>
              <w:jc w:val="center"/>
            </w:pPr>
            <w:r w:rsidRPr="00974307">
              <w:t>2902</w:t>
            </w:r>
          </w:p>
        </w:tc>
      </w:tr>
    </w:tbl>
    <w:p w:rsidR="00103016" w:rsidRDefault="00103016" w:rsidP="002F08D2">
      <w:pPr>
        <w:jc w:val="both"/>
        <w:rPr>
          <w:sz w:val="24"/>
          <w:szCs w:val="24"/>
        </w:rPr>
      </w:pPr>
    </w:p>
    <w:p w:rsidR="00F9751B" w:rsidRPr="00527CA1" w:rsidRDefault="00F9751B" w:rsidP="002F08D2">
      <w:pPr>
        <w:jc w:val="both"/>
        <w:rPr>
          <w:sz w:val="24"/>
          <w:szCs w:val="24"/>
        </w:rPr>
      </w:pPr>
      <w:r w:rsidRPr="002F08D2">
        <w:rPr>
          <w:sz w:val="24"/>
          <w:szCs w:val="24"/>
        </w:rPr>
        <w:t xml:space="preserve">U tijeku 2014. godine usvojeno i 26 ASTM standarda (za naftu i plin). BAS je u skladu sa smjernicama europskih integracija, u bh. </w:t>
      </w:r>
      <w:proofErr w:type="gramStart"/>
      <w:r w:rsidRPr="002F08D2">
        <w:rPr>
          <w:sz w:val="24"/>
          <w:szCs w:val="24"/>
        </w:rPr>
        <w:t>standardizaciju</w:t>
      </w:r>
      <w:proofErr w:type="gramEnd"/>
      <w:r w:rsidRPr="002F08D2">
        <w:rPr>
          <w:sz w:val="24"/>
          <w:szCs w:val="24"/>
        </w:rPr>
        <w:t xml:space="preserve"> posredstvom tehničkih komiteta do sada preuzeo 20642 europskih standarda, 9046 međunarodnih  standarda.</w:t>
      </w:r>
    </w:p>
    <w:p w:rsidR="00F9751B" w:rsidRPr="00527CA1" w:rsidRDefault="00527CA1" w:rsidP="002F08D2">
      <w:pPr>
        <w:jc w:val="both"/>
        <w:rPr>
          <w:sz w:val="22"/>
          <w:szCs w:val="22"/>
        </w:rPr>
      </w:pPr>
      <w:r w:rsidRPr="00527CA1">
        <w:rPr>
          <w:sz w:val="22"/>
          <w:szCs w:val="22"/>
        </w:rPr>
        <w:t xml:space="preserve">ZAKONODAVNE  </w:t>
      </w:r>
      <w:r w:rsidR="00F9751B" w:rsidRPr="00527CA1">
        <w:rPr>
          <w:sz w:val="22"/>
          <w:szCs w:val="22"/>
        </w:rPr>
        <w:t>AKTIVNOSTI</w:t>
      </w:r>
    </w:p>
    <w:p w:rsidR="00527CA1" w:rsidRPr="00527CA1" w:rsidRDefault="00527CA1" w:rsidP="002F08D2">
      <w:pPr>
        <w:jc w:val="both"/>
        <w:rPr>
          <w:sz w:val="24"/>
          <w:szCs w:val="24"/>
        </w:rPr>
      </w:pPr>
    </w:p>
    <w:p w:rsidR="00F9751B" w:rsidRPr="002F08D2" w:rsidRDefault="00F9751B" w:rsidP="002F08D2">
      <w:pPr>
        <w:jc w:val="both"/>
        <w:rPr>
          <w:b/>
          <w:sz w:val="24"/>
          <w:szCs w:val="24"/>
        </w:rPr>
      </w:pPr>
      <w:r w:rsidRPr="002F08D2">
        <w:rPr>
          <w:b/>
          <w:sz w:val="24"/>
          <w:szCs w:val="24"/>
        </w:rPr>
        <w:t>Aktivnosti Instituta za standardizaciju BiH iz oblasti zakonodavstva u 2014. godini</w:t>
      </w:r>
    </w:p>
    <w:p w:rsidR="00F9751B" w:rsidRDefault="00F9751B" w:rsidP="002F08D2">
      <w:pPr>
        <w:jc w:val="both"/>
        <w:rPr>
          <w:sz w:val="24"/>
          <w:szCs w:val="24"/>
        </w:rPr>
      </w:pPr>
      <w:r w:rsidRPr="002F08D2">
        <w:rPr>
          <w:sz w:val="24"/>
          <w:szCs w:val="24"/>
        </w:rPr>
        <w:t>Institut je aktivno sudjelovao i u potpunosti osigurao uvjete za rad na pripremi propisa, čiji su nositelji bile druge institucije BiH, kao i na usuglašavanju regulative BiH (zakona i drugih propisa) s propisima Europske unije (uredbe i direktive) s aspekta planiranja i preuzimanja standarda na koje se ti propisi pozivaju.</w:t>
      </w:r>
    </w:p>
    <w:p w:rsidR="00527CA1" w:rsidRPr="002F08D2" w:rsidRDefault="00527CA1" w:rsidP="002F08D2">
      <w:pPr>
        <w:jc w:val="both"/>
        <w:rPr>
          <w:sz w:val="24"/>
          <w:szCs w:val="24"/>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3827"/>
        <w:gridCol w:w="2126"/>
        <w:gridCol w:w="2916"/>
      </w:tblGrid>
      <w:tr w:rsidR="00F9751B" w:rsidRPr="00974307" w:rsidTr="00431D9A">
        <w:tc>
          <w:tcPr>
            <w:tcW w:w="851" w:type="dxa"/>
            <w:shd w:val="clear" w:color="auto" w:fill="auto"/>
            <w:vAlign w:val="center"/>
          </w:tcPr>
          <w:p w:rsidR="00F9751B" w:rsidRPr="00974307" w:rsidRDefault="00F9751B" w:rsidP="00431D9A">
            <w:pPr>
              <w:jc w:val="center"/>
              <w:rPr>
                <w:b/>
                <w:iCs/>
              </w:rPr>
            </w:pPr>
            <w:r w:rsidRPr="00974307">
              <w:rPr>
                <w:b/>
                <w:iCs/>
              </w:rPr>
              <w:t>R.</w:t>
            </w:r>
            <w:r>
              <w:rPr>
                <w:b/>
                <w:iCs/>
              </w:rPr>
              <w:t xml:space="preserve"> </w:t>
            </w:r>
            <w:r w:rsidRPr="00974307">
              <w:rPr>
                <w:b/>
                <w:iCs/>
              </w:rPr>
              <w:t>br.</w:t>
            </w:r>
          </w:p>
        </w:tc>
        <w:tc>
          <w:tcPr>
            <w:tcW w:w="3827" w:type="dxa"/>
            <w:shd w:val="clear" w:color="auto" w:fill="auto"/>
            <w:vAlign w:val="center"/>
          </w:tcPr>
          <w:p w:rsidR="00F9751B" w:rsidRPr="00974307" w:rsidRDefault="00F9751B" w:rsidP="00431D9A">
            <w:pPr>
              <w:jc w:val="center"/>
              <w:rPr>
                <w:b/>
                <w:iCs/>
              </w:rPr>
            </w:pPr>
            <w:r w:rsidRPr="00974307">
              <w:rPr>
                <w:b/>
                <w:iCs/>
              </w:rPr>
              <w:t>Aktivnost</w:t>
            </w:r>
          </w:p>
        </w:tc>
        <w:tc>
          <w:tcPr>
            <w:tcW w:w="2126" w:type="dxa"/>
            <w:shd w:val="clear" w:color="auto" w:fill="auto"/>
            <w:vAlign w:val="center"/>
          </w:tcPr>
          <w:p w:rsidR="00F9751B" w:rsidRPr="00974307" w:rsidRDefault="00F9751B" w:rsidP="00431D9A">
            <w:pPr>
              <w:jc w:val="center"/>
              <w:rPr>
                <w:b/>
                <w:iCs/>
              </w:rPr>
            </w:pPr>
            <w:r w:rsidRPr="00974307">
              <w:rPr>
                <w:b/>
                <w:iCs/>
              </w:rPr>
              <w:t>Planirano</w:t>
            </w:r>
          </w:p>
        </w:tc>
        <w:tc>
          <w:tcPr>
            <w:tcW w:w="2916" w:type="dxa"/>
            <w:shd w:val="clear" w:color="auto" w:fill="auto"/>
            <w:vAlign w:val="center"/>
          </w:tcPr>
          <w:p w:rsidR="00F9751B" w:rsidRPr="00974307" w:rsidRDefault="00F9751B" w:rsidP="00431D9A">
            <w:pPr>
              <w:jc w:val="center"/>
              <w:rPr>
                <w:b/>
                <w:iCs/>
              </w:rPr>
            </w:pPr>
            <w:r w:rsidRPr="00974307">
              <w:rPr>
                <w:b/>
                <w:iCs/>
              </w:rPr>
              <w:t>Ostvareno u 2014. godini</w:t>
            </w:r>
          </w:p>
        </w:tc>
      </w:tr>
      <w:tr w:rsidR="00F9751B" w:rsidRPr="00974307" w:rsidTr="00431D9A">
        <w:tc>
          <w:tcPr>
            <w:tcW w:w="851" w:type="dxa"/>
            <w:shd w:val="clear" w:color="auto" w:fill="auto"/>
            <w:vAlign w:val="center"/>
          </w:tcPr>
          <w:p w:rsidR="00F9751B" w:rsidRPr="00974307" w:rsidRDefault="00F9751B" w:rsidP="00431D9A">
            <w:pPr>
              <w:jc w:val="center"/>
              <w:rPr>
                <w:iCs/>
              </w:rPr>
            </w:pPr>
            <w:r w:rsidRPr="00974307">
              <w:rPr>
                <w:iCs/>
              </w:rPr>
              <w:t>1.</w:t>
            </w:r>
          </w:p>
        </w:tc>
        <w:tc>
          <w:tcPr>
            <w:tcW w:w="3827" w:type="dxa"/>
            <w:shd w:val="clear" w:color="auto" w:fill="auto"/>
          </w:tcPr>
          <w:p w:rsidR="00F9751B" w:rsidRPr="00974307" w:rsidRDefault="00F9751B" w:rsidP="00431D9A">
            <w:pPr>
              <w:rPr>
                <w:iCs/>
              </w:rPr>
            </w:pPr>
            <w:r>
              <w:rPr>
                <w:iCs/>
              </w:rPr>
              <w:t>Sudjelovanje</w:t>
            </w:r>
            <w:r w:rsidRPr="00974307">
              <w:rPr>
                <w:iCs/>
              </w:rPr>
              <w:t xml:space="preserve"> u r</w:t>
            </w:r>
            <w:r>
              <w:rPr>
                <w:iCs/>
              </w:rPr>
              <w:t>adu ekspertnih skupina</w:t>
            </w:r>
            <w:r w:rsidRPr="00974307">
              <w:rPr>
                <w:iCs/>
              </w:rPr>
              <w:t xml:space="preserve"> za preuzimanje direktiva novog pristupa</w:t>
            </w:r>
          </w:p>
        </w:tc>
        <w:tc>
          <w:tcPr>
            <w:tcW w:w="2126" w:type="dxa"/>
            <w:shd w:val="clear" w:color="auto" w:fill="auto"/>
          </w:tcPr>
          <w:p w:rsidR="00F9751B" w:rsidRPr="00974307" w:rsidRDefault="00F9751B" w:rsidP="00431D9A">
            <w:pPr>
              <w:rPr>
                <w:iCs/>
              </w:rPr>
            </w:pPr>
            <w:r w:rsidRPr="00974307">
              <w:rPr>
                <w:iCs/>
              </w:rPr>
              <w:t>Prema prioritetima za preuzimanje</w:t>
            </w:r>
          </w:p>
        </w:tc>
        <w:tc>
          <w:tcPr>
            <w:tcW w:w="2916" w:type="dxa"/>
            <w:shd w:val="clear" w:color="auto" w:fill="auto"/>
          </w:tcPr>
          <w:p w:rsidR="00F9751B" w:rsidRPr="00974307" w:rsidRDefault="00F9751B" w:rsidP="00431D9A">
            <w:pPr>
              <w:rPr>
                <w:iCs/>
              </w:rPr>
            </w:pPr>
            <w:r>
              <w:rPr>
                <w:iCs/>
              </w:rPr>
              <w:t>Sudjelovanje</w:t>
            </w:r>
            <w:r w:rsidRPr="00974307">
              <w:rPr>
                <w:iCs/>
              </w:rPr>
              <w:t xml:space="preserve"> u radu 2</w:t>
            </w:r>
            <w:r>
              <w:rPr>
                <w:iCs/>
              </w:rPr>
              <w:t xml:space="preserve"> ekspertne skupine</w:t>
            </w:r>
            <w:r w:rsidRPr="00974307">
              <w:rPr>
                <w:iCs/>
              </w:rPr>
              <w:t>*</w:t>
            </w:r>
          </w:p>
        </w:tc>
      </w:tr>
      <w:tr w:rsidR="00F9751B" w:rsidRPr="00974307" w:rsidTr="00431D9A">
        <w:tc>
          <w:tcPr>
            <w:tcW w:w="851" w:type="dxa"/>
            <w:shd w:val="clear" w:color="auto" w:fill="auto"/>
            <w:vAlign w:val="center"/>
          </w:tcPr>
          <w:p w:rsidR="00F9751B" w:rsidRPr="00974307" w:rsidRDefault="00F9751B" w:rsidP="00431D9A">
            <w:pPr>
              <w:jc w:val="center"/>
              <w:rPr>
                <w:iCs/>
              </w:rPr>
            </w:pPr>
            <w:r w:rsidRPr="00974307">
              <w:rPr>
                <w:iCs/>
              </w:rPr>
              <w:t>2.</w:t>
            </w:r>
          </w:p>
        </w:tc>
        <w:tc>
          <w:tcPr>
            <w:tcW w:w="3827" w:type="dxa"/>
            <w:shd w:val="clear" w:color="auto" w:fill="auto"/>
          </w:tcPr>
          <w:p w:rsidR="00F9751B" w:rsidRPr="00974307" w:rsidRDefault="00F9751B" w:rsidP="00431D9A">
            <w:pPr>
              <w:rPr>
                <w:iCs/>
              </w:rPr>
            </w:pPr>
            <w:r w:rsidRPr="00974307">
              <w:rPr>
                <w:iCs/>
              </w:rPr>
              <w:t>Preuzimanje i praćenje promjena harmoniziranih standarda uz direktive novog pristupa</w:t>
            </w:r>
          </w:p>
        </w:tc>
        <w:tc>
          <w:tcPr>
            <w:tcW w:w="2126" w:type="dxa"/>
            <w:shd w:val="clear" w:color="auto" w:fill="auto"/>
            <w:vAlign w:val="center"/>
          </w:tcPr>
          <w:p w:rsidR="00F9751B" w:rsidRPr="00974307" w:rsidRDefault="00F9751B" w:rsidP="00431D9A">
            <w:pPr>
              <w:rPr>
                <w:iCs/>
              </w:rPr>
            </w:pPr>
            <w:r w:rsidRPr="00974307">
              <w:rPr>
                <w:iCs/>
              </w:rPr>
              <w:t xml:space="preserve">Prema planu TC-a </w:t>
            </w:r>
          </w:p>
        </w:tc>
        <w:tc>
          <w:tcPr>
            <w:tcW w:w="2916" w:type="dxa"/>
            <w:shd w:val="clear" w:color="auto" w:fill="auto"/>
          </w:tcPr>
          <w:p w:rsidR="00F9751B" w:rsidRPr="00974307" w:rsidRDefault="00F9751B" w:rsidP="00431D9A">
            <w:pPr>
              <w:rPr>
                <w:iCs/>
              </w:rPr>
            </w:pPr>
            <w:r w:rsidRPr="00974307">
              <w:rPr>
                <w:iCs/>
              </w:rPr>
              <w:t>Usvojeno 351 harmoniziranih standarda</w:t>
            </w:r>
          </w:p>
        </w:tc>
      </w:tr>
    </w:tbl>
    <w:p w:rsidR="00280D52" w:rsidRPr="00303BE7" w:rsidRDefault="00F9751B" w:rsidP="00F9751B">
      <w:pPr>
        <w:rPr>
          <w:iCs/>
          <w:sz w:val="22"/>
          <w:szCs w:val="22"/>
        </w:rPr>
      </w:pPr>
      <w:r w:rsidRPr="00605E3E">
        <w:rPr>
          <w:iCs/>
          <w:sz w:val="22"/>
          <w:szCs w:val="22"/>
        </w:rPr>
        <w:t>* (Direktiva o ambalaži i ambalažnom otpadu (94/62/EC) i Direktiva o prenosivoj opremi pod pritiskom (2010/35 EC)</w:t>
      </w:r>
    </w:p>
    <w:p w:rsidR="00F9751B" w:rsidRPr="00605E3E" w:rsidRDefault="00F9751B" w:rsidP="00605E3E">
      <w:pPr>
        <w:jc w:val="both"/>
        <w:rPr>
          <w:b/>
          <w:bCs/>
          <w:sz w:val="24"/>
          <w:szCs w:val="24"/>
        </w:rPr>
      </w:pPr>
      <w:r w:rsidRPr="00605E3E">
        <w:rPr>
          <w:b/>
          <w:bCs/>
          <w:sz w:val="24"/>
          <w:szCs w:val="24"/>
        </w:rPr>
        <w:t>Implementacija zakonodavstva u oblasti ocjenjivanja usklađenosti</w:t>
      </w:r>
    </w:p>
    <w:p w:rsidR="00280D52" w:rsidRDefault="00F9751B" w:rsidP="00F62D7B">
      <w:pPr>
        <w:pStyle w:val="ListParagraph"/>
        <w:numPr>
          <w:ilvl w:val="0"/>
          <w:numId w:val="43"/>
        </w:numPr>
        <w:jc w:val="both"/>
        <w:rPr>
          <w:sz w:val="24"/>
          <w:szCs w:val="24"/>
        </w:rPr>
      </w:pPr>
      <w:r w:rsidRPr="00280D52">
        <w:rPr>
          <w:sz w:val="24"/>
          <w:szCs w:val="24"/>
        </w:rPr>
        <w:t xml:space="preserve">U oblasti prometne signalizacije – u tijeku 2014. godine Institut je objavio 6 BAS </w:t>
      </w:r>
    </w:p>
    <w:p w:rsidR="00F9751B" w:rsidRPr="00280D52" w:rsidRDefault="00F9751B" w:rsidP="00280D52">
      <w:pPr>
        <w:jc w:val="both"/>
        <w:rPr>
          <w:sz w:val="24"/>
          <w:szCs w:val="24"/>
        </w:rPr>
      </w:pPr>
      <w:r w:rsidRPr="00280D52">
        <w:rPr>
          <w:sz w:val="24"/>
          <w:szCs w:val="24"/>
        </w:rPr>
        <w:t>izvornih standarda iz oblasti vertikalne prometne signalizacije.</w:t>
      </w:r>
    </w:p>
    <w:p w:rsidR="00280D52" w:rsidRDefault="00F9751B" w:rsidP="00F62D7B">
      <w:pPr>
        <w:pStyle w:val="ListParagraph"/>
        <w:numPr>
          <w:ilvl w:val="0"/>
          <w:numId w:val="43"/>
        </w:numPr>
        <w:jc w:val="both"/>
        <w:rPr>
          <w:sz w:val="24"/>
          <w:szCs w:val="24"/>
        </w:rPr>
      </w:pPr>
      <w:r w:rsidRPr="00280D52">
        <w:rPr>
          <w:sz w:val="24"/>
          <w:szCs w:val="24"/>
        </w:rPr>
        <w:t xml:space="preserve">U oblasti protueksplozijske zaštite u prostorima ugroženim od eksplozije (Ex </w:t>
      </w:r>
    </w:p>
    <w:p w:rsidR="00F9751B" w:rsidRPr="00280D52" w:rsidRDefault="00F9751B" w:rsidP="00280D52">
      <w:pPr>
        <w:jc w:val="both"/>
        <w:rPr>
          <w:sz w:val="24"/>
          <w:szCs w:val="24"/>
        </w:rPr>
      </w:pPr>
      <w:r w:rsidRPr="00280D52">
        <w:rPr>
          <w:sz w:val="24"/>
          <w:szCs w:val="24"/>
        </w:rPr>
        <w:t>oblast) - u tijeku 2014. godine Ex-komisiji je od strane proizvođača i korisnika Ex uređaja te tvrtki koje planiraju obavljati poslove iz domena protueksplozijske zaštite podneseno ukupno 95 zahtjeva.</w:t>
      </w:r>
    </w:p>
    <w:p w:rsidR="00F9751B" w:rsidRPr="00605E3E" w:rsidRDefault="00F9751B" w:rsidP="00605E3E">
      <w:pPr>
        <w:ind w:right="-235"/>
        <w:jc w:val="both"/>
        <w:rPr>
          <w:sz w:val="24"/>
          <w:szCs w:val="24"/>
        </w:rPr>
      </w:pPr>
      <w:r w:rsidRPr="00605E3E">
        <w:rPr>
          <w:sz w:val="24"/>
          <w:szCs w:val="24"/>
        </w:rPr>
        <w:t>Komisija je obavila sljedeće poslove:</w:t>
      </w:r>
    </w:p>
    <w:p w:rsidR="00280D52" w:rsidRDefault="00F9751B" w:rsidP="00F62D7B">
      <w:pPr>
        <w:pStyle w:val="ListParagraph"/>
        <w:numPr>
          <w:ilvl w:val="0"/>
          <w:numId w:val="44"/>
        </w:numPr>
        <w:ind w:right="-235"/>
        <w:jc w:val="both"/>
        <w:rPr>
          <w:sz w:val="24"/>
          <w:szCs w:val="24"/>
        </w:rPr>
      </w:pPr>
      <w:r w:rsidRPr="00280D52">
        <w:rPr>
          <w:sz w:val="24"/>
          <w:szCs w:val="24"/>
        </w:rPr>
        <w:t xml:space="preserve">na bazi pregleda dokumentacije te proizvodnje i kontrole protueksplozijskih zaštićenih </w:t>
      </w:r>
    </w:p>
    <w:p w:rsidR="00F9751B" w:rsidRPr="00280D52" w:rsidRDefault="00F9751B" w:rsidP="00280D52">
      <w:pPr>
        <w:ind w:right="-235"/>
        <w:jc w:val="both"/>
        <w:rPr>
          <w:sz w:val="24"/>
          <w:szCs w:val="24"/>
        </w:rPr>
      </w:pPr>
      <w:r w:rsidRPr="00280D52">
        <w:rPr>
          <w:sz w:val="24"/>
          <w:szCs w:val="24"/>
        </w:rPr>
        <w:t>uređaja obrađeno je 30 tipskih certifikata.</w:t>
      </w:r>
    </w:p>
    <w:p w:rsidR="00280D52" w:rsidRDefault="00F9751B" w:rsidP="00F62D7B">
      <w:pPr>
        <w:pStyle w:val="ListParagraph"/>
        <w:numPr>
          <w:ilvl w:val="0"/>
          <w:numId w:val="44"/>
        </w:numPr>
        <w:ind w:right="-235"/>
        <w:jc w:val="both"/>
        <w:rPr>
          <w:sz w:val="24"/>
          <w:szCs w:val="24"/>
        </w:rPr>
      </w:pPr>
      <w:r w:rsidRPr="00280D52">
        <w:rPr>
          <w:sz w:val="24"/>
          <w:szCs w:val="24"/>
        </w:rPr>
        <w:t xml:space="preserve">Izdala pojedinačne certifikate za uređaje koji zadovoljavaju propisane uvjete za rad u </w:t>
      </w:r>
    </w:p>
    <w:p w:rsidR="00F9751B" w:rsidRPr="00280D52" w:rsidRDefault="00F9751B" w:rsidP="00280D52">
      <w:pPr>
        <w:ind w:right="-235"/>
        <w:jc w:val="both"/>
        <w:rPr>
          <w:sz w:val="24"/>
          <w:szCs w:val="24"/>
        </w:rPr>
      </w:pPr>
      <w:r w:rsidRPr="00280D52">
        <w:rPr>
          <w:sz w:val="24"/>
          <w:szCs w:val="24"/>
        </w:rPr>
        <w:t>prostorima ugroženim eksplozivnim smjesama, a na bazi r</w:t>
      </w:r>
      <w:r w:rsidR="00280D52" w:rsidRPr="00280D52">
        <w:rPr>
          <w:sz w:val="24"/>
          <w:szCs w:val="24"/>
        </w:rPr>
        <w:t xml:space="preserve">ezultata ispitivanja, pregleda </w:t>
      </w:r>
      <w:r w:rsidRPr="00280D52">
        <w:rPr>
          <w:sz w:val="24"/>
          <w:szCs w:val="24"/>
        </w:rPr>
        <w:t>uređaja kod korisnika i svoje stručne ocjene. Na bazi ovih pregleda je izdano 102 pojedinačna certifikata.</w:t>
      </w:r>
    </w:p>
    <w:p w:rsidR="00280D52" w:rsidRDefault="00F9751B" w:rsidP="00F62D7B">
      <w:pPr>
        <w:pStyle w:val="ListParagraph"/>
        <w:numPr>
          <w:ilvl w:val="0"/>
          <w:numId w:val="44"/>
        </w:numPr>
        <w:ind w:right="-235"/>
        <w:jc w:val="both"/>
        <w:rPr>
          <w:sz w:val="24"/>
          <w:szCs w:val="24"/>
        </w:rPr>
      </w:pPr>
      <w:r w:rsidRPr="00280D52">
        <w:rPr>
          <w:sz w:val="24"/>
          <w:szCs w:val="24"/>
        </w:rPr>
        <w:t xml:space="preserve">Izdala ukupno 40 stručnih mišljenja koja se odnose na obrađene elaborate o zonama </w:t>
      </w:r>
    </w:p>
    <w:p w:rsidR="00F9751B" w:rsidRPr="00280D52" w:rsidRDefault="00F9751B" w:rsidP="00280D52">
      <w:pPr>
        <w:ind w:right="-235"/>
        <w:jc w:val="both"/>
        <w:rPr>
          <w:sz w:val="24"/>
          <w:szCs w:val="24"/>
        </w:rPr>
      </w:pPr>
      <w:r w:rsidRPr="00280D52">
        <w:rPr>
          <w:sz w:val="24"/>
          <w:szCs w:val="24"/>
        </w:rPr>
        <w:t>opasnosti, neelektrične uređaje, gumena i plastična crijeva te kablove koji se koriste u eksplozivnim sredinama kao i za djelatnosti iz domena protueksplozijske zaštite.</w:t>
      </w:r>
    </w:p>
    <w:p w:rsidR="00F9751B" w:rsidRDefault="00F9751B" w:rsidP="00F62D7B">
      <w:pPr>
        <w:pStyle w:val="ListParagraph"/>
        <w:numPr>
          <w:ilvl w:val="0"/>
          <w:numId w:val="44"/>
        </w:numPr>
        <w:ind w:right="-235"/>
        <w:jc w:val="both"/>
        <w:rPr>
          <w:sz w:val="24"/>
          <w:szCs w:val="24"/>
        </w:rPr>
      </w:pPr>
      <w:r w:rsidRPr="00280D52">
        <w:rPr>
          <w:sz w:val="24"/>
          <w:szCs w:val="24"/>
        </w:rPr>
        <w:t>Tumačila određene članove važećih propisa koji ne prate današnji trend (za 5 zahtjeva).</w:t>
      </w:r>
    </w:p>
    <w:p w:rsidR="00280D52" w:rsidRDefault="00F9751B" w:rsidP="00F62D7B">
      <w:pPr>
        <w:pStyle w:val="ListParagraph"/>
        <w:numPr>
          <w:ilvl w:val="0"/>
          <w:numId w:val="44"/>
        </w:numPr>
        <w:ind w:right="-235"/>
        <w:jc w:val="both"/>
        <w:rPr>
          <w:sz w:val="24"/>
          <w:szCs w:val="24"/>
        </w:rPr>
      </w:pPr>
      <w:r w:rsidRPr="00280D52">
        <w:rPr>
          <w:sz w:val="24"/>
          <w:szCs w:val="24"/>
        </w:rPr>
        <w:t>Pratil</w:t>
      </w:r>
      <w:r w:rsidR="00280D52">
        <w:rPr>
          <w:sz w:val="24"/>
          <w:szCs w:val="24"/>
        </w:rPr>
        <w:t>a razvoj međunarodnih standarda</w:t>
      </w:r>
      <w:r w:rsidRPr="00280D52">
        <w:rPr>
          <w:sz w:val="24"/>
          <w:szCs w:val="24"/>
        </w:rPr>
        <w:t xml:space="preserve"> i propisa iz područja Ex zaštite, preko TC-6 </w:t>
      </w:r>
      <w:r w:rsidR="00280D52">
        <w:rPr>
          <w:sz w:val="24"/>
          <w:szCs w:val="24"/>
        </w:rPr>
        <w:t>–</w:t>
      </w:r>
      <w:r w:rsidRPr="00280D52">
        <w:rPr>
          <w:sz w:val="24"/>
          <w:szCs w:val="24"/>
        </w:rPr>
        <w:t xml:space="preserve"> </w:t>
      </w:r>
    </w:p>
    <w:p w:rsidR="00F9751B" w:rsidRPr="00280D52" w:rsidRDefault="00F9751B" w:rsidP="00280D52">
      <w:pPr>
        <w:ind w:right="-235"/>
        <w:jc w:val="both"/>
        <w:rPr>
          <w:sz w:val="24"/>
          <w:szCs w:val="24"/>
        </w:rPr>
      </w:pPr>
      <w:r w:rsidRPr="00280D52">
        <w:rPr>
          <w:sz w:val="24"/>
          <w:szCs w:val="24"/>
        </w:rPr>
        <w:t>oprema za eksplozivne atmosfere.</w:t>
      </w:r>
    </w:p>
    <w:p w:rsidR="00280D52" w:rsidRPr="003B0410" w:rsidRDefault="00F9751B" w:rsidP="003B0410">
      <w:pPr>
        <w:pStyle w:val="ListParagraph"/>
        <w:numPr>
          <w:ilvl w:val="0"/>
          <w:numId w:val="44"/>
        </w:numPr>
        <w:ind w:right="-235"/>
        <w:jc w:val="both"/>
        <w:rPr>
          <w:sz w:val="24"/>
          <w:szCs w:val="24"/>
        </w:rPr>
      </w:pPr>
      <w:r w:rsidRPr="00280D52">
        <w:rPr>
          <w:sz w:val="24"/>
          <w:szCs w:val="24"/>
        </w:rPr>
        <w:t xml:space="preserve">Prisustvo i </w:t>
      </w:r>
      <w:r w:rsidRPr="00280D52">
        <w:rPr>
          <w:iCs/>
          <w:sz w:val="24"/>
          <w:szCs w:val="24"/>
        </w:rPr>
        <w:t>sudjelovanje</w:t>
      </w:r>
      <w:r w:rsidRPr="00280D52">
        <w:rPr>
          <w:sz w:val="24"/>
          <w:szCs w:val="24"/>
        </w:rPr>
        <w:t xml:space="preserve"> (sa stručnim radom) na Ex-tribini koja se održala u Brčkom.</w:t>
      </w:r>
    </w:p>
    <w:p w:rsidR="00F9751B" w:rsidRPr="00605E3E" w:rsidRDefault="00F9751B" w:rsidP="00605E3E">
      <w:pPr>
        <w:ind w:right="-235"/>
        <w:jc w:val="both"/>
        <w:rPr>
          <w:sz w:val="24"/>
          <w:szCs w:val="24"/>
        </w:rPr>
      </w:pPr>
      <w:r w:rsidRPr="00605E3E">
        <w:rPr>
          <w:sz w:val="24"/>
          <w:szCs w:val="24"/>
        </w:rPr>
        <w:t>U tijeku je izrada tipskih certifikata za jednog proizvođača i izrada pojedinačnih certifikata za 2 korisnika kod kojih je započet pregled.</w:t>
      </w:r>
    </w:p>
    <w:p w:rsidR="00F9751B" w:rsidRPr="00605E3E" w:rsidRDefault="00F9751B" w:rsidP="00605E3E">
      <w:pPr>
        <w:jc w:val="both"/>
        <w:rPr>
          <w:sz w:val="24"/>
          <w:szCs w:val="24"/>
        </w:rPr>
      </w:pPr>
      <w:r w:rsidRPr="00605E3E">
        <w:rPr>
          <w:sz w:val="24"/>
          <w:szCs w:val="24"/>
        </w:rPr>
        <w:t>Za obavljene poslove je naplaćeno približno 92.000,00 KM te ostalo za fakturiranje (po okončanju obrade) približno 10.000,00 KM.</w:t>
      </w:r>
    </w:p>
    <w:p w:rsidR="00F9751B" w:rsidRPr="00605E3E" w:rsidRDefault="00F9751B" w:rsidP="00605E3E">
      <w:pPr>
        <w:jc w:val="both"/>
        <w:rPr>
          <w:sz w:val="24"/>
          <w:szCs w:val="24"/>
        </w:rPr>
      </w:pPr>
    </w:p>
    <w:p w:rsidR="00F9751B" w:rsidRPr="00280D52" w:rsidRDefault="00F9751B" w:rsidP="00605E3E">
      <w:pPr>
        <w:jc w:val="both"/>
        <w:rPr>
          <w:sz w:val="22"/>
          <w:szCs w:val="22"/>
        </w:rPr>
      </w:pPr>
      <w:r w:rsidRPr="00280D52">
        <w:rPr>
          <w:sz w:val="22"/>
          <w:szCs w:val="22"/>
        </w:rPr>
        <w:t>ZAKLJUČIVANJE</w:t>
      </w:r>
      <w:r w:rsidR="00280D52">
        <w:rPr>
          <w:sz w:val="22"/>
          <w:szCs w:val="22"/>
        </w:rPr>
        <w:t xml:space="preserve"> </w:t>
      </w:r>
      <w:r w:rsidRPr="00280D52">
        <w:rPr>
          <w:sz w:val="22"/>
          <w:szCs w:val="22"/>
        </w:rPr>
        <w:t xml:space="preserve"> MEĐUNARODNIH </w:t>
      </w:r>
      <w:r w:rsidR="00280D52">
        <w:rPr>
          <w:sz w:val="22"/>
          <w:szCs w:val="22"/>
        </w:rPr>
        <w:t xml:space="preserve"> </w:t>
      </w:r>
      <w:r w:rsidRPr="00280D52">
        <w:rPr>
          <w:sz w:val="22"/>
          <w:szCs w:val="22"/>
        </w:rPr>
        <w:t>UGOVORA</w:t>
      </w:r>
    </w:p>
    <w:p w:rsidR="00280D52" w:rsidRPr="00605E3E" w:rsidRDefault="00280D52" w:rsidP="00605E3E">
      <w:pPr>
        <w:jc w:val="both"/>
        <w:rPr>
          <w:sz w:val="24"/>
          <w:szCs w:val="24"/>
        </w:rPr>
      </w:pPr>
    </w:p>
    <w:p w:rsidR="00F9751B" w:rsidRPr="00605E3E" w:rsidRDefault="00F9751B" w:rsidP="00605E3E">
      <w:pPr>
        <w:jc w:val="both"/>
        <w:rPr>
          <w:b/>
          <w:bCs/>
          <w:sz w:val="24"/>
          <w:szCs w:val="24"/>
        </w:rPr>
      </w:pPr>
      <w:r w:rsidRPr="00605E3E">
        <w:rPr>
          <w:b/>
          <w:bCs/>
          <w:sz w:val="24"/>
          <w:szCs w:val="24"/>
        </w:rPr>
        <w:t>Članstvo Instituta u međunarodnim i europskim organizacijama za standardizaciju</w:t>
      </w:r>
    </w:p>
    <w:p w:rsidR="00F9751B" w:rsidRPr="00605E3E" w:rsidRDefault="00F9751B" w:rsidP="00605E3E">
      <w:pPr>
        <w:jc w:val="both"/>
        <w:rPr>
          <w:bCs/>
          <w:iCs/>
          <w:sz w:val="24"/>
          <w:szCs w:val="24"/>
        </w:rPr>
      </w:pPr>
      <w:r w:rsidRPr="00605E3E">
        <w:rPr>
          <w:bCs/>
          <w:sz w:val="24"/>
          <w:szCs w:val="24"/>
        </w:rPr>
        <w:t xml:space="preserve">BAS je punopravni član Međunarodne organizacije za standardizaciju (ISO) i Europskog instituta za telekomunikacijske standarde (ETSI), a pridruženi je član Međunarodne komisije za elektrotehniku (IEC), Europskog komiteta za standardizaciju u elektrotehnici (CENELEC) i Europskog komiteta za standardizaciju (CEN). </w:t>
      </w:r>
      <w:r w:rsidRPr="00605E3E">
        <w:rPr>
          <w:bCs/>
          <w:iCs/>
          <w:sz w:val="24"/>
          <w:szCs w:val="24"/>
        </w:rPr>
        <w:t>Na osnovi članstva i zaključenih ugovora s europskim i međunarodnim organizacijama za standardizaciju Institut je tijekom 2014. godine aktivno sudjelovao</w:t>
      </w:r>
      <w:r w:rsidRPr="00605E3E">
        <w:rPr>
          <w:b/>
          <w:bCs/>
          <w:iCs/>
          <w:sz w:val="24"/>
          <w:szCs w:val="24"/>
        </w:rPr>
        <w:t xml:space="preserve"> </w:t>
      </w:r>
      <w:r w:rsidRPr="00605E3E">
        <w:rPr>
          <w:bCs/>
          <w:iCs/>
          <w:sz w:val="24"/>
          <w:szCs w:val="24"/>
        </w:rPr>
        <w:t>u radu i predstavljao BiH</w:t>
      </w:r>
      <w:r w:rsidRPr="00605E3E">
        <w:rPr>
          <w:b/>
          <w:bCs/>
          <w:iCs/>
          <w:sz w:val="24"/>
          <w:szCs w:val="24"/>
        </w:rPr>
        <w:t xml:space="preserve"> </w:t>
      </w:r>
      <w:r w:rsidRPr="00605E3E">
        <w:rPr>
          <w:bCs/>
          <w:iCs/>
          <w:sz w:val="24"/>
          <w:szCs w:val="24"/>
        </w:rPr>
        <w:t>u</w:t>
      </w:r>
      <w:r w:rsidRPr="00605E3E">
        <w:rPr>
          <w:b/>
          <w:bCs/>
          <w:iCs/>
          <w:sz w:val="24"/>
          <w:szCs w:val="24"/>
        </w:rPr>
        <w:t xml:space="preserve"> </w:t>
      </w:r>
      <w:r w:rsidRPr="00605E3E">
        <w:rPr>
          <w:bCs/>
          <w:iCs/>
          <w:sz w:val="24"/>
          <w:szCs w:val="24"/>
        </w:rPr>
        <w:t>europskim i međunarodnim organizacijama za standardizaciju i time doprinosio razvoju standardizacije u BiH i aktivnom uključivanju bosanskohercegovačke standardizacije u globalni sustav standardizacije.</w:t>
      </w:r>
    </w:p>
    <w:p w:rsidR="00F9751B" w:rsidRPr="00605E3E" w:rsidRDefault="00F9751B" w:rsidP="00605E3E">
      <w:pPr>
        <w:jc w:val="both"/>
        <w:rPr>
          <w:bCs/>
          <w:iCs/>
          <w:sz w:val="24"/>
          <w:szCs w:val="24"/>
        </w:rPr>
      </w:pPr>
      <w:r w:rsidRPr="00605E3E">
        <w:rPr>
          <w:sz w:val="24"/>
          <w:szCs w:val="24"/>
        </w:rPr>
        <w:t>U prosincu 2014. godine potpisan je Memorandum o razumijevanju između Instituta za standardizaciju BiH i Federalne agencije za tehničku regulativu i mjeriteljstvo Ruske Federacije u cilju stvaranja novih mogućnosti za zajednički rad na razvoju standarda i standardizacije.</w:t>
      </w:r>
    </w:p>
    <w:p w:rsidR="00F9751B" w:rsidRPr="00280D52" w:rsidRDefault="00F9751B" w:rsidP="00605E3E">
      <w:pPr>
        <w:jc w:val="both"/>
        <w:rPr>
          <w:bCs/>
          <w:iCs/>
          <w:sz w:val="24"/>
          <w:szCs w:val="24"/>
        </w:rPr>
      </w:pPr>
    </w:p>
    <w:p w:rsidR="00F9751B" w:rsidRPr="00280D52" w:rsidRDefault="00F9751B" w:rsidP="00605E3E">
      <w:pPr>
        <w:jc w:val="both"/>
        <w:rPr>
          <w:sz w:val="22"/>
          <w:szCs w:val="22"/>
        </w:rPr>
      </w:pPr>
      <w:r w:rsidRPr="00280D52">
        <w:rPr>
          <w:sz w:val="22"/>
          <w:szCs w:val="22"/>
        </w:rPr>
        <w:t>EUROPSKE</w:t>
      </w:r>
      <w:r w:rsidR="00280D52">
        <w:rPr>
          <w:sz w:val="22"/>
          <w:szCs w:val="22"/>
        </w:rPr>
        <w:t xml:space="preserve"> </w:t>
      </w:r>
      <w:r w:rsidRPr="00280D52">
        <w:rPr>
          <w:sz w:val="22"/>
          <w:szCs w:val="22"/>
        </w:rPr>
        <w:t xml:space="preserve"> INTEGRACIJE</w:t>
      </w:r>
    </w:p>
    <w:p w:rsidR="00280D52" w:rsidRPr="00605E3E" w:rsidRDefault="00280D52" w:rsidP="00605E3E">
      <w:pPr>
        <w:jc w:val="both"/>
        <w:rPr>
          <w:sz w:val="24"/>
          <w:szCs w:val="24"/>
        </w:rPr>
      </w:pPr>
    </w:p>
    <w:p w:rsidR="00F9751B" w:rsidRPr="00E93A94" w:rsidRDefault="00F9751B" w:rsidP="00605E3E">
      <w:pPr>
        <w:jc w:val="both"/>
        <w:rPr>
          <w:sz w:val="24"/>
          <w:szCs w:val="24"/>
        </w:rPr>
      </w:pPr>
      <w:r w:rsidRPr="00605E3E">
        <w:rPr>
          <w:sz w:val="24"/>
          <w:szCs w:val="24"/>
        </w:rPr>
        <w:t>U suradnji s Direkcijom za europske integracije BiH, Ministarstvom vanjske trgovine i ekonomskih odnosa BiH i drugim institucijama Vijeća ministara BiH, BAS je blagovremeno ispunjavao sve svoje obveze proistekle iz Sporazuma o stabilizaciji i pridruživanju (</w:t>
      </w:r>
      <w:r w:rsidRPr="00605E3E">
        <w:rPr>
          <w:i/>
          <w:sz w:val="24"/>
          <w:szCs w:val="24"/>
        </w:rPr>
        <w:t>vidjeti godišnja izvješća EK o napretku Bosne i Hercegovine, oblast Europski standardi</w:t>
      </w:r>
      <w:r w:rsidRPr="00605E3E">
        <w:rPr>
          <w:sz w:val="24"/>
          <w:szCs w:val="24"/>
        </w:rPr>
        <w:t>).</w:t>
      </w:r>
    </w:p>
    <w:p w:rsidR="00F9751B" w:rsidRPr="00605E3E" w:rsidRDefault="00F9751B" w:rsidP="00605E3E">
      <w:pPr>
        <w:jc w:val="both"/>
        <w:rPr>
          <w:sz w:val="24"/>
          <w:szCs w:val="24"/>
        </w:rPr>
      </w:pPr>
      <w:r w:rsidRPr="00605E3E">
        <w:rPr>
          <w:b/>
          <w:sz w:val="24"/>
          <w:szCs w:val="24"/>
        </w:rPr>
        <w:t>Ispunjenje uvjeta/kriterija za punopravno članstvo u CEN/CENELEC-u</w:t>
      </w:r>
    </w:p>
    <w:p w:rsidR="00F9751B" w:rsidRPr="00605E3E" w:rsidRDefault="00F9751B" w:rsidP="00605E3E">
      <w:pPr>
        <w:jc w:val="both"/>
        <w:rPr>
          <w:sz w:val="24"/>
          <w:szCs w:val="24"/>
        </w:rPr>
      </w:pPr>
      <w:r w:rsidRPr="00605E3E">
        <w:rPr>
          <w:sz w:val="24"/>
          <w:szCs w:val="24"/>
        </w:rPr>
        <w:t>Da bi BAS mogao aplicirati za punopravno članstvo u CEN/CENELEC-u neophodno je da zadovolji 6+3 kriterija koja su definirale ove organizacije. Institut je praktično ispunio sve uvjete za apliciranje za članstvo, ali problem mogu predstavljati kriteriji koje treba ostvariti država:</w:t>
      </w:r>
    </w:p>
    <w:p w:rsidR="00F9751B" w:rsidRDefault="00F9751B" w:rsidP="00F62D7B">
      <w:pPr>
        <w:pStyle w:val="ListParagraph"/>
        <w:numPr>
          <w:ilvl w:val="0"/>
          <w:numId w:val="45"/>
        </w:numPr>
        <w:jc w:val="both"/>
        <w:rPr>
          <w:sz w:val="24"/>
          <w:szCs w:val="24"/>
        </w:rPr>
      </w:pPr>
      <w:r w:rsidRPr="00E93A94">
        <w:rPr>
          <w:b/>
          <w:sz w:val="24"/>
          <w:szCs w:val="24"/>
        </w:rPr>
        <w:t>kriterij:</w:t>
      </w:r>
      <w:r w:rsidRPr="00E93A94">
        <w:rPr>
          <w:sz w:val="24"/>
          <w:szCs w:val="24"/>
        </w:rPr>
        <w:t xml:space="preserve"> BiH treba postati kandidat za člana, navodeći prelazno razdoblje za pristupanje EU i</w:t>
      </w:r>
    </w:p>
    <w:p w:rsidR="00F9751B" w:rsidRPr="00E93A94" w:rsidRDefault="00F9751B" w:rsidP="00F62D7B">
      <w:pPr>
        <w:pStyle w:val="ListParagraph"/>
        <w:numPr>
          <w:ilvl w:val="0"/>
          <w:numId w:val="45"/>
        </w:numPr>
        <w:jc w:val="both"/>
        <w:rPr>
          <w:sz w:val="24"/>
          <w:szCs w:val="24"/>
        </w:rPr>
      </w:pPr>
      <w:r w:rsidRPr="00E93A94">
        <w:rPr>
          <w:b/>
          <w:sz w:val="24"/>
          <w:szCs w:val="24"/>
        </w:rPr>
        <w:t>kriterij:</w:t>
      </w:r>
      <w:r w:rsidRPr="00E93A94">
        <w:rPr>
          <w:sz w:val="24"/>
          <w:szCs w:val="24"/>
        </w:rPr>
        <w:t xml:space="preserve"> usuglašavanje zakonodavstva BiH sa zakonodavstvom EU (</w:t>
      </w:r>
      <w:r w:rsidRPr="00E93A94">
        <w:rPr>
          <w:i/>
          <w:sz w:val="24"/>
          <w:szCs w:val="24"/>
        </w:rPr>
        <w:t xml:space="preserve"> poglavlje V.1</w:t>
      </w:r>
      <w:r w:rsidRPr="00E93A94">
        <w:rPr>
          <w:sz w:val="24"/>
          <w:szCs w:val="24"/>
        </w:rPr>
        <w:t>.)</w:t>
      </w:r>
    </w:p>
    <w:p w:rsidR="00E93A94" w:rsidRDefault="00E93A94" w:rsidP="00605E3E">
      <w:pPr>
        <w:jc w:val="both"/>
        <w:rPr>
          <w:sz w:val="24"/>
          <w:szCs w:val="24"/>
        </w:rPr>
      </w:pPr>
    </w:p>
    <w:p w:rsidR="00F9751B" w:rsidRPr="00E93A94" w:rsidRDefault="00F9751B" w:rsidP="00605E3E">
      <w:pPr>
        <w:jc w:val="both"/>
        <w:rPr>
          <w:sz w:val="22"/>
          <w:szCs w:val="22"/>
        </w:rPr>
      </w:pPr>
      <w:r w:rsidRPr="00E93A94">
        <w:rPr>
          <w:sz w:val="22"/>
          <w:szCs w:val="22"/>
        </w:rPr>
        <w:t>PLANIRANI</w:t>
      </w:r>
      <w:r w:rsidR="00E93A94">
        <w:rPr>
          <w:sz w:val="22"/>
          <w:szCs w:val="22"/>
        </w:rPr>
        <w:t xml:space="preserve"> </w:t>
      </w:r>
      <w:r w:rsidRPr="00E93A94">
        <w:rPr>
          <w:sz w:val="22"/>
          <w:szCs w:val="22"/>
        </w:rPr>
        <w:t xml:space="preserve"> I REALIZIRANI </w:t>
      </w:r>
      <w:r w:rsidR="00E93A94">
        <w:rPr>
          <w:sz w:val="22"/>
          <w:szCs w:val="22"/>
        </w:rPr>
        <w:t xml:space="preserve"> </w:t>
      </w:r>
      <w:r w:rsidRPr="00E93A94">
        <w:rPr>
          <w:sz w:val="22"/>
          <w:szCs w:val="22"/>
        </w:rPr>
        <w:t xml:space="preserve">PROGRAMSKI </w:t>
      </w:r>
      <w:r w:rsidR="00E93A94">
        <w:rPr>
          <w:sz w:val="22"/>
          <w:szCs w:val="22"/>
        </w:rPr>
        <w:t xml:space="preserve"> </w:t>
      </w:r>
      <w:r w:rsidRPr="00E93A94">
        <w:rPr>
          <w:sz w:val="22"/>
          <w:szCs w:val="22"/>
        </w:rPr>
        <w:t>ZADACI</w:t>
      </w:r>
    </w:p>
    <w:p w:rsidR="00E93A94" w:rsidRPr="00E93A94" w:rsidRDefault="00E93A94" w:rsidP="00605E3E">
      <w:pPr>
        <w:jc w:val="both"/>
        <w:rPr>
          <w:sz w:val="24"/>
          <w:szCs w:val="24"/>
        </w:rPr>
      </w:pPr>
    </w:p>
    <w:p w:rsidR="00F9751B" w:rsidRPr="00605E3E" w:rsidRDefault="00F9751B" w:rsidP="00605E3E">
      <w:pPr>
        <w:jc w:val="both"/>
        <w:rPr>
          <w:b/>
          <w:i/>
          <w:sz w:val="24"/>
          <w:szCs w:val="24"/>
        </w:rPr>
      </w:pPr>
      <w:r w:rsidRPr="00605E3E">
        <w:rPr>
          <w:b/>
          <w:i/>
          <w:sz w:val="24"/>
          <w:szCs w:val="24"/>
        </w:rPr>
        <w:t>1. Zakonodavne aktivnosti</w:t>
      </w:r>
    </w:p>
    <w:p w:rsidR="00F9751B" w:rsidRPr="00605E3E" w:rsidRDefault="00F9751B" w:rsidP="00605E3E">
      <w:pPr>
        <w:jc w:val="both"/>
        <w:rPr>
          <w:sz w:val="24"/>
          <w:szCs w:val="24"/>
        </w:rPr>
      </w:pPr>
      <w:r w:rsidRPr="00605E3E">
        <w:rPr>
          <w:sz w:val="24"/>
          <w:szCs w:val="24"/>
        </w:rPr>
        <w:t>Kontinuirana suradnja Instituta s institucijama BiH na usuglašavanju regulative BiH (zakona i drugih propisa) s propisima Europske unije (uredbe i direktive) s aspekta planiranja i preuzimanja standarda na koje se ti propisi pozivaju (</w:t>
      </w:r>
      <w:r w:rsidRPr="00605E3E">
        <w:rPr>
          <w:i/>
          <w:sz w:val="24"/>
          <w:szCs w:val="24"/>
        </w:rPr>
        <w:t>vidjeti točku II.</w:t>
      </w:r>
      <w:r w:rsidRPr="00605E3E">
        <w:rPr>
          <w:sz w:val="24"/>
          <w:szCs w:val="24"/>
        </w:rPr>
        <w:t>).</w:t>
      </w:r>
    </w:p>
    <w:p w:rsidR="00F9751B" w:rsidRPr="00605E3E" w:rsidRDefault="00F9751B" w:rsidP="00605E3E">
      <w:pPr>
        <w:jc w:val="both"/>
        <w:rPr>
          <w:sz w:val="24"/>
          <w:szCs w:val="24"/>
        </w:rPr>
      </w:pPr>
      <w:r w:rsidRPr="00605E3E">
        <w:rPr>
          <w:b/>
          <w:sz w:val="24"/>
          <w:szCs w:val="24"/>
        </w:rPr>
        <w:t>Provođenje obveza vezanih za Sporazum o stabilizaciji i pridruživanju</w:t>
      </w:r>
    </w:p>
    <w:p w:rsidR="00F9751B" w:rsidRPr="00E93A94" w:rsidRDefault="00F9751B" w:rsidP="00605E3E">
      <w:pPr>
        <w:jc w:val="both"/>
        <w:rPr>
          <w:sz w:val="24"/>
          <w:szCs w:val="24"/>
        </w:rPr>
      </w:pPr>
      <w:r w:rsidRPr="00605E3E">
        <w:rPr>
          <w:sz w:val="24"/>
          <w:szCs w:val="24"/>
        </w:rPr>
        <w:t>Redovna izrada izvješća (kvartalnih, godišnjih) o napretku BiH u procesu europskih integracija iz oblasti standardizacije.</w:t>
      </w:r>
    </w:p>
    <w:p w:rsidR="00F9751B" w:rsidRDefault="00F9751B" w:rsidP="00605E3E">
      <w:pPr>
        <w:jc w:val="both"/>
        <w:rPr>
          <w:b/>
          <w:bCs/>
          <w:i/>
          <w:iCs/>
          <w:sz w:val="24"/>
          <w:szCs w:val="24"/>
        </w:rPr>
      </w:pPr>
      <w:r w:rsidRPr="00605E3E">
        <w:rPr>
          <w:b/>
          <w:bCs/>
          <w:i/>
          <w:iCs/>
          <w:sz w:val="24"/>
          <w:szCs w:val="24"/>
        </w:rPr>
        <w:t>2. Donošenje internih akata</w:t>
      </w:r>
    </w:p>
    <w:p w:rsidR="00E93A94" w:rsidRPr="00E93A94" w:rsidRDefault="00E93A94" w:rsidP="00605E3E">
      <w:pPr>
        <w:jc w:val="both"/>
        <w:rPr>
          <w:bCs/>
          <w:iCs/>
          <w:sz w:val="24"/>
          <w:szCs w:val="24"/>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1"/>
        <w:gridCol w:w="4480"/>
        <w:gridCol w:w="1955"/>
        <w:gridCol w:w="2624"/>
      </w:tblGrid>
      <w:tr w:rsidR="00F9751B" w:rsidRPr="00974307" w:rsidTr="00431D9A">
        <w:tc>
          <w:tcPr>
            <w:tcW w:w="633" w:type="dxa"/>
            <w:shd w:val="clear" w:color="auto" w:fill="auto"/>
            <w:vAlign w:val="center"/>
          </w:tcPr>
          <w:p w:rsidR="00F9751B" w:rsidRPr="00974307" w:rsidRDefault="00F9751B" w:rsidP="00431D9A">
            <w:pPr>
              <w:jc w:val="center"/>
              <w:rPr>
                <w:b/>
                <w:bCs/>
              </w:rPr>
            </w:pPr>
            <w:r w:rsidRPr="00974307">
              <w:rPr>
                <w:b/>
                <w:bCs/>
              </w:rPr>
              <w:t>R.br.</w:t>
            </w:r>
          </w:p>
        </w:tc>
        <w:tc>
          <w:tcPr>
            <w:tcW w:w="4496" w:type="dxa"/>
            <w:shd w:val="clear" w:color="auto" w:fill="auto"/>
            <w:vAlign w:val="center"/>
          </w:tcPr>
          <w:p w:rsidR="00F9751B" w:rsidRPr="00974307" w:rsidRDefault="00F9751B" w:rsidP="00431D9A">
            <w:pPr>
              <w:jc w:val="center"/>
              <w:rPr>
                <w:b/>
                <w:bCs/>
              </w:rPr>
            </w:pPr>
            <w:r w:rsidRPr="00974307">
              <w:rPr>
                <w:b/>
                <w:bCs/>
              </w:rPr>
              <w:t>Aktivnost</w:t>
            </w:r>
          </w:p>
        </w:tc>
        <w:tc>
          <w:tcPr>
            <w:tcW w:w="1959" w:type="dxa"/>
            <w:shd w:val="clear" w:color="auto" w:fill="auto"/>
            <w:vAlign w:val="center"/>
          </w:tcPr>
          <w:p w:rsidR="00F9751B" w:rsidRPr="00974307" w:rsidRDefault="00F9751B" w:rsidP="00431D9A">
            <w:pPr>
              <w:jc w:val="center"/>
              <w:rPr>
                <w:b/>
                <w:bCs/>
              </w:rPr>
            </w:pPr>
            <w:r w:rsidRPr="00974307">
              <w:rPr>
                <w:b/>
                <w:bCs/>
              </w:rPr>
              <w:t>Planirano</w:t>
            </w:r>
          </w:p>
        </w:tc>
        <w:tc>
          <w:tcPr>
            <w:tcW w:w="2632" w:type="dxa"/>
            <w:shd w:val="clear" w:color="auto" w:fill="auto"/>
            <w:vAlign w:val="center"/>
          </w:tcPr>
          <w:p w:rsidR="00F9751B" w:rsidRPr="00974307" w:rsidRDefault="00F9751B" w:rsidP="00431D9A">
            <w:pPr>
              <w:jc w:val="center"/>
              <w:rPr>
                <w:b/>
                <w:bCs/>
              </w:rPr>
            </w:pPr>
            <w:r w:rsidRPr="00974307">
              <w:rPr>
                <w:b/>
                <w:bCs/>
              </w:rPr>
              <w:t>Ostvareno u 2014.</w:t>
            </w:r>
          </w:p>
        </w:tc>
      </w:tr>
      <w:tr w:rsidR="00F9751B" w:rsidRPr="00974307" w:rsidTr="00431D9A">
        <w:tc>
          <w:tcPr>
            <w:tcW w:w="633" w:type="dxa"/>
            <w:shd w:val="clear" w:color="auto" w:fill="auto"/>
          </w:tcPr>
          <w:p w:rsidR="00F9751B" w:rsidRPr="00974307" w:rsidRDefault="00F9751B" w:rsidP="00431D9A">
            <w:pPr>
              <w:rPr>
                <w:bCs/>
              </w:rPr>
            </w:pPr>
            <w:r w:rsidRPr="00974307">
              <w:rPr>
                <w:bCs/>
              </w:rPr>
              <w:t>1.</w:t>
            </w:r>
          </w:p>
        </w:tc>
        <w:tc>
          <w:tcPr>
            <w:tcW w:w="4496" w:type="dxa"/>
            <w:shd w:val="clear" w:color="auto" w:fill="auto"/>
          </w:tcPr>
          <w:p w:rsidR="00F9751B" w:rsidRPr="00974307" w:rsidRDefault="00F9751B" w:rsidP="00431D9A">
            <w:pPr>
              <w:rPr>
                <w:bCs/>
              </w:rPr>
            </w:pPr>
            <w:r w:rsidRPr="00974307">
              <w:rPr>
                <w:bCs/>
              </w:rPr>
              <w:t>Revizija i usuglašavanje donesenih internih ak</w:t>
            </w:r>
            <w:r>
              <w:rPr>
                <w:bCs/>
              </w:rPr>
              <w:t>ata s</w:t>
            </w:r>
            <w:r w:rsidRPr="00974307">
              <w:rPr>
                <w:bCs/>
              </w:rPr>
              <w:t xml:space="preserve"> važećom zakonskom regulativom</w:t>
            </w:r>
          </w:p>
        </w:tc>
        <w:tc>
          <w:tcPr>
            <w:tcW w:w="1959" w:type="dxa"/>
            <w:shd w:val="clear" w:color="auto" w:fill="auto"/>
            <w:vAlign w:val="center"/>
          </w:tcPr>
          <w:p w:rsidR="00F9751B" w:rsidRPr="00974307" w:rsidRDefault="00F9751B" w:rsidP="00431D9A">
            <w:pPr>
              <w:jc w:val="center"/>
              <w:rPr>
                <w:bCs/>
              </w:rPr>
            </w:pPr>
            <w:r w:rsidRPr="00974307">
              <w:rPr>
                <w:bCs/>
              </w:rPr>
              <w:t>Kontinuirano</w:t>
            </w:r>
          </w:p>
        </w:tc>
        <w:tc>
          <w:tcPr>
            <w:tcW w:w="2632" w:type="dxa"/>
            <w:shd w:val="clear" w:color="auto" w:fill="auto"/>
            <w:vAlign w:val="center"/>
          </w:tcPr>
          <w:p w:rsidR="00F9751B" w:rsidRPr="00974307" w:rsidRDefault="00F9751B" w:rsidP="00431D9A">
            <w:pPr>
              <w:jc w:val="center"/>
              <w:rPr>
                <w:bCs/>
              </w:rPr>
            </w:pPr>
            <w:r w:rsidRPr="00974307">
              <w:rPr>
                <w:bCs/>
              </w:rPr>
              <w:t>Praćeno, usuglašeno i dopunjeno</w:t>
            </w:r>
          </w:p>
        </w:tc>
      </w:tr>
      <w:tr w:rsidR="00F9751B" w:rsidRPr="00974307" w:rsidTr="00431D9A">
        <w:tc>
          <w:tcPr>
            <w:tcW w:w="633" w:type="dxa"/>
            <w:shd w:val="clear" w:color="auto" w:fill="auto"/>
          </w:tcPr>
          <w:p w:rsidR="00F9751B" w:rsidRPr="00974307" w:rsidRDefault="00F9751B" w:rsidP="00431D9A">
            <w:pPr>
              <w:rPr>
                <w:bCs/>
              </w:rPr>
            </w:pPr>
            <w:r w:rsidRPr="00974307">
              <w:rPr>
                <w:bCs/>
              </w:rPr>
              <w:t>2.</w:t>
            </w:r>
          </w:p>
        </w:tc>
        <w:tc>
          <w:tcPr>
            <w:tcW w:w="4496" w:type="dxa"/>
            <w:shd w:val="clear" w:color="auto" w:fill="auto"/>
          </w:tcPr>
          <w:p w:rsidR="00F9751B" w:rsidRPr="00974307" w:rsidRDefault="00F9751B" w:rsidP="00431D9A">
            <w:pPr>
              <w:rPr>
                <w:bCs/>
              </w:rPr>
            </w:pPr>
            <w:r>
              <w:rPr>
                <w:bCs/>
              </w:rPr>
              <w:t>Izvješće</w:t>
            </w:r>
            <w:r w:rsidRPr="00974307">
              <w:rPr>
                <w:bCs/>
              </w:rPr>
              <w:t xml:space="preserve"> o radu za 2013. godinu</w:t>
            </w:r>
          </w:p>
        </w:tc>
        <w:tc>
          <w:tcPr>
            <w:tcW w:w="1959" w:type="dxa"/>
            <w:shd w:val="clear" w:color="auto" w:fill="auto"/>
            <w:vAlign w:val="center"/>
          </w:tcPr>
          <w:p w:rsidR="00F9751B" w:rsidRPr="00974307" w:rsidRDefault="00F9751B" w:rsidP="00431D9A">
            <w:pPr>
              <w:jc w:val="center"/>
              <w:rPr>
                <w:bCs/>
              </w:rPr>
            </w:pPr>
            <w:r>
              <w:rPr>
                <w:bCs/>
              </w:rPr>
              <w:t xml:space="preserve">Ožujak </w:t>
            </w:r>
            <w:r w:rsidRPr="00974307">
              <w:rPr>
                <w:bCs/>
              </w:rPr>
              <w:t>2014.</w:t>
            </w:r>
          </w:p>
        </w:tc>
        <w:tc>
          <w:tcPr>
            <w:tcW w:w="2632" w:type="dxa"/>
            <w:shd w:val="clear" w:color="auto" w:fill="auto"/>
            <w:vAlign w:val="center"/>
          </w:tcPr>
          <w:p w:rsidR="00F9751B" w:rsidRPr="00974307" w:rsidRDefault="00F9751B" w:rsidP="00431D9A">
            <w:pPr>
              <w:jc w:val="center"/>
              <w:rPr>
                <w:bCs/>
              </w:rPr>
            </w:pPr>
            <w:r>
              <w:rPr>
                <w:bCs/>
              </w:rPr>
              <w:t>Veljača</w:t>
            </w:r>
            <w:r w:rsidRPr="00974307">
              <w:rPr>
                <w:bCs/>
              </w:rPr>
              <w:t xml:space="preserve"> 2014.</w:t>
            </w:r>
          </w:p>
        </w:tc>
      </w:tr>
      <w:tr w:rsidR="00F9751B" w:rsidRPr="00974307" w:rsidTr="00431D9A">
        <w:tc>
          <w:tcPr>
            <w:tcW w:w="633" w:type="dxa"/>
            <w:shd w:val="clear" w:color="auto" w:fill="auto"/>
          </w:tcPr>
          <w:p w:rsidR="00F9751B" w:rsidRPr="00974307" w:rsidRDefault="00F9751B" w:rsidP="00431D9A">
            <w:pPr>
              <w:rPr>
                <w:bCs/>
              </w:rPr>
            </w:pPr>
            <w:r w:rsidRPr="00974307">
              <w:rPr>
                <w:bCs/>
              </w:rPr>
              <w:t>3.</w:t>
            </w:r>
          </w:p>
        </w:tc>
        <w:tc>
          <w:tcPr>
            <w:tcW w:w="4496" w:type="dxa"/>
            <w:shd w:val="clear" w:color="auto" w:fill="auto"/>
          </w:tcPr>
          <w:p w:rsidR="00F9751B" w:rsidRPr="00974307" w:rsidRDefault="00F9751B" w:rsidP="00431D9A">
            <w:pPr>
              <w:rPr>
                <w:bCs/>
              </w:rPr>
            </w:pPr>
            <w:r>
              <w:rPr>
                <w:bCs/>
              </w:rPr>
              <w:t>Izvješće</w:t>
            </w:r>
            <w:r w:rsidRPr="00974307">
              <w:rPr>
                <w:bCs/>
              </w:rPr>
              <w:t xml:space="preserve"> o provedenom postupku interne kontrole za 2013. </w:t>
            </w:r>
            <w:r w:rsidR="00303BE7" w:rsidRPr="00974307">
              <w:rPr>
                <w:bCs/>
              </w:rPr>
              <w:t>G</w:t>
            </w:r>
            <w:r w:rsidRPr="00974307">
              <w:rPr>
                <w:bCs/>
              </w:rPr>
              <w:t>odinu</w:t>
            </w:r>
          </w:p>
        </w:tc>
        <w:tc>
          <w:tcPr>
            <w:tcW w:w="1959" w:type="dxa"/>
            <w:shd w:val="clear" w:color="auto" w:fill="auto"/>
            <w:vAlign w:val="center"/>
          </w:tcPr>
          <w:p w:rsidR="00F9751B" w:rsidRPr="00974307" w:rsidRDefault="00F9751B" w:rsidP="00431D9A">
            <w:pPr>
              <w:jc w:val="center"/>
              <w:rPr>
                <w:bCs/>
              </w:rPr>
            </w:pPr>
            <w:r>
              <w:rPr>
                <w:bCs/>
              </w:rPr>
              <w:t xml:space="preserve">Ožujak </w:t>
            </w:r>
            <w:r w:rsidRPr="00974307">
              <w:rPr>
                <w:bCs/>
              </w:rPr>
              <w:t>2014.</w:t>
            </w:r>
          </w:p>
        </w:tc>
        <w:tc>
          <w:tcPr>
            <w:tcW w:w="2632" w:type="dxa"/>
            <w:shd w:val="clear" w:color="auto" w:fill="auto"/>
            <w:vAlign w:val="center"/>
          </w:tcPr>
          <w:p w:rsidR="00F9751B" w:rsidRPr="00974307" w:rsidRDefault="00F9751B" w:rsidP="00431D9A">
            <w:pPr>
              <w:jc w:val="center"/>
              <w:rPr>
                <w:bCs/>
              </w:rPr>
            </w:pPr>
            <w:r>
              <w:rPr>
                <w:bCs/>
              </w:rPr>
              <w:t>Veljača</w:t>
            </w:r>
            <w:r w:rsidRPr="00974307">
              <w:rPr>
                <w:bCs/>
              </w:rPr>
              <w:t xml:space="preserve"> 2014.</w:t>
            </w:r>
          </w:p>
        </w:tc>
      </w:tr>
      <w:tr w:rsidR="00F9751B" w:rsidRPr="00974307" w:rsidTr="00431D9A">
        <w:tc>
          <w:tcPr>
            <w:tcW w:w="633" w:type="dxa"/>
            <w:shd w:val="clear" w:color="auto" w:fill="auto"/>
          </w:tcPr>
          <w:p w:rsidR="00F9751B" w:rsidRPr="00974307" w:rsidRDefault="00F9751B" w:rsidP="00431D9A">
            <w:pPr>
              <w:rPr>
                <w:bCs/>
              </w:rPr>
            </w:pPr>
            <w:r w:rsidRPr="00974307">
              <w:rPr>
                <w:bCs/>
              </w:rPr>
              <w:t>4.</w:t>
            </w:r>
          </w:p>
        </w:tc>
        <w:tc>
          <w:tcPr>
            <w:tcW w:w="4496" w:type="dxa"/>
            <w:shd w:val="clear" w:color="auto" w:fill="auto"/>
          </w:tcPr>
          <w:p w:rsidR="00F9751B" w:rsidRPr="00974307" w:rsidRDefault="00F9751B" w:rsidP="00431D9A">
            <w:pPr>
              <w:rPr>
                <w:bCs/>
              </w:rPr>
            </w:pPr>
            <w:r>
              <w:rPr>
                <w:bCs/>
              </w:rPr>
              <w:t>Prijedlog p</w:t>
            </w:r>
            <w:r w:rsidRPr="00974307">
              <w:rPr>
                <w:bCs/>
              </w:rPr>
              <w:t>rograma rada za 2015. godinu</w:t>
            </w:r>
          </w:p>
        </w:tc>
        <w:tc>
          <w:tcPr>
            <w:tcW w:w="1959" w:type="dxa"/>
            <w:shd w:val="clear" w:color="auto" w:fill="auto"/>
            <w:vAlign w:val="center"/>
          </w:tcPr>
          <w:p w:rsidR="00F9751B" w:rsidRPr="00974307" w:rsidRDefault="00F9751B" w:rsidP="00431D9A">
            <w:pPr>
              <w:jc w:val="center"/>
              <w:rPr>
                <w:bCs/>
              </w:rPr>
            </w:pPr>
            <w:r>
              <w:rPr>
                <w:bCs/>
              </w:rPr>
              <w:t>Prosinac</w:t>
            </w:r>
            <w:r w:rsidRPr="00974307">
              <w:rPr>
                <w:bCs/>
              </w:rPr>
              <w:t xml:space="preserve"> 2014.</w:t>
            </w:r>
          </w:p>
        </w:tc>
        <w:tc>
          <w:tcPr>
            <w:tcW w:w="2632" w:type="dxa"/>
            <w:shd w:val="clear" w:color="auto" w:fill="auto"/>
            <w:vAlign w:val="center"/>
          </w:tcPr>
          <w:p w:rsidR="00F9751B" w:rsidRPr="00974307" w:rsidRDefault="00F9751B" w:rsidP="00431D9A">
            <w:pPr>
              <w:jc w:val="center"/>
              <w:rPr>
                <w:bCs/>
              </w:rPr>
            </w:pPr>
            <w:r>
              <w:rPr>
                <w:bCs/>
              </w:rPr>
              <w:t>Kolovoz</w:t>
            </w:r>
            <w:r w:rsidRPr="00974307">
              <w:rPr>
                <w:bCs/>
              </w:rPr>
              <w:t xml:space="preserve"> 2014.</w:t>
            </w:r>
          </w:p>
        </w:tc>
      </w:tr>
      <w:tr w:rsidR="00F9751B" w:rsidRPr="00974307" w:rsidTr="00431D9A">
        <w:tc>
          <w:tcPr>
            <w:tcW w:w="633" w:type="dxa"/>
            <w:shd w:val="clear" w:color="auto" w:fill="auto"/>
          </w:tcPr>
          <w:p w:rsidR="00F9751B" w:rsidRPr="00974307" w:rsidRDefault="00F9751B" w:rsidP="00431D9A">
            <w:pPr>
              <w:rPr>
                <w:bCs/>
              </w:rPr>
            </w:pPr>
            <w:r w:rsidRPr="00974307">
              <w:rPr>
                <w:bCs/>
              </w:rPr>
              <w:t>5.</w:t>
            </w:r>
          </w:p>
        </w:tc>
        <w:tc>
          <w:tcPr>
            <w:tcW w:w="4496" w:type="dxa"/>
            <w:shd w:val="clear" w:color="auto" w:fill="auto"/>
          </w:tcPr>
          <w:p w:rsidR="00F9751B" w:rsidRPr="00974307" w:rsidRDefault="00F9751B" w:rsidP="00431D9A">
            <w:pPr>
              <w:rPr>
                <w:bCs/>
              </w:rPr>
            </w:pPr>
            <w:r w:rsidRPr="00974307">
              <w:t>Revizija i usuglašavanje</w:t>
            </w:r>
            <w:r>
              <w:t xml:space="preserve"> BAS uputa</w:t>
            </w:r>
            <w:r w:rsidRPr="00974307">
              <w:t xml:space="preserve"> za rad stručnih tijela</w:t>
            </w:r>
          </w:p>
        </w:tc>
        <w:tc>
          <w:tcPr>
            <w:tcW w:w="1959" w:type="dxa"/>
            <w:shd w:val="clear" w:color="auto" w:fill="auto"/>
            <w:vAlign w:val="center"/>
          </w:tcPr>
          <w:p w:rsidR="00F9751B" w:rsidRPr="00974307" w:rsidRDefault="00F9751B" w:rsidP="00431D9A">
            <w:pPr>
              <w:jc w:val="center"/>
              <w:rPr>
                <w:bCs/>
              </w:rPr>
            </w:pPr>
            <w:r w:rsidRPr="00974307">
              <w:rPr>
                <w:bCs/>
              </w:rPr>
              <w:t>Kontinuirano</w:t>
            </w:r>
          </w:p>
        </w:tc>
        <w:tc>
          <w:tcPr>
            <w:tcW w:w="2632" w:type="dxa"/>
            <w:shd w:val="clear" w:color="auto" w:fill="auto"/>
            <w:vAlign w:val="center"/>
          </w:tcPr>
          <w:p w:rsidR="00F9751B" w:rsidRPr="00974307" w:rsidRDefault="00F9751B" w:rsidP="00431D9A">
            <w:pPr>
              <w:jc w:val="center"/>
              <w:rPr>
                <w:bCs/>
              </w:rPr>
            </w:pPr>
            <w:r w:rsidRPr="00974307">
              <w:rPr>
                <w:bCs/>
              </w:rPr>
              <w:t>Praćeno, usuglašeno i dopunjeno</w:t>
            </w:r>
          </w:p>
        </w:tc>
      </w:tr>
    </w:tbl>
    <w:p w:rsidR="00F9751B" w:rsidRPr="00974307" w:rsidRDefault="00F9751B" w:rsidP="00F9751B">
      <w:pPr>
        <w:rPr>
          <w:sz w:val="16"/>
          <w:szCs w:val="16"/>
        </w:rPr>
      </w:pPr>
    </w:p>
    <w:p w:rsidR="00F9751B" w:rsidRPr="00E93A94" w:rsidRDefault="00F9751B" w:rsidP="00F62D7B">
      <w:pPr>
        <w:pStyle w:val="ListParagraph"/>
        <w:numPr>
          <w:ilvl w:val="0"/>
          <w:numId w:val="45"/>
        </w:numPr>
        <w:rPr>
          <w:b/>
          <w:bCs/>
          <w:i/>
          <w:iCs/>
          <w:sz w:val="24"/>
          <w:szCs w:val="24"/>
        </w:rPr>
      </w:pPr>
      <w:r w:rsidRPr="00E93A94">
        <w:rPr>
          <w:b/>
          <w:bCs/>
          <w:i/>
          <w:iCs/>
          <w:sz w:val="24"/>
          <w:szCs w:val="24"/>
        </w:rPr>
        <w:t xml:space="preserve">Pripremanje, donošenje i objavljivanje </w:t>
      </w:r>
      <w:smartTag w:uri="urn:schemas-microsoft-com:office:smarttags" w:element="stockticker">
        <w:r w:rsidRPr="00E93A94">
          <w:rPr>
            <w:b/>
            <w:bCs/>
            <w:i/>
            <w:iCs/>
            <w:sz w:val="24"/>
            <w:szCs w:val="24"/>
          </w:rPr>
          <w:t>BAS</w:t>
        </w:r>
      </w:smartTag>
      <w:r w:rsidRPr="00E93A94">
        <w:rPr>
          <w:b/>
          <w:bCs/>
          <w:i/>
          <w:iCs/>
          <w:sz w:val="24"/>
          <w:szCs w:val="24"/>
        </w:rPr>
        <w:t xml:space="preserve"> </w:t>
      </w:r>
      <w:r w:rsidR="00E93A94">
        <w:rPr>
          <w:b/>
          <w:bCs/>
          <w:i/>
          <w:iCs/>
          <w:sz w:val="24"/>
          <w:szCs w:val="24"/>
        </w:rPr>
        <w:t>standard</w:t>
      </w:r>
    </w:p>
    <w:p w:rsidR="00E93A94" w:rsidRPr="00E93A94" w:rsidRDefault="00E93A94" w:rsidP="00E93A94">
      <w:pPr>
        <w:pStyle w:val="ListParagraph"/>
        <w:rPr>
          <w:b/>
          <w:bCs/>
          <w:i/>
          <w:iCs/>
          <w:sz w:val="24"/>
          <w:szCs w:val="24"/>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4394"/>
        <w:gridCol w:w="1595"/>
        <w:gridCol w:w="2880"/>
      </w:tblGrid>
      <w:tr w:rsidR="00F9751B" w:rsidRPr="00974307" w:rsidTr="00431D9A">
        <w:tc>
          <w:tcPr>
            <w:tcW w:w="851" w:type="dxa"/>
            <w:shd w:val="clear" w:color="auto" w:fill="auto"/>
          </w:tcPr>
          <w:p w:rsidR="00F9751B" w:rsidRPr="00974307" w:rsidRDefault="00F9751B" w:rsidP="00431D9A">
            <w:pPr>
              <w:rPr>
                <w:b/>
                <w:iCs/>
              </w:rPr>
            </w:pPr>
            <w:r w:rsidRPr="00974307">
              <w:rPr>
                <w:b/>
                <w:iCs/>
              </w:rPr>
              <w:t>R.br.</w:t>
            </w:r>
          </w:p>
        </w:tc>
        <w:tc>
          <w:tcPr>
            <w:tcW w:w="4394" w:type="dxa"/>
            <w:shd w:val="clear" w:color="auto" w:fill="auto"/>
          </w:tcPr>
          <w:p w:rsidR="00F9751B" w:rsidRPr="00974307" w:rsidRDefault="00F9751B" w:rsidP="00431D9A">
            <w:pPr>
              <w:jc w:val="center"/>
              <w:rPr>
                <w:b/>
                <w:iCs/>
              </w:rPr>
            </w:pPr>
            <w:r w:rsidRPr="00974307">
              <w:rPr>
                <w:b/>
                <w:iCs/>
              </w:rPr>
              <w:t>Aktivnost</w:t>
            </w:r>
          </w:p>
        </w:tc>
        <w:tc>
          <w:tcPr>
            <w:tcW w:w="1595" w:type="dxa"/>
            <w:shd w:val="clear" w:color="auto" w:fill="auto"/>
          </w:tcPr>
          <w:p w:rsidR="00F9751B" w:rsidRPr="00974307" w:rsidRDefault="00F9751B" w:rsidP="00431D9A">
            <w:pPr>
              <w:jc w:val="center"/>
              <w:rPr>
                <w:b/>
                <w:iCs/>
              </w:rPr>
            </w:pPr>
            <w:r w:rsidRPr="00974307">
              <w:rPr>
                <w:b/>
                <w:iCs/>
              </w:rPr>
              <w:t>Planirano</w:t>
            </w:r>
          </w:p>
        </w:tc>
        <w:tc>
          <w:tcPr>
            <w:tcW w:w="2880" w:type="dxa"/>
            <w:shd w:val="clear" w:color="auto" w:fill="auto"/>
          </w:tcPr>
          <w:p w:rsidR="00F9751B" w:rsidRPr="00974307" w:rsidRDefault="00F9751B" w:rsidP="00431D9A">
            <w:pPr>
              <w:jc w:val="center"/>
              <w:rPr>
                <w:b/>
                <w:iCs/>
              </w:rPr>
            </w:pPr>
            <w:r w:rsidRPr="00974307">
              <w:rPr>
                <w:b/>
                <w:iCs/>
              </w:rPr>
              <w:t>Usvojeno u 2014. godini</w:t>
            </w:r>
          </w:p>
        </w:tc>
      </w:tr>
      <w:tr w:rsidR="00F9751B" w:rsidRPr="00974307" w:rsidTr="00431D9A">
        <w:tc>
          <w:tcPr>
            <w:tcW w:w="851" w:type="dxa"/>
            <w:shd w:val="clear" w:color="auto" w:fill="auto"/>
          </w:tcPr>
          <w:p w:rsidR="00F9751B" w:rsidRPr="00974307" w:rsidRDefault="00F9751B" w:rsidP="00431D9A">
            <w:pPr>
              <w:rPr>
                <w:b/>
                <w:iCs/>
              </w:rPr>
            </w:pPr>
            <w:r w:rsidRPr="00974307">
              <w:rPr>
                <w:b/>
                <w:iCs/>
              </w:rPr>
              <w:t>1.</w:t>
            </w:r>
          </w:p>
        </w:tc>
        <w:tc>
          <w:tcPr>
            <w:tcW w:w="4394" w:type="dxa"/>
            <w:shd w:val="clear" w:color="auto" w:fill="auto"/>
          </w:tcPr>
          <w:p w:rsidR="00F9751B" w:rsidRPr="00974307" w:rsidRDefault="00F9751B" w:rsidP="00431D9A">
            <w:pPr>
              <w:rPr>
                <w:b/>
                <w:iCs/>
              </w:rPr>
            </w:pPr>
            <w:r w:rsidRPr="00974307">
              <w:rPr>
                <w:b/>
                <w:iCs/>
              </w:rPr>
              <w:t>Izrada i preuzimanje standarda</w:t>
            </w:r>
          </w:p>
        </w:tc>
        <w:tc>
          <w:tcPr>
            <w:tcW w:w="1595" w:type="dxa"/>
            <w:shd w:val="clear" w:color="auto" w:fill="auto"/>
          </w:tcPr>
          <w:p w:rsidR="00F9751B" w:rsidRPr="00974307" w:rsidRDefault="00F9751B" w:rsidP="00431D9A">
            <w:pPr>
              <w:rPr>
                <w:b/>
                <w:iCs/>
              </w:rPr>
            </w:pPr>
          </w:p>
        </w:tc>
        <w:tc>
          <w:tcPr>
            <w:tcW w:w="2880" w:type="dxa"/>
            <w:shd w:val="clear" w:color="auto" w:fill="auto"/>
          </w:tcPr>
          <w:p w:rsidR="00F9751B" w:rsidRPr="00974307" w:rsidRDefault="00F9751B" w:rsidP="00431D9A">
            <w:pPr>
              <w:rPr>
                <w:b/>
                <w:iCs/>
              </w:rPr>
            </w:pPr>
          </w:p>
        </w:tc>
      </w:tr>
      <w:tr w:rsidR="00F9751B" w:rsidRPr="00974307" w:rsidTr="00431D9A">
        <w:tc>
          <w:tcPr>
            <w:tcW w:w="851" w:type="dxa"/>
            <w:shd w:val="clear" w:color="auto" w:fill="auto"/>
          </w:tcPr>
          <w:p w:rsidR="00F9751B" w:rsidRPr="00974307" w:rsidRDefault="00F9751B" w:rsidP="00431D9A">
            <w:pPr>
              <w:rPr>
                <w:iCs/>
              </w:rPr>
            </w:pPr>
            <w:r w:rsidRPr="00974307">
              <w:rPr>
                <w:iCs/>
              </w:rPr>
              <w:t>1.1.</w:t>
            </w:r>
          </w:p>
        </w:tc>
        <w:tc>
          <w:tcPr>
            <w:tcW w:w="4394" w:type="dxa"/>
            <w:shd w:val="clear" w:color="auto" w:fill="auto"/>
          </w:tcPr>
          <w:p w:rsidR="00F9751B" w:rsidRPr="00974307" w:rsidRDefault="00F9751B" w:rsidP="00431D9A">
            <w:pPr>
              <w:rPr>
                <w:iCs/>
              </w:rPr>
            </w:pPr>
            <w:r w:rsidRPr="00974307">
              <w:rPr>
                <w:iCs/>
              </w:rPr>
              <w:t>Metoda proglašavanja</w:t>
            </w:r>
          </w:p>
        </w:tc>
        <w:tc>
          <w:tcPr>
            <w:tcW w:w="1595" w:type="dxa"/>
            <w:shd w:val="clear" w:color="auto" w:fill="auto"/>
          </w:tcPr>
          <w:p w:rsidR="00F9751B" w:rsidRPr="00974307" w:rsidRDefault="00F9751B" w:rsidP="00431D9A">
            <w:pPr>
              <w:jc w:val="right"/>
              <w:rPr>
                <w:iCs/>
              </w:rPr>
            </w:pPr>
            <w:r w:rsidRPr="00974307">
              <w:rPr>
                <w:iCs/>
              </w:rPr>
              <w:t>2912</w:t>
            </w:r>
          </w:p>
        </w:tc>
        <w:tc>
          <w:tcPr>
            <w:tcW w:w="2880" w:type="dxa"/>
            <w:shd w:val="clear" w:color="auto" w:fill="auto"/>
          </w:tcPr>
          <w:p w:rsidR="00F9751B" w:rsidRPr="00974307" w:rsidRDefault="00F9751B" w:rsidP="00431D9A">
            <w:pPr>
              <w:jc w:val="right"/>
              <w:rPr>
                <w:iCs/>
              </w:rPr>
            </w:pPr>
            <w:r w:rsidRPr="00974307">
              <w:rPr>
                <w:iCs/>
              </w:rPr>
              <w:t>2909</w:t>
            </w:r>
          </w:p>
        </w:tc>
      </w:tr>
      <w:tr w:rsidR="00F9751B" w:rsidRPr="00974307" w:rsidTr="00431D9A">
        <w:tc>
          <w:tcPr>
            <w:tcW w:w="851" w:type="dxa"/>
            <w:shd w:val="clear" w:color="auto" w:fill="auto"/>
          </w:tcPr>
          <w:p w:rsidR="00F9751B" w:rsidRPr="00974307" w:rsidRDefault="00F9751B" w:rsidP="00431D9A">
            <w:pPr>
              <w:rPr>
                <w:iCs/>
              </w:rPr>
            </w:pPr>
            <w:r w:rsidRPr="00974307">
              <w:rPr>
                <w:iCs/>
              </w:rPr>
              <w:t>1.2.</w:t>
            </w:r>
          </w:p>
        </w:tc>
        <w:tc>
          <w:tcPr>
            <w:tcW w:w="4394" w:type="dxa"/>
            <w:shd w:val="clear" w:color="auto" w:fill="auto"/>
          </w:tcPr>
          <w:p w:rsidR="00F9751B" w:rsidRPr="00974307" w:rsidRDefault="00F9751B" w:rsidP="00431D9A">
            <w:pPr>
              <w:rPr>
                <w:iCs/>
              </w:rPr>
            </w:pPr>
            <w:r w:rsidRPr="00974307">
              <w:rPr>
                <w:iCs/>
              </w:rPr>
              <w:t>Metoda pr</w:t>
            </w:r>
            <w:r>
              <w:rPr>
                <w:iCs/>
              </w:rPr>
              <w:t>ij</w:t>
            </w:r>
            <w:r w:rsidRPr="00974307">
              <w:rPr>
                <w:iCs/>
              </w:rPr>
              <w:t>evoda</w:t>
            </w:r>
          </w:p>
        </w:tc>
        <w:tc>
          <w:tcPr>
            <w:tcW w:w="1595" w:type="dxa"/>
            <w:shd w:val="clear" w:color="auto" w:fill="auto"/>
          </w:tcPr>
          <w:p w:rsidR="00F9751B" w:rsidRPr="00974307" w:rsidRDefault="00F9751B" w:rsidP="00431D9A">
            <w:pPr>
              <w:jc w:val="right"/>
              <w:rPr>
                <w:iCs/>
              </w:rPr>
            </w:pPr>
            <w:r w:rsidRPr="00974307">
              <w:rPr>
                <w:iCs/>
              </w:rPr>
              <w:t>20</w:t>
            </w:r>
          </w:p>
        </w:tc>
        <w:tc>
          <w:tcPr>
            <w:tcW w:w="2880" w:type="dxa"/>
            <w:shd w:val="clear" w:color="auto" w:fill="auto"/>
          </w:tcPr>
          <w:p w:rsidR="00F9751B" w:rsidRPr="00974307" w:rsidRDefault="00F9751B" w:rsidP="00431D9A">
            <w:pPr>
              <w:jc w:val="right"/>
              <w:rPr>
                <w:iCs/>
              </w:rPr>
            </w:pPr>
            <w:r w:rsidRPr="00974307">
              <w:rPr>
                <w:iCs/>
              </w:rPr>
              <w:t>19</w:t>
            </w:r>
          </w:p>
        </w:tc>
      </w:tr>
      <w:tr w:rsidR="00F9751B" w:rsidRPr="00974307" w:rsidTr="00431D9A">
        <w:tc>
          <w:tcPr>
            <w:tcW w:w="851" w:type="dxa"/>
            <w:shd w:val="clear" w:color="auto" w:fill="auto"/>
          </w:tcPr>
          <w:p w:rsidR="00F9751B" w:rsidRPr="00974307" w:rsidRDefault="00F9751B" w:rsidP="00431D9A">
            <w:pPr>
              <w:rPr>
                <w:iCs/>
              </w:rPr>
            </w:pPr>
            <w:r w:rsidRPr="00974307">
              <w:rPr>
                <w:iCs/>
              </w:rPr>
              <w:t>1.3.</w:t>
            </w:r>
          </w:p>
        </w:tc>
        <w:tc>
          <w:tcPr>
            <w:tcW w:w="4394" w:type="dxa"/>
            <w:shd w:val="clear" w:color="auto" w:fill="auto"/>
          </w:tcPr>
          <w:p w:rsidR="00F9751B" w:rsidRPr="00974307" w:rsidRDefault="00F9751B" w:rsidP="00431D9A">
            <w:pPr>
              <w:rPr>
                <w:iCs/>
              </w:rPr>
            </w:pPr>
            <w:r w:rsidRPr="00974307">
              <w:rPr>
                <w:iCs/>
              </w:rPr>
              <w:t>Izvorni standardi</w:t>
            </w:r>
          </w:p>
        </w:tc>
        <w:tc>
          <w:tcPr>
            <w:tcW w:w="1595" w:type="dxa"/>
            <w:shd w:val="clear" w:color="auto" w:fill="auto"/>
          </w:tcPr>
          <w:p w:rsidR="00F9751B" w:rsidRPr="00974307" w:rsidRDefault="00F9751B" w:rsidP="00431D9A">
            <w:pPr>
              <w:jc w:val="right"/>
              <w:rPr>
                <w:iCs/>
              </w:rPr>
            </w:pPr>
            <w:r w:rsidRPr="00974307">
              <w:rPr>
                <w:iCs/>
              </w:rPr>
              <w:t>9</w:t>
            </w:r>
          </w:p>
        </w:tc>
        <w:tc>
          <w:tcPr>
            <w:tcW w:w="2880" w:type="dxa"/>
            <w:shd w:val="clear" w:color="auto" w:fill="auto"/>
          </w:tcPr>
          <w:p w:rsidR="00F9751B" w:rsidRPr="00974307" w:rsidRDefault="00F9751B" w:rsidP="00431D9A">
            <w:pPr>
              <w:jc w:val="right"/>
              <w:rPr>
                <w:iCs/>
              </w:rPr>
            </w:pPr>
            <w:r w:rsidRPr="00974307">
              <w:rPr>
                <w:iCs/>
              </w:rPr>
              <w:t>9</w:t>
            </w:r>
          </w:p>
        </w:tc>
      </w:tr>
      <w:tr w:rsidR="00F9751B" w:rsidRPr="00974307" w:rsidTr="00431D9A">
        <w:tc>
          <w:tcPr>
            <w:tcW w:w="851" w:type="dxa"/>
            <w:shd w:val="clear" w:color="auto" w:fill="auto"/>
          </w:tcPr>
          <w:p w:rsidR="00F9751B" w:rsidRPr="00974307" w:rsidRDefault="00F9751B" w:rsidP="00431D9A">
            <w:pPr>
              <w:rPr>
                <w:b/>
                <w:iCs/>
              </w:rPr>
            </w:pPr>
          </w:p>
        </w:tc>
        <w:tc>
          <w:tcPr>
            <w:tcW w:w="4394" w:type="dxa"/>
            <w:shd w:val="clear" w:color="auto" w:fill="auto"/>
          </w:tcPr>
          <w:p w:rsidR="00F9751B" w:rsidRPr="00974307" w:rsidRDefault="00F9751B" w:rsidP="00431D9A">
            <w:pPr>
              <w:rPr>
                <w:b/>
                <w:iCs/>
              </w:rPr>
            </w:pPr>
            <w:r w:rsidRPr="00974307">
              <w:rPr>
                <w:b/>
                <w:iCs/>
              </w:rPr>
              <w:t>UKUPNO</w:t>
            </w:r>
          </w:p>
        </w:tc>
        <w:tc>
          <w:tcPr>
            <w:tcW w:w="1595" w:type="dxa"/>
            <w:shd w:val="clear" w:color="auto" w:fill="auto"/>
          </w:tcPr>
          <w:p w:rsidR="00F9751B" w:rsidRPr="00974307" w:rsidRDefault="00F9751B" w:rsidP="00431D9A">
            <w:pPr>
              <w:jc w:val="right"/>
              <w:rPr>
                <w:b/>
                <w:iCs/>
              </w:rPr>
            </w:pPr>
            <w:r w:rsidRPr="00974307">
              <w:rPr>
                <w:b/>
                <w:iCs/>
              </w:rPr>
              <w:t>2941</w:t>
            </w:r>
          </w:p>
        </w:tc>
        <w:tc>
          <w:tcPr>
            <w:tcW w:w="2880" w:type="dxa"/>
            <w:shd w:val="clear" w:color="auto" w:fill="auto"/>
          </w:tcPr>
          <w:p w:rsidR="00F9751B" w:rsidRPr="00974307" w:rsidRDefault="00F9751B" w:rsidP="00431D9A">
            <w:pPr>
              <w:jc w:val="right"/>
              <w:rPr>
                <w:b/>
                <w:iCs/>
              </w:rPr>
            </w:pPr>
            <w:r w:rsidRPr="00974307">
              <w:rPr>
                <w:b/>
                <w:iCs/>
              </w:rPr>
              <w:t>2937</w:t>
            </w:r>
          </w:p>
        </w:tc>
      </w:tr>
    </w:tbl>
    <w:p w:rsidR="00F9751B" w:rsidRPr="003B0410" w:rsidRDefault="00F9751B" w:rsidP="003B0410">
      <w:pPr>
        <w:rPr>
          <w:i/>
          <w:iCs/>
          <w:sz w:val="22"/>
          <w:szCs w:val="22"/>
        </w:rPr>
      </w:pPr>
      <w:r w:rsidRPr="00E93A94">
        <w:rPr>
          <w:i/>
          <w:iCs/>
          <w:sz w:val="22"/>
          <w:szCs w:val="22"/>
        </w:rPr>
        <w:t>Napomena: u 2014.godini je planirano da se usvoji 20 standarda metodom prijevoda, 19 standarda je usvojeno, a 5 standarda  će biti završeno u 2015. godini iz razloga nezavršene tehničke obrade i javne rasprave (za 1 standard).</w:t>
      </w:r>
    </w:p>
    <w:p w:rsidR="00F9751B" w:rsidRPr="00E93A94" w:rsidRDefault="00F9751B" w:rsidP="00E93A94">
      <w:pPr>
        <w:jc w:val="both"/>
        <w:rPr>
          <w:b/>
          <w:i/>
          <w:iCs/>
          <w:sz w:val="24"/>
          <w:szCs w:val="24"/>
        </w:rPr>
      </w:pPr>
      <w:r w:rsidRPr="00E93A94">
        <w:rPr>
          <w:b/>
          <w:i/>
          <w:iCs/>
          <w:sz w:val="24"/>
          <w:szCs w:val="24"/>
        </w:rPr>
        <w:t>Formiranje stalnih i privremenih stručnih tijela</w:t>
      </w:r>
    </w:p>
    <w:p w:rsidR="00F9751B" w:rsidRPr="00652289" w:rsidRDefault="00F9751B" w:rsidP="00E93A94">
      <w:pPr>
        <w:jc w:val="both"/>
        <w:rPr>
          <w:sz w:val="24"/>
          <w:szCs w:val="24"/>
        </w:rPr>
      </w:pPr>
      <w:r w:rsidRPr="00E93A94">
        <w:rPr>
          <w:iCs/>
          <w:sz w:val="24"/>
          <w:szCs w:val="24"/>
        </w:rPr>
        <w:t xml:space="preserve">U tijeku 2014. godine formiran je 1 novi tehnički komitet: </w:t>
      </w:r>
      <w:r w:rsidRPr="00E93A94">
        <w:rPr>
          <w:bCs/>
          <w:sz w:val="24"/>
          <w:szCs w:val="24"/>
        </w:rPr>
        <w:t xml:space="preserve">BAS/TC 59, </w:t>
      </w:r>
      <w:r w:rsidRPr="00E93A94">
        <w:rPr>
          <w:bCs/>
          <w:i/>
          <w:iCs/>
          <w:sz w:val="24"/>
          <w:szCs w:val="24"/>
        </w:rPr>
        <w:t>Društvena sigurnost i zaštita</w:t>
      </w:r>
      <w:r w:rsidRPr="00E93A94">
        <w:rPr>
          <w:iCs/>
          <w:sz w:val="24"/>
          <w:szCs w:val="24"/>
        </w:rPr>
        <w:t xml:space="preserve">. </w:t>
      </w:r>
      <w:r w:rsidRPr="00E93A94">
        <w:rPr>
          <w:sz w:val="24"/>
          <w:szCs w:val="24"/>
        </w:rPr>
        <w:t>U tijeku 2014. godine održano je 87 sjednica tehničkih komiteta i WG.</w:t>
      </w:r>
    </w:p>
    <w:p w:rsidR="00F9751B" w:rsidRPr="00E93A94" w:rsidRDefault="00F9751B" w:rsidP="00E93A94">
      <w:pPr>
        <w:jc w:val="both"/>
        <w:rPr>
          <w:b/>
          <w:i/>
          <w:iCs/>
          <w:sz w:val="24"/>
          <w:szCs w:val="24"/>
        </w:rPr>
      </w:pPr>
      <w:r w:rsidRPr="00E93A94">
        <w:rPr>
          <w:b/>
          <w:i/>
          <w:iCs/>
          <w:sz w:val="24"/>
          <w:szCs w:val="24"/>
        </w:rPr>
        <w:t>4. Promocija, izdavaštvo, izdavanje standarda, standardizacijskih dokumenata,</w:t>
      </w:r>
      <w:r w:rsidRPr="00E93A94">
        <w:rPr>
          <w:bCs/>
          <w:sz w:val="24"/>
          <w:szCs w:val="24"/>
        </w:rPr>
        <w:t xml:space="preserve"> </w:t>
      </w:r>
      <w:r w:rsidRPr="00E93A94">
        <w:rPr>
          <w:b/>
          <w:i/>
          <w:iCs/>
          <w:sz w:val="24"/>
          <w:szCs w:val="24"/>
        </w:rPr>
        <w:t>publikacija</w:t>
      </w:r>
    </w:p>
    <w:p w:rsidR="00F9751B" w:rsidRPr="00E93A94" w:rsidRDefault="00F9751B" w:rsidP="00E93A94">
      <w:pPr>
        <w:jc w:val="both"/>
        <w:rPr>
          <w:bCs/>
          <w:sz w:val="24"/>
          <w:szCs w:val="24"/>
        </w:rPr>
      </w:pPr>
      <w:r w:rsidRPr="00E93A94">
        <w:rPr>
          <w:iCs/>
          <w:sz w:val="24"/>
          <w:szCs w:val="24"/>
        </w:rPr>
        <w:t xml:space="preserve">Aktivnosti vezane za promociju i izdavaštvo/izdavanje standarda, standardizacijskih dokumenata, publikacija su se odvijale kontinuirano i po planu, a odnosile su se na: </w:t>
      </w:r>
      <w:r w:rsidRPr="00E93A94">
        <w:rPr>
          <w:bCs/>
          <w:sz w:val="24"/>
          <w:szCs w:val="24"/>
        </w:rPr>
        <w:t xml:space="preserve">proširenje i održavanje nove web- stranice; aktivnosti na marketingu i promociji standardizacije i BAS-a uključujući promociju putem društvenih mreža, </w:t>
      </w:r>
      <w:r w:rsidRPr="00E93A94">
        <w:rPr>
          <w:iCs/>
          <w:sz w:val="24"/>
          <w:szCs w:val="24"/>
        </w:rPr>
        <w:t xml:space="preserve">inoviranje BAS kataloga standarda, objavljivanje, vođenje i ažuriranje pregleda harmoniziranih standarda uz direktive novog pristupa i mogućnost praćenja promjena „on line“ putem web-stranice Instituta uz slobodan pristup, uređivanje standarda i standardizacijskih dokumenata, pripremanje podloga za javnu raspravu, objavljivanje standarda te tekstova i informacija za Glasnik i njegovo tiskanje, izrada 4 </w:t>
      </w:r>
      <w:r w:rsidRPr="00E93A94">
        <w:rPr>
          <w:bCs/>
          <w:sz w:val="24"/>
          <w:szCs w:val="24"/>
        </w:rPr>
        <w:t>izvješća o stanju standarda za zainteresirane organizacije, izrada i publiciranje Godišnjeg izvješća.</w:t>
      </w:r>
    </w:p>
    <w:p w:rsidR="00F9751B" w:rsidRPr="00E93A94" w:rsidRDefault="00F9751B" w:rsidP="00E93A94">
      <w:pPr>
        <w:jc w:val="both"/>
        <w:rPr>
          <w:noProof/>
          <w:sz w:val="24"/>
          <w:szCs w:val="24"/>
          <w:lang w:eastAsia="en-GB"/>
        </w:rPr>
      </w:pPr>
      <w:r w:rsidRPr="00E93A94">
        <w:rPr>
          <w:b/>
          <w:i/>
          <w:iCs/>
          <w:sz w:val="24"/>
          <w:szCs w:val="24"/>
        </w:rPr>
        <w:t>Obrazovna aktivnost, održavanje seminara</w:t>
      </w:r>
    </w:p>
    <w:p w:rsidR="00F9751B" w:rsidRPr="00E93A94" w:rsidRDefault="00F9751B" w:rsidP="00E93A94">
      <w:pPr>
        <w:jc w:val="both"/>
        <w:rPr>
          <w:noProof/>
          <w:sz w:val="24"/>
          <w:szCs w:val="24"/>
          <w:lang w:eastAsia="en-GB"/>
        </w:rPr>
      </w:pPr>
      <w:r w:rsidRPr="00E93A94">
        <w:rPr>
          <w:noProof/>
          <w:sz w:val="24"/>
          <w:szCs w:val="24"/>
          <w:lang w:eastAsia="en-GB"/>
        </w:rPr>
        <w:t>Institut je nastavio s aktivnim radom na promociji standardizacije u BiH, odnosno s radom na podizanju razine svijesti bh. građana i gospodarstvenika o ulozi i značaju standarda i standardizacije. Predstavnici Instituta su sudjelovali na raznim seminarima, radionicama, forumima i sl.</w:t>
      </w:r>
    </w:p>
    <w:p w:rsidR="00F9751B" w:rsidRPr="00E93A94" w:rsidRDefault="00F9751B" w:rsidP="00E93A94">
      <w:pPr>
        <w:jc w:val="both"/>
        <w:rPr>
          <w:noProof/>
          <w:sz w:val="24"/>
          <w:szCs w:val="24"/>
          <w:lang w:eastAsia="en-GB"/>
        </w:rPr>
      </w:pPr>
      <w:r w:rsidRPr="00E93A94">
        <w:rPr>
          <w:noProof/>
          <w:sz w:val="24"/>
          <w:szCs w:val="24"/>
          <w:lang w:eastAsia="en-GB"/>
        </w:rPr>
        <w:t>Predstavnici Instituta su održali prezentacije na sljedećim seminarima, radionicama:</w:t>
      </w:r>
    </w:p>
    <w:p w:rsidR="00E93A94" w:rsidRDefault="00F9751B" w:rsidP="00F62D7B">
      <w:pPr>
        <w:pStyle w:val="ListParagraph"/>
        <w:numPr>
          <w:ilvl w:val="0"/>
          <w:numId w:val="46"/>
        </w:numPr>
        <w:jc w:val="both"/>
        <w:rPr>
          <w:noProof/>
          <w:sz w:val="24"/>
          <w:szCs w:val="24"/>
          <w:lang w:eastAsia="en-GB"/>
        </w:rPr>
      </w:pPr>
      <w:r w:rsidRPr="00E93A94">
        <w:rPr>
          <w:sz w:val="24"/>
          <w:szCs w:val="24"/>
        </w:rPr>
        <w:t xml:space="preserve">XIII. međunarodni znanstveno-stručni simpozij „INFOTEH®-JAHORINA 2014”, </w:t>
      </w:r>
    </w:p>
    <w:p w:rsidR="00F9751B" w:rsidRPr="00E93A94" w:rsidRDefault="00F9751B" w:rsidP="00E93A94">
      <w:pPr>
        <w:jc w:val="both"/>
        <w:rPr>
          <w:noProof/>
          <w:sz w:val="24"/>
          <w:szCs w:val="24"/>
          <w:lang w:eastAsia="en-GB"/>
        </w:rPr>
      </w:pPr>
      <w:r w:rsidRPr="00E93A94">
        <w:rPr>
          <w:sz w:val="24"/>
          <w:szCs w:val="24"/>
        </w:rPr>
        <w:t>Jahorina, 19. - 21. ožujka;</w:t>
      </w:r>
    </w:p>
    <w:p w:rsidR="00F9751B" w:rsidRPr="00E93A94" w:rsidRDefault="00F9751B" w:rsidP="00F62D7B">
      <w:pPr>
        <w:pStyle w:val="ListParagraph"/>
        <w:numPr>
          <w:ilvl w:val="0"/>
          <w:numId w:val="46"/>
        </w:numPr>
        <w:jc w:val="both"/>
        <w:rPr>
          <w:noProof/>
          <w:sz w:val="24"/>
          <w:szCs w:val="24"/>
          <w:lang w:eastAsia="en-GB"/>
        </w:rPr>
      </w:pPr>
      <w:r w:rsidRPr="00E93A94">
        <w:rPr>
          <w:sz w:val="24"/>
          <w:szCs w:val="24"/>
        </w:rPr>
        <w:t>prezentacija u kompaniji HT Eronet u Mostaru, 9. srpnja;</w:t>
      </w:r>
    </w:p>
    <w:p w:rsidR="00E93A94" w:rsidRDefault="00F9751B" w:rsidP="00F62D7B">
      <w:pPr>
        <w:pStyle w:val="ListParagraph"/>
        <w:numPr>
          <w:ilvl w:val="0"/>
          <w:numId w:val="46"/>
        </w:numPr>
        <w:jc w:val="both"/>
        <w:rPr>
          <w:noProof/>
          <w:sz w:val="24"/>
          <w:szCs w:val="24"/>
          <w:lang w:eastAsia="en-GB"/>
        </w:rPr>
      </w:pPr>
      <w:r w:rsidRPr="00E93A94">
        <w:rPr>
          <w:sz w:val="24"/>
          <w:szCs w:val="24"/>
        </w:rPr>
        <w:t xml:space="preserve">Ex-tribina Brčko 2014. pod nazivom „Protueksplozivna zaštita – sastavni dio zaštite </w:t>
      </w:r>
    </w:p>
    <w:p w:rsidR="00F9751B" w:rsidRPr="00E93A94" w:rsidRDefault="00F9751B" w:rsidP="00E93A94">
      <w:pPr>
        <w:jc w:val="both"/>
        <w:rPr>
          <w:noProof/>
          <w:sz w:val="24"/>
          <w:szCs w:val="24"/>
          <w:lang w:eastAsia="en-GB"/>
        </w:rPr>
      </w:pPr>
      <w:r w:rsidRPr="00E93A94">
        <w:rPr>
          <w:sz w:val="24"/>
          <w:szCs w:val="24"/>
        </w:rPr>
        <w:t>od požara, zaštite na radu i sprječavanje katastrofa”, Brčko, 11. - 12. rujna;</w:t>
      </w:r>
    </w:p>
    <w:p w:rsidR="00F9751B" w:rsidRPr="00E93A94" w:rsidRDefault="00F9751B" w:rsidP="00F62D7B">
      <w:pPr>
        <w:pStyle w:val="ListParagraph"/>
        <w:numPr>
          <w:ilvl w:val="0"/>
          <w:numId w:val="46"/>
        </w:numPr>
        <w:jc w:val="both"/>
        <w:rPr>
          <w:noProof/>
          <w:sz w:val="24"/>
          <w:szCs w:val="24"/>
          <w:lang w:eastAsia="en-GB"/>
        </w:rPr>
      </w:pPr>
      <w:r w:rsidRPr="00E93A94">
        <w:rPr>
          <w:sz w:val="24"/>
          <w:szCs w:val="24"/>
        </w:rPr>
        <w:t>Treća balkanska konferencija o standardizaciji, Tivat, 25. - 26. rujna;</w:t>
      </w:r>
    </w:p>
    <w:p w:rsidR="00F9751B" w:rsidRPr="00E93A94" w:rsidRDefault="00F9751B" w:rsidP="00F62D7B">
      <w:pPr>
        <w:pStyle w:val="ListParagraph"/>
        <w:numPr>
          <w:ilvl w:val="0"/>
          <w:numId w:val="46"/>
        </w:numPr>
        <w:jc w:val="both"/>
        <w:rPr>
          <w:noProof/>
          <w:sz w:val="24"/>
          <w:szCs w:val="24"/>
          <w:lang w:eastAsia="en-GB"/>
        </w:rPr>
      </w:pPr>
      <w:r w:rsidRPr="00E93A94">
        <w:rPr>
          <w:sz w:val="24"/>
          <w:szCs w:val="24"/>
        </w:rPr>
        <w:t>Zenički gospodarski sajam (ZEPS 2014), Zenica, 1. listopada;</w:t>
      </w:r>
    </w:p>
    <w:p w:rsidR="00E93A94" w:rsidRDefault="00F9751B" w:rsidP="00F62D7B">
      <w:pPr>
        <w:pStyle w:val="ListParagraph"/>
        <w:numPr>
          <w:ilvl w:val="0"/>
          <w:numId w:val="46"/>
        </w:numPr>
        <w:jc w:val="both"/>
        <w:rPr>
          <w:noProof/>
          <w:sz w:val="24"/>
          <w:szCs w:val="24"/>
          <w:lang w:eastAsia="en-GB"/>
        </w:rPr>
      </w:pPr>
      <w:r w:rsidRPr="00E93A94">
        <w:rPr>
          <w:noProof/>
          <w:sz w:val="24"/>
          <w:szCs w:val="24"/>
          <w:lang w:eastAsia="en-GB"/>
        </w:rPr>
        <w:t xml:space="preserve">Druga balkanska radionica o eurokodovima </w:t>
      </w:r>
      <w:r w:rsidRPr="00E93A94">
        <w:rPr>
          <w:sz w:val="24"/>
          <w:szCs w:val="24"/>
        </w:rPr>
        <w:t xml:space="preserve">na temu „Izgradnja kapaciteta za izradu </w:t>
      </w:r>
    </w:p>
    <w:p w:rsidR="00F9751B" w:rsidRPr="00E93A94" w:rsidRDefault="00F9751B" w:rsidP="00E93A94">
      <w:pPr>
        <w:jc w:val="both"/>
        <w:rPr>
          <w:noProof/>
          <w:sz w:val="24"/>
          <w:szCs w:val="24"/>
          <w:lang w:eastAsia="en-GB"/>
        </w:rPr>
      </w:pPr>
      <w:r w:rsidRPr="00E93A94">
        <w:rPr>
          <w:sz w:val="24"/>
          <w:szCs w:val="24"/>
        </w:rPr>
        <w:t>NDP-ova i NA eurokodova u Balkanskoj regiji”, Skoplje, Makedonija, 4</w:t>
      </w:r>
      <w:r w:rsidR="00E93A94" w:rsidRPr="00E93A94">
        <w:rPr>
          <w:sz w:val="24"/>
          <w:szCs w:val="24"/>
        </w:rPr>
        <w:t>.</w:t>
      </w:r>
      <w:r w:rsidRPr="00E93A94">
        <w:rPr>
          <w:sz w:val="24"/>
          <w:szCs w:val="24"/>
        </w:rPr>
        <w:t>-5. studenoga;</w:t>
      </w:r>
    </w:p>
    <w:p w:rsidR="00E93A94" w:rsidRDefault="00F9751B" w:rsidP="00F62D7B">
      <w:pPr>
        <w:pStyle w:val="ListParagraph"/>
        <w:numPr>
          <w:ilvl w:val="0"/>
          <w:numId w:val="46"/>
        </w:numPr>
        <w:jc w:val="both"/>
        <w:rPr>
          <w:noProof/>
          <w:sz w:val="24"/>
          <w:szCs w:val="24"/>
          <w:lang w:eastAsia="en-GB"/>
        </w:rPr>
      </w:pPr>
      <w:r w:rsidRPr="00E93A94">
        <w:rPr>
          <w:sz w:val="24"/>
          <w:szCs w:val="24"/>
        </w:rPr>
        <w:t>Deveta konferencija kvalitete</w:t>
      </w:r>
      <w:r w:rsidR="00E93A94">
        <w:rPr>
          <w:sz w:val="24"/>
          <w:szCs w:val="24"/>
        </w:rPr>
        <w:t xml:space="preserve"> u BiH</w:t>
      </w:r>
      <w:r w:rsidRPr="00E93A94">
        <w:rPr>
          <w:sz w:val="24"/>
          <w:szCs w:val="24"/>
        </w:rPr>
        <w:t xml:space="preserve"> pod nazivom „Kvaliteta i društvena </w:t>
      </w:r>
    </w:p>
    <w:p w:rsidR="00F9751B" w:rsidRPr="00E93A94" w:rsidRDefault="00F9751B" w:rsidP="00E93A94">
      <w:pPr>
        <w:jc w:val="both"/>
        <w:rPr>
          <w:noProof/>
          <w:sz w:val="24"/>
          <w:szCs w:val="24"/>
          <w:lang w:eastAsia="en-GB"/>
        </w:rPr>
      </w:pPr>
      <w:r w:rsidRPr="00E93A94">
        <w:rPr>
          <w:sz w:val="24"/>
          <w:szCs w:val="24"/>
        </w:rPr>
        <w:t>odgovornost”, Vitez,13</w:t>
      </w:r>
      <w:r w:rsidR="00E93A94" w:rsidRPr="00E93A94">
        <w:rPr>
          <w:sz w:val="24"/>
          <w:szCs w:val="24"/>
        </w:rPr>
        <w:t>.</w:t>
      </w:r>
      <w:r w:rsidRPr="00E93A94">
        <w:rPr>
          <w:sz w:val="24"/>
          <w:szCs w:val="24"/>
        </w:rPr>
        <w:t>-14. studenoga;</w:t>
      </w:r>
    </w:p>
    <w:p w:rsidR="00E93A94" w:rsidRPr="00E93A94" w:rsidRDefault="00F9751B" w:rsidP="00F62D7B">
      <w:pPr>
        <w:pStyle w:val="ListParagraph"/>
        <w:numPr>
          <w:ilvl w:val="0"/>
          <w:numId w:val="46"/>
        </w:numPr>
        <w:jc w:val="both"/>
        <w:rPr>
          <w:noProof/>
          <w:sz w:val="24"/>
          <w:szCs w:val="24"/>
          <w:lang w:eastAsia="en-GB"/>
        </w:rPr>
      </w:pPr>
      <w:r w:rsidRPr="00E93A94">
        <w:rPr>
          <w:noProof/>
          <w:sz w:val="24"/>
          <w:szCs w:val="24"/>
          <w:lang w:eastAsia="en-GB"/>
        </w:rPr>
        <w:t xml:space="preserve">Druga međunarodna znanstvena konferencija COMET-a 2014. pod nazivom </w:t>
      </w:r>
    </w:p>
    <w:p w:rsidR="00F9751B" w:rsidRPr="00E93A94" w:rsidRDefault="00F9751B" w:rsidP="00E93A94">
      <w:pPr>
        <w:jc w:val="both"/>
        <w:rPr>
          <w:noProof/>
          <w:sz w:val="24"/>
          <w:szCs w:val="24"/>
          <w:lang w:eastAsia="en-GB"/>
        </w:rPr>
      </w:pPr>
      <w:r w:rsidRPr="00E93A94">
        <w:rPr>
          <w:noProof/>
          <w:sz w:val="24"/>
          <w:szCs w:val="24"/>
          <w:lang w:eastAsia="en-GB"/>
        </w:rPr>
        <w:t>„Primijenjene tehnologije u strojarskom inženjerstvu”, Jahorina, 2</w:t>
      </w:r>
      <w:r w:rsidR="00E93A94" w:rsidRPr="00E93A94">
        <w:rPr>
          <w:noProof/>
          <w:sz w:val="24"/>
          <w:szCs w:val="24"/>
          <w:lang w:eastAsia="en-GB"/>
        </w:rPr>
        <w:t>.</w:t>
      </w:r>
      <w:r w:rsidRPr="00E93A94">
        <w:rPr>
          <w:noProof/>
          <w:sz w:val="24"/>
          <w:szCs w:val="24"/>
          <w:lang w:eastAsia="en-GB"/>
        </w:rPr>
        <w:t>-5. prosinca;</w:t>
      </w:r>
    </w:p>
    <w:p w:rsidR="00F9751B" w:rsidRDefault="008A445A" w:rsidP="00F62D7B">
      <w:pPr>
        <w:pStyle w:val="ListParagraph"/>
        <w:numPr>
          <w:ilvl w:val="0"/>
          <w:numId w:val="46"/>
        </w:numPr>
        <w:jc w:val="both"/>
        <w:rPr>
          <w:noProof/>
          <w:sz w:val="24"/>
          <w:szCs w:val="24"/>
          <w:lang w:eastAsia="en-GB"/>
        </w:rPr>
      </w:pPr>
      <w:hyperlink r:id="rId17" w:history="1">
        <w:r w:rsidR="00F9751B" w:rsidRPr="00E93A94">
          <w:rPr>
            <w:noProof/>
            <w:sz w:val="24"/>
            <w:szCs w:val="24"/>
            <w:lang w:eastAsia="en-GB"/>
          </w:rPr>
          <w:t>Druga konferencija Platforme za smanj</w:t>
        </w:r>
        <w:r w:rsidR="00E93A94">
          <w:rPr>
            <w:noProof/>
            <w:sz w:val="24"/>
            <w:szCs w:val="24"/>
            <w:lang w:eastAsia="en-GB"/>
          </w:rPr>
          <w:t>enje rizika od katastrofa BiH</w:t>
        </w:r>
        <w:r w:rsidR="00F9751B" w:rsidRPr="00E93A94">
          <w:rPr>
            <w:noProof/>
            <w:sz w:val="24"/>
            <w:szCs w:val="24"/>
            <w:lang w:eastAsia="en-GB"/>
          </w:rPr>
          <w:t xml:space="preserve"> na temu „Potresi</w:t>
        </w:r>
      </w:hyperlink>
      <w:r w:rsidR="00F9751B" w:rsidRPr="00E93A94">
        <w:rPr>
          <w:noProof/>
          <w:sz w:val="24"/>
          <w:szCs w:val="24"/>
          <w:lang w:eastAsia="en-GB"/>
        </w:rPr>
        <w:t>“, Sarajevo, 17. prosinca;</w:t>
      </w:r>
    </w:p>
    <w:p w:rsidR="00F9751B" w:rsidRPr="00E93A94" w:rsidRDefault="008A445A" w:rsidP="00F62D7B">
      <w:pPr>
        <w:pStyle w:val="ListParagraph"/>
        <w:numPr>
          <w:ilvl w:val="0"/>
          <w:numId w:val="46"/>
        </w:numPr>
        <w:jc w:val="both"/>
        <w:rPr>
          <w:noProof/>
          <w:sz w:val="24"/>
          <w:szCs w:val="24"/>
          <w:lang w:eastAsia="en-GB"/>
        </w:rPr>
      </w:pPr>
      <w:hyperlink r:id="rId18" w:history="1">
        <w:r w:rsidR="00F9751B" w:rsidRPr="00E93A94">
          <w:rPr>
            <w:noProof/>
            <w:sz w:val="24"/>
            <w:szCs w:val="24"/>
            <w:lang w:eastAsia="en-GB"/>
          </w:rPr>
          <w:t>Konferencija o rezultatima projekta korištenja drvne biomase</w:t>
        </w:r>
      </w:hyperlink>
      <w:r w:rsidR="00F9751B" w:rsidRPr="00E93A94">
        <w:rPr>
          <w:noProof/>
          <w:sz w:val="24"/>
          <w:szCs w:val="24"/>
          <w:lang w:eastAsia="en-GB"/>
        </w:rPr>
        <w:t>, Sarajevo, 17. prosinca.</w:t>
      </w:r>
    </w:p>
    <w:p w:rsidR="00F9751B" w:rsidRPr="00E93A94" w:rsidRDefault="00F9751B" w:rsidP="00E93A94">
      <w:pPr>
        <w:ind w:left="720"/>
        <w:jc w:val="both"/>
        <w:rPr>
          <w:noProof/>
          <w:sz w:val="24"/>
          <w:szCs w:val="24"/>
          <w:lang w:eastAsia="en-GB"/>
        </w:rPr>
      </w:pPr>
    </w:p>
    <w:p w:rsidR="00F9751B" w:rsidRPr="00C441E0" w:rsidRDefault="00F9751B" w:rsidP="00E93A94">
      <w:pPr>
        <w:jc w:val="both"/>
        <w:rPr>
          <w:b/>
          <w:i/>
          <w:iCs/>
          <w:sz w:val="24"/>
          <w:szCs w:val="24"/>
        </w:rPr>
      </w:pPr>
      <w:r w:rsidRPr="00E93A94">
        <w:rPr>
          <w:b/>
          <w:i/>
          <w:iCs/>
          <w:sz w:val="24"/>
          <w:szCs w:val="24"/>
        </w:rPr>
        <w:t>5. Suradnja s drugim institucijama i tijelima državne uprave vrši se kontinuirano.</w:t>
      </w:r>
    </w:p>
    <w:p w:rsidR="00F9751B" w:rsidRPr="00E93A94" w:rsidRDefault="00F9751B" w:rsidP="00E93A94">
      <w:pPr>
        <w:jc w:val="both"/>
        <w:rPr>
          <w:bCs/>
          <w:sz w:val="24"/>
          <w:szCs w:val="24"/>
        </w:rPr>
      </w:pPr>
      <w:r w:rsidRPr="00E93A94">
        <w:rPr>
          <w:b/>
          <w:i/>
          <w:iCs/>
          <w:sz w:val="24"/>
          <w:szCs w:val="24"/>
        </w:rPr>
        <w:t>6. Međunarodna suradnja vrši se kontinuirano (vidjeti točku III.).</w:t>
      </w:r>
    </w:p>
    <w:p w:rsidR="00F9751B" w:rsidRDefault="00F9751B" w:rsidP="00E93A94">
      <w:pPr>
        <w:jc w:val="both"/>
        <w:rPr>
          <w:b/>
          <w:i/>
          <w:iCs/>
          <w:sz w:val="24"/>
          <w:szCs w:val="24"/>
        </w:rPr>
      </w:pPr>
      <w:r w:rsidRPr="00E93A94">
        <w:rPr>
          <w:b/>
          <w:i/>
          <w:iCs/>
          <w:sz w:val="24"/>
          <w:szCs w:val="24"/>
        </w:rPr>
        <w:t>7. Kadrovska pitanja i administrativno jačanje kapaciteta</w:t>
      </w:r>
    </w:p>
    <w:p w:rsidR="00C441E0" w:rsidRPr="00974307" w:rsidRDefault="00C441E0" w:rsidP="00E93A94">
      <w:pPr>
        <w:jc w:val="both"/>
        <w:rPr>
          <w:b/>
          <w:i/>
          <w:iCs/>
          <w:sz w:val="16"/>
          <w:szCs w:val="16"/>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87"/>
        <w:gridCol w:w="2126"/>
        <w:gridCol w:w="2207"/>
      </w:tblGrid>
      <w:tr w:rsidR="00F9751B" w:rsidRPr="00974307" w:rsidTr="00431D9A">
        <w:tc>
          <w:tcPr>
            <w:tcW w:w="5387" w:type="dxa"/>
            <w:shd w:val="clear" w:color="auto" w:fill="auto"/>
          </w:tcPr>
          <w:p w:rsidR="00F9751B" w:rsidRPr="00974307" w:rsidRDefault="00F9751B" w:rsidP="00431D9A">
            <w:pPr>
              <w:rPr>
                <w:bCs/>
              </w:rPr>
            </w:pPr>
          </w:p>
        </w:tc>
        <w:tc>
          <w:tcPr>
            <w:tcW w:w="2126" w:type="dxa"/>
            <w:shd w:val="clear" w:color="auto" w:fill="auto"/>
            <w:vAlign w:val="center"/>
          </w:tcPr>
          <w:p w:rsidR="00F9751B" w:rsidRPr="00974307" w:rsidRDefault="00F9751B" w:rsidP="00431D9A">
            <w:pPr>
              <w:jc w:val="center"/>
              <w:rPr>
                <w:b/>
                <w:bCs/>
              </w:rPr>
            </w:pPr>
            <w:r w:rsidRPr="00974307">
              <w:rPr>
                <w:b/>
                <w:bCs/>
              </w:rPr>
              <w:t>Planirano u 2013.</w:t>
            </w:r>
          </w:p>
        </w:tc>
        <w:tc>
          <w:tcPr>
            <w:tcW w:w="2207" w:type="dxa"/>
            <w:shd w:val="clear" w:color="auto" w:fill="auto"/>
            <w:vAlign w:val="center"/>
          </w:tcPr>
          <w:p w:rsidR="00F9751B" w:rsidRPr="00974307" w:rsidRDefault="00F9751B" w:rsidP="00431D9A">
            <w:pPr>
              <w:jc w:val="center"/>
              <w:rPr>
                <w:b/>
                <w:bCs/>
              </w:rPr>
            </w:pPr>
            <w:r w:rsidRPr="00974307">
              <w:rPr>
                <w:b/>
                <w:bCs/>
              </w:rPr>
              <w:t>Ostvareno u 2014.</w:t>
            </w:r>
          </w:p>
        </w:tc>
      </w:tr>
      <w:tr w:rsidR="00F9751B" w:rsidRPr="00974307" w:rsidTr="00431D9A">
        <w:tc>
          <w:tcPr>
            <w:tcW w:w="5387" w:type="dxa"/>
            <w:shd w:val="clear" w:color="auto" w:fill="auto"/>
          </w:tcPr>
          <w:p w:rsidR="00F9751B" w:rsidRPr="00974307" w:rsidRDefault="00F9751B" w:rsidP="00431D9A">
            <w:pPr>
              <w:rPr>
                <w:bCs/>
              </w:rPr>
            </w:pPr>
            <w:r w:rsidRPr="00974307">
              <w:rPr>
                <w:bCs/>
              </w:rPr>
              <w:t>Ukupan broj po sistematizaciji 52 zaposlena na 44 radna mjesta</w:t>
            </w:r>
          </w:p>
        </w:tc>
        <w:tc>
          <w:tcPr>
            <w:tcW w:w="2126" w:type="dxa"/>
            <w:shd w:val="clear" w:color="auto" w:fill="auto"/>
            <w:vAlign w:val="center"/>
          </w:tcPr>
          <w:p w:rsidR="00F9751B" w:rsidRPr="00974307" w:rsidRDefault="00F9751B" w:rsidP="00431D9A">
            <w:pPr>
              <w:jc w:val="center"/>
              <w:rPr>
                <w:bCs/>
              </w:rPr>
            </w:pPr>
            <w:r w:rsidRPr="00974307">
              <w:rPr>
                <w:bCs/>
              </w:rPr>
              <w:t>40</w:t>
            </w:r>
          </w:p>
        </w:tc>
        <w:tc>
          <w:tcPr>
            <w:tcW w:w="2207" w:type="dxa"/>
            <w:shd w:val="clear" w:color="auto" w:fill="auto"/>
            <w:vAlign w:val="center"/>
          </w:tcPr>
          <w:p w:rsidR="00F9751B" w:rsidRPr="00974307" w:rsidRDefault="00F9751B" w:rsidP="00431D9A">
            <w:pPr>
              <w:jc w:val="center"/>
              <w:rPr>
                <w:bCs/>
              </w:rPr>
            </w:pPr>
            <w:r w:rsidRPr="00974307">
              <w:rPr>
                <w:bCs/>
              </w:rPr>
              <w:t>40 (zaključno sa  31.</w:t>
            </w:r>
            <w:r>
              <w:rPr>
                <w:bCs/>
              </w:rPr>
              <w:t xml:space="preserve"> </w:t>
            </w:r>
            <w:r w:rsidRPr="00974307">
              <w:rPr>
                <w:bCs/>
              </w:rPr>
              <w:t>12.</w:t>
            </w:r>
            <w:r>
              <w:rPr>
                <w:bCs/>
              </w:rPr>
              <w:t xml:space="preserve"> </w:t>
            </w:r>
            <w:r w:rsidRPr="00974307">
              <w:rPr>
                <w:bCs/>
              </w:rPr>
              <w:t>2014.)</w:t>
            </w:r>
          </w:p>
        </w:tc>
      </w:tr>
    </w:tbl>
    <w:p w:rsidR="00AB1022" w:rsidRDefault="00AB1022" w:rsidP="00C441E0">
      <w:pPr>
        <w:jc w:val="both"/>
        <w:rPr>
          <w:bCs/>
          <w:sz w:val="24"/>
          <w:szCs w:val="24"/>
        </w:rPr>
      </w:pPr>
    </w:p>
    <w:p w:rsidR="00F9751B" w:rsidRPr="00C441E0" w:rsidRDefault="00F9751B" w:rsidP="00C441E0">
      <w:pPr>
        <w:jc w:val="both"/>
        <w:rPr>
          <w:bCs/>
          <w:sz w:val="24"/>
          <w:szCs w:val="24"/>
        </w:rPr>
      </w:pPr>
      <w:r w:rsidRPr="00C441E0">
        <w:rPr>
          <w:bCs/>
          <w:sz w:val="24"/>
          <w:szCs w:val="24"/>
        </w:rPr>
        <w:t>Administrativno jačanje kapaciteta je vršeno putem različitih obuka, suradnje zaposlenih Instituta i institucija za standardizaciju u okruženju s ciljem prenošenja znanja i razmjene iskustava, sudjelovanje na domaćim, europskim, međunarodnim konferencijama, seminarima, radionicama.</w:t>
      </w:r>
    </w:p>
    <w:p w:rsidR="00F9751B" w:rsidRPr="00C441E0" w:rsidRDefault="00F9751B" w:rsidP="00C441E0">
      <w:pPr>
        <w:jc w:val="both"/>
        <w:rPr>
          <w:b/>
          <w:i/>
          <w:iCs/>
          <w:sz w:val="24"/>
          <w:szCs w:val="24"/>
        </w:rPr>
      </w:pPr>
      <w:r w:rsidRPr="00C441E0">
        <w:rPr>
          <w:b/>
          <w:i/>
          <w:iCs/>
          <w:sz w:val="24"/>
          <w:szCs w:val="24"/>
        </w:rPr>
        <w:t>8. Informacijski sustav, razvoj i održavanje</w:t>
      </w:r>
    </w:p>
    <w:p w:rsidR="00F9751B" w:rsidRPr="00AB1022" w:rsidRDefault="00F9751B" w:rsidP="00C441E0">
      <w:pPr>
        <w:jc w:val="both"/>
        <w:rPr>
          <w:iCs/>
          <w:sz w:val="24"/>
          <w:szCs w:val="24"/>
        </w:rPr>
      </w:pPr>
      <w:r w:rsidRPr="00C441E0">
        <w:rPr>
          <w:iCs/>
          <w:sz w:val="24"/>
          <w:szCs w:val="24"/>
        </w:rPr>
        <w:t>U tijeku 2014. godine vršeno je održavanje, stalno poboljšavanje i razvoj postojećih softvera i kontinuirano obnavljanje i održavanje opreme radi postizanja boljih uvjeta rada.</w:t>
      </w:r>
    </w:p>
    <w:p w:rsidR="00F9751B" w:rsidRPr="00C441E0" w:rsidRDefault="00F9751B" w:rsidP="00C441E0">
      <w:pPr>
        <w:jc w:val="both"/>
        <w:rPr>
          <w:iCs/>
          <w:sz w:val="24"/>
          <w:szCs w:val="24"/>
        </w:rPr>
      </w:pPr>
      <w:r w:rsidRPr="00C441E0">
        <w:rPr>
          <w:b/>
          <w:i/>
          <w:iCs/>
          <w:sz w:val="24"/>
          <w:szCs w:val="24"/>
        </w:rPr>
        <w:t>9. Sustav upravljanja kvalitetom u skladu sa standardom BAS EN ISO 9001:2009</w:t>
      </w:r>
    </w:p>
    <w:p w:rsidR="00F9751B" w:rsidRPr="00C441E0" w:rsidRDefault="00F9751B" w:rsidP="00C441E0">
      <w:pPr>
        <w:jc w:val="both"/>
        <w:rPr>
          <w:iCs/>
          <w:sz w:val="24"/>
          <w:szCs w:val="24"/>
        </w:rPr>
      </w:pPr>
      <w:r w:rsidRPr="00C441E0">
        <w:rPr>
          <w:iCs/>
          <w:sz w:val="24"/>
          <w:szCs w:val="24"/>
        </w:rPr>
        <w:t>U tijeku 2014. godine vršeno je održavanje i stalno poboljšanje uspostavljenog sustava upravljanja kvalitetom prema standardu BAS EN ISO 9001:2009. U veljači je vršena prva nadzorna provjera u skladu s uvedenim sustavom upravljanja kvalitetom.</w:t>
      </w:r>
    </w:p>
    <w:p w:rsidR="00F9751B" w:rsidRPr="00C441E0" w:rsidRDefault="00F9751B" w:rsidP="00C441E0">
      <w:pPr>
        <w:jc w:val="both"/>
        <w:rPr>
          <w:iCs/>
          <w:sz w:val="24"/>
          <w:szCs w:val="24"/>
        </w:rPr>
      </w:pPr>
      <w:r w:rsidRPr="00C441E0">
        <w:rPr>
          <w:b/>
          <w:i/>
          <w:iCs/>
          <w:sz w:val="24"/>
          <w:szCs w:val="24"/>
        </w:rPr>
        <w:t>10. Prihodi Instituta od vlastite djelatnosti</w:t>
      </w:r>
    </w:p>
    <w:p w:rsidR="00F9751B" w:rsidRDefault="00F9751B" w:rsidP="00C441E0">
      <w:pPr>
        <w:jc w:val="both"/>
        <w:rPr>
          <w:bCs/>
          <w:sz w:val="24"/>
          <w:szCs w:val="24"/>
        </w:rPr>
      </w:pPr>
      <w:r w:rsidRPr="00C441E0">
        <w:rPr>
          <w:iCs/>
          <w:sz w:val="24"/>
          <w:szCs w:val="24"/>
        </w:rPr>
        <w:t>Ostvareni prihodi Instituta su od: prodaje</w:t>
      </w:r>
      <w:r w:rsidRPr="00C441E0">
        <w:rPr>
          <w:bCs/>
          <w:sz w:val="24"/>
          <w:szCs w:val="24"/>
        </w:rPr>
        <w:t xml:space="preserve"> standarda, standardizacijskih dokumenata, posredovanje u prodaji međunarodnih, europskih i nacionalnih standarda drugih zemalja, </w:t>
      </w:r>
      <w:smartTag w:uri="urn:schemas-microsoft-com:office:smarttags" w:element="stockticker">
        <w:r w:rsidRPr="00C441E0">
          <w:rPr>
            <w:bCs/>
            <w:sz w:val="24"/>
            <w:szCs w:val="24"/>
          </w:rPr>
          <w:t>BAS</w:t>
        </w:r>
      </w:smartTag>
      <w:r w:rsidRPr="00C441E0">
        <w:rPr>
          <w:bCs/>
          <w:sz w:val="24"/>
          <w:szCs w:val="24"/>
        </w:rPr>
        <w:t xml:space="preserve"> standarda, Kataloga, Glasnika Instituta i ICS klasifikatora, informacijskih usluga i dijelom od izdavanja certifikata u Ex oblasti.</w:t>
      </w:r>
    </w:p>
    <w:p w:rsidR="00AB1022" w:rsidRPr="00C441E0" w:rsidRDefault="00AB1022" w:rsidP="00C441E0">
      <w:pPr>
        <w:jc w:val="both"/>
        <w:rPr>
          <w:b/>
          <w:i/>
          <w:iCs/>
          <w:sz w:val="24"/>
          <w:szCs w:val="24"/>
        </w:rPr>
      </w:pPr>
    </w:p>
    <w:tbl>
      <w:tblPr>
        <w:tblpPr w:leftFromText="180" w:rightFromText="180" w:vertAnchor="text" w:tblpX="108" w:tblpY="1"/>
        <w:tblOverlap w:val="neve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4253"/>
        <w:gridCol w:w="1842"/>
        <w:gridCol w:w="2736"/>
      </w:tblGrid>
      <w:tr w:rsidR="00F9751B" w:rsidRPr="00974307" w:rsidTr="00431D9A">
        <w:tc>
          <w:tcPr>
            <w:tcW w:w="817" w:type="dxa"/>
            <w:shd w:val="clear" w:color="auto" w:fill="auto"/>
            <w:vAlign w:val="center"/>
          </w:tcPr>
          <w:p w:rsidR="00F9751B" w:rsidRPr="00974307" w:rsidRDefault="00F9751B" w:rsidP="00431D9A">
            <w:pPr>
              <w:jc w:val="center"/>
              <w:rPr>
                <w:b/>
                <w:iCs/>
              </w:rPr>
            </w:pPr>
            <w:r w:rsidRPr="00974307">
              <w:rPr>
                <w:b/>
                <w:iCs/>
              </w:rPr>
              <w:t>R.br.</w:t>
            </w:r>
          </w:p>
        </w:tc>
        <w:tc>
          <w:tcPr>
            <w:tcW w:w="4253" w:type="dxa"/>
            <w:shd w:val="clear" w:color="auto" w:fill="auto"/>
            <w:vAlign w:val="center"/>
          </w:tcPr>
          <w:p w:rsidR="00F9751B" w:rsidRPr="00974307" w:rsidRDefault="00F9751B" w:rsidP="00431D9A">
            <w:pPr>
              <w:jc w:val="center"/>
              <w:rPr>
                <w:b/>
                <w:iCs/>
              </w:rPr>
            </w:pPr>
            <w:r w:rsidRPr="00974307">
              <w:rPr>
                <w:b/>
                <w:iCs/>
              </w:rPr>
              <w:t>Aktivnost</w:t>
            </w:r>
          </w:p>
        </w:tc>
        <w:tc>
          <w:tcPr>
            <w:tcW w:w="1842" w:type="dxa"/>
            <w:shd w:val="clear" w:color="auto" w:fill="auto"/>
            <w:vAlign w:val="center"/>
          </w:tcPr>
          <w:p w:rsidR="00F9751B" w:rsidRPr="00974307" w:rsidRDefault="00F9751B" w:rsidP="00431D9A">
            <w:pPr>
              <w:jc w:val="center"/>
              <w:rPr>
                <w:b/>
                <w:iCs/>
              </w:rPr>
            </w:pPr>
            <w:r w:rsidRPr="00974307">
              <w:rPr>
                <w:b/>
                <w:iCs/>
              </w:rPr>
              <w:t>Planirano KM u  2013.</w:t>
            </w:r>
          </w:p>
        </w:tc>
        <w:tc>
          <w:tcPr>
            <w:tcW w:w="2736" w:type="dxa"/>
            <w:shd w:val="clear" w:color="auto" w:fill="auto"/>
            <w:vAlign w:val="center"/>
          </w:tcPr>
          <w:p w:rsidR="00F9751B" w:rsidRPr="00974307" w:rsidRDefault="00F9751B" w:rsidP="00431D9A">
            <w:pPr>
              <w:jc w:val="center"/>
              <w:rPr>
                <w:b/>
                <w:iCs/>
              </w:rPr>
            </w:pPr>
            <w:r w:rsidRPr="00974307">
              <w:rPr>
                <w:b/>
                <w:iCs/>
              </w:rPr>
              <w:t>Ostvareno KM u 2014.</w:t>
            </w:r>
          </w:p>
          <w:p w:rsidR="00F9751B" w:rsidRPr="00974307" w:rsidRDefault="00F9751B" w:rsidP="00431D9A">
            <w:pPr>
              <w:jc w:val="center"/>
              <w:rPr>
                <w:iCs/>
              </w:rPr>
            </w:pPr>
            <w:r>
              <w:rPr>
                <w:iCs/>
              </w:rPr>
              <w:t>(Stanje s</w:t>
            </w:r>
            <w:r w:rsidRPr="00974307">
              <w:rPr>
                <w:iCs/>
              </w:rPr>
              <w:t xml:space="preserve"> 30.</w:t>
            </w:r>
            <w:r>
              <w:rPr>
                <w:iCs/>
              </w:rPr>
              <w:t xml:space="preserve"> </w:t>
            </w:r>
            <w:r w:rsidRPr="00974307">
              <w:rPr>
                <w:iCs/>
              </w:rPr>
              <w:t>11.</w:t>
            </w:r>
            <w:r>
              <w:rPr>
                <w:iCs/>
              </w:rPr>
              <w:t xml:space="preserve"> </w:t>
            </w:r>
            <w:r w:rsidRPr="00974307">
              <w:rPr>
                <w:iCs/>
              </w:rPr>
              <w:t>2014.)</w:t>
            </w:r>
          </w:p>
        </w:tc>
      </w:tr>
      <w:tr w:rsidR="00F9751B" w:rsidRPr="00974307" w:rsidTr="00431D9A">
        <w:tc>
          <w:tcPr>
            <w:tcW w:w="817" w:type="dxa"/>
            <w:shd w:val="clear" w:color="auto" w:fill="auto"/>
          </w:tcPr>
          <w:p w:rsidR="00F9751B" w:rsidRPr="00974307" w:rsidRDefault="00F9751B" w:rsidP="00431D9A">
            <w:pPr>
              <w:jc w:val="center"/>
              <w:rPr>
                <w:iCs/>
              </w:rPr>
            </w:pPr>
            <w:r w:rsidRPr="00974307">
              <w:rPr>
                <w:iCs/>
              </w:rPr>
              <w:t>1.</w:t>
            </w:r>
          </w:p>
        </w:tc>
        <w:tc>
          <w:tcPr>
            <w:tcW w:w="4253" w:type="dxa"/>
            <w:shd w:val="clear" w:color="auto" w:fill="auto"/>
          </w:tcPr>
          <w:p w:rsidR="00F9751B" w:rsidRPr="00974307" w:rsidRDefault="00F9751B" w:rsidP="00431D9A">
            <w:pPr>
              <w:rPr>
                <w:iCs/>
              </w:rPr>
            </w:pPr>
            <w:r>
              <w:rPr>
                <w:iCs/>
              </w:rPr>
              <w:t>Prihodi Instituta od vlastite</w:t>
            </w:r>
            <w:r w:rsidRPr="00974307">
              <w:rPr>
                <w:iCs/>
              </w:rPr>
              <w:t xml:space="preserve"> djelatnosti</w:t>
            </w:r>
          </w:p>
        </w:tc>
        <w:tc>
          <w:tcPr>
            <w:tcW w:w="1842" w:type="dxa"/>
            <w:shd w:val="clear" w:color="auto" w:fill="auto"/>
          </w:tcPr>
          <w:p w:rsidR="00F9751B" w:rsidRPr="00974307" w:rsidRDefault="00F9751B" w:rsidP="00431D9A">
            <w:pPr>
              <w:jc w:val="right"/>
              <w:rPr>
                <w:iCs/>
              </w:rPr>
            </w:pPr>
            <w:r w:rsidRPr="00974307">
              <w:rPr>
                <w:iCs/>
              </w:rPr>
              <w:t>196.500,00 KM</w:t>
            </w:r>
          </w:p>
        </w:tc>
        <w:tc>
          <w:tcPr>
            <w:tcW w:w="2736" w:type="dxa"/>
            <w:shd w:val="clear" w:color="auto" w:fill="auto"/>
          </w:tcPr>
          <w:p w:rsidR="00F9751B" w:rsidRPr="00974307" w:rsidRDefault="00F9751B" w:rsidP="00431D9A">
            <w:pPr>
              <w:jc w:val="center"/>
              <w:rPr>
                <w:iCs/>
              </w:rPr>
            </w:pPr>
            <w:r w:rsidRPr="00974307">
              <w:rPr>
                <w:iCs/>
              </w:rPr>
              <w:t>197.445,52 KM</w:t>
            </w:r>
          </w:p>
        </w:tc>
      </w:tr>
    </w:tbl>
    <w:p w:rsidR="00F9751B" w:rsidRPr="00974307" w:rsidRDefault="00F9751B" w:rsidP="00F9751B"/>
    <w:p w:rsidR="00F9751B" w:rsidRPr="00AB1022" w:rsidRDefault="00F9751B" w:rsidP="00AB1022">
      <w:pPr>
        <w:jc w:val="both"/>
        <w:rPr>
          <w:bCs/>
          <w:sz w:val="22"/>
          <w:szCs w:val="22"/>
        </w:rPr>
      </w:pPr>
      <w:r w:rsidRPr="00AB1022">
        <w:rPr>
          <w:bCs/>
          <w:sz w:val="22"/>
          <w:szCs w:val="22"/>
        </w:rPr>
        <w:t>PRORAČUNSKA</w:t>
      </w:r>
      <w:r w:rsidR="00AB1022">
        <w:rPr>
          <w:bCs/>
          <w:sz w:val="22"/>
          <w:szCs w:val="22"/>
        </w:rPr>
        <w:t xml:space="preserve"> </w:t>
      </w:r>
      <w:r w:rsidRPr="00AB1022">
        <w:rPr>
          <w:bCs/>
          <w:sz w:val="22"/>
          <w:szCs w:val="22"/>
        </w:rPr>
        <w:t xml:space="preserve"> SREDSTVA</w:t>
      </w:r>
    </w:p>
    <w:p w:rsidR="00AB1022" w:rsidRPr="00AB1022" w:rsidRDefault="00AB1022" w:rsidP="00AB1022">
      <w:pPr>
        <w:jc w:val="both"/>
        <w:rPr>
          <w:bCs/>
          <w:sz w:val="24"/>
          <w:szCs w:val="24"/>
        </w:rPr>
      </w:pPr>
    </w:p>
    <w:p w:rsidR="00F9751B" w:rsidRDefault="00F9751B" w:rsidP="00AB1022">
      <w:pPr>
        <w:jc w:val="both"/>
        <w:rPr>
          <w:sz w:val="24"/>
          <w:szCs w:val="24"/>
        </w:rPr>
      </w:pPr>
      <w:r w:rsidRPr="00AB1022">
        <w:rPr>
          <w:sz w:val="24"/>
          <w:szCs w:val="24"/>
        </w:rPr>
        <w:t xml:space="preserve">Za provođenje Programa rada Instituta u 2014. godini odobrena su sredstva u iznosu </w:t>
      </w:r>
      <w:r w:rsidRPr="00AB1022">
        <w:rPr>
          <w:sz w:val="24"/>
          <w:szCs w:val="24"/>
          <w:lang w:eastAsia="hr-HR"/>
        </w:rPr>
        <w:t>1.375.000,00 KM</w:t>
      </w:r>
      <w:r w:rsidRPr="00AB1022">
        <w:rPr>
          <w:sz w:val="24"/>
          <w:szCs w:val="24"/>
        </w:rPr>
        <w:t xml:space="preserve"> za tekuće izdatke. Zakonom o izmjenama i dopuni Zakona o Proračunu institucija BiH i međunarodnih obveza BiH za 2014. godinu odobreni proračun iznosi 1.361.000,00 KM. Zaključno s 30. 11. 2014. godine ostvarenje je 1.134.196,96  KM, odnosno 83,34%. </w:t>
      </w:r>
    </w:p>
    <w:p w:rsidR="00AB1022" w:rsidRPr="00AB1022" w:rsidRDefault="00AB1022" w:rsidP="00AB1022">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64"/>
        <w:gridCol w:w="2900"/>
        <w:gridCol w:w="3024"/>
      </w:tblGrid>
      <w:tr w:rsidR="00F9751B" w:rsidRPr="00974307" w:rsidTr="00431D9A">
        <w:tc>
          <w:tcPr>
            <w:tcW w:w="3510" w:type="dxa"/>
            <w:shd w:val="clear" w:color="auto" w:fill="auto"/>
            <w:vAlign w:val="center"/>
          </w:tcPr>
          <w:p w:rsidR="00F9751B" w:rsidRPr="00974307" w:rsidRDefault="00F9751B" w:rsidP="00431D9A">
            <w:pPr>
              <w:jc w:val="center"/>
              <w:rPr>
                <w:b/>
              </w:rPr>
            </w:pPr>
            <w:r>
              <w:rPr>
                <w:b/>
              </w:rPr>
              <w:t>Proračun</w:t>
            </w:r>
            <w:r w:rsidRPr="00974307">
              <w:rPr>
                <w:b/>
              </w:rPr>
              <w:t xml:space="preserve"> 2014. godine</w:t>
            </w:r>
          </w:p>
        </w:tc>
        <w:tc>
          <w:tcPr>
            <w:tcW w:w="3003" w:type="dxa"/>
            <w:shd w:val="clear" w:color="auto" w:fill="auto"/>
            <w:vAlign w:val="center"/>
          </w:tcPr>
          <w:p w:rsidR="00F9751B" w:rsidRPr="00974307" w:rsidRDefault="00F9751B" w:rsidP="00431D9A">
            <w:pPr>
              <w:jc w:val="center"/>
              <w:rPr>
                <w:b/>
              </w:rPr>
            </w:pPr>
            <w:r w:rsidRPr="00974307">
              <w:rPr>
                <w:b/>
              </w:rPr>
              <w:t>Odobreno (KM)</w:t>
            </w:r>
          </w:p>
        </w:tc>
        <w:tc>
          <w:tcPr>
            <w:tcW w:w="3135" w:type="dxa"/>
            <w:shd w:val="clear" w:color="auto" w:fill="auto"/>
            <w:vAlign w:val="center"/>
          </w:tcPr>
          <w:p w:rsidR="00F9751B" w:rsidRPr="00974307" w:rsidRDefault="00F9751B" w:rsidP="00431D9A">
            <w:pPr>
              <w:jc w:val="center"/>
              <w:rPr>
                <w:b/>
              </w:rPr>
            </w:pPr>
            <w:r w:rsidRPr="00974307">
              <w:rPr>
                <w:b/>
              </w:rPr>
              <w:t>Ostvareno (KM)</w:t>
            </w:r>
          </w:p>
          <w:p w:rsidR="00F9751B" w:rsidRPr="00974307" w:rsidRDefault="00F9751B" w:rsidP="00431D9A">
            <w:pPr>
              <w:jc w:val="center"/>
            </w:pPr>
            <w:r w:rsidRPr="00974307">
              <w:t>(Stanje s 30.</w:t>
            </w:r>
            <w:r>
              <w:t xml:space="preserve"> </w:t>
            </w:r>
            <w:r w:rsidRPr="00974307">
              <w:t>11.</w:t>
            </w:r>
            <w:r>
              <w:t xml:space="preserve"> </w:t>
            </w:r>
            <w:r w:rsidRPr="00974307">
              <w:t>2014.)</w:t>
            </w:r>
          </w:p>
        </w:tc>
      </w:tr>
      <w:tr w:rsidR="00F9751B" w:rsidRPr="00974307" w:rsidTr="00431D9A">
        <w:tc>
          <w:tcPr>
            <w:tcW w:w="3510" w:type="dxa"/>
            <w:shd w:val="clear" w:color="auto" w:fill="auto"/>
          </w:tcPr>
          <w:p w:rsidR="00F9751B" w:rsidRPr="00974307" w:rsidRDefault="00F9751B" w:rsidP="00431D9A">
            <w:r w:rsidRPr="00974307">
              <w:t>Tekući izdaci</w:t>
            </w:r>
          </w:p>
        </w:tc>
        <w:tc>
          <w:tcPr>
            <w:tcW w:w="3003" w:type="dxa"/>
            <w:shd w:val="clear" w:color="auto" w:fill="auto"/>
          </w:tcPr>
          <w:p w:rsidR="00F9751B" w:rsidRPr="00974307" w:rsidRDefault="00F9751B" w:rsidP="00431D9A">
            <w:pPr>
              <w:jc w:val="center"/>
            </w:pPr>
            <w:r w:rsidRPr="00974307">
              <w:rPr>
                <w:lang w:eastAsia="hr-HR"/>
              </w:rPr>
              <w:t>1.361.000,00 KM</w:t>
            </w:r>
          </w:p>
        </w:tc>
        <w:tc>
          <w:tcPr>
            <w:tcW w:w="3135" w:type="dxa"/>
            <w:shd w:val="clear" w:color="auto" w:fill="auto"/>
          </w:tcPr>
          <w:p w:rsidR="00F9751B" w:rsidRPr="00974307" w:rsidRDefault="00F9751B" w:rsidP="00431D9A">
            <w:pPr>
              <w:jc w:val="center"/>
            </w:pPr>
            <w:r w:rsidRPr="00974307">
              <w:t>1.134.196,96  KM</w:t>
            </w:r>
          </w:p>
        </w:tc>
      </w:tr>
    </w:tbl>
    <w:p w:rsidR="00AB1022" w:rsidRDefault="00AB1022" w:rsidP="00F9751B">
      <w:pPr>
        <w:jc w:val="both"/>
        <w:rPr>
          <w:bCs/>
          <w:sz w:val="24"/>
          <w:szCs w:val="24"/>
        </w:rPr>
      </w:pPr>
    </w:p>
    <w:p w:rsidR="00F9751B" w:rsidRPr="00AB1022" w:rsidRDefault="00F9751B" w:rsidP="00F9751B">
      <w:pPr>
        <w:jc w:val="both"/>
        <w:rPr>
          <w:bCs/>
          <w:sz w:val="24"/>
          <w:szCs w:val="24"/>
        </w:rPr>
      </w:pPr>
      <w:r w:rsidRPr="00AB1022">
        <w:rPr>
          <w:bCs/>
          <w:sz w:val="24"/>
          <w:szCs w:val="24"/>
        </w:rPr>
        <w:t>Konačno godišnje izvješće o izvršenju proračuna Instituta se priprema u skladu sa Zakonom o financiranju institucija BiH i Pravilnikom o financijskom izvještavanju institucija BiH.</w:t>
      </w:r>
    </w:p>
    <w:p w:rsidR="00D523B7" w:rsidRDefault="00D523B7">
      <w:pPr>
        <w:rPr>
          <w:sz w:val="24"/>
          <w:szCs w:val="24"/>
        </w:rPr>
      </w:pPr>
    </w:p>
    <w:p w:rsidR="00264A8E" w:rsidRPr="00A64894" w:rsidRDefault="00264A8E" w:rsidP="002C6AC4">
      <w:pPr>
        <w:pStyle w:val="Davorka2"/>
      </w:pPr>
      <w:bookmarkStart w:id="121" w:name="_Toc412718726"/>
      <w:r w:rsidRPr="00A64894">
        <w:t xml:space="preserve">INSTITUT </w:t>
      </w:r>
      <w:r w:rsidR="00A64894">
        <w:t xml:space="preserve"> </w:t>
      </w:r>
      <w:r w:rsidRPr="00A64894">
        <w:t xml:space="preserve">ZA </w:t>
      </w:r>
      <w:r w:rsidR="00A64894">
        <w:t xml:space="preserve"> </w:t>
      </w:r>
      <w:r w:rsidRPr="00A64894">
        <w:t>AKREDITIRANJE</w:t>
      </w:r>
      <w:r w:rsidR="00A64894">
        <w:t xml:space="preserve">  BIH</w:t>
      </w:r>
      <w:bookmarkEnd w:id="121"/>
    </w:p>
    <w:p w:rsidR="00264A8E" w:rsidRPr="00A64894" w:rsidRDefault="00264A8E" w:rsidP="00B17D21">
      <w:pPr>
        <w:jc w:val="both"/>
        <w:rPr>
          <w:sz w:val="24"/>
          <w:szCs w:val="24"/>
        </w:rPr>
      </w:pPr>
    </w:p>
    <w:p w:rsidR="00264A8E" w:rsidRPr="00B17D21" w:rsidRDefault="00264A8E" w:rsidP="00B17D21">
      <w:pPr>
        <w:jc w:val="both"/>
        <w:rPr>
          <w:sz w:val="22"/>
          <w:szCs w:val="22"/>
        </w:rPr>
      </w:pPr>
      <w:r w:rsidRPr="00B17D21">
        <w:rPr>
          <w:sz w:val="22"/>
          <w:szCs w:val="22"/>
        </w:rPr>
        <w:t>NAJVAŽNIJE</w:t>
      </w:r>
      <w:r w:rsidR="00B17D21">
        <w:rPr>
          <w:sz w:val="22"/>
          <w:szCs w:val="22"/>
        </w:rPr>
        <w:t xml:space="preserve"> </w:t>
      </w:r>
      <w:r w:rsidRPr="00B17D21">
        <w:rPr>
          <w:sz w:val="22"/>
          <w:szCs w:val="22"/>
        </w:rPr>
        <w:t xml:space="preserve"> AKTIVNOSTI</w:t>
      </w:r>
      <w:r w:rsidR="00B17D21">
        <w:rPr>
          <w:sz w:val="22"/>
          <w:szCs w:val="22"/>
        </w:rPr>
        <w:t xml:space="preserve"> </w:t>
      </w:r>
      <w:r w:rsidRPr="00B17D21">
        <w:rPr>
          <w:sz w:val="22"/>
          <w:szCs w:val="22"/>
        </w:rPr>
        <w:t xml:space="preserve"> I </w:t>
      </w:r>
      <w:r w:rsidR="00B17D21">
        <w:rPr>
          <w:sz w:val="22"/>
          <w:szCs w:val="22"/>
        </w:rPr>
        <w:t xml:space="preserve"> </w:t>
      </w:r>
      <w:r w:rsidRPr="00B17D21">
        <w:rPr>
          <w:sz w:val="22"/>
          <w:szCs w:val="22"/>
        </w:rPr>
        <w:t>STANJE</w:t>
      </w:r>
      <w:r w:rsidR="00B17D21">
        <w:rPr>
          <w:sz w:val="22"/>
          <w:szCs w:val="22"/>
        </w:rPr>
        <w:t xml:space="preserve"> </w:t>
      </w:r>
      <w:r w:rsidRPr="00B17D21">
        <w:rPr>
          <w:sz w:val="22"/>
          <w:szCs w:val="22"/>
        </w:rPr>
        <w:t xml:space="preserve"> U </w:t>
      </w:r>
      <w:r w:rsidR="00B17D21">
        <w:rPr>
          <w:sz w:val="22"/>
          <w:szCs w:val="22"/>
        </w:rPr>
        <w:t xml:space="preserve"> </w:t>
      </w:r>
      <w:r w:rsidRPr="00B17D21">
        <w:rPr>
          <w:sz w:val="22"/>
          <w:szCs w:val="22"/>
        </w:rPr>
        <w:t>OBLASTI</w:t>
      </w:r>
    </w:p>
    <w:p w:rsidR="00264A8E" w:rsidRPr="00B17D21" w:rsidRDefault="00264A8E" w:rsidP="00B17D21">
      <w:pPr>
        <w:jc w:val="both"/>
        <w:rPr>
          <w:sz w:val="24"/>
          <w:szCs w:val="24"/>
        </w:rPr>
      </w:pPr>
    </w:p>
    <w:p w:rsidR="00264A8E" w:rsidRPr="00A64894" w:rsidRDefault="00264A8E" w:rsidP="00B17D21">
      <w:pPr>
        <w:jc w:val="both"/>
        <w:rPr>
          <w:sz w:val="24"/>
          <w:szCs w:val="24"/>
          <w:lang w:val="hr-HR"/>
        </w:rPr>
      </w:pPr>
      <w:r w:rsidRPr="00A64894">
        <w:rPr>
          <w:sz w:val="24"/>
          <w:szCs w:val="24"/>
          <w:lang w:val="hr-HR"/>
        </w:rPr>
        <w:t>Rad Instituta za akreditiranje BiH (BATA) definiran je Zakonom o akreditiranju BiH i Zakonom o osnivanju Instituta, kao i ostalim zakonskim aktima BiH. Svi ovi akti, kao i sam rad BATA-e, usklađuju se sa standardima i dokumentima Europske organizacije za su</w:t>
      </w:r>
      <w:r w:rsidR="000D5F67">
        <w:rPr>
          <w:sz w:val="24"/>
          <w:szCs w:val="24"/>
          <w:lang w:val="hr-HR"/>
        </w:rPr>
        <w:t>radnju u području akreditiranja-</w:t>
      </w:r>
      <w:r w:rsidRPr="00A64894">
        <w:rPr>
          <w:sz w:val="24"/>
          <w:szCs w:val="24"/>
          <w:lang w:val="hr-HR"/>
        </w:rPr>
        <w:t>EA (European Cooperation for Accreditation), kao i Uredbom 765/2008 Europske komisije i Europskog parlamenta kojom je definiran položaj EA u okviru EU gdje je EA ovom uredbom postala tijelo EK (Europske komisije). Rad BATA-e se, operativno, odvija i prati na osnovi godišnjeg Plana rada Instituta. S druge strane, planovi rada se zasnivaju na „Strategiji za razvoj Instituta za akreditiranje BiH za razdoblje 2014. – 2017.”</w:t>
      </w:r>
    </w:p>
    <w:p w:rsidR="00264A8E" w:rsidRPr="00A64894" w:rsidRDefault="00264A8E" w:rsidP="00B17D21">
      <w:pPr>
        <w:jc w:val="both"/>
        <w:rPr>
          <w:sz w:val="24"/>
          <w:szCs w:val="24"/>
          <w:lang w:val="hr-HR"/>
        </w:rPr>
      </w:pPr>
      <w:r w:rsidRPr="00A64894">
        <w:rPr>
          <w:sz w:val="24"/>
          <w:szCs w:val="24"/>
          <w:lang w:val="hr-HR"/>
        </w:rPr>
        <w:t>Strateški cilj BATA-e od njenog osnivanja je potpisivanje multilateralnog sporazuma, odnosno bilateralnog sporazuma s EA. Potpisivanjem ovog sporazuma izvješća o ispitivanju, certifikati o kalibriranju i izvješća o inspekciji koja izdaju  tijela za ocjenjivanje usuglašenosti akreditirana od strane BATA-e prihvaćena su u cijelom svijetu</w:t>
      </w:r>
      <w:r w:rsidR="00B17D21">
        <w:rPr>
          <w:sz w:val="24"/>
          <w:szCs w:val="24"/>
          <w:lang w:val="hr-HR"/>
        </w:rPr>
        <w:t>, a samim tim</w:t>
      </w:r>
      <w:r w:rsidRPr="00A64894">
        <w:rPr>
          <w:sz w:val="24"/>
          <w:szCs w:val="24"/>
          <w:lang w:val="hr-HR"/>
        </w:rPr>
        <w:t xml:space="preserve"> je znatno olakšan plasman roba i usluga iz BiH na europsko i svjetsko tržište.</w:t>
      </w:r>
    </w:p>
    <w:p w:rsidR="00264A8E" w:rsidRPr="00A64894" w:rsidRDefault="00264A8E" w:rsidP="00B17D21">
      <w:pPr>
        <w:jc w:val="both"/>
        <w:rPr>
          <w:sz w:val="24"/>
          <w:szCs w:val="24"/>
          <w:lang w:val="hr-HR"/>
        </w:rPr>
      </w:pPr>
      <w:r w:rsidRPr="00A64894">
        <w:rPr>
          <w:sz w:val="24"/>
          <w:szCs w:val="24"/>
          <w:lang w:val="hr-HR"/>
        </w:rPr>
        <w:t>Nakon ocjenjivanja BATA-e koje je proveo EA tim za ocjenjivanje, BATA je potpisala bilateralni sporazum s EA 21. studenoga 2012.</w:t>
      </w:r>
    </w:p>
    <w:p w:rsidR="00264A8E" w:rsidRPr="00A64894" w:rsidRDefault="00264A8E" w:rsidP="00B17D21">
      <w:pPr>
        <w:jc w:val="both"/>
        <w:rPr>
          <w:sz w:val="24"/>
          <w:szCs w:val="24"/>
          <w:lang w:val="hr-HR"/>
        </w:rPr>
      </w:pPr>
      <w:r w:rsidRPr="00A64894">
        <w:rPr>
          <w:sz w:val="24"/>
          <w:szCs w:val="24"/>
          <w:lang w:val="hr-HR"/>
        </w:rPr>
        <w:t>Prema pravilima EA, BATA mora kontinuirano ispunjavati zahtjeve definirane u međunarodnim i EA dokumentima. U tu svrhu, prema dokumentu EA 2/02, timovi EA provode ponovna ocjenjivanja akreditacijskih tijela. Ponovno ocjenjivanje BATA-e od strane eksperata EA realizirano je u razdoblju od 11.</w:t>
      </w:r>
      <w:r w:rsidR="00B17D21">
        <w:rPr>
          <w:sz w:val="24"/>
          <w:szCs w:val="24"/>
          <w:lang w:val="hr-HR"/>
        </w:rPr>
        <w:t>7. do 20.7.</w:t>
      </w:r>
      <w:r w:rsidRPr="00A64894">
        <w:rPr>
          <w:sz w:val="24"/>
          <w:szCs w:val="24"/>
          <w:lang w:val="hr-HR"/>
        </w:rPr>
        <w:t xml:space="preserve">2013. godine. Tim eksperata je dao pozitivno mišljenje o ocjeni BATA-e, a EA je u travnju 2014. godine donijela odluku o potvrđivanju sporazuma i planirala ponovno ocjenjivanje BATA-e u 2017. </w:t>
      </w:r>
    </w:p>
    <w:p w:rsidR="00264A8E" w:rsidRPr="00A64894" w:rsidRDefault="00264A8E" w:rsidP="00B17D21">
      <w:pPr>
        <w:jc w:val="both"/>
        <w:rPr>
          <w:sz w:val="24"/>
          <w:szCs w:val="24"/>
          <w:lang w:val="hr-HR"/>
        </w:rPr>
      </w:pPr>
    </w:p>
    <w:p w:rsidR="00264A8E" w:rsidRPr="00A4314B" w:rsidRDefault="00264A8E" w:rsidP="00B17D21">
      <w:pPr>
        <w:jc w:val="both"/>
        <w:rPr>
          <w:sz w:val="22"/>
          <w:szCs w:val="22"/>
          <w:lang w:val="hr-HR"/>
        </w:rPr>
      </w:pPr>
      <w:r w:rsidRPr="00A4314B">
        <w:rPr>
          <w:sz w:val="22"/>
          <w:szCs w:val="22"/>
          <w:lang w:val="hr-HR"/>
        </w:rPr>
        <w:t>ZAKONODAVNE</w:t>
      </w:r>
      <w:r w:rsidR="00A4314B">
        <w:rPr>
          <w:sz w:val="22"/>
          <w:szCs w:val="22"/>
          <w:lang w:val="hr-HR"/>
        </w:rPr>
        <w:t xml:space="preserve"> </w:t>
      </w:r>
      <w:r w:rsidRPr="00A4314B">
        <w:rPr>
          <w:sz w:val="22"/>
          <w:szCs w:val="22"/>
          <w:lang w:val="hr-HR"/>
        </w:rPr>
        <w:t xml:space="preserve"> AKTIVNOSTI</w:t>
      </w:r>
    </w:p>
    <w:p w:rsidR="00264A8E" w:rsidRPr="00A4314B" w:rsidRDefault="00264A8E" w:rsidP="00B17D21">
      <w:pPr>
        <w:jc w:val="both"/>
        <w:rPr>
          <w:sz w:val="24"/>
          <w:szCs w:val="24"/>
          <w:lang w:val="hr-HR"/>
        </w:rPr>
      </w:pPr>
    </w:p>
    <w:p w:rsidR="00264A8E" w:rsidRPr="00A4314B" w:rsidRDefault="00264A8E" w:rsidP="00B17D21">
      <w:pPr>
        <w:jc w:val="both"/>
        <w:rPr>
          <w:sz w:val="24"/>
          <w:szCs w:val="24"/>
          <w:lang w:val="hr-HR"/>
        </w:rPr>
      </w:pPr>
      <w:r w:rsidRPr="00A64894">
        <w:rPr>
          <w:sz w:val="24"/>
          <w:szCs w:val="24"/>
          <w:lang w:val="hr-HR"/>
        </w:rPr>
        <w:t xml:space="preserve">Zakonodavni okvir je BATA uspostavila u prethodnim godinama u skladu s propisima i standardima EA. Institut vrši analizu usklađenosti Zakona o akreditiranju BiH i Zakona o osnivanju Instituta za akreditiranje s novom Uredbom br. 765/2008 Europske komisije (uvjeti za akreditaciju i nadgledanje tržišta u vezi sa stavljanjem proizvoda u promet) i drugim novim dokumentima iz područja ocjenjivanja usklađenosti. </w:t>
      </w:r>
    </w:p>
    <w:p w:rsidR="00264A8E" w:rsidRPr="00A64894" w:rsidRDefault="00264A8E" w:rsidP="00B17D21">
      <w:pPr>
        <w:jc w:val="both"/>
        <w:rPr>
          <w:sz w:val="24"/>
          <w:szCs w:val="24"/>
          <w:lang w:val="hr-HR"/>
        </w:rPr>
      </w:pPr>
      <w:r w:rsidRPr="00A64894">
        <w:rPr>
          <w:sz w:val="24"/>
          <w:szCs w:val="24"/>
          <w:lang w:val="hr-HR"/>
        </w:rPr>
        <w:t>BATA je redovno sudjelovala u pripremi propisa čiji su nositelji bile druge institucije BiH, a odnosile su se na akreditiranje i infrastrukturu kvalitete.</w:t>
      </w:r>
    </w:p>
    <w:p w:rsidR="00264A8E" w:rsidRPr="00A64894" w:rsidRDefault="00264A8E" w:rsidP="00B17D21">
      <w:pPr>
        <w:jc w:val="both"/>
        <w:rPr>
          <w:sz w:val="24"/>
          <w:szCs w:val="24"/>
          <w:lang w:val="hr-HR"/>
        </w:rPr>
      </w:pPr>
    </w:p>
    <w:p w:rsidR="00264A8E" w:rsidRPr="00A4314B" w:rsidRDefault="00264A8E" w:rsidP="00B17D21">
      <w:pPr>
        <w:jc w:val="both"/>
        <w:rPr>
          <w:sz w:val="22"/>
          <w:szCs w:val="22"/>
          <w:lang w:val="hr-HR"/>
        </w:rPr>
      </w:pPr>
      <w:r w:rsidRPr="00A4314B">
        <w:rPr>
          <w:sz w:val="22"/>
          <w:szCs w:val="22"/>
          <w:lang w:val="hr-HR"/>
        </w:rPr>
        <w:t xml:space="preserve">ZAKLJUČIVANJE </w:t>
      </w:r>
      <w:r w:rsidR="00A4314B">
        <w:rPr>
          <w:sz w:val="22"/>
          <w:szCs w:val="22"/>
          <w:lang w:val="hr-HR"/>
        </w:rPr>
        <w:t xml:space="preserve"> </w:t>
      </w:r>
      <w:r w:rsidRPr="00A4314B">
        <w:rPr>
          <w:sz w:val="22"/>
          <w:szCs w:val="22"/>
          <w:lang w:val="hr-HR"/>
        </w:rPr>
        <w:t xml:space="preserve">MEĐUNARODNIH </w:t>
      </w:r>
      <w:r w:rsidR="00A4314B">
        <w:rPr>
          <w:sz w:val="22"/>
          <w:szCs w:val="22"/>
          <w:lang w:val="hr-HR"/>
        </w:rPr>
        <w:t xml:space="preserve"> </w:t>
      </w:r>
      <w:r w:rsidRPr="00A4314B">
        <w:rPr>
          <w:sz w:val="22"/>
          <w:szCs w:val="22"/>
          <w:lang w:val="hr-HR"/>
        </w:rPr>
        <w:t>UGOVORA</w:t>
      </w:r>
    </w:p>
    <w:p w:rsidR="00264A8E" w:rsidRPr="00A4314B" w:rsidRDefault="00264A8E" w:rsidP="00B17D21">
      <w:pPr>
        <w:jc w:val="both"/>
        <w:rPr>
          <w:sz w:val="24"/>
          <w:szCs w:val="24"/>
          <w:lang w:val="hr-HR"/>
        </w:rPr>
      </w:pPr>
    </w:p>
    <w:p w:rsidR="00264A8E" w:rsidRPr="00A64894" w:rsidRDefault="00264A8E" w:rsidP="00B17D21">
      <w:pPr>
        <w:jc w:val="both"/>
        <w:rPr>
          <w:sz w:val="24"/>
          <w:szCs w:val="24"/>
          <w:lang w:val="hr-HR"/>
        </w:rPr>
      </w:pPr>
      <w:r w:rsidRPr="00A64894">
        <w:rPr>
          <w:sz w:val="24"/>
          <w:szCs w:val="24"/>
          <w:lang w:val="hr-HR"/>
        </w:rPr>
        <w:t>Još 2005. g. BATA je potpisala Ugovor o suradnji s EA i postala pridruženi član EA. Puno članstvo u EA BATA može ostvariti kada BiH dobije status zemlje kandidata za članstvo u EU.</w:t>
      </w:r>
    </w:p>
    <w:p w:rsidR="00264A8E" w:rsidRPr="00A64894" w:rsidRDefault="00264A8E" w:rsidP="00B17D21">
      <w:pPr>
        <w:jc w:val="both"/>
        <w:rPr>
          <w:sz w:val="24"/>
          <w:szCs w:val="24"/>
          <w:lang w:val="hr-HR"/>
        </w:rPr>
      </w:pPr>
      <w:r w:rsidRPr="00A64894">
        <w:rPr>
          <w:sz w:val="24"/>
          <w:szCs w:val="24"/>
          <w:lang w:val="hr-HR"/>
        </w:rPr>
        <w:t xml:space="preserve">BATA je 2009. g. potpisala Ugovor o pridruženom članstvu s Međunarodnom organizacijom za akreditiranje laboratorija (ILAC). Na osnovi ovih ugovora BATA je tijekom 2013. g. participirala u radu ovih tijela, u Europi i svijetu, krovnih institucija u području akreditacije (skupštine, tehnički komiteti, radne skupine i sl.). </w:t>
      </w:r>
    </w:p>
    <w:p w:rsidR="00264A8E" w:rsidRPr="00A64894" w:rsidRDefault="000D5F67" w:rsidP="00B17D21">
      <w:pPr>
        <w:jc w:val="both"/>
        <w:rPr>
          <w:sz w:val="24"/>
          <w:szCs w:val="24"/>
          <w:lang w:val="hr-HR"/>
        </w:rPr>
      </w:pPr>
      <w:r>
        <w:rPr>
          <w:sz w:val="24"/>
          <w:szCs w:val="24"/>
          <w:lang w:val="hr-HR"/>
        </w:rPr>
        <w:t xml:space="preserve">Također, </w:t>
      </w:r>
      <w:r w:rsidR="00264A8E" w:rsidRPr="00A64894">
        <w:rPr>
          <w:sz w:val="24"/>
          <w:szCs w:val="24"/>
          <w:lang w:val="hr-HR"/>
        </w:rPr>
        <w:t>prethodnih godina BATA je potpisala sporazume o suradnji s više akreditacijskih tijela iz Europe (Norveška, Turska, Srbija, Hrvatska, Crna Gora, Mađarska i Makedonija). Na osnovi ovih sporazuma se tijekom godine organiziraju zajednički seminari za obuku osoblja i ocjenjivača, vrši harmonizacija postupaka akreditacije, eksterni auditi, razmjena ocjenjivača i eksperata i druge obostrano korisne aktivnosti.</w:t>
      </w:r>
    </w:p>
    <w:p w:rsidR="00264A8E" w:rsidRPr="00A64894" w:rsidRDefault="00264A8E" w:rsidP="00B17D21">
      <w:pPr>
        <w:jc w:val="both"/>
        <w:rPr>
          <w:sz w:val="24"/>
          <w:szCs w:val="24"/>
          <w:lang w:val="hr-HR"/>
        </w:rPr>
      </w:pPr>
    </w:p>
    <w:p w:rsidR="00264A8E" w:rsidRPr="00A4314B" w:rsidRDefault="00264A8E" w:rsidP="00B17D21">
      <w:pPr>
        <w:jc w:val="both"/>
        <w:rPr>
          <w:sz w:val="22"/>
          <w:szCs w:val="22"/>
          <w:lang w:val="hr-HR"/>
        </w:rPr>
      </w:pPr>
      <w:r w:rsidRPr="00A4314B">
        <w:rPr>
          <w:sz w:val="22"/>
          <w:szCs w:val="22"/>
          <w:lang w:val="hr-HR"/>
        </w:rPr>
        <w:t xml:space="preserve">EUROPSKE </w:t>
      </w:r>
      <w:r w:rsidR="00A4314B">
        <w:rPr>
          <w:sz w:val="22"/>
          <w:szCs w:val="22"/>
          <w:lang w:val="hr-HR"/>
        </w:rPr>
        <w:t xml:space="preserve"> </w:t>
      </w:r>
      <w:r w:rsidRPr="00A4314B">
        <w:rPr>
          <w:sz w:val="22"/>
          <w:szCs w:val="22"/>
          <w:lang w:val="hr-HR"/>
        </w:rPr>
        <w:t>INTEGRACIJE</w:t>
      </w:r>
    </w:p>
    <w:p w:rsidR="00264A8E" w:rsidRPr="00A4314B" w:rsidRDefault="00264A8E" w:rsidP="00B17D21">
      <w:pPr>
        <w:jc w:val="both"/>
        <w:rPr>
          <w:sz w:val="24"/>
          <w:szCs w:val="24"/>
          <w:lang w:val="hr-HR"/>
        </w:rPr>
      </w:pPr>
    </w:p>
    <w:p w:rsidR="00264A8E" w:rsidRPr="00A64894" w:rsidRDefault="00264A8E" w:rsidP="00B17D21">
      <w:pPr>
        <w:jc w:val="both"/>
        <w:rPr>
          <w:sz w:val="24"/>
          <w:szCs w:val="24"/>
          <w:lang w:val="hr-HR"/>
        </w:rPr>
      </w:pPr>
      <w:r w:rsidRPr="00A64894">
        <w:rPr>
          <w:sz w:val="24"/>
          <w:szCs w:val="24"/>
          <w:lang w:val="hr-HR"/>
        </w:rPr>
        <w:t xml:space="preserve">U suradnji s Direkcijom za europske integracije (DEI) i drugim institucijama Vijeća ministara BiH BATA je pravovremeno ispunjavala sve svoje obveze prema Sporazumu o stabilizaciji i pridruživanju. </w:t>
      </w:r>
    </w:p>
    <w:p w:rsidR="00264A8E" w:rsidRPr="00A64894" w:rsidRDefault="00264A8E" w:rsidP="00B17D21">
      <w:pPr>
        <w:jc w:val="both"/>
        <w:rPr>
          <w:sz w:val="24"/>
          <w:szCs w:val="24"/>
          <w:lang w:val="hr-HR"/>
        </w:rPr>
      </w:pPr>
      <w:r w:rsidRPr="00A64894">
        <w:rPr>
          <w:sz w:val="24"/>
          <w:szCs w:val="24"/>
          <w:lang w:val="hr-HR"/>
        </w:rPr>
        <w:t xml:space="preserve">Već smo napomenuli da imamo status pridruženog člana EA, a da bismo postali punopravni član ove ključne europske organizacije u području akreditiranja, uvjet je da BiH postane  kandidat za člana EU. Bez obzira na navedeno, EA nam je omogućila da potpišemo MLA/BLA o priznavanju dokumenata koje izdaju akreditirana tijela. </w:t>
      </w:r>
    </w:p>
    <w:p w:rsidR="00264A8E" w:rsidRPr="00A64894" w:rsidRDefault="00264A8E" w:rsidP="00B17D21">
      <w:pPr>
        <w:jc w:val="both"/>
        <w:rPr>
          <w:sz w:val="24"/>
          <w:szCs w:val="24"/>
          <w:lang w:val="hr-HR"/>
        </w:rPr>
      </w:pPr>
    </w:p>
    <w:p w:rsidR="00264A8E" w:rsidRPr="00A4314B" w:rsidRDefault="00264A8E" w:rsidP="00B17D21">
      <w:pPr>
        <w:jc w:val="both"/>
        <w:rPr>
          <w:sz w:val="22"/>
          <w:szCs w:val="22"/>
          <w:lang w:val="hr-HR"/>
        </w:rPr>
      </w:pPr>
      <w:r w:rsidRPr="00A4314B">
        <w:rPr>
          <w:sz w:val="22"/>
          <w:szCs w:val="22"/>
          <w:lang w:val="hr-HR"/>
        </w:rPr>
        <w:t xml:space="preserve">PLANIRANI </w:t>
      </w:r>
      <w:r w:rsidR="00A4314B">
        <w:rPr>
          <w:sz w:val="22"/>
          <w:szCs w:val="22"/>
          <w:lang w:val="hr-HR"/>
        </w:rPr>
        <w:t xml:space="preserve"> </w:t>
      </w:r>
      <w:r w:rsidRPr="00A4314B">
        <w:rPr>
          <w:sz w:val="22"/>
          <w:szCs w:val="22"/>
          <w:lang w:val="hr-HR"/>
        </w:rPr>
        <w:t xml:space="preserve">I </w:t>
      </w:r>
      <w:r w:rsidR="00A4314B">
        <w:rPr>
          <w:sz w:val="22"/>
          <w:szCs w:val="22"/>
          <w:lang w:val="hr-HR"/>
        </w:rPr>
        <w:t xml:space="preserve"> </w:t>
      </w:r>
      <w:r w:rsidRPr="00A4314B">
        <w:rPr>
          <w:sz w:val="22"/>
          <w:szCs w:val="22"/>
          <w:lang w:val="hr-HR"/>
        </w:rPr>
        <w:t>REALIZIRANI</w:t>
      </w:r>
      <w:r w:rsidR="00A4314B">
        <w:rPr>
          <w:sz w:val="22"/>
          <w:szCs w:val="22"/>
          <w:lang w:val="hr-HR"/>
        </w:rPr>
        <w:t xml:space="preserve"> </w:t>
      </w:r>
      <w:r w:rsidRPr="00A4314B">
        <w:rPr>
          <w:sz w:val="22"/>
          <w:szCs w:val="22"/>
          <w:lang w:val="hr-HR"/>
        </w:rPr>
        <w:t xml:space="preserve"> PROGRAMSKI </w:t>
      </w:r>
      <w:r w:rsidR="00A4314B">
        <w:rPr>
          <w:sz w:val="22"/>
          <w:szCs w:val="22"/>
          <w:lang w:val="hr-HR"/>
        </w:rPr>
        <w:t xml:space="preserve"> </w:t>
      </w:r>
      <w:r w:rsidRPr="00A4314B">
        <w:rPr>
          <w:sz w:val="22"/>
          <w:szCs w:val="22"/>
          <w:lang w:val="hr-HR"/>
        </w:rPr>
        <w:t>ZADACI</w:t>
      </w:r>
    </w:p>
    <w:p w:rsidR="00264A8E" w:rsidRPr="00A4314B" w:rsidRDefault="00264A8E" w:rsidP="00B17D21">
      <w:pPr>
        <w:jc w:val="both"/>
        <w:rPr>
          <w:sz w:val="24"/>
          <w:szCs w:val="24"/>
          <w:lang w:val="hr-HR"/>
        </w:rPr>
      </w:pPr>
    </w:p>
    <w:p w:rsidR="00A4314B" w:rsidRDefault="00264A8E" w:rsidP="00F62D7B">
      <w:pPr>
        <w:pStyle w:val="ListParagraph"/>
        <w:numPr>
          <w:ilvl w:val="0"/>
          <w:numId w:val="47"/>
        </w:numPr>
        <w:jc w:val="both"/>
        <w:rPr>
          <w:sz w:val="24"/>
          <w:szCs w:val="24"/>
          <w:lang w:val="hr-HR"/>
        </w:rPr>
      </w:pPr>
      <w:r w:rsidRPr="00A4314B">
        <w:rPr>
          <w:sz w:val="24"/>
          <w:szCs w:val="24"/>
          <w:lang w:val="hr-HR"/>
        </w:rPr>
        <w:t xml:space="preserve">Stručni kolegij BATA-e je održao 7 redovnih sjednica na kojima su pripremani </w:t>
      </w:r>
    </w:p>
    <w:p w:rsidR="00264A8E" w:rsidRPr="00A4314B" w:rsidRDefault="00264A8E" w:rsidP="00A4314B">
      <w:pPr>
        <w:jc w:val="both"/>
        <w:rPr>
          <w:sz w:val="24"/>
          <w:szCs w:val="24"/>
          <w:lang w:val="hr-HR"/>
        </w:rPr>
      </w:pPr>
      <w:r w:rsidRPr="00A4314B">
        <w:rPr>
          <w:sz w:val="24"/>
          <w:szCs w:val="24"/>
          <w:lang w:val="hr-HR"/>
        </w:rPr>
        <w:t>operativni mjesečni i tjedni planovi aktivnosti i praćena njihova realizacija. Također, u skladu sa zahtjevima BAS ISO/IEC 17011 standarda, koji reguliraju rad akreditacijskih tijela, provedena je interna provjera u Institutu.</w:t>
      </w:r>
    </w:p>
    <w:p w:rsidR="00A4314B" w:rsidRDefault="00264A8E" w:rsidP="00F62D7B">
      <w:pPr>
        <w:pStyle w:val="ListParagraph"/>
        <w:numPr>
          <w:ilvl w:val="0"/>
          <w:numId w:val="47"/>
        </w:numPr>
        <w:jc w:val="both"/>
        <w:rPr>
          <w:sz w:val="24"/>
          <w:szCs w:val="24"/>
          <w:lang w:val="hr-HR"/>
        </w:rPr>
      </w:pPr>
      <w:r w:rsidRPr="00A4314B">
        <w:rPr>
          <w:sz w:val="24"/>
          <w:szCs w:val="24"/>
          <w:lang w:val="hr-HR"/>
        </w:rPr>
        <w:t xml:space="preserve">Savjetodavno vijeće za akreditiranje (SVA) nije održalo nijednu sjednicu u 2013. i </w:t>
      </w:r>
    </w:p>
    <w:p w:rsidR="00264A8E" w:rsidRPr="00A4314B" w:rsidRDefault="00264A8E" w:rsidP="00A4314B">
      <w:pPr>
        <w:jc w:val="both"/>
        <w:rPr>
          <w:sz w:val="24"/>
          <w:szCs w:val="24"/>
          <w:lang w:val="hr-HR"/>
        </w:rPr>
      </w:pPr>
      <w:r w:rsidRPr="00A4314B">
        <w:rPr>
          <w:sz w:val="24"/>
          <w:szCs w:val="24"/>
          <w:lang w:val="hr-HR"/>
        </w:rPr>
        <w:t>2014.</w:t>
      </w:r>
      <w:r w:rsidR="00A4314B" w:rsidRPr="00A4314B">
        <w:rPr>
          <w:sz w:val="24"/>
          <w:szCs w:val="24"/>
          <w:lang w:val="hr-HR"/>
        </w:rPr>
        <w:t xml:space="preserve"> godini. Naime, mandat članova </w:t>
      </w:r>
      <w:r w:rsidRPr="00A4314B">
        <w:rPr>
          <w:sz w:val="24"/>
          <w:szCs w:val="24"/>
          <w:lang w:val="hr-HR"/>
        </w:rPr>
        <w:t>SVA traje četiri godine i moguć je ponovni izbor na još jedno razdoblje od četiri godine. Osam članova SVA je imenovano po drugi put, a devet članova je zamijenjeno novim članovima obzirom da je istim istekao drugi mandat koji je produžen na 76. sjednici Vijeća ministara BiH održanoj 12. veljače</w:t>
      </w:r>
      <w:r w:rsidR="00A4314B">
        <w:rPr>
          <w:sz w:val="24"/>
          <w:szCs w:val="24"/>
          <w:lang w:val="hr-HR"/>
        </w:rPr>
        <w:t xml:space="preserve"> 2009. godine („Sl.</w:t>
      </w:r>
      <w:r w:rsidRPr="00A4314B">
        <w:rPr>
          <w:sz w:val="24"/>
          <w:szCs w:val="24"/>
          <w:lang w:val="hr-HR"/>
        </w:rPr>
        <w:t xml:space="preserve"> glasnik BiH”, broj 24/2009).</w:t>
      </w:r>
    </w:p>
    <w:p w:rsidR="00264A8E" w:rsidRPr="00A64894" w:rsidRDefault="00264A8E" w:rsidP="00B17D21">
      <w:pPr>
        <w:jc w:val="both"/>
        <w:rPr>
          <w:sz w:val="24"/>
          <w:szCs w:val="24"/>
          <w:lang w:val="hr-HR"/>
        </w:rPr>
      </w:pPr>
      <w:r w:rsidRPr="00A64894">
        <w:rPr>
          <w:sz w:val="24"/>
          <w:szCs w:val="24"/>
          <w:lang w:val="hr-HR"/>
        </w:rPr>
        <w:t>Prijedlog odluke o imenovanju članova Savjetodavnog vijeća za akreditiranje s ugrađenim mišljenjima Ureda za zakonodavstvo, Ministarstva financija i trezora i Ministarstva pravde BiH dostavljeno je na p</w:t>
      </w:r>
      <w:r w:rsidR="003B0410">
        <w:rPr>
          <w:sz w:val="24"/>
          <w:szCs w:val="24"/>
          <w:lang w:val="hr-HR"/>
        </w:rPr>
        <w:t>rotokol Generalnog tajništva 1.8.</w:t>
      </w:r>
      <w:r w:rsidRPr="00A64894">
        <w:rPr>
          <w:sz w:val="24"/>
          <w:szCs w:val="24"/>
          <w:lang w:val="hr-HR"/>
        </w:rPr>
        <w:t xml:space="preserve">2013. godine. Još uvijek ovaj predmet nije uvršten na dnevni red sjednice Vijeća ministara BiH (?!). </w:t>
      </w:r>
    </w:p>
    <w:p w:rsidR="00264A8E" w:rsidRPr="00A64894" w:rsidRDefault="00264A8E" w:rsidP="00B17D21">
      <w:pPr>
        <w:jc w:val="both"/>
        <w:rPr>
          <w:sz w:val="24"/>
          <w:szCs w:val="24"/>
          <w:lang w:val="hr-HR"/>
        </w:rPr>
      </w:pPr>
      <w:r w:rsidRPr="00A64894">
        <w:rPr>
          <w:sz w:val="24"/>
          <w:szCs w:val="24"/>
          <w:lang w:val="hr-HR"/>
        </w:rPr>
        <w:t>Obzirom na navedeno, doći će do kašnjenja u održavanju sjednica Savjetodavnog vijeća za akreditiranje i u 2015. godini, ukoliko se procedura oko usvajanja prijedloga odluke o imenovanju članova Savjetodavnog vijeća za akreditiranje ne riješi u što kraćem roku.</w:t>
      </w:r>
    </w:p>
    <w:p w:rsidR="00264A8E" w:rsidRPr="00A64894" w:rsidRDefault="00264A8E" w:rsidP="00B17D21">
      <w:pPr>
        <w:jc w:val="both"/>
        <w:rPr>
          <w:sz w:val="24"/>
          <w:szCs w:val="24"/>
          <w:lang w:val="hr-HR"/>
        </w:rPr>
      </w:pPr>
      <w:r w:rsidRPr="00A64894">
        <w:rPr>
          <w:sz w:val="24"/>
          <w:szCs w:val="24"/>
          <w:lang w:val="hr-HR"/>
        </w:rPr>
        <w:t>Također</w:t>
      </w:r>
      <w:r w:rsidR="00A4314B">
        <w:rPr>
          <w:sz w:val="24"/>
          <w:szCs w:val="24"/>
          <w:lang w:val="hr-HR"/>
        </w:rPr>
        <w:t>, članovi SVA</w:t>
      </w:r>
      <w:r w:rsidRPr="00A64894">
        <w:rPr>
          <w:sz w:val="24"/>
          <w:szCs w:val="24"/>
          <w:lang w:val="hr-HR"/>
        </w:rPr>
        <w:t xml:space="preserve"> su i članovi Komiteta za žalbe, pa ukoliko se ovaj predmet ne riješi uskoro, isti neće moći rješavati pitanja žalbi. Napominjemo, da je prema standardu BAS ISO/IEC 17011 neophodno da su u rad BATA-e uključene zainteresirane strane. BATA je to ostvarila preko Savjetodavnog vijeća i kod ocjene BATA-e od EA, tim EA nije imao primjedbi po ovom zahtjevu. </w:t>
      </w:r>
    </w:p>
    <w:p w:rsidR="001C6297" w:rsidRDefault="00264A8E" w:rsidP="00F62D7B">
      <w:pPr>
        <w:pStyle w:val="ListParagraph"/>
        <w:numPr>
          <w:ilvl w:val="0"/>
          <w:numId w:val="47"/>
        </w:numPr>
        <w:jc w:val="both"/>
        <w:rPr>
          <w:sz w:val="24"/>
          <w:szCs w:val="24"/>
          <w:lang w:val="hr-HR"/>
        </w:rPr>
      </w:pPr>
      <w:r w:rsidRPr="001C6297">
        <w:rPr>
          <w:sz w:val="24"/>
          <w:szCs w:val="24"/>
          <w:lang w:val="hr-HR"/>
        </w:rPr>
        <w:t xml:space="preserve">Komitet za akreditiranje je u propisanim rokovima održavao sve potrebne sjednice na </w:t>
      </w:r>
    </w:p>
    <w:p w:rsidR="00264A8E" w:rsidRPr="001C6297" w:rsidRDefault="00264A8E" w:rsidP="001C6297">
      <w:pPr>
        <w:jc w:val="both"/>
        <w:rPr>
          <w:sz w:val="24"/>
          <w:szCs w:val="24"/>
          <w:lang w:val="hr-HR"/>
        </w:rPr>
      </w:pPr>
      <w:r w:rsidRPr="001C6297">
        <w:rPr>
          <w:sz w:val="24"/>
          <w:szCs w:val="24"/>
          <w:lang w:val="hr-HR"/>
        </w:rPr>
        <w:t>kojima su razmatrane i donošene odluke o statusu akreditiranih tijela za ocjenu usklađenosti. Naime, za svako odlučivanje o statusu akreditacije održana je jedna sjednica.</w:t>
      </w:r>
    </w:p>
    <w:p w:rsidR="001C6297" w:rsidRDefault="00264A8E" w:rsidP="00F62D7B">
      <w:pPr>
        <w:pStyle w:val="ListParagraph"/>
        <w:numPr>
          <w:ilvl w:val="0"/>
          <w:numId w:val="47"/>
        </w:numPr>
        <w:jc w:val="both"/>
        <w:rPr>
          <w:sz w:val="24"/>
          <w:szCs w:val="24"/>
          <w:lang w:val="hr-HR"/>
        </w:rPr>
      </w:pPr>
      <w:r w:rsidRPr="001C6297">
        <w:rPr>
          <w:sz w:val="24"/>
          <w:szCs w:val="24"/>
          <w:lang w:val="hr-HR"/>
        </w:rPr>
        <w:t xml:space="preserve">Komitet za žalbe u 2014. g. je održavao jednu sjednice. Žalba je riješena u skladu s </w:t>
      </w:r>
    </w:p>
    <w:p w:rsidR="00264A8E" w:rsidRPr="001C6297" w:rsidRDefault="00264A8E" w:rsidP="001C6297">
      <w:pPr>
        <w:jc w:val="both"/>
        <w:rPr>
          <w:sz w:val="24"/>
          <w:szCs w:val="24"/>
          <w:lang w:val="hr-HR"/>
        </w:rPr>
      </w:pPr>
      <w:r w:rsidRPr="001C6297">
        <w:rPr>
          <w:sz w:val="24"/>
          <w:szCs w:val="24"/>
          <w:lang w:val="hr-HR"/>
        </w:rPr>
        <w:t xml:space="preserve">BATA-inom procedurom. </w:t>
      </w:r>
    </w:p>
    <w:p w:rsidR="001C6297" w:rsidRDefault="00264A8E" w:rsidP="00F62D7B">
      <w:pPr>
        <w:pStyle w:val="ListParagraph"/>
        <w:numPr>
          <w:ilvl w:val="0"/>
          <w:numId w:val="47"/>
        </w:numPr>
        <w:jc w:val="both"/>
        <w:rPr>
          <w:sz w:val="24"/>
          <w:szCs w:val="24"/>
          <w:lang w:val="hr-HR"/>
        </w:rPr>
      </w:pPr>
      <w:r w:rsidRPr="001C6297">
        <w:rPr>
          <w:sz w:val="24"/>
          <w:szCs w:val="24"/>
          <w:lang w:val="hr-HR"/>
        </w:rPr>
        <w:t xml:space="preserve">Tijekom 2014. g. održane su dvije sjednice tehničkih komiteta (TK za inspekciju i TK </w:t>
      </w:r>
    </w:p>
    <w:p w:rsidR="00264A8E" w:rsidRPr="001C6297" w:rsidRDefault="00264A8E" w:rsidP="001C6297">
      <w:pPr>
        <w:jc w:val="both"/>
        <w:rPr>
          <w:sz w:val="24"/>
          <w:szCs w:val="24"/>
          <w:lang w:val="hr-HR"/>
        </w:rPr>
      </w:pPr>
      <w:r w:rsidRPr="001C6297">
        <w:rPr>
          <w:sz w:val="24"/>
          <w:szCs w:val="24"/>
          <w:lang w:val="hr-HR"/>
        </w:rPr>
        <w:t xml:space="preserve">za laboratorije). </w:t>
      </w:r>
    </w:p>
    <w:p w:rsidR="001C6297" w:rsidRDefault="00264A8E" w:rsidP="00F62D7B">
      <w:pPr>
        <w:pStyle w:val="ListParagraph"/>
        <w:numPr>
          <w:ilvl w:val="0"/>
          <w:numId w:val="47"/>
        </w:numPr>
        <w:jc w:val="both"/>
        <w:rPr>
          <w:sz w:val="24"/>
          <w:szCs w:val="24"/>
          <w:lang w:val="hr-HR"/>
        </w:rPr>
      </w:pPr>
      <w:r w:rsidRPr="001C6297">
        <w:rPr>
          <w:sz w:val="24"/>
          <w:szCs w:val="24"/>
          <w:lang w:val="hr-HR"/>
        </w:rPr>
        <w:t xml:space="preserve">Politike i procedure neophodne za provođenje postupka akreditiranja se kontinuirano </w:t>
      </w:r>
    </w:p>
    <w:p w:rsidR="00264A8E" w:rsidRPr="001C6297" w:rsidRDefault="00264A8E" w:rsidP="001C6297">
      <w:pPr>
        <w:jc w:val="both"/>
        <w:rPr>
          <w:sz w:val="24"/>
          <w:szCs w:val="24"/>
          <w:lang w:val="hr-HR"/>
        </w:rPr>
      </w:pPr>
      <w:r w:rsidRPr="001C6297">
        <w:rPr>
          <w:sz w:val="24"/>
          <w:szCs w:val="24"/>
          <w:lang w:val="hr-HR"/>
        </w:rPr>
        <w:t>ažuriraju i donose nove u skladu s odgovarajućim izmjenama pravila i standarda EA.</w:t>
      </w:r>
    </w:p>
    <w:p w:rsidR="001C6297" w:rsidRDefault="00264A8E" w:rsidP="00F62D7B">
      <w:pPr>
        <w:pStyle w:val="ListParagraph"/>
        <w:numPr>
          <w:ilvl w:val="0"/>
          <w:numId w:val="47"/>
        </w:numPr>
        <w:jc w:val="both"/>
        <w:rPr>
          <w:sz w:val="24"/>
          <w:szCs w:val="24"/>
          <w:lang w:val="hr-HR"/>
        </w:rPr>
      </w:pPr>
      <w:r w:rsidRPr="001C6297">
        <w:rPr>
          <w:sz w:val="24"/>
          <w:szCs w:val="24"/>
          <w:lang w:val="hr-HR"/>
        </w:rPr>
        <w:t xml:space="preserve">Ostali dio dokumenata (interni pravilnici i upute) neophodnih za funkcioniranje </w:t>
      </w:r>
    </w:p>
    <w:p w:rsidR="00264A8E" w:rsidRPr="001C6297" w:rsidRDefault="00264A8E" w:rsidP="001C6297">
      <w:pPr>
        <w:jc w:val="both"/>
        <w:rPr>
          <w:sz w:val="24"/>
          <w:szCs w:val="24"/>
          <w:lang w:val="hr-HR"/>
        </w:rPr>
      </w:pPr>
      <w:r w:rsidRPr="001C6297">
        <w:rPr>
          <w:sz w:val="24"/>
          <w:szCs w:val="24"/>
          <w:lang w:val="hr-HR"/>
        </w:rPr>
        <w:t>sustava upravljanja BATA-e je urađen,</w:t>
      </w:r>
      <w:r w:rsidR="001C6297" w:rsidRPr="001C6297">
        <w:rPr>
          <w:sz w:val="24"/>
          <w:szCs w:val="24"/>
          <w:lang w:val="hr-HR"/>
        </w:rPr>
        <w:t xml:space="preserve"> a po potrebi se vrši njihova </w:t>
      </w:r>
      <w:r w:rsidRPr="001C6297">
        <w:rPr>
          <w:sz w:val="24"/>
          <w:szCs w:val="24"/>
          <w:lang w:val="hr-HR"/>
        </w:rPr>
        <w:t>revizija i donošenje novih.</w:t>
      </w:r>
    </w:p>
    <w:p w:rsidR="001C6297" w:rsidRDefault="00264A8E" w:rsidP="00F62D7B">
      <w:pPr>
        <w:pStyle w:val="ListParagraph"/>
        <w:numPr>
          <w:ilvl w:val="0"/>
          <w:numId w:val="47"/>
        </w:numPr>
        <w:jc w:val="both"/>
        <w:rPr>
          <w:sz w:val="24"/>
          <w:szCs w:val="24"/>
          <w:lang w:val="hr-HR"/>
        </w:rPr>
      </w:pPr>
      <w:r w:rsidRPr="001C6297">
        <w:rPr>
          <w:sz w:val="24"/>
          <w:szCs w:val="24"/>
          <w:lang w:val="hr-HR"/>
        </w:rPr>
        <w:t xml:space="preserve">Kontinuirano se ažurira registar ocjenjivača i tehničkih eksperata kao osnovne stručne </w:t>
      </w:r>
    </w:p>
    <w:p w:rsidR="00264A8E" w:rsidRPr="001C6297" w:rsidRDefault="00264A8E" w:rsidP="001C6297">
      <w:pPr>
        <w:jc w:val="both"/>
        <w:rPr>
          <w:sz w:val="24"/>
          <w:szCs w:val="24"/>
          <w:lang w:val="hr-HR"/>
        </w:rPr>
      </w:pPr>
      <w:smartTag w:uri="urn:schemas-microsoft-com:office:smarttags" w:element="PersonName">
        <w:r w:rsidRPr="001C6297">
          <w:rPr>
            <w:sz w:val="24"/>
            <w:szCs w:val="24"/>
            <w:lang w:val="hr-HR"/>
          </w:rPr>
          <w:t>ba</w:t>
        </w:r>
      </w:smartTag>
      <w:r w:rsidRPr="001C6297">
        <w:rPr>
          <w:sz w:val="24"/>
          <w:szCs w:val="24"/>
          <w:lang w:val="hr-HR"/>
        </w:rPr>
        <w:t xml:space="preserve">ze za uspješno provođenje postupka akreditiranja. Trenutno ovaj registar broji 95 članova. Sve obuke planirane u 2014. za tijela, ocjenjivače i osoblje BATA-e su realizirane. Obuke je provelo iskusno osoblje BATA-e u skladu s EA dokumentima. </w:t>
      </w:r>
    </w:p>
    <w:p w:rsidR="001C6297" w:rsidRDefault="00264A8E" w:rsidP="00F62D7B">
      <w:pPr>
        <w:pStyle w:val="ListParagraph"/>
        <w:numPr>
          <w:ilvl w:val="0"/>
          <w:numId w:val="47"/>
        </w:numPr>
        <w:jc w:val="both"/>
        <w:rPr>
          <w:sz w:val="24"/>
          <w:szCs w:val="24"/>
          <w:lang w:val="hr-HR"/>
        </w:rPr>
      </w:pPr>
      <w:r w:rsidRPr="001C6297">
        <w:rPr>
          <w:sz w:val="24"/>
          <w:szCs w:val="24"/>
          <w:lang w:val="hr-HR"/>
        </w:rPr>
        <w:t>Pitanje privremenog smještaja BATA-e je riješeno kroz zakup pro</w:t>
      </w:r>
      <w:r w:rsidR="001C6297">
        <w:rPr>
          <w:sz w:val="24"/>
          <w:szCs w:val="24"/>
          <w:lang w:val="hr-HR"/>
        </w:rPr>
        <w:t xml:space="preserve">stora u poslovnoj </w:t>
      </w:r>
    </w:p>
    <w:p w:rsidR="00264A8E" w:rsidRPr="001C6297" w:rsidRDefault="001C6297" w:rsidP="001C6297">
      <w:pPr>
        <w:jc w:val="both"/>
        <w:rPr>
          <w:sz w:val="24"/>
          <w:szCs w:val="24"/>
          <w:lang w:val="hr-HR"/>
        </w:rPr>
      </w:pPr>
      <w:r w:rsidRPr="001C6297">
        <w:rPr>
          <w:sz w:val="24"/>
          <w:szCs w:val="24"/>
          <w:lang w:val="hr-HR"/>
        </w:rPr>
        <w:t xml:space="preserve">zgradi </w:t>
      </w:r>
      <w:r w:rsidR="00264A8E" w:rsidRPr="001C6297">
        <w:rPr>
          <w:sz w:val="24"/>
          <w:szCs w:val="24"/>
          <w:lang w:val="hr-HR"/>
        </w:rPr>
        <w:t>Energoinvesta. Ukupni prostor BATA-e sada iznosi cca 500 m2 ( uključujući edukacijski centar), što je, za sada, dovoljno za normalno o</w:t>
      </w:r>
      <w:smartTag w:uri="urn:schemas-microsoft-com:office:smarttags" w:element="PersonName">
        <w:r w:rsidR="00264A8E" w:rsidRPr="001C6297">
          <w:rPr>
            <w:sz w:val="24"/>
            <w:szCs w:val="24"/>
            <w:lang w:val="hr-HR"/>
          </w:rPr>
          <w:t>ba</w:t>
        </w:r>
      </w:smartTag>
      <w:r w:rsidR="00264A8E" w:rsidRPr="001C6297">
        <w:rPr>
          <w:sz w:val="24"/>
          <w:szCs w:val="24"/>
          <w:lang w:val="hr-HR"/>
        </w:rPr>
        <w:t>vljanje aktivnosti.</w:t>
      </w:r>
    </w:p>
    <w:p w:rsidR="001C6297" w:rsidRDefault="00264A8E" w:rsidP="00F62D7B">
      <w:pPr>
        <w:pStyle w:val="ListParagraph"/>
        <w:numPr>
          <w:ilvl w:val="0"/>
          <w:numId w:val="47"/>
        </w:numPr>
        <w:jc w:val="both"/>
        <w:rPr>
          <w:sz w:val="24"/>
          <w:szCs w:val="24"/>
          <w:lang w:val="hr-HR"/>
        </w:rPr>
      </w:pPr>
      <w:r w:rsidRPr="001C6297">
        <w:rPr>
          <w:sz w:val="24"/>
          <w:szCs w:val="24"/>
          <w:lang w:val="hr-HR"/>
        </w:rPr>
        <w:t>Pla</w:t>
      </w:r>
      <w:r w:rsidR="001C6297">
        <w:rPr>
          <w:sz w:val="24"/>
          <w:szCs w:val="24"/>
          <w:lang w:val="hr-HR"/>
        </w:rPr>
        <w:t xml:space="preserve">n prijema novih zaposlenika je </w:t>
      </w:r>
      <w:r w:rsidRPr="001C6297">
        <w:rPr>
          <w:sz w:val="24"/>
          <w:szCs w:val="24"/>
          <w:lang w:val="hr-HR"/>
        </w:rPr>
        <w:t xml:space="preserve">realiziran u skladu financijskim mogućnostima. </w:t>
      </w:r>
    </w:p>
    <w:p w:rsidR="00264A8E" w:rsidRPr="001C6297" w:rsidRDefault="00264A8E" w:rsidP="001C6297">
      <w:pPr>
        <w:jc w:val="both"/>
        <w:rPr>
          <w:sz w:val="24"/>
          <w:szCs w:val="24"/>
          <w:lang w:val="hr-HR"/>
        </w:rPr>
      </w:pPr>
      <w:r w:rsidRPr="001C6297">
        <w:rPr>
          <w:sz w:val="24"/>
          <w:szCs w:val="24"/>
          <w:lang w:val="hr-HR"/>
        </w:rPr>
        <w:t>BATA sada ima ukupno 21 zaposlenika.</w:t>
      </w:r>
    </w:p>
    <w:p w:rsidR="00264A8E" w:rsidRPr="001C6297" w:rsidRDefault="00264A8E" w:rsidP="00B17D21">
      <w:pPr>
        <w:jc w:val="both"/>
        <w:rPr>
          <w:sz w:val="24"/>
          <w:szCs w:val="24"/>
          <w:lang w:val="hr-HR"/>
        </w:rPr>
      </w:pPr>
    </w:p>
    <w:p w:rsidR="00264A8E" w:rsidRPr="00840DC5" w:rsidRDefault="00264A8E" w:rsidP="00B17D21">
      <w:pPr>
        <w:jc w:val="both"/>
        <w:rPr>
          <w:b/>
          <w:sz w:val="24"/>
          <w:szCs w:val="24"/>
          <w:lang w:val="hr-HR"/>
        </w:rPr>
      </w:pPr>
      <w:r w:rsidRPr="00A64894">
        <w:rPr>
          <w:b/>
          <w:sz w:val="24"/>
          <w:szCs w:val="24"/>
          <w:lang w:val="hr-HR"/>
        </w:rPr>
        <w:t>Aktivnosti u području akreditiranja:</w:t>
      </w:r>
    </w:p>
    <w:p w:rsidR="00840DC5" w:rsidRDefault="00264A8E" w:rsidP="00B17D21">
      <w:pPr>
        <w:jc w:val="both"/>
        <w:rPr>
          <w:sz w:val="24"/>
          <w:szCs w:val="24"/>
          <w:lang w:val="hr-HR"/>
        </w:rPr>
      </w:pPr>
      <w:r w:rsidRPr="00A64894">
        <w:rPr>
          <w:sz w:val="24"/>
          <w:szCs w:val="24"/>
          <w:lang w:val="hr-HR"/>
        </w:rPr>
        <w:t>Broj akreditiranih tijela na kraju 2014. godine ( 30. 12. 2014.)</w:t>
      </w:r>
    </w:p>
    <w:p w:rsidR="000D5F67" w:rsidRPr="00061305" w:rsidRDefault="000D5F67" w:rsidP="00B17D21">
      <w:pPr>
        <w:jc w:val="both"/>
        <w:rPr>
          <w:sz w:val="24"/>
          <w:szCs w:val="24"/>
          <w:lang w:val="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83"/>
        <w:gridCol w:w="1343"/>
        <w:gridCol w:w="1481"/>
        <w:gridCol w:w="1432"/>
        <w:gridCol w:w="1375"/>
        <w:gridCol w:w="1874"/>
      </w:tblGrid>
      <w:tr w:rsidR="00264A8E" w:rsidRPr="00061305" w:rsidTr="00840DC5">
        <w:trPr>
          <w:trHeight w:val="1398"/>
        </w:trPr>
        <w:tc>
          <w:tcPr>
            <w:tcW w:w="2089" w:type="dxa"/>
            <w:shd w:val="clear" w:color="auto" w:fill="D9D9D9"/>
          </w:tcPr>
          <w:p w:rsidR="00264A8E" w:rsidRPr="00061305" w:rsidRDefault="00264A8E" w:rsidP="00840DC5">
            <w:pPr>
              <w:rPr>
                <w:lang w:val="hr-HR"/>
              </w:rPr>
            </w:pPr>
          </w:p>
        </w:tc>
        <w:tc>
          <w:tcPr>
            <w:tcW w:w="1421" w:type="dxa"/>
            <w:shd w:val="clear" w:color="auto" w:fill="D9D9D9"/>
          </w:tcPr>
          <w:p w:rsidR="00840DC5" w:rsidRPr="00840DC5" w:rsidRDefault="00840DC5" w:rsidP="00840DC5">
            <w:pPr>
              <w:rPr>
                <w:b/>
                <w:lang w:val="hr-HR"/>
              </w:rPr>
            </w:pPr>
          </w:p>
          <w:p w:rsidR="00264A8E" w:rsidRPr="00840DC5" w:rsidRDefault="00264A8E" w:rsidP="00840DC5">
            <w:pPr>
              <w:rPr>
                <w:b/>
                <w:lang w:val="hr-HR"/>
              </w:rPr>
            </w:pPr>
            <w:r w:rsidRPr="00840DC5">
              <w:rPr>
                <w:b/>
                <w:lang w:val="hr-HR"/>
              </w:rPr>
              <w:t xml:space="preserve">Ispitni </w:t>
            </w:r>
          </w:p>
          <w:p w:rsidR="00264A8E" w:rsidRPr="00840DC5" w:rsidRDefault="00264A8E" w:rsidP="00840DC5">
            <w:pPr>
              <w:rPr>
                <w:b/>
                <w:lang w:val="hr-HR"/>
              </w:rPr>
            </w:pPr>
            <w:r w:rsidRPr="00840DC5">
              <w:rPr>
                <w:b/>
                <w:lang w:val="hr-HR"/>
              </w:rPr>
              <w:t>laboratoriji</w:t>
            </w:r>
          </w:p>
        </w:tc>
        <w:tc>
          <w:tcPr>
            <w:tcW w:w="1560" w:type="dxa"/>
            <w:shd w:val="clear" w:color="auto" w:fill="D9D9D9"/>
          </w:tcPr>
          <w:p w:rsidR="00840DC5" w:rsidRPr="00840DC5" w:rsidRDefault="00840DC5" w:rsidP="00840DC5">
            <w:pPr>
              <w:rPr>
                <w:b/>
                <w:lang w:val="hr-HR"/>
              </w:rPr>
            </w:pPr>
          </w:p>
          <w:p w:rsidR="00264A8E" w:rsidRPr="00840DC5" w:rsidRDefault="00264A8E" w:rsidP="00840DC5">
            <w:pPr>
              <w:rPr>
                <w:b/>
                <w:lang w:val="hr-HR"/>
              </w:rPr>
            </w:pPr>
            <w:r w:rsidRPr="00840DC5">
              <w:rPr>
                <w:b/>
                <w:lang w:val="hr-HR"/>
              </w:rPr>
              <w:t>Kalibracijski laboratoriji</w:t>
            </w:r>
          </w:p>
        </w:tc>
        <w:tc>
          <w:tcPr>
            <w:tcW w:w="1559" w:type="dxa"/>
            <w:shd w:val="clear" w:color="auto" w:fill="D9D9D9"/>
          </w:tcPr>
          <w:p w:rsidR="00840DC5" w:rsidRPr="00840DC5" w:rsidRDefault="00840DC5" w:rsidP="00840DC5">
            <w:pPr>
              <w:rPr>
                <w:b/>
                <w:lang w:val="hr-HR"/>
              </w:rPr>
            </w:pPr>
          </w:p>
          <w:p w:rsidR="00264A8E" w:rsidRPr="00840DC5" w:rsidRDefault="00264A8E" w:rsidP="00840DC5">
            <w:pPr>
              <w:rPr>
                <w:b/>
                <w:lang w:val="hr-HR"/>
              </w:rPr>
            </w:pPr>
            <w:r w:rsidRPr="00840DC5">
              <w:rPr>
                <w:b/>
                <w:lang w:val="hr-HR"/>
              </w:rPr>
              <w:t>Medicinski laboratoriji</w:t>
            </w:r>
          </w:p>
        </w:tc>
        <w:tc>
          <w:tcPr>
            <w:tcW w:w="1420" w:type="dxa"/>
            <w:shd w:val="clear" w:color="auto" w:fill="D9D9D9"/>
          </w:tcPr>
          <w:p w:rsidR="00264A8E" w:rsidRPr="00840DC5" w:rsidRDefault="00264A8E" w:rsidP="00840DC5">
            <w:pPr>
              <w:rPr>
                <w:b/>
              </w:rPr>
            </w:pPr>
          </w:p>
          <w:p w:rsidR="00264A8E" w:rsidRPr="00840DC5" w:rsidRDefault="00264A8E" w:rsidP="00840DC5">
            <w:pPr>
              <w:rPr>
                <w:b/>
                <w:lang w:val="hr-HR"/>
              </w:rPr>
            </w:pPr>
            <w:r w:rsidRPr="00840DC5">
              <w:rPr>
                <w:b/>
                <w:lang w:val="hr-HR"/>
              </w:rPr>
              <w:t xml:space="preserve">Inspekcijska </w:t>
            </w:r>
          </w:p>
          <w:p w:rsidR="00264A8E" w:rsidRPr="00840DC5" w:rsidRDefault="00264A8E" w:rsidP="00840DC5">
            <w:pPr>
              <w:rPr>
                <w:b/>
                <w:lang w:val="hr-HR"/>
              </w:rPr>
            </w:pPr>
            <w:r w:rsidRPr="00840DC5">
              <w:rPr>
                <w:b/>
                <w:lang w:val="hr-HR"/>
              </w:rPr>
              <w:t>tijela</w:t>
            </w:r>
          </w:p>
        </w:tc>
        <w:tc>
          <w:tcPr>
            <w:tcW w:w="2088" w:type="dxa"/>
            <w:shd w:val="clear" w:color="auto" w:fill="D9D9D9"/>
          </w:tcPr>
          <w:p w:rsidR="00840DC5" w:rsidRPr="00840DC5" w:rsidRDefault="00840DC5" w:rsidP="00840DC5">
            <w:pPr>
              <w:rPr>
                <w:b/>
                <w:lang w:val="hr-HR"/>
              </w:rPr>
            </w:pPr>
          </w:p>
          <w:p w:rsidR="00264A8E" w:rsidRPr="00840DC5" w:rsidRDefault="00264A8E" w:rsidP="00840DC5">
            <w:pPr>
              <w:rPr>
                <w:b/>
                <w:lang w:val="hr-HR"/>
              </w:rPr>
            </w:pPr>
            <w:r w:rsidRPr="00840DC5">
              <w:rPr>
                <w:b/>
                <w:lang w:val="hr-HR"/>
              </w:rPr>
              <w:t xml:space="preserve">Certifikacijska </w:t>
            </w:r>
          </w:p>
          <w:p w:rsidR="00264A8E" w:rsidRPr="00840DC5" w:rsidRDefault="00264A8E" w:rsidP="00840DC5">
            <w:pPr>
              <w:rPr>
                <w:b/>
                <w:lang w:val="hr-HR"/>
              </w:rPr>
            </w:pPr>
            <w:r w:rsidRPr="00840DC5">
              <w:rPr>
                <w:b/>
                <w:lang w:val="hr-HR"/>
              </w:rPr>
              <w:t>tijela</w:t>
            </w:r>
          </w:p>
        </w:tc>
      </w:tr>
      <w:tr w:rsidR="00264A8E" w:rsidRPr="00061305" w:rsidTr="00431D9A">
        <w:tc>
          <w:tcPr>
            <w:tcW w:w="2089" w:type="dxa"/>
            <w:shd w:val="clear" w:color="auto" w:fill="auto"/>
          </w:tcPr>
          <w:p w:rsidR="00264A8E" w:rsidRPr="00840DC5" w:rsidRDefault="00264A8E" w:rsidP="00840DC5">
            <w:pPr>
              <w:rPr>
                <w:lang w:val="hr-HR"/>
              </w:rPr>
            </w:pPr>
            <w:r w:rsidRPr="00840DC5">
              <w:rPr>
                <w:lang w:val="hr-HR"/>
              </w:rPr>
              <w:t>Broj akreditiranih tijela na kraju 2014. godine</w:t>
            </w:r>
          </w:p>
        </w:tc>
        <w:tc>
          <w:tcPr>
            <w:tcW w:w="1421" w:type="dxa"/>
            <w:shd w:val="clear" w:color="auto" w:fill="auto"/>
            <w:vAlign w:val="center"/>
          </w:tcPr>
          <w:p w:rsidR="00264A8E" w:rsidRPr="00840DC5" w:rsidRDefault="00264A8E" w:rsidP="00840DC5">
            <w:pPr>
              <w:rPr>
                <w:lang w:val="hr-HR"/>
              </w:rPr>
            </w:pPr>
            <w:r w:rsidRPr="00840DC5">
              <w:rPr>
                <w:lang w:val="hr-HR"/>
              </w:rPr>
              <w:t xml:space="preserve">51 </w:t>
            </w:r>
          </w:p>
        </w:tc>
        <w:tc>
          <w:tcPr>
            <w:tcW w:w="1560" w:type="dxa"/>
            <w:shd w:val="clear" w:color="auto" w:fill="auto"/>
            <w:vAlign w:val="center"/>
          </w:tcPr>
          <w:p w:rsidR="00264A8E" w:rsidRPr="00840DC5" w:rsidRDefault="00264A8E" w:rsidP="00840DC5">
            <w:pPr>
              <w:rPr>
                <w:lang w:val="hr-HR"/>
              </w:rPr>
            </w:pPr>
            <w:r w:rsidRPr="00840DC5">
              <w:rPr>
                <w:lang w:val="hr-HR"/>
              </w:rPr>
              <w:t xml:space="preserve"> 8</w:t>
            </w:r>
          </w:p>
        </w:tc>
        <w:tc>
          <w:tcPr>
            <w:tcW w:w="1559" w:type="dxa"/>
            <w:shd w:val="clear" w:color="auto" w:fill="auto"/>
            <w:vAlign w:val="center"/>
          </w:tcPr>
          <w:p w:rsidR="00264A8E" w:rsidRPr="00840DC5" w:rsidRDefault="00264A8E" w:rsidP="00840DC5">
            <w:pPr>
              <w:rPr>
                <w:lang w:val="hr-HR"/>
              </w:rPr>
            </w:pPr>
            <w:r w:rsidRPr="00840DC5">
              <w:rPr>
                <w:lang w:val="hr-HR"/>
              </w:rPr>
              <w:t xml:space="preserve"> 1</w:t>
            </w:r>
          </w:p>
        </w:tc>
        <w:tc>
          <w:tcPr>
            <w:tcW w:w="1420" w:type="dxa"/>
            <w:shd w:val="clear" w:color="auto" w:fill="auto"/>
            <w:vAlign w:val="center"/>
          </w:tcPr>
          <w:p w:rsidR="00264A8E" w:rsidRPr="00840DC5" w:rsidRDefault="00264A8E" w:rsidP="00840DC5">
            <w:pPr>
              <w:rPr>
                <w:lang w:val="hr-HR"/>
              </w:rPr>
            </w:pPr>
            <w:r w:rsidRPr="00840DC5">
              <w:rPr>
                <w:lang w:val="hr-HR"/>
              </w:rPr>
              <w:t>12</w:t>
            </w:r>
          </w:p>
        </w:tc>
        <w:tc>
          <w:tcPr>
            <w:tcW w:w="2088" w:type="dxa"/>
            <w:shd w:val="clear" w:color="auto" w:fill="auto"/>
            <w:vAlign w:val="center"/>
          </w:tcPr>
          <w:p w:rsidR="00264A8E" w:rsidRPr="00840DC5" w:rsidRDefault="00264A8E" w:rsidP="00840DC5">
            <w:pPr>
              <w:rPr>
                <w:lang w:val="hr-HR"/>
              </w:rPr>
            </w:pPr>
            <w:r w:rsidRPr="00840DC5">
              <w:rPr>
                <w:lang w:val="hr-HR"/>
              </w:rPr>
              <w:t xml:space="preserve">1 </w:t>
            </w:r>
          </w:p>
        </w:tc>
      </w:tr>
      <w:tr w:rsidR="00264A8E" w:rsidRPr="00061305" w:rsidTr="00431D9A">
        <w:tc>
          <w:tcPr>
            <w:tcW w:w="2089" w:type="dxa"/>
            <w:shd w:val="clear" w:color="auto" w:fill="auto"/>
          </w:tcPr>
          <w:p w:rsidR="00264A8E" w:rsidRPr="00061305" w:rsidRDefault="00264A8E" w:rsidP="00840DC5">
            <w:pPr>
              <w:rPr>
                <w:lang w:val="hr-HR"/>
              </w:rPr>
            </w:pPr>
          </w:p>
        </w:tc>
        <w:tc>
          <w:tcPr>
            <w:tcW w:w="1421" w:type="dxa"/>
            <w:shd w:val="clear" w:color="auto" w:fill="auto"/>
          </w:tcPr>
          <w:p w:rsidR="00264A8E" w:rsidRPr="00061305" w:rsidRDefault="00264A8E" w:rsidP="00840DC5">
            <w:pPr>
              <w:rPr>
                <w:lang w:val="hr-HR"/>
              </w:rPr>
            </w:pPr>
          </w:p>
        </w:tc>
        <w:tc>
          <w:tcPr>
            <w:tcW w:w="1560" w:type="dxa"/>
            <w:shd w:val="clear" w:color="auto" w:fill="auto"/>
          </w:tcPr>
          <w:p w:rsidR="00264A8E" w:rsidRPr="00061305" w:rsidRDefault="00264A8E" w:rsidP="00840DC5">
            <w:pPr>
              <w:rPr>
                <w:lang w:val="hr-HR"/>
              </w:rPr>
            </w:pPr>
          </w:p>
        </w:tc>
        <w:tc>
          <w:tcPr>
            <w:tcW w:w="1559" w:type="dxa"/>
            <w:shd w:val="clear" w:color="auto" w:fill="auto"/>
          </w:tcPr>
          <w:p w:rsidR="00264A8E" w:rsidRPr="00061305" w:rsidRDefault="00264A8E" w:rsidP="00840DC5">
            <w:pPr>
              <w:rPr>
                <w:lang w:val="hr-HR"/>
              </w:rPr>
            </w:pPr>
          </w:p>
        </w:tc>
        <w:tc>
          <w:tcPr>
            <w:tcW w:w="1420" w:type="dxa"/>
            <w:shd w:val="clear" w:color="auto" w:fill="auto"/>
          </w:tcPr>
          <w:p w:rsidR="00264A8E" w:rsidRPr="00840DC5" w:rsidRDefault="00264A8E" w:rsidP="00840DC5">
            <w:pPr>
              <w:rPr>
                <w:b/>
                <w:lang w:val="hr-HR"/>
              </w:rPr>
            </w:pPr>
            <w:r w:rsidRPr="00840DC5">
              <w:rPr>
                <w:b/>
                <w:lang w:val="hr-HR"/>
              </w:rPr>
              <w:t>Ukupno:</w:t>
            </w:r>
          </w:p>
        </w:tc>
        <w:tc>
          <w:tcPr>
            <w:tcW w:w="2088" w:type="dxa"/>
            <w:shd w:val="clear" w:color="auto" w:fill="auto"/>
          </w:tcPr>
          <w:p w:rsidR="00264A8E" w:rsidRPr="00840DC5" w:rsidRDefault="00264A8E" w:rsidP="00840DC5">
            <w:pPr>
              <w:rPr>
                <w:b/>
                <w:lang w:val="hr-HR"/>
              </w:rPr>
            </w:pPr>
            <w:r w:rsidRPr="00840DC5">
              <w:rPr>
                <w:b/>
                <w:lang w:val="hr-HR"/>
              </w:rPr>
              <w:t xml:space="preserve"> 73</w:t>
            </w:r>
          </w:p>
        </w:tc>
      </w:tr>
    </w:tbl>
    <w:p w:rsidR="00840DC5" w:rsidRPr="00FB6768" w:rsidRDefault="00840DC5" w:rsidP="00FB6768">
      <w:pPr>
        <w:rPr>
          <w:sz w:val="24"/>
          <w:szCs w:val="24"/>
          <w:lang w:val="hr-HR"/>
        </w:rPr>
      </w:pPr>
    </w:p>
    <w:p w:rsidR="00264A8E" w:rsidRPr="00840DC5" w:rsidRDefault="00264A8E" w:rsidP="00840DC5">
      <w:pPr>
        <w:jc w:val="both"/>
        <w:rPr>
          <w:sz w:val="24"/>
          <w:szCs w:val="24"/>
          <w:lang w:val="hr-HR"/>
        </w:rPr>
      </w:pPr>
      <w:r w:rsidRPr="00840DC5">
        <w:rPr>
          <w:sz w:val="24"/>
          <w:szCs w:val="24"/>
          <w:lang w:val="hr-HR"/>
        </w:rPr>
        <w:t>Aktivnosti ocjenjivanja u području akreditiranja: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32"/>
        <w:gridCol w:w="1904"/>
        <w:gridCol w:w="1840"/>
        <w:gridCol w:w="1829"/>
        <w:gridCol w:w="1883"/>
      </w:tblGrid>
      <w:tr w:rsidR="00264A8E" w:rsidRPr="00061305" w:rsidTr="00431D9A">
        <w:tc>
          <w:tcPr>
            <w:tcW w:w="2027" w:type="dxa"/>
            <w:shd w:val="clear" w:color="auto" w:fill="D9D9D9"/>
          </w:tcPr>
          <w:p w:rsidR="00264A8E" w:rsidRPr="00840DC5" w:rsidRDefault="00264A8E" w:rsidP="00840DC5">
            <w:pPr>
              <w:rPr>
                <w:b/>
                <w:lang w:val="hr-HR"/>
              </w:rPr>
            </w:pPr>
            <w:r w:rsidRPr="00840DC5">
              <w:rPr>
                <w:b/>
                <w:lang w:val="hr-HR"/>
              </w:rPr>
              <w:t>Aktivnosti</w:t>
            </w:r>
          </w:p>
        </w:tc>
        <w:tc>
          <w:tcPr>
            <w:tcW w:w="2027" w:type="dxa"/>
            <w:shd w:val="clear" w:color="auto" w:fill="D9D9D9"/>
          </w:tcPr>
          <w:p w:rsidR="00264A8E" w:rsidRPr="00840DC5" w:rsidRDefault="00264A8E" w:rsidP="00840DC5">
            <w:pPr>
              <w:rPr>
                <w:b/>
                <w:lang w:val="hr-HR"/>
              </w:rPr>
            </w:pPr>
            <w:r w:rsidRPr="00840DC5">
              <w:rPr>
                <w:b/>
                <w:lang w:val="hr-HR"/>
              </w:rPr>
              <w:t xml:space="preserve">Ispitni </w:t>
            </w:r>
          </w:p>
          <w:p w:rsidR="00264A8E" w:rsidRPr="00840DC5" w:rsidRDefault="00264A8E" w:rsidP="00840DC5">
            <w:pPr>
              <w:rPr>
                <w:b/>
                <w:lang w:val="hr-HR"/>
              </w:rPr>
            </w:pPr>
            <w:r w:rsidRPr="00840DC5">
              <w:rPr>
                <w:b/>
                <w:lang w:val="hr-HR"/>
              </w:rPr>
              <w:t>laboratoriji</w:t>
            </w:r>
          </w:p>
        </w:tc>
        <w:tc>
          <w:tcPr>
            <w:tcW w:w="2027" w:type="dxa"/>
            <w:shd w:val="clear" w:color="auto" w:fill="D9D9D9"/>
          </w:tcPr>
          <w:p w:rsidR="00264A8E" w:rsidRPr="00840DC5" w:rsidRDefault="00264A8E" w:rsidP="00840DC5">
            <w:pPr>
              <w:rPr>
                <w:b/>
                <w:lang w:val="hr-HR"/>
              </w:rPr>
            </w:pPr>
            <w:r w:rsidRPr="00840DC5">
              <w:rPr>
                <w:b/>
                <w:lang w:val="hr-HR"/>
              </w:rPr>
              <w:t>Kalibracijski laboratoriji</w:t>
            </w:r>
          </w:p>
        </w:tc>
        <w:tc>
          <w:tcPr>
            <w:tcW w:w="2028" w:type="dxa"/>
            <w:shd w:val="clear" w:color="auto" w:fill="D9D9D9"/>
          </w:tcPr>
          <w:p w:rsidR="00264A8E" w:rsidRPr="00840DC5" w:rsidRDefault="00264A8E" w:rsidP="00840DC5">
            <w:pPr>
              <w:rPr>
                <w:b/>
                <w:lang w:val="hr-HR"/>
              </w:rPr>
            </w:pPr>
            <w:r w:rsidRPr="00840DC5">
              <w:rPr>
                <w:b/>
                <w:lang w:val="hr-HR"/>
              </w:rPr>
              <w:t>Inspekcijska tijela</w:t>
            </w:r>
          </w:p>
        </w:tc>
        <w:tc>
          <w:tcPr>
            <w:tcW w:w="2028" w:type="dxa"/>
            <w:shd w:val="clear" w:color="auto" w:fill="D9D9D9"/>
          </w:tcPr>
          <w:p w:rsidR="00264A8E" w:rsidRPr="00840DC5" w:rsidRDefault="00264A8E" w:rsidP="00840DC5">
            <w:pPr>
              <w:rPr>
                <w:b/>
                <w:lang w:val="hr-HR"/>
              </w:rPr>
            </w:pPr>
            <w:r w:rsidRPr="00840DC5">
              <w:rPr>
                <w:b/>
                <w:lang w:val="hr-HR"/>
              </w:rPr>
              <w:t xml:space="preserve">Certifikacijska </w:t>
            </w:r>
          </w:p>
          <w:p w:rsidR="00264A8E" w:rsidRPr="00840DC5" w:rsidRDefault="00264A8E" w:rsidP="00840DC5">
            <w:pPr>
              <w:rPr>
                <w:b/>
                <w:lang w:val="hr-HR"/>
              </w:rPr>
            </w:pPr>
            <w:r w:rsidRPr="00840DC5">
              <w:rPr>
                <w:b/>
                <w:lang w:val="hr-HR"/>
              </w:rPr>
              <w:t>tijela</w:t>
            </w:r>
          </w:p>
        </w:tc>
      </w:tr>
      <w:tr w:rsidR="00264A8E" w:rsidRPr="00061305" w:rsidTr="00431D9A">
        <w:tc>
          <w:tcPr>
            <w:tcW w:w="2027" w:type="dxa"/>
            <w:shd w:val="clear" w:color="auto" w:fill="auto"/>
          </w:tcPr>
          <w:p w:rsidR="00264A8E" w:rsidRPr="00061305" w:rsidRDefault="00264A8E" w:rsidP="00840DC5">
            <w:pPr>
              <w:rPr>
                <w:lang w:val="hr-HR"/>
              </w:rPr>
            </w:pPr>
            <w:r w:rsidRPr="00061305">
              <w:rPr>
                <w:lang w:val="hr-HR"/>
              </w:rPr>
              <w:t>Odobravanje akreditacije</w:t>
            </w:r>
          </w:p>
        </w:tc>
        <w:tc>
          <w:tcPr>
            <w:tcW w:w="2027" w:type="dxa"/>
            <w:shd w:val="clear" w:color="auto" w:fill="auto"/>
            <w:vAlign w:val="center"/>
          </w:tcPr>
          <w:p w:rsidR="00264A8E" w:rsidRPr="00061305" w:rsidRDefault="00264A8E" w:rsidP="00840DC5">
            <w:pPr>
              <w:rPr>
                <w:lang w:val="hr-HR"/>
              </w:rPr>
            </w:pPr>
            <w:r w:rsidRPr="00061305">
              <w:rPr>
                <w:lang w:val="hr-HR"/>
              </w:rPr>
              <w:t>9+1(medicinska)</w:t>
            </w:r>
          </w:p>
        </w:tc>
        <w:tc>
          <w:tcPr>
            <w:tcW w:w="2027" w:type="dxa"/>
            <w:shd w:val="clear" w:color="auto" w:fill="auto"/>
            <w:vAlign w:val="center"/>
          </w:tcPr>
          <w:p w:rsidR="00264A8E" w:rsidRPr="00061305" w:rsidRDefault="00264A8E" w:rsidP="00840DC5">
            <w:pPr>
              <w:rPr>
                <w:lang w:val="hr-HR"/>
              </w:rPr>
            </w:pPr>
            <w:r w:rsidRPr="00061305">
              <w:rPr>
                <w:lang w:val="hr-HR"/>
              </w:rPr>
              <w:t>1</w:t>
            </w:r>
          </w:p>
        </w:tc>
        <w:tc>
          <w:tcPr>
            <w:tcW w:w="2028" w:type="dxa"/>
            <w:shd w:val="clear" w:color="auto" w:fill="auto"/>
            <w:vAlign w:val="center"/>
          </w:tcPr>
          <w:p w:rsidR="00264A8E" w:rsidRPr="00061305" w:rsidRDefault="00264A8E" w:rsidP="00840DC5">
            <w:pPr>
              <w:rPr>
                <w:lang w:val="hr-HR"/>
              </w:rPr>
            </w:pPr>
            <w:r w:rsidRPr="00061305">
              <w:rPr>
                <w:lang w:val="hr-HR"/>
              </w:rPr>
              <w:t>1</w:t>
            </w:r>
          </w:p>
        </w:tc>
        <w:tc>
          <w:tcPr>
            <w:tcW w:w="2028" w:type="dxa"/>
            <w:shd w:val="clear" w:color="auto" w:fill="auto"/>
            <w:vAlign w:val="center"/>
          </w:tcPr>
          <w:p w:rsidR="00264A8E" w:rsidRPr="00061305" w:rsidRDefault="00264A8E" w:rsidP="00840DC5">
            <w:pPr>
              <w:rPr>
                <w:lang w:val="hr-HR"/>
              </w:rPr>
            </w:pPr>
            <w:r w:rsidRPr="00061305">
              <w:rPr>
                <w:lang w:val="hr-HR"/>
              </w:rPr>
              <w:t>0</w:t>
            </w:r>
          </w:p>
        </w:tc>
      </w:tr>
      <w:tr w:rsidR="00264A8E" w:rsidRPr="00061305" w:rsidTr="00431D9A">
        <w:tc>
          <w:tcPr>
            <w:tcW w:w="2027" w:type="dxa"/>
            <w:shd w:val="clear" w:color="auto" w:fill="auto"/>
          </w:tcPr>
          <w:p w:rsidR="00264A8E" w:rsidRPr="00061305" w:rsidRDefault="00264A8E" w:rsidP="00840DC5">
            <w:pPr>
              <w:rPr>
                <w:lang w:val="hr-HR"/>
              </w:rPr>
            </w:pPr>
            <w:r w:rsidRPr="00061305">
              <w:rPr>
                <w:lang w:val="hr-HR"/>
              </w:rPr>
              <w:t>Proširivanje akreditacije</w:t>
            </w:r>
          </w:p>
        </w:tc>
        <w:tc>
          <w:tcPr>
            <w:tcW w:w="2027" w:type="dxa"/>
            <w:shd w:val="clear" w:color="auto" w:fill="auto"/>
            <w:vAlign w:val="center"/>
          </w:tcPr>
          <w:p w:rsidR="00264A8E" w:rsidRPr="00061305" w:rsidRDefault="00264A8E" w:rsidP="00840DC5">
            <w:pPr>
              <w:rPr>
                <w:lang w:val="hr-HR"/>
              </w:rPr>
            </w:pPr>
            <w:r w:rsidRPr="00061305">
              <w:rPr>
                <w:lang w:val="hr-HR"/>
              </w:rPr>
              <w:t>11</w:t>
            </w:r>
          </w:p>
        </w:tc>
        <w:tc>
          <w:tcPr>
            <w:tcW w:w="2027" w:type="dxa"/>
            <w:shd w:val="clear" w:color="auto" w:fill="auto"/>
            <w:vAlign w:val="center"/>
          </w:tcPr>
          <w:p w:rsidR="00264A8E" w:rsidRPr="00061305" w:rsidRDefault="00264A8E" w:rsidP="00840DC5">
            <w:pPr>
              <w:rPr>
                <w:lang w:val="hr-HR"/>
              </w:rPr>
            </w:pPr>
            <w:r w:rsidRPr="00061305">
              <w:rPr>
                <w:lang w:val="hr-HR"/>
              </w:rPr>
              <w:t>0</w:t>
            </w:r>
          </w:p>
        </w:tc>
        <w:tc>
          <w:tcPr>
            <w:tcW w:w="2028" w:type="dxa"/>
            <w:shd w:val="clear" w:color="auto" w:fill="auto"/>
            <w:vAlign w:val="center"/>
          </w:tcPr>
          <w:p w:rsidR="00264A8E" w:rsidRPr="00061305" w:rsidRDefault="00264A8E" w:rsidP="00840DC5">
            <w:pPr>
              <w:rPr>
                <w:lang w:val="hr-HR"/>
              </w:rPr>
            </w:pPr>
            <w:r w:rsidRPr="00061305">
              <w:rPr>
                <w:lang w:val="hr-HR"/>
              </w:rPr>
              <w:t>0</w:t>
            </w:r>
          </w:p>
        </w:tc>
        <w:tc>
          <w:tcPr>
            <w:tcW w:w="2028" w:type="dxa"/>
            <w:shd w:val="clear" w:color="auto" w:fill="auto"/>
            <w:vAlign w:val="center"/>
          </w:tcPr>
          <w:p w:rsidR="00264A8E" w:rsidRPr="00061305" w:rsidRDefault="00264A8E" w:rsidP="00840DC5">
            <w:pPr>
              <w:rPr>
                <w:lang w:val="hr-HR"/>
              </w:rPr>
            </w:pPr>
            <w:r w:rsidRPr="00061305">
              <w:rPr>
                <w:lang w:val="hr-HR"/>
              </w:rPr>
              <w:t>0</w:t>
            </w:r>
          </w:p>
        </w:tc>
      </w:tr>
      <w:tr w:rsidR="00264A8E" w:rsidRPr="00061305" w:rsidTr="00431D9A">
        <w:tc>
          <w:tcPr>
            <w:tcW w:w="2027" w:type="dxa"/>
            <w:shd w:val="clear" w:color="auto" w:fill="auto"/>
          </w:tcPr>
          <w:p w:rsidR="00264A8E" w:rsidRPr="00061305" w:rsidRDefault="00264A8E" w:rsidP="00840DC5">
            <w:pPr>
              <w:rPr>
                <w:lang w:val="hr-HR"/>
              </w:rPr>
            </w:pPr>
            <w:r w:rsidRPr="00061305">
              <w:rPr>
                <w:lang w:val="hr-HR"/>
              </w:rPr>
              <w:t>Produžavanje akreditacije</w:t>
            </w:r>
          </w:p>
        </w:tc>
        <w:tc>
          <w:tcPr>
            <w:tcW w:w="2027" w:type="dxa"/>
            <w:shd w:val="clear" w:color="auto" w:fill="auto"/>
            <w:vAlign w:val="center"/>
          </w:tcPr>
          <w:p w:rsidR="00264A8E" w:rsidRPr="00061305" w:rsidRDefault="00264A8E" w:rsidP="00840DC5">
            <w:pPr>
              <w:rPr>
                <w:lang w:val="hr-HR"/>
              </w:rPr>
            </w:pPr>
            <w:r w:rsidRPr="00061305">
              <w:rPr>
                <w:lang w:val="hr-HR"/>
              </w:rPr>
              <w:t>4</w:t>
            </w:r>
          </w:p>
        </w:tc>
        <w:tc>
          <w:tcPr>
            <w:tcW w:w="2027" w:type="dxa"/>
            <w:shd w:val="clear" w:color="auto" w:fill="auto"/>
            <w:vAlign w:val="center"/>
          </w:tcPr>
          <w:p w:rsidR="00264A8E" w:rsidRPr="00061305" w:rsidRDefault="00264A8E" w:rsidP="00840DC5">
            <w:pPr>
              <w:rPr>
                <w:lang w:val="hr-HR"/>
              </w:rPr>
            </w:pPr>
            <w:r w:rsidRPr="00061305">
              <w:rPr>
                <w:lang w:val="hr-HR"/>
              </w:rPr>
              <w:t>3</w:t>
            </w:r>
          </w:p>
        </w:tc>
        <w:tc>
          <w:tcPr>
            <w:tcW w:w="2028" w:type="dxa"/>
            <w:shd w:val="clear" w:color="auto" w:fill="auto"/>
            <w:vAlign w:val="center"/>
          </w:tcPr>
          <w:p w:rsidR="00264A8E" w:rsidRPr="00061305" w:rsidRDefault="00264A8E" w:rsidP="00840DC5">
            <w:pPr>
              <w:rPr>
                <w:lang w:val="hr-HR"/>
              </w:rPr>
            </w:pPr>
            <w:r w:rsidRPr="00061305">
              <w:rPr>
                <w:lang w:val="hr-HR"/>
              </w:rPr>
              <w:t>3</w:t>
            </w:r>
          </w:p>
        </w:tc>
        <w:tc>
          <w:tcPr>
            <w:tcW w:w="2028" w:type="dxa"/>
            <w:shd w:val="clear" w:color="auto" w:fill="auto"/>
            <w:vAlign w:val="center"/>
          </w:tcPr>
          <w:p w:rsidR="00264A8E" w:rsidRPr="00061305" w:rsidRDefault="00264A8E" w:rsidP="00840DC5">
            <w:pPr>
              <w:rPr>
                <w:lang w:val="hr-HR"/>
              </w:rPr>
            </w:pPr>
            <w:r w:rsidRPr="00061305">
              <w:rPr>
                <w:lang w:val="hr-HR"/>
              </w:rPr>
              <w:t>1</w:t>
            </w:r>
          </w:p>
        </w:tc>
      </w:tr>
      <w:tr w:rsidR="00264A8E" w:rsidRPr="00061305" w:rsidTr="00431D9A">
        <w:tc>
          <w:tcPr>
            <w:tcW w:w="2027" w:type="dxa"/>
            <w:shd w:val="clear" w:color="auto" w:fill="auto"/>
          </w:tcPr>
          <w:p w:rsidR="00264A8E" w:rsidRPr="00061305" w:rsidRDefault="00264A8E" w:rsidP="00840DC5">
            <w:pPr>
              <w:rPr>
                <w:lang w:val="hr-HR"/>
              </w:rPr>
            </w:pPr>
            <w:r w:rsidRPr="00061305">
              <w:rPr>
                <w:lang w:val="hr-HR"/>
              </w:rPr>
              <w:t>Redovni godišnji nadzori</w:t>
            </w:r>
          </w:p>
        </w:tc>
        <w:tc>
          <w:tcPr>
            <w:tcW w:w="2027" w:type="dxa"/>
            <w:shd w:val="clear" w:color="auto" w:fill="auto"/>
            <w:vAlign w:val="center"/>
          </w:tcPr>
          <w:p w:rsidR="00264A8E" w:rsidRPr="00061305" w:rsidRDefault="00264A8E" w:rsidP="00840DC5">
            <w:pPr>
              <w:rPr>
                <w:lang w:val="hr-HR"/>
              </w:rPr>
            </w:pPr>
            <w:r w:rsidRPr="00061305">
              <w:rPr>
                <w:lang w:val="hr-HR"/>
              </w:rPr>
              <w:t>23</w:t>
            </w:r>
          </w:p>
        </w:tc>
        <w:tc>
          <w:tcPr>
            <w:tcW w:w="2027" w:type="dxa"/>
            <w:shd w:val="clear" w:color="auto" w:fill="auto"/>
            <w:vAlign w:val="center"/>
          </w:tcPr>
          <w:p w:rsidR="00264A8E" w:rsidRPr="00061305" w:rsidRDefault="00264A8E" w:rsidP="00840DC5">
            <w:pPr>
              <w:rPr>
                <w:lang w:val="hr-HR"/>
              </w:rPr>
            </w:pPr>
            <w:r w:rsidRPr="00061305">
              <w:rPr>
                <w:lang w:val="hr-HR"/>
              </w:rPr>
              <w:t>3</w:t>
            </w:r>
          </w:p>
        </w:tc>
        <w:tc>
          <w:tcPr>
            <w:tcW w:w="2028" w:type="dxa"/>
            <w:shd w:val="clear" w:color="auto" w:fill="auto"/>
            <w:vAlign w:val="center"/>
          </w:tcPr>
          <w:p w:rsidR="00264A8E" w:rsidRPr="00061305" w:rsidRDefault="00264A8E" w:rsidP="00840DC5">
            <w:pPr>
              <w:rPr>
                <w:lang w:val="hr-HR"/>
              </w:rPr>
            </w:pPr>
            <w:r w:rsidRPr="00061305">
              <w:rPr>
                <w:lang w:val="hr-HR"/>
              </w:rPr>
              <w:t>7</w:t>
            </w:r>
          </w:p>
        </w:tc>
        <w:tc>
          <w:tcPr>
            <w:tcW w:w="2028" w:type="dxa"/>
            <w:shd w:val="clear" w:color="auto" w:fill="auto"/>
            <w:vAlign w:val="center"/>
          </w:tcPr>
          <w:p w:rsidR="00264A8E" w:rsidRPr="00061305" w:rsidRDefault="00264A8E" w:rsidP="00840DC5">
            <w:pPr>
              <w:rPr>
                <w:lang w:val="hr-HR"/>
              </w:rPr>
            </w:pPr>
            <w:r w:rsidRPr="00061305">
              <w:rPr>
                <w:lang w:val="hr-HR"/>
              </w:rPr>
              <w:t>0</w:t>
            </w:r>
          </w:p>
        </w:tc>
      </w:tr>
      <w:tr w:rsidR="00264A8E" w:rsidRPr="00061305" w:rsidTr="00431D9A">
        <w:tc>
          <w:tcPr>
            <w:tcW w:w="2027" w:type="dxa"/>
            <w:shd w:val="clear" w:color="auto" w:fill="auto"/>
          </w:tcPr>
          <w:p w:rsidR="00264A8E" w:rsidRPr="00061305" w:rsidRDefault="00264A8E" w:rsidP="00840DC5">
            <w:pPr>
              <w:rPr>
                <w:lang w:val="hr-HR"/>
              </w:rPr>
            </w:pPr>
            <w:r w:rsidRPr="00061305">
              <w:rPr>
                <w:lang w:val="hr-HR"/>
              </w:rPr>
              <w:t>Vanredni nadzori</w:t>
            </w:r>
          </w:p>
        </w:tc>
        <w:tc>
          <w:tcPr>
            <w:tcW w:w="2027" w:type="dxa"/>
            <w:shd w:val="clear" w:color="auto" w:fill="auto"/>
            <w:vAlign w:val="center"/>
          </w:tcPr>
          <w:p w:rsidR="00264A8E" w:rsidRPr="00061305" w:rsidRDefault="00264A8E" w:rsidP="00840DC5">
            <w:pPr>
              <w:rPr>
                <w:lang w:val="hr-HR"/>
              </w:rPr>
            </w:pPr>
            <w:r w:rsidRPr="00061305">
              <w:rPr>
                <w:lang w:val="hr-HR"/>
              </w:rPr>
              <w:t>1</w:t>
            </w:r>
          </w:p>
        </w:tc>
        <w:tc>
          <w:tcPr>
            <w:tcW w:w="2027" w:type="dxa"/>
            <w:shd w:val="clear" w:color="auto" w:fill="auto"/>
            <w:vAlign w:val="center"/>
          </w:tcPr>
          <w:p w:rsidR="00264A8E" w:rsidRPr="00061305" w:rsidRDefault="00264A8E" w:rsidP="00840DC5">
            <w:pPr>
              <w:rPr>
                <w:lang w:val="hr-HR"/>
              </w:rPr>
            </w:pPr>
            <w:r w:rsidRPr="00061305">
              <w:rPr>
                <w:lang w:val="hr-HR"/>
              </w:rPr>
              <w:t>1</w:t>
            </w:r>
          </w:p>
        </w:tc>
        <w:tc>
          <w:tcPr>
            <w:tcW w:w="2028" w:type="dxa"/>
            <w:shd w:val="clear" w:color="auto" w:fill="auto"/>
            <w:vAlign w:val="center"/>
          </w:tcPr>
          <w:p w:rsidR="00264A8E" w:rsidRPr="00061305" w:rsidRDefault="00264A8E" w:rsidP="00840DC5">
            <w:pPr>
              <w:rPr>
                <w:lang w:val="hr-HR"/>
              </w:rPr>
            </w:pPr>
            <w:r w:rsidRPr="00061305">
              <w:rPr>
                <w:lang w:val="hr-HR"/>
              </w:rPr>
              <w:t>1</w:t>
            </w:r>
          </w:p>
        </w:tc>
        <w:tc>
          <w:tcPr>
            <w:tcW w:w="2028" w:type="dxa"/>
            <w:shd w:val="clear" w:color="auto" w:fill="auto"/>
            <w:vAlign w:val="center"/>
          </w:tcPr>
          <w:p w:rsidR="00264A8E" w:rsidRPr="00061305" w:rsidRDefault="00264A8E" w:rsidP="00840DC5">
            <w:pPr>
              <w:rPr>
                <w:lang w:val="hr-HR"/>
              </w:rPr>
            </w:pPr>
            <w:r w:rsidRPr="00061305">
              <w:rPr>
                <w:lang w:val="hr-HR"/>
              </w:rPr>
              <w:t>0</w:t>
            </w:r>
          </w:p>
        </w:tc>
      </w:tr>
      <w:tr w:rsidR="00264A8E" w:rsidRPr="00061305" w:rsidTr="00431D9A">
        <w:tc>
          <w:tcPr>
            <w:tcW w:w="2027" w:type="dxa"/>
            <w:shd w:val="clear" w:color="auto" w:fill="auto"/>
          </w:tcPr>
          <w:p w:rsidR="00264A8E" w:rsidRPr="00061305" w:rsidRDefault="00264A8E" w:rsidP="00840DC5">
            <w:pPr>
              <w:rPr>
                <w:lang w:val="hr-HR"/>
              </w:rPr>
            </w:pPr>
            <w:r w:rsidRPr="00061305">
              <w:rPr>
                <w:lang w:val="hr-HR"/>
              </w:rPr>
              <w:t>Preliminarne posjete</w:t>
            </w:r>
          </w:p>
        </w:tc>
        <w:tc>
          <w:tcPr>
            <w:tcW w:w="2027" w:type="dxa"/>
            <w:shd w:val="clear" w:color="auto" w:fill="auto"/>
            <w:vAlign w:val="center"/>
          </w:tcPr>
          <w:p w:rsidR="00264A8E" w:rsidRPr="00061305" w:rsidRDefault="00264A8E" w:rsidP="00840DC5">
            <w:pPr>
              <w:rPr>
                <w:lang w:val="hr-HR"/>
              </w:rPr>
            </w:pPr>
            <w:r w:rsidRPr="00061305">
              <w:rPr>
                <w:lang w:val="hr-HR"/>
              </w:rPr>
              <w:t>7</w:t>
            </w:r>
          </w:p>
        </w:tc>
        <w:tc>
          <w:tcPr>
            <w:tcW w:w="2027" w:type="dxa"/>
            <w:shd w:val="clear" w:color="auto" w:fill="auto"/>
            <w:vAlign w:val="center"/>
          </w:tcPr>
          <w:p w:rsidR="00264A8E" w:rsidRPr="00061305" w:rsidRDefault="00264A8E" w:rsidP="00840DC5">
            <w:pPr>
              <w:rPr>
                <w:lang w:val="hr-HR"/>
              </w:rPr>
            </w:pPr>
            <w:r w:rsidRPr="00061305">
              <w:rPr>
                <w:lang w:val="hr-HR"/>
              </w:rPr>
              <w:t>1</w:t>
            </w:r>
          </w:p>
        </w:tc>
        <w:tc>
          <w:tcPr>
            <w:tcW w:w="2028" w:type="dxa"/>
            <w:shd w:val="clear" w:color="auto" w:fill="auto"/>
            <w:vAlign w:val="center"/>
          </w:tcPr>
          <w:p w:rsidR="00264A8E" w:rsidRPr="00061305" w:rsidRDefault="00264A8E" w:rsidP="00840DC5">
            <w:pPr>
              <w:rPr>
                <w:lang w:val="hr-HR"/>
              </w:rPr>
            </w:pPr>
            <w:r w:rsidRPr="00061305">
              <w:rPr>
                <w:lang w:val="hr-HR"/>
              </w:rPr>
              <w:t>0</w:t>
            </w:r>
          </w:p>
        </w:tc>
        <w:tc>
          <w:tcPr>
            <w:tcW w:w="2028" w:type="dxa"/>
            <w:shd w:val="clear" w:color="auto" w:fill="auto"/>
            <w:vAlign w:val="center"/>
          </w:tcPr>
          <w:p w:rsidR="00264A8E" w:rsidRPr="00061305" w:rsidRDefault="00264A8E" w:rsidP="00840DC5">
            <w:pPr>
              <w:rPr>
                <w:lang w:val="hr-HR"/>
              </w:rPr>
            </w:pPr>
            <w:r w:rsidRPr="00061305">
              <w:rPr>
                <w:lang w:val="hr-HR"/>
              </w:rPr>
              <w:t>0</w:t>
            </w:r>
          </w:p>
        </w:tc>
      </w:tr>
    </w:tbl>
    <w:p w:rsidR="00264A8E" w:rsidRPr="00FB6768" w:rsidRDefault="00264A8E" w:rsidP="00FB6768">
      <w:pPr>
        <w:rPr>
          <w:sz w:val="24"/>
          <w:szCs w:val="24"/>
          <w:lang w:val="hr-HR"/>
        </w:rPr>
      </w:pPr>
    </w:p>
    <w:p w:rsidR="00264A8E" w:rsidRPr="00840DC5" w:rsidRDefault="00264A8E" w:rsidP="00840DC5">
      <w:pPr>
        <w:rPr>
          <w:sz w:val="24"/>
          <w:szCs w:val="24"/>
          <w:lang w:val="hr-HR"/>
        </w:rPr>
      </w:pPr>
      <w:r w:rsidRPr="00840DC5">
        <w:rPr>
          <w:sz w:val="24"/>
          <w:szCs w:val="24"/>
          <w:lang w:val="hr-HR"/>
        </w:rPr>
        <w:t>Pregled akreditiranih TOU :</w:t>
      </w: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15"/>
        <w:gridCol w:w="1514"/>
        <w:gridCol w:w="1513"/>
        <w:gridCol w:w="1514"/>
        <w:gridCol w:w="1514"/>
        <w:gridCol w:w="1558"/>
      </w:tblGrid>
      <w:tr w:rsidR="00264A8E" w:rsidRPr="00061305" w:rsidTr="00431D9A">
        <w:tc>
          <w:tcPr>
            <w:tcW w:w="1688" w:type="dxa"/>
            <w:shd w:val="clear" w:color="auto" w:fill="auto"/>
            <w:vAlign w:val="center"/>
          </w:tcPr>
          <w:p w:rsidR="00264A8E" w:rsidRPr="00840DC5" w:rsidRDefault="00264A8E" w:rsidP="00840DC5">
            <w:pPr>
              <w:rPr>
                <w:b/>
                <w:lang w:val="hr-HR"/>
              </w:rPr>
            </w:pPr>
            <w:r w:rsidRPr="00840DC5">
              <w:rPr>
                <w:b/>
                <w:lang w:val="hr-HR"/>
              </w:rPr>
              <w:t>Godina</w:t>
            </w:r>
          </w:p>
        </w:tc>
        <w:tc>
          <w:tcPr>
            <w:tcW w:w="1679" w:type="dxa"/>
            <w:shd w:val="clear" w:color="auto" w:fill="auto"/>
            <w:vAlign w:val="center"/>
          </w:tcPr>
          <w:p w:rsidR="00264A8E" w:rsidRPr="00840DC5" w:rsidRDefault="00264A8E" w:rsidP="00840DC5">
            <w:pPr>
              <w:rPr>
                <w:b/>
                <w:lang w:val="hr-HR"/>
              </w:rPr>
            </w:pPr>
            <w:r w:rsidRPr="00840DC5">
              <w:rPr>
                <w:b/>
                <w:lang w:val="hr-HR"/>
              </w:rPr>
              <w:t>2011.</w:t>
            </w:r>
          </w:p>
        </w:tc>
        <w:tc>
          <w:tcPr>
            <w:tcW w:w="1678" w:type="dxa"/>
            <w:shd w:val="clear" w:color="auto" w:fill="auto"/>
            <w:vAlign w:val="center"/>
          </w:tcPr>
          <w:p w:rsidR="00264A8E" w:rsidRPr="00840DC5" w:rsidRDefault="00264A8E" w:rsidP="00840DC5">
            <w:pPr>
              <w:rPr>
                <w:b/>
                <w:lang w:val="hr-HR"/>
              </w:rPr>
            </w:pPr>
            <w:r w:rsidRPr="00840DC5">
              <w:rPr>
                <w:b/>
                <w:lang w:val="hr-HR"/>
              </w:rPr>
              <w:t>2012.</w:t>
            </w:r>
          </w:p>
        </w:tc>
        <w:tc>
          <w:tcPr>
            <w:tcW w:w="1679" w:type="dxa"/>
            <w:shd w:val="clear" w:color="auto" w:fill="auto"/>
            <w:vAlign w:val="center"/>
          </w:tcPr>
          <w:p w:rsidR="00264A8E" w:rsidRPr="00840DC5" w:rsidRDefault="00264A8E" w:rsidP="00840DC5">
            <w:pPr>
              <w:rPr>
                <w:b/>
                <w:lang w:val="hr-HR"/>
              </w:rPr>
            </w:pPr>
            <w:r w:rsidRPr="00840DC5">
              <w:rPr>
                <w:b/>
                <w:lang w:val="hr-HR"/>
              </w:rPr>
              <w:t>2013.</w:t>
            </w:r>
          </w:p>
        </w:tc>
        <w:tc>
          <w:tcPr>
            <w:tcW w:w="1679" w:type="dxa"/>
            <w:shd w:val="clear" w:color="auto" w:fill="auto"/>
            <w:vAlign w:val="center"/>
          </w:tcPr>
          <w:p w:rsidR="00264A8E" w:rsidRPr="00840DC5" w:rsidRDefault="00264A8E" w:rsidP="00840DC5">
            <w:pPr>
              <w:rPr>
                <w:b/>
                <w:lang w:val="hr-HR"/>
              </w:rPr>
            </w:pPr>
            <w:r w:rsidRPr="00840DC5">
              <w:rPr>
                <w:b/>
                <w:lang w:val="hr-HR"/>
              </w:rPr>
              <w:t>2014.</w:t>
            </w:r>
          </w:p>
        </w:tc>
        <w:tc>
          <w:tcPr>
            <w:tcW w:w="1674" w:type="dxa"/>
            <w:shd w:val="clear" w:color="auto" w:fill="auto"/>
            <w:vAlign w:val="center"/>
          </w:tcPr>
          <w:p w:rsidR="00264A8E" w:rsidRPr="00840DC5" w:rsidRDefault="00264A8E" w:rsidP="00840DC5">
            <w:pPr>
              <w:rPr>
                <w:b/>
                <w:lang w:val="hr-HR"/>
              </w:rPr>
            </w:pPr>
            <w:r w:rsidRPr="00840DC5">
              <w:rPr>
                <w:b/>
                <w:lang w:val="hr-HR"/>
              </w:rPr>
              <w:t>trenutno</w:t>
            </w:r>
          </w:p>
        </w:tc>
      </w:tr>
      <w:tr w:rsidR="00264A8E" w:rsidRPr="00061305" w:rsidTr="00431D9A">
        <w:tc>
          <w:tcPr>
            <w:tcW w:w="1688" w:type="dxa"/>
            <w:shd w:val="clear" w:color="auto" w:fill="auto"/>
            <w:vAlign w:val="center"/>
          </w:tcPr>
          <w:p w:rsidR="00264A8E" w:rsidRPr="00061305" w:rsidRDefault="00264A8E" w:rsidP="00840DC5">
            <w:pPr>
              <w:rPr>
                <w:lang w:val="hr-HR"/>
              </w:rPr>
            </w:pPr>
            <w:r w:rsidRPr="00061305">
              <w:rPr>
                <w:lang w:val="hr-HR"/>
              </w:rPr>
              <w:t>Broj akreditiranih</w:t>
            </w:r>
          </w:p>
        </w:tc>
        <w:tc>
          <w:tcPr>
            <w:tcW w:w="1679" w:type="dxa"/>
            <w:shd w:val="clear" w:color="auto" w:fill="auto"/>
            <w:vAlign w:val="center"/>
          </w:tcPr>
          <w:p w:rsidR="00264A8E" w:rsidRPr="00061305" w:rsidRDefault="00264A8E" w:rsidP="00840DC5">
            <w:pPr>
              <w:rPr>
                <w:lang w:val="hr-HR"/>
              </w:rPr>
            </w:pPr>
            <w:r w:rsidRPr="00061305">
              <w:rPr>
                <w:lang w:val="hr-HR"/>
              </w:rPr>
              <w:t>41</w:t>
            </w:r>
          </w:p>
        </w:tc>
        <w:tc>
          <w:tcPr>
            <w:tcW w:w="1678" w:type="dxa"/>
            <w:shd w:val="clear" w:color="auto" w:fill="auto"/>
            <w:vAlign w:val="center"/>
          </w:tcPr>
          <w:p w:rsidR="00264A8E" w:rsidRPr="00061305" w:rsidRDefault="00264A8E" w:rsidP="00840DC5">
            <w:pPr>
              <w:rPr>
                <w:lang w:val="hr-HR"/>
              </w:rPr>
            </w:pPr>
            <w:r w:rsidRPr="00061305">
              <w:rPr>
                <w:lang w:val="hr-HR"/>
              </w:rPr>
              <w:t>50</w:t>
            </w:r>
          </w:p>
        </w:tc>
        <w:tc>
          <w:tcPr>
            <w:tcW w:w="1679" w:type="dxa"/>
            <w:shd w:val="clear" w:color="auto" w:fill="auto"/>
            <w:vAlign w:val="center"/>
          </w:tcPr>
          <w:p w:rsidR="00264A8E" w:rsidRPr="00061305" w:rsidRDefault="00264A8E" w:rsidP="00840DC5">
            <w:pPr>
              <w:rPr>
                <w:lang w:val="hr-HR"/>
              </w:rPr>
            </w:pPr>
            <w:r w:rsidRPr="00061305">
              <w:rPr>
                <w:lang w:val="hr-HR"/>
              </w:rPr>
              <w:t>62</w:t>
            </w:r>
          </w:p>
        </w:tc>
        <w:tc>
          <w:tcPr>
            <w:tcW w:w="1679" w:type="dxa"/>
            <w:shd w:val="clear" w:color="auto" w:fill="auto"/>
            <w:vAlign w:val="center"/>
          </w:tcPr>
          <w:p w:rsidR="00264A8E" w:rsidRPr="00061305" w:rsidRDefault="00264A8E" w:rsidP="00840DC5">
            <w:pPr>
              <w:rPr>
                <w:lang w:val="hr-HR"/>
              </w:rPr>
            </w:pPr>
            <w:r w:rsidRPr="00061305">
              <w:rPr>
                <w:lang w:val="hr-HR"/>
              </w:rPr>
              <w:t>73</w:t>
            </w:r>
          </w:p>
        </w:tc>
        <w:tc>
          <w:tcPr>
            <w:tcW w:w="1674" w:type="dxa"/>
            <w:shd w:val="clear" w:color="auto" w:fill="auto"/>
            <w:vAlign w:val="center"/>
          </w:tcPr>
          <w:p w:rsidR="00264A8E" w:rsidRPr="00061305" w:rsidRDefault="00264A8E" w:rsidP="00840DC5">
            <w:pPr>
              <w:rPr>
                <w:lang w:val="hr-HR"/>
              </w:rPr>
            </w:pPr>
            <w:r w:rsidRPr="00061305">
              <w:rPr>
                <w:lang w:val="hr-HR"/>
              </w:rPr>
              <w:t>74</w:t>
            </w:r>
          </w:p>
        </w:tc>
      </w:tr>
    </w:tbl>
    <w:p w:rsidR="00264A8E" w:rsidRPr="00840DC5" w:rsidRDefault="00264A8E" w:rsidP="00840DC5">
      <w:pPr>
        <w:jc w:val="both"/>
        <w:rPr>
          <w:sz w:val="24"/>
          <w:szCs w:val="24"/>
          <w:lang w:val="hr-HR"/>
        </w:rPr>
      </w:pPr>
    </w:p>
    <w:p w:rsidR="00264A8E" w:rsidRPr="008A373F" w:rsidRDefault="00264A8E" w:rsidP="00840DC5">
      <w:pPr>
        <w:jc w:val="both"/>
        <w:rPr>
          <w:sz w:val="22"/>
          <w:szCs w:val="22"/>
          <w:lang w:val="hr-HR"/>
        </w:rPr>
      </w:pPr>
      <w:r w:rsidRPr="008A373F">
        <w:rPr>
          <w:sz w:val="22"/>
          <w:szCs w:val="22"/>
          <w:lang w:val="hr-HR"/>
        </w:rPr>
        <w:t>PRORAČUNSKA</w:t>
      </w:r>
      <w:r w:rsidR="008A373F">
        <w:rPr>
          <w:sz w:val="22"/>
          <w:szCs w:val="22"/>
          <w:lang w:val="hr-HR"/>
        </w:rPr>
        <w:t xml:space="preserve"> </w:t>
      </w:r>
      <w:r w:rsidRPr="008A373F">
        <w:rPr>
          <w:sz w:val="22"/>
          <w:szCs w:val="22"/>
          <w:lang w:val="hr-HR"/>
        </w:rPr>
        <w:t xml:space="preserve"> SREDSTVA</w:t>
      </w:r>
    </w:p>
    <w:p w:rsidR="00264A8E" w:rsidRPr="00840DC5" w:rsidRDefault="00264A8E" w:rsidP="00840DC5">
      <w:pPr>
        <w:jc w:val="both"/>
        <w:rPr>
          <w:sz w:val="24"/>
          <w:szCs w:val="24"/>
          <w:lang w:val="hr-HR"/>
        </w:rPr>
      </w:pPr>
    </w:p>
    <w:p w:rsidR="00264A8E" w:rsidRPr="00840DC5" w:rsidRDefault="00264A8E" w:rsidP="00840DC5">
      <w:pPr>
        <w:jc w:val="both"/>
        <w:rPr>
          <w:sz w:val="24"/>
          <w:szCs w:val="24"/>
          <w:lang w:val="hr-HR"/>
        </w:rPr>
      </w:pPr>
      <w:r w:rsidRPr="00840DC5">
        <w:rPr>
          <w:sz w:val="24"/>
          <w:szCs w:val="24"/>
          <w:lang w:val="hr-HR"/>
        </w:rPr>
        <w:t>Odobreni proračun</w:t>
      </w:r>
      <w:r w:rsidR="008A373F">
        <w:rPr>
          <w:sz w:val="24"/>
          <w:szCs w:val="24"/>
          <w:lang w:val="hr-HR"/>
        </w:rPr>
        <w:t xml:space="preserve"> </w:t>
      </w:r>
      <w:r w:rsidRPr="00840DC5">
        <w:rPr>
          <w:sz w:val="24"/>
          <w:szCs w:val="24"/>
          <w:lang w:val="hr-HR"/>
        </w:rPr>
        <w:t>Instituta za akreditiranje BiH za 2014. godinu iznosio je 1.077.000,00 KM. Izvršen je rebalans i ukupni iznos proračuna je umanjen za 11.000 KM po odluci Vijeća ministara BiH. Da bi se mogle realizirati aktivnosti koje su bile planirane Programom rada za 2014.</w:t>
      </w:r>
      <w:r w:rsidR="008A373F">
        <w:rPr>
          <w:sz w:val="24"/>
          <w:szCs w:val="24"/>
          <w:lang w:val="hr-HR"/>
        </w:rPr>
        <w:t xml:space="preserve"> g. i posebno da bi ostvario</w:t>
      </w:r>
      <w:r w:rsidRPr="00840DC5">
        <w:rPr>
          <w:sz w:val="24"/>
          <w:szCs w:val="24"/>
          <w:lang w:val="hr-HR"/>
        </w:rPr>
        <w:t xml:space="preserve"> svoje aktivnosti </w:t>
      </w:r>
      <w:r w:rsidR="00F13E83">
        <w:rPr>
          <w:sz w:val="24"/>
          <w:szCs w:val="24"/>
          <w:lang w:val="hr-HR"/>
        </w:rPr>
        <w:t>na međunarodnom planu, Institut</w:t>
      </w:r>
      <w:r w:rsidRPr="00840DC5">
        <w:rPr>
          <w:sz w:val="24"/>
          <w:szCs w:val="24"/>
          <w:lang w:val="hr-HR"/>
        </w:rPr>
        <w:t xml:space="preserve"> je u osmom mjesecu 2014. godine zatražio </w:t>
      </w:r>
    </w:p>
    <w:p w:rsidR="00264A8E" w:rsidRPr="00840DC5" w:rsidRDefault="00264A8E" w:rsidP="00840DC5">
      <w:pPr>
        <w:jc w:val="both"/>
        <w:rPr>
          <w:sz w:val="24"/>
          <w:szCs w:val="24"/>
          <w:lang w:val="hr-HR"/>
        </w:rPr>
      </w:pPr>
      <w:r w:rsidRPr="00840DC5">
        <w:rPr>
          <w:sz w:val="24"/>
          <w:szCs w:val="24"/>
          <w:lang w:val="hr-HR"/>
        </w:rPr>
        <w:t>sredstva iz tekuće pričuve proračuna u iznosu od 20.000,00 KM, i to 13.000,00 KM za putne troškove (za ocjenjivače – vanjske suradnike Instituta koji vrše ocjenjivanje na licu mjesta, kao i za međunarodne aktivnosti) i 7.000,00 KM za ugovorene i druge posebne usluge (ugovori o autorskom djelu za eksperte – ocjenjivače koji vrše ocjenjivanje na licu mjesta tijela za ocjenu usklađenosti).</w:t>
      </w:r>
    </w:p>
    <w:p w:rsidR="00264A8E" w:rsidRPr="00840DC5" w:rsidRDefault="00264A8E" w:rsidP="00840DC5">
      <w:pPr>
        <w:jc w:val="both"/>
        <w:rPr>
          <w:sz w:val="24"/>
          <w:szCs w:val="24"/>
          <w:lang w:val="hr-HR"/>
        </w:rPr>
      </w:pPr>
      <w:r w:rsidRPr="00840DC5">
        <w:rPr>
          <w:sz w:val="24"/>
          <w:szCs w:val="24"/>
          <w:lang w:val="hr-HR"/>
        </w:rPr>
        <w:t xml:space="preserve">Napominjemo da smo 12. 12. 2014. dobili informaciju (dopis br. 05-07-1-3201/14) da je, između ostalog, na dnevnom redu 115. sjednice Vijeća ministara BiH i razmatranje Prijedloga odluke o odobravanju sredstava iz tekuće proračunske pričuve </w:t>
      </w:r>
      <w:r w:rsidR="00F13E83">
        <w:rPr>
          <w:sz w:val="24"/>
          <w:szCs w:val="24"/>
          <w:lang w:val="hr-HR"/>
        </w:rPr>
        <w:t>Institutu za akreditiranje BiH</w:t>
      </w:r>
      <w:r w:rsidRPr="00840DC5">
        <w:rPr>
          <w:sz w:val="24"/>
          <w:szCs w:val="24"/>
          <w:lang w:val="hr-HR"/>
        </w:rPr>
        <w:t xml:space="preserve"> (BATA). Uzimajući u obzir da je ta sredstva trebalo realizirati do kraja 2014., BATA je bila prinuđena da odustane od istih. Samim tim, 5 nadzornih ocjenjivanja nismo mogli provesti zbog kratkog vremena za usuglašavanje termina ocjenjivanja s akreditiranim TOU i provođenje ocjenjivanja.  </w:t>
      </w:r>
    </w:p>
    <w:p w:rsidR="00264A8E" w:rsidRPr="00840DC5" w:rsidRDefault="00264A8E" w:rsidP="00840DC5">
      <w:pPr>
        <w:jc w:val="both"/>
        <w:rPr>
          <w:sz w:val="24"/>
          <w:szCs w:val="24"/>
          <w:lang w:val="hr-HR"/>
        </w:rPr>
      </w:pPr>
      <w:r w:rsidRPr="00840DC5">
        <w:rPr>
          <w:sz w:val="24"/>
          <w:szCs w:val="24"/>
          <w:lang w:val="hr-HR"/>
        </w:rPr>
        <w:t>Neprovođenje planiranih ocjenjivanja može imati nesagledive posljedice po sustav akreditiranja</w:t>
      </w:r>
      <w:r w:rsidR="008A373F">
        <w:rPr>
          <w:sz w:val="24"/>
          <w:szCs w:val="24"/>
          <w:lang w:val="hr-HR"/>
        </w:rPr>
        <w:t xml:space="preserve"> u BiH</w:t>
      </w:r>
      <w:r w:rsidRPr="00840DC5">
        <w:rPr>
          <w:sz w:val="24"/>
          <w:szCs w:val="24"/>
          <w:lang w:val="hr-HR"/>
        </w:rPr>
        <w:t>, odnosno može dovesti do suspenzije bilateralnog sporazuma od strane EA i samim tim od ILAC-a. U tom slučaju, izvješća o ispitivanju i inspekciji i certifikati o kalibriranju izdani od naših akreditiranih laboratorija i inspekcijskih tijela, koji su danas prihvatljivi u cijelom svijetu, vrijedit će samo u BiH.</w:t>
      </w:r>
    </w:p>
    <w:p w:rsidR="00264A8E" w:rsidRPr="008A373F" w:rsidRDefault="00264A8E" w:rsidP="008A373F">
      <w:pPr>
        <w:jc w:val="both"/>
        <w:rPr>
          <w:sz w:val="24"/>
          <w:szCs w:val="24"/>
          <w:lang w:val="hr-HR"/>
        </w:rPr>
      </w:pPr>
      <w:r w:rsidRPr="00840DC5">
        <w:rPr>
          <w:sz w:val="24"/>
          <w:szCs w:val="24"/>
          <w:lang w:val="hr-HR"/>
        </w:rPr>
        <w:t xml:space="preserve">Obzirom da se broj tijela za ocjenjivanje usuglašenosti (TOU) znatno povećava iz godine u godinu i da gospodarski subjekti sve više prepoznaju neophodnost i značaj procesa akreditiranja za normalan plasman svojih usluga i roba na domaćem, a osobito na međunarodnom tržištu, Institut za akreditiranje BiH je prisiljen tražiti dodatna sredstva iz </w:t>
      </w:r>
      <w:r w:rsidRPr="008A373F">
        <w:rPr>
          <w:sz w:val="24"/>
          <w:szCs w:val="24"/>
          <w:lang w:val="hr-HR"/>
        </w:rPr>
        <w:t>pričuve proračuna da bi ostvario svoju ulogu zbog koje je i zakonom formiran.</w:t>
      </w:r>
    </w:p>
    <w:p w:rsidR="00264A8E" w:rsidRDefault="00264A8E">
      <w:pPr>
        <w:rPr>
          <w:sz w:val="24"/>
          <w:szCs w:val="24"/>
        </w:rPr>
      </w:pPr>
    </w:p>
    <w:p w:rsidR="00303BE7" w:rsidRDefault="00303BE7">
      <w:pPr>
        <w:rPr>
          <w:sz w:val="24"/>
          <w:szCs w:val="24"/>
        </w:rPr>
      </w:pPr>
    </w:p>
    <w:p w:rsidR="00303BE7" w:rsidRDefault="00303BE7">
      <w:pPr>
        <w:rPr>
          <w:sz w:val="24"/>
          <w:szCs w:val="24"/>
        </w:rPr>
      </w:pPr>
    </w:p>
    <w:p w:rsidR="006A7224" w:rsidRPr="008241EC" w:rsidRDefault="006A7224" w:rsidP="002C6AC4">
      <w:pPr>
        <w:pStyle w:val="Davorka2"/>
      </w:pPr>
      <w:bookmarkStart w:id="122" w:name="_Toc412718727"/>
      <w:r w:rsidRPr="008241EC">
        <w:t>INSTITUCIJA</w:t>
      </w:r>
      <w:r>
        <w:t xml:space="preserve"> </w:t>
      </w:r>
      <w:r w:rsidRPr="008241EC">
        <w:t xml:space="preserve"> OMBUDSMANA </w:t>
      </w:r>
      <w:r>
        <w:t xml:space="preserve"> </w:t>
      </w:r>
      <w:r w:rsidRPr="008241EC">
        <w:t xml:space="preserve">ZA </w:t>
      </w:r>
      <w:r>
        <w:t xml:space="preserve"> </w:t>
      </w:r>
      <w:r w:rsidRPr="008241EC">
        <w:t>ZAŠTITU</w:t>
      </w:r>
      <w:r>
        <w:t xml:space="preserve"> </w:t>
      </w:r>
      <w:r w:rsidRPr="008241EC">
        <w:t xml:space="preserve"> POTROŠAČA </w:t>
      </w:r>
      <w:r>
        <w:t xml:space="preserve"> </w:t>
      </w:r>
      <w:r w:rsidRPr="008241EC">
        <w:t xml:space="preserve">U </w:t>
      </w:r>
      <w:r>
        <w:t xml:space="preserve"> </w:t>
      </w:r>
      <w:r w:rsidRPr="008241EC">
        <w:t>BIH</w:t>
      </w:r>
      <w:bookmarkEnd w:id="122"/>
    </w:p>
    <w:p w:rsidR="006A7224" w:rsidRDefault="006A7224" w:rsidP="006A7224">
      <w:pPr>
        <w:overflowPunct/>
        <w:autoSpaceDE/>
        <w:autoSpaceDN/>
        <w:adjustRightInd/>
        <w:jc w:val="both"/>
        <w:textAlignment w:val="auto"/>
        <w:rPr>
          <w:sz w:val="24"/>
          <w:szCs w:val="24"/>
        </w:rPr>
      </w:pPr>
    </w:p>
    <w:p w:rsidR="006A7224" w:rsidRPr="002C2CDA" w:rsidRDefault="006A7224" w:rsidP="006A7224">
      <w:pPr>
        <w:jc w:val="both"/>
        <w:rPr>
          <w:sz w:val="22"/>
          <w:szCs w:val="22"/>
        </w:rPr>
      </w:pPr>
      <w:r>
        <w:rPr>
          <w:sz w:val="22"/>
          <w:szCs w:val="22"/>
        </w:rPr>
        <w:t xml:space="preserve">NAJVAŽNIJE  </w:t>
      </w:r>
      <w:r w:rsidRPr="002C2CDA">
        <w:rPr>
          <w:sz w:val="22"/>
          <w:szCs w:val="22"/>
        </w:rPr>
        <w:t>AKTIVNOSTI</w:t>
      </w:r>
      <w:r>
        <w:rPr>
          <w:sz w:val="22"/>
          <w:szCs w:val="22"/>
        </w:rPr>
        <w:t xml:space="preserve"> </w:t>
      </w:r>
      <w:r w:rsidRPr="002C2CDA">
        <w:rPr>
          <w:sz w:val="22"/>
          <w:szCs w:val="22"/>
        </w:rPr>
        <w:t xml:space="preserve"> I </w:t>
      </w:r>
      <w:r>
        <w:rPr>
          <w:sz w:val="22"/>
          <w:szCs w:val="22"/>
        </w:rPr>
        <w:t xml:space="preserve"> </w:t>
      </w:r>
      <w:r w:rsidRPr="002C2CDA">
        <w:rPr>
          <w:sz w:val="22"/>
          <w:szCs w:val="22"/>
        </w:rPr>
        <w:t>STANJE</w:t>
      </w:r>
      <w:r>
        <w:rPr>
          <w:sz w:val="22"/>
          <w:szCs w:val="22"/>
        </w:rPr>
        <w:t xml:space="preserve"> </w:t>
      </w:r>
      <w:r w:rsidRPr="002C2CDA">
        <w:rPr>
          <w:sz w:val="22"/>
          <w:szCs w:val="22"/>
        </w:rPr>
        <w:t xml:space="preserve"> U</w:t>
      </w:r>
      <w:r>
        <w:rPr>
          <w:sz w:val="22"/>
          <w:szCs w:val="22"/>
        </w:rPr>
        <w:t xml:space="preserve"> </w:t>
      </w:r>
      <w:r w:rsidRPr="002C2CDA">
        <w:rPr>
          <w:sz w:val="22"/>
          <w:szCs w:val="22"/>
        </w:rPr>
        <w:t xml:space="preserve"> OBLASTI</w:t>
      </w:r>
    </w:p>
    <w:p w:rsidR="006A7224" w:rsidRPr="008241EC" w:rsidRDefault="006A7224" w:rsidP="006A7224">
      <w:pPr>
        <w:jc w:val="both"/>
        <w:rPr>
          <w:sz w:val="24"/>
          <w:szCs w:val="24"/>
        </w:rPr>
      </w:pPr>
    </w:p>
    <w:p w:rsidR="006A7224" w:rsidRPr="008241EC" w:rsidRDefault="006A7224" w:rsidP="006A7224">
      <w:pPr>
        <w:jc w:val="both"/>
        <w:rPr>
          <w:sz w:val="24"/>
          <w:szCs w:val="24"/>
        </w:rPr>
      </w:pPr>
      <w:r w:rsidRPr="008241EC">
        <w:rPr>
          <w:sz w:val="24"/>
          <w:szCs w:val="24"/>
        </w:rPr>
        <w:t>Na osnovi odredbi članka 98. Zakona o zaštiti potrošača u BiH, Institucija ombudsmana za zaštitu potrošača u BiH je jedan od odgovornih  nositelja zaštite potrošača, pored Ministarstva vanjske trgovine i ekonomskih odnosa, Vijeća za zaštitu potrošača, Konkurencijskog vijeća BiH, udruženja potrošača, inspekcijskih tijela</w:t>
      </w:r>
      <w:r>
        <w:rPr>
          <w:sz w:val="24"/>
          <w:szCs w:val="24"/>
        </w:rPr>
        <w:t xml:space="preserve">, </w:t>
      </w:r>
      <w:r w:rsidRPr="008241EC">
        <w:rPr>
          <w:sz w:val="24"/>
          <w:szCs w:val="24"/>
        </w:rPr>
        <w:t xml:space="preserve">obrazovnih institucija i medija. </w:t>
      </w:r>
    </w:p>
    <w:p w:rsidR="006A7224" w:rsidRPr="008241EC" w:rsidRDefault="006A7224" w:rsidP="006A7224">
      <w:pPr>
        <w:jc w:val="both"/>
        <w:rPr>
          <w:sz w:val="24"/>
          <w:szCs w:val="24"/>
        </w:rPr>
      </w:pPr>
      <w:r w:rsidRPr="008241EC">
        <w:rPr>
          <w:sz w:val="24"/>
          <w:szCs w:val="24"/>
        </w:rPr>
        <w:t>Zakonski okvir nadležnosti Institucije, i ovlasti, daje veliki prostor djelovanja na polju zaštite prava potrošača u BiH, kao i mogućnost da Ombudsman daje prioritet onim problemima čije je rješavanje od najvećeg značaja za potrošače i ovlašten je da procjenjuje važnost predmeta pritužbi potrošača.</w:t>
      </w:r>
    </w:p>
    <w:p w:rsidR="006A7224" w:rsidRPr="008241EC" w:rsidRDefault="006A7224" w:rsidP="006A7224">
      <w:pPr>
        <w:jc w:val="both"/>
        <w:rPr>
          <w:sz w:val="24"/>
          <w:szCs w:val="24"/>
        </w:rPr>
      </w:pPr>
      <w:r w:rsidRPr="008241EC">
        <w:rPr>
          <w:sz w:val="24"/>
          <w:szCs w:val="24"/>
        </w:rPr>
        <w:t>Nadležnosti Ombudsmana određuju način djelovanja u dva pravca, u cilju zaštite kolektivnih interesa potrošača i rješavanje pojedinačnih žalbi potrošača.</w:t>
      </w:r>
      <w:r>
        <w:rPr>
          <w:sz w:val="24"/>
          <w:szCs w:val="24"/>
        </w:rPr>
        <w:t xml:space="preserve"> </w:t>
      </w:r>
    </w:p>
    <w:p w:rsidR="006A7224" w:rsidRPr="008241EC" w:rsidRDefault="006A7224" w:rsidP="006A7224">
      <w:pPr>
        <w:jc w:val="both"/>
        <w:rPr>
          <w:bCs/>
          <w:sz w:val="24"/>
          <w:szCs w:val="24"/>
        </w:rPr>
      </w:pPr>
      <w:r w:rsidRPr="008241EC">
        <w:rPr>
          <w:sz w:val="24"/>
          <w:szCs w:val="24"/>
        </w:rPr>
        <w:t>Kao u ranijim izvještajnim razdobljima, osnovne</w:t>
      </w:r>
      <w:r>
        <w:rPr>
          <w:sz w:val="24"/>
          <w:szCs w:val="24"/>
        </w:rPr>
        <w:t xml:space="preserve"> aktivnosti djelovanja bile su</w:t>
      </w:r>
      <w:r w:rsidRPr="008241EC">
        <w:rPr>
          <w:sz w:val="24"/>
          <w:szCs w:val="24"/>
        </w:rPr>
        <w:t xml:space="preserve"> usmjerene na postupanje po žalbama potrošača. U 2014. godini nastavljen je trend porasta broja žalbi potrošača. Stalno povećanje </w:t>
      </w:r>
      <w:r w:rsidRPr="008241EC">
        <w:rPr>
          <w:bCs/>
          <w:sz w:val="24"/>
          <w:szCs w:val="24"/>
        </w:rPr>
        <w:t>žalbi značajan su indikator kršenja prava potrošača od strane trgovaca, proizvođača, pružat</w:t>
      </w:r>
      <w:r>
        <w:rPr>
          <w:bCs/>
          <w:sz w:val="24"/>
          <w:szCs w:val="24"/>
        </w:rPr>
        <w:t>elja</w:t>
      </w:r>
      <w:r w:rsidRPr="008241EC">
        <w:rPr>
          <w:bCs/>
          <w:sz w:val="24"/>
          <w:szCs w:val="24"/>
        </w:rPr>
        <w:t xml:space="preserve"> komunalnih usluga, banaka, osiguravajućih kuća</w:t>
      </w:r>
      <w:r>
        <w:rPr>
          <w:bCs/>
          <w:sz w:val="24"/>
          <w:szCs w:val="24"/>
        </w:rPr>
        <w:t xml:space="preserve"> </w:t>
      </w:r>
      <w:r w:rsidRPr="008241EC">
        <w:rPr>
          <w:bCs/>
          <w:sz w:val="24"/>
          <w:szCs w:val="24"/>
        </w:rPr>
        <w:t xml:space="preserve">i ostalih sudionika na bh. tržištu. </w:t>
      </w:r>
    </w:p>
    <w:p w:rsidR="006A7224" w:rsidRPr="008241EC" w:rsidRDefault="006A7224" w:rsidP="006A7224">
      <w:pPr>
        <w:jc w:val="both"/>
        <w:rPr>
          <w:sz w:val="24"/>
          <w:szCs w:val="24"/>
        </w:rPr>
      </w:pPr>
      <w:r w:rsidRPr="008241EC">
        <w:rPr>
          <w:sz w:val="24"/>
          <w:szCs w:val="24"/>
        </w:rPr>
        <w:t xml:space="preserve">Zaprimljene žalbe odnose se na sve segmente važne za potrošače na domaćem tržištu roba i usluga, od čega najveći broj se odnosio na sektor </w:t>
      </w:r>
      <w:r>
        <w:rPr>
          <w:sz w:val="24"/>
          <w:szCs w:val="24"/>
        </w:rPr>
        <w:t>ekonomskih</w:t>
      </w:r>
      <w:r w:rsidRPr="008241EC">
        <w:rPr>
          <w:sz w:val="24"/>
          <w:szCs w:val="24"/>
        </w:rPr>
        <w:t xml:space="preserve"> usluga od op</w:t>
      </w:r>
      <w:r>
        <w:rPr>
          <w:sz w:val="24"/>
          <w:szCs w:val="24"/>
        </w:rPr>
        <w:t>ćeg interesa,</w:t>
      </w:r>
      <w:r w:rsidRPr="008241EC">
        <w:rPr>
          <w:sz w:val="24"/>
          <w:szCs w:val="24"/>
        </w:rPr>
        <w:t xml:space="preserve"> zatim na sektor telekomunikacijskih usluga, na financijski sektor i na komercijalni sektor. S</w:t>
      </w:r>
      <w:r>
        <w:rPr>
          <w:sz w:val="24"/>
          <w:szCs w:val="24"/>
        </w:rPr>
        <w:t xml:space="preserve"> tim u vezi, kao najučestaliji </w:t>
      </w:r>
      <w:r w:rsidRPr="008241EC">
        <w:rPr>
          <w:sz w:val="24"/>
          <w:szCs w:val="24"/>
        </w:rPr>
        <w:t xml:space="preserve">prekršitelji prava potrošača pojavljuju se: javna komunalna poduzeća, (vodovodi, toplane, </w:t>
      </w:r>
      <w:r>
        <w:rPr>
          <w:sz w:val="24"/>
          <w:szCs w:val="24"/>
        </w:rPr>
        <w:t>elektrodistributeri,</w:t>
      </w:r>
      <w:r w:rsidRPr="008241EC">
        <w:rPr>
          <w:sz w:val="24"/>
          <w:szCs w:val="24"/>
        </w:rPr>
        <w:t xml:space="preserve"> telekom operateri, banke i mikrokreditne organizacije). Evidentno je da neke žalbe registrirane</w:t>
      </w:r>
      <w:r>
        <w:rPr>
          <w:sz w:val="24"/>
          <w:szCs w:val="24"/>
        </w:rPr>
        <w:t xml:space="preserve"> kao pojedinačni </w:t>
      </w:r>
      <w:r w:rsidRPr="008241EC">
        <w:rPr>
          <w:sz w:val="24"/>
          <w:szCs w:val="24"/>
        </w:rPr>
        <w:t>predmeti imaju najčešće višest</w:t>
      </w:r>
      <w:r>
        <w:rPr>
          <w:sz w:val="24"/>
          <w:szCs w:val="24"/>
        </w:rPr>
        <w:t>ruke povrede kršenja prava, što</w:t>
      </w:r>
      <w:r w:rsidRPr="008241EC">
        <w:rPr>
          <w:sz w:val="24"/>
          <w:szCs w:val="24"/>
        </w:rPr>
        <w:t xml:space="preserve"> u svakom slučaju dodatno potvrđuje stupanj ugroženosti prava potrošača. U postupcima</w:t>
      </w:r>
      <w:r>
        <w:rPr>
          <w:sz w:val="24"/>
          <w:szCs w:val="24"/>
        </w:rPr>
        <w:t xml:space="preserve"> pokrenutim</w:t>
      </w:r>
      <w:r w:rsidRPr="008241EC">
        <w:rPr>
          <w:sz w:val="24"/>
          <w:szCs w:val="24"/>
        </w:rPr>
        <w:t xml:space="preserve"> po žalbama potrošača ili pak po službenoj dužnosti, aktivnosti Ombudsmana mogu se svesti na donošenje niza pojedinačnih i općih pravnih mjera</w:t>
      </w:r>
      <w:r>
        <w:rPr>
          <w:sz w:val="24"/>
          <w:szCs w:val="24"/>
        </w:rPr>
        <w:t xml:space="preserve"> koje su usmjerene prvenstveno </w:t>
      </w:r>
      <w:r w:rsidRPr="008241EC">
        <w:rPr>
          <w:sz w:val="24"/>
          <w:szCs w:val="24"/>
        </w:rPr>
        <w:t>rješavanju</w:t>
      </w:r>
      <w:r>
        <w:rPr>
          <w:sz w:val="24"/>
          <w:szCs w:val="24"/>
        </w:rPr>
        <w:t xml:space="preserve"> </w:t>
      </w:r>
      <w:r w:rsidRPr="008241EC">
        <w:rPr>
          <w:sz w:val="24"/>
          <w:szCs w:val="24"/>
        </w:rPr>
        <w:t xml:space="preserve">pojedinačnih predmeta povrede prava potrošača, a učestala pojave istih i sličnih pojedinačnih žalbi služe kao osnova za poduzimanje mjera s ciljem kolektivne zaštite prava i interesa potrošača. </w:t>
      </w:r>
    </w:p>
    <w:p w:rsidR="006A7224" w:rsidRPr="008241EC" w:rsidRDefault="006A7224" w:rsidP="006A7224">
      <w:pPr>
        <w:jc w:val="both"/>
        <w:rPr>
          <w:sz w:val="24"/>
          <w:szCs w:val="24"/>
        </w:rPr>
      </w:pPr>
      <w:r w:rsidRPr="008241EC">
        <w:rPr>
          <w:sz w:val="24"/>
          <w:szCs w:val="24"/>
        </w:rPr>
        <w:t xml:space="preserve">Navedene aktivnosti očituju se u donošenju više odluka, </w:t>
      </w:r>
      <w:r>
        <w:rPr>
          <w:sz w:val="24"/>
          <w:szCs w:val="24"/>
        </w:rPr>
        <w:t>preporuka,</w:t>
      </w:r>
      <w:r w:rsidRPr="008241EC">
        <w:rPr>
          <w:sz w:val="24"/>
          <w:szCs w:val="24"/>
        </w:rPr>
        <w:t xml:space="preserve"> posebnih izvješća i instrukcija.</w:t>
      </w:r>
    </w:p>
    <w:p w:rsidR="006A7224" w:rsidRPr="008241EC" w:rsidRDefault="006A7224" w:rsidP="006A7224">
      <w:pPr>
        <w:jc w:val="both"/>
        <w:rPr>
          <w:sz w:val="24"/>
          <w:szCs w:val="24"/>
          <w:lang w:val="hr-HR"/>
        </w:rPr>
      </w:pPr>
      <w:r w:rsidRPr="008241EC">
        <w:rPr>
          <w:sz w:val="24"/>
          <w:szCs w:val="24"/>
          <w:lang w:val="hr-HR"/>
        </w:rPr>
        <w:t>Tabelarni prikaz osnovnih aktivnosti za 2014. godinu</w:t>
      </w:r>
    </w:p>
    <w:p w:rsidR="006A7224" w:rsidRPr="008241EC" w:rsidRDefault="006A7224" w:rsidP="006A7224">
      <w:pPr>
        <w:jc w:val="both"/>
        <w:rPr>
          <w:sz w:val="24"/>
          <w:szCs w:val="24"/>
          <w:lang w:val="hr-HR"/>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2433"/>
        <w:gridCol w:w="1707"/>
        <w:gridCol w:w="1620"/>
        <w:gridCol w:w="1620"/>
        <w:gridCol w:w="1620"/>
      </w:tblGrid>
      <w:tr w:rsidR="006A7224" w:rsidRPr="00E617E3" w:rsidTr="00846912">
        <w:tc>
          <w:tcPr>
            <w:tcW w:w="540" w:type="dxa"/>
            <w:tcBorders>
              <w:top w:val="single" w:sz="4" w:space="0" w:color="auto"/>
              <w:left w:val="single" w:sz="4" w:space="0" w:color="auto"/>
              <w:bottom w:val="single" w:sz="4" w:space="0" w:color="auto"/>
              <w:right w:val="single" w:sz="4" w:space="0" w:color="auto"/>
            </w:tcBorders>
          </w:tcPr>
          <w:p w:rsidR="006A7224" w:rsidRPr="00E617E3" w:rsidRDefault="006A7224" w:rsidP="00846912">
            <w:pPr>
              <w:jc w:val="center"/>
              <w:rPr>
                <w:b/>
                <w:sz w:val="22"/>
                <w:szCs w:val="22"/>
              </w:rPr>
            </w:pPr>
            <w:r w:rsidRPr="00E617E3">
              <w:rPr>
                <w:b/>
                <w:sz w:val="22"/>
                <w:szCs w:val="22"/>
              </w:rPr>
              <w:t>RB</w:t>
            </w:r>
          </w:p>
        </w:tc>
        <w:tc>
          <w:tcPr>
            <w:tcW w:w="2433" w:type="dxa"/>
            <w:tcBorders>
              <w:top w:val="single" w:sz="4" w:space="0" w:color="auto"/>
              <w:left w:val="single" w:sz="4" w:space="0" w:color="auto"/>
              <w:bottom w:val="single" w:sz="4" w:space="0" w:color="auto"/>
              <w:right w:val="single" w:sz="4" w:space="0" w:color="auto"/>
            </w:tcBorders>
          </w:tcPr>
          <w:p w:rsidR="006A7224" w:rsidRPr="00E617E3" w:rsidRDefault="006A7224" w:rsidP="00846912">
            <w:pPr>
              <w:jc w:val="center"/>
              <w:rPr>
                <w:b/>
                <w:sz w:val="22"/>
                <w:szCs w:val="22"/>
              </w:rPr>
            </w:pPr>
            <w:r w:rsidRPr="00E617E3">
              <w:rPr>
                <w:b/>
                <w:sz w:val="22"/>
                <w:szCs w:val="22"/>
              </w:rPr>
              <w:t>Ciljevi</w:t>
            </w:r>
          </w:p>
        </w:tc>
        <w:tc>
          <w:tcPr>
            <w:tcW w:w="1707" w:type="dxa"/>
            <w:tcBorders>
              <w:top w:val="single" w:sz="4" w:space="0" w:color="auto"/>
              <w:left w:val="single" w:sz="4" w:space="0" w:color="auto"/>
              <w:bottom w:val="single" w:sz="4" w:space="0" w:color="auto"/>
              <w:right w:val="single" w:sz="4" w:space="0" w:color="auto"/>
            </w:tcBorders>
          </w:tcPr>
          <w:p w:rsidR="006A7224" w:rsidRPr="00E617E3" w:rsidRDefault="006A7224" w:rsidP="00846912">
            <w:pPr>
              <w:jc w:val="center"/>
              <w:rPr>
                <w:b/>
                <w:sz w:val="22"/>
                <w:szCs w:val="22"/>
              </w:rPr>
            </w:pPr>
            <w:r w:rsidRPr="00E617E3">
              <w:rPr>
                <w:b/>
                <w:sz w:val="22"/>
                <w:szCs w:val="22"/>
              </w:rPr>
              <w:t>Zadaci</w:t>
            </w:r>
          </w:p>
        </w:tc>
        <w:tc>
          <w:tcPr>
            <w:tcW w:w="1620" w:type="dxa"/>
            <w:tcBorders>
              <w:top w:val="single" w:sz="4" w:space="0" w:color="auto"/>
              <w:left w:val="single" w:sz="4" w:space="0" w:color="auto"/>
              <w:bottom w:val="single" w:sz="4" w:space="0" w:color="auto"/>
              <w:right w:val="single" w:sz="4" w:space="0" w:color="auto"/>
            </w:tcBorders>
          </w:tcPr>
          <w:p w:rsidR="006A7224" w:rsidRPr="00E617E3" w:rsidRDefault="006A7224" w:rsidP="00846912">
            <w:pPr>
              <w:jc w:val="center"/>
              <w:rPr>
                <w:b/>
                <w:sz w:val="22"/>
                <w:szCs w:val="22"/>
              </w:rPr>
            </w:pPr>
            <w:r w:rsidRPr="00E617E3">
              <w:rPr>
                <w:b/>
                <w:sz w:val="22"/>
                <w:szCs w:val="22"/>
              </w:rPr>
              <w:t>Nositelji</w:t>
            </w:r>
          </w:p>
        </w:tc>
        <w:tc>
          <w:tcPr>
            <w:tcW w:w="1620" w:type="dxa"/>
            <w:tcBorders>
              <w:top w:val="single" w:sz="4" w:space="0" w:color="auto"/>
              <w:left w:val="single" w:sz="4" w:space="0" w:color="auto"/>
              <w:bottom w:val="single" w:sz="4" w:space="0" w:color="auto"/>
              <w:right w:val="single" w:sz="4" w:space="0" w:color="auto"/>
            </w:tcBorders>
          </w:tcPr>
          <w:p w:rsidR="006A7224" w:rsidRPr="00E617E3" w:rsidRDefault="006A7224" w:rsidP="00846912">
            <w:pPr>
              <w:jc w:val="center"/>
              <w:rPr>
                <w:b/>
                <w:sz w:val="22"/>
                <w:szCs w:val="22"/>
              </w:rPr>
            </w:pPr>
            <w:r w:rsidRPr="00E617E3">
              <w:rPr>
                <w:b/>
                <w:sz w:val="22"/>
                <w:szCs w:val="22"/>
              </w:rPr>
              <w:t>Rokovi</w:t>
            </w:r>
          </w:p>
        </w:tc>
        <w:tc>
          <w:tcPr>
            <w:tcW w:w="1620" w:type="dxa"/>
            <w:tcBorders>
              <w:top w:val="single" w:sz="4" w:space="0" w:color="auto"/>
              <w:left w:val="single" w:sz="4" w:space="0" w:color="auto"/>
              <w:bottom w:val="single" w:sz="4" w:space="0" w:color="auto"/>
              <w:right w:val="single" w:sz="4" w:space="0" w:color="auto"/>
            </w:tcBorders>
          </w:tcPr>
          <w:p w:rsidR="006A7224" w:rsidRPr="00E617E3" w:rsidRDefault="006A7224" w:rsidP="00846912">
            <w:pPr>
              <w:jc w:val="center"/>
              <w:rPr>
                <w:b/>
                <w:sz w:val="22"/>
                <w:szCs w:val="22"/>
              </w:rPr>
            </w:pPr>
            <w:r w:rsidRPr="00E617E3">
              <w:rPr>
                <w:b/>
                <w:sz w:val="22"/>
                <w:szCs w:val="22"/>
              </w:rPr>
              <w:t>Mjere</w:t>
            </w:r>
          </w:p>
        </w:tc>
      </w:tr>
      <w:tr w:rsidR="006A7224" w:rsidRPr="00E617E3" w:rsidTr="00846912">
        <w:trPr>
          <w:trHeight w:val="1383"/>
        </w:trPr>
        <w:tc>
          <w:tcPr>
            <w:tcW w:w="540"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1.</w:t>
            </w:r>
          </w:p>
        </w:tc>
        <w:tc>
          <w:tcPr>
            <w:tcW w:w="2433"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Informiranje potrošača i potpora udrugama potrošača</w:t>
            </w:r>
          </w:p>
        </w:tc>
        <w:tc>
          <w:tcPr>
            <w:tcW w:w="1707"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Informiranje putem medija, izdavanje različitih publikacija</w:t>
            </w:r>
          </w:p>
        </w:tc>
        <w:tc>
          <w:tcPr>
            <w:tcW w:w="1620"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Ombudsman,</w:t>
            </w:r>
          </w:p>
          <w:p w:rsidR="006A7224" w:rsidRPr="002C2CDA" w:rsidRDefault="006A7224" w:rsidP="00846912">
            <w:r w:rsidRPr="002C2CDA">
              <w:t xml:space="preserve">pomoćnici ombudsmana </w:t>
            </w:r>
          </w:p>
        </w:tc>
        <w:tc>
          <w:tcPr>
            <w:tcW w:w="1620"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Kontinuirano u okviru kapaciteta IOZZPUBiH</w:t>
            </w:r>
          </w:p>
        </w:tc>
        <w:tc>
          <w:tcPr>
            <w:tcW w:w="1620"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Uzajamne posjete, okrugli stolovi, seminari</w:t>
            </w:r>
          </w:p>
        </w:tc>
      </w:tr>
      <w:tr w:rsidR="006A7224" w:rsidRPr="00E617E3" w:rsidTr="00846912">
        <w:tc>
          <w:tcPr>
            <w:tcW w:w="540"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2.</w:t>
            </w:r>
          </w:p>
        </w:tc>
        <w:tc>
          <w:tcPr>
            <w:tcW w:w="2433"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 xml:space="preserve">Praćenje i predlaganje aktivnosti   kompanija </w:t>
            </w:r>
            <w:r w:rsidR="00DA24F7">
              <w:t>–</w:t>
            </w:r>
            <w:r w:rsidRPr="002C2CDA">
              <w:t xml:space="preserve"> potrošač</w:t>
            </w:r>
          </w:p>
        </w:tc>
        <w:tc>
          <w:tcPr>
            <w:tcW w:w="1707"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Provedba potrošačke legislative</w:t>
            </w:r>
          </w:p>
        </w:tc>
        <w:tc>
          <w:tcPr>
            <w:tcW w:w="1620"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Ombudsman,</w:t>
            </w:r>
          </w:p>
          <w:p w:rsidR="006A7224" w:rsidRPr="002C2CDA" w:rsidRDefault="006A7224" w:rsidP="00846912">
            <w:r w:rsidRPr="002C2CDA">
              <w:t>pomoćnici</w:t>
            </w:r>
          </w:p>
        </w:tc>
        <w:tc>
          <w:tcPr>
            <w:tcW w:w="1620"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Kontinuirano u okviru kapaciteta IOZZPUBiH</w:t>
            </w:r>
          </w:p>
        </w:tc>
        <w:tc>
          <w:tcPr>
            <w:tcW w:w="1620"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Odgovori na upite poslovne zajednice</w:t>
            </w:r>
          </w:p>
        </w:tc>
      </w:tr>
      <w:tr w:rsidR="006A7224" w:rsidRPr="00E617E3" w:rsidTr="00846912">
        <w:tc>
          <w:tcPr>
            <w:tcW w:w="540"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3.</w:t>
            </w:r>
          </w:p>
        </w:tc>
        <w:tc>
          <w:tcPr>
            <w:tcW w:w="2433"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Analiza tržišta i po pitanju kršenja   potrošačkih prava</w:t>
            </w:r>
          </w:p>
        </w:tc>
        <w:tc>
          <w:tcPr>
            <w:tcW w:w="1707"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 xml:space="preserve">Jačanje suradnje sa inspekcijskim </w:t>
            </w:r>
          </w:p>
          <w:p w:rsidR="006A7224" w:rsidRPr="002C2CDA" w:rsidRDefault="006A7224" w:rsidP="00846912">
            <w:r w:rsidRPr="002C2CDA">
              <w:t>tijelima</w:t>
            </w:r>
          </w:p>
        </w:tc>
        <w:tc>
          <w:tcPr>
            <w:tcW w:w="1620"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Ombudsman,</w:t>
            </w:r>
          </w:p>
          <w:p w:rsidR="006A7224" w:rsidRPr="002C2CDA" w:rsidRDefault="006A7224" w:rsidP="00846912">
            <w:r w:rsidRPr="002C2CDA">
              <w:t xml:space="preserve">pomoćnici </w:t>
            </w:r>
          </w:p>
        </w:tc>
        <w:tc>
          <w:tcPr>
            <w:tcW w:w="1620"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Kontinuirano u okviru kapaciteta IOZZPUBiH</w:t>
            </w:r>
          </w:p>
        </w:tc>
        <w:tc>
          <w:tcPr>
            <w:tcW w:w="1620"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 xml:space="preserve">Preporuke, smjernice u posebnim sektorima. </w:t>
            </w:r>
          </w:p>
        </w:tc>
      </w:tr>
      <w:tr w:rsidR="006A7224" w:rsidRPr="00E617E3" w:rsidTr="00846912">
        <w:tc>
          <w:tcPr>
            <w:tcW w:w="540"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4.</w:t>
            </w:r>
          </w:p>
        </w:tc>
        <w:tc>
          <w:tcPr>
            <w:tcW w:w="2433"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Prijem i odlučivanje po pojedinačnim pritužbama potrošača</w:t>
            </w:r>
          </w:p>
        </w:tc>
        <w:tc>
          <w:tcPr>
            <w:tcW w:w="1707"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Djelovanje prema poslovnoj zajednici u smislu poštivanja potrošačkih prava</w:t>
            </w:r>
          </w:p>
        </w:tc>
        <w:tc>
          <w:tcPr>
            <w:tcW w:w="1620"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Ombudsman,</w:t>
            </w:r>
          </w:p>
          <w:p w:rsidR="006A7224" w:rsidRPr="002C2CDA" w:rsidRDefault="006A7224" w:rsidP="00846912">
            <w:r w:rsidRPr="002C2CDA">
              <w:t>pomoćnici ombudsmana</w:t>
            </w:r>
          </w:p>
        </w:tc>
        <w:tc>
          <w:tcPr>
            <w:tcW w:w="1620"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 xml:space="preserve">Kontinuirano </w:t>
            </w:r>
          </w:p>
        </w:tc>
        <w:tc>
          <w:tcPr>
            <w:tcW w:w="1620"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 xml:space="preserve">U skladu s Pravilima rada poduzeti potrebne aktivnosti  </w:t>
            </w:r>
          </w:p>
        </w:tc>
      </w:tr>
      <w:tr w:rsidR="006A7224" w:rsidRPr="00E617E3" w:rsidTr="00846912">
        <w:tc>
          <w:tcPr>
            <w:tcW w:w="540"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5.</w:t>
            </w:r>
          </w:p>
        </w:tc>
        <w:tc>
          <w:tcPr>
            <w:tcW w:w="2433"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 xml:space="preserve">Predlaganje rješavanja potrošačkih sporova putem ARS  </w:t>
            </w:r>
          </w:p>
        </w:tc>
        <w:tc>
          <w:tcPr>
            <w:tcW w:w="1707"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 xml:space="preserve">Iniciranje za donošenje procedura  </w:t>
            </w:r>
          </w:p>
        </w:tc>
        <w:tc>
          <w:tcPr>
            <w:tcW w:w="1620"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Ombudsman,</w:t>
            </w:r>
          </w:p>
          <w:p w:rsidR="006A7224" w:rsidRPr="002C2CDA" w:rsidRDefault="006A7224" w:rsidP="00846912">
            <w:r w:rsidRPr="002C2CDA">
              <w:t>pomoćnici ombudsmana</w:t>
            </w:r>
          </w:p>
        </w:tc>
        <w:tc>
          <w:tcPr>
            <w:tcW w:w="1620"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 xml:space="preserve">Kontinuirano  </w:t>
            </w:r>
          </w:p>
        </w:tc>
        <w:tc>
          <w:tcPr>
            <w:tcW w:w="1620"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Sudjelovanje u radu Radne skupine za zaostale komunalnih predmete</w:t>
            </w:r>
          </w:p>
        </w:tc>
      </w:tr>
      <w:tr w:rsidR="006A7224" w:rsidRPr="00E617E3" w:rsidTr="00846912">
        <w:tc>
          <w:tcPr>
            <w:tcW w:w="540"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6.</w:t>
            </w:r>
          </w:p>
        </w:tc>
        <w:tc>
          <w:tcPr>
            <w:tcW w:w="2433"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 xml:space="preserve">Kontakti s ombudsmanima za ljudska prava o problemima iz  usluga od općeg interesa </w:t>
            </w:r>
          </w:p>
        </w:tc>
        <w:tc>
          <w:tcPr>
            <w:tcW w:w="1707"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 xml:space="preserve">Jačanje suradnje sa Ombudsmanima za ljudska prava </w:t>
            </w:r>
          </w:p>
          <w:p w:rsidR="006A7224" w:rsidRPr="002C2CDA" w:rsidRDefault="006A7224" w:rsidP="00846912"/>
        </w:tc>
        <w:tc>
          <w:tcPr>
            <w:tcW w:w="1620"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Ombudsman,</w:t>
            </w:r>
          </w:p>
          <w:p w:rsidR="006A7224" w:rsidRPr="002C2CDA" w:rsidRDefault="006A7224" w:rsidP="00846912">
            <w:r w:rsidRPr="002C2CDA">
              <w:t xml:space="preserve">pomoćnici </w:t>
            </w:r>
          </w:p>
        </w:tc>
        <w:tc>
          <w:tcPr>
            <w:tcW w:w="1620"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Kontinuirano u okviru kapaciteta IOZZPUBiH</w:t>
            </w:r>
          </w:p>
        </w:tc>
        <w:tc>
          <w:tcPr>
            <w:tcW w:w="1620"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 xml:space="preserve">Uzajamne posjete, zajednički stav o problemima iz javnih usluga </w:t>
            </w:r>
          </w:p>
        </w:tc>
      </w:tr>
      <w:tr w:rsidR="006A7224" w:rsidRPr="00E617E3" w:rsidTr="00846912">
        <w:tc>
          <w:tcPr>
            <w:tcW w:w="540"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7</w:t>
            </w:r>
          </w:p>
          <w:p w:rsidR="006A7224" w:rsidRPr="002C2CDA" w:rsidRDefault="006A7224" w:rsidP="00846912"/>
          <w:p w:rsidR="006A7224" w:rsidRPr="002C2CDA" w:rsidRDefault="006A7224" w:rsidP="00846912">
            <w:r w:rsidRPr="002C2CDA">
              <w:t>.</w:t>
            </w:r>
          </w:p>
        </w:tc>
        <w:tc>
          <w:tcPr>
            <w:tcW w:w="2433"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Prijedlozi i inicijative za poboljšanje ZZP i druge potrošačke legislative</w:t>
            </w:r>
          </w:p>
          <w:p w:rsidR="006A7224" w:rsidRPr="002C2CDA" w:rsidRDefault="006A7224" w:rsidP="00846912"/>
          <w:p w:rsidR="006A7224" w:rsidRPr="002C2CDA" w:rsidRDefault="006A7224" w:rsidP="00846912"/>
          <w:p w:rsidR="006A7224" w:rsidRPr="002C2CDA" w:rsidRDefault="006A7224" w:rsidP="00846912">
            <w:r w:rsidRPr="002C2CDA">
              <w:t xml:space="preserve"> </w:t>
            </w:r>
          </w:p>
        </w:tc>
        <w:tc>
          <w:tcPr>
            <w:tcW w:w="1707"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Otvoriti raspravu sa  udrugama potrošača o predloženim izmjenama  zakona</w:t>
            </w:r>
          </w:p>
        </w:tc>
        <w:tc>
          <w:tcPr>
            <w:tcW w:w="1620"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Ombudsman,</w:t>
            </w:r>
          </w:p>
          <w:p w:rsidR="006A7224" w:rsidRPr="002C2CDA" w:rsidRDefault="006A7224" w:rsidP="00846912">
            <w:r w:rsidRPr="002C2CDA">
              <w:t>pomoćnici ombudsmana</w:t>
            </w:r>
          </w:p>
        </w:tc>
        <w:tc>
          <w:tcPr>
            <w:tcW w:w="1620"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Kontinuirano u okviru kapaciteta IOZZPUBiH</w:t>
            </w:r>
          </w:p>
        </w:tc>
        <w:tc>
          <w:tcPr>
            <w:tcW w:w="1620"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Šire raspraviti pojedinačne prijedloge  i dati zajednički stav</w:t>
            </w:r>
          </w:p>
        </w:tc>
      </w:tr>
      <w:tr w:rsidR="006A7224" w:rsidRPr="00E617E3" w:rsidTr="00846912">
        <w:tc>
          <w:tcPr>
            <w:tcW w:w="540"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8.</w:t>
            </w:r>
          </w:p>
        </w:tc>
        <w:tc>
          <w:tcPr>
            <w:tcW w:w="2433"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Istraživanje drugih mjera tijela vlasti na zaštitu potrošača</w:t>
            </w:r>
          </w:p>
        </w:tc>
        <w:tc>
          <w:tcPr>
            <w:tcW w:w="1707"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 xml:space="preserve">Sudjelovanje u javnoj raspravi za propise iz potrošačke legislative. </w:t>
            </w:r>
          </w:p>
        </w:tc>
        <w:tc>
          <w:tcPr>
            <w:tcW w:w="1620"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Ombudsman,</w:t>
            </w:r>
          </w:p>
          <w:p w:rsidR="006A7224" w:rsidRPr="002C2CDA" w:rsidRDefault="006A7224" w:rsidP="00846912">
            <w:r w:rsidRPr="002C2CDA">
              <w:t>pomoćnici ombudsmana</w:t>
            </w:r>
          </w:p>
        </w:tc>
        <w:tc>
          <w:tcPr>
            <w:tcW w:w="1620"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Kontinuirano u okviru kapaciteta IOZZPUBiH</w:t>
            </w:r>
          </w:p>
        </w:tc>
        <w:tc>
          <w:tcPr>
            <w:tcW w:w="1620"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 xml:space="preserve">Donošenje podzakonskih akata  pružatelja usluga </w:t>
            </w:r>
          </w:p>
        </w:tc>
      </w:tr>
      <w:tr w:rsidR="006A7224" w:rsidRPr="00E617E3" w:rsidTr="00846912">
        <w:tc>
          <w:tcPr>
            <w:tcW w:w="540"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9.</w:t>
            </w:r>
          </w:p>
        </w:tc>
        <w:tc>
          <w:tcPr>
            <w:tcW w:w="2433"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Edukacije</w:t>
            </w:r>
          </w:p>
          <w:p w:rsidR="006A7224" w:rsidRPr="002C2CDA" w:rsidRDefault="006A7224" w:rsidP="00846912">
            <w:r w:rsidRPr="002C2CDA">
              <w:t>učenika i studenata iz oblasti prava potrošača</w:t>
            </w:r>
          </w:p>
        </w:tc>
        <w:tc>
          <w:tcPr>
            <w:tcW w:w="1707"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Nastavak suradnje sa obrazovnim institucijama</w:t>
            </w:r>
          </w:p>
        </w:tc>
        <w:tc>
          <w:tcPr>
            <w:tcW w:w="1620"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 xml:space="preserve">Ombudsman, pomoćnici </w:t>
            </w:r>
          </w:p>
        </w:tc>
        <w:tc>
          <w:tcPr>
            <w:tcW w:w="1620"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Po potrebi i dogovoru sa obrazovnim institucijama</w:t>
            </w:r>
          </w:p>
        </w:tc>
        <w:tc>
          <w:tcPr>
            <w:tcW w:w="1620"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 xml:space="preserve">Promocija politike zaštite potrošača </w:t>
            </w:r>
          </w:p>
        </w:tc>
      </w:tr>
      <w:tr w:rsidR="006A7224" w:rsidRPr="00E617E3" w:rsidTr="00846912">
        <w:trPr>
          <w:trHeight w:val="1800"/>
        </w:trPr>
        <w:tc>
          <w:tcPr>
            <w:tcW w:w="540"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10.</w:t>
            </w:r>
          </w:p>
        </w:tc>
        <w:tc>
          <w:tcPr>
            <w:tcW w:w="2433"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Izdavanje instrukcija u okviru nadležnosti ombudsmana</w:t>
            </w:r>
          </w:p>
          <w:p w:rsidR="006A7224" w:rsidRPr="002C2CDA" w:rsidRDefault="006A7224" w:rsidP="00846912"/>
        </w:tc>
        <w:tc>
          <w:tcPr>
            <w:tcW w:w="1707"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 xml:space="preserve">Inzistirati na dosljednoj  primjeni ZZP BiH </w:t>
            </w:r>
          </w:p>
          <w:p w:rsidR="006A7224" w:rsidRPr="002C2CDA" w:rsidRDefault="006A7224" w:rsidP="00846912"/>
          <w:p w:rsidR="006A7224" w:rsidRPr="002C2CDA" w:rsidRDefault="006A7224" w:rsidP="00846912"/>
          <w:p w:rsidR="006A7224" w:rsidRPr="002C2CDA" w:rsidRDefault="006A7224" w:rsidP="00846912"/>
        </w:tc>
        <w:tc>
          <w:tcPr>
            <w:tcW w:w="1620"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Ombudsmani, pomoćnici</w:t>
            </w:r>
          </w:p>
        </w:tc>
        <w:tc>
          <w:tcPr>
            <w:tcW w:w="1620"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 xml:space="preserve">Po ukazanoj potrebi </w:t>
            </w:r>
          </w:p>
          <w:p w:rsidR="006A7224" w:rsidRPr="002C2CDA" w:rsidRDefault="006A7224" w:rsidP="00846912"/>
          <w:p w:rsidR="006A7224" w:rsidRPr="002C2CDA" w:rsidRDefault="006A7224" w:rsidP="00846912"/>
          <w:p w:rsidR="006A7224" w:rsidRPr="002C2CDA" w:rsidRDefault="006A7224" w:rsidP="00846912"/>
          <w:p w:rsidR="006A7224" w:rsidRPr="002C2CDA" w:rsidRDefault="006A7224" w:rsidP="00846912">
            <w:pPr>
              <w:jc w:val="center"/>
            </w:pPr>
          </w:p>
        </w:tc>
        <w:tc>
          <w:tcPr>
            <w:tcW w:w="1620"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Instrukcije za prestanak aktivnosti suprotnih potrošačkoj legislativi</w:t>
            </w:r>
          </w:p>
        </w:tc>
      </w:tr>
      <w:tr w:rsidR="006A7224" w:rsidRPr="00E617E3" w:rsidTr="00846912">
        <w:trPr>
          <w:trHeight w:val="1440"/>
        </w:trPr>
        <w:tc>
          <w:tcPr>
            <w:tcW w:w="540"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11.</w:t>
            </w:r>
          </w:p>
        </w:tc>
        <w:tc>
          <w:tcPr>
            <w:tcW w:w="2433"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Praćenje realizacije izdanih Instrukcija u sektoru telekomunikacijskih usluga</w:t>
            </w:r>
          </w:p>
        </w:tc>
        <w:tc>
          <w:tcPr>
            <w:tcW w:w="1707"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Insistirati na implementaciji izdanih instrukcija</w:t>
            </w:r>
          </w:p>
        </w:tc>
        <w:tc>
          <w:tcPr>
            <w:tcW w:w="1620"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Ombudsman, pomoćnici</w:t>
            </w:r>
          </w:p>
        </w:tc>
        <w:tc>
          <w:tcPr>
            <w:tcW w:w="1620"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Kontinuirano</w:t>
            </w:r>
          </w:p>
          <w:p w:rsidR="006A7224" w:rsidRPr="002C2CDA" w:rsidRDefault="006A7224" w:rsidP="00846912"/>
          <w:p w:rsidR="006A7224" w:rsidRPr="002C2CDA" w:rsidRDefault="006A7224" w:rsidP="003B0410"/>
        </w:tc>
        <w:tc>
          <w:tcPr>
            <w:tcW w:w="1620"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 xml:space="preserve">Redovno izvještavanje </w:t>
            </w:r>
          </w:p>
        </w:tc>
      </w:tr>
      <w:tr w:rsidR="006A7224" w:rsidRPr="00E617E3" w:rsidTr="00846912">
        <w:trPr>
          <w:trHeight w:val="1140"/>
        </w:trPr>
        <w:tc>
          <w:tcPr>
            <w:tcW w:w="540"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12.</w:t>
            </w:r>
          </w:p>
        </w:tc>
        <w:tc>
          <w:tcPr>
            <w:tcW w:w="2433"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Praćenje već pokrenutih sudskih postupaka</w:t>
            </w:r>
          </w:p>
          <w:p w:rsidR="006A7224" w:rsidRPr="002C2CDA" w:rsidRDefault="006A7224" w:rsidP="00846912"/>
          <w:p w:rsidR="006A7224" w:rsidRPr="002C2CDA" w:rsidRDefault="006A7224" w:rsidP="00846912"/>
          <w:p w:rsidR="006A7224" w:rsidRPr="002C2CDA" w:rsidRDefault="006A7224" w:rsidP="00846912"/>
        </w:tc>
        <w:tc>
          <w:tcPr>
            <w:tcW w:w="1707"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Sudjelovanje u sudskim postupcima kao aktivno legitimiran subjekt</w:t>
            </w:r>
          </w:p>
        </w:tc>
        <w:tc>
          <w:tcPr>
            <w:tcW w:w="1620"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Ombudsman,</w:t>
            </w:r>
          </w:p>
          <w:p w:rsidR="006A7224" w:rsidRPr="002C2CDA" w:rsidRDefault="006A7224" w:rsidP="00846912">
            <w:r w:rsidRPr="002C2CDA">
              <w:t>pomoćnici</w:t>
            </w:r>
          </w:p>
          <w:p w:rsidR="006A7224" w:rsidRPr="002C2CDA" w:rsidRDefault="006A7224" w:rsidP="00846912"/>
        </w:tc>
        <w:tc>
          <w:tcPr>
            <w:tcW w:w="1620"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Kontinuirano</w:t>
            </w:r>
          </w:p>
          <w:p w:rsidR="006A7224" w:rsidRPr="002C2CDA" w:rsidRDefault="006A7224" w:rsidP="00846912"/>
          <w:p w:rsidR="006A7224" w:rsidRPr="002C2CDA" w:rsidRDefault="006A7224" w:rsidP="00846912"/>
        </w:tc>
        <w:tc>
          <w:tcPr>
            <w:tcW w:w="1620"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 xml:space="preserve">Zastupati kolektivne interese potrošača </w:t>
            </w:r>
          </w:p>
        </w:tc>
      </w:tr>
      <w:tr w:rsidR="006A7224" w:rsidRPr="00E617E3" w:rsidTr="00846912">
        <w:trPr>
          <w:trHeight w:val="1955"/>
        </w:trPr>
        <w:tc>
          <w:tcPr>
            <w:tcW w:w="540" w:type="dxa"/>
            <w:tcBorders>
              <w:top w:val="single" w:sz="4" w:space="0" w:color="auto"/>
              <w:left w:val="single" w:sz="4" w:space="0" w:color="auto"/>
              <w:bottom w:val="single" w:sz="4" w:space="0" w:color="auto"/>
              <w:right w:val="single" w:sz="4" w:space="0" w:color="auto"/>
            </w:tcBorders>
          </w:tcPr>
          <w:p w:rsidR="006A7224" w:rsidRPr="00E617E3" w:rsidRDefault="006A7224" w:rsidP="00846912">
            <w:pPr>
              <w:rPr>
                <w:sz w:val="22"/>
                <w:szCs w:val="22"/>
              </w:rPr>
            </w:pPr>
            <w:r w:rsidRPr="00E617E3">
              <w:rPr>
                <w:sz w:val="22"/>
                <w:szCs w:val="22"/>
              </w:rPr>
              <w:t>13.</w:t>
            </w:r>
          </w:p>
        </w:tc>
        <w:tc>
          <w:tcPr>
            <w:tcW w:w="2433"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Pokretanje novih sudskih postupaka</w:t>
            </w:r>
          </w:p>
        </w:tc>
        <w:tc>
          <w:tcPr>
            <w:tcW w:w="1707"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 xml:space="preserve">Zaštita kolektivnih interesa potrošača </w:t>
            </w:r>
          </w:p>
        </w:tc>
        <w:tc>
          <w:tcPr>
            <w:tcW w:w="1620"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Ombudsman,</w:t>
            </w:r>
          </w:p>
          <w:p w:rsidR="006A7224" w:rsidRPr="002C2CDA" w:rsidRDefault="006A7224" w:rsidP="00846912">
            <w:r w:rsidRPr="002C2CDA">
              <w:t>pomoćnici</w:t>
            </w:r>
          </w:p>
          <w:p w:rsidR="006A7224" w:rsidRPr="002C2CDA" w:rsidRDefault="006A7224" w:rsidP="00846912"/>
        </w:tc>
        <w:tc>
          <w:tcPr>
            <w:tcW w:w="1620"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Po ukazanoj potrebi</w:t>
            </w:r>
          </w:p>
        </w:tc>
        <w:tc>
          <w:tcPr>
            <w:tcW w:w="1620"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 xml:space="preserve">Tužbe za naknade štete nanesene kolektivnom interesu potrošača </w:t>
            </w:r>
          </w:p>
        </w:tc>
      </w:tr>
      <w:tr w:rsidR="006A7224" w:rsidRPr="00E617E3" w:rsidTr="00846912">
        <w:tc>
          <w:tcPr>
            <w:tcW w:w="540" w:type="dxa"/>
            <w:tcBorders>
              <w:top w:val="single" w:sz="4" w:space="0" w:color="auto"/>
              <w:left w:val="single" w:sz="4" w:space="0" w:color="auto"/>
              <w:bottom w:val="single" w:sz="4" w:space="0" w:color="auto"/>
              <w:right w:val="single" w:sz="4" w:space="0" w:color="auto"/>
            </w:tcBorders>
          </w:tcPr>
          <w:p w:rsidR="006A7224" w:rsidRPr="00E617E3" w:rsidRDefault="006A7224" w:rsidP="00846912">
            <w:pPr>
              <w:rPr>
                <w:sz w:val="22"/>
                <w:szCs w:val="22"/>
              </w:rPr>
            </w:pPr>
            <w:r w:rsidRPr="00E617E3">
              <w:rPr>
                <w:sz w:val="22"/>
                <w:szCs w:val="22"/>
              </w:rPr>
              <w:t>14.</w:t>
            </w:r>
          </w:p>
        </w:tc>
        <w:tc>
          <w:tcPr>
            <w:tcW w:w="2433"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Inicijativa za usuglašavanje propisa iz javnih i bankarskih usluga sa ZZP BiH</w:t>
            </w:r>
          </w:p>
        </w:tc>
        <w:tc>
          <w:tcPr>
            <w:tcW w:w="1707"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Zaštita kolektivnih interesa potrošača</w:t>
            </w:r>
          </w:p>
        </w:tc>
        <w:tc>
          <w:tcPr>
            <w:tcW w:w="1620"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Ombudsman, pomoćnici</w:t>
            </w:r>
          </w:p>
        </w:tc>
        <w:tc>
          <w:tcPr>
            <w:tcW w:w="1620"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Kontinuirano</w:t>
            </w:r>
          </w:p>
        </w:tc>
        <w:tc>
          <w:tcPr>
            <w:tcW w:w="1620"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Nadležnim regulatorima</w:t>
            </w:r>
          </w:p>
        </w:tc>
      </w:tr>
      <w:tr w:rsidR="006A7224" w:rsidRPr="00E617E3" w:rsidTr="00846912">
        <w:tc>
          <w:tcPr>
            <w:tcW w:w="540" w:type="dxa"/>
            <w:tcBorders>
              <w:top w:val="single" w:sz="4" w:space="0" w:color="auto"/>
              <w:left w:val="single" w:sz="4" w:space="0" w:color="auto"/>
              <w:bottom w:val="single" w:sz="4" w:space="0" w:color="auto"/>
              <w:right w:val="single" w:sz="4" w:space="0" w:color="auto"/>
            </w:tcBorders>
          </w:tcPr>
          <w:p w:rsidR="006A7224" w:rsidRPr="00E617E3" w:rsidRDefault="006A7224" w:rsidP="00846912">
            <w:pPr>
              <w:rPr>
                <w:sz w:val="22"/>
                <w:szCs w:val="22"/>
              </w:rPr>
            </w:pPr>
            <w:r w:rsidRPr="00E617E3">
              <w:rPr>
                <w:sz w:val="22"/>
                <w:szCs w:val="22"/>
              </w:rPr>
              <w:t>15.</w:t>
            </w:r>
          </w:p>
        </w:tc>
        <w:tc>
          <w:tcPr>
            <w:tcW w:w="2433"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Jačanje suradnje sa potrošačkim udrugama  i drugim srodnim udrugama</w:t>
            </w:r>
          </w:p>
        </w:tc>
        <w:tc>
          <w:tcPr>
            <w:tcW w:w="1707"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Pružanje stručne potpore  udruženjima u njihovim aktivnostima</w:t>
            </w:r>
          </w:p>
        </w:tc>
        <w:tc>
          <w:tcPr>
            <w:tcW w:w="1620"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Ombudsman pomoćnici</w:t>
            </w:r>
          </w:p>
          <w:p w:rsidR="006A7224" w:rsidRPr="002C2CDA" w:rsidRDefault="006A7224" w:rsidP="00846912"/>
        </w:tc>
        <w:tc>
          <w:tcPr>
            <w:tcW w:w="1620"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Kontinuirano</w:t>
            </w:r>
          </w:p>
        </w:tc>
        <w:tc>
          <w:tcPr>
            <w:tcW w:w="1620" w:type="dxa"/>
            <w:tcBorders>
              <w:top w:val="single" w:sz="4" w:space="0" w:color="auto"/>
              <w:left w:val="single" w:sz="4" w:space="0" w:color="auto"/>
              <w:bottom w:val="single" w:sz="4" w:space="0" w:color="auto"/>
              <w:right w:val="single" w:sz="4" w:space="0" w:color="auto"/>
            </w:tcBorders>
          </w:tcPr>
          <w:p w:rsidR="006A7224" w:rsidRPr="002C2CDA" w:rsidRDefault="006A7224" w:rsidP="00846912">
            <w:r w:rsidRPr="002C2CDA">
              <w:t>Svi oblici komunikacije i zajedničko ostvarenje projekata</w:t>
            </w:r>
          </w:p>
        </w:tc>
      </w:tr>
    </w:tbl>
    <w:p w:rsidR="003B0410" w:rsidRPr="003F7909" w:rsidRDefault="003B0410" w:rsidP="006A7224">
      <w:pPr>
        <w:rPr>
          <w:sz w:val="24"/>
          <w:szCs w:val="24"/>
        </w:rPr>
      </w:pPr>
    </w:p>
    <w:p w:rsidR="006A7224" w:rsidRPr="00276875" w:rsidRDefault="006A7224" w:rsidP="006A7224">
      <w:pPr>
        <w:jc w:val="both"/>
        <w:rPr>
          <w:sz w:val="22"/>
          <w:szCs w:val="22"/>
        </w:rPr>
      </w:pPr>
      <w:r w:rsidRPr="00276875">
        <w:rPr>
          <w:sz w:val="22"/>
          <w:szCs w:val="22"/>
        </w:rPr>
        <w:t xml:space="preserve">ZAKONODAVNE </w:t>
      </w:r>
      <w:r>
        <w:rPr>
          <w:sz w:val="22"/>
          <w:szCs w:val="22"/>
        </w:rPr>
        <w:t xml:space="preserve"> </w:t>
      </w:r>
      <w:r w:rsidRPr="00276875">
        <w:rPr>
          <w:sz w:val="22"/>
          <w:szCs w:val="22"/>
        </w:rPr>
        <w:t>AKTIVNOSTI</w:t>
      </w:r>
    </w:p>
    <w:p w:rsidR="006A7224" w:rsidRPr="003F7909" w:rsidRDefault="006A7224" w:rsidP="006A7224">
      <w:pPr>
        <w:jc w:val="both"/>
        <w:rPr>
          <w:sz w:val="24"/>
          <w:szCs w:val="24"/>
        </w:rPr>
      </w:pPr>
    </w:p>
    <w:p w:rsidR="006A7224" w:rsidRPr="003F7909" w:rsidRDefault="006A7224" w:rsidP="006A7224">
      <w:pPr>
        <w:jc w:val="both"/>
        <w:rPr>
          <w:sz w:val="24"/>
          <w:szCs w:val="24"/>
        </w:rPr>
      </w:pPr>
      <w:r w:rsidRPr="003F7909">
        <w:rPr>
          <w:sz w:val="24"/>
          <w:szCs w:val="24"/>
        </w:rPr>
        <w:t xml:space="preserve">U dosadašnjoj primjeni Zakona o zaštiti potrošača u BiH, u razdoblju od 2006. </w:t>
      </w:r>
      <w:r>
        <w:rPr>
          <w:sz w:val="24"/>
          <w:szCs w:val="24"/>
        </w:rPr>
        <w:t xml:space="preserve">godine do danas, </w:t>
      </w:r>
      <w:r w:rsidRPr="003F7909">
        <w:rPr>
          <w:sz w:val="24"/>
          <w:szCs w:val="24"/>
        </w:rPr>
        <w:t>Institucija je u skladu sa zakonskim obvezama dala svoje mišljenje o potrebi poboljšanja Zakona o zaštiti potrošača i uradila analizu koju je prezentirala na zajednič</w:t>
      </w:r>
      <w:r>
        <w:rPr>
          <w:sz w:val="24"/>
          <w:szCs w:val="24"/>
        </w:rPr>
        <w:t>kom sastanku u Mvteo</w:t>
      </w:r>
      <w:r w:rsidRPr="003F7909">
        <w:rPr>
          <w:sz w:val="24"/>
          <w:szCs w:val="24"/>
        </w:rPr>
        <w:t xml:space="preserve"> BiH, posvećenom problematici dostignuća u primjeni Zakona. Slične ocjene i prijedlog za izmjenu i dopunu Zakona dale su i inspe</w:t>
      </w:r>
      <w:r>
        <w:rPr>
          <w:sz w:val="24"/>
          <w:szCs w:val="24"/>
        </w:rPr>
        <w:t>kcije Federacije BiH i R.</w:t>
      </w:r>
      <w:r w:rsidRPr="003F7909">
        <w:rPr>
          <w:sz w:val="24"/>
          <w:szCs w:val="24"/>
        </w:rPr>
        <w:t xml:space="preserve"> Srpske.</w:t>
      </w:r>
    </w:p>
    <w:p w:rsidR="006A7224" w:rsidRPr="003F7909" w:rsidRDefault="006A7224" w:rsidP="006A7224">
      <w:pPr>
        <w:jc w:val="both"/>
        <w:rPr>
          <w:sz w:val="24"/>
          <w:szCs w:val="24"/>
        </w:rPr>
      </w:pPr>
      <w:r w:rsidRPr="003F7909">
        <w:rPr>
          <w:sz w:val="24"/>
          <w:szCs w:val="24"/>
        </w:rPr>
        <w:t xml:space="preserve">Posebno naglašavamo upućene prijedloge na Nacrt zakon o telekomunikacijama BiH, koji je </w:t>
      </w:r>
      <w:r>
        <w:rPr>
          <w:sz w:val="24"/>
          <w:szCs w:val="24"/>
        </w:rPr>
        <w:t>još u postupku, s niz sugestija</w:t>
      </w:r>
      <w:r w:rsidRPr="003F7909">
        <w:rPr>
          <w:sz w:val="24"/>
          <w:szCs w:val="24"/>
        </w:rPr>
        <w:t xml:space="preserve"> za dopunu teksta, kao rezultat našeg iskustva u rješavanja mnogobrojnih žalbi potrošača protiv telekom operatera i njihovog nezakonitog ponašanja. Naše mišljenje i prijedlozi za novi Zakon o komunikacijama BiH imaju za cilj unapređenje zakonskog okvira rada i djelovanja telekom operatera u BiH i stavljanje u drugi plan podzakonskih akata donesenih od samih telekom operatera koji su bili u suprotnosti sa Zakonom o zaštiti potrošača.</w:t>
      </w:r>
    </w:p>
    <w:p w:rsidR="006A7224" w:rsidRPr="003F7909" w:rsidRDefault="006A7224" w:rsidP="006A7224">
      <w:pPr>
        <w:jc w:val="both"/>
        <w:rPr>
          <w:sz w:val="24"/>
          <w:szCs w:val="24"/>
        </w:rPr>
      </w:pPr>
      <w:r w:rsidRPr="003F7909">
        <w:rPr>
          <w:sz w:val="24"/>
          <w:szCs w:val="24"/>
        </w:rPr>
        <w:t xml:space="preserve">Dana su stručna mišljenja i tumačenje odredbi Zakona o poštanskim uslugama i podzakonskih akata vezanih za Opće uvjete o pružanju komunalnih usluga. </w:t>
      </w:r>
    </w:p>
    <w:p w:rsidR="006A7224" w:rsidRPr="003F7909" w:rsidRDefault="006A7224" w:rsidP="006A7224">
      <w:pPr>
        <w:jc w:val="both"/>
        <w:rPr>
          <w:sz w:val="24"/>
          <w:szCs w:val="24"/>
        </w:rPr>
      </w:pPr>
    </w:p>
    <w:p w:rsidR="006A7224" w:rsidRPr="00276875" w:rsidRDefault="006A7224" w:rsidP="006A7224">
      <w:pPr>
        <w:jc w:val="both"/>
        <w:rPr>
          <w:sz w:val="22"/>
          <w:szCs w:val="22"/>
        </w:rPr>
      </w:pPr>
      <w:r w:rsidRPr="00276875">
        <w:rPr>
          <w:sz w:val="22"/>
          <w:szCs w:val="22"/>
        </w:rPr>
        <w:t xml:space="preserve">EUROPSKE </w:t>
      </w:r>
      <w:r>
        <w:rPr>
          <w:sz w:val="22"/>
          <w:szCs w:val="22"/>
        </w:rPr>
        <w:t xml:space="preserve"> </w:t>
      </w:r>
      <w:r w:rsidRPr="00276875">
        <w:rPr>
          <w:sz w:val="22"/>
          <w:szCs w:val="22"/>
        </w:rPr>
        <w:t>INTEGRACIJE</w:t>
      </w:r>
    </w:p>
    <w:p w:rsidR="006A7224" w:rsidRPr="003F7909" w:rsidRDefault="006A7224" w:rsidP="006A7224">
      <w:pPr>
        <w:jc w:val="both"/>
        <w:rPr>
          <w:sz w:val="24"/>
          <w:szCs w:val="24"/>
        </w:rPr>
      </w:pPr>
    </w:p>
    <w:p w:rsidR="006A7224" w:rsidRPr="003F7909" w:rsidRDefault="006A7224" w:rsidP="006A7224">
      <w:pPr>
        <w:jc w:val="both"/>
        <w:rPr>
          <w:sz w:val="24"/>
          <w:szCs w:val="24"/>
        </w:rPr>
      </w:pPr>
      <w:r w:rsidRPr="003F7909">
        <w:rPr>
          <w:sz w:val="24"/>
          <w:szCs w:val="24"/>
        </w:rPr>
        <w:t xml:space="preserve">Europska komisija usvojila je Izvješće o napretku BiH za šest mjeseci u 2014. godini. U sklopu tog izvješća nalaze se i dijelovi koji govore o politici zaštite potrošača, te radu Institucije ombudsmana za zaštitu potrošača u BiH. </w:t>
      </w:r>
    </w:p>
    <w:p w:rsidR="006A7224" w:rsidRPr="003F7909" w:rsidRDefault="006A7224" w:rsidP="006A7224">
      <w:pPr>
        <w:jc w:val="both"/>
        <w:rPr>
          <w:sz w:val="24"/>
          <w:szCs w:val="24"/>
        </w:rPr>
      </w:pPr>
      <w:r w:rsidRPr="003F7909">
        <w:rPr>
          <w:sz w:val="24"/>
          <w:szCs w:val="24"/>
        </w:rPr>
        <w:t>Evidentiran je određeni napredak u oblasti slobodnog kretanja roba i zaštite potrošača. Povećani su tehnički kapaciteti kod nadležnih državnih i entitetskih institucija, pa tako i kod Institucije ombudsmana za zaštitu potrošača i njihove aktivnosti informiranja javnosti. Naročito je naglašen napredak u odnosima sa nevladinim organizacijama.</w:t>
      </w:r>
    </w:p>
    <w:p w:rsidR="006A7224" w:rsidRPr="003F7909" w:rsidRDefault="006A7224" w:rsidP="006A7224">
      <w:pPr>
        <w:jc w:val="both"/>
        <w:rPr>
          <w:sz w:val="24"/>
          <w:szCs w:val="24"/>
        </w:rPr>
      </w:pPr>
      <w:r w:rsidRPr="003F7909">
        <w:rPr>
          <w:sz w:val="24"/>
          <w:szCs w:val="24"/>
        </w:rPr>
        <w:t>Institucija ombudsmana je učestvovala u pripremama Strateškog dokumenta za IPA II za razdoblje 2014. - 2020.</w:t>
      </w:r>
    </w:p>
    <w:p w:rsidR="006A7224" w:rsidRPr="00C163D9" w:rsidRDefault="006A7224" w:rsidP="006A7224">
      <w:pPr>
        <w:jc w:val="both"/>
        <w:rPr>
          <w:sz w:val="24"/>
          <w:szCs w:val="24"/>
        </w:rPr>
      </w:pPr>
    </w:p>
    <w:p w:rsidR="006A7224" w:rsidRPr="00276875" w:rsidRDefault="006A7224" w:rsidP="006A7224">
      <w:pPr>
        <w:jc w:val="both"/>
        <w:rPr>
          <w:sz w:val="22"/>
          <w:szCs w:val="22"/>
        </w:rPr>
      </w:pPr>
      <w:r w:rsidRPr="00276875">
        <w:rPr>
          <w:sz w:val="22"/>
          <w:szCs w:val="22"/>
        </w:rPr>
        <w:t>PLANIRANI</w:t>
      </w:r>
      <w:r>
        <w:rPr>
          <w:sz w:val="22"/>
          <w:szCs w:val="22"/>
        </w:rPr>
        <w:t xml:space="preserve"> </w:t>
      </w:r>
      <w:r w:rsidRPr="00276875">
        <w:rPr>
          <w:sz w:val="22"/>
          <w:szCs w:val="22"/>
        </w:rPr>
        <w:t xml:space="preserve"> I </w:t>
      </w:r>
      <w:r>
        <w:rPr>
          <w:sz w:val="22"/>
          <w:szCs w:val="22"/>
        </w:rPr>
        <w:t xml:space="preserve"> </w:t>
      </w:r>
      <w:r w:rsidRPr="00276875">
        <w:rPr>
          <w:sz w:val="22"/>
          <w:szCs w:val="22"/>
        </w:rPr>
        <w:t xml:space="preserve">REALIZIRANI </w:t>
      </w:r>
      <w:r>
        <w:rPr>
          <w:sz w:val="22"/>
          <w:szCs w:val="22"/>
        </w:rPr>
        <w:t xml:space="preserve"> </w:t>
      </w:r>
      <w:r w:rsidRPr="00276875">
        <w:rPr>
          <w:sz w:val="22"/>
          <w:szCs w:val="22"/>
        </w:rPr>
        <w:t>PROGRAMSKI</w:t>
      </w:r>
      <w:r>
        <w:rPr>
          <w:sz w:val="22"/>
          <w:szCs w:val="22"/>
        </w:rPr>
        <w:t xml:space="preserve"> </w:t>
      </w:r>
      <w:r w:rsidRPr="00276875">
        <w:rPr>
          <w:sz w:val="22"/>
          <w:szCs w:val="22"/>
        </w:rPr>
        <w:t xml:space="preserve"> ZADACI</w:t>
      </w:r>
    </w:p>
    <w:p w:rsidR="006A7224" w:rsidRPr="003F7909" w:rsidRDefault="006A7224" w:rsidP="006A7224">
      <w:pPr>
        <w:jc w:val="both"/>
        <w:rPr>
          <w:i/>
          <w:sz w:val="24"/>
          <w:szCs w:val="24"/>
        </w:rPr>
      </w:pPr>
    </w:p>
    <w:p w:rsidR="006A7224" w:rsidRPr="003F7909" w:rsidRDefault="006A7224" w:rsidP="006A7224">
      <w:pPr>
        <w:jc w:val="both"/>
        <w:rPr>
          <w:sz w:val="24"/>
          <w:szCs w:val="24"/>
        </w:rPr>
      </w:pPr>
      <w:r w:rsidRPr="003F7909">
        <w:rPr>
          <w:sz w:val="24"/>
          <w:szCs w:val="24"/>
        </w:rPr>
        <w:t>Tijekom 2014. godine Institucija ombudsmana za zaštitu potrošača u BiH je realizirala sve planirane aktivnosti, i pored toga, odgovorila na sve druge pojave i utjecaje na tržištu koja se reflektiraju na položaj i prava potrošača.</w:t>
      </w:r>
    </w:p>
    <w:p w:rsidR="006A7224" w:rsidRPr="003F7909" w:rsidRDefault="006A7224" w:rsidP="006A7224">
      <w:pPr>
        <w:jc w:val="both"/>
        <w:rPr>
          <w:sz w:val="24"/>
          <w:szCs w:val="24"/>
        </w:rPr>
      </w:pPr>
      <w:r w:rsidRPr="003F7909">
        <w:rPr>
          <w:sz w:val="24"/>
          <w:szCs w:val="24"/>
        </w:rPr>
        <w:t>Institucija ombuds</w:t>
      </w:r>
      <w:r>
        <w:rPr>
          <w:sz w:val="24"/>
          <w:szCs w:val="24"/>
        </w:rPr>
        <w:t>mana za zaštitu potrošača BiH, u skladu sa Zakonom, ima stalnu</w:t>
      </w:r>
      <w:r w:rsidRPr="003F7909">
        <w:rPr>
          <w:sz w:val="24"/>
          <w:szCs w:val="24"/>
        </w:rPr>
        <w:t xml:space="preserve"> suradnju s Institucijom ombudsmana za ljudska prava BiH, </w:t>
      </w:r>
      <w:r>
        <w:rPr>
          <w:sz w:val="24"/>
          <w:szCs w:val="24"/>
        </w:rPr>
        <w:t xml:space="preserve">na mnogim pitanjima, a </w:t>
      </w:r>
      <w:r w:rsidRPr="003F7909">
        <w:rPr>
          <w:sz w:val="24"/>
          <w:szCs w:val="24"/>
        </w:rPr>
        <w:t>osobito na zajedničkim problemima vezanim za usluge od općeg interesa ili javnim uslugama. Isto tako ostvarujemo suradnju s Federalnom upravom za inspekcije poslove i In</w:t>
      </w:r>
      <w:r>
        <w:rPr>
          <w:sz w:val="24"/>
          <w:szCs w:val="24"/>
        </w:rPr>
        <w:t>spekcijama R.</w:t>
      </w:r>
      <w:r w:rsidRPr="003F7909">
        <w:rPr>
          <w:sz w:val="24"/>
          <w:szCs w:val="24"/>
        </w:rPr>
        <w:t xml:space="preserve"> Srpske po mnogim pitanjima za koje su inspekcije nadležne u skladu sa Zakonom. Razmjenjujemo potrebne podatke s Agencijom za sigurnost hrane BiH i Agencijom za nadzor nad tržištem BiH.</w:t>
      </w:r>
    </w:p>
    <w:p w:rsidR="006A7224" w:rsidRPr="003F7909" w:rsidRDefault="006A7224" w:rsidP="006A7224">
      <w:pPr>
        <w:jc w:val="both"/>
        <w:rPr>
          <w:sz w:val="24"/>
          <w:szCs w:val="24"/>
        </w:rPr>
      </w:pPr>
      <w:r w:rsidRPr="003F7909">
        <w:rPr>
          <w:sz w:val="24"/>
          <w:szCs w:val="24"/>
        </w:rPr>
        <w:t>Svake godine Institucija planira uzajamne posjete s udrugama za zaštitu potrošača u BiH, u cilju suradnje i pružanja podrške u njihovim aktivnostima.</w:t>
      </w:r>
    </w:p>
    <w:p w:rsidR="006A7224" w:rsidRPr="003F7909" w:rsidRDefault="006A7224" w:rsidP="006A7224">
      <w:pPr>
        <w:jc w:val="both"/>
        <w:rPr>
          <w:sz w:val="24"/>
          <w:szCs w:val="24"/>
        </w:rPr>
      </w:pPr>
      <w:r w:rsidRPr="003F7909">
        <w:rPr>
          <w:sz w:val="24"/>
          <w:szCs w:val="24"/>
        </w:rPr>
        <w:t>Osobito ističemo suradnju s najaktivnijim udrugama za zaštitu potrošača, kao što su ''Klub potrošač'' TK Tuzla, ''Futura'' Mostar, Udruženje potrošača BPK Goražde, Udruženje potrošača Sarajevo.</w:t>
      </w:r>
    </w:p>
    <w:p w:rsidR="006A7224" w:rsidRPr="003F7909" w:rsidRDefault="006A7224" w:rsidP="006A7224">
      <w:pPr>
        <w:jc w:val="both"/>
        <w:rPr>
          <w:sz w:val="24"/>
          <w:szCs w:val="24"/>
        </w:rPr>
      </w:pPr>
      <w:r w:rsidRPr="003F7909">
        <w:rPr>
          <w:sz w:val="24"/>
          <w:szCs w:val="24"/>
        </w:rPr>
        <w:t>U cilju edukacije i promoviranja znanja o značaju i ulozi zaštite potrošača imamo suradnju s obrazovnim institucijama i s gospodarskim komorama koje organiziraju edukaciju za svoje članove iz oblasti gospodarskih djelatnosti.</w:t>
      </w:r>
    </w:p>
    <w:p w:rsidR="006A7224" w:rsidRPr="003F7909" w:rsidRDefault="006A7224" w:rsidP="006A7224">
      <w:pPr>
        <w:jc w:val="both"/>
        <w:rPr>
          <w:sz w:val="24"/>
          <w:szCs w:val="24"/>
        </w:rPr>
      </w:pPr>
      <w:r w:rsidRPr="003F7909">
        <w:rPr>
          <w:sz w:val="24"/>
          <w:szCs w:val="24"/>
        </w:rPr>
        <w:t>Važan subjekt za provođenje p</w:t>
      </w:r>
      <w:r>
        <w:rPr>
          <w:sz w:val="24"/>
          <w:szCs w:val="24"/>
        </w:rPr>
        <w:t>olitike zaštite potrošača jesu</w:t>
      </w:r>
      <w:r w:rsidRPr="003F7909">
        <w:rPr>
          <w:sz w:val="24"/>
          <w:szCs w:val="24"/>
        </w:rPr>
        <w:t xml:space="preserve"> mediji. Institucija ombudsmana za zaštitu potrošača u BiH aktivno surađuje s medijima i kroz taj angažman informira javnost o problematici zaštite potrošača, odnosno, o pravima i obvezama koje potrošači imaju. U tom smislu svakodnevno odgovaramo na upite raznih tiskanih i internet medija, te radijskih i televizijskih kuća o određenim pitanjima i problemima zaštite </w:t>
      </w:r>
      <w:r>
        <w:rPr>
          <w:sz w:val="24"/>
          <w:szCs w:val="24"/>
        </w:rPr>
        <w:t xml:space="preserve">potrošača, odnosno slučajevima </w:t>
      </w:r>
      <w:r w:rsidRPr="003F7909">
        <w:rPr>
          <w:sz w:val="24"/>
          <w:szCs w:val="24"/>
        </w:rPr>
        <w:t>kršenja prava potrošača. Na sve te upite Institucija ombudsmana odgovara u pismenom, ili nekom drugom obliku, primjerenom dotičnom mediju i daje stručna mišljenja ili komentare na određena pitanja koja se tiču problematike zaštite potrošača.</w:t>
      </w:r>
    </w:p>
    <w:p w:rsidR="006A7224" w:rsidRPr="003F7909" w:rsidRDefault="006A7224" w:rsidP="006A7224">
      <w:pPr>
        <w:jc w:val="both"/>
        <w:rPr>
          <w:sz w:val="24"/>
          <w:szCs w:val="24"/>
        </w:rPr>
      </w:pPr>
      <w:r w:rsidRPr="003F7909">
        <w:rPr>
          <w:sz w:val="24"/>
          <w:szCs w:val="24"/>
        </w:rPr>
        <w:t>Institucija ombudsmana objavljuje različite publikacije koje se tiču pojedinih oblasti zaštite potrošača, i na kraju svake godine objavljuje detaljno izvješće o radu koje objavljuje u Službenom glasniku BiH, i na svojoj web-stranici, kako bi ga javno publicira i učinila dostupnim najširoj javnosti.</w:t>
      </w:r>
    </w:p>
    <w:p w:rsidR="006A7224" w:rsidRPr="003F7909" w:rsidRDefault="006A7224" w:rsidP="006A7224">
      <w:pPr>
        <w:jc w:val="both"/>
        <w:rPr>
          <w:sz w:val="24"/>
          <w:szCs w:val="24"/>
        </w:rPr>
      </w:pPr>
    </w:p>
    <w:p w:rsidR="006A7224" w:rsidRPr="001E072A" w:rsidRDefault="006A7224" w:rsidP="006A7224">
      <w:pPr>
        <w:jc w:val="both"/>
        <w:rPr>
          <w:sz w:val="22"/>
          <w:szCs w:val="22"/>
        </w:rPr>
      </w:pPr>
      <w:r w:rsidRPr="001E072A">
        <w:rPr>
          <w:sz w:val="22"/>
          <w:szCs w:val="22"/>
        </w:rPr>
        <w:t xml:space="preserve">PRORAČUNSKA </w:t>
      </w:r>
      <w:r>
        <w:rPr>
          <w:sz w:val="22"/>
          <w:szCs w:val="22"/>
        </w:rPr>
        <w:t xml:space="preserve"> </w:t>
      </w:r>
      <w:r w:rsidRPr="001E072A">
        <w:rPr>
          <w:sz w:val="22"/>
          <w:szCs w:val="22"/>
        </w:rPr>
        <w:t>SREDSTVA</w:t>
      </w:r>
    </w:p>
    <w:p w:rsidR="006A7224" w:rsidRPr="003F7909" w:rsidRDefault="006A7224" w:rsidP="006A7224">
      <w:pPr>
        <w:jc w:val="both"/>
        <w:rPr>
          <w:sz w:val="24"/>
          <w:szCs w:val="24"/>
        </w:rPr>
      </w:pPr>
    </w:p>
    <w:p w:rsidR="006A7224" w:rsidRPr="003F7909" w:rsidRDefault="006A7224" w:rsidP="006A7224">
      <w:pPr>
        <w:jc w:val="both"/>
        <w:rPr>
          <w:sz w:val="24"/>
          <w:szCs w:val="24"/>
        </w:rPr>
      </w:pPr>
      <w:r w:rsidRPr="003F7909">
        <w:rPr>
          <w:sz w:val="24"/>
          <w:szCs w:val="24"/>
        </w:rPr>
        <w:t>Sukladno Zakonu o Proračunu</w:t>
      </w:r>
      <w:r>
        <w:rPr>
          <w:sz w:val="24"/>
          <w:szCs w:val="24"/>
        </w:rPr>
        <w:t xml:space="preserve"> institucija BiH</w:t>
      </w:r>
      <w:r w:rsidRPr="003F7909">
        <w:rPr>
          <w:sz w:val="24"/>
          <w:szCs w:val="24"/>
        </w:rPr>
        <w:t xml:space="preserve"> i međunarodnih ob</w:t>
      </w:r>
      <w:r>
        <w:rPr>
          <w:sz w:val="24"/>
          <w:szCs w:val="24"/>
        </w:rPr>
        <w:t xml:space="preserve">veza Bosne i Hercegovine, </w:t>
      </w:r>
      <w:r w:rsidRPr="003F7909">
        <w:rPr>
          <w:sz w:val="24"/>
          <w:szCs w:val="24"/>
        </w:rPr>
        <w:t>Instituciji ombudsmana za zaštitu potrošača u BiH, za proračunsku 2014. godinu,</w:t>
      </w:r>
      <w:r>
        <w:rPr>
          <w:sz w:val="24"/>
          <w:szCs w:val="24"/>
        </w:rPr>
        <w:t xml:space="preserve"> imala je odobrena</w:t>
      </w:r>
      <w:r w:rsidRPr="003F7909">
        <w:rPr>
          <w:sz w:val="24"/>
          <w:szCs w:val="24"/>
        </w:rPr>
        <w:t xml:space="preserve"> sredstva u ukupnom iznosu od 400.000,00 KM.</w:t>
      </w:r>
    </w:p>
    <w:p w:rsidR="006A7224" w:rsidRPr="00E617E3" w:rsidRDefault="006A7224" w:rsidP="006A7224">
      <w:pPr>
        <w:jc w:val="both"/>
        <w:rPr>
          <w:rFonts w:ascii="Tahoma" w:hAnsi="Tahoma" w:cs="Tahoma"/>
          <w:sz w:val="22"/>
          <w:szCs w:val="22"/>
        </w:rPr>
      </w:pPr>
    </w:p>
    <w:p w:rsidR="006A7224" w:rsidRPr="00C163D9" w:rsidRDefault="006A7224" w:rsidP="006A7224">
      <w:pPr>
        <w:rPr>
          <w:rFonts w:ascii="Tahoma" w:hAnsi="Tahoma" w:cs="Tahoma"/>
          <w:i/>
        </w:rPr>
      </w:pPr>
      <w:r w:rsidRPr="00C163D9">
        <w:rPr>
          <w:rFonts w:ascii="Tahoma" w:hAnsi="Tahoma" w:cs="Tahoma"/>
          <w:i/>
        </w:rPr>
        <w:t xml:space="preserve">TABELA 3. REALIZACIJA PRORAČUNA ZA 2014. GODINU </w:t>
      </w:r>
    </w:p>
    <w:p w:rsidR="006A7224" w:rsidRPr="00C163D9" w:rsidRDefault="006A7224" w:rsidP="006A7224">
      <w:pPr>
        <w:rPr>
          <w:rFonts w:ascii="Tahoma" w:hAnsi="Tahoma" w:cs="Tahoma"/>
          <w:i/>
        </w:rPr>
      </w:pPr>
      <w:r w:rsidRPr="00C163D9">
        <w:rPr>
          <w:rFonts w:ascii="Tahoma" w:hAnsi="Tahoma" w:cs="Tahoma"/>
          <w:i/>
        </w:rPr>
        <w:t>NEPOSREDNA POTROŠNJA</w:t>
      </w:r>
    </w:p>
    <w:tbl>
      <w:tblPr>
        <w:tblW w:w="9065" w:type="dxa"/>
        <w:tblInd w:w="98" w:type="dxa"/>
        <w:tblLook w:val="00A0"/>
      </w:tblPr>
      <w:tblGrid>
        <w:gridCol w:w="906"/>
        <w:gridCol w:w="3760"/>
        <w:gridCol w:w="1091"/>
        <w:gridCol w:w="1191"/>
        <w:gridCol w:w="1346"/>
        <w:gridCol w:w="771"/>
      </w:tblGrid>
      <w:tr w:rsidR="006A7224" w:rsidRPr="00E617E3" w:rsidTr="00846912">
        <w:trPr>
          <w:trHeight w:val="255"/>
        </w:trPr>
        <w:tc>
          <w:tcPr>
            <w:tcW w:w="906" w:type="dxa"/>
            <w:vMerge w:val="restart"/>
            <w:tcBorders>
              <w:top w:val="single" w:sz="8" w:space="0" w:color="auto"/>
              <w:left w:val="single" w:sz="8" w:space="0" w:color="auto"/>
              <w:bottom w:val="single" w:sz="8" w:space="0" w:color="000000"/>
              <w:right w:val="single" w:sz="4" w:space="0" w:color="auto"/>
            </w:tcBorders>
            <w:shd w:val="clear" w:color="000000" w:fill="CCFFCC"/>
            <w:noWrap/>
            <w:vAlign w:val="center"/>
          </w:tcPr>
          <w:p w:rsidR="006A7224" w:rsidRPr="00E617E3" w:rsidRDefault="006A7224" w:rsidP="00846912">
            <w:pPr>
              <w:jc w:val="center"/>
              <w:rPr>
                <w:rFonts w:ascii="Tahoma" w:hAnsi="Tahoma" w:cs="Tahoma"/>
                <w:b/>
                <w:bCs/>
                <w:sz w:val="16"/>
                <w:szCs w:val="16"/>
              </w:rPr>
            </w:pPr>
            <w:r w:rsidRPr="00E617E3">
              <w:rPr>
                <w:rFonts w:ascii="Tahoma" w:hAnsi="Tahoma" w:cs="Tahoma"/>
                <w:b/>
                <w:bCs/>
                <w:sz w:val="16"/>
                <w:szCs w:val="16"/>
              </w:rPr>
              <w:t>Red.</w:t>
            </w:r>
            <w:r>
              <w:rPr>
                <w:rFonts w:ascii="Tahoma" w:hAnsi="Tahoma" w:cs="Tahoma"/>
                <w:b/>
                <w:bCs/>
                <w:sz w:val="16"/>
                <w:szCs w:val="16"/>
              </w:rPr>
              <w:t xml:space="preserve"> </w:t>
            </w:r>
            <w:r w:rsidRPr="00E617E3">
              <w:rPr>
                <w:rFonts w:ascii="Tahoma" w:hAnsi="Tahoma" w:cs="Tahoma"/>
                <w:b/>
                <w:bCs/>
                <w:sz w:val="16"/>
                <w:szCs w:val="16"/>
              </w:rPr>
              <w:t>broj</w:t>
            </w:r>
          </w:p>
        </w:tc>
        <w:tc>
          <w:tcPr>
            <w:tcW w:w="3760" w:type="dxa"/>
            <w:vMerge w:val="restart"/>
            <w:tcBorders>
              <w:top w:val="single" w:sz="8" w:space="0" w:color="auto"/>
              <w:left w:val="single" w:sz="4" w:space="0" w:color="auto"/>
              <w:bottom w:val="single" w:sz="8" w:space="0" w:color="000000"/>
              <w:right w:val="single" w:sz="4" w:space="0" w:color="auto"/>
            </w:tcBorders>
            <w:shd w:val="clear" w:color="000000" w:fill="CCFFCC"/>
            <w:noWrap/>
            <w:vAlign w:val="center"/>
          </w:tcPr>
          <w:p w:rsidR="006A7224" w:rsidRPr="00E617E3" w:rsidRDefault="006A7224" w:rsidP="00846912">
            <w:pPr>
              <w:jc w:val="center"/>
              <w:rPr>
                <w:rFonts w:ascii="Tahoma" w:hAnsi="Tahoma" w:cs="Tahoma"/>
                <w:b/>
                <w:bCs/>
                <w:sz w:val="16"/>
                <w:szCs w:val="16"/>
              </w:rPr>
            </w:pPr>
            <w:r w:rsidRPr="00E617E3">
              <w:rPr>
                <w:rFonts w:ascii="Tahoma" w:hAnsi="Tahoma" w:cs="Tahoma"/>
                <w:b/>
                <w:bCs/>
                <w:sz w:val="16"/>
                <w:szCs w:val="16"/>
              </w:rPr>
              <w:t>Vrsta rashoda</w:t>
            </w:r>
          </w:p>
        </w:tc>
        <w:tc>
          <w:tcPr>
            <w:tcW w:w="1091" w:type="dxa"/>
            <w:vMerge w:val="restart"/>
            <w:tcBorders>
              <w:top w:val="single" w:sz="8" w:space="0" w:color="auto"/>
              <w:left w:val="single" w:sz="4" w:space="0" w:color="auto"/>
              <w:bottom w:val="single" w:sz="8" w:space="0" w:color="000000"/>
              <w:right w:val="single" w:sz="4" w:space="0" w:color="auto"/>
            </w:tcBorders>
            <w:shd w:val="clear" w:color="000000" w:fill="CCFFCC"/>
            <w:vAlign w:val="center"/>
          </w:tcPr>
          <w:p w:rsidR="006A7224" w:rsidRPr="00E617E3" w:rsidRDefault="006A7224" w:rsidP="00846912">
            <w:pPr>
              <w:jc w:val="center"/>
              <w:rPr>
                <w:rFonts w:ascii="Tahoma" w:hAnsi="Tahoma" w:cs="Tahoma"/>
                <w:b/>
                <w:bCs/>
                <w:sz w:val="16"/>
                <w:szCs w:val="16"/>
              </w:rPr>
            </w:pPr>
            <w:r w:rsidRPr="00E617E3">
              <w:rPr>
                <w:rFonts w:ascii="Tahoma" w:hAnsi="Tahoma" w:cs="Tahoma"/>
                <w:b/>
                <w:bCs/>
                <w:sz w:val="16"/>
                <w:szCs w:val="16"/>
              </w:rPr>
              <w:t>Ekonomski kod</w:t>
            </w:r>
          </w:p>
        </w:tc>
        <w:tc>
          <w:tcPr>
            <w:tcW w:w="1191" w:type="dxa"/>
            <w:tcBorders>
              <w:top w:val="single" w:sz="8" w:space="0" w:color="auto"/>
              <w:left w:val="nil"/>
              <w:bottom w:val="nil"/>
              <w:right w:val="nil"/>
            </w:tcBorders>
            <w:shd w:val="clear" w:color="000000" w:fill="CCFFCC"/>
            <w:noWrap/>
            <w:vAlign w:val="center"/>
          </w:tcPr>
          <w:p w:rsidR="006A7224" w:rsidRPr="00E617E3" w:rsidRDefault="006A7224" w:rsidP="00846912">
            <w:pPr>
              <w:jc w:val="center"/>
              <w:rPr>
                <w:rFonts w:ascii="Tahoma" w:hAnsi="Tahoma" w:cs="Tahoma"/>
                <w:b/>
                <w:bCs/>
                <w:sz w:val="16"/>
                <w:szCs w:val="16"/>
              </w:rPr>
            </w:pPr>
            <w:r w:rsidRPr="00E617E3">
              <w:rPr>
                <w:rFonts w:ascii="Tahoma" w:hAnsi="Tahoma" w:cs="Tahoma"/>
                <w:b/>
                <w:bCs/>
                <w:sz w:val="16"/>
                <w:szCs w:val="16"/>
              </w:rPr>
              <w:t>Odobreno</w:t>
            </w:r>
          </w:p>
        </w:tc>
        <w:tc>
          <w:tcPr>
            <w:tcW w:w="1346" w:type="dxa"/>
            <w:vMerge w:val="restart"/>
            <w:tcBorders>
              <w:top w:val="single" w:sz="8" w:space="0" w:color="auto"/>
              <w:left w:val="single" w:sz="4" w:space="0" w:color="auto"/>
              <w:bottom w:val="single" w:sz="8" w:space="0" w:color="000000"/>
              <w:right w:val="single" w:sz="4" w:space="0" w:color="auto"/>
            </w:tcBorders>
            <w:shd w:val="clear" w:color="000000" w:fill="CCFFCC"/>
            <w:vAlign w:val="center"/>
          </w:tcPr>
          <w:p w:rsidR="006A7224" w:rsidRPr="00E617E3" w:rsidRDefault="006A7224" w:rsidP="00846912">
            <w:pPr>
              <w:jc w:val="center"/>
              <w:rPr>
                <w:rFonts w:ascii="Tahoma" w:hAnsi="Tahoma" w:cs="Tahoma"/>
                <w:b/>
                <w:bCs/>
                <w:sz w:val="16"/>
                <w:szCs w:val="16"/>
              </w:rPr>
            </w:pPr>
            <w:r w:rsidRPr="00E617E3">
              <w:rPr>
                <w:rFonts w:ascii="Tahoma" w:hAnsi="Tahoma" w:cs="Tahoma"/>
                <w:b/>
                <w:bCs/>
                <w:sz w:val="16"/>
                <w:szCs w:val="16"/>
              </w:rPr>
              <w:t>Realiziran</w:t>
            </w:r>
            <w:r>
              <w:rPr>
                <w:rFonts w:ascii="Tahoma" w:hAnsi="Tahoma" w:cs="Tahoma"/>
                <w:b/>
                <w:bCs/>
                <w:sz w:val="16"/>
                <w:szCs w:val="16"/>
              </w:rPr>
              <w:t>o u tekućem razdoblju</w:t>
            </w:r>
          </w:p>
        </w:tc>
        <w:tc>
          <w:tcPr>
            <w:tcW w:w="771" w:type="dxa"/>
            <w:vMerge w:val="restart"/>
            <w:tcBorders>
              <w:top w:val="single" w:sz="8" w:space="0" w:color="auto"/>
              <w:left w:val="single" w:sz="4" w:space="0" w:color="auto"/>
              <w:bottom w:val="single" w:sz="8" w:space="0" w:color="000000"/>
              <w:right w:val="single" w:sz="8" w:space="0" w:color="auto"/>
            </w:tcBorders>
            <w:shd w:val="clear" w:color="000000" w:fill="CCFFCC"/>
            <w:vAlign w:val="center"/>
          </w:tcPr>
          <w:p w:rsidR="006A7224" w:rsidRPr="00E617E3" w:rsidRDefault="006A7224" w:rsidP="00846912">
            <w:pPr>
              <w:jc w:val="center"/>
              <w:rPr>
                <w:rFonts w:ascii="Tahoma" w:hAnsi="Tahoma" w:cs="Tahoma"/>
                <w:b/>
                <w:bCs/>
                <w:sz w:val="16"/>
                <w:szCs w:val="16"/>
              </w:rPr>
            </w:pPr>
            <w:r w:rsidRPr="00E617E3">
              <w:rPr>
                <w:rFonts w:ascii="Tahoma" w:hAnsi="Tahoma" w:cs="Tahoma"/>
                <w:b/>
                <w:bCs/>
                <w:sz w:val="16"/>
                <w:szCs w:val="16"/>
              </w:rPr>
              <w:t>Indeks  (5/4)</w:t>
            </w:r>
          </w:p>
        </w:tc>
      </w:tr>
      <w:tr w:rsidR="006A7224" w:rsidRPr="00E617E3" w:rsidTr="00846912">
        <w:trPr>
          <w:trHeight w:val="255"/>
        </w:trPr>
        <w:tc>
          <w:tcPr>
            <w:tcW w:w="906" w:type="dxa"/>
            <w:vMerge/>
            <w:tcBorders>
              <w:top w:val="single" w:sz="8" w:space="0" w:color="auto"/>
              <w:left w:val="single" w:sz="8" w:space="0" w:color="auto"/>
              <w:bottom w:val="single" w:sz="8" w:space="0" w:color="000000"/>
              <w:right w:val="single" w:sz="4" w:space="0" w:color="auto"/>
            </w:tcBorders>
            <w:vAlign w:val="center"/>
          </w:tcPr>
          <w:p w:rsidR="006A7224" w:rsidRPr="00E617E3" w:rsidRDefault="006A7224" w:rsidP="00846912">
            <w:pPr>
              <w:rPr>
                <w:rFonts w:ascii="Tahoma" w:hAnsi="Tahoma" w:cs="Tahoma"/>
                <w:b/>
                <w:bCs/>
                <w:sz w:val="16"/>
                <w:szCs w:val="16"/>
              </w:rPr>
            </w:pPr>
          </w:p>
        </w:tc>
        <w:tc>
          <w:tcPr>
            <w:tcW w:w="3760" w:type="dxa"/>
            <w:vMerge/>
            <w:tcBorders>
              <w:top w:val="single" w:sz="8" w:space="0" w:color="auto"/>
              <w:left w:val="single" w:sz="4" w:space="0" w:color="auto"/>
              <w:bottom w:val="single" w:sz="8" w:space="0" w:color="000000"/>
              <w:right w:val="single" w:sz="4" w:space="0" w:color="auto"/>
            </w:tcBorders>
            <w:vAlign w:val="center"/>
          </w:tcPr>
          <w:p w:rsidR="006A7224" w:rsidRPr="00E617E3" w:rsidRDefault="006A7224" w:rsidP="00846912">
            <w:pPr>
              <w:rPr>
                <w:rFonts w:ascii="Tahoma" w:hAnsi="Tahoma" w:cs="Tahoma"/>
                <w:b/>
                <w:bCs/>
                <w:sz w:val="16"/>
                <w:szCs w:val="16"/>
              </w:rPr>
            </w:pPr>
          </w:p>
        </w:tc>
        <w:tc>
          <w:tcPr>
            <w:tcW w:w="1091" w:type="dxa"/>
            <w:vMerge/>
            <w:tcBorders>
              <w:top w:val="single" w:sz="8" w:space="0" w:color="auto"/>
              <w:left w:val="single" w:sz="4" w:space="0" w:color="auto"/>
              <w:bottom w:val="single" w:sz="8" w:space="0" w:color="000000"/>
              <w:right w:val="single" w:sz="4" w:space="0" w:color="auto"/>
            </w:tcBorders>
            <w:vAlign w:val="center"/>
          </w:tcPr>
          <w:p w:rsidR="006A7224" w:rsidRPr="00E617E3" w:rsidRDefault="006A7224" w:rsidP="00846912">
            <w:pPr>
              <w:rPr>
                <w:rFonts w:ascii="Tahoma" w:hAnsi="Tahoma" w:cs="Tahoma"/>
                <w:b/>
                <w:bCs/>
                <w:sz w:val="16"/>
                <w:szCs w:val="16"/>
              </w:rPr>
            </w:pPr>
          </w:p>
        </w:tc>
        <w:tc>
          <w:tcPr>
            <w:tcW w:w="1191" w:type="dxa"/>
            <w:tcBorders>
              <w:top w:val="nil"/>
              <w:left w:val="nil"/>
              <w:bottom w:val="nil"/>
              <w:right w:val="nil"/>
            </w:tcBorders>
            <w:shd w:val="clear" w:color="000000" w:fill="CCFFCC"/>
            <w:noWrap/>
            <w:vAlign w:val="center"/>
          </w:tcPr>
          <w:p w:rsidR="006A7224" w:rsidRPr="00E617E3" w:rsidRDefault="006A7224" w:rsidP="00846912">
            <w:pPr>
              <w:jc w:val="center"/>
              <w:rPr>
                <w:rFonts w:ascii="Tahoma" w:hAnsi="Tahoma" w:cs="Tahoma"/>
                <w:b/>
                <w:bCs/>
                <w:sz w:val="16"/>
                <w:szCs w:val="16"/>
              </w:rPr>
            </w:pPr>
            <w:r w:rsidRPr="00E617E3">
              <w:rPr>
                <w:rFonts w:ascii="Tahoma" w:hAnsi="Tahoma" w:cs="Tahoma"/>
                <w:b/>
                <w:bCs/>
                <w:sz w:val="16"/>
                <w:szCs w:val="16"/>
              </w:rPr>
              <w:t xml:space="preserve">proračunom </w:t>
            </w:r>
          </w:p>
        </w:tc>
        <w:tc>
          <w:tcPr>
            <w:tcW w:w="1346" w:type="dxa"/>
            <w:vMerge/>
            <w:tcBorders>
              <w:top w:val="single" w:sz="8" w:space="0" w:color="auto"/>
              <w:left w:val="single" w:sz="4" w:space="0" w:color="auto"/>
              <w:bottom w:val="single" w:sz="8" w:space="0" w:color="000000"/>
              <w:right w:val="single" w:sz="4" w:space="0" w:color="auto"/>
            </w:tcBorders>
            <w:vAlign w:val="center"/>
          </w:tcPr>
          <w:p w:rsidR="006A7224" w:rsidRPr="00E617E3" w:rsidRDefault="006A7224" w:rsidP="00846912">
            <w:pPr>
              <w:rPr>
                <w:rFonts w:ascii="Tahoma" w:hAnsi="Tahoma" w:cs="Tahoma"/>
                <w:b/>
                <w:bCs/>
                <w:sz w:val="16"/>
                <w:szCs w:val="16"/>
              </w:rPr>
            </w:pPr>
          </w:p>
        </w:tc>
        <w:tc>
          <w:tcPr>
            <w:tcW w:w="771" w:type="dxa"/>
            <w:vMerge/>
            <w:tcBorders>
              <w:top w:val="single" w:sz="8" w:space="0" w:color="auto"/>
              <w:left w:val="single" w:sz="4" w:space="0" w:color="auto"/>
              <w:bottom w:val="single" w:sz="8" w:space="0" w:color="000000"/>
              <w:right w:val="single" w:sz="8" w:space="0" w:color="auto"/>
            </w:tcBorders>
            <w:vAlign w:val="center"/>
          </w:tcPr>
          <w:p w:rsidR="006A7224" w:rsidRPr="00E617E3" w:rsidRDefault="006A7224" w:rsidP="00846912">
            <w:pPr>
              <w:rPr>
                <w:rFonts w:ascii="Tahoma" w:hAnsi="Tahoma" w:cs="Tahoma"/>
                <w:b/>
                <w:bCs/>
                <w:sz w:val="16"/>
                <w:szCs w:val="16"/>
              </w:rPr>
            </w:pPr>
          </w:p>
        </w:tc>
      </w:tr>
      <w:tr w:rsidR="006A7224" w:rsidRPr="00E617E3" w:rsidTr="00846912">
        <w:trPr>
          <w:trHeight w:val="255"/>
        </w:trPr>
        <w:tc>
          <w:tcPr>
            <w:tcW w:w="906" w:type="dxa"/>
            <w:vMerge/>
            <w:tcBorders>
              <w:top w:val="single" w:sz="8" w:space="0" w:color="auto"/>
              <w:left w:val="single" w:sz="8" w:space="0" w:color="auto"/>
              <w:bottom w:val="single" w:sz="8" w:space="0" w:color="000000"/>
              <w:right w:val="single" w:sz="4" w:space="0" w:color="auto"/>
            </w:tcBorders>
            <w:vAlign w:val="center"/>
          </w:tcPr>
          <w:p w:rsidR="006A7224" w:rsidRPr="00E617E3" w:rsidRDefault="006A7224" w:rsidP="00846912">
            <w:pPr>
              <w:rPr>
                <w:rFonts w:ascii="Tahoma" w:hAnsi="Tahoma" w:cs="Tahoma"/>
                <w:b/>
                <w:bCs/>
                <w:sz w:val="16"/>
                <w:szCs w:val="16"/>
              </w:rPr>
            </w:pPr>
          </w:p>
        </w:tc>
        <w:tc>
          <w:tcPr>
            <w:tcW w:w="3760" w:type="dxa"/>
            <w:vMerge/>
            <w:tcBorders>
              <w:top w:val="single" w:sz="8" w:space="0" w:color="auto"/>
              <w:left w:val="single" w:sz="4" w:space="0" w:color="auto"/>
              <w:bottom w:val="single" w:sz="8" w:space="0" w:color="000000"/>
              <w:right w:val="single" w:sz="4" w:space="0" w:color="auto"/>
            </w:tcBorders>
            <w:vAlign w:val="center"/>
          </w:tcPr>
          <w:p w:rsidR="006A7224" w:rsidRPr="00E617E3" w:rsidRDefault="006A7224" w:rsidP="00846912">
            <w:pPr>
              <w:rPr>
                <w:rFonts w:ascii="Tahoma" w:hAnsi="Tahoma" w:cs="Tahoma"/>
                <w:b/>
                <w:bCs/>
                <w:sz w:val="16"/>
                <w:szCs w:val="16"/>
              </w:rPr>
            </w:pPr>
          </w:p>
        </w:tc>
        <w:tc>
          <w:tcPr>
            <w:tcW w:w="1091" w:type="dxa"/>
            <w:vMerge/>
            <w:tcBorders>
              <w:top w:val="single" w:sz="8" w:space="0" w:color="auto"/>
              <w:left w:val="single" w:sz="4" w:space="0" w:color="auto"/>
              <w:bottom w:val="single" w:sz="8" w:space="0" w:color="000000"/>
              <w:right w:val="single" w:sz="4" w:space="0" w:color="auto"/>
            </w:tcBorders>
            <w:vAlign w:val="center"/>
          </w:tcPr>
          <w:p w:rsidR="006A7224" w:rsidRPr="00E617E3" w:rsidRDefault="006A7224" w:rsidP="00846912">
            <w:pPr>
              <w:rPr>
                <w:rFonts w:ascii="Tahoma" w:hAnsi="Tahoma" w:cs="Tahoma"/>
                <w:b/>
                <w:bCs/>
                <w:sz w:val="16"/>
                <w:szCs w:val="16"/>
              </w:rPr>
            </w:pPr>
          </w:p>
        </w:tc>
        <w:tc>
          <w:tcPr>
            <w:tcW w:w="1191" w:type="dxa"/>
            <w:tcBorders>
              <w:top w:val="nil"/>
              <w:left w:val="nil"/>
              <w:bottom w:val="nil"/>
              <w:right w:val="nil"/>
            </w:tcBorders>
            <w:shd w:val="clear" w:color="000000" w:fill="CCFFCC"/>
            <w:noWrap/>
            <w:vAlign w:val="center"/>
          </w:tcPr>
          <w:p w:rsidR="006A7224" w:rsidRPr="00E617E3" w:rsidRDefault="006A7224" w:rsidP="00846912">
            <w:pPr>
              <w:jc w:val="center"/>
              <w:rPr>
                <w:rFonts w:ascii="Tahoma" w:hAnsi="Tahoma" w:cs="Tahoma"/>
                <w:b/>
                <w:bCs/>
                <w:sz w:val="16"/>
                <w:szCs w:val="16"/>
              </w:rPr>
            </w:pPr>
            <w:r w:rsidRPr="00E617E3">
              <w:rPr>
                <w:rFonts w:ascii="Tahoma" w:hAnsi="Tahoma" w:cs="Tahoma"/>
                <w:b/>
                <w:bCs/>
                <w:sz w:val="16"/>
                <w:szCs w:val="16"/>
              </w:rPr>
              <w:t>za tekuću</w:t>
            </w:r>
          </w:p>
        </w:tc>
        <w:tc>
          <w:tcPr>
            <w:tcW w:w="1346" w:type="dxa"/>
            <w:vMerge/>
            <w:tcBorders>
              <w:top w:val="single" w:sz="8" w:space="0" w:color="auto"/>
              <w:left w:val="single" w:sz="4" w:space="0" w:color="auto"/>
              <w:bottom w:val="single" w:sz="8" w:space="0" w:color="000000"/>
              <w:right w:val="single" w:sz="4" w:space="0" w:color="auto"/>
            </w:tcBorders>
            <w:vAlign w:val="center"/>
          </w:tcPr>
          <w:p w:rsidR="006A7224" w:rsidRPr="00E617E3" w:rsidRDefault="006A7224" w:rsidP="00846912">
            <w:pPr>
              <w:rPr>
                <w:rFonts w:ascii="Tahoma" w:hAnsi="Tahoma" w:cs="Tahoma"/>
                <w:b/>
                <w:bCs/>
                <w:sz w:val="16"/>
                <w:szCs w:val="16"/>
              </w:rPr>
            </w:pPr>
          </w:p>
        </w:tc>
        <w:tc>
          <w:tcPr>
            <w:tcW w:w="771" w:type="dxa"/>
            <w:vMerge/>
            <w:tcBorders>
              <w:top w:val="single" w:sz="8" w:space="0" w:color="auto"/>
              <w:left w:val="single" w:sz="4" w:space="0" w:color="auto"/>
              <w:bottom w:val="single" w:sz="8" w:space="0" w:color="000000"/>
              <w:right w:val="single" w:sz="8" w:space="0" w:color="auto"/>
            </w:tcBorders>
            <w:vAlign w:val="center"/>
          </w:tcPr>
          <w:p w:rsidR="006A7224" w:rsidRPr="00E617E3" w:rsidRDefault="006A7224" w:rsidP="00846912">
            <w:pPr>
              <w:rPr>
                <w:rFonts w:ascii="Tahoma" w:hAnsi="Tahoma" w:cs="Tahoma"/>
                <w:b/>
                <w:bCs/>
                <w:sz w:val="16"/>
                <w:szCs w:val="16"/>
              </w:rPr>
            </w:pPr>
          </w:p>
        </w:tc>
      </w:tr>
      <w:tr w:rsidR="006A7224" w:rsidRPr="00E617E3" w:rsidTr="00846912">
        <w:trPr>
          <w:trHeight w:val="255"/>
        </w:trPr>
        <w:tc>
          <w:tcPr>
            <w:tcW w:w="906" w:type="dxa"/>
            <w:vMerge/>
            <w:tcBorders>
              <w:top w:val="single" w:sz="8" w:space="0" w:color="auto"/>
              <w:left w:val="single" w:sz="8" w:space="0" w:color="auto"/>
              <w:bottom w:val="single" w:sz="8" w:space="0" w:color="000000"/>
              <w:right w:val="single" w:sz="4" w:space="0" w:color="auto"/>
            </w:tcBorders>
            <w:vAlign w:val="center"/>
          </w:tcPr>
          <w:p w:rsidR="006A7224" w:rsidRPr="00E617E3" w:rsidRDefault="006A7224" w:rsidP="00846912">
            <w:pPr>
              <w:rPr>
                <w:rFonts w:ascii="Tahoma" w:hAnsi="Tahoma" w:cs="Tahoma"/>
                <w:b/>
                <w:bCs/>
                <w:sz w:val="16"/>
                <w:szCs w:val="16"/>
              </w:rPr>
            </w:pPr>
          </w:p>
        </w:tc>
        <w:tc>
          <w:tcPr>
            <w:tcW w:w="3760" w:type="dxa"/>
            <w:vMerge/>
            <w:tcBorders>
              <w:top w:val="single" w:sz="8" w:space="0" w:color="auto"/>
              <w:left w:val="single" w:sz="4" w:space="0" w:color="auto"/>
              <w:bottom w:val="single" w:sz="8" w:space="0" w:color="000000"/>
              <w:right w:val="single" w:sz="4" w:space="0" w:color="auto"/>
            </w:tcBorders>
            <w:vAlign w:val="center"/>
          </w:tcPr>
          <w:p w:rsidR="006A7224" w:rsidRPr="00E617E3" w:rsidRDefault="006A7224" w:rsidP="00846912">
            <w:pPr>
              <w:rPr>
                <w:rFonts w:ascii="Tahoma" w:hAnsi="Tahoma" w:cs="Tahoma"/>
                <w:b/>
                <w:bCs/>
                <w:sz w:val="16"/>
                <w:szCs w:val="16"/>
              </w:rPr>
            </w:pPr>
          </w:p>
        </w:tc>
        <w:tc>
          <w:tcPr>
            <w:tcW w:w="1091" w:type="dxa"/>
            <w:vMerge/>
            <w:tcBorders>
              <w:top w:val="single" w:sz="8" w:space="0" w:color="auto"/>
              <w:left w:val="single" w:sz="4" w:space="0" w:color="auto"/>
              <w:bottom w:val="single" w:sz="8" w:space="0" w:color="000000"/>
              <w:right w:val="single" w:sz="4" w:space="0" w:color="auto"/>
            </w:tcBorders>
            <w:vAlign w:val="center"/>
          </w:tcPr>
          <w:p w:rsidR="006A7224" w:rsidRPr="00E617E3" w:rsidRDefault="006A7224" w:rsidP="00846912">
            <w:pPr>
              <w:rPr>
                <w:rFonts w:ascii="Tahoma" w:hAnsi="Tahoma" w:cs="Tahoma"/>
                <w:b/>
                <w:bCs/>
                <w:sz w:val="16"/>
                <w:szCs w:val="16"/>
              </w:rPr>
            </w:pPr>
          </w:p>
        </w:tc>
        <w:tc>
          <w:tcPr>
            <w:tcW w:w="1191" w:type="dxa"/>
            <w:tcBorders>
              <w:top w:val="nil"/>
              <w:left w:val="nil"/>
              <w:bottom w:val="nil"/>
              <w:right w:val="nil"/>
            </w:tcBorders>
            <w:shd w:val="clear" w:color="000000" w:fill="CCFFCC"/>
            <w:noWrap/>
            <w:vAlign w:val="center"/>
          </w:tcPr>
          <w:p w:rsidR="006A7224" w:rsidRPr="00E617E3" w:rsidRDefault="006A7224" w:rsidP="00846912">
            <w:pPr>
              <w:jc w:val="center"/>
              <w:rPr>
                <w:rFonts w:ascii="Tahoma" w:hAnsi="Tahoma" w:cs="Tahoma"/>
                <w:b/>
                <w:bCs/>
                <w:sz w:val="16"/>
                <w:szCs w:val="16"/>
              </w:rPr>
            </w:pPr>
            <w:r w:rsidRPr="00E617E3">
              <w:rPr>
                <w:rFonts w:ascii="Tahoma" w:hAnsi="Tahoma" w:cs="Tahoma"/>
                <w:b/>
                <w:bCs/>
                <w:sz w:val="16"/>
                <w:szCs w:val="16"/>
              </w:rPr>
              <w:t>godinu</w:t>
            </w:r>
          </w:p>
        </w:tc>
        <w:tc>
          <w:tcPr>
            <w:tcW w:w="1346" w:type="dxa"/>
            <w:vMerge/>
            <w:tcBorders>
              <w:top w:val="single" w:sz="8" w:space="0" w:color="auto"/>
              <w:left w:val="single" w:sz="4" w:space="0" w:color="auto"/>
              <w:bottom w:val="single" w:sz="8" w:space="0" w:color="000000"/>
              <w:right w:val="single" w:sz="4" w:space="0" w:color="auto"/>
            </w:tcBorders>
            <w:vAlign w:val="center"/>
          </w:tcPr>
          <w:p w:rsidR="006A7224" w:rsidRPr="00E617E3" w:rsidRDefault="006A7224" w:rsidP="00846912">
            <w:pPr>
              <w:rPr>
                <w:rFonts w:ascii="Tahoma" w:hAnsi="Tahoma" w:cs="Tahoma"/>
                <w:b/>
                <w:bCs/>
                <w:sz w:val="16"/>
                <w:szCs w:val="16"/>
              </w:rPr>
            </w:pPr>
          </w:p>
        </w:tc>
        <w:tc>
          <w:tcPr>
            <w:tcW w:w="771" w:type="dxa"/>
            <w:vMerge/>
            <w:tcBorders>
              <w:top w:val="single" w:sz="8" w:space="0" w:color="auto"/>
              <w:left w:val="single" w:sz="4" w:space="0" w:color="auto"/>
              <w:bottom w:val="single" w:sz="8" w:space="0" w:color="000000"/>
              <w:right w:val="single" w:sz="8" w:space="0" w:color="auto"/>
            </w:tcBorders>
            <w:vAlign w:val="center"/>
          </w:tcPr>
          <w:p w:rsidR="006A7224" w:rsidRPr="00E617E3" w:rsidRDefault="006A7224" w:rsidP="00846912">
            <w:pPr>
              <w:rPr>
                <w:rFonts w:ascii="Tahoma" w:hAnsi="Tahoma" w:cs="Tahoma"/>
                <w:b/>
                <w:bCs/>
                <w:sz w:val="16"/>
                <w:szCs w:val="16"/>
              </w:rPr>
            </w:pPr>
          </w:p>
        </w:tc>
      </w:tr>
      <w:tr w:rsidR="006A7224" w:rsidRPr="00E617E3" w:rsidTr="00846912">
        <w:trPr>
          <w:trHeight w:val="270"/>
        </w:trPr>
        <w:tc>
          <w:tcPr>
            <w:tcW w:w="906" w:type="dxa"/>
            <w:vMerge/>
            <w:tcBorders>
              <w:top w:val="single" w:sz="8" w:space="0" w:color="auto"/>
              <w:left w:val="single" w:sz="8" w:space="0" w:color="auto"/>
              <w:bottom w:val="single" w:sz="8" w:space="0" w:color="000000"/>
              <w:right w:val="single" w:sz="4" w:space="0" w:color="auto"/>
            </w:tcBorders>
            <w:vAlign w:val="center"/>
          </w:tcPr>
          <w:p w:rsidR="006A7224" w:rsidRPr="00E617E3" w:rsidRDefault="006A7224" w:rsidP="00846912">
            <w:pPr>
              <w:rPr>
                <w:rFonts w:ascii="Tahoma" w:hAnsi="Tahoma" w:cs="Tahoma"/>
                <w:b/>
                <w:bCs/>
                <w:sz w:val="16"/>
                <w:szCs w:val="16"/>
              </w:rPr>
            </w:pPr>
          </w:p>
        </w:tc>
        <w:tc>
          <w:tcPr>
            <w:tcW w:w="3760" w:type="dxa"/>
            <w:vMerge/>
            <w:tcBorders>
              <w:top w:val="single" w:sz="8" w:space="0" w:color="auto"/>
              <w:left w:val="single" w:sz="4" w:space="0" w:color="auto"/>
              <w:bottom w:val="single" w:sz="8" w:space="0" w:color="000000"/>
              <w:right w:val="single" w:sz="4" w:space="0" w:color="auto"/>
            </w:tcBorders>
            <w:vAlign w:val="center"/>
          </w:tcPr>
          <w:p w:rsidR="006A7224" w:rsidRPr="00E617E3" w:rsidRDefault="006A7224" w:rsidP="00846912">
            <w:pPr>
              <w:rPr>
                <w:rFonts w:ascii="Tahoma" w:hAnsi="Tahoma" w:cs="Tahoma"/>
                <w:b/>
                <w:bCs/>
                <w:sz w:val="16"/>
                <w:szCs w:val="16"/>
              </w:rPr>
            </w:pPr>
          </w:p>
        </w:tc>
        <w:tc>
          <w:tcPr>
            <w:tcW w:w="1091" w:type="dxa"/>
            <w:vMerge/>
            <w:tcBorders>
              <w:top w:val="single" w:sz="8" w:space="0" w:color="auto"/>
              <w:left w:val="single" w:sz="4" w:space="0" w:color="auto"/>
              <w:bottom w:val="single" w:sz="8" w:space="0" w:color="000000"/>
              <w:right w:val="single" w:sz="4" w:space="0" w:color="auto"/>
            </w:tcBorders>
            <w:vAlign w:val="center"/>
          </w:tcPr>
          <w:p w:rsidR="006A7224" w:rsidRPr="00E617E3" w:rsidRDefault="006A7224" w:rsidP="00846912">
            <w:pPr>
              <w:rPr>
                <w:rFonts w:ascii="Tahoma" w:hAnsi="Tahoma" w:cs="Tahoma"/>
                <w:b/>
                <w:bCs/>
                <w:sz w:val="16"/>
                <w:szCs w:val="16"/>
              </w:rPr>
            </w:pPr>
          </w:p>
        </w:tc>
        <w:tc>
          <w:tcPr>
            <w:tcW w:w="1191" w:type="dxa"/>
            <w:tcBorders>
              <w:top w:val="nil"/>
              <w:left w:val="nil"/>
              <w:bottom w:val="single" w:sz="8" w:space="0" w:color="auto"/>
              <w:right w:val="nil"/>
            </w:tcBorders>
            <w:shd w:val="clear" w:color="000000" w:fill="CCFFCC"/>
            <w:noWrap/>
            <w:vAlign w:val="center"/>
          </w:tcPr>
          <w:p w:rsidR="006A7224" w:rsidRPr="00E617E3" w:rsidRDefault="006A7224" w:rsidP="00846912">
            <w:pPr>
              <w:jc w:val="center"/>
              <w:rPr>
                <w:rFonts w:ascii="Tahoma" w:hAnsi="Tahoma" w:cs="Tahoma"/>
                <w:b/>
                <w:bCs/>
                <w:sz w:val="16"/>
                <w:szCs w:val="16"/>
              </w:rPr>
            </w:pPr>
            <w:r w:rsidRPr="00E617E3">
              <w:rPr>
                <w:rFonts w:ascii="Tahoma" w:hAnsi="Tahoma" w:cs="Tahoma"/>
                <w:b/>
                <w:bCs/>
                <w:sz w:val="16"/>
                <w:szCs w:val="16"/>
              </w:rPr>
              <w:t> </w:t>
            </w:r>
          </w:p>
        </w:tc>
        <w:tc>
          <w:tcPr>
            <w:tcW w:w="1346" w:type="dxa"/>
            <w:vMerge/>
            <w:tcBorders>
              <w:top w:val="single" w:sz="8" w:space="0" w:color="auto"/>
              <w:left w:val="single" w:sz="4" w:space="0" w:color="auto"/>
              <w:bottom w:val="single" w:sz="8" w:space="0" w:color="000000"/>
              <w:right w:val="single" w:sz="4" w:space="0" w:color="auto"/>
            </w:tcBorders>
            <w:vAlign w:val="center"/>
          </w:tcPr>
          <w:p w:rsidR="006A7224" w:rsidRPr="00E617E3" w:rsidRDefault="006A7224" w:rsidP="00846912">
            <w:pPr>
              <w:rPr>
                <w:rFonts w:ascii="Tahoma" w:hAnsi="Tahoma" w:cs="Tahoma"/>
                <w:b/>
                <w:bCs/>
                <w:sz w:val="16"/>
                <w:szCs w:val="16"/>
              </w:rPr>
            </w:pPr>
          </w:p>
        </w:tc>
        <w:tc>
          <w:tcPr>
            <w:tcW w:w="771" w:type="dxa"/>
            <w:vMerge/>
            <w:tcBorders>
              <w:top w:val="single" w:sz="8" w:space="0" w:color="auto"/>
              <w:left w:val="single" w:sz="4" w:space="0" w:color="auto"/>
              <w:bottom w:val="single" w:sz="8" w:space="0" w:color="000000"/>
              <w:right w:val="single" w:sz="8" w:space="0" w:color="auto"/>
            </w:tcBorders>
            <w:vAlign w:val="center"/>
          </w:tcPr>
          <w:p w:rsidR="006A7224" w:rsidRPr="00E617E3" w:rsidRDefault="006A7224" w:rsidP="00846912">
            <w:pPr>
              <w:rPr>
                <w:rFonts w:ascii="Tahoma" w:hAnsi="Tahoma" w:cs="Tahoma"/>
                <w:b/>
                <w:bCs/>
                <w:sz w:val="16"/>
                <w:szCs w:val="16"/>
              </w:rPr>
            </w:pPr>
          </w:p>
        </w:tc>
      </w:tr>
      <w:tr w:rsidR="006A7224" w:rsidRPr="00E617E3" w:rsidTr="00846912">
        <w:trPr>
          <w:trHeight w:val="270"/>
        </w:trPr>
        <w:tc>
          <w:tcPr>
            <w:tcW w:w="906" w:type="dxa"/>
            <w:tcBorders>
              <w:top w:val="nil"/>
              <w:left w:val="single" w:sz="8" w:space="0" w:color="auto"/>
              <w:bottom w:val="nil"/>
              <w:right w:val="single" w:sz="4" w:space="0" w:color="auto"/>
            </w:tcBorders>
            <w:shd w:val="clear" w:color="000000" w:fill="FFFFFF"/>
            <w:noWrap/>
            <w:vAlign w:val="center"/>
          </w:tcPr>
          <w:p w:rsidR="006A7224" w:rsidRPr="00E617E3" w:rsidRDefault="006A7224" w:rsidP="00846912">
            <w:pPr>
              <w:jc w:val="center"/>
              <w:rPr>
                <w:rFonts w:ascii="Tahoma" w:hAnsi="Tahoma" w:cs="Tahoma"/>
                <w:b/>
                <w:bCs/>
                <w:sz w:val="16"/>
                <w:szCs w:val="16"/>
              </w:rPr>
            </w:pPr>
            <w:r w:rsidRPr="00E617E3">
              <w:rPr>
                <w:rFonts w:ascii="Tahoma" w:hAnsi="Tahoma" w:cs="Tahoma"/>
                <w:b/>
                <w:bCs/>
                <w:sz w:val="16"/>
                <w:szCs w:val="16"/>
              </w:rPr>
              <w:t>1</w:t>
            </w:r>
          </w:p>
        </w:tc>
        <w:tc>
          <w:tcPr>
            <w:tcW w:w="3760" w:type="dxa"/>
            <w:tcBorders>
              <w:top w:val="nil"/>
              <w:left w:val="nil"/>
              <w:bottom w:val="nil"/>
              <w:right w:val="single" w:sz="4" w:space="0" w:color="auto"/>
            </w:tcBorders>
            <w:shd w:val="clear" w:color="000000" w:fill="FFFFFF"/>
            <w:noWrap/>
            <w:vAlign w:val="center"/>
          </w:tcPr>
          <w:p w:rsidR="006A7224" w:rsidRPr="00E617E3" w:rsidRDefault="006A7224" w:rsidP="00846912">
            <w:pPr>
              <w:jc w:val="center"/>
              <w:rPr>
                <w:rFonts w:ascii="Tahoma" w:hAnsi="Tahoma" w:cs="Tahoma"/>
                <w:b/>
                <w:bCs/>
                <w:sz w:val="16"/>
                <w:szCs w:val="16"/>
              </w:rPr>
            </w:pPr>
            <w:r w:rsidRPr="00E617E3">
              <w:rPr>
                <w:rFonts w:ascii="Tahoma" w:hAnsi="Tahoma" w:cs="Tahoma"/>
                <w:b/>
                <w:bCs/>
                <w:sz w:val="16"/>
                <w:szCs w:val="16"/>
              </w:rPr>
              <w:t>2</w:t>
            </w:r>
          </w:p>
        </w:tc>
        <w:tc>
          <w:tcPr>
            <w:tcW w:w="1091" w:type="dxa"/>
            <w:tcBorders>
              <w:top w:val="nil"/>
              <w:left w:val="nil"/>
              <w:bottom w:val="nil"/>
              <w:right w:val="single" w:sz="4" w:space="0" w:color="auto"/>
            </w:tcBorders>
            <w:shd w:val="clear" w:color="000000" w:fill="FFFFFF"/>
            <w:noWrap/>
            <w:vAlign w:val="center"/>
          </w:tcPr>
          <w:p w:rsidR="006A7224" w:rsidRPr="00E617E3" w:rsidRDefault="006A7224" w:rsidP="00846912">
            <w:pPr>
              <w:jc w:val="center"/>
              <w:rPr>
                <w:rFonts w:ascii="Tahoma" w:hAnsi="Tahoma" w:cs="Tahoma"/>
                <w:b/>
                <w:bCs/>
                <w:sz w:val="16"/>
                <w:szCs w:val="16"/>
              </w:rPr>
            </w:pPr>
            <w:r w:rsidRPr="00E617E3">
              <w:rPr>
                <w:rFonts w:ascii="Tahoma" w:hAnsi="Tahoma" w:cs="Tahoma"/>
                <w:b/>
                <w:bCs/>
                <w:sz w:val="16"/>
                <w:szCs w:val="16"/>
              </w:rPr>
              <w:t>3</w:t>
            </w:r>
          </w:p>
        </w:tc>
        <w:tc>
          <w:tcPr>
            <w:tcW w:w="1191" w:type="dxa"/>
            <w:tcBorders>
              <w:top w:val="nil"/>
              <w:left w:val="nil"/>
              <w:bottom w:val="nil"/>
              <w:right w:val="single" w:sz="4" w:space="0" w:color="auto"/>
            </w:tcBorders>
            <w:shd w:val="clear" w:color="000000" w:fill="FFFFFF"/>
            <w:noWrap/>
            <w:vAlign w:val="center"/>
          </w:tcPr>
          <w:p w:rsidR="006A7224" w:rsidRPr="00E617E3" w:rsidRDefault="006A7224" w:rsidP="00846912">
            <w:pPr>
              <w:jc w:val="center"/>
              <w:rPr>
                <w:rFonts w:ascii="Tahoma" w:hAnsi="Tahoma" w:cs="Tahoma"/>
                <w:b/>
                <w:bCs/>
                <w:sz w:val="16"/>
                <w:szCs w:val="16"/>
              </w:rPr>
            </w:pPr>
            <w:r w:rsidRPr="00E617E3">
              <w:rPr>
                <w:rFonts w:ascii="Tahoma" w:hAnsi="Tahoma" w:cs="Tahoma"/>
                <w:b/>
                <w:bCs/>
                <w:sz w:val="16"/>
                <w:szCs w:val="16"/>
              </w:rPr>
              <w:t>4</w:t>
            </w:r>
          </w:p>
        </w:tc>
        <w:tc>
          <w:tcPr>
            <w:tcW w:w="1346" w:type="dxa"/>
            <w:tcBorders>
              <w:top w:val="nil"/>
              <w:left w:val="nil"/>
              <w:bottom w:val="nil"/>
              <w:right w:val="single" w:sz="4" w:space="0" w:color="auto"/>
            </w:tcBorders>
            <w:shd w:val="clear" w:color="000000" w:fill="FFFFFF"/>
            <w:noWrap/>
            <w:vAlign w:val="center"/>
          </w:tcPr>
          <w:p w:rsidR="006A7224" w:rsidRPr="00E617E3" w:rsidRDefault="006A7224" w:rsidP="00846912">
            <w:pPr>
              <w:jc w:val="center"/>
              <w:rPr>
                <w:rFonts w:ascii="Tahoma" w:hAnsi="Tahoma" w:cs="Tahoma"/>
                <w:b/>
                <w:bCs/>
                <w:sz w:val="16"/>
                <w:szCs w:val="16"/>
              </w:rPr>
            </w:pPr>
            <w:r w:rsidRPr="00E617E3">
              <w:rPr>
                <w:rFonts w:ascii="Tahoma" w:hAnsi="Tahoma" w:cs="Tahoma"/>
                <w:b/>
                <w:bCs/>
                <w:sz w:val="16"/>
                <w:szCs w:val="16"/>
              </w:rPr>
              <w:t>5</w:t>
            </w:r>
          </w:p>
        </w:tc>
        <w:tc>
          <w:tcPr>
            <w:tcW w:w="771" w:type="dxa"/>
            <w:tcBorders>
              <w:top w:val="nil"/>
              <w:left w:val="nil"/>
              <w:bottom w:val="nil"/>
              <w:right w:val="single" w:sz="8" w:space="0" w:color="auto"/>
            </w:tcBorders>
            <w:shd w:val="clear" w:color="000000" w:fill="FFFFFF"/>
            <w:noWrap/>
            <w:vAlign w:val="center"/>
          </w:tcPr>
          <w:p w:rsidR="006A7224" w:rsidRPr="00E617E3" w:rsidRDefault="006A7224" w:rsidP="00846912">
            <w:pPr>
              <w:jc w:val="center"/>
              <w:rPr>
                <w:rFonts w:ascii="Tahoma" w:hAnsi="Tahoma" w:cs="Tahoma"/>
                <w:b/>
                <w:bCs/>
                <w:sz w:val="16"/>
                <w:szCs w:val="16"/>
              </w:rPr>
            </w:pPr>
            <w:r w:rsidRPr="00E617E3">
              <w:rPr>
                <w:rFonts w:ascii="Tahoma" w:hAnsi="Tahoma" w:cs="Tahoma"/>
                <w:b/>
                <w:bCs/>
                <w:sz w:val="16"/>
                <w:szCs w:val="16"/>
              </w:rPr>
              <w:t>6</w:t>
            </w:r>
          </w:p>
        </w:tc>
      </w:tr>
      <w:tr w:rsidR="006A7224" w:rsidRPr="00E617E3" w:rsidTr="00846912">
        <w:trPr>
          <w:trHeight w:val="270"/>
        </w:trPr>
        <w:tc>
          <w:tcPr>
            <w:tcW w:w="906" w:type="dxa"/>
            <w:tcBorders>
              <w:top w:val="single" w:sz="8" w:space="0" w:color="auto"/>
              <w:left w:val="single" w:sz="8" w:space="0" w:color="auto"/>
              <w:bottom w:val="single" w:sz="8" w:space="0" w:color="auto"/>
              <w:right w:val="single" w:sz="4" w:space="0" w:color="auto"/>
            </w:tcBorders>
            <w:shd w:val="clear" w:color="000000" w:fill="FFCC99"/>
            <w:noWrap/>
            <w:vAlign w:val="center"/>
          </w:tcPr>
          <w:p w:rsidR="006A7224" w:rsidRPr="00E617E3" w:rsidRDefault="006A7224" w:rsidP="00846912">
            <w:pPr>
              <w:jc w:val="center"/>
              <w:rPr>
                <w:rFonts w:ascii="Tahoma" w:hAnsi="Tahoma" w:cs="Tahoma"/>
                <w:b/>
                <w:bCs/>
                <w:sz w:val="16"/>
                <w:szCs w:val="16"/>
              </w:rPr>
            </w:pPr>
            <w:r w:rsidRPr="00E617E3">
              <w:rPr>
                <w:rFonts w:ascii="Tahoma" w:hAnsi="Tahoma" w:cs="Tahoma"/>
                <w:b/>
                <w:bCs/>
                <w:sz w:val="16"/>
                <w:szCs w:val="16"/>
              </w:rPr>
              <w:t>I</w:t>
            </w:r>
          </w:p>
        </w:tc>
        <w:tc>
          <w:tcPr>
            <w:tcW w:w="3760" w:type="dxa"/>
            <w:tcBorders>
              <w:top w:val="single" w:sz="8" w:space="0" w:color="auto"/>
              <w:left w:val="nil"/>
              <w:bottom w:val="single" w:sz="8" w:space="0" w:color="auto"/>
              <w:right w:val="single" w:sz="4" w:space="0" w:color="auto"/>
            </w:tcBorders>
            <w:shd w:val="clear" w:color="000000" w:fill="FFCC99"/>
            <w:noWrap/>
            <w:vAlign w:val="center"/>
          </w:tcPr>
          <w:p w:rsidR="006A7224" w:rsidRPr="00E617E3" w:rsidRDefault="006A7224" w:rsidP="00846912">
            <w:pPr>
              <w:rPr>
                <w:rFonts w:ascii="Tahoma" w:hAnsi="Tahoma" w:cs="Tahoma"/>
                <w:b/>
                <w:bCs/>
                <w:sz w:val="16"/>
                <w:szCs w:val="16"/>
              </w:rPr>
            </w:pPr>
            <w:r w:rsidRPr="00E617E3">
              <w:rPr>
                <w:rFonts w:ascii="Tahoma" w:hAnsi="Tahoma" w:cs="Tahoma"/>
                <w:b/>
                <w:bCs/>
                <w:sz w:val="16"/>
                <w:szCs w:val="16"/>
              </w:rPr>
              <w:t>Tekući izdaci</w:t>
            </w:r>
          </w:p>
        </w:tc>
        <w:tc>
          <w:tcPr>
            <w:tcW w:w="1091" w:type="dxa"/>
            <w:tcBorders>
              <w:top w:val="single" w:sz="8" w:space="0" w:color="auto"/>
              <w:left w:val="nil"/>
              <w:bottom w:val="single" w:sz="8" w:space="0" w:color="auto"/>
              <w:right w:val="single" w:sz="4" w:space="0" w:color="auto"/>
            </w:tcBorders>
            <w:shd w:val="clear" w:color="000000" w:fill="FFCC99"/>
            <w:noWrap/>
            <w:vAlign w:val="center"/>
          </w:tcPr>
          <w:p w:rsidR="006A7224" w:rsidRPr="00E617E3" w:rsidRDefault="006A7224" w:rsidP="00846912">
            <w:pPr>
              <w:jc w:val="center"/>
              <w:rPr>
                <w:rFonts w:ascii="Tahoma" w:hAnsi="Tahoma" w:cs="Tahoma"/>
                <w:sz w:val="16"/>
                <w:szCs w:val="16"/>
              </w:rPr>
            </w:pPr>
            <w:r w:rsidRPr="00E617E3">
              <w:rPr>
                <w:rFonts w:ascii="Tahoma" w:hAnsi="Tahoma" w:cs="Tahoma"/>
                <w:sz w:val="16"/>
                <w:szCs w:val="16"/>
              </w:rPr>
              <w:t> </w:t>
            </w:r>
          </w:p>
        </w:tc>
        <w:tc>
          <w:tcPr>
            <w:tcW w:w="1191" w:type="dxa"/>
            <w:tcBorders>
              <w:top w:val="single" w:sz="8" w:space="0" w:color="auto"/>
              <w:left w:val="nil"/>
              <w:bottom w:val="single" w:sz="8" w:space="0" w:color="auto"/>
              <w:right w:val="single" w:sz="4" w:space="0" w:color="auto"/>
            </w:tcBorders>
            <w:shd w:val="clear" w:color="000000" w:fill="FFCC99"/>
            <w:noWrap/>
            <w:vAlign w:val="center"/>
          </w:tcPr>
          <w:p w:rsidR="006A7224" w:rsidRPr="00E617E3" w:rsidRDefault="006A7224" w:rsidP="00846912">
            <w:pPr>
              <w:jc w:val="right"/>
              <w:rPr>
                <w:rFonts w:ascii="Tahoma" w:hAnsi="Tahoma" w:cs="Tahoma"/>
                <w:b/>
                <w:bCs/>
                <w:sz w:val="16"/>
                <w:szCs w:val="16"/>
              </w:rPr>
            </w:pPr>
            <w:r w:rsidRPr="00E617E3">
              <w:rPr>
                <w:rFonts w:ascii="Tahoma" w:hAnsi="Tahoma" w:cs="Tahoma"/>
                <w:b/>
                <w:bCs/>
                <w:sz w:val="16"/>
                <w:szCs w:val="16"/>
              </w:rPr>
              <w:t>351.000,00</w:t>
            </w:r>
          </w:p>
        </w:tc>
        <w:tc>
          <w:tcPr>
            <w:tcW w:w="1346" w:type="dxa"/>
            <w:tcBorders>
              <w:top w:val="single" w:sz="8" w:space="0" w:color="auto"/>
              <w:left w:val="nil"/>
              <w:bottom w:val="single" w:sz="8" w:space="0" w:color="auto"/>
              <w:right w:val="single" w:sz="4" w:space="0" w:color="auto"/>
            </w:tcBorders>
            <w:shd w:val="clear" w:color="000000" w:fill="FFCC99"/>
            <w:noWrap/>
            <w:vAlign w:val="center"/>
          </w:tcPr>
          <w:p w:rsidR="006A7224" w:rsidRPr="00E617E3" w:rsidRDefault="006A7224" w:rsidP="00846912">
            <w:pPr>
              <w:jc w:val="right"/>
              <w:rPr>
                <w:rFonts w:ascii="Tahoma" w:hAnsi="Tahoma" w:cs="Tahoma"/>
                <w:b/>
                <w:bCs/>
                <w:sz w:val="16"/>
                <w:szCs w:val="16"/>
              </w:rPr>
            </w:pPr>
            <w:r w:rsidRPr="00E617E3">
              <w:rPr>
                <w:rFonts w:ascii="Tahoma" w:hAnsi="Tahoma" w:cs="Tahoma"/>
                <w:b/>
                <w:bCs/>
                <w:sz w:val="16"/>
                <w:szCs w:val="16"/>
              </w:rPr>
              <w:t>305.386,77</w:t>
            </w:r>
          </w:p>
        </w:tc>
        <w:tc>
          <w:tcPr>
            <w:tcW w:w="771" w:type="dxa"/>
            <w:tcBorders>
              <w:top w:val="single" w:sz="8" w:space="0" w:color="auto"/>
              <w:left w:val="nil"/>
              <w:bottom w:val="single" w:sz="8" w:space="0" w:color="auto"/>
              <w:right w:val="single" w:sz="8" w:space="0" w:color="auto"/>
            </w:tcBorders>
            <w:shd w:val="clear" w:color="000000" w:fill="FFCC99"/>
            <w:noWrap/>
            <w:vAlign w:val="center"/>
          </w:tcPr>
          <w:p w:rsidR="006A7224" w:rsidRPr="00E617E3" w:rsidRDefault="006A7224" w:rsidP="00846912">
            <w:pPr>
              <w:jc w:val="right"/>
              <w:rPr>
                <w:rFonts w:ascii="Tahoma" w:hAnsi="Tahoma" w:cs="Tahoma"/>
                <w:b/>
                <w:bCs/>
                <w:sz w:val="16"/>
                <w:szCs w:val="16"/>
              </w:rPr>
            </w:pPr>
            <w:r w:rsidRPr="00E617E3">
              <w:rPr>
                <w:rFonts w:ascii="Tahoma" w:hAnsi="Tahoma" w:cs="Tahoma"/>
                <w:b/>
                <w:bCs/>
                <w:sz w:val="16"/>
                <w:szCs w:val="16"/>
              </w:rPr>
              <w:t>87,00</w:t>
            </w:r>
          </w:p>
        </w:tc>
      </w:tr>
      <w:tr w:rsidR="006A7224" w:rsidRPr="00E617E3" w:rsidTr="00846912">
        <w:trPr>
          <w:trHeight w:val="255"/>
        </w:trPr>
        <w:tc>
          <w:tcPr>
            <w:tcW w:w="906" w:type="dxa"/>
            <w:tcBorders>
              <w:top w:val="nil"/>
              <w:left w:val="single" w:sz="8" w:space="0" w:color="auto"/>
              <w:bottom w:val="single" w:sz="4" w:space="0" w:color="auto"/>
              <w:right w:val="single" w:sz="4" w:space="0" w:color="auto"/>
            </w:tcBorders>
            <w:noWrap/>
            <w:vAlign w:val="center"/>
          </w:tcPr>
          <w:p w:rsidR="006A7224" w:rsidRPr="00E617E3" w:rsidRDefault="006A7224" w:rsidP="00846912">
            <w:pPr>
              <w:jc w:val="center"/>
              <w:rPr>
                <w:rFonts w:ascii="Tahoma" w:hAnsi="Tahoma" w:cs="Tahoma"/>
                <w:sz w:val="16"/>
                <w:szCs w:val="16"/>
              </w:rPr>
            </w:pPr>
            <w:r w:rsidRPr="00E617E3">
              <w:rPr>
                <w:rFonts w:ascii="Tahoma" w:hAnsi="Tahoma" w:cs="Tahoma"/>
                <w:sz w:val="16"/>
                <w:szCs w:val="16"/>
              </w:rPr>
              <w:t>1.</w:t>
            </w:r>
          </w:p>
        </w:tc>
        <w:tc>
          <w:tcPr>
            <w:tcW w:w="3760" w:type="dxa"/>
            <w:tcBorders>
              <w:top w:val="nil"/>
              <w:left w:val="nil"/>
              <w:bottom w:val="single" w:sz="4" w:space="0" w:color="auto"/>
              <w:right w:val="single" w:sz="4" w:space="0" w:color="auto"/>
            </w:tcBorders>
            <w:shd w:val="clear" w:color="000000" w:fill="FFFFFF"/>
            <w:noWrap/>
            <w:vAlign w:val="center"/>
          </w:tcPr>
          <w:p w:rsidR="006A7224" w:rsidRPr="00E617E3" w:rsidRDefault="006A7224" w:rsidP="00846912">
            <w:pPr>
              <w:rPr>
                <w:rFonts w:ascii="Tahoma" w:hAnsi="Tahoma" w:cs="Tahoma"/>
                <w:sz w:val="16"/>
                <w:szCs w:val="16"/>
              </w:rPr>
            </w:pPr>
            <w:r w:rsidRPr="00E617E3">
              <w:rPr>
                <w:rFonts w:ascii="Tahoma" w:hAnsi="Tahoma" w:cs="Tahoma"/>
                <w:sz w:val="16"/>
                <w:szCs w:val="16"/>
              </w:rPr>
              <w:t>Bruto plaće i naknade</w:t>
            </w:r>
          </w:p>
        </w:tc>
        <w:tc>
          <w:tcPr>
            <w:tcW w:w="1091" w:type="dxa"/>
            <w:tcBorders>
              <w:top w:val="nil"/>
              <w:left w:val="nil"/>
              <w:bottom w:val="single" w:sz="4" w:space="0" w:color="auto"/>
              <w:right w:val="single" w:sz="4" w:space="0" w:color="auto"/>
            </w:tcBorders>
            <w:noWrap/>
            <w:vAlign w:val="center"/>
          </w:tcPr>
          <w:p w:rsidR="006A7224" w:rsidRPr="00E617E3" w:rsidRDefault="006A7224" w:rsidP="00846912">
            <w:pPr>
              <w:jc w:val="center"/>
              <w:rPr>
                <w:rFonts w:ascii="Tahoma" w:hAnsi="Tahoma" w:cs="Tahoma"/>
                <w:sz w:val="16"/>
                <w:szCs w:val="16"/>
              </w:rPr>
            </w:pPr>
            <w:r w:rsidRPr="00E617E3">
              <w:rPr>
                <w:rFonts w:ascii="Tahoma" w:hAnsi="Tahoma" w:cs="Tahoma"/>
                <w:sz w:val="16"/>
                <w:szCs w:val="16"/>
              </w:rPr>
              <w:t>611100</w:t>
            </w:r>
          </w:p>
        </w:tc>
        <w:tc>
          <w:tcPr>
            <w:tcW w:w="1191" w:type="dxa"/>
            <w:tcBorders>
              <w:top w:val="nil"/>
              <w:left w:val="nil"/>
              <w:bottom w:val="single" w:sz="4" w:space="0" w:color="auto"/>
              <w:right w:val="single" w:sz="4" w:space="0" w:color="auto"/>
            </w:tcBorders>
            <w:noWrap/>
            <w:vAlign w:val="bottom"/>
          </w:tcPr>
          <w:p w:rsidR="006A7224" w:rsidRPr="00E617E3" w:rsidRDefault="006A7224" w:rsidP="00846912">
            <w:pPr>
              <w:jc w:val="right"/>
              <w:rPr>
                <w:rFonts w:ascii="Tahoma" w:hAnsi="Tahoma" w:cs="Tahoma"/>
                <w:sz w:val="16"/>
                <w:szCs w:val="16"/>
              </w:rPr>
            </w:pPr>
            <w:r w:rsidRPr="00E617E3">
              <w:rPr>
                <w:rFonts w:ascii="Tahoma" w:hAnsi="Tahoma" w:cs="Tahoma"/>
                <w:sz w:val="16"/>
                <w:szCs w:val="16"/>
              </w:rPr>
              <w:t>260.000</w:t>
            </w:r>
          </w:p>
        </w:tc>
        <w:tc>
          <w:tcPr>
            <w:tcW w:w="1346" w:type="dxa"/>
            <w:tcBorders>
              <w:top w:val="nil"/>
              <w:left w:val="nil"/>
              <w:bottom w:val="single" w:sz="4" w:space="0" w:color="auto"/>
              <w:right w:val="single" w:sz="4" w:space="0" w:color="auto"/>
            </w:tcBorders>
            <w:noWrap/>
            <w:vAlign w:val="center"/>
          </w:tcPr>
          <w:p w:rsidR="006A7224" w:rsidRPr="00E617E3" w:rsidRDefault="006A7224" w:rsidP="00846912">
            <w:pPr>
              <w:jc w:val="right"/>
              <w:rPr>
                <w:rFonts w:ascii="Tahoma" w:hAnsi="Tahoma" w:cs="Tahoma"/>
                <w:sz w:val="16"/>
                <w:szCs w:val="16"/>
              </w:rPr>
            </w:pPr>
            <w:r w:rsidRPr="00E617E3">
              <w:rPr>
                <w:rFonts w:ascii="Tahoma" w:hAnsi="Tahoma" w:cs="Tahoma"/>
                <w:sz w:val="16"/>
                <w:szCs w:val="16"/>
                <w:lang w:eastAsia="hr-HR"/>
              </w:rPr>
              <w:t>233,957.25</w:t>
            </w:r>
          </w:p>
        </w:tc>
        <w:tc>
          <w:tcPr>
            <w:tcW w:w="771" w:type="dxa"/>
            <w:tcBorders>
              <w:top w:val="nil"/>
              <w:left w:val="nil"/>
              <w:bottom w:val="single" w:sz="4" w:space="0" w:color="auto"/>
              <w:right w:val="single" w:sz="8" w:space="0" w:color="auto"/>
            </w:tcBorders>
            <w:noWrap/>
            <w:vAlign w:val="center"/>
          </w:tcPr>
          <w:p w:rsidR="006A7224" w:rsidRPr="00E617E3" w:rsidRDefault="006A7224" w:rsidP="00846912">
            <w:pPr>
              <w:jc w:val="right"/>
              <w:rPr>
                <w:rFonts w:ascii="Tahoma" w:hAnsi="Tahoma" w:cs="Tahoma"/>
                <w:sz w:val="16"/>
                <w:szCs w:val="16"/>
              </w:rPr>
            </w:pPr>
            <w:r w:rsidRPr="00E617E3">
              <w:rPr>
                <w:rFonts w:ascii="Tahoma" w:hAnsi="Tahoma" w:cs="Tahoma"/>
                <w:sz w:val="16"/>
                <w:szCs w:val="16"/>
              </w:rPr>
              <w:t>89,98</w:t>
            </w:r>
          </w:p>
        </w:tc>
      </w:tr>
      <w:tr w:rsidR="006A7224" w:rsidRPr="00E617E3" w:rsidTr="00846912">
        <w:trPr>
          <w:trHeight w:val="255"/>
        </w:trPr>
        <w:tc>
          <w:tcPr>
            <w:tcW w:w="906" w:type="dxa"/>
            <w:tcBorders>
              <w:top w:val="nil"/>
              <w:left w:val="single" w:sz="8" w:space="0" w:color="auto"/>
              <w:bottom w:val="single" w:sz="4" w:space="0" w:color="auto"/>
              <w:right w:val="single" w:sz="4" w:space="0" w:color="auto"/>
            </w:tcBorders>
            <w:noWrap/>
            <w:vAlign w:val="center"/>
          </w:tcPr>
          <w:p w:rsidR="006A7224" w:rsidRPr="00E617E3" w:rsidRDefault="006A7224" w:rsidP="00846912">
            <w:pPr>
              <w:jc w:val="center"/>
              <w:rPr>
                <w:rFonts w:ascii="Tahoma" w:hAnsi="Tahoma" w:cs="Tahoma"/>
                <w:sz w:val="16"/>
                <w:szCs w:val="16"/>
              </w:rPr>
            </w:pPr>
            <w:r w:rsidRPr="00E617E3">
              <w:rPr>
                <w:rFonts w:ascii="Tahoma" w:hAnsi="Tahoma" w:cs="Tahoma"/>
                <w:sz w:val="16"/>
                <w:szCs w:val="16"/>
              </w:rPr>
              <w:t>2.</w:t>
            </w:r>
          </w:p>
        </w:tc>
        <w:tc>
          <w:tcPr>
            <w:tcW w:w="3760" w:type="dxa"/>
            <w:tcBorders>
              <w:top w:val="nil"/>
              <w:left w:val="nil"/>
              <w:bottom w:val="single" w:sz="4" w:space="0" w:color="auto"/>
              <w:right w:val="single" w:sz="4" w:space="0" w:color="auto"/>
            </w:tcBorders>
            <w:shd w:val="clear" w:color="000000" w:fill="FFFFFF"/>
            <w:noWrap/>
            <w:vAlign w:val="center"/>
          </w:tcPr>
          <w:p w:rsidR="006A7224" w:rsidRPr="00E617E3" w:rsidRDefault="006A7224" w:rsidP="00846912">
            <w:pPr>
              <w:rPr>
                <w:rFonts w:ascii="Tahoma" w:hAnsi="Tahoma" w:cs="Tahoma"/>
                <w:sz w:val="16"/>
                <w:szCs w:val="16"/>
              </w:rPr>
            </w:pPr>
            <w:r w:rsidRPr="00E617E3">
              <w:rPr>
                <w:rFonts w:ascii="Tahoma" w:hAnsi="Tahoma" w:cs="Tahoma"/>
                <w:sz w:val="16"/>
                <w:szCs w:val="16"/>
              </w:rPr>
              <w:t>Naknade troškova zaposlenih</w:t>
            </w:r>
          </w:p>
        </w:tc>
        <w:tc>
          <w:tcPr>
            <w:tcW w:w="1091" w:type="dxa"/>
            <w:tcBorders>
              <w:top w:val="nil"/>
              <w:left w:val="nil"/>
              <w:bottom w:val="single" w:sz="4" w:space="0" w:color="auto"/>
              <w:right w:val="single" w:sz="4" w:space="0" w:color="auto"/>
            </w:tcBorders>
            <w:noWrap/>
            <w:vAlign w:val="center"/>
          </w:tcPr>
          <w:p w:rsidR="006A7224" w:rsidRPr="00E617E3" w:rsidRDefault="006A7224" w:rsidP="00846912">
            <w:pPr>
              <w:jc w:val="center"/>
              <w:rPr>
                <w:rFonts w:ascii="Tahoma" w:hAnsi="Tahoma" w:cs="Tahoma"/>
                <w:sz w:val="16"/>
                <w:szCs w:val="16"/>
              </w:rPr>
            </w:pPr>
            <w:r w:rsidRPr="00E617E3">
              <w:rPr>
                <w:rFonts w:ascii="Tahoma" w:hAnsi="Tahoma" w:cs="Tahoma"/>
                <w:sz w:val="16"/>
                <w:szCs w:val="16"/>
              </w:rPr>
              <w:t>611200</w:t>
            </w:r>
          </w:p>
        </w:tc>
        <w:tc>
          <w:tcPr>
            <w:tcW w:w="1191" w:type="dxa"/>
            <w:tcBorders>
              <w:top w:val="nil"/>
              <w:left w:val="nil"/>
              <w:bottom w:val="single" w:sz="4" w:space="0" w:color="auto"/>
              <w:right w:val="single" w:sz="4" w:space="0" w:color="auto"/>
            </w:tcBorders>
            <w:noWrap/>
            <w:vAlign w:val="bottom"/>
          </w:tcPr>
          <w:p w:rsidR="006A7224" w:rsidRPr="00E617E3" w:rsidRDefault="006A7224" w:rsidP="00846912">
            <w:pPr>
              <w:jc w:val="right"/>
              <w:rPr>
                <w:rFonts w:ascii="Tahoma" w:hAnsi="Tahoma" w:cs="Tahoma"/>
                <w:sz w:val="16"/>
                <w:szCs w:val="16"/>
              </w:rPr>
            </w:pPr>
            <w:r w:rsidRPr="00E617E3">
              <w:rPr>
                <w:rFonts w:ascii="Tahoma" w:hAnsi="Tahoma" w:cs="Tahoma"/>
                <w:sz w:val="16"/>
                <w:szCs w:val="16"/>
              </w:rPr>
              <w:t>34.000</w:t>
            </w:r>
          </w:p>
        </w:tc>
        <w:tc>
          <w:tcPr>
            <w:tcW w:w="1346" w:type="dxa"/>
            <w:tcBorders>
              <w:top w:val="nil"/>
              <w:left w:val="nil"/>
              <w:bottom w:val="single" w:sz="4" w:space="0" w:color="auto"/>
              <w:right w:val="single" w:sz="4" w:space="0" w:color="auto"/>
            </w:tcBorders>
            <w:noWrap/>
            <w:vAlign w:val="center"/>
          </w:tcPr>
          <w:p w:rsidR="006A7224" w:rsidRPr="00E617E3" w:rsidRDefault="006A7224" w:rsidP="00846912">
            <w:pPr>
              <w:jc w:val="right"/>
              <w:rPr>
                <w:rFonts w:ascii="Tahoma" w:hAnsi="Tahoma" w:cs="Tahoma"/>
                <w:sz w:val="16"/>
                <w:szCs w:val="16"/>
              </w:rPr>
            </w:pPr>
            <w:r w:rsidRPr="00E617E3">
              <w:rPr>
                <w:rFonts w:ascii="Tahoma" w:hAnsi="Tahoma" w:cs="Tahoma"/>
                <w:sz w:val="16"/>
                <w:szCs w:val="16"/>
                <w:lang w:eastAsia="hr-HR"/>
              </w:rPr>
              <w:t>24,421.18</w:t>
            </w:r>
          </w:p>
        </w:tc>
        <w:tc>
          <w:tcPr>
            <w:tcW w:w="771" w:type="dxa"/>
            <w:tcBorders>
              <w:top w:val="nil"/>
              <w:left w:val="nil"/>
              <w:bottom w:val="single" w:sz="4" w:space="0" w:color="auto"/>
              <w:right w:val="single" w:sz="8" w:space="0" w:color="auto"/>
            </w:tcBorders>
            <w:noWrap/>
            <w:vAlign w:val="center"/>
          </w:tcPr>
          <w:p w:rsidR="006A7224" w:rsidRPr="00E617E3" w:rsidRDefault="006A7224" w:rsidP="00846912">
            <w:pPr>
              <w:jc w:val="right"/>
              <w:rPr>
                <w:rFonts w:ascii="Tahoma" w:hAnsi="Tahoma" w:cs="Tahoma"/>
                <w:sz w:val="16"/>
                <w:szCs w:val="16"/>
              </w:rPr>
            </w:pPr>
            <w:r w:rsidRPr="00E617E3">
              <w:rPr>
                <w:rFonts w:ascii="Tahoma" w:hAnsi="Tahoma" w:cs="Tahoma"/>
                <w:sz w:val="16"/>
                <w:szCs w:val="16"/>
              </w:rPr>
              <w:t>71,83</w:t>
            </w:r>
          </w:p>
        </w:tc>
      </w:tr>
      <w:tr w:rsidR="006A7224" w:rsidRPr="00E617E3" w:rsidTr="00846912">
        <w:trPr>
          <w:trHeight w:val="255"/>
        </w:trPr>
        <w:tc>
          <w:tcPr>
            <w:tcW w:w="906" w:type="dxa"/>
            <w:tcBorders>
              <w:top w:val="nil"/>
              <w:left w:val="single" w:sz="8" w:space="0" w:color="auto"/>
              <w:bottom w:val="single" w:sz="4" w:space="0" w:color="auto"/>
              <w:right w:val="single" w:sz="4" w:space="0" w:color="auto"/>
            </w:tcBorders>
            <w:noWrap/>
            <w:vAlign w:val="center"/>
          </w:tcPr>
          <w:p w:rsidR="006A7224" w:rsidRPr="00E617E3" w:rsidRDefault="006A7224" w:rsidP="00846912">
            <w:pPr>
              <w:jc w:val="center"/>
              <w:rPr>
                <w:rFonts w:ascii="Tahoma" w:hAnsi="Tahoma" w:cs="Tahoma"/>
                <w:sz w:val="16"/>
                <w:szCs w:val="16"/>
              </w:rPr>
            </w:pPr>
            <w:r w:rsidRPr="00E617E3">
              <w:rPr>
                <w:rFonts w:ascii="Tahoma" w:hAnsi="Tahoma" w:cs="Tahoma"/>
                <w:sz w:val="16"/>
                <w:szCs w:val="16"/>
              </w:rPr>
              <w:t>3.</w:t>
            </w:r>
          </w:p>
        </w:tc>
        <w:tc>
          <w:tcPr>
            <w:tcW w:w="3760" w:type="dxa"/>
            <w:tcBorders>
              <w:top w:val="nil"/>
              <w:left w:val="nil"/>
              <w:bottom w:val="single" w:sz="4" w:space="0" w:color="auto"/>
              <w:right w:val="single" w:sz="4" w:space="0" w:color="auto"/>
            </w:tcBorders>
            <w:shd w:val="clear" w:color="000000" w:fill="FFFFFF"/>
            <w:noWrap/>
            <w:vAlign w:val="center"/>
          </w:tcPr>
          <w:p w:rsidR="006A7224" w:rsidRPr="00E617E3" w:rsidRDefault="006A7224" w:rsidP="00846912">
            <w:pPr>
              <w:rPr>
                <w:rFonts w:ascii="Tahoma" w:hAnsi="Tahoma" w:cs="Tahoma"/>
                <w:sz w:val="16"/>
                <w:szCs w:val="16"/>
              </w:rPr>
            </w:pPr>
            <w:r w:rsidRPr="00E617E3">
              <w:rPr>
                <w:rFonts w:ascii="Tahoma" w:hAnsi="Tahoma" w:cs="Tahoma"/>
                <w:sz w:val="16"/>
                <w:szCs w:val="16"/>
              </w:rPr>
              <w:t>Putni troškovi</w:t>
            </w:r>
          </w:p>
        </w:tc>
        <w:tc>
          <w:tcPr>
            <w:tcW w:w="1091" w:type="dxa"/>
            <w:tcBorders>
              <w:top w:val="nil"/>
              <w:left w:val="nil"/>
              <w:bottom w:val="single" w:sz="4" w:space="0" w:color="auto"/>
              <w:right w:val="single" w:sz="4" w:space="0" w:color="auto"/>
            </w:tcBorders>
            <w:noWrap/>
            <w:vAlign w:val="center"/>
          </w:tcPr>
          <w:p w:rsidR="006A7224" w:rsidRPr="00E617E3" w:rsidRDefault="006A7224" w:rsidP="00846912">
            <w:pPr>
              <w:jc w:val="center"/>
              <w:rPr>
                <w:rFonts w:ascii="Tahoma" w:hAnsi="Tahoma" w:cs="Tahoma"/>
                <w:sz w:val="16"/>
                <w:szCs w:val="16"/>
              </w:rPr>
            </w:pPr>
            <w:r w:rsidRPr="00E617E3">
              <w:rPr>
                <w:rFonts w:ascii="Tahoma" w:hAnsi="Tahoma" w:cs="Tahoma"/>
                <w:sz w:val="16"/>
                <w:szCs w:val="16"/>
              </w:rPr>
              <w:t>613100</w:t>
            </w:r>
          </w:p>
        </w:tc>
        <w:tc>
          <w:tcPr>
            <w:tcW w:w="1191" w:type="dxa"/>
            <w:tcBorders>
              <w:top w:val="nil"/>
              <w:left w:val="nil"/>
              <w:bottom w:val="single" w:sz="4" w:space="0" w:color="auto"/>
              <w:right w:val="single" w:sz="4" w:space="0" w:color="auto"/>
            </w:tcBorders>
            <w:noWrap/>
            <w:vAlign w:val="bottom"/>
          </w:tcPr>
          <w:p w:rsidR="006A7224" w:rsidRPr="00E617E3" w:rsidRDefault="006A7224" w:rsidP="00846912">
            <w:pPr>
              <w:jc w:val="right"/>
              <w:rPr>
                <w:rFonts w:ascii="Tahoma" w:hAnsi="Tahoma" w:cs="Tahoma"/>
                <w:sz w:val="16"/>
                <w:szCs w:val="16"/>
              </w:rPr>
            </w:pPr>
            <w:r w:rsidRPr="00E617E3">
              <w:rPr>
                <w:rFonts w:ascii="Tahoma" w:hAnsi="Tahoma" w:cs="Tahoma"/>
                <w:sz w:val="16"/>
                <w:szCs w:val="16"/>
              </w:rPr>
              <w:t>4.000</w:t>
            </w:r>
          </w:p>
        </w:tc>
        <w:tc>
          <w:tcPr>
            <w:tcW w:w="1346" w:type="dxa"/>
            <w:tcBorders>
              <w:top w:val="nil"/>
              <w:left w:val="nil"/>
              <w:bottom w:val="single" w:sz="4" w:space="0" w:color="auto"/>
              <w:right w:val="single" w:sz="4" w:space="0" w:color="auto"/>
            </w:tcBorders>
            <w:noWrap/>
            <w:vAlign w:val="center"/>
          </w:tcPr>
          <w:p w:rsidR="006A7224" w:rsidRPr="00E617E3" w:rsidRDefault="006A7224" w:rsidP="00846912">
            <w:pPr>
              <w:jc w:val="right"/>
              <w:rPr>
                <w:rFonts w:ascii="Tahoma" w:hAnsi="Tahoma" w:cs="Tahoma"/>
                <w:sz w:val="16"/>
                <w:szCs w:val="16"/>
              </w:rPr>
            </w:pPr>
            <w:r w:rsidRPr="00E617E3">
              <w:rPr>
                <w:rFonts w:ascii="Tahoma" w:hAnsi="Tahoma" w:cs="Tahoma"/>
                <w:sz w:val="16"/>
                <w:szCs w:val="16"/>
                <w:lang w:eastAsia="hr-HR"/>
              </w:rPr>
              <w:t>2,992.22</w:t>
            </w:r>
          </w:p>
        </w:tc>
        <w:tc>
          <w:tcPr>
            <w:tcW w:w="771" w:type="dxa"/>
            <w:tcBorders>
              <w:top w:val="nil"/>
              <w:left w:val="nil"/>
              <w:bottom w:val="single" w:sz="4" w:space="0" w:color="auto"/>
              <w:right w:val="single" w:sz="8" w:space="0" w:color="auto"/>
            </w:tcBorders>
            <w:noWrap/>
            <w:vAlign w:val="center"/>
          </w:tcPr>
          <w:p w:rsidR="006A7224" w:rsidRPr="00E617E3" w:rsidRDefault="006A7224" w:rsidP="00846912">
            <w:pPr>
              <w:jc w:val="right"/>
              <w:rPr>
                <w:rFonts w:ascii="Tahoma" w:hAnsi="Tahoma" w:cs="Tahoma"/>
                <w:sz w:val="16"/>
                <w:szCs w:val="16"/>
              </w:rPr>
            </w:pPr>
            <w:r w:rsidRPr="00E617E3">
              <w:rPr>
                <w:rFonts w:ascii="Tahoma" w:hAnsi="Tahoma" w:cs="Tahoma"/>
                <w:sz w:val="16"/>
                <w:szCs w:val="16"/>
              </w:rPr>
              <w:t>74,81</w:t>
            </w:r>
          </w:p>
        </w:tc>
      </w:tr>
      <w:tr w:rsidR="006A7224" w:rsidRPr="00E617E3" w:rsidTr="00846912">
        <w:trPr>
          <w:trHeight w:val="255"/>
        </w:trPr>
        <w:tc>
          <w:tcPr>
            <w:tcW w:w="906" w:type="dxa"/>
            <w:tcBorders>
              <w:top w:val="nil"/>
              <w:left w:val="single" w:sz="8" w:space="0" w:color="auto"/>
              <w:bottom w:val="single" w:sz="4" w:space="0" w:color="auto"/>
              <w:right w:val="single" w:sz="4" w:space="0" w:color="auto"/>
            </w:tcBorders>
            <w:noWrap/>
            <w:vAlign w:val="center"/>
          </w:tcPr>
          <w:p w:rsidR="006A7224" w:rsidRPr="00E617E3" w:rsidRDefault="006A7224" w:rsidP="00846912">
            <w:pPr>
              <w:jc w:val="center"/>
              <w:rPr>
                <w:rFonts w:ascii="Tahoma" w:hAnsi="Tahoma" w:cs="Tahoma"/>
                <w:sz w:val="16"/>
                <w:szCs w:val="16"/>
              </w:rPr>
            </w:pPr>
            <w:r w:rsidRPr="00E617E3">
              <w:rPr>
                <w:rFonts w:ascii="Tahoma" w:hAnsi="Tahoma" w:cs="Tahoma"/>
                <w:sz w:val="16"/>
                <w:szCs w:val="16"/>
              </w:rPr>
              <w:t>4.</w:t>
            </w:r>
          </w:p>
        </w:tc>
        <w:tc>
          <w:tcPr>
            <w:tcW w:w="3760" w:type="dxa"/>
            <w:tcBorders>
              <w:top w:val="nil"/>
              <w:left w:val="nil"/>
              <w:bottom w:val="single" w:sz="4" w:space="0" w:color="auto"/>
              <w:right w:val="single" w:sz="4" w:space="0" w:color="auto"/>
            </w:tcBorders>
            <w:shd w:val="clear" w:color="000000" w:fill="FFFFFF"/>
            <w:noWrap/>
            <w:vAlign w:val="center"/>
          </w:tcPr>
          <w:p w:rsidR="006A7224" w:rsidRPr="00E617E3" w:rsidRDefault="006A7224" w:rsidP="00846912">
            <w:pPr>
              <w:rPr>
                <w:rFonts w:ascii="Tahoma" w:hAnsi="Tahoma" w:cs="Tahoma"/>
                <w:sz w:val="16"/>
                <w:szCs w:val="16"/>
              </w:rPr>
            </w:pPr>
            <w:r w:rsidRPr="00E617E3">
              <w:rPr>
                <w:rFonts w:ascii="Tahoma" w:hAnsi="Tahoma" w:cs="Tahoma"/>
                <w:sz w:val="16"/>
                <w:szCs w:val="16"/>
              </w:rPr>
              <w:t>Izdaci telefonskih i PTT usluga</w:t>
            </w:r>
          </w:p>
        </w:tc>
        <w:tc>
          <w:tcPr>
            <w:tcW w:w="1091" w:type="dxa"/>
            <w:tcBorders>
              <w:top w:val="nil"/>
              <w:left w:val="nil"/>
              <w:bottom w:val="single" w:sz="4" w:space="0" w:color="auto"/>
              <w:right w:val="single" w:sz="4" w:space="0" w:color="auto"/>
            </w:tcBorders>
            <w:noWrap/>
            <w:vAlign w:val="center"/>
          </w:tcPr>
          <w:p w:rsidR="006A7224" w:rsidRPr="00E617E3" w:rsidRDefault="006A7224" w:rsidP="00846912">
            <w:pPr>
              <w:jc w:val="center"/>
              <w:rPr>
                <w:rFonts w:ascii="Tahoma" w:hAnsi="Tahoma" w:cs="Tahoma"/>
                <w:sz w:val="16"/>
                <w:szCs w:val="16"/>
              </w:rPr>
            </w:pPr>
            <w:r w:rsidRPr="00E617E3">
              <w:rPr>
                <w:rFonts w:ascii="Tahoma" w:hAnsi="Tahoma" w:cs="Tahoma"/>
                <w:sz w:val="16"/>
                <w:szCs w:val="16"/>
              </w:rPr>
              <w:t>613200</w:t>
            </w:r>
          </w:p>
        </w:tc>
        <w:tc>
          <w:tcPr>
            <w:tcW w:w="1191" w:type="dxa"/>
            <w:tcBorders>
              <w:top w:val="nil"/>
              <w:left w:val="nil"/>
              <w:bottom w:val="single" w:sz="4" w:space="0" w:color="auto"/>
              <w:right w:val="single" w:sz="4" w:space="0" w:color="auto"/>
            </w:tcBorders>
            <w:noWrap/>
            <w:vAlign w:val="bottom"/>
          </w:tcPr>
          <w:p w:rsidR="006A7224" w:rsidRPr="00E617E3" w:rsidRDefault="006A7224" w:rsidP="00846912">
            <w:pPr>
              <w:jc w:val="right"/>
              <w:rPr>
                <w:rFonts w:ascii="Tahoma" w:hAnsi="Tahoma" w:cs="Tahoma"/>
                <w:sz w:val="16"/>
                <w:szCs w:val="16"/>
              </w:rPr>
            </w:pPr>
            <w:r w:rsidRPr="00E617E3">
              <w:rPr>
                <w:rFonts w:ascii="Tahoma" w:hAnsi="Tahoma" w:cs="Tahoma"/>
                <w:sz w:val="16"/>
                <w:szCs w:val="16"/>
              </w:rPr>
              <w:t>7.000</w:t>
            </w:r>
          </w:p>
        </w:tc>
        <w:tc>
          <w:tcPr>
            <w:tcW w:w="1346" w:type="dxa"/>
            <w:tcBorders>
              <w:top w:val="nil"/>
              <w:left w:val="nil"/>
              <w:bottom w:val="single" w:sz="4" w:space="0" w:color="auto"/>
              <w:right w:val="single" w:sz="4" w:space="0" w:color="auto"/>
            </w:tcBorders>
            <w:noWrap/>
            <w:vAlign w:val="center"/>
          </w:tcPr>
          <w:p w:rsidR="006A7224" w:rsidRPr="00E617E3" w:rsidRDefault="006A7224" w:rsidP="00846912">
            <w:pPr>
              <w:jc w:val="right"/>
              <w:rPr>
                <w:rFonts w:ascii="Tahoma" w:hAnsi="Tahoma" w:cs="Tahoma"/>
                <w:sz w:val="16"/>
                <w:szCs w:val="16"/>
              </w:rPr>
            </w:pPr>
            <w:r w:rsidRPr="00E617E3">
              <w:rPr>
                <w:rFonts w:ascii="Tahoma" w:hAnsi="Tahoma" w:cs="Tahoma"/>
                <w:sz w:val="16"/>
                <w:szCs w:val="16"/>
                <w:lang w:eastAsia="hr-HR"/>
              </w:rPr>
              <w:t>6,457.40</w:t>
            </w:r>
          </w:p>
        </w:tc>
        <w:tc>
          <w:tcPr>
            <w:tcW w:w="771" w:type="dxa"/>
            <w:tcBorders>
              <w:top w:val="nil"/>
              <w:left w:val="nil"/>
              <w:bottom w:val="single" w:sz="4" w:space="0" w:color="auto"/>
              <w:right w:val="single" w:sz="8" w:space="0" w:color="auto"/>
            </w:tcBorders>
            <w:noWrap/>
            <w:vAlign w:val="center"/>
          </w:tcPr>
          <w:p w:rsidR="006A7224" w:rsidRPr="00E617E3" w:rsidRDefault="006A7224" w:rsidP="00846912">
            <w:pPr>
              <w:jc w:val="right"/>
              <w:rPr>
                <w:rFonts w:ascii="Tahoma" w:hAnsi="Tahoma" w:cs="Tahoma"/>
                <w:sz w:val="16"/>
                <w:szCs w:val="16"/>
              </w:rPr>
            </w:pPr>
            <w:r w:rsidRPr="00E617E3">
              <w:rPr>
                <w:rFonts w:ascii="Tahoma" w:hAnsi="Tahoma" w:cs="Tahoma"/>
                <w:sz w:val="16"/>
                <w:szCs w:val="16"/>
              </w:rPr>
              <w:t>92,25</w:t>
            </w:r>
          </w:p>
        </w:tc>
      </w:tr>
      <w:tr w:rsidR="006A7224" w:rsidRPr="00E617E3" w:rsidTr="00846912">
        <w:trPr>
          <w:trHeight w:val="255"/>
        </w:trPr>
        <w:tc>
          <w:tcPr>
            <w:tcW w:w="906" w:type="dxa"/>
            <w:tcBorders>
              <w:top w:val="nil"/>
              <w:left w:val="single" w:sz="8" w:space="0" w:color="auto"/>
              <w:bottom w:val="single" w:sz="4" w:space="0" w:color="auto"/>
              <w:right w:val="single" w:sz="4" w:space="0" w:color="auto"/>
            </w:tcBorders>
            <w:noWrap/>
            <w:vAlign w:val="center"/>
          </w:tcPr>
          <w:p w:rsidR="006A7224" w:rsidRPr="00E617E3" w:rsidRDefault="006A7224" w:rsidP="00846912">
            <w:pPr>
              <w:jc w:val="center"/>
              <w:rPr>
                <w:rFonts w:ascii="Tahoma" w:hAnsi="Tahoma" w:cs="Tahoma"/>
                <w:sz w:val="16"/>
                <w:szCs w:val="16"/>
              </w:rPr>
            </w:pPr>
            <w:r w:rsidRPr="00E617E3">
              <w:rPr>
                <w:rFonts w:ascii="Tahoma" w:hAnsi="Tahoma" w:cs="Tahoma"/>
                <w:sz w:val="16"/>
                <w:szCs w:val="16"/>
              </w:rPr>
              <w:t>5.</w:t>
            </w:r>
          </w:p>
        </w:tc>
        <w:tc>
          <w:tcPr>
            <w:tcW w:w="3760" w:type="dxa"/>
            <w:tcBorders>
              <w:top w:val="nil"/>
              <w:left w:val="nil"/>
              <w:bottom w:val="single" w:sz="4" w:space="0" w:color="auto"/>
              <w:right w:val="single" w:sz="4" w:space="0" w:color="auto"/>
            </w:tcBorders>
            <w:shd w:val="clear" w:color="000000" w:fill="FFFFFF"/>
            <w:noWrap/>
            <w:vAlign w:val="center"/>
          </w:tcPr>
          <w:p w:rsidR="006A7224" w:rsidRPr="00E617E3" w:rsidRDefault="006A7224" w:rsidP="00846912">
            <w:pPr>
              <w:rPr>
                <w:rFonts w:ascii="Tahoma" w:hAnsi="Tahoma" w:cs="Tahoma"/>
                <w:sz w:val="16"/>
                <w:szCs w:val="16"/>
              </w:rPr>
            </w:pPr>
            <w:r w:rsidRPr="00E617E3">
              <w:rPr>
                <w:rFonts w:ascii="Tahoma" w:hAnsi="Tahoma" w:cs="Tahoma"/>
                <w:sz w:val="16"/>
                <w:szCs w:val="16"/>
              </w:rPr>
              <w:t>Izdaci za energiju i komunalne usluge</w:t>
            </w:r>
          </w:p>
        </w:tc>
        <w:tc>
          <w:tcPr>
            <w:tcW w:w="1091" w:type="dxa"/>
            <w:tcBorders>
              <w:top w:val="nil"/>
              <w:left w:val="nil"/>
              <w:bottom w:val="single" w:sz="4" w:space="0" w:color="auto"/>
              <w:right w:val="single" w:sz="4" w:space="0" w:color="auto"/>
            </w:tcBorders>
            <w:noWrap/>
            <w:vAlign w:val="center"/>
          </w:tcPr>
          <w:p w:rsidR="006A7224" w:rsidRPr="00E617E3" w:rsidRDefault="006A7224" w:rsidP="00846912">
            <w:pPr>
              <w:jc w:val="center"/>
              <w:rPr>
                <w:rFonts w:ascii="Tahoma" w:hAnsi="Tahoma" w:cs="Tahoma"/>
                <w:sz w:val="16"/>
                <w:szCs w:val="16"/>
              </w:rPr>
            </w:pPr>
            <w:r w:rsidRPr="00E617E3">
              <w:rPr>
                <w:rFonts w:ascii="Tahoma" w:hAnsi="Tahoma" w:cs="Tahoma"/>
                <w:sz w:val="16"/>
                <w:szCs w:val="16"/>
              </w:rPr>
              <w:t>613300</w:t>
            </w:r>
          </w:p>
        </w:tc>
        <w:tc>
          <w:tcPr>
            <w:tcW w:w="1191" w:type="dxa"/>
            <w:tcBorders>
              <w:top w:val="nil"/>
              <w:left w:val="nil"/>
              <w:bottom w:val="single" w:sz="4" w:space="0" w:color="auto"/>
              <w:right w:val="single" w:sz="4" w:space="0" w:color="auto"/>
            </w:tcBorders>
            <w:noWrap/>
            <w:vAlign w:val="bottom"/>
          </w:tcPr>
          <w:p w:rsidR="006A7224" w:rsidRPr="00E617E3" w:rsidRDefault="006A7224" w:rsidP="00846912">
            <w:pPr>
              <w:jc w:val="right"/>
              <w:rPr>
                <w:rFonts w:ascii="Tahoma" w:hAnsi="Tahoma" w:cs="Tahoma"/>
                <w:sz w:val="16"/>
                <w:szCs w:val="16"/>
              </w:rPr>
            </w:pPr>
            <w:r w:rsidRPr="00E617E3">
              <w:rPr>
                <w:rFonts w:ascii="Tahoma" w:hAnsi="Tahoma" w:cs="Tahoma"/>
                <w:sz w:val="16"/>
                <w:szCs w:val="16"/>
              </w:rPr>
              <w:t>0</w:t>
            </w:r>
          </w:p>
        </w:tc>
        <w:tc>
          <w:tcPr>
            <w:tcW w:w="1346" w:type="dxa"/>
            <w:tcBorders>
              <w:top w:val="nil"/>
              <w:left w:val="nil"/>
              <w:bottom w:val="single" w:sz="4" w:space="0" w:color="auto"/>
              <w:right w:val="single" w:sz="4" w:space="0" w:color="auto"/>
            </w:tcBorders>
            <w:noWrap/>
            <w:vAlign w:val="center"/>
          </w:tcPr>
          <w:p w:rsidR="006A7224" w:rsidRPr="00E617E3" w:rsidRDefault="006A7224" w:rsidP="00846912">
            <w:pPr>
              <w:jc w:val="right"/>
              <w:rPr>
                <w:rFonts w:ascii="Tahoma" w:hAnsi="Tahoma" w:cs="Tahoma"/>
                <w:sz w:val="16"/>
                <w:szCs w:val="16"/>
              </w:rPr>
            </w:pPr>
            <w:r w:rsidRPr="00E617E3">
              <w:rPr>
                <w:rFonts w:ascii="Tahoma" w:hAnsi="Tahoma" w:cs="Tahoma"/>
                <w:sz w:val="16"/>
                <w:szCs w:val="16"/>
              </w:rPr>
              <w:t>0,00</w:t>
            </w:r>
          </w:p>
        </w:tc>
        <w:tc>
          <w:tcPr>
            <w:tcW w:w="771" w:type="dxa"/>
            <w:tcBorders>
              <w:top w:val="nil"/>
              <w:left w:val="nil"/>
              <w:bottom w:val="single" w:sz="4" w:space="0" w:color="auto"/>
              <w:right w:val="single" w:sz="8" w:space="0" w:color="auto"/>
            </w:tcBorders>
            <w:noWrap/>
            <w:vAlign w:val="center"/>
          </w:tcPr>
          <w:p w:rsidR="006A7224" w:rsidRPr="00E617E3" w:rsidRDefault="006A7224" w:rsidP="00846912">
            <w:pPr>
              <w:jc w:val="right"/>
              <w:rPr>
                <w:rFonts w:ascii="Tahoma" w:hAnsi="Tahoma" w:cs="Tahoma"/>
                <w:sz w:val="16"/>
                <w:szCs w:val="16"/>
              </w:rPr>
            </w:pPr>
            <w:r w:rsidRPr="00E617E3">
              <w:rPr>
                <w:rFonts w:ascii="Tahoma" w:hAnsi="Tahoma" w:cs="Tahoma"/>
                <w:sz w:val="16"/>
                <w:szCs w:val="16"/>
              </w:rPr>
              <w:t>0,00</w:t>
            </w:r>
          </w:p>
        </w:tc>
      </w:tr>
      <w:tr w:rsidR="006A7224" w:rsidRPr="00E617E3" w:rsidTr="00846912">
        <w:trPr>
          <w:trHeight w:val="255"/>
        </w:trPr>
        <w:tc>
          <w:tcPr>
            <w:tcW w:w="906" w:type="dxa"/>
            <w:tcBorders>
              <w:top w:val="nil"/>
              <w:left w:val="single" w:sz="8" w:space="0" w:color="auto"/>
              <w:bottom w:val="single" w:sz="4" w:space="0" w:color="auto"/>
              <w:right w:val="single" w:sz="4" w:space="0" w:color="auto"/>
            </w:tcBorders>
            <w:noWrap/>
            <w:vAlign w:val="center"/>
          </w:tcPr>
          <w:p w:rsidR="006A7224" w:rsidRPr="00E617E3" w:rsidRDefault="006A7224" w:rsidP="00846912">
            <w:pPr>
              <w:jc w:val="center"/>
              <w:rPr>
                <w:rFonts w:ascii="Tahoma" w:hAnsi="Tahoma" w:cs="Tahoma"/>
                <w:sz w:val="16"/>
                <w:szCs w:val="16"/>
              </w:rPr>
            </w:pPr>
            <w:r w:rsidRPr="00E617E3">
              <w:rPr>
                <w:rFonts w:ascii="Tahoma" w:hAnsi="Tahoma" w:cs="Tahoma"/>
                <w:sz w:val="16"/>
                <w:szCs w:val="16"/>
              </w:rPr>
              <w:t>6.</w:t>
            </w:r>
          </w:p>
        </w:tc>
        <w:tc>
          <w:tcPr>
            <w:tcW w:w="3760" w:type="dxa"/>
            <w:tcBorders>
              <w:top w:val="nil"/>
              <w:left w:val="nil"/>
              <w:bottom w:val="single" w:sz="4" w:space="0" w:color="auto"/>
              <w:right w:val="single" w:sz="4" w:space="0" w:color="auto"/>
            </w:tcBorders>
            <w:shd w:val="clear" w:color="000000" w:fill="FFFFFF"/>
            <w:noWrap/>
            <w:vAlign w:val="center"/>
          </w:tcPr>
          <w:p w:rsidR="006A7224" w:rsidRPr="00E617E3" w:rsidRDefault="006A7224" w:rsidP="00846912">
            <w:pPr>
              <w:rPr>
                <w:rFonts w:ascii="Tahoma" w:hAnsi="Tahoma" w:cs="Tahoma"/>
                <w:sz w:val="16"/>
                <w:szCs w:val="16"/>
              </w:rPr>
            </w:pPr>
            <w:r w:rsidRPr="00E617E3">
              <w:rPr>
                <w:rFonts w:ascii="Tahoma" w:hAnsi="Tahoma" w:cs="Tahoma"/>
                <w:sz w:val="16"/>
                <w:szCs w:val="16"/>
              </w:rPr>
              <w:t>Nabava materijala</w:t>
            </w:r>
          </w:p>
        </w:tc>
        <w:tc>
          <w:tcPr>
            <w:tcW w:w="1091" w:type="dxa"/>
            <w:tcBorders>
              <w:top w:val="nil"/>
              <w:left w:val="nil"/>
              <w:bottom w:val="single" w:sz="4" w:space="0" w:color="auto"/>
              <w:right w:val="single" w:sz="4" w:space="0" w:color="auto"/>
            </w:tcBorders>
            <w:noWrap/>
            <w:vAlign w:val="center"/>
          </w:tcPr>
          <w:p w:rsidR="006A7224" w:rsidRPr="00E617E3" w:rsidRDefault="006A7224" w:rsidP="00846912">
            <w:pPr>
              <w:jc w:val="center"/>
              <w:rPr>
                <w:rFonts w:ascii="Tahoma" w:hAnsi="Tahoma" w:cs="Tahoma"/>
                <w:sz w:val="16"/>
                <w:szCs w:val="16"/>
              </w:rPr>
            </w:pPr>
            <w:r w:rsidRPr="00E617E3">
              <w:rPr>
                <w:rFonts w:ascii="Tahoma" w:hAnsi="Tahoma" w:cs="Tahoma"/>
                <w:sz w:val="16"/>
                <w:szCs w:val="16"/>
              </w:rPr>
              <w:t>613400</w:t>
            </w:r>
          </w:p>
        </w:tc>
        <w:tc>
          <w:tcPr>
            <w:tcW w:w="1191" w:type="dxa"/>
            <w:tcBorders>
              <w:top w:val="nil"/>
              <w:left w:val="nil"/>
              <w:bottom w:val="single" w:sz="4" w:space="0" w:color="auto"/>
              <w:right w:val="single" w:sz="4" w:space="0" w:color="auto"/>
            </w:tcBorders>
            <w:noWrap/>
            <w:vAlign w:val="bottom"/>
          </w:tcPr>
          <w:p w:rsidR="006A7224" w:rsidRPr="00E617E3" w:rsidRDefault="006A7224" w:rsidP="00846912">
            <w:pPr>
              <w:jc w:val="right"/>
              <w:rPr>
                <w:rFonts w:ascii="Tahoma" w:hAnsi="Tahoma" w:cs="Tahoma"/>
                <w:sz w:val="16"/>
                <w:szCs w:val="16"/>
              </w:rPr>
            </w:pPr>
            <w:r w:rsidRPr="00E617E3">
              <w:rPr>
                <w:rFonts w:ascii="Tahoma" w:hAnsi="Tahoma" w:cs="Tahoma"/>
                <w:sz w:val="16"/>
                <w:szCs w:val="16"/>
              </w:rPr>
              <w:t>10.000</w:t>
            </w:r>
          </w:p>
        </w:tc>
        <w:tc>
          <w:tcPr>
            <w:tcW w:w="1346" w:type="dxa"/>
            <w:tcBorders>
              <w:top w:val="nil"/>
              <w:left w:val="nil"/>
              <w:bottom w:val="single" w:sz="4" w:space="0" w:color="auto"/>
              <w:right w:val="single" w:sz="4" w:space="0" w:color="auto"/>
            </w:tcBorders>
            <w:noWrap/>
            <w:vAlign w:val="center"/>
          </w:tcPr>
          <w:p w:rsidR="006A7224" w:rsidRPr="00E617E3" w:rsidRDefault="006A7224" w:rsidP="00846912">
            <w:pPr>
              <w:jc w:val="right"/>
              <w:rPr>
                <w:rFonts w:ascii="Tahoma" w:hAnsi="Tahoma" w:cs="Tahoma"/>
                <w:sz w:val="16"/>
                <w:szCs w:val="16"/>
              </w:rPr>
            </w:pPr>
            <w:r w:rsidRPr="00E617E3">
              <w:rPr>
                <w:rFonts w:ascii="Tahoma" w:hAnsi="Tahoma" w:cs="Tahoma"/>
                <w:sz w:val="16"/>
                <w:szCs w:val="16"/>
                <w:lang w:eastAsia="hr-HR"/>
              </w:rPr>
              <w:t>9,373.64</w:t>
            </w:r>
          </w:p>
        </w:tc>
        <w:tc>
          <w:tcPr>
            <w:tcW w:w="771" w:type="dxa"/>
            <w:tcBorders>
              <w:top w:val="nil"/>
              <w:left w:val="nil"/>
              <w:bottom w:val="single" w:sz="4" w:space="0" w:color="auto"/>
              <w:right w:val="single" w:sz="8" w:space="0" w:color="auto"/>
            </w:tcBorders>
            <w:noWrap/>
            <w:vAlign w:val="center"/>
          </w:tcPr>
          <w:p w:rsidR="006A7224" w:rsidRPr="00E617E3" w:rsidRDefault="006A7224" w:rsidP="00846912">
            <w:pPr>
              <w:jc w:val="right"/>
              <w:rPr>
                <w:rFonts w:ascii="Tahoma" w:hAnsi="Tahoma" w:cs="Tahoma"/>
                <w:sz w:val="16"/>
                <w:szCs w:val="16"/>
              </w:rPr>
            </w:pPr>
            <w:r w:rsidRPr="00E617E3">
              <w:rPr>
                <w:rFonts w:ascii="Tahoma" w:hAnsi="Tahoma" w:cs="Tahoma"/>
                <w:sz w:val="16"/>
                <w:szCs w:val="16"/>
              </w:rPr>
              <w:t>93,74</w:t>
            </w:r>
          </w:p>
        </w:tc>
      </w:tr>
      <w:tr w:rsidR="006A7224" w:rsidRPr="00E617E3" w:rsidTr="00846912">
        <w:trPr>
          <w:trHeight w:val="255"/>
        </w:trPr>
        <w:tc>
          <w:tcPr>
            <w:tcW w:w="906" w:type="dxa"/>
            <w:tcBorders>
              <w:top w:val="nil"/>
              <w:left w:val="single" w:sz="8" w:space="0" w:color="auto"/>
              <w:bottom w:val="single" w:sz="4" w:space="0" w:color="auto"/>
              <w:right w:val="single" w:sz="4" w:space="0" w:color="auto"/>
            </w:tcBorders>
            <w:noWrap/>
            <w:vAlign w:val="center"/>
          </w:tcPr>
          <w:p w:rsidR="006A7224" w:rsidRPr="00E617E3" w:rsidRDefault="006A7224" w:rsidP="00846912">
            <w:pPr>
              <w:jc w:val="center"/>
              <w:rPr>
                <w:rFonts w:ascii="Tahoma" w:hAnsi="Tahoma" w:cs="Tahoma"/>
                <w:sz w:val="16"/>
                <w:szCs w:val="16"/>
              </w:rPr>
            </w:pPr>
            <w:r w:rsidRPr="00E617E3">
              <w:rPr>
                <w:rFonts w:ascii="Tahoma" w:hAnsi="Tahoma" w:cs="Tahoma"/>
                <w:sz w:val="16"/>
                <w:szCs w:val="16"/>
              </w:rPr>
              <w:t>7.</w:t>
            </w:r>
          </w:p>
        </w:tc>
        <w:tc>
          <w:tcPr>
            <w:tcW w:w="3760" w:type="dxa"/>
            <w:tcBorders>
              <w:top w:val="nil"/>
              <w:left w:val="nil"/>
              <w:bottom w:val="single" w:sz="4" w:space="0" w:color="auto"/>
              <w:right w:val="single" w:sz="4" w:space="0" w:color="auto"/>
            </w:tcBorders>
            <w:shd w:val="clear" w:color="000000" w:fill="FFFFFF"/>
            <w:noWrap/>
            <w:vAlign w:val="center"/>
          </w:tcPr>
          <w:p w:rsidR="006A7224" w:rsidRPr="00E617E3" w:rsidRDefault="006A7224" w:rsidP="00846912">
            <w:pPr>
              <w:rPr>
                <w:rFonts w:ascii="Tahoma" w:hAnsi="Tahoma" w:cs="Tahoma"/>
                <w:sz w:val="16"/>
                <w:szCs w:val="16"/>
              </w:rPr>
            </w:pPr>
            <w:r w:rsidRPr="00E617E3">
              <w:rPr>
                <w:rFonts w:ascii="Tahoma" w:hAnsi="Tahoma" w:cs="Tahoma"/>
                <w:sz w:val="16"/>
                <w:szCs w:val="16"/>
              </w:rPr>
              <w:t>Izdaci za usluge pr</w:t>
            </w:r>
            <w:r>
              <w:rPr>
                <w:rFonts w:ascii="Tahoma" w:hAnsi="Tahoma" w:cs="Tahoma"/>
                <w:sz w:val="16"/>
                <w:szCs w:val="16"/>
              </w:rPr>
              <w:t>ij</w:t>
            </w:r>
            <w:r w:rsidRPr="00E617E3">
              <w:rPr>
                <w:rFonts w:ascii="Tahoma" w:hAnsi="Tahoma" w:cs="Tahoma"/>
                <w:sz w:val="16"/>
                <w:szCs w:val="16"/>
              </w:rPr>
              <w:t>evoza i goriva</w:t>
            </w:r>
          </w:p>
        </w:tc>
        <w:tc>
          <w:tcPr>
            <w:tcW w:w="1091" w:type="dxa"/>
            <w:tcBorders>
              <w:top w:val="nil"/>
              <w:left w:val="nil"/>
              <w:bottom w:val="single" w:sz="4" w:space="0" w:color="auto"/>
              <w:right w:val="single" w:sz="4" w:space="0" w:color="auto"/>
            </w:tcBorders>
            <w:noWrap/>
            <w:vAlign w:val="center"/>
          </w:tcPr>
          <w:p w:rsidR="006A7224" w:rsidRPr="00E617E3" w:rsidRDefault="006A7224" w:rsidP="00846912">
            <w:pPr>
              <w:jc w:val="center"/>
              <w:rPr>
                <w:rFonts w:ascii="Tahoma" w:hAnsi="Tahoma" w:cs="Tahoma"/>
                <w:sz w:val="16"/>
                <w:szCs w:val="16"/>
              </w:rPr>
            </w:pPr>
            <w:r w:rsidRPr="00E617E3">
              <w:rPr>
                <w:rFonts w:ascii="Tahoma" w:hAnsi="Tahoma" w:cs="Tahoma"/>
                <w:sz w:val="16"/>
                <w:szCs w:val="16"/>
              </w:rPr>
              <w:t>613500</w:t>
            </w:r>
          </w:p>
        </w:tc>
        <w:tc>
          <w:tcPr>
            <w:tcW w:w="1191" w:type="dxa"/>
            <w:tcBorders>
              <w:top w:val="nil"/>
              <w:left w:val="nil"/>
              <w:bottom w:val="single" w:sz="4" w:space="0" w:color="auto"/>
              <w:right w:val="single" w:sz="4" w:space="0" w:color="auto"/>
            </w:tcBorders>
            <w:noWrap/>
            <w:vAlign w:val="bottom"/>
          </w:tcPr>
          <w:p w:rsidR="006A7224" w:rsidRPr="00E617E3" w:rsidRDefault="006A7224" w:rsidP="00846912">
            <w:pPr>
              <w:jc w:val="right"/>
              <w:rPr>
                <w:rFonts w:ascii="Tahoma" w:hAnsi="Tahoma" w:cs="Tahoma"/>
                <w:sz w:val="16"/>
                <w:szCs w:val="16"/>
              </w:rPr>
            </w:pPr>
            <w:r w:rsidRPr="00E617E3">
              <w:rPr>
                <w:rFonts w:ascii="Tahoma" w:hAnsi="Tahoma" w:cs="Tahoma"/>
                <w:sz w:val="16"/>
                <w:szCs w:val="16"/>
              </w:rPr>
              <w:t>8.000</w:t>
            </w:r>
          </w:p>
        </w:tc>
        <w:tc>
          <w:tcPr>
            <w:tcW w:w="1346" w:type="dxa"/>
            <w:tcBorders>
              <w:top w:val="nil"/>
              <w:left w:val="nil"/>
              <w:bottom w:val="single" w:sz="4" w:space="0" w:color="auto"/>
              <w:right w:val="single" w:sz="4" w:space="0" w:color="auto"/>
            </w:tcBorders>
            <w:noWrap/>
            <w:vAlign w:val="center"/>
          </w:tcPr>
          <w:p w:rsidR="006A7224" w:rsidRPr="00E617E3" w:rsidRDefault="006A7224" w:rsidP="00846912">
            <w:pPr>
              <w:jc w:val="right"/>
              <w:rPr>
                <w:rFonts w:ascii="Tahoma" w:hAnsi="Tahoma" w:cs="Tahoma"/>
                <w:sz w:val="16"/>
                <w:szCs w:val="16"/>
              </w:rPr>
            </w:pPr>
            <w:r w:rsidRPr="00E617E3">
              <w:rPr>
                <w:rFonts w:ascii="Tahoma" w:hAnsi="Tahoma" w:cs="Tahoma"/>
                <w:sz w:val="16"/>
                <w:szCs w:val="16"/>
                <w:lang w:eastAsia="hr-HR"/>
              </w:rPr>
              <w:t>5,744.36</w:t>
            </w:r>
          </w:p>
        </w:tc>
        <w:tc>
          <w:tcPr>
            <w:tcW w:w="771" w:type="dxa"/>
            <w:tcBorders>
              <w:top w:val="nil"/>
              <w:left w:val="nil"/>
              <w:bottom w:val="single" w:sz="4" w:space="0" w:color="auto"/>
              <w:right w:val="single" w:sz="8" w:space="0" w:color="auto"/>
            </w:tcBorders>
            <w:noWrap/>
            <w:vAlign w:val="center"/>
          </w:tcPr>
          <w:p w:rsidR="006A7224" w:rsidRPr="00E617E3" w:rsidRDefault="006A7224" w:rsidP="00846912">
            <w:pPr>
              <w:jc w:val="right"/>
              <w:rPr>
                <w:rFonts w:ascii="Tahoma" w:hAnsi="Tahoma" w:cs="Tahoma"/>
                <w:sz w:val="16"/>
                <w:szCs w:val="16"/>
              </w:rPr>
            </w:pPr>
            <w:r w:rsidRPr="00E617E3">
              <w:rPr>
                <w:rFonts w:ascii="Tahoma" w:hAnsi="Tahoma" w:cs="Tahoma"/>
                <w:sz w:val="16"/>
                <w:szCs w:val="16"/>
              </w:rPr>
              <w:t>71,80</w:t>
            </w:r>
          </w:p>
        </w:tc>
      </w:tr>
      <w:tr w:rsidR="006A7224" w:rsidRPr="00E617E3" w:rsidTr="00846912">
        <w:trPr>
          <w:trHeight w:val="255"/>
        </w:trPr>
        <w:tc>
          <w:tcPr>
            <w:tcW w:w="906" w:type="dxa"/>
            <w:tcBorders>
              <w:top w:val="nil"/>
              <w:left w:val="single" w:sz="8" w:space="0" w:color="auto"/>
              <w:bottom w:val="single" w:sz="4" w:space="0" w:color="auto"/>
              <w:right w:val="single" w:sz="4" w:space="0" w:color="auto"/>
            </w:tcBorders>
            <w:noWrap/>
            <w:vAlign w:val="center"/>
          </w:tcPr>
          <w:p w:rsidR="006A7224" w:rsidRPr="00E617E3" w:rsidRDefault="006A7224" w:rsidP="00846912">
            <w:pPr>
              <w:jc w:val="center"/>
              <w:rPr>
                <w:rFonts w:ascii="Tahoma" w:hAnsi="Tahoma" w:cs="Tahoma"/>
                <w:sz w:val="16"/>
                <w:szCs w:val="16"/>
              </w:rPr>
            </w:pPr>
            <w:r w:rsidRPr="00E617E3">
              <w:rPr>
                <w:rFonts w:ascii="Tahoma" w:hAnsi="Tahoma" w:cs="Tahoma"/>
                <w:sz w:val="16"/>
                <w:szCs w:val="16"/>
              </w:rPr>
              <w:t>8.</w:t>
            </w:r>
          </w:p>
        </w:tc>
        <w:tc>
          <w:tcPr>
            <w:tcW w:w="3760" w:type="dxa"/>
            <w:tcBorders>
              <w:top w:val="nil"/>
              <w:left w:val="nil"/>
              <w:bottom w:val="single" w:sz="4" w:space="0" w:color="auto"/>
              <w:right w:val="single" w:sz="4" w:space="0" w:color="auto"/>
            </w:tcBorders>
            <w:shd w:val="clear" w:color="000000" w:fill="FFFFFF"/>
            <w:noWrap/>
            <w:vAlign w:val="center"/>
          </w:tcPr>
          <w:p w:rsidR="006A7224" w:rsidRPr="00E617E3" w:rsidRDefault="006A7224" w:rsidP="00846912">
            <w:pPr>
              <w:rPr>
                <w:rFonts w:ascii="Tahoma" w:hAnsi="Tahoma" w:cs="Tahoma"/>
                <w:sz w:val="16"/>
                <w:szCs w:val="16"/>
              </w:rPr>
            </w:pPr>
            <w:r w:rsidRPr="00E617E3">
              <w:rPr>
                <w:rFonts w:ascii="Tahoma" w:hAnsi="Tahoma" w:cs="Tahoma"/>
                <w:sz w:val="16"/>
                <w:szCs w:val="16"/>
              </w:rPr>
              <w:t>Izdaci za zakupninu</w:t>
            </w:r>
          </w:p>
        </w:tc>
        <w:tc>
          <w:tcPr>
            <w:tcW w:w="1091" w:type="dxa"/>
            <w:tcBorders>
              <w:top w:val="nil"/>
              <w:left w:val="nil"/>
              <w:bottom w:val="single" w:sz="4" w:space="0" w:color="auto"/>
              <w:right w:val="single" w:sz="4" w:space="0" w:color="auto"/>
            </w:tcBorders>
            <w:noWrap/>
            <w:vAlign w:val="center"/>
          </w:tcPr>
          <w:p w:rsidR="006A7224" w:rsidRPr="00E617E3" w:rsidRDefault="006A7224" w:rsidP="00846912">
            <w:pPr>
              <w:jc w:val="center"/>
              <w:rPr>
                <w:rFonts w:ascii="Tahoma" w:hAnsi="Tahoma" w:cs="Tahoma"/>
                <w:sz w:val="16"/>
                <w:szCs w:val="16"/>
              </w:rPr>
            </w:pPr>
            <w:r w:rsidRPr="00E617E3">
              <w:rPr>
                <w:rFonts w:ascii="Tahoma" w:hAnsi="Tahoma" w:cs="Tahoma"/>
                <w:sz w:val="16"/>
                <w:szCs w:val="16"/>
              </w:rPr>
              <w:t>613600</w:t>
            </w:r>
          </w:p>
        </w:tc>
        <w:tc>
          <w:tcPr>
            <w:tcW w:w="1191" w:type="dxa"/>
            <w:tcBorders>
              <w:top w:val="nil"/>
              <w:left w:val="nil"/>
              <w:bottom w:val="single" w:sz="4" w:space="0" w:color="auto"/>
              <w:right w:val="single" w:sz="4" w:space="0" w:color="auto"/>
            </w:tcBorders>
            <w:noWrap/>
            <w:vAlign w:val="bottom"/>
          </w:tcPr>
          <w:p w:rsidR="006A7224" w:rsidRPr="00E617E3" w:rsidRDefault="006A7224" w:rsidP="00846912">
            <w:pPr>
              <w:jc w:val="right"/>
              <w:rPr>
                <w:rFonts w:ascii="Tahoma" w:hAnsi="Tahoma" w:cs="Tahoma"/>
                <w:sz w:val="16"/>
                <w:szCs w:val="16"/>
              </w:rPr>
            </w:pPr>
            <w:r w:rsidRPr="00E617E3">
              <w:rPr>
                <w:rFonts w:ascii="Tahoma" w:hAnsi="Tahoma" w:cs="Tahoma"/>
                <w:sz w:val="16"/>
                <w:szCs w:val="16"/>
              </w:rPr>
              <w:t>0</w:t>
            </w:r>
          </w:p>
        </w:tc>
        <w:tc>
          <w:tcPr>
            <w:tcW w:w="1346" w:type="dxa"/>
            <w:tcBorders>
              <w:top w:val="nil"/>
              <w:left w:val="nil"/>
              <w:bottom w:val="single" w:sz="4" w:space="0" w:color="auto"/>
              <w:right w:val="single" w:sz="4" w:space="0" w:color="auto"/>
            </w:tcBorders>
            <w:noWrap/>
            <w:vAlign w:val="center"/>
          </w:tcPr>
          <w:p w:rsidR="006A7224" w:rsidRPr="00E617E3" w:rsidRDefault="006A7224" w:rsidP="00846912">
            <w:pPr>
              <w:jc w:val="right"/>
              <w:rPr>
                <w:rFonts w:ascii="Tahoma" w:hAnsi="Tahoma" w:cs="Tahoma"/>
                <w:sz w:val="16"/>
                <w:szCs w:val="16"/>
              </w:rPr>
            </w:pPr>
            <w:r w:rsidRPr="00E617E3">
              <w:rPr>
                <w:rFonts w:ascii="Tahoma" w:hAnsi="Tahoma" w:cs="Tahoma"/>
                <w:sz w:val="16"/>
                <w:szCs w:val="16"/>
              </w:rPr>
              <w:t>0,00</w:t>
            </w:r>
          </w:p>
        </w:tc>
        <w:tc>
          <w:tcPr>
            <w:tcW w:w="771" w:type="dxa"/>
            <w:tcBorders>
              <w:top w:val="nil"/>
              <w:left w:val="nil"/>
              <w:bottom w:val="single" w:sz="4" w:space="0" w:color="auto"/>
              <w:right w:val="single" w:sz="8" w:space="0" w:color="auto"/>
            </w:tcBorders>
            <w:noWrap/>
            <w:vAlign w:val="center"/>
          </w:tcPr>
          <w:p w:rsidR="006A7224" w:rsidRPr="00E617E3" w:rsidRDefault="006A7224" w:rsidP="00846912">
            <w:pPr>
              <w:jc w:val="center"/>
              <w:rPr>
                <w:rFonts w:ascii="Tahoma" w:hAnsi="Tahoma" w:cs="Tahoma"/>
                <w:sz w:val="16"/>
                <w:szCs w:val="16"/>
              </w:rPr>
            </w:pPr>
            <w:r w:rsidRPr="00E617E3">
              <w:rPr>
                <w:rFonts w:ascii="Tahoma" w:hAnsi="Tahoma" w:cs="Tahoma"/>
                <w:sz w:val="16"/>
                <w:szCs w:val="16"/>
              </w:rPr>
              <w:t xml:space="preserve">    0,00</w:t>
            </w:r>
          </w:p>
        </w:tc>
      </w:tr>
      <w:tr w:rsidR="006A7224" w:rsidRPr="00E617E3" w:rsidTr="00846912">
        <w:trPr>
          <w:trHeight w:val="255"/>
        </w:trPr>
        <w:tc>
          <w:tcPr>
            <w:tcW w:w="906" w:type="dxa"/>
            <w:tcBorders>
              <w:top w:val="nil"/>
              <w:left w:val="single" w:sz="8" w:space="0" w:color="auto"/>
              <w:bottom w:val="single" w:sz="4" w:space="0" w:color="auto"/>
              <w:right w:val="single" w:sz="4" w:space="0" w:color="auto"/>
            </w:tcBorders>
            <w:noWrap/>
            <w:vAlign w:val="center"/>
          </w:tcPr>
          <w:p w:rsidR="006A7224" w:rsidRPr="00E617E3" w:rsidRDefault="006A7224" w:rsidP="00846912">
            <w:pPr>
              <w:jc w:val="center"/>
              <w:rPr>
                <w:rFonts w:ascii="Tahoma" w:hAnsi="Tahoma" w:cs="Tahoma"/>
                <w:sz w:val="16"/>
                <w:szCs w:val="16"/>
              </w:rPr>
            </w:pPr>
            <w:r w:rsidRPr="00E617E3">
              <w:rPr>
                <w:rFonts w:ascii="Tahoma" w:hAnsi="Tahoma" w:cs="Tahoma"/>
                <w:sz w:val="16"/>
                <w:szCs w:val="16"/>
              </w:rPr>
              <w:t>9.</w:t>
            </w:r>
          </w:p>
        </w:tc>
        <w:tc>
          <w:tcPr>
            <w:tcW w:w="3760" w:type="dxa"/>
            <w:tcBorders>
              <w:top w:val="nil"/>
              <w:left w:val="nil"/>
              <w:bottom w:val="single" w:sz="4" w:space="0" w:color="auto"/>
              <w:right w:val="single" w:sz="4" w:space="0" w:color="auto"/>
            </w:tcBorders>
            <w:shd w:val="clear" w:color="000000" w:fill="FFFFFF"/>
            <w:noWrap/>
            <w:vAlign w:val="center"/>
          </w:tcPr>
          <w:p w:rsidR="006A7224" w:rsidRPr="00E617E3" w:rsidRDefault="006A7224" w:rsidP="00846912">
            <w:pPr>
              <w:rPr>
                <w:rFonts w:ascii="Tahoma" w:hAnsi="Tahoma" w:cs="Tahoma"/>
                <w:sz w:val="16"/>
                <w:szCs w:val="16"/>
              </w:rPr>
            </w:pPr>
            <w:r w:rsidRPr="00E617E3">
              <w:rPr>
                <w:rFonts w:ascii="Tahoma" w:hAnsi="Tahoma" w:cs="Tahoma"/>
                <w:sz w:val="16"/>
                <w:szCs w:val="16"/>
              </w:rPr>
              <w:t>Izdaci za tekuće održavanje</w:t>
            </w:r>
          </w:p>
        </w:tc>
        <w:tc>
          <w:tcPr>
            <w:tcW w:w="1091" w:type="dxa"/>
            <w:tcBorders>
              <w:top w:val="nil"/>
              <w:left w:val="nil"/>
              <w:bottom w:val="single" w:sz="4" w:space="0" w:color="auto"/>
              <w:right w:val="single" w:sz="4" w:space="0" w:color="auto"/>
            </w:tcBorders>
            <w:noWrap/>
            <w:vAlign w:val="center"/>
          </w:tcPr>
          <w:p w:rsidR="006A7224" w:rsidRPr="00E617E3" w:rsidRDefault="006A7224" w:rsidP="00846912">
            <w:pPr>
              <w:jc w:val="center"/>
              <w:rPr>
                <w:rFonts w:ascii="Tahoma" w:hAnsi="Tahoma" w:cs="Tahoma"/>
                <w:sz w:val="16"/>
                <w:szCs w:val="16"/>
              </w:rPr>
            </w:pPr>
            <w:r w:rsidRPr="00E617E3">
              <w:rPr>
                <w:rFonts w:ascii="Tahoma" w:hAnsi="Tahoma" w:cs="Tahoma"/>
                <w:sz w:val="16"/>
                <w:szCs w:val="16"/>
              </w:rPr>
              <w:t>613700</w:t>
            </w:r>
          </w:p>
        </w:tc>
        <w:tc>
          <w:tcPr>
            <w:tcW w:w="1191" w:type="dxa"/>
            <w:tcBorders>
              <w:top w:val="nil"/>
              <w:left w:val="nil"/>
              <w:bottom w:val="single" w:sz="4" w:space="0" w:color="auto"/>
              <w:right w:val="single" w:sz="4" w:space="0" w:color="auto"/>
            </w:tcBorders>
            <w:noWrap/>
            <w:vAlign w:val="bottom"/>
          </w:tcPr>
          <w:p w:rsidR="006A7224" w:rsidRPr="00E617E3" w:rsidRDefault="006A7224" w:rsidP="00846912">
            <w:pPr>
              <w:jc w:val="right"/>
              <w:rPr>
                <w:rFonts w:ascii="Tahoma" w:hAnsi="Tahoma" w:cs="Tahoma"/>
                <w:sz w:val="16"/>
                <w:szCs w:val="16"/>
              </w:rPr>
            </w:pPr>
            <w:r w:rsidRPr="00E617E3">
              <w:rPr>
                <w:rFonts w:ascii="Tahoma" w:hAnsi="Tahoma" w:cs="Tahoma"/>
                <w:sz w:val="16"/>
                <w:szCs w:val="16"/>
              </w:rPr>
              <w:t>5.000</w:t>
            </w:r>
          </w:p>
        </w:tc>
        <w:tc>
          <w:tcPr>
            <w:tcW w:w="1346" w:type="dxa"/>
            <w:tcBorders>
              <w:top w:val="nil"/>
              <w:left w:val="nil"/>
              <w:bottom w:val="single" w:sz="4" w:space="0" w:color="auto"/>
              <w:right w:val="single" w:sz="4" w:space="0" w:color="auto"/>
            </w:tcBorders>
            <w:noWrap/>
            <w:vAlign w:val="center"/>
          </w:tcPr>
          <w:p w:rsidR="006A7224" w:rsidRPr="00E617E3" w:rsidRDefault="006A7224" w:rsidP="00846912">
            <w:pPr>
              <w:jc w:val="right"/>
              <w:rPr>
                <w:rFonts w:ascii="Tahoma" w:hAnsi="Tahoma" w:cs="Tahoma"/>
                <w:sz w:val="16"/>
                <w:szCs w:val="16"/>
              </w:rPr>
            </w:pPr>
            <w:r w:rsidRPr="00E617E3">
              <w:rPr>
                <w:rFonts w:ascii="Tahoma" w:hAnsi="Tahoma" w:cs="Tahoma"/>
                <w:sz w:val="16"/>
                <w:szCs w:val="16"/>
                <w:lang w:eastAsia="hr-HR"/>
              </w:rPr>
              <w:t>4,585.33</w:t>
            </w:r>
          </w:p>
        </w:tc>
        <w:tc>
          <w:tcPr>
            <w:tcW w:w="771" w:type="dxa"/>
            <w:tcBorders>
              <w:top w:val="nil"/>
              <w:left w:val="nil"/>
              <w:bottom w:val="single" w:sz="4" w:space="0" w:color="auto"/>
              <w:right w:val="single" w:sz="8" w:space="0" w:color="auto"/>
            </w:tcBorders>
            <w:noWrap/>
            <w:vAlign w:val="center"/>
          </w:tcPr>
          <w:p w:rsidR="006A7224" w:rsidRPr="00E617E3" w:rsidRDefault="006A7224" w:rsidP="00846912">
            <w:pPr>
              <w:jc w:val="right"/>
              <w:rPr>
                <w:rFonts w:ascii="Tahoma" w:hAnsi="Tahoma" w:cs="Tahoma"/>
                <w:sz w:val="16"/>
                <w:szCs w:val="16"/>
              </w:rPr>
            </w:pPr>
            <w:r w:rsidRPr="00E617E3">
              <w:rPr>
                <w:rFonts w:ascii="Tahoma" w:hAnsi="Tahoma" w:cs="Tahoma"/>
                <w:sz w:val="16"/>
                <w:szCs w:val="16"/>
              </w:rPr>
              <w:t>91,70</w:t>
            </w:r>
          </w:p>
        </w:tc>
      </w:tr>
      <w:tr w:rsidR="006A7224" w:rsidRPr="00E617E3" w:rsidTr="00846912">
        <w:trPr>
          <w:trHeight w:val="255"/>
        </w:trPr>
        <w:tc>
          <w:tcPr>
            <w:tcW w:w="906" w:type="dxa"/>
            <w:tcBorders>
              <w:top w:val="nil"/>
              <w:left w:val="single" w:sz="8" w:space="0" w:color="auto"/>
              <w:bottom w:val="single" w:sz="4" w:space="0" w:color="auto"/>
              <w:right w:val="single" w:sz="4" w:space="0" w:color="auto"/>
            </w:tcBorders>
            <w:noWrap/>
            <w:vAlign w:val="center"/>
          </w:tcPr>
          <w:p w:rsidR="006A7224" w:rsidRPr="00E617E3" w:rsidRDefault="006A7224" w:rsidP="00846912">
            <w:pPr>
              <w:jc w:val="center"/>
              <w:rPr>
                <w:rFonts w:ascii="Tahoma" w:hAnsi="Tahoma" w:cs="Tahoma"/>
                <w:sz w:val="16"/>
                <w:szCs w:val="16"/>
              </w:rPr>
            </w:pPr>
            <w:r w:rsidRPr="00E617E3">
              <w:rPr>
                <w:rFonts w:ascii="Tahoma" w:hAnsi="Tahoma" w:cs="Tahoma"/>
                <w:sz w:val="16"/>
                <w:szCs w:val="16"/>
              </w:rPr>
              <w:t>10.</w:t>
            </w:r>
          </w:p>
        </w:tc>
        <w:tc>
          <w:tcPr>
            <w:tcW w:w="3760" w:type="dxa"/>
            <w:tcBorders>
              <w:top w:val="nil"/>
              <w:left w:val="nil"/>
              <w:bottom w:val="single" w:sz="4" w:space="0" w:color="auto"/>
              <w:right w:val="single" w:sz="4" w:space="0" w:color="auto"/>
            </w:tcBorders>
            <w:shd w:val="clear" w:color="000000" w:fill="FFFFFF"/>
            <w:noWrap/>
            <w:vAlign w:val="center"/>
          </w:tcPr>
          <w:p w:rsidR="006A7224" w:rsidRPr="00E617E3" w:rsidRDefault="006A7224" w:rsidP="00846912">
            <w:pPr>
              <w:rPr>
                <w:rFonts w:ascii="Tahoma" w:hAnsi="Tahoma" w:cs="Tahoma"/>
                <w:sz w:val="16"/>
                <w:szCs w:val="16"/>
              </w:rPr>
            </w:pPr>
            <w:r w:rsidRPr="00E617E3">
              <w:rPr>
                <w:rFonts w:ascii="Tahoma" w:hAnsi="Tahoma" w:cs="Tahoma"/>
                <w:sz w:val="16"/>
                <w:szCs w:val="16"/>
              </w:rPr>
              <w:t>Izdaci za osiguranje</w:t>
            </w:r>
          </w:p>
        </w:tc>
        <w:tc>
          <w:tcPr>
            <w:tcW w:w="1091" w:type="dxa"/>
            <w:tcBorders>
              <w:top w:val="nil"/>
              <w:left w:val="nil"/>
              <w:bottom w:val="single" w:sz="4" w:space="0" w:color="auto"/>
              <w:right w:val="single" w:sz="4" w:space="0" w:color="auto"/>
            </w:tcBorders>
            <w:noWrap/>
            <w:vAlign w:val="center"/>
          </w:tcPr>
          <w:p w:rsidR="006A7224" w:rsidRPr="00E617E3" w:rsidRDefault="006A7224" w:rsidP="00846912">
            <w:pPr>
              <w:jc w:val="center"/>
              <w:rPr>
                <w:rFonts w:ascii="Tahoma" w:hAnsi="Tahoma" w:cs="Tahoma"/>
                <w:sz w:val="16"/>
                <w:szCs w:val="16"/>
              </w:rPr>
            </w:pPr>
            <w:r w:rsidRPr="00E617E3">
              <w:rPr>
                <w:rFonts w:ascii="Tahoma" w:hAnsi="Tahoma" w:cs="Tahoma"/>
                <w:sz w:val="16"/>
                <w:szCs w:val="16"/>
              </w:rPr>
              <w:t>613800</w:t>
            </w:r>
          </w:p>
        </w:tc>
        <w:tc>
          <w:tcPr>
            <w:tcW w:w="1191" w:type="dxa"/>
            <w:tcBorders>
              <w:top w:val="nil"/>
              <w:left w:val="nil"/>
              <w:bottom w:val="single" w:sz="4" w:space="0" w:color="auto"/>
              <w:right w:val="single" w:sz="4" w:space="0" w:color="auto"/>
            </w:tcBorders>
            <w:noWrap/>
            <w:vAlign w:val="bottom"/>
          </w:tcPr>
          <w:p w:rsidR="006A7224" w:rsidRPr="00E617E3" w:rsidRDefault="006A7224" w:rsidP="00846912">
            <w:pPr>
              <w:jc w:val="right"/>
              <w:rPr>
                <w:rFonts w:ascii="Tahoma" w:hAnsi="Tahoma" w:cs="Tahoma"/>
                <w:sz w:val="16"/>
                <w:szCs w:val="16"/>
              </w:rPr>
            </w:pPr>
            <w:r w:rsidRPr="00E617E3">
              <w:rPr>
                <w:rFonts w:ascii="Tahoma" w:hAnsi="Tahoma" w:cs="Tahoma"/>
                <w:sz w:val="16"/>
                <w:szCs w:val="16"/>
              </w:rPr>
              <w:t>3.000</w:t>
            </w:r>
          </w:p>
        </w:tc>
        <w:tc>
          <w:tcPr>
            <w:tcW w:w="1346" w:type="dxa"/>
            <w:tcBorders>
              <w:top w:val="nil"/>
              <w:left w:val="nil"/>
              <w:bottom w:val="single" w:sz="4" w:space="0" w:color="auto"/>
              <w:right w:val="single" w:sz="4" w:space="0" w:color="auto"/>
            </w:tcBorders>
            <w:noWrap/>
            <w:vAlign w:val="center"/>
          </w:tcPr>
          <w:p w:rsidR="006A7224" w:rsidRPr="00E617E3" w:rsidRDefault="006A7224" w:rsidP="00846912">
            <w:pPr>
              <w:jc w:val="right"/>
              <w:rPr>
                <w:rFonts w:ascii="Tahoma" w:hAnsi="Tahoma" w:cs="Tahoma"/>
                <w:sz w:val="16"/>
                <w:szCs w:val="16"/>
              </w:rPr>
            </w:pPr>
            <w:r w:rsidRPr="00E617E3">
              <w:rPr>
                <w:rFonts w:ascii="Tahoma" w:hAnsi="Tahoma" w:cs="Tahoma"/>
                <w:sz w:val="16"/>
                <w:szCs w:val="16"/>
                <w:lang w:eastAsia="hr-HR"/>
              </w:rPr>
              <w:t>2,086.87</w:t>
            </w:r>
          </w:p>
        </w:tc>
        <w:tc>
          <w:tcPr>
            <w:tcW w:w="771" w:type="dxa"/>
            <w:tcBorders>
              <w:top w:val="nil"/>
              <w:left w:val="nil"/>
              <w:bottom w:val="single" w:sz="4" w:space="0" w:color="auto"/>
              <w:right w:val="single" w:sz="8" w:space="0" w:color="auto"/>
            </w:tcBorders>
            <w:noWrap/>
            <w:vAlign w:val="center"/>
          </w:tcPr>
          <w:p w:rsidR="006A7224" w:rsidRPr="00E617E3" w:rsidRDefault="006A7224" w:rsidP="00846912">
            <w:pPr>
              <w:jc w:val="right"/>
              <w:rPr>
                <w:rFonts w:ascii="Tahoma" w:hAnsi="Tahoma" w:cs="Tahoma"/>
                <w:sz w:val="16"/>
                <w:szCs w:val="16"/>
              </w:rPr>
            </w:pPr>
            <w:r w:rsidRPr="00E617E3">
              <w:rPr>
                <w:rFonts w:ascii="Tahoma" w:hAnsi="Tahoma" w:cs="Tahoma"/>
                <w:sz w:val="16"/>
                <w:szCs w:val="16"/>
              </w:rPr>
              <w:t>69,56</w:t>
            </w:r>
          </w:p>
        </w:tc>
      </w:tr>
      <w:tr w:rsidR="006A7224" w:rsidRPr="00E617E3" w:rsidTr="00846912">
        <w:trPr>
          <w:trHeight w:val="270"/>
        </w:trPr>
        <w:tc>
          <w:tcPr>
            <w:tcW w:w="906" w:type="dxa"/>
            <w:tcBorders>
              <w:top w:val="nil"/>
              <w:left w:val="single" w:sz="8" w:space="0" w:color="auto"/>
              <w:bottom w:val="nil"/>
              <w:right w:val="single" w:sz="4" w:space="0" w:color="auto"/>
            </w:tcBorders>
            <w:noWrap/>
            <w:vAlign w:val="center"/>
          </w:tcPr>
          <w:p w:rsidR="006A7224" w:rsidRPr="00E617E3" w:rsidRDefault="006A7224" w:rsidP="00846912">
            <w:pPr>
              <w:jc w:val="center"/>
              <w:rPr>
                <w:rFonts w:ascii="Tahoma" w:hAnsi="Tahoma" w:cs="Tahoma"/>
                <w:sz w:val="16"/>
                <w:szCs w:val="16"/>
              </w:rPr>
            </w:pPr>
            <w:r w:rsidRPr="00E617E3">
              <w:rPr>
                <w:rFonts w:ascii="Tahoma" w:hAnsi="Tahoma" w:cs="Tahoma"/>
                <w:sz w:val="16"/>
                <w:szCs w:val="16"/>
              </w:rPr>
              <w:t>11.</w:t>
            </w:r>
          </w:p>
        </w:tc>
        <w:tc>
          <w:tcPr>
            <w:tcW w:w="3760" w:type="dxa"/>
            <w:tcBorders>
              <w:top w:val="nil"/>
              <w:left w:val="nil"/>
              <w:bottom w:val="nil"/>
              <w:right w:val="single" w:sz="4" w:space="0" w:color="auto"/>
            </w:tcBorders>
            <w:shd w:val="clear" w:color="000000" w:fill="FFFFFF"/>
            <w:noWrap/>
            <w:vAlign w:val="center"/>
          </w:tcPr>
          <w:p w:rsidR="006A7224" w:rsidRPr="00E617E3" w:rsidRDefault="006A7224" w:rsidP="00846912">
            <w:pPr>
              <w:rPr>
                <w:rFonts w:ascii="Tahoma" w:hAnsi="Tahoma" w:cs="Tahoma"/>
                <w:sz w:val="16"/>
                <w:szCs w:val="16"/>
              </w:rPr>
            </w:pPr>
            <w:r w:rsidRPr="00E617E3">
              <w:rPr>
                <w:rFonts w:ascii="Tahoma" w:hAnsi="Tahoma" w:cs="Tahoma"/>
                <w:sz w:val="16"/>
                <w:szCs w:val="16"/>
              </w:rPr>
              <w:t>Ugovorene i druge posebne usluge</w:t>
            </w:r>
          </w:p>
        </w:tc>
        <w:tc>
          <w:tcPr>
            <w:tcW w:w="1091" w:type="dxa"/>
            <w:tcBorders>
              <w:top w:val="nil"/>
              <w:left w:val="nil"/>
              <w:bottom w:val="nil"/>
              <w:right w:val="single" w:sz="4" w:space="0" w:color="auto"/>
            </w:tcBorders>
            <w:noWrap/>
            <w:vAlign w:val="center"/>
          </w:tcPr>
          <w:p w:rsidR="006A7224" w:rsidRPr="00E617E3" w:rsidRDefault="006A7224" w:rsidP="00846912">
            <w:pPr>
              <w:jc w:val="center"/>
              <w:rPr>
                <w:rFonts w:ascii="Tahoma" w:hAnsi="Tahoma" w:cs="Tahoma"/>
                <w:sz w:val="16"/>
                <w:szCs w:val="16"/>
              </w:rPr>
            </w:pPr>
            <w:r w:rsidRPr="00E617E3">
              <w:rPr>
                <w:rFonts w:ascii="Tahoma" w:hAnsi="Tahoma" w:cs="Tahoma"/>
                <w:sz w:val="16"/>
                <w:szCs w:val="16"/>
              </w:rPr>
              <w:t>613900</w:t>
            </w:r>
          </w:p>
        </w:tc>
        <w:tc>
          <w:tcPr>
            <w:tcW w:w="1191" w:type="dxa"/>
            <w:tcBorders>
              <w:top w:val="nil"/>
              <w:left w:val="nil"/>
              <w:bottom w:val="nil"/>
              <w:right w:val="single" w:sz="4" w:space="0" w:color="auto"/>
            </w:tcBorders>
            <w:noWrap/>
            <w:vAlign w:val="bottom"/>
          </w:tcPr>
          <w:p w:rsidR="006A7224" w:rsidRPr="00E617E3" w:rsidRDefault="006A7224" w:rsidP="00846912">
            <w:pPr>
              <w:jc w:val="right"/>
              <w:rPr>
                <w:rFonts w:ascii="Tahoma" w:hAnsi="Tahoma" w:cs="Tahoma"/>
                <w:sz w:val="16"/>
                <w:szCs w:val="16"/>
              </w:rPr>
            </w:pPr>
            <w:r w:rsidRPr="00E617E3">
              <w:rPr>
                <w:rFonts w:ascii="Tahoma" w:hAnsi="Tahoma" w:cs="Tahoma"/>
                <w:sz w:val="16"/>
                <w:szCs w:val="16"/>
              </w:rPr>
              <w:t>20.000</w:t>
            </w:r>
          </w:p>
        </w:tc>
        <w:tc>
          <w:tcPr>
            <w:tcW w:w="1346" w:type="dxa"/>
            <w:tcBorders>
              <w:top w:val="nil"/>
              <w:left w:val="nil"/>
              <w:bottom w:val="nil"/>
              <w:right w:val="single" w:sz="4" w:space="0" w:color="auto"/>
            </w:tcBorders>
            <w:noWrap/>
            <w:vAlign w:val="center"/>
          </w:tcPr>
          <w:p w:rsidR="006A7224" w:rsidRPr="00E617E3" w:rsidRDefault="006A7224" w:rsidP="00846912">
            <w:pPr>
              <w:jc w:val="right"/>
              <w:rPr>
                <w:rFonts w:ascii="Tahoma" w:hAnsi="Tahoma" w:cs="Tahoma"/>
                <w:sz w:val="16"/>
                <w:szCs w:val="16"/>
              </w:rPr>
            </w:pPr>
            <w:r w:rsidRPr="00E617E3">
              <w:rPr>
                <w:rFonts w:ascii="Tahoma" w:hAnsi="Tahoma" w:cs="Tahoma"/>
                <w:sz w:val="16"/>
                <w:szCs w:val="16"/>
                <w:lang w:eastAsia="hr-HR"/>
              </w:rPr>
              <w:t>15,768.52</w:t>
            </w:r>
          </w:p>
        </w:tc>
        <w:tc>
          <w:tcPr>
            <w:tcW w:w="771" w:type="dxa"/>
            <w:tcBorders>
              <w:top w:val="nil"/>
              <w:left w:val="nil"/>
              <w:bottom w:val="nil"/>
              <w:right w:val="single" w:sz="8" w:space="0" w:color="auto"/>
            </w:tcBorders>
            <w:noWrap/>
            <w:vAlign w:val="center"/>
          </w:tcPr>
          <w:p w:rsidR="006A7224" w:rsidRPr="00E617E3" w:rsidRDefault="006A7224" w:rsidP="00846912">
            <w:pPr>
              <w:jc w:val="right"/>
              <w:rPr>
                <w:rFonts w:ascii="Tahoma" w:hAnsi="Tahoma" w:cs="Tahoma"/>
                <w:sz w:val="16"/>
                <w:szCs w:val="16"/>
              </w:rPr>
            </w:pPr>
            <w:r w:rsidRPr="00E617E3">
              <w:rPr>
                <w:rFonts w:ascii="Tahoma" w:hAnsi="Tahoma" w:cs="Tahoma"/>
                <w:sz w:val="16"/>
                <w:szCs w:val="16"/>
              </w:rPr>
              <w:t>78,84</w:t>
            </w:r>
          </w:p>
        </w:tc>
      </w:tr>
      <w:tr w:rsidR="006A7224" w:rsidRPr="00E617E3" w:rsidTr="00846912">
        <w:trPr>
          <w:trHeight w:val="270"/>
        </w:trPr>
        <w:tc>
          <w:tcPr>
            <w:tcW w:w="906" w:type="dxa"/>
            <w:tcBorders>
              <w:top w:val="single" w:sz="8" w:space="0" w:color="auto"/>
              <w:left w:val="single" w:sz="8" w:space="0" w:color="auto"/>
              <w:bottom w:val="single" w:sz="8" w:space="0" w:color="auto"/>
              <w:right w:val="single" w:sz="4" w:space="0" w:color="auto"/>
            </w:tcBorders>
            <w:shd w:val="clear" w:color="000000" w:fill="FFCC99"/>
            <w:noWrap/>
            <w:vAlign w:val="center"/>
          </w:tcPr>
          <w:p w:rsidR="006A7224" w:rsidRPr="00E617E3" w:rsidRDefault="006A7224" w:rsidP="00846912">
            <w:pPr>
              <w:jc w:val="center"/>
              <w:rPr>
                <w:rFonts w:ascii="Tahoma" w:hAnsi="Tahoma" w:cs="Tahoma"/>
                <w:b/>
                <w:bCs/>
                <w:sz w:val="16"/>
                <w:szCs w:val="16"/>
              </w:rPr>
            </w:pPr>
            <w:r w:rsidRPr="00E617E3">
              <w:rPr>
                <w:rFonts w:ascii="Tahoma" w:hAnsi="Tahoma" w:cs="Tahoma"/>
                <w:b/>
                <w:bCs/>
                <w:sz w:val="16"/>
                <w:szCs w:val="16"/>
              </w:rPr>
              <w:t>II</w:t>
            </w:r>
          </w:p>
        </w:tc>
        <w:tc>
          <w:tcPr>
            <w:tcW w:w="3760" w:type="dxa"/>
            <w:tcBorders>
              <w:top w:val="single" w:sz="8" w:space="0" w:color="auto"/>
              <w:left w:val="nil"/>
              <w:bottom w:val="single" w:sz="8" w:space="0" w:color="auto"/>
              <w:right w:val="single" w:sz="4" w:space="0" w:color="auto"/>
            </w:tcBorders>
            <w:shd w:val="clear" w:color="000000" w:fill="FFCC99"/>
            <w:noWrap/>
            <w:vAlign w:val="center"/>
          </w:tcPr>
          <w:p w:rsidR="006A7224" w:rsidRPr="00E617E3" w:rsidRDefault="006A7224" w:rsidP="00846912">
            <w:pPr>
              <w:rPr>
                <w:rFonts w:ascii="Tahoma" w:hAnsi="Tahoma" w:cs="Tahoma"/>
                <w:b/>
                <w:bCs/>
                <w:sz w:val="16"/>
                <w:szCs w:val="16"/>
              </w:rPr>
            </w:pPr>
            <w:r w:rsidRPr="00E617E3">
              <w:rPr>
                <w:rFonts w:ascii="Tahoma" w:hAnsi="Tahoma" w:cs="Tahoma"/>
                <w:b/>
                <w:bCs/>
                <w:sz w:val="16"/>
                <w:szCs w:val="16"/>
              </w:rPr>
              <w:t>Kapitalni izdaci</w:t>
            </w:r>
          </w:p>
        </w:tc>
        <w:tc>
          <w:tcPr>
            <w:tcW w:w="1091" w:type="dxa"/>
            <w:tcBorders>
              <w:top w:val="single" w:sz="8" w:space="0" w:color="auto"/>
              <w:left w:val="nil"/>
              <w:bottom w:val="single" w:sz="8" w:space="0" w:color="auto"/>
              <w:right w:val="single" w:sz="4" w:space="0" w:color="auto"/>
            </w:tcBorders>
            <w:shd w:val="clear" w:color="000000" w:fill="FFCC99"/>
            <w:noWrap/>
            <w:vAlign w:val="center"/>
          </w:tcPr>
          <w:p w:rsidR="006A7224" w:rsidRPr="00E617E3" w:rsidRDefault="006A7224" w:rsidP="00846912">
            <w:pPr>
              <w:jc w:val="center"/>
              <w:rPr>
                <w:rFonts w:ascii="Tahoma" w:hAnsi="Tahoma" w:cs="Tahoma"/>
                <w:b/>
                <w:bCs/>
                <w:sz w:val="16"/>
                <w:szCs w:val="16"/>
              </w:rPr>
            </w:pPr>
            <w:r w:rsidRPr="00E617E3">
              <w:rPr>
                <w:rFonts w:ascii="Tahoma" w:hAnsi="Tahoma" w:cs="Tahoma"/>
                <w:b/>
                <w:bCs/>
                <w:sz w:val="16"/>
                <w:szCs w:val="16"/>
              </w:rPr>
              <w:t> </w:t>
            </w:r>
          </w:p>
        </w:tc>
        <w:tc>
          <w:tcPr>
            <w:tcW w:w="1191" w:type="dxa"/>
            <w:tcBorders>
              <w:top w:val="single" w:sz="8" w:space="0" w:color="auto"/>
              <w:left w:val="nil"/>
              <w:bottom w:val="single" w:sz="8" w:space="0" w:color="auto"/>
              <w:right w:val="single" w:sz="4" w:space="0" w:color="auto"/>
            </w:tcBorders>
            <w:shd w:val="clear" w:color="000000" w:fill="FFCC99"/>
            <w:noWrap/>
            <w:vAlign w:val="center"/>
          </w:tcPr>
          <w:p w:rsidR="006A7224" w:rsidRPr="00E617E3" w:rsidRDefault="006A7224" w:rsidP="00846912">
            <w:pPr>
              <w:jc w:val="right"/>
              <w:rPr>
                <w:rFonts w:ascii="Tahoma" w:hAnsi="Tahoma" w:cs="Tahoma"/>
                <w:b/>
                <w:bCs/>
                <w:sz w:val="16"/>
                <w:szCs w:val="16"/>
              </w:rPr>
            </w:pPr>
            <w:r w:rsidRPr="00E617E3">
              <w:rPr>
                <w:rFonts w:ascii="Tahoma" w:hAnsi="Tahoma" w:cs="Tahoma"/>
                <w:b/>
                <w:bCs/>
                <w:sz w:val="16"/>
                <w:szCs w:val="16"/>
              </w:rPr>
              <w:t>49.000,00</w:t>
            </w:r>
          </w:p>
        </w:tc>
        <w:tc>
          <w:tcPr>
            <w:tcW w:w="1346" w:type="dxa"/>
            <w:tcBorders>
              <w:top w:val="single" w:sz="8" w:space="0" w:color="auto"/>
              <w:left w:val="nil"/>
              <w:bottom w:val="single" w:sz="8" w:space="0" w:color="auto"/>
              <w:right w:val="single" w:sz="4" w:space="0" w:color="auto"/>
            </w:tcBorders>
            <w:shd w:val="clear" w:color="000000" w:fill="FFCC99"/>
            <w:noWrap/>
            <w:vAlign w:val="center"/>
          </w:tcPr>
          <w:p w:rsidR="006A7224" w:rsidRPr="00E617E3" w:rsidRDefault="006A7224" w:rsidP="00846912">
            <w:pPr>
              <w:jc w:val="right"/>
              <w:rPr>
                <w:rFonts w:ascii="Tahoma" w:hAnsi="Tahoma" w:cs="Tahoma"/>
                <w:b/>
                <w:bCs/>
                <w:sz w:val="16"/>
                <w:szCs w:val="16"/>
              </w:rPr>
            </w:pPr>
            <w:r w:rsidRPr="00E617E3">
              <w:rPr>
                <w:rFonts w:ascii="Tahoma" w:hAnsi="Tahoma" w:cs="Tahoma"/>
                <w:b/>
                <w:sz w:val="16"/>
                <w:szCs w:val="16"/>
                <w:lang w:eastAsia="hr-HR"/>
              </w:rPr>
              <w:t>48,574.00</w:t>
            </w:r>
          </w:p>
        </w:tc>
        <w:tc>
          <w:tcPr>
            <w:tcW w:w="771" w:type="dxa"/>
            <w:tcBorders>
              <w:top w:val="single" w:sz="8" w:space="0" w:color="auto"/>
              <w:left w:val="nil"/>
              <w:bottom w:val="single" w:sz="8" w:space="0" w:color="auto"/>
              <w:right w:val="single" w:sz="8" w:space="0" w:color="auto"/>
            </w:tcBorders>
            <w:shd w:val="clear" w:color="000000" w:fill="FFCC99"/>
            <w:noWrap/>
            <w:vAlign w:val="center"/>
          </w:tcPr>
          <w:p w:rsidR="006A7224" w:rsidRPr="00E617E3" w:rsidRDefault="006A7224" w:rsidP="00846912">
            <w:pPr>
              <w:jc w:val="right"/>
              <w:rPr>
                <w:rFonts w:ascii="Tahoma" w:hAnsi="Tahoma" w:cs="Tahoma"/>
                <w:b/>
                <w:bCs/>
                <w:sz w:val="16"/>
                <w:szCs w:val="16"/>
              </w:rPr>
            </w:pPr>
            <w:r w:rsidRPr="00E617E3">
              <w:rPr>
                <w:rFonts w:ascii="Tahoma" w:hAnsi="Tahoma" w:cs="Tahoma"/>
                <w:b/>
                <w:bCs/>
                <w:sz w:val="16"/>
                <w:szCs w:val="16"/>
              </w:rPr>
              <w:t>99,13</w:t>
            </w:r>
          </w:p>
        </w:tc>
      </w:tr>
      <w:tr w:rsidR="006A7224" w:rsidRPr="00E617E3" w:rsidTr="00846912">
        <w:trPr>
          <w:trHeight w:val="255"/>
        </w:trPr>
        <w:tc>
          <w:tcPr>
            <w:tcW w:w="906" w:type="dxa"/>
            <w:tcBorders>
              <w:top w:val="nil"/>
              <w:left w:val="single" w:sz="8" w:space="0" w:color="auto"/>
              <w:bottom w:val="single" w:sz="4" w:space="0" w:color="auto"/>
              <w:right w:val="single" w:sz="4" w:space="0" w:color="auto"/>
            </w:tcBorders>
            <w:noWrap/>
            <w:vAlign w:val="center"/>
          </w:tcPr>
          <w:p w:rsidR="006A7224" w:rsidRPr="00E617E3" w:rsidRDefault="006A7224" w:rsidP="00846912">
            <w:pPr>
              <w:jc w:val="center"/>
              <w:rPr>
                <w:rFonts w:ascii="Tahoma" w:hAnsi="Tahoma" w:cs="Tahoma"/>
                <w:sz w:val="16"/>
                <w:szCs w:val="16"/>
              </w:rPr>
            </w:pPr>
            <w:r w:rsidRPr="00E617E3">
              <w:rPr>
                <w:rFonts w:ascii="Tahoma" w:hAnsi="Tahoma" w:cs="Tahoma"/>
                <w:sz w:val="16"/>
                <w:szCs w:val="16"/>
              </w:rPr>
              <w:t>1.</w:t>
            </w:r>
          </w:p>
        </w:tc>
        <w:tc>
          <w:tcPr>
            <w:tcW w:w="3760" w:type="dxa"/>
            <w:tcBorders>
              <w:top w:val="nil"/>
              <w:left w:val="nil"/>
              <w:bottom w:val="single" w:sz="4" w:space="0" w:color="auto"/>
              <w:right w:val="single" w:sz="4" w:space="0" w:color="auto"/>
            </w:tcBorders>
            <w:noWrap/>
            <w:vAlign w:val="center"/>
          </w:tcPr>
          <w:p w:rsidR="006A7224" w:rsidRPr="00E617E3" w:rsidRDefault="006A7224" w:rsidP="00846912">
            <w:pPr>
              <w:rPr>
                <w:rFonts w:ascii="Tahoma" w:hAnsi="Tahoma" w:cs="Tahoma"/>
                <w:sz w:val="16"/>
                <w:szCs w:val="16"/>
              </w:rPr>
            </w:pPr>
            <w:r w:rsidRPr="00E617E3">
              <w:rPr>
                <w:rFonts w:ascii="Tahoma" w:hAnsi="Tahoma" w:cs="Tahoma"/>
                <w:sz w:val="16"/>
                <w:szCs w:val="16"/>
              </w:rPr>
              <w:t>Nabava zemljišta</w:t>
            </w:r>
          </w:p>
        </w:tc>
        <w:tc>
          <w:tcPr>
            <w:tcW w:w="1091" w:type="dxa"/>
            <w:tcBorders>
              <w:top w:val="nil"/>
              <w:left w:val="nil"/>
              <w:bottom w:val="single" w:sz="4" w:space="0" w:color="auto"/>
              <w:right w:val="single" w:sz="4" w:space="0" w:color="auto"/>
            </w:tcBorders>
            <w:noWrap/>
            <w:vAlign w:val="center"/>
          </w:tcPr>
          <w:p w:rsidR="006A7224" w:rsidRPr="00E617E3" w:rsidRDefault="006A7224" w:rsidP="00846912">
            <w:pPr>
              <w:jc w:val="center"/>
              <w:rPr>
                <w:rFonts w:ascii="Tahoma" w:hAnsi="Tahoma" w:cs="Tahoma"/>
                <w:sz w:val="16"/>
                <w:szCs w:val="16"/>
              </w:rPr>
            </w:pPr>
            <w:r w:rsidRPr="00E617E3">
              <w:rPr>
                <w:rFonts w:ascii="Tahoma" w:hAnsi="Tahoma" w:cs="Tahoma"/>
                <w:sz w:val="16"/>
                <w:szCs w:val="16"/>
              </w:rPr>
              <w:t>821100</w:t>
            </w:r>
          </w:p>
        </w:tc>
        <w:tc>
          <w:tcPr>
            <w:tcW w:w="1191" w:type="dxa"/>
            <w:tcBorders>
              <w:top w:val="single" w:sz="4" w:space="0" w:color="auto"/>
              <w:left w:val="nil"/>
              <w:bottom w:val="single" w:sz="4" w:space="0" w:color="auto"/>
              <w:right w:val="single" w:sz="4" w:space="0" w:color="auto"/>
            </w:tcBorders>
            <w:noWrap/>
            <w:vAlign w:val="center"/>
          </w:tcPr>
          <w:p w:rsidR="006A7224" w:rsidRPr="00E617E3" w:rsidRDefault="006A7224" w:rsidP="00846912">
            <w:pPr>
              <w:jc w:val="right"/>
              <w:rPr>
                <w:rFonts w:ascii="Tahoma" w:hAnsi="Tahoma" w:cs="Tahoma"/>
                <w:sz w:val="16"/>
                <w:szCs w:val="16"/>
              </w:rPr>
            </w:pPr>
            <w:r w:rsidRPr="00E617E3">
              <w:rPr>
                <w:rFonts w:ascii="Tahoma" w:hAnsi="Tahoma" w:cs="Tahoma"/>
                <w:sz w:val="16"/>
                <w:szCs w:val="16"/>
              </w:rPr>
              <w:t>0,00</w:t>
            </w:r>
          </w:p>
        </w:tc>
        <w:tc>
          <w:tcPr>
            <w:tcW w:w="1346" w:type="dxa"/>
            <w:tcBorders>
              <w:top w:val="single" w:sz="4" w:space="0" w:color="auto"/>
              <w:left w:val="nil"/>
              <w:bottom w:val="single" w:sz="4" w:space="0" w:color="auto"/>
              <w:right w:val="single" w:sz="4" w:space="0" w:color="auto"/>
            </w:tcBorders>
            <w:noWrap/>
            <w:vAlign w:val="center"/>
          </w:tcPr>
          <w:p w:rsidR="006A7224" w:rsidRPr="00E617E3" w:rsidRDefault="006A7224" w:rsidP="00846912">
            <w:pPr>
              <w:jc w:val="right"/>
              <w:rPr>
                <w:rFonts w:ascii="Tahoma" w:hAnsi="Tahoma" w:cs="Tahoma"/>
                <w:sz w:val="16"/>
                <w:szCs w:val="16"/>
              </w:rPr>
            </w:pPr>
            <w:r w:rsidRPr="00E617E3">
              <w:rPr>
                <w:rFonts w:ascii="Tahoma" w:hAnsi="Tahoma" w:cs="Tahoma"/>
                <w:sz w:val="16"/>
                <w:szCs w:val="16"/>
              </w:rPr>
              <w:t>0,00</w:t>
            </w:r>
          </w:p>
        </w:tc>
        <w:tc>
          <w:tcPr>
            <w:tcW w:w="771" w:type="dxa"/>
            <w:tcBorders>
              <w:top w:val="nil"/>
              <w:left w:val="nil"/>
              <w:bottom w:val="single" w:sz="4" w:space="0" w:color="auto"/>
              <w:right w:val="single" w:sz="8" w:space="0" w:color="auto"/>
            </w:tcBorders>
            <w:noWrap/>
            <w:vAlign w:val="center"/>
          </w:tcPr>
          <w:p w:rsidR="006A7224" w:rsidRPr="00E617E3" w:rsidRDefault="006A7224" w:rsidP="00846912">
            <w:pPr>
              <w:jc w:val="right"/>
              <w:rPr>
                <w:rFonts w:ascii="Tahoma" w:hAnsi="Tahoma" w:cs="Tahoma"/>
                <w:sz w:val="16"/>
                <w:szCs w:val="16"/>
              </w:rPr>
            </w:pPr>
            <w:r w:rsidRPr="00E617E3">
              <w:rPr>
                <w:rFonts w:ascii="Tahoma" w:hAnsi="Tahoma" w:cs="Tahoma"/>
                <w:sz w:val="16"/>
                <w:szCs w:val="16"/>
              </w:rPr>
              <w:t>0,00</w:t>
            </w:r>
          </w:p>
        </w:tc>
      </w:tr>
      <w:tr w:rsidR="006A7224" w:rsidRPr="00E617E3" w:rsidTr="00846912">
        <w:trPr>
          <w:trHeight w:val="255"/>
        </w:trPr>
        <w:tc>
          <w:tcPr>
            <w:tcW w:w="906" w:type="dxa"/>
            <w:tcBorders>
              <w:top w:val="nil"/>
              <w:left w:val="single" w:sz="8" w:space="0" w:color="auto"/>
              <w:bottom w:val="single" w:sz="4" w:space="0" w:color="auto"/>
              <w:right w:val="single" w:sz="4" w:space="0" w:color="auto"/>
            </w:tcBorders>
            <w:noWrap/>
            <w:vAlign w:val="center"/>
          </w:tcPr>
          <w:p w:rsidR="006A7224" w:rsidRPr="00E617E3" w:rsidRDefault="006A7224" w:rsidP="00846912">
            <w:pPr>
              <w:jc w:val="center"/>
              <w:rPr>
                <w:rFonts w:ascii="Tahoma" w:hAnsi="Tahoma" w:cs="Tahoma"/>
                <w:sz w:val="16"/>
                <w:szCs w:val="16"/>
              </w:rPr>
            </w:pPr>
            <w:r w:rsidRPr="00E617E3">
              <w:rPr>
                <w:rFonts w:ascii="Tahoma" w:hAnsi="Tahoma" w:cs="Tahoma"/>
                <w:sz w:val="16"/>
                <w:szCs w:val="16"/>
              </w:rPr>
              <w:t>2.</w:t>
            </w:r>
          </w:p>
        </w:tc>
        <w:tc>
          <w:tcPr>
            <w:tcW w:w="3760" w:type="dxa"/>
            <w:tcBorders>
              <w:top w:val="nil"/>
              <w:left w:val="nil"/>
              <w:bottom w:val="single" w:sz="4" w:space="0" w:color="auto"/>
              <w:right w:val="single" w:sz="4" w:space="0" w:color="auto"/>
            </w:tcBorders>
            <w:noWrap/>
            <w:vAlign w:val="center"/>
          </w:tcPr>
          <w:p w:rsidR="006A7224" w:rsidRPr="00E617E3" w:rsidRDefault="006A7224" w:rsidP="00846912">
            <w:pPr>
              <w:rPr>
                <w:rFonts w:ascii="Tahoma" w:hAnsi="Tahoma" w:cs="Tahoma"/>
                <w:sz w:val="16"/>
                <w:szCs w:val="16"/>
              </w:rPr>
            </w:pPr>
            <w:r w:rsidRPr="00E617E3">
              <w:rPr>
                <w:rFonts w:ascii="Tahoma" w:hAnsi="Tahoma" w:cs="Tahoma"/>
                <w:sz w:val="16"/>
                <w:szCs w:val="16"/>
              </w:rPr>
              <w:t>Nabava zgrada</w:t>
            </w:r>
          </w:p>
        </w:tc>
        <w:tc>
          <w:tcPr>
            <w:tcW w:w="1091" w:type="dxa"/>
            <w:tcBorders>
              <w:top w:val="nil"/>
              <w:left w:val="nil"/>
              <w:bottom w:val="single" w:sz="4" w:space="0" w:color="auto"/>
              <w:right w:val="single" w:sz="4" w:space="0" w:color="auto"/>
            </w:tcBorders>
            <w:noWrap/>
            <w:vAlign w:val="center"/>
          </w:tcPr>
          <w:p w:rsidR="006A7224" w:rsidRPr="00E617E3" w:rsidRDefault="006A7224" w:rsidP="00846912">
            <w:pPr>
              <w:jc w:val="center"/>
              <w:rPr>
                <w:rFonts w:ascii="Tahoma" w:hAnsi="Tahoma" w:cs="Tahoma"/>
                <w:sz w:val="16"/>
                <w:szCs w:val="16"/>
              </w:rPr>
            </w:pPr>
            <w:r w:rsidRPr="00E617E3">
              <w:rPr>
                <w:rFonts w:ascii="Tahoma" w:hAnsi="Tahoma" w:cs="Tahoma"/>
                <w:sz w:val="16"/>
                <w:szCs w:val="16"/>
              </w:rPr>
              <w:t>821200</w:t>
            </w:r>
          </w:p>
        </w:tc>
        <w:tc>
          <w:tcPr>
            <w:tcW w:w="1191" w:type="dxa"/>
            <w:tcBorders>
              <w:top w:val="nil"/>
              <w:left w:val="nil"/>
              <w:bottom w:val="single" w:sz="4" w:space="0" w:color="auto"/>
              <w:right w:val="single" w:sz="4" w:space="0" w:color="auto"/>
            </w:tcBorders>
            <w:noWrap/>
            <w:vAlign w:val="center"/>
          </w:tcPr>
          <w:p w:rsidR="006A7224" w:rsidRPr="00E617E3" w:rsidRDefault="006A7224" w:rsidP="00846912">
            <w:pPr>
              <w:jc w:val="right"/>
              <w:rPr>
                <w:rFonts w:ascii="Tahoma" w:hAnsi="Tahoma" w:cs="Tahoma"/>
                <w:sz w:val="16"/>
                <w:szCs w:val="16"/>
              </w:rPr>
            </w:pPr>
            <w:r w:rsidRPr="00E617E3">
              <w:rPr>
                <w:rFonts w:ascii="Tahoma" w:hAnsi="Tahoma" w:cs="Tahoma"/>
                <w:sz w:val="16"/>
                <w:szCs w:val="16"/>
              </w:rPr>
              <w:t>0,00</w:t>
            </w:r>
          </w:p>
        </w:tc>
        <w:tc>
          <w:tcPr>
            <w:tcW w:w="1346" w:type="dxa"/>
            <w:tcBorders>
              <w:top w:val="nil"/>
              <w:left w:val="nil"/>
              <w:bottom w:val="single" w:sz="4" w:space="0" w:color="auto"/>
              <w:right w:val="single" w:sz="4" w:space="0" w:color="auto"/>
            </w:tcBorders>
            <w:noWrap/>
            <w:vAlign w:val="center"/>
          </w:tcPr>
          <w:p w:rsidR="006A7224" w:rsidRPr="00E617E3" w:rsidRDefault="006A7224" w:rsidP="00846912">
            <w:pPr>
              <w:jc w:val="right"/>
              <w:rPr>
                <w:rFonts w:ascii="Tahoma" w:hAnsi="Tahoma" w:cs="Tahoma"/>
                <w:sz w:val="16"/>
                <w:szCs w:val="16"/>
              </w:rPr>
            </w:pPr>
            <w:r w:rsidRPr="00E617E3">
              <w:rPr>
                <w:rFonts w:ascii="Tahoma" w:hAnsi="Tahoma" w:cs="Tahoma"/>
                <w:sz w:val="16"/>
                <w:szCs w:val="16"/>
              </w:rPr>
              <w:t>0,00</w:t>
            </w:r>
          </w:p>
        </w:tc>
        <w:tc>
          <w:tcPr>
            <w:tcW w:w="771" w:type="dxa"/>
            <w:tcBorders>
              <w:top w:val="nil"/>
              <w:left w:val="nil"/>
              <w:bottom w:val="single" w:sz="4" w:space="0" w:color="auto"/>
              <w:right w:val="single" w:sz="8" w:space="0" w:color="auto"/>
            </w:tcBorders>
            <w:noWrap/>
            <w:vAlign w:val="center"/>
          </w:tcPr>
          <w:p w:rsidR="006A7224" w:rsidRPr="00E617E3" w:rsidRDefault="006A7224" w:rsidP="00846912">
            <w:pPr>
              <w:jc w:val="center"/>
              <w:rPr>
                <w:rFonts w:ascii="Tahoma" w:hAnsi="Tahoma" w:cs="Tahoma"/>
                <w:sz w:val="16"/>
                <w:szCs w:val="16"/>
              </w:rPr>
            </w:pPr>
            <w:r w:rsidRPr="00E617E3">
              <w:rPr>
                <w:rFonts w:ascii="Tahoma" w:hAnsi="Tahoma" w:cs="Tahoma"/>
                <w:sz w:val="16"/>
                <w:szCs w:val="16"/>
              </w:rPr>
              <w:t xml:space="preserve">    0,00</w:t>
            </w:r>
          </w:p>
        </w:tc>
      </w:tr>
      <w:tr w:rsidR="006A7224" w:rsidRPr="00E617E3" w:rsidTr="00846912">
        <w:trPr>
          <w:trHeight w:val="255"/>
        </w:trPr>
        <w:tc>
          <w:tcPr>
            <w:tcW w:w="906" w:type="dxa"/>
            <w:tcBorders>
              <w:top w:val="nil"/>
              <w:left w:val="single" w:sz="8" w:space="0" w:color="auto"/>
              <w:bottom w:val="single" w:sz="4" w:space="0" w:color="auto"/>
              <w:right w:val="single" w:sz="4" w:space="0" w:color="auto"/>
            </w:tcBorders>
            <w:noWrap/>
            <w:vAlign w:val="center"/>
          </w:tcPr>
          <w:p w:rsidR="006A7224" w:rsidRPr="00E617E3" w:rsidRDefault="006A7224" w:rsidP="00846912">
            <w:pPr>
              <w:jc w:val="center"/>
              <w:rPr>
                <w:rFonts w:ascii="Tahoma" w:hAnsi="Tahoma" w:cs="Tahoma"/>
                <w:sz w:val="16"/>
                <w:szCs w:val="16"/>
              </w:rPr>
            </w:pPr>
            <w:r w:rsidRPr="00E617E3">
              <w:rPr>
                <w:rFonts w:ascii="Tahoma" w:hAnsi="Tahoma" w:cs="Tahoma"/>
                <w:sz w:val="16"/>
                <w:szCs w:val="16"/>
              </w:rPr>
              <w:t>3.</w:t>
            </w:r>
          </w:p>
        </w:tc>
        <w:tc>
          <w:tcPr>
            <w:tcW w:w="3760" w:type="dxa"/>
            <w:tcBorders>
              <w:top w:val="nil"/>
              <w:left w:val="nil"/>
              <w:bottom w:val="single" w:sz="4" w:space="0" w:color="auto"/>
              <w:right w:val="single" w:sz="4" w:space="0" w:color="auto"/>
            </w:tcBorders>
            <w:noWrap/>
            <w:vAlign w:val="center"/>
          </w:tcPr>
          <w:p w:rsidR="006A7224" w:rsidRPr="00E617E3" w:rsidRDefault="006A7224" w:rsidP="00846912">
            <w:pPr>
              <w:rPr>
                <w:rFonts w:ascii="Tahoma" w:hAnsi="Tahoma" w:cs="Tahoma"/>
                <w:sz w:val="16"/>
                <w:szCs w:val="16"/>
              </w:rPr>
            </w:pPr>
            <w:r w:rsidRPr="00E617E3">
              <w:rPr>
                <w:rFonts w:ascii="Tahoma" w:hAnsi="Tahoma" w:cs="Tahoma"/>
                <w:sz w:val="16"/>
                <w:szCs w:val="16"/>
              </w:rPr>
              <w:t>Nabava opreme</w:t>
            </w:r>
          </w:p>
        </w:tc>
        <w:tc>
          <w:tcPr>
            <w:tcW w:w="1091" w:type="dxa"/>
            <w:tcBorders>
              <w:top w:val="nil"/>
              <w:left w:val="nil"/>
              <w:bottom w:val="single" w:sz="4" w:space="0" w:color="auto"/>
              <w:right w:val="single" w:sz="4" w:space="0" w:color="auto"/>
            </w:tcBorders>
            <w:noWrap/>
            <w:vAlign w:val="center"/>
          </w:tcPr>
          <w:p w:rsidR="006A7224" w:rsidRPr="00E617E3" w:rsidRDefault="006A7224" w:rsidP="00846912">
            <w:pPr>
              <w:jc w:val="center"/>
              <w:rPr>
                <w:rFonts w:ascii="Tahoma" w:hAnsi="Tahoma" w:cs="Tahoma"/>
                <w:sz w:val="16"/>
                <w:szCs w:val="16"/>
              </w:rPr>
            </w:pPr>
            <w:r w:rsidRPr="00E617E3">
              <w:rPr>
                <w:rFonts w:ascii="Tahoma" w:hAnsi="Tahoma" w:cs="Tahoma"/>
                <w:sz w:val="16"/>
                <w:szCs w:val="16"/>
              </w:rPr>
              <w:t>821300</w:t>
            </w:r>
          </w:p>
        </w:tc>
        <w:tc>
          <w:tcPr>
            <w:tcW w:w="1191" w:type="dxa"/>
            <w:tcBorders>
              <w:top w:val="nil"/>
              <w:left w:val="nil"/>
              <w:bottom w:val="single" w:sz="4" w:space="0" w:color="auto"/>
              <w:right w:val="single" w:sz="4" w:space="0" w:color="auto"/>
            </w:tcBorders>
            <w:noWrap/>
            <w:vAlign w:val="bottom"/>
          </w:tcPr>
          <w:p w:rsidR="006A7224" w:rsidRPr="00E617E3" w:rsidRDefault="006A7224" w:rsidP="00846912">
            <w:pPr>
              <w:jc w:val="right"/>
              <w:rPr>
                <w:rFonts w:ascii="Tahoma" w:hAnsi="Tahoma" w:cs="Tahoma"/>
                <w:sz w:val="16"/>
                <w:szCs w:val="16"/>
              </w:rPr>
            </w:pPr>
            <w:r w:rsidRPr="00E617E3">
              <w:rPr>
                <w:rFonts w:ascii="Tahoma" w:hAnsi="Tahoma" w:cs="Tahoma"/>
                <w:sz w:val="16"/>
                <w:szCs w:val="16"/>
              </w:rPr>
              <w:t>49.000</w:t>
            </w:r>
          </w:p>
        </w:tc>
        <w:tc>
          <w:tcPr>
            <w:tcW w:w="1346" w:type="dxa"/>
            <w:tcBorders>
              <w:top w:val="nil"/>
              <w:left w:val="nil"/>
              <w:bottom w:val="single" w:sz="4" w:space="0" w:color="auto"/>
              <w:right w:val="single" w:sz="4" w:space="0" w:color="auto"/>
            </w:tcBorders>
            <w:noWrap/>
            <w:vAlign w:val="center"/>
          </w:tcPr>
          <w:p w:rsidR="006A7224" w:rsidRPr="00E617E3" w:rsidRDefault="006A7224" w:rsidP="00846912">
            <w:pPr>
              <w:jc w:val="right"/>
              <w:rPr>
                <w:rFonts w:ascii="Tahoma" w:hAnsi="Tahoma" w:cs="Tahoma"/>
                <w:sz w:val="16"/>
                <w:szCs w:val="16"/>
              </w:rPr>
            </w:pPr>
            <w:r w:rsidRPr="00E617E3">
              <w:rPr>
                <w:rFonts w:ascii="Tahoma" w:hAnsi="Tahoma" w:cs="Tahoma"/>
                <w:sz w:val="16"/>
                <w:szCs w:val="16"/>
                <w:lang w:eastAsia="hr-HR"/>
              </w:rPr>
              <w:t>48,574.00</w:t>
            </w:r>
          </w:p>
        </w:tc>
        <w:tc>
          <w:tcPr>
            <w:tcW w:w="771" w:type="dxa"/>
            <w:tcBorders>
              <w:top w:val="nil"/>
              <w:left w:val="nil"/>
              <w:bottom w:val="single" w:sz="4" w:space="0" w:color="auto"/>
              <w:right w:val="single" w:sz="8" w:space="0" w:color="auto"/>
            </w:tcBorders>
            <w:noWrap/>
            <w:vAlign w:val="center"/>
          </w:tcPr>
          <w:p w:rsidR="006A7224" w:rsidRPr="00E617E3" w:rsidRDefault="006A7224" w:rsidP="00846912">
            <w:pPr>
              <w:jc w:val="right"/>
              <w:rPr>
                <w:rFonts w:ascii="Tahoma" w:hAnsi="Tahoma" w:cs="Tahoma"/>
                <w:sz w:val="16"/>
                <w:szCs w:val="16"/>
              </w:rPr>
            </w:pPr>
            <w:r w:rsidRPr="00E617E3">
              <w:rPr>
                <w:rFonts w:ascii="Tahoma" w:hAnsi="Tahoma" w:cs="Tahoma"/>
                <w:sz w:val="16"/>
                <w:szCs w:val="16"/>
              </w:rPr>
              <w:t>99,13</w:t>
            </w:r>
          </w:p>
        </w:tc>
      </w:tr>
      <w:tr w:rsidR="006A7224" w:rsidRPr="00E617E3" w:rsidTr="00846912">
        <w:trPr>
          <w:trHeight w:val="255"/>
        </w:trPr>
        <w:tc>
          <w:tcPr>
            <w:tcW w:w="906" w:type="dxa"/>
            <w:tcBorders>
              <w:top w:val="nil"/>
              <w:left w:val="single" w:sz="8" w:space="0" w:color="auto"/>
              <w:bottom w:val="single" w:sz="4" w:space="0" w:color="auto"/>
              <w:right w:val="single" w:sz="4" w:space="0" w:color="auto"/>
            </w:tcBorders>
            <w:noWrap/>
            <w:vAlign w:val="center"/>
          </w:tcPr>
          <w:p w:rsidR="006A7224" w:rsidRPr="00E617E3" w:rsidRDefault="006A7224" w:rsidP="00846912">
            <w:pPr>
              <w:jc w:val="center"/>
              <w:rPr>
                <w:rFonts w:ascii="Tahoma" w:hAnsi="Tahoma" w:cs="Tahoma"/>
                <w:sz w:val="16"/>
                <w:szCs w:val="16"/>
              </w:rPr>
            </w:pPr>
            <w:r w:rsidRPr="00E617E3">
              <w:rPr>
                <w:rFonts w:ascii="Tahoma" w:hAnsi="Tahoma" w:cs="Tahoma"/>
                <w:sz w:val="16"/>
                <w:szCs w:val="16"/>
              </w:rPr>
              <w:t>4.</w:t>
            </w:r>
          </w:p>
        </w:tc>
        <w:tc>
          <w:tcPr>
            <w:tcW w:w="3760" w:type="dxa"/>
            <w:tcBorders>
              <w:top w:val="nil"/>
              <w:left w:val="nil"/>
              <w:bottom w:val="single" w:sz="4" w:space="0" w:color="auto"/>
              <w:right w:val="single" w:sz="4" w:space="0" w:color="auto"/>
            </w:tcBorders>
            <w:noWrap/>
            <w:vAlign w:val="center"/>
          </w:tcPr>
          <w:p w:rsidR="006A7224" w:rsidRPr="00E617E3" w:rsidRDefault="006A7224" w:rsidP="00846912">
            <w:pPr>
              <w:rPr>
                <w:rFonts w:ascii="Tahoma" w:hAnsi="Tahoma" w:cs="Tahoma"/>
                <w:sz w:val="16"/>
                <w:szCs w:val="16"/>
              </w:rPr>
            </w:pPr>
            <w:r w:rsidRPr="00E617E3">
              <w:rPr>
                <w:rFonts w:ascii="Tahoma" w:hAnsi="Tahoma" w:cs="Tahoma"/>
                <w:sz w:val="16"/>
                <w:szCs w:val="16"/>
              </w:rPr>
              <w:t>Nabava ostalih stalnih sredstava</w:t>
            </w:r>
          </w:p>
        </w:tc>
        <w:tc>
          <w:tcPr>
            <w:tcW w:w="1091" w:type="dxa"/>
            <w:tcBorders>
              <w:top w:val="nil"/>
              <w:left w:val="nil"/>
              <w:bottom w:val="single" w:sz="4" w:space="0" w:color="auto"/>
              <w:right w:val="single" w:sz="4" w:space="0" w:color="auto"/>
            </w:tcBorders>
            <w:noWrap/>
            <w:vAlign w:val="center"/>
          </w:tcPr>
          <w:p w:rsidR="006A7224" w:rsidRPr="00E617E3" w:rsidRDefault="006A7224" w:rsidP="00846912">
            <w:pPr>
              <w:jc w:val="center"/>
              <w:rPr>
                <w:rFonts w:ascii="Tahoma" w:hAnsi="Tahoma" w:cs="Tahoma"/>
                <w:sz w:val="16"/>
                <w:szCs w:val="16"/>
              </w:rPr>
            </w:pPr>
            <w:r w:rsidRPr="00E617E3">
              <w:rPr>
                <w:rFonts w:ascii="Tahoma" w:hAnsi="Tahoma" w:cs="Tahoma"/>
                <w:sz w:val="16"/>
                <w:szCs w:val="16"/>
              </w:rPr>
              <w:t>821400</w:t>
            </w:r>
          </w:p>
        </w:tc>
        <w:tc>
          <w:tcPr>
            <w:tcW w:w="1191" w:type="dxa"/>
            <w:tcBorders>
              <w:top w:val="nil"/>
              <w:left w:val="nil"/>
              <w:bottom w:val="single" w:sz="4" w:space="0" w:color="auto"/>
              <w:right w:val="single" w:sz="4" w:space="0" w:color="auto"/>
            </w:tcBorders>
            <w:noWrap/>
            <w:vAlign w:val="center"/>
          </w:tcPr>
          <w:p w:rsidR="006A7224" w:rsidRPr="00E617E3" w:rsidRDefault="006A7224" w:rsidP="00846912">
            <w:pPr>
              <w:jc w:val="right"/>
              <w:rPr>
                <w:rFonts w:ascii="Tahoma" w:hAnsi="Tahoma" w:cs="Tahoma"/>
                <w:sz w:val="16"/>
                <w:szCs w:val="16"/>
              </w:rPr>
            </w:pPr>
            <w:r w:rsidRPr="00E617E3">
              <w:rPr>
                <w:rFonts w:ascii="Tahoma" w:hAnsi="Tahoma" w:cs="Tahoma"/>
                <w:sz w:val="16"/>
                <w:szCs w:val="16"/>
              </w:rPr>
              <w:t>0,00</w:t>
            </w:r>
          </w:p>
        </w:tc>
        <w:tc>
          <w:tcPr>
            <w:tcW w:w="1346" w:type="dxa"/>
            <w:tcBorders>
              <w:top w:val="nil"/>
              <w:left w:val="nil"/>
              <w:bottom w:val="single" w:sz="4" w:space="0" w:color="auto"/>
              <w:right w:val="single" w:sz="4" w:space="0" w:color="auto"/>
            </w:tcBorders>
            <w:noWrap/>
            <w:vAlign w:val="center"/>
          </w:tcPr>
          <w:p w:rsidR="006A7224" w:rsidRPr="00E617E3" w:rsidRDefault="006A7224" w:rsidP="00846912">
            <w:pPr>
              <w:jc w:val="right"/>
              <w:rPr>
                <w:rFonts w:ascii="Tahoma" w:hAnsi="Tahoma" w:cs="Tahoma"/>
                <w:sz w:val="16"/>
                <w:szCs w:val="16"/>
              </w:rPr>
            </w:pPr>
            <w:r w:rsidRPr="00E617E3">
              <w:rPr>
                <w:rFonts w:ascii="Tahoma" w:hAnsi="Tahoma" w:cs="Tahoma"/>
                <w:sz w:val="16"/>
                <w:szCs w:val="16"/>
              </w:rPr>
              <w:t>0,00</w:t>
            </w:r>
          </w:p>
        </w:tc>
        <w:tc>
          <w:tcPr>
            <w:tcW w:w="771" w:type="dxa"/>
            <w:tcBorders>
              <w:top w:val="nil"/>
              <w:left w:val="nil"/>
              <w:bottom w:val="single" w:sz="4" w:space="0" w:color="auto"/>
              <w:right w:val="single" w:sz="8" w:space="0" w:color="auto"/>
            </w:tcBorders>
            <w:noWrap/>
            <w:vAlign w:val="center"/>
          </w:tcPr>
          <w:p w:rsidR="006A7224" w:rsidRPr="00E617E3" w:rsidRDefault="006A7224" w:rsidP="00846912">
            <w:pPr>
              <w:rPr>
                <w:rFonts w:ascii="Tahoma" w:hAnsi="Tahoma" w:cs="Tahoma"/>
                <w:sz w:val="16"/>
                <w:szCs w:val="16"/>
              </w:rPr>
            </w:pPr>
            <w:r w:rsidRPr="00E617E3">
              <w:rPr>
                <w:rFonts w:ascii="Tahoma" w:hAnsi="Tahoma" w:cs="Tahoma"/>
                <w:sz w:val="16"/>
                <w:szCs w:val="16"/>
              </w:rPr>
              <w:t xml:space="preserve">    0,00</w:t>
            </w:r>
          </w:p>
        </w:tc>
      </w:tr>
      <w:tr w:rsidR="006A7224" w:rsidRPr="00E617E3" w:rsidTr="00846912">
        <w:trPr>
          <w:trHeight w:val="255"/>
        </w:trPr>
        <w:tc>
          <w:tcPr>
            <w:tcW w:w="906" w:type="dxa"/>
            <w:tcBorders>
              <w:top w:val="nil"/>
              <w:left w:val="single" w:sz="8" w:space="0" w:color="auto"/>
              <w:bottom w:val="single" w:sz="4" w:space="0" w:color="auto"/>
              <w:right w:val="single" w:sz="4" w:space="0" w:color="auto"/>
            </w:tcBorders>
            <w:noWrap/>
            <w:vAlign w:val="center"/>
          </w:tcPr>
          <w:p w:rsidR="006A7224" w:rsidRPr="00E617E3" w:rsidRDefault="006A7224" w:rsidP="00846912">
            <w:pPr>
              <w:jc w:val="center"/>
              <w:rPr>
                <w:rFonts w:ascii="Tahoma" w:hAnsi="Tahoma" w:cs="Tahoma"/>
                <w:sz w:val="16"/>
                <w:szCs w:val="16"/>
              </w:rPr>
            </w:pPr>
            <w:r w:rsidRPr="00E617E3">
              <w:rPr>
                <w:rFonts w:ascii="Tahoma" w:hAnsi="Tahoma" w:cs="Tahoma"/>
                <w:sz w:val="16"/>
                <w:szCs w:val="16"/>
              </w:rPr>
              <w:t>5.</w:t>
            </w:r>
          </w:p>
        </w:tc>
        <w:tc>
          <w:tcPr>
            <w:tcW w:w="3760" w:type="dxa"/>
            <w:tcBorders>
              <w:top w:val="nil"/>
              <w:left w:val="nil"/>
              <w:bottom w:val="single" w:sz="4" w:space="0" w:color="auto"/>
              <w:right w:val="single" w:sz="4" w:space="0" w:color="auto"/>
            </w:tcBorders>
            <w:noWrap/>
            <w:vAlign w:val="center"/>
          </w:tcPr>
          <w:p w:rsidR="006A7224" w:rsidRPr="00E617E3" w:rsidRDefault="006A7224" w:rsidP="00846912">
            <w:pPr>
              <w:rPr>
                <w:rFonts w:ascii="Tahoma" w:hAnsi="Tahoma" w:cs="Tahoma"/>
                <w:sz w:val="16"/>
                <w:szCs w:val="16"/>
              </w:rPr>
            </w:pPr>
            <w:r w:rsidRPr="00E617E3">
              <w:rPr>
                <w:rFonts w:ascii="Tahoma" w:hAnsi="Tahoma" w:cs="Tahoma"/>
                <w:sz w:val="16"/>
                <w:szCs w:val="16"/>
              </w:rPr>
              <w:t>Nabava sredstava u obliku prava</w:t>
            </w:r>
          </w:p>
        </w:tc>
        <w:tc>
          <w:tcPr>
            <w:tcW w:w="1091" w:type="dxa"/>
            <w:tcBorders>
              <w:top w:val="nil"/>
              <w:left w:val="nil"/>
              <w:bottom w:val="single" w:sz="4" w:space="0" w:color="auto"/>
              <w:right w:val="single" w:sz="4" w:space="0" w:color="auto"/>
            </w:tcBorders>
            <w:noWrap/>
            <w:vAlign w:val="center"/>
          </w:tcPr>
          <w:p w:rsidR="006A7224" w:rsidRPr="00E617E3" w:rsidRDefault="006A7224" w:rsidP="00846912">
            <w:pPr>
              <w:jc w:val="center"/>
              <w:rPr>
                <w:rFonts w:ascii="Tahoma" w:hAnsi="Tahoma" w:cs="Tahoma"/>
                <w:sz w:val="16"/>
                <w:szCs w:val="16"/>
              </w:rPr>
            </w:pPr>
            <w:r w:rsidRPr="00E617E3">
              <w:rPr>
                <w:rFonts w:ascii="Tahoma" w:hAnsi="Tahoma" w:cs="Tahoma"/>
                <w:sz w:val="16"/>
                <w:szCs w:val="16"/>
              </w:rPr>
              <w:t>821500</w:t>
            </w:r>
          </w:p>
        </w:tc>
        <w:tc>
          <w:tcPr>
            <w:tcW w:w="1191" w:type="dxa"/>
            <w:tcBorders>
              <w:top w:val="nil"/>
              <w:left w:val="nil"/>
              <w:bottom w:val="single" w:sz="4" w:space="0" w:color="auto"/>
              <w:right w:val="single" w:sz="4" w:space="0" w:color="auto"/>
            </w:tcBorders>
            <w:noWrap/>
            <w:vAlign w:val="center"/>
          </w:tcPr>
          <w:p w:rsidR="006A7224" w:rsidRPr="00E617E3" w:rsidRDefault="006A7224" w:rsidP="00846912">
            <w:pPr>
              <w:jc w:val="right"/>
              <w:rPr>
                <w:rFonts w:ascii="Tahoma" w:hAnsi="Tahoma" w:cs="Tahoma"/>
                <w:sz w:val="16"/>
                <w:szCs w:val="16"/>
              </w:rPr>
            </w:pPr>
            <w:r w:rsidRPr="00E617E3">
              <w:rPr>
                <w:rFonts w:ascii="Tahoma" w:hAnsi="Tahoma" w:cs="Tahoma"/>
                <w:sz w:val="16"/>
                <w:szCs w:val="16"/>
              </w:rPr>
              <w:t>0,00</w:t>
            </w:r>
          </w:p>
        </w:tc>
        <w:tc>
          <w:tcPr>
            <w:tcW w:w="1346" w:type="dxa"/>
            <w:tcBorders>
              <w:top w:val="nil"/>
              <w:left w:val="nil"/>
              <w:bottom w:val="single" w:sz="4" w:space="0" w:color="auto"/>
              <w:right w:val="single" w:sz="4" w:space="0" w:color="auto"/>
            </w:tcBorders>
            <w:noWrap/>
            <w:vAlign w:val="center"/>
          </w:tcPr>
          <w:p w:rsidR="006A7224" w:rsidRPr="00E617E3" w:rsidRDefault="006A7224" w:rsidP="00846912">
            <w:pPr>
              <w:jc w:val="right"/>
              <w:rPr>
                <w:rFonts w:ascii="Tahoma" w:hAnsi="Tahoma" w:cs="Tahoma"/>
                <w:sz w:val="16"/>
                <w:szCs w:val="16"/>
              </w:rPr>
            </w:pPr>
            <w:r w:rsidRPr="00E617E3">
              <w:rPr>
                <w:rFonts w:ascii="Tahoma" w:hAnsi="Tahoma" w:cs="Tahoma"/>
                <w:sz w:val="16"/>
                <w:szCs w:val="16"/>
              </w:rPr>
              <w:t>0,00</w:t>
            </w:r>
          </w:p>
        </w:tc>
        <w:tc>
          <w:tcPr>
            <w:tcW w:w="771" w:type="dxa"/>
            <w:tcBorders>
              <w:top w:val="nil"/>
              <w:left w:val="nil"/>
              <w:bottom w:val="single" w:sz="4" w:space="0" w:color="auto"/>
              <w:right w:val="single" w:sz="8" w:space="0" w:color="auto"/>
            </w:tcBorders>
            <w:noWrap/>
            <w:vAlign w:val="center"/>
          </w:tcPr>
          <w:p w:rsidR="006A7224" w:rsidRPr="00E617E3" w:rsidRDefault="006A7224" w:rsidP="00846912">
            <w:pPr>
              <w:jc w:val="right"/>
              <w:rPr>
                <w:rFonts w:ascii="Tahoma" w:hAnsi="Tahoma" w:cs="Tahoma"/>
                <w:sz w:val="16"/>
                <w:szCs w:val="16"/>
              </w:rPr>
            </w:pPr>
            <w:r w:rsidRPr="00E617E3">
              <w:rPr>
                <w:rFonts w:ascii="Tahoma" w:hAnsi="Tahoma" w:cs="Tahoma"/>
                <w:sz w:val="16"/>
                <w:szCs w:val="16"/>
              </w:rPr>
              <w:t>0,00</w:t>
            </w:r>
          </w:p>
        </w:tc>
      </w:tr>
      <w:tr w:rsidR="006A7224" w:rsidRPr="00E617E3" w:rsidTr="00846912">
        <w:trPr>
          <w:trHeight w:val="270"/>
        </w:trPr>
        <w:tc>
          <w:tcPr>
            <w:tcW w:w="906" w:type="dxa"/>
            <w:tcBorders>
              <w:top w:val="nil"/>
              <w:left w:val="single" w:sz="8" w:space="0" w:color="auto"/>
              <w:bottom w:val="nil"/>
              <w:right w:val="single" w:sz="4" w:space="0" w:color="auto"/>
            </w:tcBorders>
            <w:noWrap/>
            <w:vAlign w:val="center"/>
          </w:tcPr>
          <w:p w:rsidR="006A7224" w:rsidRPr="00E617E3" w:rsidRDefault="006A7224" w:rsidP="00846912">
            <w:pPr>
              <w:jc w:val="center"/>
              <w:rPr>
                <w:rFonts w:ascii="Tahoma" w:hAnsi="Tahoma" w:cs="Tahoma"/>
                <w:sz w:val="16"/>
                <w:szCs w:val="16"/>
              </w:rPr>
            </w:pPr>
            <w:r w:rsidRPr="00E617E3">
              <w:rPr>
                <w:rFonts w:ascii="Tahoma" w:hAnsi="Tahoma" w:cs="Tahoma"/>
                <w:sz w:val="16"/>
                <w:szCs w:val="16"/>
              </w:rPr>
              <w:t>6.</w:t>
            </w:r>
          </w:p>
        </w:tc>
        <w:tc>
          <w:tcPr>
            <w:tcW w:w="3760" w:type="dxa"/>
            <w:tcBorders>
              <w:top w:val="nil"/>
              <w:left w:val="nil"/>
              <w:bottom w:val="nil"/>
              <w:right w:val="single" w:sz="4" w:space="0" w:color="auto"/>
            </w:tcBorders>
            <w:noWrap/>
            <w:vAlign w:val="center"/>
          </w:tcPr>
          <w:p w:rsidR="006A7224" w:rsidRPr="00E617E3" w:rsidRDefault="006A7224" w:rsidP="00846912">
            <w:pPr>
              <w:rPr>
                <w:rFonts w:ascii="Tahoma" w:hAnsi="Tahoma" w:cs="Tahoma"/>
                <w:sz w:val="16"/>
                <w:szCs w:val="16"/>
              </w:rPr>
            </w:pPr>
            <w:r>
              <w:rPr>
                <w:rFonts w:ascii="Tahoma" w:hAnsi="Tahoma" w:cs="Tahoma"/>
                <w:sz w:val="16"/>
                <w:szCs w:val="16"/>
              </w:rPr>
              <w:t>Rekonstrukcija i investicijsko</w:t>
            </w:r>
            <w:r w:rsidRPr="00E617E3">
              <w:rPr>
                <w:rFonts w:ascii="Tahoma" w:hAnsi="Tahoma" w:cs="Tahoma"/>
                <w:sz w:val="16"/>
                <w:szCs w:val="16"/>
              </w:rPr>
              <w:t xml:space="preserve"> održavanje</w:t>
            </w:r>
          </w:p>
        </w:tc>
        <w:tc>
          <w:tcPr>
            <w:tcW w:w="1091" w:type="dxa"/>
            <w:tcBorders>
              <w:top w:val="nil"/>
              <w:left w:val="nil"/>
              <w:bottom w:val="nil"/>
              <w:right w:val="single" w:sz="4" w:space="0" w:color="auto"/>
            </w:tcBorders>
            <w:noWrap/>
            <w:vAlign w:val="center"/>
          </w:tcPr>
          <w:p w:rsidR="006A7224" w:rsidRPr="00E617E3" w:rsidRDefault="006A7224" w:rsidP="00846912">
            <w:pPr>
              <w:jc w:val="center"/>
              <w:rPr>
                <w:rFonts w:ascii="Tahoma" w:hAnsi="Tahoma" w:cs="Tahoma"/>
                <w:sz w:val="16"/>
                <w:szCs w:val="16"/>
              </w:rPr>
            </w:pPr>
            <w:r w:rsidRPr="00E617E3">
              <w:rPr>
                <w:rFonts w:ascii="Tahoma" w:hAnsi="Tahoma" w:cs="Tahoma"/>
                <w:sz w:val="16"/>
                <w:szCs w:val="16"/>
              </w:rPr>
              <w:t>821600</w:t>
            </w:r>
          </w:p>
        </w:tc>
        <w:tc>
          <w:tcPr>
            <w:tcW w:w="1191" w:type="dxa"/>
            <w:tcBorders>
              <w:top w:val="nil"/>
              <w:left w:val="nil"/>
              <w:bottom w:val="single" w:sz="4" w:space="0" w:color="auto"/>
              <w:right w:val="single" w:sz="4" w:space="0" w:color="auto"/>
            </w:tcBorders>
            <w:noWrap/>
            <w:vAlign w:val="center"/>
          </w:tcPr>
          <w:p w:rsidR="006A7224" w:rsidRPr="00E617E3" w:rsidRDefault="006A7224" w:rsidP="00846912">
            <w:pPr>
              <w:jc w:val="right"/>
              <w:rPr>
                <w:rFonts w:ascii="Tahoma" w:hAnsi="Tahoma" w:cs="Tahoma"/>
                <w:sz w:val="16"/>
                <w:szCs w:val="16"/>
              </w:rPr>
            </w:pPr>
            <w:r w:rsidRPr="00E617E3">
              <w:rPr>
                <w:rFonts w:ascii="Tahoma" w:hAnsi="Tahoma" w:cs="Tahoma"/>
                <w:sz w:val="16"/>
                <w:szCs w:val="16"/>
              </w:rPr>
              <w:t>0,00</w:t>
            </w:r>
          </w:p>
        </w:tc>
        <w:tc>
          <w:tcPr>
            <w:tcW w:w="1346" w:type="dxa"/>
            <w:tcBorders>
              <w:top w:val="nil"/>
              <w:left w:val="nil"/>
              <w:bottom w:val="single" w:sz="4" w:space="0" w:color="auto"/>
              <w:right w:val="single" w:sz="4" w:space="0" w:color="auto"/>
            </w:tcBorders>
            <w:noWrap/>
            <w:vAlign w:val="center"/>
          </w:tcPr>
          <w:p w:rsidR="006A7224" w:rsidRPr="00E617E3" w:rsidRDefault="006A7224" w:rsidP="00846912">
            <w:pPr>
              <w:jc w:val="right"/>
              <w:rPr>
                <w:rFonts w:ascii="Tahoma" w:hAnsi="Tahoma" w:cs="Tahoma"/>
                <w:sz w:val="16"/>
                <w:szCs w:val="16"/>
              </w:rPr>
            </w:pPr>
            <w:r w:rsidRPr="00E617E3">
              <w:rPr>
                <w:rFonts w:ascii="Tahoma" w:hAnsi="Tahoma" w:cs="Tahoma"/>
                <w:sz w:val="16"/>
                <w:szCs w:val="16"/>
              </w:rPr>
              <w:t>0,00</w:t>
            </w:r>
          </w:p>
        </w:tc>
        <w:tc>
          <w:tcPr>
            <w:tcW w:w="771" w:type="dxa"/>
            <w:tcBorders>
              <w:top w:val="nil"/>
              <w:left w:val="nil"/>
              <w:bottom w:val="nil"/>
              <w:right w:val="single" w:sz="8" w:space="0" w:color="auto"/>
            </w:tcBorders>
            <w:noWrap/>
            <w:vAlign w:val="center"/>
          </w:tcPr>
          <w:p w:rsidR="006A7224" w:rsidRPr="00E617E3" w:rsidRDefault="006A7224" w:rsidP="00846912">
            <w:pPr>
              <w:jc w:val="right"/>
              <w:rPr>
                <w:rFonts w:ascii="Tahoma" w:hAnsi="Tahoma" w:cs="Tahoma"/>
                <w:sz w:val="16"/>
                <w:szCs w:val="16"/>
              </w:rPr>
            </w:pPr>
            <w:r w:rsidRPr="00E617E3">
              <w:rPr>
                <w:rFonts w:ascii="Tahoma" w:hAnsi="Tahoma" w:cs="Tahoma"/>
                <w:sz w:val="16"/>
                <w:szCs w:val="16"/>
              </w:rPr>
              <w:t>0,00</w:t>
            </w:r>
          </w:p>
        </w:tc>
      </w:tr>
      <w:tr w:rsidR="006A7224" w:rsidRPr="00E617E3" w:rsidTr="00846912">
        <w:trPr>
          <w:trHeight w:val="270"/>
        </w:trPr>
        <w:tc>
          <w:tcPr>
            <w:tcW w:w="906" w:type="dxa"/>
            <w:tcBorders>
              <w:top w:val="single" w:sz="8" w:space="0" w:color="auto"/>
              <w:left w:val="single" w:sz="8" w:space="0" w:color="auto"/>
              <w:bottom w:val="single" w:sz="8" w:space="0" w:color="auto"/>
              <w:right w:val="single" w:sz="4" w:space="0" w:color="auto"/>
            </w:tcBorders>
            <w:shd w:val="clear" w:color="000000" w:fill="FFCC00"/>
            <w:noWrap/>
            <w:vAlign w:val="center"/>
          </w:tcPr>
          <w:p w:rsidR="006A7224" w:rsidRPr="00E617E3" w:rsidRDefault="006A7224" w:rsidP="00846912">
            <w:pPr>
              <w:jc w:val="center"/>
              <w:rPr>
                <w:rFonts w:ascii="Tahoma" w:hAnsi="Tahoma" w:cs="Tahoma"/>
                <w:b/>
                <w:bCs/>
                <w:sz w:val="16"/>
                <w:szCs w:val="16"/>
              </w:rPr>
            </w:pPr>
            <w:r w:rsidRPr="00E617E3">
              <w:rPr>
                <w:rFonts w:ascii="Tahoma" w:hAnsi="Tahoma" w:cs="Tahoma"/>
                <w:b/>
                <w:bCs/>
                <w:sz w:val="16"/>
                <w:szCs w:val="16"/>
              </w:rPr>
              <w:t>III</w:t>
            </w:r>
          </w:p>
        </w:tc>
        <w:tc>
          <w:tcPr>
            <w:tcW w:w="3760" w:type="dxa"/>
            <w:tcBorders>
              <w:top w:val="single" w:sz="8" w:space="0" w:color="auto"/>
              <w:left w:val="nil"/>
              <w:bottom w:val="single" w:sz="8" w:space="0" w:color="auto"/>
              <w:right w:val="single" w:sz="4" w:space="0" w:color="auto"/>
            </w:tcBorders>
            <w:shd w:val="clear" w:color="000000" w:fill="FFCC00"/>
            <w:noWrap/>
            <w:vAlign w:val="center"/>
          </w:tcPr>
          <w:p w:rsidR="006A7224" w:rsidRPr="00E617E3" w:rsidRDefault="006A7224" w:rsidP="00846912">
            <w:pPr>
              <w:rPr>
                <w:rFonts w:ascii="Tahoma" w:hAnsi="Tahoma" w:cs="Tahoma"/>
                <w:b/>
                <w:bCs/>
                <w:sz w:val="16"/>
                <w:szCs w:val="16"/>
              </w:rPr>
            </w:pPr>
            <w:r w:rsidRPr="00E617E3">
              <w:rPr>
                <w:rFonts w:ascii="Tahoma" w:hAnsi="Tahoma" w:cs="Tahoma"/>
                <w:b/>
                <w:bCs/>
                <w:sz w:val="16"/>
                <w:szCs w:val="16"/>
              </w:rPr>
              <w:t>Tekući grantovi</w:t>
            </w:r>
          </w:p>
        </w:tc>
        <w:tc>
          <w:tcPr>
            <w:tcW w:w="1091" w:type="dxa"/>
            <w:tcBorders>
              <w:top w:val="single" w:sz="8" w:space="0" w:color="auto"/>
              <w:left w:val="nil"/>
              <w:bottom w:val="single" w:sz="8" w:space="0" w:color="auto"/>
              <w:right w:val="single" w:sz="4" w:space="0" w:color="auto"/>
            </w:tcBorders>
            <w:shd w:val="clear" w:color="000000" w:fill="FFCC00"/>
            <w:noWrap/>
            <w:vAlign w:val="center"/>
          </w:tcPr>
          <w:p w:rsidR="006A7224" w:rsidRPr="00E617E3" w:rsidRDefault="006A7224" w:rsidP="00846912">
            <w:pPr>
              <w:jc w:val="center"/>
              <w:rPr>
                <w:rFonts w:ascii="Tahoma" w:hAnsi="Tahoma" w:cs="Tahoma"/>
                <w:b/>
                <w:bCs/>
                <w:sz w:val="16"/>
                <w:szCs w:val="16"/>
              </w:rPr>
            </w:pPr>
            <w:r w:rsidRPr="00E617E3">
              <w:rPr>
                <w:rFonts w:ascii="Tahoma" w:hAnsi="Tahoma" w:cs="Tahoma"/>
                <w:b/>
                <w:bCs/>
                <w:sz w:val="16"/>
                <w:szCs w:val="16"/>
              </w:rPr>
              <w:t> </w:t>
            </w:r>
          </w:p>
        </w:tc>
        <w:tc>
          <w:tcPr>
            <w:tcW w:w="1191" w:type="dxa"/>
            <w:tcBorders>
              <w:top w:val="single" w:sz="8" w:space="0" w:color="auto"/>
              <w:left w:val="nil"/>
              <w:bottom w:val="single" w:sz="8" w:space="0" w:color="auto"/>
              <w:right w:val="single" w:sz="4" w:space="0" w:color="auto"/>
            </w:tcBorders>
            <w:shd w:val="clear" w:color="000000" w:fill="FFCC00"/>
            <w:noWrap/>
            <w:vAlign w:val="center"/>
          </w:tcPr>
          <w:p w:rsidR="006A7224" w:rsidRPr="00E617E3" w:rsidRDefault="006A7224" w:rsidP="00846912">
            <w:pPr>
              <w:jc w:val="right"/>
              <w:rPr>
                <w:rFonts w:ascii="Tahoma" w:hAnsi="Tahoma" w:cs="Tahoma"/>
                <w:b/>
                <w:bCs/>
                <w:sz w:val="16"/>
                <w:szCs w:val="16"/>
              </w:rPr>
            </w:pPr>
            <w:r w:rsidRPr="00E617E3">
              <w:rPr>
                <w:rFonts w:ascii="Tahoma" w:hAnsi="Tahoma" w:cs="Tahoma"/>
                <w:b/>
                <w:bCs/>
                <w:sz w:val="16"/>
                <w:szCs w:val="16"/>
              </w:rPr>
              <w:t>0,00</w:t>
            </w:r>
          </w:p>
        </w:tc>
        <w:tc>
          <w:tcPr>
            <w:tcW w:w="1346" w:type="dxa"/>
            <w:tcBorders>
              <w:top w:val="single" w:sz="8" w:space="0" w:color="auto"/>
              <w:left w:val="nil"/>
              <w:bottom w:val="single" w:sz="8" w:space="0" w:color="auto"/>
              <w:right w:val="single" w:sz="4" w:space="0" w:color="auto"/>
            </w:tcBorders>
            <w:shd w:val="clear" w:color="000000" w:fill="FFCC00"/>
            <w:noWrap/>
            <w:vAlign w:val="center"/>
          </w:tcPr>
          <w:p w:rsidR="006A7224" w:rsidRPr="00E617E3" w:rsidRDefault="006A7224" w:rsidP="00846912">
            <w:pPr>
              <w:jc w:val="right"/>
              <w:rPr>
                <w:rFonts w:ascii="Tahoma" w:hAnsi="Tahoma" w:cs="Tahoma"/>
                <w:b/>
                <w:bCs/>
                <w:sz w:val="16"/>
                <w:szCs w:val="16"/>
              </w:rPr>
            </w:pPr>
            <w:r w:rsidRPr="00E617E3">
              <w:rPr>
                <w:rFonts w:ascii="Tahoma" w:hAnsi="Tahoma" w:cs="Tahoma"/>
                <w:b/>
                <w:bCs/>
                <w:sz w:val="16"/>
                <w:szCs w:val="16"/>
              </w:rPr>
              <w:t>0,00</w:t>
            </w:r>
          </w:p>
        </w:tc>
        <w:tc>
          <w:tcPr>
            <w:tcW w:w="771" w:type="dxa"/>
            <w:tcBorders>
              <w:top w:val="single" w:sz="8" w:space="0" w:color="auto"/>
              <w:left w:val="nil"/>
              <w:bottom w:val="single" w:sz="8" w:space="0" w:color="auto"/>
              <w:right w:val="single" w:sz="8" w:space="0" w:color="auto"/>
            </w:tcBorders>
            <w:shd w:val="clear" w:color="000000" w:fill="FFCC00"/>
            <w:noWrap/>
            <w:vAlign w:val="center"/>
          </w:tcPr>
          <w:p w:rsidR="006A7224" w:rsidRPr="00E617E3" w:rsidRDefault="006A7224" w:rsidP="00846912">
            <w:pPr>
              <w:jc w:val="right"/>
              <w:rPr>
                <w:rFonts w:ascii="Tahoma" w:hAnsi="Tahoma" w:cs="Tahoma"/>
                <w:b/>
                <w:bCs/>
                <w:sz w:val="16"/>
                <w:szCs w:val="16"/>
              </w:rPr>
            </w:pPr>
            <w:r w:rsidRPr="00E617E3">
              <w:rPr>
                <w:rFonts w:ascii="Tahoma" w:hAnsi="Tahoma" w:cs="Tahoma"/>
                <w:b/>
                <w:bCs/>
                <w:sz w:val="16"/>
                <w:szCs w:val="16"/>
              </w:rPr>
              <w:t>0,00</w:t>
            </w:r>
          </w:p>
        </w:tc>
      </w:tr>
      <w:tr w:rsidR="006A7224" w:rsidRPr="00E617E3" w:rsidTr="00846912">
        <w:trPr>
          <w:trHeight w:val="465"/>
        </w:trPr>
        <w:tc>
          <w:tcPr>
            <w:tcW w:w="5757" w:type="dxa"/>
            <w:gridSpan w:val="3"/>
            <w:tcBorders>
              <w:top w:val="single" w:sz="8" w:space="0" w:color="auto"/>
              <w:left w:val="single" w:sz="8" w:space="0" w:color="auto"/>
              <w:bottom w:val="single" w:sz="8" w:space="0" w:color="auto"/>
              <w:right w:val="single" w:sz="4" w:space="0" w:color="000000"/>
            </w:tcBorders>
            <w:shd w:val="clear" w:color="000000" w:fill="CCFFCC"/>
            <w:noWrap/>
            <w:vAlign w:val="center"/>
          </w:tcPr>
          <w:p w:rsidR="006A7224" w:rsidRPr="00E617E3" w:rsidRDefault="006A7224" w:rsidP="00846912">
            <w:pPr>
              <w:jc w:val="center"/>
              <w:rPr>
                <w:rFonts w:ascii="Tahoma" w:hAnsi="Tahoma" w:cs="Tahoma"/>
                <w:b/>
                <w:bCs/>
                <w:sz w:val="16"/>
                <w:szCs w:val="16"/>
              </w:rPr>
            </w:pPr>
            <w:r w:rsidRPr="00E617E3">
              <w:rPr>
                <w:rFonts w:ascii="Tahoma" w:hAnsi="Tahoma" w:cs="Tahoma"/>
                <w:b/>
                <w:bCs/>
                <w:sz w:val="16"/>
                <w:szCs w:val="16"/>
              </w:rPr>
              <w:t>SVE UKUPNO</w:t>
            </w:r>
          </w:p>
        </w:tc>
        <w:tc>
          <w:tcPr>
            <w:tcW w:w="1191" w:type="dxa"/>
            <w:tcBorders>
              <w:top w:val="single" w:sz="8" w:space="0" w:color="auto"/>
              <w:left w:val="nil"/>
              <w:bottom w:val="single" w:sz="8" w:space="0" w:color="auto"/>
              <w:right w:val="single" w:sz="4" w:space="0" w:color="auto"/>
            </w:tcBorders>
            <w:shd w:val="clear" w:color="000000" w:fill="CCFFCC"/>
            <w:noWrap/>
            <w:vAlign w:val="center"/>
          </w:tcPr>
          <w:p w:rsidR="006A7224" w:rsidRPr="00E617E3" w:rsidRDefault="006A7224" w:rsidP="00846912">
            <w:pPr>
              <w:jc w:val="right"/>
              <w:rPr>
                <w:rFonts w:ascii="Tahoma" w:hAnsi="Tahoma" w:cs="Tahoma"/>
                <w:b/>
                <w:bCs/>
                <w:sz w:val="16"/>
                <w:szCs w:val="16"/>
              </w:rPr>
            </w:pPr>
            <w:r w:rsidRPr="00E617E3">
              <w:rPr>
                <w:rFonts w:ascii="Tahoma" w:hAnsi="Tahoma" w:cs="Tahoma"/>
                <w:b/>
                <w:bCs/>
                <w:sz w:val="16"/>
                <w:szCs w:val="16"/>
              </w:rPr>
              <w:t>400.000,00</w:t>
            </w:r>
          </w:p>
        </w:tc>
        <w:tc>
          <w:tcPr>
            <w:tcW w:w="1346" w:type="dxa"/>
            <w:tcBorders>
              <w:top w:val="single" w:sz="8" w:space="0" w:color="auto"/>
              <w:left w:val="nil"/>
              <w:bottom w:val="single" w:sz="8" w:space="0" w:color="auto"/>
              <w:right w:val="single" w:sz="4" w:space="0" w:color="auto"/>
            </w:tcBorders>
            <w:shd w:val="clear" w:color="000000" w:fill="CCFFCC"/>
            <w:noWrap/>
            <w:vAlign w:val="center"/>
          </w:tcPr>
          <w:p w:rsidR="006A7224" w:rsidRPr="00E617E3" w:rsidRDefault="006A7224" w:rsidP="00846912">
            <w:pPr>
              <w:jc w:val="right"/>
              <w:rPr>
                <w:rFonts w:ascii="Tahoma" w:hAnsi="Tahoma" w:cs="Tahoma"/>
                <w:b/>
                <w:bCs/>
                <w:sz w:val="16"/>
                <w:szCs w:val="16"/>
              </w:rPr>
            </w:pPr>
            <w:r w:rsidRPr="00E617E3">
              <w:rPr>
                <w:rFonts w:ascii="Tahoma" w:hAnsi="Tahoma" w:cs="Tahoma"/>
                <w:b/>
                <w:bCs/>
                <w:sz w:val="16"/>
                <w:szCs w:val="16"/>
              </w:rPr>
              <w:t>353.960,77</w:t>
            </w:r>
          </w:p>
        </w:tc>
        <w:tc>
          <w:tcPr>
            <w:tcW w:w="771" w:type="dxa"/>
            <w:tcBorders>
              <w:top w:val="single" w:sz="8" w:space="0" w:color="auto"/>
              <w:left w:val="nil"/>
              <w:bottom w:val="single" w:sz="8" w:space="0" w:color="auto"/>
              <w:right w:val="single" w:sz="8" w:space="0" w:color="auto"/>
            </w:tcBorders>
            <w:shd w:val="clear" w:color="000000" w:fill="CCFFCC"/>
            <w:noWrap/>
            <w:vAlign w:val="center"/>
          </w:tcPr>
          <w:p w:rsidR="006A7224" w:rsidRPr="00E617E3" w:rsidRDefault="006A7224" w:rsidP="00846912">
            <w:pPr>
              <w:jc w:val="right"/>
              <w:rPr>
                <w:rFonts w:ascii="Tahoma" w:hAnsi="Tahoma" w:cs="Tahoma"/>
                <w:b/>
                <w:bCs/>
                <w:sz w:val="16"/>
                <w:szCs w:val="16"/>
              </w:rPr>
            </w:pPr>
            <w:r w:rsidRPr="00E617E3">
              <w:rPr>
                <w:rFonts w:ascii="Tahoma" w:hAnsi="Tahoma" w:cs="Tahoma"/>
                <w:b/>
                <w:bCs/>
                <w:sz w:val="16"/>
                <w:szCs w:val="16"/>
              </w:rPr>
              <w:t>88,49</w:t>
            </w:r>
          </w:p>
        </w:tc>
      </w:tr>
    </w:tbl>
    <w:p w:rsidR="006A7224" w:rsidRPr="00E617E3" w:rsidRDefault="006A7224" w:rsidP="006A7224">
      <w:pPr>
        <w:rPr>
          <w:ins w:id="123" w:author="sabaheta.huskic" w:date="2013-01-11T14:18:00Z"/>
          <w:rFonts w:ascii="Tahoma" w:hAnsi="Tahoma" w:cs="Tahoma"/>
          <w:b/>
        </w:rPr>
      </w:pPr>
    </w:p>
    <w:p w:rsidR="00995484" w:rsidRPr="000B522E" w:rsidRDefault="006A7224" w:rsidP="000B522E">
      <w:pPr>
        <w:rPr>
          <w:rFonts w:ascii="Tahoma" w:hAnsi="Tahoma" w:cs="Tahoma"/>
          <w:i/>
          <w:sz w:val="24"/>
          <w:szCs w:val="24"/>
        </w:rPr>
      </w:pPr>
      <w:r w:rsidRPr="006A5C92">
        <w:rPr>
          <w:rFonts w:ascii="Tahoma" w:hAnsi="Tahoma" w:cs="Tahoma"/>
          <w:i/>
        </w:rPr>
        <w:t xml:space="preserve">NAPOMENA: tabelarni prikaz izvršenja iskazan je na dan 20. 1. 2015. godine, što ne odražava stvarno stanje jer se obveze u sustavu za plaćanje unose do 31. 1. 2015. godine. </w:t>
      </w:r>
    </w:p>
    <w:p w:rsidR="00264A8E" w:rsidRPr="00AB1022" w:rsidRDefault="00264A8E">
      <w:pPr>
        <w:rPr>
          <w:sz w:val="24"/>
          <w:szCs w:val="24"/>
        </w:rPr>
      </w:pPr>
    </w:p>
    <w:p w:rsidR="00B607E5" w:rsidRPr="0058050F" w:rsidRDefault="00B607E5" w:rsidP="002C6AC4">
      <w:pPr>
        <w:pStyle w:val="Davorka2"/>
        <w:rPr>
          <w:lang w:val="hr-HR"/>
        </w:rPr>
      </w:pPr>
      <w:bookmarkStart w:id="124" w:name="_Toc412718728"/>
      <w:r w:rsidRPr="0058050F">
        <w:rPr>
          <w:lang w:val="hr-HR"/>
        </w:rPr>
        <w:t>CENTAR</w:t>
      </w:r>
      <w:r w:rsidR="006055E3" w:rsidRPr="0058050F">
        <w:rPr>
          <w:lang w:val="hr-HR"/>
        </w:rPr>
        <w:t xml:space="preserve"> </w:t>
      </w:r>
      <w:r w:rsidRPr="0058050F">
        <w:rPr>
          <w:lang w:val="hr-HR"/>
        </w:rPr>
        <w:t xml:space="preserve"> ZA</w:t>
      </w:r>
      <w:r w:rsidR="006055E3" w:rsidRPr="0058050F">
        <w:rPr>
          <w:lang w:val="hr-HR"/>
        </w:rPr>
        <w:t xml:space="preserve"> </w:t>
      </w:r>
      <w:r w:rsidRPr="0058050F">
        <w:rPr>
          <w:lang w:val="hr-HR"/>
        </w:rPr>
        <w:t xml:space="preserve"> INFORMIRANJE </w:t>
      </w:r>
      <w:r w:rsidR="006055E3" w:rsidRPr="0058050F">
        <w:rPr>
          <w:lang w:val="hr-HR"/>
        </w:rPr>
        <w:t xml:space="preserve"> </w:t>
      </w:r>
      <w:r w:rsidRPr="0058050F">
        <w:rPr>
          <w:lang w:val="hr-HR"/>
        </w:rPr>
        <w:t xml:space="preserve">I </w:t>
      </w:r>
      <w:r w:rsidR="006055E3" w:rsidRPr="0058050F">
        <w:rPr>
          <w:lang w:val="hr-HR"/>
        </w:rPr>
        <w:t xml:space="preserve"> </w:t>
      </w:r>
      <w:r w:rsidRPr="0058050F">
        <w:rPr>
          <w:lang w:val="hr-HR"/>
        </w:rPr>
        <w:t xml:space="preserve">PRIZNAVANJE </w:t>
      </w:r>
      <w:r w:rsidR="006055E3" w:rsidRPr="0058050F">
        <w:rPr>
          <w:lang w:val="hr-HR"/>
        </w:rPr>
        <w:t xml:space="preserve"> </w:t>
      </w:r>
      <w:r w:rsidRPr="0058050F">
        <w:rPr>
          <w:lang w:val="hr-HR"/>
        </w:rPr>
        <w:t xml:space="preserve">DOKUMENATA </w:t>
      </w:r>
      <w:r w:rsidR="006055E3" w:rsidRPr="0058050F">
        <w:rPr>
          <w:lang w:val="hr-HR"/>
        </w:rPr>
        <w:t xml:space="preserve"> </w:t>
      </w:r>
      <w:r w:rsidRPr="0058050F">
        <w:rPr>
          <w:lang w:val="hr-HR"/>
        </w:rPr>
        <w:t xml:space="preserve">IZ PODRUČJA </w:t>
      </w:r>
      <w:r w:rsidR="006055E3" w:rsidRPr="0058050F">
        <w:rPr>
          <w:lang w:val="hr-HR"/>
        </w:rPr>
        <w:t xml:space="preserve"> </w:t>
      </w:r>
      <w:r w:rsidRPr="0058050F">
        <w:rPr>
          <w:lang w:val="hr-HR"/>
        </w:rPr>
        <w:t>VISOKOG</w:t>
      </w:r>
      <w:r w:rsidR="006055E3" w:rsidRPr="0058050F">
        <w:rPr>
          <w:lang w:val="hr-HR"/>
        </w:rPr>
        <w:t xml:space="preserve"> </w:t>
      </w:r>
      <w:r w:rsidRPr="0058050F">
        <w:rPr>
          <w:lang w:val="hr-HR"/>
        </w:rPr>
        <w:t xml:space="preserve"> OBRAZOVANJA</w:t>
      </w:r>
      <w:bookmarkEnd w:id="124"/>
    </w:p>
    <w:p w:rsidR="00B607E5" w:rsidRPr="006A7224" w:rsidRDefault="00B607E5" w:rsidP="004539F8">
      <w:pPr>
        <w:pStyle w:val="NoSpacing"/>
        <w:jc w:val="both"/>
        <w:rPr>
          <w:rFonts w:ascii="Times New Roman" w:hAnsi="Times New Roman"/>
          <w:sz w:val="24"/>
          <w:szCs w:val="24"/>
          <w:lang w:val="hr-HR"/>
        </w:rPr>
      </w:pPr>
    </w:p>
    <w:p w:rsidR="00B607E5" w:rsidRDefault="00B607E5" w:rsidP="004539F8">
      <w:pPr>
        <w:pStyle w:val="NoSpacing"/>
        <w:jc w:val="both"/>
        <w:rPr>
          <w:rFonts w:ascii="Times New Roman" w:hAnsi="Times New Roman"/>
          <w:lang w:val="hr-HR"/>
        </w:rPr>
      </w:pPr>
      <w:r w:rsidRPr="006055E3">
        <w:rPr>
          <w:rFonts w:ascii="Times New Roman" w:hAnsi="Times New Roman"/>
          <w:lang w:val="hr-HR"/>
        </w:rPr>
        <w:t xml:space="preserve">NAJVAŽNIJE </w:t>
      </w:r>
      <w:r w:rsidR="006055E3">
        <w:rPr>
          <w:rFonts w:ascii="Times New Roman" w:hAnsi="Times New Roman"/>
          <w:lang w:val="hr-HR"/>
        </w:rPr>
        <w:t xml:space="preserve"> </w:t>
      </w:r>
      <w:r w:rsidRPr="006055E3">
        <w:rPr>
          <w:rFonts w:ascii="Times New Roman" w:hAnsi="Times New Roman"/>
          <w:lang w:val="hr-HR"/>
        </w:rPr>
        <w:t>AKTIVNOSTI</w:t>
      </w:r>
      <w:r w:rsidR="006055E3">
        <w:rPr>
          <w:rFonts w:ascii="Times New Roman" w:hAnsi="Times New Roman"/>
          <w:lang w:val="hr-HR"/>
        </w:rPr>
        <w:t xml:space="preserve"> </w:t>
      </w:r>
      <w:r w:rsidRPr="006055E3">
        <w:rPr>
          <w:rFonts w:ascii="Times New Roman" w:hAnsi="Times New Roman"/>
          <w:lang w:val="hr-HR"/>
        </w:rPr>
        <w:t xml:space="preserve"> I </w:t>
      </w:r>
      <w:r w:rsidR="006055E3">
        <w:rPr>
          <w:rFonts w:ascii="Times New Roman" w:hAnsi="Times New Roman"/>
          <w:lang w:val="hr-HR"/>
        </w:rPr>
        <w:t xml:space="preserve"> </w:t>
      </w:r>
      <w:r w:rsidRPr="006055E3">
        <w:rPr>
          <w:rFonts w:ascii="Times New Roman" w:hAnsi="Times New Roman"/>
          <w:lang w:val="hr-HR"/>
        </w:rPr>
        <w:t xml:space="preserve">STANJE </w:t>
      </w:r>
      <w:r w:rsidR="006055E3">
        <w:rPr>
          <w:rFonts w:ascii="Times New Roman" w:hAnsi="Times New Roman"/>
          <w:lang w:val="hr-HR"/>
        </w:rPr>
        <w:t xml:space="preserve"> </w:t>
      </w:r>
      <w:r w:rsidRPr="006055E3">
        <w:rPr>
          <w:rFonts w:ascii="Times New Roman" w:hAnsi="Times New Roman"/>
          <w:lang w:val="hr-HR"/>
        </w:rPr>
        <w:t>U</w:t>
      </w:r>
      <w:r w:rsidR="006055E3">
        <w:rPr>
          <w:rFonts w:ascii="Times New Roman" w:hAnsi="Times New Roman"/>
          <w:lang w:val="hr-HR"/>
        </w:rPr>
        <w:t xml:space="preserve"> </w:t>
      </w:r>
      <w:r w:rsidRPr="006055E3">
        <w:rPr>
          <w:rFonts w:ascii="Times New Roman" w:hAnsi="Times New Roman"/>
          <w:lang w:val="hr-HR"/>
        </w:rPr>
        <w:t xml:space="preserve"> OBLASTI</w:t>
      </w:r>
    </w:p>
    <w:p w:rsidR="006055E3" w:rsidRPr="006A7224" w:rsidRDefault="006055E3" w:rsidP="004539F8">
      <w:pPr>
        <w:pStyle w:val="NoSpacing"/>
        <w:jc w:val="both"/>
        <w:rPr>
          <w:rFonts w:ascii="Times New Roman" w:hAnsi="Times New Roman"/>
          <w:sz w:val="24"/>
          <w:szCs w:val="24"/>
          <w:lang w:val="hr-HR"/>
        </w:rPr>
      </w:pPr>
    </w:p>
    <w:p w:rsidR="00B607E5" w:rsidRPr="004539F8" w:rsidRDefault="00B607E5" w:rsidP="004539F8">
      <w:pPr>
        <w:pStyle w:val="NoSpacing"/>
        <w:jc w:val="both"/>
        <w:rPr>
          <w:rFonts w:ascii="Times New Roman" w:hAnsi="Times New Roman"/>
          <w:sz w:val="24"/>
          <w:szCs w:val="24"/>
          <w:lang w:val="hr-HR"/>
        </w:rPr>
      </w:pPr>
      <w:r w:rsidRPr="004539F8">
        <w:rPr>
          <w:rFonts w:ascii="Times New Roman" w:hAnsi="Times New Roman"/>
          <w:sz w:val="24"/>
          <w:szCs w:val="24"/>
          <w:lang w:val="hr-HR"/>
        </w:rPr>
        <w:t xml:space="preserve">Aktivnosti koje je Centar za informiranje i priznavanje dokumenata iz područja visokog obrazovanja (u daljnjem tekstu: Centar) poduzimao u tijeku 2014. godine bile su usmjerene na zakonito, blagovremeno i efikasno izvršavanje poslova koji su planirani Programom rada Centra za 2014. godinu. Programske aktivnosti planirane su u skladu s nadležnostima Centra i zahtjevima nadležnih institucija. </w:t>
      </w:r>
    </w:p>
    <w:p w:rsidR="00B607E5" w:rsidRPr="004539F8" w:rsidRDefault="00B607E5" w:rsidP="004539F8">
      <w:pPr>
        <w:pStyle w:val="NoSpacing"/>
        <w:jc w:val="both"/>
        <w:rPr>
          <w:rFonts w:ascii="Times New Roman" w:hAnsi="Times New Roman"/>
          <w:sz w:val="24"/>
          <w:szCs w:val="24"/>
          <w:lang w:val="hr-HR"/>
        </w:rPr>
      </w:pPr>
      <w:r w:rsidRPr="004539F8">
        <w:rPr>
          <w:rFonts w:ascii="Times New Roman" w:hAnsi="Times New Roman"/>
          <w:sz w:val="24"/>
          <w:szCs w:val="24"/>
          <w:lang w:val="hr-HR"/>
        </w:rPr>
        <w:t xml:space="preserve">Sukladno programskim zadaćama, najznačajnije aktivnosti Centra u izvještajnom razdoblju bile su usmjerene na izvršavanje sljedećih poslova: </w:t>
      </w:r>
    </w:p>
    <w:p w:rsidR="006D3FAE" w:rsidRDefault="00B607E5" w:rsidP="00D67E26">
      <w:pPr>
        <w:pStyle w:val="NoSpacing"/>
        <w:numPr>
          <w:ilvl w:val="0"/>
          <w:numId w:val="10"/>
        </w:numPr>
        <w:jc w:val="both"/>
        <w:rPr>
          <w:rFonts w:ascii="Times New Roman" w:hAnsi="Times New Roman"/>
          <w:sz w:val="24"/>
          <w:szCs w:val="24"/>
          <w:lang w:val="hr-HR"/>
        </w:rPr>
      </w:pPr>
      <w:r w:rsidRPr="004539F8">
        <w:rPr>
          <w:rFonts w:ascii="Times New Roman" w:hAnsi="Times New Roman"/>
          <w:sz w:val="24"/>
          <w:szCs w:val="24"/>
          <w:lang w:val="hr-HR"/>
        </w:rPr>
        <w:t xml:space="preserve">dostavljanje informacija, obavještenja i vrednovanja inozemnih visokoškolskih </w:t>
      </w:r>
    </w:p>
    <w:p w:rsidR="006055E3" w:rsidRDefault="00B607E5" w:rsidP="006D3FAE">
      <w:pPr>
        <w:pStyle w:val="NoSpacing"/>
        <w:jc w:val="both"/>
        <w:rPr>
          <w:rFonts w:ascii="Times New Roman" w:hAnsi="Times New Roman"/>
          <w:sz w:val="24"/>
          <w:szCs w:val="24"/>
          <w:lang w:val="hr-HR"/>
        </w:rPr>
      </w:pPr>
      <w:r w:rsidRPr="004539F8">
        <w:rPr>
          <w:rFonts w:ascii="Times New Roman" w:hAnsi="Times New Roman"/>
          <w:sz w:val="24"/>
          <w:szCs w:val="24"/>
          <w:lang w:val="hr-HR"/>
        </w:rPr>
        <w:t>kvalifikacija nadležnim ministarstvima obrazovanja i drugim stranama sa zakonitim interesom, kao i mišljenja i preporuka o načinu priznavanja visokoškolskih kvalifikac</w:t>
      </w:r>
      <w:r w:rsidR="006055E3">
        <w:rPr>
          <w:rFonts w:ascii="Times New Roman" w:hAnsi="Times New Roman"/>
          <w:sz w:val="24"/>
          <w:szCs w:val="24"/>
          <w:lang w:val="hr-HR"/>
        </w:rPr>
        <w:t>ija koje su stečene izvan BiH</w:t>
      </w:r>
      <w:r w:rsidRPr="004539F8">
        <w:rPr>
          <w:rFonts w:ascii="Times New Roman" w:hAnsi="Times New Roman"/>
          <w:sz w:val="24"/>
          <w:szCs w:val="24"/>
          <w:lang w:val="hr-HR"/>
        </w:rPr>
        <w:t xml:space="preserve"> nakon 6. travnja 1992. godine; </w:t>
      </w:r>
    </w:p>
    <w:p w:rsidR="006D3FAE" w:rsidRDefault="00B607E5" w:rsidP="00D67E26">
      <w:pPr>
        <w:pStyle w:val="NoSpacing"/>
        <w:numPr>
          <w:ilvl w:val="0"/>
          <w:numId w:val="10"/>
        </w:numPr>
        <w:jc w:val="both"/>
        <w:rPr>
          <w:rFonts w:ascii="Times New Roman" w:hAnsi="Times New Roman"/>
          <w:sz w:val="24"/>
          <w:szCs w:val="24"/>
          <w:lang w:val="hr-HR"/>
        </w:rPr>
      </w:pPr>
      <w:r w:rsidRPr="004539F8">
        <w:rPr>
          <w:rFonts w:ascii="Times New Roman" w:hAnsi="Times New Roman"/>
          <w:sz w:val="24"/>
          <w:szCs w:val="24"/>
          <w:lang w:val="hr-HR"/>
        </w:rPr>
        <w:t xml:space="preserve">praćenje primjene Preporuka Centra o kriterijima za vrednovanje inozemnih </w:t>
      </w:r>
    </w:p>
    <w:p w:rsidR="006055E3" w:rsidRDefault="00B607E5" w:rsidP="006D3FAE">
      <w:pPr>
        <w:pStyle w:val="NoSpacing"/>
        <w:jc w:val="both"/>
        <w:rPr>
          <w:rFonts w:ascii="Times New Roman" w:hAnsi="Times New Roman"/>
          <w:sz w:val="24"/>
          <w:szCs w:val="24"/>
          <w:lang w:val="hr-HR"/>
        </w:rPr>
      </w:pPr>
      <w:r w:rsidRPr="004539F8">
        <w:rPr>
          <w:rFonts w:ascii="Times New Roman" w:hAnsi="Times New Roman"/>
          <w:sz w:val="24"/>
          <w:szCs w:val="24"/>
          <w:lang w:val="hr-HR"/>
        </w:rPr>
        <w:t xml:space="preserve">visokoškolskih kvalifikacija u postupku priznavanja u svrhu zapošljavanja i nastavka obrazovanja. Preporuke su objavljene u </w:t>
      </w:r>
      <w:r w:rsidR="006055E3">
        <w:rPr>
          <w:rFonts w:ascii="Times New Roman" w:hAnsi="Times New Roman"/>
          <w:sz w:val="24"/>
          <w:szCs w:val="24"/>
          <w:lang w:val="hr-HR"/>
        </w:rPr>
        <w:t>Sl.</w:t>
      </w:r>
      <w:r w:rsidRPr="004539F8">
        <w:rPr>
          <w:rFonts w:ascii="Times New Roman" w:hAnsi="Times New Roman"/>
          <w:sz w:val="24"/>
          <w:szCs w:val="24"/>
          <w:lang w:val="hr-HR"/>
        </w:rPr>
        <w:t xml:space="preserve"> glasniku BiH, broj 10/13; </w:t>
      </w:r>
    </w:p>
    <w:p w:rsidR="006D3FAE" w:rsidRDefault="00B607E5" w:rsidP="00D67E26">
      <w:pPr>
        <w:pStyle w:val="NoSpacing"/>
        <w:numPr>
          <w:ilvl w:val="0"/>
          <w:numId w:val="10"/>
        </w:numPr>
        <w:jc w:val="both"/>
        <w:rPr>
          <w:rFonts w:ascii="Times New Roman" w:hAnsi="Times New Roman"/>
          <w:sz w:val="24"/>
          <w:szCs w:val="24"/>
          <w:lang w:val="hr-HR"/>
        </w:rPr>
      </w:pPr>
      <w:r w:rsidRPr="004539F8">
        <w:rPr>
          <w:rFonts w:ascii="Times New Roman" w:hAnsi="Times New Roman"/>
          <w:sz w:val="24"/>
          <w:szCs w:val="24"/>
          <w:lang w:val="hr-HR"/>
        </w:rPr>
        <w:t xml:space="preserve">izrada i donošenje Preporuka o korištenju kvalifikacijskih okvira u postupku </w:t>
      </w:r>
    </w:p>
    <w:p w:rsidR="006055E3" w:rsidRDefault="00B607E5" w:rsidP="006D3FAE">
      <w:pPr>
        <w:pStyle w:val="NoSpacing"/>
        <w:jc w:val="both"/>
        <w:rPr>
          <w:rFonts w:ascii="Times New Roman" w:hAnsi="Times New Roman"/>
          <w:sz w:val="24"/>
          <w:szCs w:val="24"/>
          <w:lang w:val="hr-HR"/>
        </w:rPr>
      </w:pPr>
      <w:r w:rsidRPr="004539F8">
        <w:rPr>
          <w:rFonts w:ascii="Times New Roman" w:hAnsi="Times New Roman"/>
          <w:sz w:val="24"/>
          <w:szCs w:val="24"/>
          <w:lang w:val="hr-HR"/>
        </w:rPr>
        <w:t xml:space="preserve">priznavanja inozemnih visokoškolskih kvalifikacija u BiH; </w:t>
      </w:r>
    </w:p>
    <w:p w:rsidR="006D3FAE" w:rsidRDefault="00B607E5" w:rsidP="00D67E26">
      <w:pPr>
        <w:pStyle w:val="NoSpacing"/>
        <w:numPr>
          <w:ilvl w:val="0"/>
          <w:numId w:val="10"/>
        </w:numPr>
        <w:jc w:val="both"/>
        <w:rPr>
          <w:rFonts w:ascii="Times New Roman" w:hAnsi="Times New Roman"/>
          <w:sz w:val="24"/>
          <w:szCs w:val="24"/>
          <w:lang w:val="hr-HR"/>
        </w:rPr>
      </w:pPr>
      <w:r w:rsidRPr="004539F8">
        <w:rPr>
          <w:rFonts w:ascii="Times New Roman" w:hAnsi="Times New Roman"/>
          <w:sz w:val="24"/>
          <w:szCs w:val="24"/>
          <w:lang w:val="hr-HR"/>
        </w:rPr>
        <w:t xml:space="preserve">izrada i donošenje Preporuka o priznavanju inozemnih visokoškolskih kvalifikacija u </w:t>
      </w:r>
    </w:p>
    <w:p w:rsidR="006055E3" w:rsidRDefault="00B607E5" w:rsidP="006D3FAE">
      <w:pPr>
        <w:pStyle w:val="NoSpacing"/>
        <w:jc w:val="both"/>
        <w:rPr>
          <w:rFonts w:ascii="Times New Roman" w:hAnsi="Times New Roman"/>
          <w:sz w:val="24"/>
          <w:szCs w:val="24"/>
          <w:lang w:val="hr-HR"/>
        </w:rPr>
      </w:pPr>
      <w:r w:rsidRPr="004539F8">
        <w:rPr>
          <w:rFonts w:ascii="Times New Roman" w:hAnsi="Times New Roman"/>
          <w:sz w:val="24"/>
          <w:szCs w:val="24"/>
          <w:lang w:val="hr-HR"/>
        </w:rPr>
        <w:t xml:space="preserve">BiH osobama s nedovoljnom dokumentacijom ili bez dokumentacije; </w:t>
      </w:r>
    </w:p>
    <w:p w:rsidR="006D3FAE" w:rsidRDefault="00B607E5" w:rsidP="00D67E26">
      <w:pPr>
        <w:pStyle w:val="NoSpacing"/>
        <w:numPr>
          <w:ilvl w:val="0"/>
          <w:numId w:val="10"/>
        </w:numPr>
        <w:jc w:val="both"/>
        <w:rPr>
          <w:rFonts w:ascii="Times New Roman" w:hAnsi="Times New Roman"/>
          <w:sz w:val="24"/>
          <w:szCs w:val="24"/>
          <w:lang w:val="hr-HR"/>
        </w:rPr>
      </w:pPr>
      <w:r w:rsidRPr="004539F8">
        <w:rPr>
          <w:rFonts w:ascii="Times New Roman" w:hAnsi="Times New Roman"/>
          <w:sz w:val="24"/>
          <w:szCs w:val="24"/>
          <w:lang w:val="hr-HR"/>
        </w:rPr>
        <w:t>suradnja s mrežom ENIC/NARIC centara u Europi i u svijetu, te pr</w:t>
      </w:r>
      <w:r w:rsidR="006055E3">
        <w:rPr>
          <w:rFonts w:ascii="Times New Roman" w:hAnsi="Times New Roman"/>
          <w:sz w:val="24"/>
          <w:szCs w:val="24"/>
          <w:lang w:val="hr-HR"/>
        </w:rPr>
        <w:t>edstavljanje BiH</w:t>
      </w:r>
      <w:r w:rsidRPr="004539F8">
        <w:rPr>
          <w:rFonts w:ascii="Times New Roman" w:hAnsi="Times New Roman"/>
          <w:sz w:val="24"/>
          <w:szCs w:val="24"/>
          <w:lang w:val="hr-HR"/>
        </w:rPr>
        <w:t xml:space="preserve"> u </w:t>
      </w:r>
    </w:p>
    <w:p w:rsidR="006055E3" w:rsidRDefault="00B607E5" w:rsidP="006D3FAE">
      <w:pPr>
        <w:pStyle w:val="NoSpacing"/>
        <w:jc w:val="both"/>
        <w:rPr>
          <w:rFonts w:ascii="Times New Roman" w:hAnsi="Times New Roman"/>
          <w:sz w:val="24"/>
          <w:szCs w:val="24"/>
          <w:lang w:val="hr-HR"/>
        </w:rPr>
      </w:pPr>
      <w:r w:rsidRPr="004539F8">
        <w:rPr>
          <w:rFonts w:ascii="Times New Roman" w:hAnsi="Times New Roman"/>
          <w:sz w:val="24"/>
          <w:szCs w:val="24"/>
          <w:lang w:val="hr-HR"/>
        </w:rPr>
        <w:t xml:space="preserve">tim mrežama; </w:t>
      </w:r>
    </w:p>
    <w:p w:rsidR="006D3FAE" w:rsidRDefault="00B607E5" w:rsidP="00D67E26">
      <w:pPr>
        <w:pStyle w:val="NoSpacing"/>
        <w:numPr>
          <w:ilvl w:val="0"/>
          <w:numId w:val="10"/>
        </w:numPr>
        <w:jc w:val="both"/>
        <w:rPr>
          <w:rFonts w:ascii="Times New Roman" w:hAnsi="Times New Roman"/>
          <w:sz w:val="24"/>
          <w:szCs w:val="24"/>
          <w:lang w:val="hr-HR"/>
        </w:rPr>
      </w:pPr>
      <w:r w:rsidRPr="004539F8">
        <w:rPr>
          <w:rFonts w:ascii="Times New Roman" w:hAnsi="Times New Roman"/>
          <w:sz w:val="24"/>
          <w:szCs w:val="24"/>
          <w:lang w:val="hr-HR"/>
        </w:rPr>
        <w:t xml:space="preserve">učešće u realizaciji projekata iz područja visokog obrazovanja u suradnji s Europskom </w:t>
      </w:r>
    </w:p>
    <w:p w:rsidR="006055E3" w:rsidRDefault="00B607E5" w:rsidP="006D3FAE">
      <w:pPr>
        <w:pStyle w:val="NoSpacing"/>
        <w:jc w:val="both"/>
        <w:rPr>
          <w:rFonts w:ascii="Times New Roman" w:hAnsi="Times New Roman"/>
          <w:sz w:val="24"/>
          <w:szCs w:val="24"/>
          <w:lang w:val="hr-HR"/>
        </w:rPr>
      </w:pPr>
      <w:r w:rsidRPr="004539F8">
        <w:rPr>
          <w:rFonts w:ascii="Times New Roman" w:hAnsi="Times New Roman"/>
          <w:sz w:val="24"/>
          <w:szCs w:val="24"/>
          <w:lang w:val="hr-HR"/>
        </w:rPr>
        <w:t xml:space="preserve">unijom, Vijećem Europe, Delegacijom Europske unije, UNESCO-om i drugim europskim i međunarodnim organizacijama; </w:t>
      </w:r>
    </w:p>
    <w:p w:rsidR="006D3FAE" w:rsidRDefault="00B607E5" w:rsidP="00D67E26">
      <w:pPr>
        <w:pStyle w:val="NoSpacing"/>
        <w:numPr>
          <w:ilvl w:val="0"/>
          <w:numId w:val="10"/>
        </w:numPr>
        <w:jc w:val="both"/>
        <w:rPr>
          <w:rFonts w:ascii="Times New Roman" w:hAnsi="Times New Roman"/>
          <w:sz w:val="24"/>
          <w:szCs w:val="24"/>
          <w:lang w:val="hr-HR"/>
        </w:rPr>
      </w:pPr>
      <w:r w:rsidRPr="004539F8">
        <w:rPr>
          <w:rFonts w:ascii="Times New Roman" w:hAnsi="Times New Roman"/>
          <w:sz w:val="24"/>
          <w:szCs w:val="24"/>
          <w:lang w:val="hr-HR"/>
        </w:rPr>
        <w:t xml:space="preserve">učešće na regionalnim i međunarodnim konferencijama, sastancima i radionicama o </w:t>
      </w:r>
    </w:p>
    <w:p w:rsidR="006D3FAE" w:rsidRDefault="00B607E5" w:rsidP="006D3FAE">
      <w:pPr>
        <w:pStyle w:val="NoSpacing"/>
        <w:jc w:val="both"/>
        <w:rPr>
          <w:rFonts w:ascii="Times New Roman" w:hAnsi="Times New Roman"/>
          <w:sz w:val="24"/>
          <w:szCs w:val="24"/>
          <w:lang w:val="hr-HR"/>
        </w:rPr>
      </w:pPr>
      <w:r w:rsidRPr="004539F8">
        <w:rPr>
          <w:rFonts w:ascii="Times New Roman" w:hAnsi="Times New Roman"/>
          <w:sz w:val="24"/>
          <w:szCs w:val="24"/>
          <w:lang w:val="hr-HR"/>
        </w:rPr>
        <w:t xml:space="preserve">visokom obrazovanju i priznavanju inozemnih visokoškolskih kvalifikacija; </w:t>
      </w:r>
    </w:p>
    <w:p w:rsidR="006055E3" w:rsidRDefault="00B607E5" w:rsidP="00D67E26">
      <w:pPr>
        <w:pStyle w:val="NoSpacing"/>
        <w:numPr>
          <w:ilvl w:val="0"/>
          <w:numId w:val="10"/>
        </w:numPr>
        <w:jc w:val="both"/>
        <w:rPr>
          <w:rFonts w:ascii="Times New Roman" w:hAnsi="Times New Roman"/>
          <w:sz w:val="24"/>
          <w:szCs w:val="24"/>
          <w:lang w:val="hr-HR"/>
        </w:rPr>
      </w:pPr>
      <w:r w:rsidRPr="004539F8">
        <w:rPr>
          <w:rFonts w:ascii="Times New Roman" w:hAnsi="Times New Roman"/>
          <w:sz w:val="24"/>
          <w:szCs w:val="24"/>
          <w:lang w:val="hr-HR"/>
        </w:rPr>
        <w:t>ažuriranje i daljnja dogradnja službene web-stranice Centra;</w:t>
      </w:r>
    </w:p>
    <w:p w:rsidR="006D3FAE" w:rsidRDefault="00B607E5" w:rsidP="00D67E26">
      <w:pPr>
        <w:pStyle w:val="NoSpacing"/>
        <w:numPr>
          <w:ilvl w:val="0"/>
          <w:numId w:val="10"/>
        </w:numPr>
        <w:jc w:val="both"/>
        <w:rPr>
          <w:rFonts w:ascii="Times New Roman" w:hAnsi="Times New Roman"/>
          <w:sz w:val="24"/>
          <w:szCs w:val="24"/>
          <w:lang w:val="hr-HR"/>
        </w:rPr>
      </w:pPr>
      <w:r w:rsidRPr="004539F8">
        <w:rPr>
          <w:rFonts w:ascii="Times New Roman" w:hAnsi="Times New Roman"/>
          <w:sz w:val="24"/>
          <w:szCs w:val="24"/>
          <w:lang w:val="hr-HR"/>
        </w:rPr>
        <w:t xml:space="preserve">izrada i dostavljanje informacija, izvještaja i drugih materijala iz nadležnosti Centra </w:t>
      </w:r>
    </w:p>
    <w:p w:rsidR="006055E3" w:rsidRDefault="00B607E5" w:rsidP="006D3FAE">
      <w:pPr>
        <w:pStyle w:val="NoSpacing"/>
        <w:jc w:val="both"/>
        <w:rPr>
          <w:rFonts w:ascii="Times New Roman" w:hAnsi="Times New Roman"/>
          <w:sz w:val="24"/>
          <w:szCs w:val="24"/>
          <w:lang w:val="hr-HR"/>
        </w:rPr>
      </w:pPr>
      <w:r w:rsidRPr="004539F8">
        <w:rPr>
          <w:rFonts w:ascii="Times New Roman" w:hAnsi="Times New Roman"/>
          <w:sz w:val="24"/>
          <w:szCs w:val="24"/>
          <w:lang w:val="hr-HR"/>
        </w:rPr>
        <w:t>Vijeću ministara BiH i drugim nadležnim institucijama Bosne i Hercegovine;</w:t>
      </w:r>
    </w:p>
    <w:p w:rsidR="006D3FAE" w:rsidRDefault="00B607E5" w:rsidP="00D67E26">
      <w:pPr>
        <w:pStyle w:val="NoSpacing"/>
        <w:numPr>
          <w:ilvl w:val="0"/>
          <w:numId w:val="10"/>
        </w:numPr>
        <w:jc w:val="both"/>
        <w:rPr>
          <w:rFonts w:ascii="Times New Roman" w:hAnsi="Times New Roman"/>
          <w:sz w:val="24"/>
          <w:szCs w:val="24"/>
          <w:lang w:val="hr-HR"/>
        </w:rPr>
      </w:pPr>
      <w:r w:rsidRPr="004539F8">
        <w:rPr>
          <w:rFonts w:ascii="Times New Roman" w:hAnsi="Times New Roman"/>
          <w:sz w:val="24"/>
          <w:szCs w:val="24"/>
          <w:lang w:val="hr-HR"/>
        </w:rPr>
        <w:t xml:space="preserve">praćenje i realizacije Strateškog plana razvoja Centra, Strategije komuniciranja Centra </w:t>
      </w:r>
    </w:p>
    <w:p w:rsidR="006D3FAE" w:rsidRDefault="00B607E5" w:rsidP="006D3FAE">
      <w:pPr>
        <w:pStyle w:val="NoSpacing"/>
        <w:jc w:val="both"/>
        <w:rPr>
          <w:rFonts w:ascii="Times New Roman" w:hAnsi="Times New Roman"/>
          <w:sz w:val="24"/>
          <w:szCs w:val="24"/>
          <w:lang w:val="hr-HR"/>
        </w:rPr>
      </w:pPr>
      <w:r w:rsidRPr="004539F8">
        <w:rPr>
          <w:rFonts w:ascii="Times New Roman" w:hAnsi="Times New Roman"/>
          <w:sz w:val="24"/>
          <w:szCs w:val="24"/>
          <w:lang w:val="hr-HR"/>
        </w:rPr>
        <w:t xml:space="preserve">i Akcijskog plana komuniciranja Centra; </w:t>
      </w:r>
    </w:p>
    <w:p w:rsidR="006D3FAE" w:rsidRDefault="00B607E5" w:rsidP="00D67E26">
      <w:pPr>
        <w:pStyle w:val="NoSpacing"/>
        <w:numPr>
          <w:ilvl w:val="0"/>
          <w:numId w:val="10"/>
        </w:numPr>
        <w:jc w:val="both"/>
        <w:rPr>
          <w:rFonts w:ascii="Times New Roman" w:hAnsi="Times New Roman"/>
          <w:sz w:val="24"/>
          <w:szCs w:val="24"/>
          <w:lang w:val="hr-HR"/>
        </w:rPr>
      </w:pPr>
      <w:r w:rsidRPr="004539F8">
        <w:rPr>
          <w:rFonts w:ascii="Times New Roman" w:hAnsi="Times New Roman"/>
          <w:sz w:val="24"/>
          <w:szCs w:val="24"/>
          <w:lang w:val="hr-HR"/>
        </w:rPr>
        <w:t xml:space="preserve">pripremanje sjednica i materijala za sjednice, te provedba odluka i zaključaka </w:t>
      </w:r>
    </w:p>
    <w:p w:rsidR="006055E3" w:rsidRDefault="00B607E5" w:rsidP="006D3FAE">
      <w:pPr>
        <w:pStyle w:val="NoSpacing"/>
        <w:jc w:val="both"/>
        <w:rPr>
          <w:rFonts w:ascii="Times New Roman" w:hAnsi="Times New Roman"/>
          <w:sz w:val="24"/>
          <w:szCs w:val="24"/>
          <w:lang w:val="hr-HR"/>
        </w:rPr>
      </w:pPr>
      <w:r w:rsidRPr="004539F8">
        <w:rPr>
          <w:rFonts w:ascii="Times New Roman" w:hAnsi="Times New Roman"/>
          <w:sz w:val="24"/>
          <w:szCs w:val="24"/>
          <w:lang w:val="hr-HR"/>
        </w:rPr>
        <w:t xml:space="preserve">Upravnog odbora Centra; </w:t>
      </w:r>
    </w:p>
    <w:p w:rsidR="006D3FAE" w:rsidRDefault="00B607E5" w:rsidP="00D67E26">
      <w:pPr>
        <w:pStyle w:val="NoSpacing"/>
        <w:numPr>
          <w:ilvl w:val="0"/>
          <w:numId w:val="10"/>
        </w:numPr>
        <w:jc w:val="both"/>
        <w:rPr>
          <w:rFonts w:ascii="Times New Roman" w:hAnsi="Times New Roman"/>
          <w:sz w:val="24"/>
          <w:szCs w:val="24"/>
          <w:lang w:val="hr-HR"/>
        </w:rPr>
      </w:pPr>
      <w:r w:rsidRPr="004539F8">
        <w:rPr>
          <w:rFonts w:ascii="Times New Roman" w:hAnsi="Times New Roman"/>
          <w:sz w:val="24"/>
          <w:szCs w:val="24"/>
          <w:lang w:val="hr-HR"/>
        </w:rPr>
        <w:t xml:space="preserve">pripremanje i dostavljanje redovitih financijskih izvješća, kao i zahtjeva za dodjelu </w:t>
      </w:r>
    </w:p>
    <w:p w:rsidR="006055E3" w:rsidRDefault="00B607E5" w:rsidP="006D3FAE">
      <w:pPr>
        <w:pStyle w:val="NoSpacing"/>
        <w:jc w:val="both"/>
        <w:rPr>
          <w:rFonts w:ascii="Times New Roman" w:hAnsi="Times New Roman"/>
          <w:sz w:val="24"/>
          <w:szCs w:val="24"/>
          <w:lang w:val="hr-HR"/>
        </w:rPr>
      </w:pPr>
      <w:r w:rsidRPr="004539F8">
        <w:rPr>
          <w:rFonts w:ascii="Times New Roman" w:hAnsi="Times New Roman"/>
          <w:sz w:val="24"/>
          <w:szCs w:val="24"/>
          <w:lang w:val="hr-HR"/>
        </w:rPr>
        <w:t xml:space="preserve">financijskih sredstava iz proračuna za 2015., 2016. i 2017. godinu; </w:t>
      </w:r>
    </w:p>
    <w:p w:rsidR="006055E3" w:rsidRDefault="00B607E5" w:rsidP="00D67E26">
      <w:pPr>
        <w:pStyle w:val="NoSpacing"/>
        <w:numPr>
          <w:ilvl w:val="0"/>
          <w:numId w:val="10"/>
        </w:numPr>
        <w:jc w:val="both"/>
        <w:rPr>
          <w:rFonts w:ascii="Times New Roman" w:hAnsi="Times New Roman"/>
          <w:sz w:val="24"/>
          <w:szCs w:val="24"/>
          <w:lang w:val="hr-HR"/>
        </w:rPr>
      </w:pPr>
      <w:r w:rsidRPr="004539F8">
        <w:rPr>
          <w:rFonts w:ascii="Times New Roman" w:hAnsi="Times New Roman"/>
          <w:sz w:val="24"/>
          <w:szCs w:val="24"/>
          <w:lang w:val="hr-HR"/>
        </w:rPr>
        <w:t xml:space="preserve">izrada općih pravnih akta sukladno propisima; </w:t>
      </w:r>
    </w:p>
    <w:p w:rsidR="006055E3" w:rsidRDefault="00B607E5" w:rsidP="00D67E26">
      <w:pPr>
        <w:pStyle w:val="NoSpacing"/>
        <w:numPr>
          <w:ilvl w:val="0"/>
          <w:numId w:val="10"/>
        </w:numPr>
        <w:jc w:val="both"/>
        <w:rPr>
          <w:rFonts w:ascii="Times New Roman" w:hAnsi="Times New Roman"/>
          <w:sz w:val="24"/>
          <w:szCs w:val="24"/>
          <w:lang w:val="hr-HR"/>
        </w:rPr>
      </w:pPr>
      <w:r w:rsidRPr="004539F8">
        <w:rPr>
          <w:rFonts w:ascii="Times New Roman" w:hAnsi="Times New Roman"/>
          <w:sz w:val="24"/>
          <w:szCs w:val="24"/>
          <w:lang w:val="hr-HR"/>
        </w:rPr>
        <w:t xml:space="preserve">provedba javnih nabava; </w:t>
      </w:r>
    </w:p>
    <w:p w:rsidR="006055E3" w:rsidRDefault="00B607E5" w:rsidP="00D67E26">
      <w:pPr>
        <w:pStyle w:val="NoSpacing"/>
        <w:numPr>
          <w:ilvl w:val="0"/>
          <w:numId w:val="10"/>
        </w:numPr>
        <w:jc w:val="both"/>
        <w:rPr>
          <w:rFonts w:ascii="Times New Roman" w:hAnsi="Times New Roman"/>
          <w:sz w:val="24"/>
          <w:szCs w:val="24"/>
          <w:lang w:val="hr-HR"/>
        </w:rPr>
      </w:pPr>
      <w:r w:rsidRPr="004539F8">
        <w:rPr>
          <w:rFonts w:ascii="Times New Roman" w:hAnsi="Times New Roman"/>
          <w:sz w:val="24"/>
          <w:szCs w:val="24"/>
          <w:lang w:val="hr-HR"/>
        </w:rPr>
        <w:t xml:space="preserve">ostvarivanje prava zaposlenih po osnovi radnog odnosa; </w:t>
      </w:r>
    </w:p>
    <w:p w:rsidR="006055E3" w:rsidRDefault="00B607E5" w:rsidP="00D67E26">
      <w:pPr>
        <w:pStyle w:val="NoSpacing"/>
        <w:numPr>
          <w:ilvl w:val="0"/>
          <w:numId w:val="10"/>
        </w:numPr>
        <w:jc w:val="both"/>
        <w:rPr>
          <w:rFonts w:ascii="Times New Roman" w:hAnsi="Times New Roman"/>
          <w:sz w:val="24"/>
          <w:szCs w:val="24"/>
          <w:lang w:val="hr-HR"/>
        </w:rPr>
      </w:pPr>
      <w:r w:rsidRPr="004539F8">
        <w:rPr>
          <w:rFonts w:ascii="Times New Roman" w:hAnsi="Times New Roman"/>
          <w:sz w:val="24"/>
          <w:szCs w:val="24"/>
          <w:lang w:val="hr-HR"/>
        </w:rPr>
        <w:t xml:space="preserve">organiziranje uredskog i arhivskog poslovanja; </w:t>
      </w:r>
    </w:p>
    <w:p w:rsidR="006D3FAE" w:rsidRDefault="00B607E5" w:rsidP="00D67E26">
      <w:pPr>
        <w:pStyle w:val="NoSpacing"/>
        <w:numPr>
          <w:ilvl w:val="0"/>
          <w:numId w:val="10"/>
        </w:numPr>
        <w:jc w:val="both"/>
        <w:rPr>
          <w:rFonts w:ascii="Times New Roman" w:hAnsi="Times New Roman"/>
          <w:sz w:val="24"/>
          <w:szCs w:val="24"/>
          <w:lang w:val="hr-HR"/>
        </w:rPr>
      </w:pPr>
      <w:r w:rsidRPr="004539F8">
        <w:rPr>
          <w:rFonts w:ascii="Times New Roman" w:hAnsi="Times New Roman"/>
          <w:sz w:val="24"/>
          <w:szCs w:val="24"/>
          <w:lang w:val="hr-HR"/>
        </w:rPr>
        <w:t xml:space="preserve">ostvarivanje suradnje s nadležnim ministarstvima obrazovanja, fakultetima, </w:t>
      </w:r>
    </w:p>
    <w:p w:rsidR="006D3FAE" w:rsidRPr="004539F8" w:rsidRDefault="00B607E5" w:rsidP="006D3FAE">
      <w:pPr>
        <w:pStyle w:val="NoSpacing"/>
        <w:jc w:val="both"/>
        <w:rPr>
          <w:rFonts w:ascii="Times New Roman" w:hAnsi="Times New Roman"/>
          <w:sz w:val="24"/>
          <w:szCs w:val="24"/>
          <w:lang w:val="hr-HR"/>
        </w:rPr>
      </w:pPr>
      <w:r w:rsidRPr="004539F8">
        <w:rPr>
          <w:rFonts w:ascii="Times New Roman" w:hAnsi="Times New Roman"/>
          <w:sz w:val="24"/>
          <w:szCs w:val="24"/>
          <w:lang w:val="hr-HR"/>
        </w:rPr>
        <w:t>sveučilištima i drugim nadležnim institucijama u Bosni i Hercegovini.</w:t>
      </w:r>
    </w:p>
    <w:p w:rsidR="00B607E5" w:rsidRDefault="00B607E5" w:rsidP="004539F8">
      <w:pPr>
        <w:pStyle w:val="NoSpacing"/>
        <w:jc w:val="both"/>
        <w:rPr>
          <w:rFonts w:ascii="Times New Roman" w:hAnsi="Times New Roman"/>
          <w:sz w:val="24"/>
          <w:szCs w:val="24"/>
          <w:lang w:val="hr-HR"/>
        </w:rPr>
      </w:pPr>
      <w:r w:rsidRPr="004539F8">
        <w:rPr>
          <w:rFonts w:ascii="Times New Roman" w:hAnsi="Times New Roman"/>
          <w:sz w:val="24"/>
          <w:szCs w:val="24"/>
          <w:lang w:val="hr-HR"/>
        </w:rPr>
        <w:t>I pored određenih problema koji su prisutni u oblasti priznavanja inozemnih visokoškolskih kvalifikacija, može se utvrditi da je stanje u oblasti informiranja i priznavanja inozemnih visokoškolskih kvalifikacija na teritoriju</w:t>
      </w:r>
      <w:r w:rsidR="00406479">
        <w:rPr>
          <w:rFonts w:ascii="Times New Roman" w:hAnsi="Times New Roman"/>
          <w:sz w:val="24"/>
          <w:szCs w:val="24"/>
          <w:lang w:val="hr-HR"/>
        </w:rPr>
        <w:t xml:space="preserve"> BiH</w:t>
      </w:r>
      <w:r w:rsidRPr="004539F8">
        <w:rPr>
          <w:rFonts w:ascii="Times New Roman" w:hAnsi="Times New Roman"/>
          <w:sz w:val="24"/>
          <w:szCs w:val="24"/>
          <w:lang w:val="hr-HR"/>
        </w:rPr>
        <w:t xml:space="preserve"> na zadovoljavajućoj razini. Ovakvom stanju, sukladno utvrđenim nadležnostima, svakako je doprinio i Centar svojim ukupnim angažiranjem pružanjem stručne pomoći, dostavljanjem informacija, te koordinacijom aktivnosti, organiziranjem okruglih stolova i ostvarivanjem neposredne suradnje s nadležnim institucijama i ustanovama koje se bave pitanjima informir</w:t>
      </w:r>
      <w:r w:rsidR="00406479">
        <w:rPr>
          <w:rFonts w:ascii="Times New Roman" w:hAnsi="Times New Roman"/>
          <w:sz w:val="24"/>
          <w:szCs w:val="24"/>
          <w:lang w:val="hr-HR"/>
        </w:rPr>
        <w:t>anja i priznavanja. R.</w:t>
      </w:r>
      <w:r w:rsidRPr="004539F8">
        <w:rPr>
          <w:rFonts w:ascii="Times New Roman" w:hAnsi="Times New Roman"/>
          <w:sz w:val="24"/>
          <w:szCs w:val="24"/>
          <w:lang w:val="hr-HR"/>
        </w:rPr>
        <w:t xml:space="preserve"> Srpska, svi kantoni u Federaciji BiH i Brčko Distrikt BiH donijeli su svoje zakone o visokom obrazovanju u kojima su, u značajnoj mjeri, uredili i pitanja priznavanja inozemnih visokoškolskih kvalifikacija. Istina, još uvijek nije u potrebnoj mjeri izvršeno usuglašavanje svih pravnih propisa u oblasti priznavanja inozemnih visokoškolskih kvalifikacija u kantonima s Lis</w:t>
      </w:r>
      <w:r w:rsidR="00406479">
        <w:rPr>
          <w:rFonts w:ascii="Times New Roman" w:hAnsi="Times New Roman"/>
          <w:sz w:val="24"/>
          <w:szCs w:val="24"/>
          <w:lang w:val="hr-HR"/>
        </w:rPr>
        <w:t>abonskom konvencijom (''Sl.</w:t>
      </w:r>
      <w:r w:rsidRPr="004539F8">
        <w:rPr>
          <w:rFonts w:ascii="Times New Roman" w:hAnsi="Times New Roman"/>
          <w:sz w:val="24"/>
          <w:szCs w:val="24"/>
          <w:lang w:val="hr-HR"/>
        </w:rPr>
        <w:t xml:space="preserve"> glasnik BiH'', broj 16/03-Međunarodni ugovori) i njenim pratećim dokumentima. Obveza zemlje potpisnice Lisabonske konvencije jeste da dosljedno primjenjuje odredbe Lisab</w:t>
      </w:r>
      <w:r w:rsidR="00406479">
        <w:rPr>
          <w:rFonts w:ascii="Times New Roman" w:hAnsi="Times New Roman"/>
          <w:sz w:val="24"/>
          <w:szCs w:val="24"/>
          <w:lang w:val="hr-HR"/>
        </w:rPr>
        <w:t>onske konvencije. U tom smislu</w:t>
      </w:r>
      <w:r w:rsidRPr="004539F8">
        <w:rPr>
          <w:rFonts w:ascii="Times New Roman" w:hAnsi="Times New Roman"/>
          <w:sz w:val="24"/>
          <w:szCs w:val="24"/>
          <w:lang w:val="hr-HR"/>
        </w:rPr>
        <w:t xml:space="preserve"> neophodno</w:t>
      </w:r>
      <w:r w:rsidR="00406479">
        <w:rPr>
          <w:rFonts w:ascii="Times New Roman" w:hAnsi="Times New Roman"/>
          <w:sz w:val="24"/>
          <w:szCs w:val="24"/>
          <w:lang w:val="hr-HR"/>
        </w:rPr>
        <w:t xml:space="preserve"> je da R.</w:t>
      </w:r>
      <w:r w:rsidRPr="004539F8">
        <w:rPr>
          <w:rFonts w:ascii="Times New Roman" w:hAnsi="Times New Roman"/>
          <w:sz w:val="24"/>
          <w:szCs w:val="24"/>
          <w:lang w:val="hr-HR"/>
        </w:rPr>
        <w:t xml:space="preserve"> Srpska, kantoni u Federaciji BiH i Brčko Distrikt BiH u potpunosti usuglase svoje zakone i podzakonske propise s Lisabonskom konvencijom i njenim pratećim dokumentima. </w:t>
      </w:r>
    </w:p>
    <w:p w:rsidR="00CC297F" w:rsidRDefault="00CC297F" w:rsidP="004539F8">
      <w:pPr>
        <w:pStyle w:val="NoSpacing"/>
        <w:jc w:val="both"/>
        <w:rPr>
          <w:rFonts w:ascii="Times New Roman" w:hAnsi="Times New Roman"/>
          <w:sz w:val="24"/>
          <w:szCs w:val="24"/>
          <w:lang w:val="hr-HR"/>
        </w:rPr>
      </w:pPr>
    </w:p>
    <w:p w:rsidR="00B607E5" w:rsidRPr="00CC297F" w:rsidRDefault="00CC297F" w:rsidP="004539F8">
      <w:pPr>
        <w:pStyle w:val="NoSpacing"/>
        <w:jc w:val="both"/>
        <w:rPr>
          <w:rFonts w:ascii="Times New Roman" w:hAnsi="Times New Roman"/>
          <w:lang w:val="hr-HR"/>
        </w:rPr>
      </w:pPr>
      <w:r>
        <w:rPr>
          <w:rFonts w:ascii="Times New Roman" w:hAnsi="Times New Roman"/>
          <w:lang w:val="hr-HR"/>
        </w:rPr>
        <w:t>ZAKONODAVNE  AKTIVNOSTI</w:t>
      </w:r>
    </w:p>
    <w:p w:rsidR="00406479" w:rsidRPr="00CC297F" w:rsidRDefault="00406479" w:rsidP="004539F8">
      <w:pPr>
        <w:pStyle w:val="NoSpacing"/>
        <w:jc w:val="both"/>
        <w:rPr>
          <w:rFonts w:ascii="Times New Roman" w:hAnsi="Times New Roman"/>
          <w:sz w:val="24"/>
          <w:szCs w:val="24"/>
          <w:lang w:val="hr-HR"/>
        </w:rPr>
      </w:pPr>
    </w:p>
    <w:p w:rsidR="00B607E5" w:rsidRDefault="00B607E5" w:rsidP="004539F8">
      <w:pPr>
        <w:pStyle w:val="NoSpacing"/>
        <w:jc w:val="both"/>
        <w:rPr>
          <w:rFonts w:ascii="Times New Roman" w:hAnsi="Times New Roman"/>
          <w:sz w:val="24"/>
          <w:szCs w:val="24"/>
          <w:lang w:val="hr-HR"/>
        </w:rPr>
      </w:pPr>
      <w:r w:rsidRPr="004539F8">
        <w:rPr>
          <w:rFonts w:ascii="Times New Roman" w:hAnsi="Times New Roman"/>
          <w:sz w:val="24"/>
          <w:szCs w:val="24"/>
          <w:lang w:val="hr-HR"/>
        </w:rPr>
        <w:t>Centar je pripremio i dostavio informaciju o izvršenju Okvirnog zakon</w:t>
      </w:r>
      <w:r w:rsidR="00CC297F">
        <w:rPr>
          <w:rFonts w:ascii="Times New Roman" w:hAnsi="Times New Roman"/>
          <w:sz w:val="24"/>
          <w:szCs w:val="24"/>
          <w:lang w:val="hr-HR"/>
        </w:rPr>
        <w:t>a o visokom obrazovanju u BiH</w:t>
      </w:r>
      <w:r w:rsidRPr="004539F8">
        <w:rPr>
          <w:rFonts w:ascii="Times New Roman" w:hAnsi="Times New Roman"/>
          <w:sz w:val="24"/>
          <w:szCs w:val="24"/>
          <w:lang w:val="hr-HR"/>
        </w:rPr>
        <w:t xml:space="preserve"> i realizaciji drugih aktivnosti koje se odnose na provedbu Lisabonske konvencije iz n</w:t>
      </w:r>
      <w:r w:rsidR="003B0410">
        <w:rPr>
          <w:rFonts w:ascii="Times New Roman" w:hAnsi="Times New Roman"/>
          <w:sz w:val="24"/>
          <w:szCs w:val="24"/>
          <w:lang w:val="hr-HR"/>
        </w:rPr>
        <w:t xml:space="preserve">adležnosti Centra za razdoblje </w:t>
      </w:r>
      <w:r w:rsidRPr="004539F8">
        <w:rPr>
          <w:rFonts w:ascii="Times New Roman" w:hAnsi="Times New Roman"/>
          <w:sz w:val="24"/>
          <w:szCs w:val="24"/>
          <w:lang w:val="hr-HR"/>
        </w:rPr>
        <w:t>od rujna 2013. godine do kolovoza 2014. godine. Centar je donio Preporuke o korištenju kvalifikacijskih okvira u postupku priznavanja inozemnih visokoškolskih kvalifikacija u BiH, kao i Preporuke o priznavanju inozemnih visokoškolskih kvalifikacija u BiH osobama s nedovoljnom dokumentacijom ili bez dokumentacije. Oba propisa objavljena su u Službenom glasniku BiH i na web-stranici Centra. Na zahtjev Ministarstva civilnih poslov</w:t>
      </w:r>
      <w:r w:rsidR="00CC297F">
        <w:rPr>
          <w:rFonts w:ascii="Times New Roman" w:hAnsi="Times New Roman"/>
          <w:sz w:val="24"/>
          <w:szCs w:val="24"/>
          <w:lang w:val="hr-HR"/>
        </w:rPr>
        <w:t>a BiH izrađena je i dostavljana</w:t>
      </w:r>
      <w:r w:rsidRPr="004539F8">
        <w:rPr>
          <w:rFonts w:ascii="Times New Roman" w:hAnsi="Times New Roman"/>
          <w:sz w:val="24"/>
          <w:szCs w:val="24"/>
          <w:lang w:val="hr-HR"/>
        </w:rPr>
        <w:t xml:space="preserve"> Informacije o aktivnostima Centra za potrebe izrade Izvješća</w:t>
      </w:r>
      <w:r w:rsidR="00CC297F">
        <w:rPr>
          <w:rFonts w:ascii="Times New Roman" w:hAnsi="Times New Roman"/>
          <w:sz w:val="24"/>
          <w:szCs w:val="24"/>
          <w:lang w:val="hr-HR"/>
        </w:rPr>
        <w:t xml:space="preserve"> o napretku BiH</w:t>
      </w:r>
      <w:r w:rsidRPr="004539F8">
        <w:rPr>
          <w:rFonts w:ascii="Times New Roman" w:hAnsi="Times New Roman"/>
          <w:sz w:val="24"/>
          <w:szCs w:val="24"/>
          <w:lang w:val="hr-HR"/>
        </w:rPr>
        <w:t xml:space="preserve"> za 2014. godinu.</w:t>
      </w:r>
    </w:p>
    <w:p w:rsidR="00CC297F" w:rsidRPr="00CC297F" w:rsidRDefault="00CC297F" w:rsidP="004539F8">
      <w:pPr>
        <w:pStyle w:val="NoSpacing"/>
        <w:jc w:val="both"/>
        <w:rPr>
          <w:rFonts w:ascii="Times New Roman" w:hAnsi="Times New Roman"/>
          <w:sz w:val="24"/>
          <w:szCs w:val="24"/>
          <w:lang w:val="hr-HR"/>
        </w:rPr>
      </w:pPr>
    </w:p>
    <w:p w:rsidR="00B607E5" w:rsidRPr="00CC297F" w:rsidRDefault="00B607E5" w:rsidP="004539F8">
      <w:pPr>
        <w:pStyle w:val="NoSpacing"/>
        <w:jc w:val="both"/>
        <w:rPr>
          <w:rFonts w:ascii="Times New Roman" w:hAnsi="Times New Roman"/>
          <w:lang w:val="hr-HR"/>
        </w:rPr>
      </w:pPr>
      <w:r w:rsidRPr="00CC297F">
        <w:rPr>
          <w:rFonts w:ascii="Times New Roman" w:hAnsi="Times New Roman"/>
          <w:lang w:val="hr-HR"/>
        </w:rPr>
        <w:t>ZAKLJUČIVANJE</w:t>
      </w:r>
      <w:r w:rsidR="00CC297F">
        <w:rPr>
          <w:rFonts w:ascii="Times New Roman" w:hAnsi="Times New Roman"/>
          <w:lang w:val="hr-HR"/>
        </w:rPr>
        <w:t xml:space="preserve"> </w:t>
      </w:r>
      <w:r w:rsidRPr="00CC297F">
        <w:rPr>
          <w:rFonts w:ascii="Times New Roman" w:hAnsi="Times New Roman"/>
          <w:lang w:val="hr-HR"/>
        </w:rPr>
        <w:t xml:space="preserve"> MEĐUNARODNIH </w:t>
      </w:r>
      <w:r w:rsidR="00CC297F">
        <w:rPr>
          <w:rFonts w:ascii="Times New Roman" w:hAnsi="Times New Roman"/>
          <w:lang w:val="hr-HR"/>
        </w:rPr>
        <w:t xml:space="preserve"> </w:t>
      </w:r>
      <w:r w:rsidRPr="00CC297F">
        <w:rPr>
          <w:rFonts w:ascii="Times New Roman" w:hAnsi="Times New Roman"/>
          <w:lang w:val="hr-HR"/>
        </w:rPr>
        <w:t>UGOVORA</w:t>
      </w:r>
    </w:p>
    <w:p w:rsidR="00CC297F" w:rsidRPr="00CC297F" w:rsidRDefault="00CC297F" w:rsidP="004539F8">
      <w:pPr>
        <w:pStyle w:val="NoSpacing"/>
        <w:jc w:val="both"/>
        <w:rPr>
          <w:rFonts w:ascii="Times New Roman" w:hAnsi="Times New Roman"/>
          <w:sz w:val="24"/>
          <w:szCs w:val="24"/>
          <w:lang w:val="hr-HR"/>
        </w:rPr>
      </w:pPr>
    </w:p>
    <w:p w:rsidR="00B607E5" w:rsidRDefault="00B607E5" w:rsidP="004539F8">
      <w:pPr>
        <w:pStyle w:val="NoSpacing"/>
        <w:jc w:val="both"/>
        <w:rPr>
          <w:rFonts w:ascii="Times New Roman" w:hAnsi="Times New Roman"/>
          <w:sz w:val="24"/>
          <w:szCs w:val="24"/>
          <w:lang w:val="hr-HR"/>
        </w:rPr>
      </w:pPr>
      <w:r w:rsidRPr="004539F8">
        <w:rPr>
          <w:rFonts w:ascii="Times New Roman" w:hAnsi="Times New Roman"/>
          <w:sz w:val="24"/>
          <w:szCs w:val="24"/>
          <w:lang w:val="hr-HR"/>
        </w:rPr>
        <w:t xml:space="preserve">U izvještajnom razdoblju Centar nije provodio aktivnosti na zaključivanju međunarodnih ugovora. </w:t>
      </w:r>
    </w:p>
    <w:p w:rsidR="00CC297F" w:rsidRPr="004539F8" w:rsidRDefault="00CC297F" w:rsidP="004539F8">
      <w:pPr>
        <w:pStyle w:val="NoSpacing"/>
        <w:jc w:val="both"/>
        <w:rPr>
          <w:rFonts w:ascii="Times New Roman" w:hAnsi="Times New Roman"/>
          <w:sz w:val="24"/>
          <w:szCs w:val="24"/>
          <w:lang w:val="hr-HR"/>
        </w:rPr>
      </w:pPr>
    </w:p>
    <w:p w:rsidR="00B607E5" w:rsidRPr="00CC297F" w:rsidRDefault="00B607E5" w:rsidP="004539F8">
      <w:pPr>
        <w:pStyle w:val="NoSpacing"/>
        <w:jc w:val="both"/>
        <w:rPr>
          <w:rFonts w:ascii="Times New Roman" w:hAnsi="Times New Roman"/>
          <w:lang w:val="hr-HR"/>
        </w:rPr>
      </w:pPr>
      <w:r w:rsidRPr="00CC297F">
        <w:rPr>
          <w:rFonts w:ascii="Times New Roman" w:hAnsi="Times New Roman"/>
          <w:lang w:val="hr-HR"/>
        </w:rPr>
        <w:t xml:space="preserve">EUROPSKE </w:t>
      </w:r>
      <w:r w:rsidR="00CC297F">
        <w:rPr>
          <w:rFonts w:ascii="Times New Roman" w:hAnsi="Times New Roman"/>
          <w:lang w:val="hr-HR"/>
        </w:rPr>
        <w:t xml:space="preserve"> </w:t>
      </w:r>
      <w:r w:rsidRPr="00CC297F">
        <w:rPr>
          <w:rFonts w:ascii="Times New Roman" w:hAnsi="Times New Roman"/>
          <w:lang w:val="hr-HR"/>
        </w:rPr>
        <w:t>INTEGRACIJE</w:t>
      </w:r>
    </w:p>
    <w:p w:rsidR="00CC297F" w:rsidRPr="006A7224" w:rsidRDefault="00CC297F" w:rsidP="004539F8">
      <w:pPr>
        <w:pStyle w:val="NoSpacing"/>
        <w:jc w:val="both"/>
        <w:rPr>
          <w:rFonts w:ascii="Times New Roman" w:hAnsi="Times New Roman"/>
          <w:sz w:val="24"/>
          <w:szCs w:val="24"/>
          <w:lang w:val="hr-HR"/>
        </w:rPr>
      </w:pPr>
    </w:p>
    <w:p w:rsidR="00B607E5" w:rsidRPr="004539F8" w:rsidRDefault="00B607E5" w:rsidP="004539F8">
      <w:pPr>
        <w:pStyle w:val="NoSpacing"/>
        <w:jc w:val="both"/>
        <w:rPr>
          <w:rFonts w:ascii="Times New Roman" w:hAnsi="Times New Roman"/>
          <w:sz w:val="24"/>
          <w:szCs w:val="24"/>
          <w:lang w:val="hr-HR"/>
        </w:rPr>
      </w:pPr>
      <w:r w:rsidRPr="004539F8">
        <w:rPr>
          <w:rFonts w:ascii="Times New Roman" w:hAnsi="Times New Roman"/>
          <w:sz w:val="24"/>
          <w:szCs w:val="24"/>
          <w:lang w:val="hr-HR"/>
        </w:rPr>
        <w:t xml:space="preserve">Centar je u izvještajnom razdoblju ostvario neposrednu suradnju s Delegacijom Europske unije, Vijećem Europe i drugim europskim tijelima koja rade na realiziranju projekata iz područja reforme visokog obrazovanja u Bosni i Hercegovini. </w:t>
      </w:r>
    </w:p>
    <w:p w:rsidR="00B607E5" w:rsidRPr="004539F8" w:rsidRDefault="00B607E5" w:rsidP="004539F8">
      <w:pPr>
        <w:pStyle w:val="NoSpacing"/>
        <w:jc w:val="both"/>
        <w:rPr>
          <w:rFonts w:ascii="Times New Roman" w:hAnsi="Times New Roman"/>
          <w:sz w:val="24"/>
          <w:szCs w:val="24"/>
          <w:lang w:val="hr-HR"/>
        </w:rPr>
      </w:pPr>
      <w:r w:rsidRPr="004539F8">
        <w:rPr>
          <w:rFonts w:ascii="Times New Roman" w:hAnsi="Times New Roman"/>
          <w:sz w:val="24"/>
          <w:szCs w:val="24"/>
          <w:lang w:val="hr-HR"/>
        </w:rPr>
        <w:t>U izvještajnom razdoblju predstavnici Centra bili su uključeni u realizaciju sljedećih projekata:</w:t>
      </w:r>
    </w:p>
    <w:p w:rsidR="00CC297F" w:rsidRPr="00CC297F" w:rsidRDefault="00B607E5" w:rsidP="00D67E26">
      <w:pPr>
        <w:pStyle w:val="NoSpacing"/>
        <w:numPr>
          <w:ilvl w:val="0"/>
          <w:numId w:val="11"/>
        </w:numPr>
        <w:jc w:val="both"/>
        <w:rPr>
          <w:rFonts w:ascii="Times New Roman" w:hAnsi="Times New Roman"/>
          <w:sz w:val="24"/>
          <w:szCs w:val="24"/>
          <w:lang w:val="hr-HR"/>
        </w:rPr>
      </w:pPr>
      <w:r w:rsidRPr="004539F8">
        <w:rPr>
          <w:rFonts w:ascii="Times New Roman" w:hAnsi="Times New Roman"/>
          <w:sz w:val="24"/>
          <w:szCs w:val="24"/>
          <w:lang w:val="hr-HR"/>
        </w:rPr>
        <w:t xml:space="preserve">zajednički projekt Vijeće Europe i Europske unije </w:t>
      </w:r>
      <w:r w:rsidRPr="004539F8">
        <w:rPr>
          <w:rFonts w:ascii="Times New Roman" w:eastAsiaTheme="minorHAnsi" w:hAnsi="Times New Roman"/>
          <w:sz w:val="24"/>
          <w:szCs w:val="24"/>
          <w:lang w:val="hr-HR"/>
        </w:rPr>
        <w:t xml:space="preserve">''Strateški razvoj visokog </w:t>
      </w:r>
    </w:p>
    <w:p w:rsidR="00CC297F" w:rsidRPr="00CC297F" w:rsidRDefault="00B607E5" w:rsidP="00CC297F">
      <w:pPr>
        <w:pStyle w:val="NoSpacing"/>
        <w:jc w:val="both"/>
        <w:rPr>
          <w:rFonts w:ascii="Times New Roman" w:hAnsi="Times New Roman"/>
          <w:sz w:val="24"/>
          <w:szCs w:val="24"/>
          <w:lang w:val="hr-HR"/>
        </w:rPr>
      </w:pPr>
      <w:r w:rsidRPr="004539F8">
        <w:rPr>
          <w:rFonts w:ascii="Times New Roman" w:eastAsiaTheme="minorHAnsi" w:hAnsi="Times New Roman"/>
          <w:sz w:val="24"/>
          <w:szCs w:val="24"/>
          <w:lang w:val="hr-HR"/>
        </w:rPr>
        <w:t>obrazovanja i standarda kvalifikacija''</w:t>
      </w:r>
      <w:r w:rsidRPr="004539F8">
        <w:rPr>
          <w:rFonts w:ascii="Times New Roman" w:hAnsi="Times New Roman"/>
          <w:sz w:val="24"/>
          <w:szCs w:val="24"/>
          <w:lang w:val="hr-HR"/>
        </w:rPr>
        <w:t xml:space="preserve">. </w:t>
      </w:r>
      <w:r w:rsidRPr="004539F8">
        <w:rPr>
          <w:rFonts w:ascii="Times New Roman" w:eastAsiaTheme="minorHAnsi" w:hAnsi="Times New Roman"/>
          <w:sz w:val="24"/>
          <w:szCs w:val="24"/>
          <w:lang w:val="hr-HR"/>
        </w:rPr>
        <w:t xml:space="preserve">Navedeni projekt ima četiri cilja: </w:t>
      </w:r>
    </w:p>
    <w:p w:rsidR="00CC297F" w:rsidRDefault="00B607E5" w:rsidP="00D67E26">
      <w:pPr>
        <w:pStyle w:val="NoSpacing"/>
        <w:numPr>
          <w:ilvl w:val="0"/>
          <w:numId w:val="12"/>
        </w:numPr>
        <w:jc w:val="both"/>
        <w:rPr>
          <w:rFonts w:ascii="Times New Roman" w:eastAsiaTheme="minorHAnsi" w:hAnsi="Times New Roman"/>
          <w:sz w:val="24"/>
          <w:szCs w:val="24"/>
          <w:lang w:val="hr-HR"/>
        </w:rPr>
      </w:pPr>
      <w:r w:rsidRPr="004539F8">
        <w:rPr>
          <w:rFonts w:ascii="Times New Roman" w:eastAsiaTheme="minorHAnsi" w:hAnsi="Times New Roman"/>
          <w:sz w:val="24"/>
          <w:szCs w:val="24"/>
          <w:lang w:val="hr-HR"/>
        </w:rPr>
        <w:t xml:space="preserve">pomoć u pripremi i definiranju prioriteta za razvoj visokog obrazovanja u BiH; </w:t>
      </w:r>
    </w:p>
    <w:p w:rsidR="00CC297F" w:rsidRPr="00CC297F" w:rsidRDefault="00B607E5" w:rsidP="00D67E26">
      <w:pPr>
        <w:pStyle w:val="NoSpacing"/>
        <w:numPr>
          <w:ilvl w:val="0"/>
          <w:numId w:val="12"/>
        </w:numPr>
        <w:jc w:val="both"/>
        <w:rPr>
          <w:rFonts w:ascii="Times New Roman" w:hAnsi="Times New Roman"/>
          <w:sz w:val="24"/>
          <w:szCs w:val="24"/>
          <w:lang w:val="hr-HR"/>
        </w:rPr>
      </w:pPr>
      <w:r w:rsidRPr="004539F8">
        <w:rPr>
          <w:rFonts w:ascii="Times New Roman" w:eastAsiaTheme="minorHAnsi" w:hAnsi="Times New Roman"/>
          <w:sz w:val="24"/>
          <w:szCs w:val="24"/>
          <w:lang w:val="hr-HR"/>
        </w:rPr>
        <w:t>pomoć u razvoju na pilot-osnovi standarda zanimanja i osiguranja standarda predmeta za odabrane bosanskohercegovačke visokoškolske kvalifikacije (za 5 predmetnih područja);</w:t>
      </w:r>
    </w:p>
    <w:p w:rsidR="00CC297F" w:rsidRPr="00CC297F" w:rsidRDefault="00B607E5" w:rsidP="00D67E26">
      <w:pPr>
        <w:pStyle w:val="NoSpacing"/>
        <w:numPr>
          <w:ilvl w:val="0"/>
          <w:numId w:val="12"/>
        </w:numPr>
        <w:jc w:val="both"/>
        <w:rPr>
          <w:rFonts w:ascii="Times New Roman" w:hAnsi="Times New Roman"/>
          <w:sz w:val="24"/>
          <w:szCs w:val="24"/>
          <w:lang w:val="hr-HR"/>
        </w:rPr>
      </w:pPr>
      <w:r w:rsidRPr="004539F8">
        <w:rPr>
          <w:rFonts w:ascii="Times New Roman" w:eastAsiaTheme="minorHAnsi" w:hAnsi="Times New Roman"/>
          <w:sz w:val="24"/>
          <w:szCs w:val="24"/>
          <w:lang w:val="hr-HR"/>
        </w:rPr>
        <w:t xml:space="preserve"> pomoć u pripremi smjernica za priznavanje visokoškolskih kvalifikacija i periode studija u skladu sa standardima zanimanja;</w:t>
      </w:r>
    </w:p>
    <w:p w:rsidR="00B607E5" w:rsidRPr="004539F8" w:rsidRDefault="00B607E5" w:rsidP="00D67E26">
      <w:pPr>
        <w:pStyle w:val="NoSpacing"/>
        <w:numPr>
          <w:ilvl w:val="0"/>
          <w:numId w:val="12"/>
        </w:numPr>
        <w:jc w:val="both"/>
        <w:rPr>
          <w:rFonts w:ascii="Times New Roman" w:hAnsi="Times New Roman"/>
          <w:sz w:val="24"/>
          <w:szCs w:val="24"/>
          <w:lang w:val="hr-HR"/>
        </w:rPr>
      </w:pPr>
      <w:r w:rsidRPr="004539F8">
        <w:rPr>
          <w:rFonts w:ascii="Times New Roman" w:eastAsiaTheme="minorHAnsi" w:hAnsi="Times New Roman"/>
          <w:sz w:val="24"/>
          <w:szCs w:val="24"/>
          <w:lang w:val="hr-HR"/>
        </w:rPr>
        <w:t xml:space="preserve">pomoć pri izradi plana za sveobuhvatno provođenje Okvira visokoškolskih kvalifikacija u BiH na visokoškolskim ustanovama. </w:t>
      </w:r>
    </w:p>
    <w:p w:rsidR="00CC297F" w:rsidRDefault="00B607E5" w:rsidP="00D67E26">
      <w:pPr>
        <w:pStyle w:val="NoSpacing"/>
        <w:numPr>
          <w:ilvl w:val="0"/>
          <w:numId w:val="11"/>
        </w:numPr>
        <w:jc w:val="both"/>
        <w:rPr>
          <w:rFonts w:ascii="Times New Roman" w:hAnsi="Times New Roman"/>
          <w:sz w:val="24"/>
          <w:szCs w:val="24"/>
          <w:lang w:val="hr-HR"/>
        </w:rPr>
      </w:pPr>
      <w:r w:rsidRPr="004539F8">
        <w:rPr>
          <w:rFonts w:ascii="Times New Roman" w:hAnsi="Times New Roman"/>
          <w:sz w:val="24"/>
          <w:szCs w:val="24"/>
          <w:lang w:val="hr-HR"/>
        </w:rPr>
        <w:t xml:space="preserve">U izvještajnom razdoblju nastavljena je suradnja Centra s UNESCO-om koja se </w:t>
      </w:r>
    </w:p>
    <w:p w:rsidR="00B607E5" w:rsidRDefault="00B607E5" w:rsidP="00CC297F">
      <w:pPr>
        <w:pStyle w:val="NoSpacing"/>
        <w:jc w:val="both"/>
        <w:rPr>
          <w:rFonts w:ascii="Times New Roman" w:hAnsi="Times New Roman"/>
          <w:sz w:val="24"/>
          <w:szCs w:val="24"/>
          <w:lang w:val="hr-HR"/>
        </w:rPr>
      </w:pPr>
      <w:r w:rsidRPr="004539F8">
        <w:rPr>
          <w:rFonts w:ascii="Times New Roman" w:hAnsi="Times New Roman"/>
          <w:sz w:val="24"/>
          <w:szCs w:val="24"/>
          <w:lang w:val="hr-HR"/>
        </w:rPr>
        <w:t>odnosi na učešće Centra u radu UNESCO portala za visoko obrazovanje. Centar je nastavio s administriranjem nad dijelom web-stranice UNESCO-a koja se odnosi na visokoobrazovni sustav Bosne i Hercegovine.</w:t>
      </w:r>
    </w:p>
    <w:p w:rsidR="00CC297F" w:rsidRDefault="00B607E5" w:rsidP="00D67E26">
      <w:pPr>
        <w:pStyle w:val="NoSpacing"/>
        <w:numPr>
          <w:ilvl w:val="0"/>
          <w:numId w:val="11"/>
        </w:numPr>
        <w:jc w:val="both"/>
        <w:rPr>
          <w:rFonts w:ascii="Times New Roman" w:hAnsi="Times New Roman"/>
          <w:sz w:val="24"/>
          <w:szCs w:val="24"/>
          <w:lang w:val="hr-HR"/>
        </w:rPr>
      </w:pPr>
      <w:r w:rsidRPr="00CC297F">
        <w:rPr>
          <w:rFonts w:ascii="Times New Roman" w:hAnsi="Times New Roman"/>
          <w:sz w:val="24"/>
          <w:szCs w:val="24"/>
          <w:lang w:val="hr-HR"/>
        </w:rPr>
        <w:t xml:space="preserve">Izgradnja ENIC kapaciteta, оvaj projekt je financiran od strane EU u koordinaciji s </w:t>
      </w:r>
    </w:p>
    <w:p w:rsidR="00B607E5" w:rsidRDefault="00CC297F" w:rsidP="00CC297F">
      <w:pPr>
        <w:pStyle w:val="NoSpacing"/>
        <w:jc w:val="both"/>
        <w:rPr>
          <w:rFonts w:ascii="Times New Roman" w:hAnsi="Times New Roman"/>
          <w:sz w:val="24"/>
          <w:szCs w:val="24"/>
          <w:lang w:val="hr-HR"/>
        </w:rPr>
      </w:pPr>
      <w:r>
        <w:rPr>
          <w:rFonts w:ascii="Times New Roman" w:hAnsi="Times New Roman"/>
          <w:sz w:val="24"/>
          <w:szCs w:val="24"/>
          <w:lang w:val="hr-HR"/>
        </w:rPr>
        <w:t>Velikom Britanijom i R.</w:t>
      </w:r>
      <w:r w:rsidR="00B607E5" w:rsidRPr="00CC297F">
        <w:rPr>
          <w:rFonts w:ascii="Times New Roman" w:hAnsi="Times New Roman"/>
          <w:sz w:val="24"/>
          <w:szCs w:val="24"/>
          <w:lang w:val="hr-HR"/>
        </w:rPr>
        <w:t xml:space="preserve"> Hrvatskom. Osnovni cilj projekta bio je usmjeren na razumijevanje pitanja i prakse priznavanja visokoškolskih kvalifikacija u okviru republika bivše SFRJ, te razmjena primjera dobre prakse u ovoj oblasti.</w:t>
      </w:r>
    </w:p>
    <w:p w:rsidR="00CC297F" w:rsidRDefault="00B607E5" w:rsidP="00D67E26">
      <w:pPr>
        <w:pStyle w:val="NoSpacing"/>
        <w:numPr>
          <w:ilvl w:val="0"/>
          <w:numId w:val="11"/>
        </w:numPr>
        <w:jc w:val="both"/>
        <w:rPr>
          <w:rFonts w:ascii="Times New Roman" w:hAnsi="Times New Roman"/>
          <w:sz w:val="24"/>
          <w:szCs w:val="24"/>
          <w:lang w:val="hr-HR"/>
        </w:rPr>
      </w:pPr>
      <w:r w:rsidRPr="00CC297F">
        <w:rPr>
          <w:rFonts w:ascii="Times New Roman" w:hAnsi="Times New Roman"/>
          <w:sz w:val="24"/>
          <w:szCs w:val="24"/>
          <w:lang w:val="hr-HR"/>
        </w:rPr>
        <w:t xml:space="preserve">Tvining projekt ''Izgradnja institucija i kapaciteta za provođenje EU Direktive o </w:t>
      </w:r>
    </w:p>
    <w:p w:rsidR="00B607E5" w:rsidRPr="00CC297F" w:rsidRDefault="00B607E5" w:rsidP="00CC297F">
      <w:pPr>
        <w:pStyle w:val="NoSpacing"/>
        <w:jc w:val="both"/>
        <w:rPr>
          <w:rFonts w:ascii="Times New Roman" w:hAnsi="Times New Roman"/>
          <w:sz w:val="24"/>
          <w:szCs w:val="24"/>
          <w:lang w:val="hr-HR"/>
        </w:rPr>
      </w:pPr>
      <w:r w:rsidRPr="00CC297F">
        <w:rPr>
          <w:rFonts w:ascii="Times New Roman" w:hAnsi="Times New Roman"/>
          <w:sz w:val="24"/>
          <w:szCs w:val="24"/>
          <w:lang w:val="hr-HR"/>
        </w:rPr>
        <w:t>reguliranim profesijama''- Cilj ovog projekta jest poboljšanje i razvoj ljudskih resursa za provođenje Direktive 2005/36/EZ o reguliranim profesijama.</w:t>
      </w:r>
      <w:r w:rsidRPr="00CC297F">
        <w:rPr>
          <w:rFonts w:ascii="Times New Roman" w:eastAsiaTheme="minorHAnsi" w:hAnsi="Times New Roman"/>
          <w:sz w:val="24"/>
          <w:szCs w:val="24"/>
          <w:lang w:val="hr-HR"/>
        </w:rPr>
        <w:t xml:space="preserve"> </w:t>
      </w:r>
    </w:p>
    <w:p w:rsidR="00CC297F" w:rsidRPr="00CC297F" w:rsidRDefault="00B607E5" w:rsidP="00D67E26">
      <w:pPr>
        <w:pStyle w:val="NoSpacing"/>
        <w:numPr>
          <w:ilvl w:val="0"/>
          <w:numId w:val="11"/>
        </w:numPr>
        <w:jc w:val="both"/>
        <w:rPr>
          <w:rFonts w:ascii="Times New Roman" w:hAnsi="Times New Roman"/>
          <w:sz w:val="24"/>
          <w:szCs w:val="24"/>
          <w:lang w:val="hr-HR"/>
        </w:rPr>
      </w:pPr>
      <w:r w:rsidRPr="00CC297F">
        <w:rPr>
          <w:rFonts w:ascii="Times New Roman" w:eastAsia="Calibri" w:hAnsi="Times New Roman"/>
          <w:sz w:val="24"/>
          <w:szCs w:val="24"/>
          <w:lang w:val="hr-HR"/>
        </w:rPr>
        <w:t>JOINEU– SEE&gt;PENTA PROJEK</w:t>
      </w:r>
      <w:r w:rsidR="00CC297F">
        <w:rPr>
          <w:rFonts w:ascii="Times New Roman" w:eastAsia="Calibri" w:hAnsi="Times New Roman"/>
          <w:sz w:val="24"/>
          <w:szCs w:val="24"/>
          <w:lang w:val="hr-HR"/>
        </w:rPr>
        <w:t xml:space="preserve">T- </w:t>
      </w:r>
      <w:r w:rsidRPr="00CC297F">
        <w:rPr>
          <w:rFonts w:ascii="Times New Roman" w:eastAsia="Calibri" w:hAnsi="Times New Roman"/>
          <w:sz w:val="24"/>
          <w:szCs w:val="24"/>
          <w:lang w:val="hr-HR"/>
        </w:rPr>
        <w:t xml:space="preserve">Cilj Projekta je podizanje svijesti i promocija </w:t>
      </w:r>
    </w:p>
    <w:p w:rsidR="00B607E5" w:rsidRPr="00CC297F" w:rsidRDefault="00B607E5" w:rsidP="00CC297F">
      <w:pPr>
        <w:pStyle w:val="NoSpacing"/>
        <w:jc w:val="both"/>
        <w:rPr>
          <w:rFonts w:ascii="Times New Roman" w:hAnsi="Times New Roman"/>
          <w:sz w:val="24"/>
          <w:szCs w:val="24"/>
          <w:lang w:val="hr-HR"/>
        </w:rPr>
      </w:pPr>
      <w:r w:rsidRPr="00CC297F">
        <w:rPr>
          <w:rFonts w:ascii="Times New Roman" w:eastAsia="Calibri" w:hAnsi="Times New Roman"/>
          <w:sz w:val="24"/>
          <w:szCs w:val="24"/>
          <w:lang w:val="hr-HR"/>
        </w:rPr>
        <w:t>prednosti i iskustava koja se odnose na razmjenu studenata.</w:t>
      </w:r>
      <w:r w:rsidRPr="00CC297F">
        <w:rPr>
          <w:rFonts w:ascii="Times New Roman" w:eastAsia="BatangChe" w:hAnsi="Times New Roman"/>
          <w:sz w:val="24"/>
          <w:szCs w:val="24"/>
          <w:lang w:val="hr-HR"/>
        </w:rPr>
        <w:t xml:space="preserve"> </w:t>
      </w:r>
    </w:p>
    <w:p w:rsidR="00CC297F" w:rsidRDefault="00B607E5" w:rsidP="00D67E26">
      <w:pPr>
        <w:pStyle w:val="NoSpacing"/>
        <w:numPr>
          <w:ilvl w:val="0"/>
          <w:numId w:val="11"/>
        </w:numPr>
        <w:jc w:val="both"/>
        <w:rPr>
          <w:rFonts w:ascii="Times New Roman" w:hAnsi="Times New Roman"/>
          <w:sz w:val="24"/>
          <w:szCs w:val="24"/>
          <w:lang w:val="hr-HR"/>
        </w:rPr>
      </w:pPr>
      <w:r w:rsidRPr="00CC297F">
        <w:rPr>
          <w:rFonts w:ascii="Times New Roman" w:eastAsia="BatangChe" w:hAnsi="Times New Roman"/>
          <w:sz w:val="24"/>
          <w:szCs w:val="24"/>
          <w:lang w:val="hr-HR"/>
        </w:rPr>
        <w:t>U</w:t>
      </w:r>
      <w:r w:rsidRPr="00CC297F">
        <w:rPr>
          <w:rFonts w:ascii="Times New Roman" w:hAnsi="Times New Roman"/>
          <w:sz w:val="24"/>
          <w:szCs w:val="24"/>
          <w:lang w:val="hr-HR"/>
        </w:rPr>
        <w:t xml:space="preserve">češće u radu Interesornog povjerenstva za izradu kvalifikacijskog okvira u Bosni i </w:t>
      </w:r>
    </w:p>
    <w:p w:rsidR="00B607E5" w:rsidRDefault="00B607E5" w:rsidP="00CC297F">
      <w:pPr>
        <w:pStyle w:val="NoSpacing"/>
        <w:jc w:val="both"/>
        <w:rPr>
          <w:rFonts w:ascii="Times New Roman" w:hAnsi="Times New Roman"/>
          <w:sz w:val="24"/>
          <w:szCs w:val="24"/>
          <w:lang w:val="hr-HR"/>
        </w:rPr>
      </w:pPr>
      <w:r w:rsidRPr="00CC297F">
        <w:rPr>
          <w:rFonts w:ascii="Times New Roman" w:hAnsi="Times New Roman"/>
          <w:sz w:val="24"/>
          <w:szCs w:val="24"/>
          <w:lang w:val="hr-HR"/>
        </w:rPr>
        <w:t xml:space="preserve">Hercegovini. Zadatak povjerenstva je da izradi prijedlog radnog plana svih aktivnosti u okviru izrade kvalifikacijskog okvira u BiH (čl. 2., 3. i 4. Odluke o usvajanju Osnova </w:t>
      </w:r>
      <w:r w:rsidR="00CC297F">
        <w:rPr>
          <w:rFonts w:ascii="Times New Roman" w:hAnsi="Times New Roman"/>
          <w:sz w:val="24"/>
          <w:szCs w:val="24"/>
          <w:lang w:val="hr-HR"/>
        </w:rPr>
        <w:t>kvalifikacijskog okvira u BiH</w:t>
      </w:r>
      <w:r w:rsidRPr="00CC297F">
        <w:rPr>
          <w:rFonts w:ascii="Times New Roman" w:hAnsi="Times New Roman"/>
          <w:sz w:val="24"/>
          <w:szCs w:val="24"/>
          <w:lang w:val="hr-HR"/>
        </w:rPr>
        <w:t xml:space="preserve"> (</w:t>
      </w:r>
      <w:r w:rsidR="00CC297F">
        <w:rPr>
          <w:rFonts w:ascii="Times New Roman" w:hAnsi="Times New Roman"/>
          <w:sz w:val="24"/>
          <w:szCs w:val="24"/>
          <w:lang w:val="hr-HR"/>
        </w:rPr>
        <w:t>''Sl.</w:t>
      </w:r>
      <w:r w:rsidRPr="00CC297F">
        <w:rPr>
          <w:rFonts w:ascii="Times New Roman" w:hAnsi="Times New Roman"/>
          <w:sz w:val="24"/>
          <w:szCs w:val="24"/>
          <w:lang w:val="hr-HR"/>
        </w:rPr>
        <w:t xml:space="preserve"> glasnik BiH'', broj 31/11 od </w:t>
      </w:r>
      <w:r w:rsidR="00867934">
        <w:rPr>
          <w:rFonts w:ascii="Times New Roman" w:hAnsi="Times New Roman"/>
          <w:sz w:val="24"/>
          <w:szCs w:val="24"/>
          <w:lang w:val="hr-HR"/>
        </w:rPr>
        <w:t>25.4.</w:t>
      </w:r>
      <w:r w:rsidRPr="00CC297F">
        <w:rPr>
          <w:rFonts w:ascii="Times New Roman" w:hAnsi="Times New Roman"/>
          <w:sz w:val="24"/>
          <w:szCs w:val="24"/>
          <w:lang w:val="hr-HR"/>
        </w:rPr>
        <w:t>2011. godine).</w:t>
      </w:r>
    </w:p>
    <w:p w:rsidR="00F64B0E" w:rsidRPr="00F64B0E" w:rsidRDefault="00B607E5" w:rsidP="00D67E26">
      <w:pPr>
        <w:pStyle w:val="NoSpacing"/>
        <w:numPr>
          <w:ilvl w:val="0"/>
          <w:numId w:val="11"/>
        </w:numPr>
        <w:jc w:val="both"/>
        <w:rPr>
          <w:rFonts w:ascii="Times New Roman" w:eastAsia="BatangChe" w:hAnsi="Times New Roman"/>
          <w:sz w:val="24"/>
          <w:szCs w:val="24"/>
          <w:lang w:val="hr-HR"/>
        </w:rPr>
      </w:pPr>
      <w:r w:rsidRPr="004539F8">
        <w:rPr>
          <w:rFonts w:ascii="Times New Roman" w:hAnsi="Times New Roman"/>
          <w:sz w:val="24"/>
          <w:szCs w:val="24"/>
          <w:lang w:val="hr-HR"/>
        </w:rPr>
        <w:t xml:space="preserve">Učešće u provođenju </w:t>
      </w:r>
      <w:r w:rsidRPr="004539F8">
        <w:rPr>
          <w:rFonts w:ascii="Times New Roman" w:eastAsiaTheme="minorHAnsi" w:hAnsi="Times New Roman"/>
          <w:sz w:val="24"/>
          <w:szCs w:val="24"/>
          <w:lang w:val="hr-HR"/>
        </w:rPr>
        <w:t xml:space="preserve">Tempus projekta pod nazvanom ''BiH Kvalifikacijski okvir za </w:t>
      </w:r>
    </w:p>
    <w:p w:rsidR="00B607E5" w:rsidRPr="00F64B0E" w:rsidRDefault="00B607E5" w:rsidP="00F64B0E">
      <w:pPr>
        <w:pStyle w:val="NoSpacing"/>
        <w:jc w:val="both"/>
        <w:rPr>
          <w:rFonts w:ascii="Times New Roman" w:eastAsia="BatangChe" w:hAnsi="Times New Roman"/>
          <w:sz w:val="24"/>
          <w:szCs w:val="24"/>
          <w:lang w:val="hr-HR"/>
        </w:rPr>
      </w:pPr>
      <w:r w:rsidRPr="004539F8">
        <w:rPr>
          <w:rFonts w:ascii="Times New Roman" w:eastAsiaTheme="minorHAnsi" w:hAnsi="Times New Roman"/>
          <w:sz w:val="24"/>
          <w:szCs w:val="24"/>
          <w:lang w:val="hr-HR"/>
        </w:rPr>
        <w:t xml:space="preserve">visoko obrazovanje (BHQFHE)''. Osnovni cilj projekta je da podrži strukturnu reformu visokoškolskog sustava u BiH. </w:t>
      </w:r>
    </w:p>
    <w:p w:rsidR="00F64B0E" w:rsidRPr="00F64B0E" w:rsidRDefault="00B607E5" w:rsidP="00D67E26">
      <w:pPr>
        <w:pStyle w:val="NoSpacing"/>
        <w:numPr>
          <w:ilvl w:val="0"/>
          <w:numId w:val="11"/>
        </w:numPr>
        <w:jc w:val="both"/>
        <w:rPr>
          <w:rFonts w:ascii="Times New Roman" w:eastAsia="BatangChe" w:hAnsi="Times New Roman"/>
          <w:sz w:val="24"/>
          <w:szCs w:val="24"/>
          <w:lang w:val="hr-HR"/>
        </w:rPr>
      </w:pPr>
      <w:r w:rsidRPr="00F64B0E">
        <w:rPr>
          <w:rFonts w:ascii="Times New Roman" w:hAnsi="Times New Roman"/>
          <w:sz w:val="24"/>
          <w:szCs w:val="24"/>
          <w:lang w:val="hr-HR"/>
        </w:rPr>
        <w:t xml:space="preserve">Učešće u Erasmus Mundus GREEN TECH WB projekt – Cilj Projekta je izgradnja </w:t>
      </w:r>
    </w:p>
    <w:p w:rsidR="00B607E5" w:rsidRPr="00F64B0E" w:rsidRDefault="00B607E5" w:rsidP="00F64B0E">
      <w:pPr>
        <w:pStyle w:val="NoSpacing"/>
        <w:jc w:val="both"/>
        <w:rPr>
          <w:rFonts w:ascii="Times New Roman" w:eastAsia="BatangChe" w:hAnsi="Times New Roman"/>
          <w:sz w:val="24"/>
          <w:szCs w:val="24"/>
          <w:lang w:val="hr-HR"/>
        </w:rPr>
      </w:pPr>
      <w:r w:rsidRPr="00F64B0E">
        <w:rPr>
          <w:rFonts w:ascii="Times New Roman" w:hAnsi="Times New Roman"/>
          <w:sz w:val="24"/>
          <w:szCs w:val="24"/>
          <w:lang w:val="hr-HR"/>
        </w:rPr>
        <w:t>kapaciteta za sljedeća područja: agrikultura, proizvodnja hrane, rudarstvo, šumarstvo, energetika, javna uprava, pravo i međunarodni odnosi, turizam, kulturno nasljeđe, očuvanje zaštićenih područja, zaštita okoliša, informacijske tehnologije, inženjerstvo i druga područja prioritetna za određene države.</w:t>
      </w:r>
    </w:p>
    <w:p w:rsidR="00F64B0E" w:rsidRPr="00F64B0E" w:rsidRDefault="00B607E5" w:rsidP="00D67E26">
      <w:pPr>
        <w:pStyle w:val="NoSpacing"/>
        <w:numPr>
          <w:ilvl w:val="0"/>
          <w:numId w:val="11"/>
        </w:numPr>
        <w:jc w:val="both"/>
        <w:rPr>
          <w:rFonts w:ascii="Times New Roman" w:eastAsia="BatangChe" w:hAnsi="Times New Roman"/>
          <w:sz w:val="24"/>
          <w:szCs w:val="24"/>
          <w:lang w:val="hr-HR"/>
        </w:rPr>
      </w:pPr>
      <w:r w:rsidRPr="00F64B0E">
        <w:rPr>
          <w:rFonts w:ascii="Times New Roman" w:hAnsi="Times New Roman"/>
          <w:sz w:val="24"/>
          <w:szCs w:val="24"/>
          <w:lang w:val="hr-HR"/>
        </w:rPr>
        <w:t>Učešće u provođenju p</w:t>
      </w:r>
      <w:r w:rsidR="00F64B0E">
        <w:rPr>
          <w:rFonts w:ascii="Times New Roman" w:hAnsi="Times New Roman"/>
          <w:sz w:val="24"/>
          <w:szCs w:val="24"/>
          <w:lang w:val="hr-HR"/>
        </w:rPr>
        <w:t>rojekta ''Torino proces u BiH</w:t>
      </w:r>
      <w:r w:rsidRPr="00F64B0E">
        <w:rPr>
          <w:rFonts w:ascii="Times New Roman" w:hAnsi="Times New Roman"/>
          <w:sz w:val="24"/>
          <w:szCs w:val="24"/>
          <w:lang w:val="hr-HR"/>
        </w:rPr>
        <w:t xml:space="preserve">'' – ETF (Europska fondacija za </w:t>
      </w:r>
    </w:p>
    <w:p w:rsidR="00B607E5" w:rsidRPr="00F64B0E" w:rsidRDefault="00B607E5" w:rsidP="00F64B0E">
      <w:pPr>
        <w:pStyle w:val="NoSpacing"/>
        <w:jc w:val="both"/>
        <w:rPr>
          <w:rFonts w:ascii="Times New Roman" w:eastAsia="BatangChe" w:hAnsi="Times New Roman"/>
          <w:sz w:val="24"/>
          <w:szCs w:val="24"/>
          <w:lang w:val="hr-HR"/>
        </w:rPr>
      </w:pPr>
      <w:r w:rsidRPr="00F64B0E">
        <w:rPr>
          <w:rFonts w:ascii="Times New Roman" w:hAnsi="Times New Roman"/>
          <w:sz w:val="24"/>
          <w:szCs w:val="24"/>
          <w:lang w:val="hr-HR"/>
        </w:rPr>
        <w:t xml:space="preserve">obuku). Torino proces je prihvaćen kao koristan instrument za analizu politika i identifikaciju prioriteta i izazova u sektoru srednjeg stručnog obrazovanja i obuke. </w:t>
      </w:r>
    </w:p>
    <w:p w:rsidR="00F64B0E" w:rsidRPr="00F64B0E" w:rsidRDefault="00B607E5" w:rsidP="00D67E26">
      <w:pPr>
        <w:pStyle w:val="NoSpacing"/>
        <w:numPr>
          <w:ilvl w:val="0"/>
          <w:numId w:val="11"/>
        </w:numPr>
        <w:jc w:val="both"/>
        <w:rPr>
          <w:rFonts w:ascii="Times New Roman" w:eastAsia="BatangChe" w:hAnsi="Times New Roman"/>
          <w:sz w:val="24"/>
          <w:szCs w:val="24"/>
          <w:lang w:val="hr-HR"/>
        </w:rPr>
      </w:pPr>
      <w:r w:rsidRPr="00F64B0E">
        <w:rPr>
          <w:rFonts w:ascii="Times New Roman" w:hAnsi="Times New Roman"/>
          <w:sz w:val="24"/>
          <w:szCs w:val="24"/>
          <w:lang w:val="hr-HR"/>
        </w:rPr>
        <w:t xml:space="preserve">Erasmus + SCAN D projekt – cilj projekta je prikupljanje primjera kvalifikacija svih </w:t>
      </w:r>
    </w:p>
    <w:p w:rsidR="00B607E5" w:rsidRPr="00F64B0E" w:rsidRDefault="00B607E5" w:rsidP="00F64B0E">
      <w:pPr>
        <w:pStyle w:val="NoSpacing"/>
        <w:jc w:val="both"/>
        <w:rPr>
          <w:rFonts w:ascii="Times New Roman" w:eastAsia="BatangChe" w:hAnsi="Times New Roman"/>
          <w:sz w:val="24"/>
          <w:szCs w:val="24"/>
          <w:lang w:val="hr-HR"/>
        </w:rPr>
      </w:pPr>
      <w:r w:rsidRPr="00F64B0E">
        <w:rPr>
          <w:rFonts w:ascii="Times New Roman" w:hAnsi="Times New Roman"/>
          <w:sz w:val="24"/>
          <w:szCs w:val="24"/>
          <w:lang w:val="hr-HR"/>
        </w:rPr>
        <w:t>država sudionica u Projektu i izrada online baze podataka.</w:t>
      </w:r>
      <w:r w:rsidRPr="00F64B0E">
        <w:rPr>
          <w:rFonts w:ascii="Times New Roman" w:eastAsia="BatangChe" w:hAnsi="Times New Roman"/>
          <w:sz w:val="24"/>
          <w:szCs w:val="24"/>
          <w:lang w:val="hr-HR"/>
        </w:rPr>
        <w:t xml:space="preserve"> </w:t>
      </w:r>
      <w:r w:rsidRPr="00F64B0E">
        <w:rPr>
          <w:rFonts w:ascii="Times New Roman" w:hAnsi="Times New Roman"/>
          <w:sz w:val="24"/>
          <w:szCs w:val="24"/>
          <w:lang w:val="hr-HR"/>
        </w:rPr>
        <w:t xml:space="preserve">Učešće u radu radne grupe za izradu Europedia za BiH, odnosno pregled obrazovanja u BiH, čiji sadržaj je unaprijed određen u sukladno Vodiču za izradu Europedie, koji dostavlja Agencija za audiovizualnu, kulturnu i obrazovnu politiku u Bruxellesu. </w:t>
      </w:r>
    </w:p>
    <w:p w:rsidR="00F64B0E" w:rsidRPr="00F64B0E" w:rsidRDefault="00B607E5" w:rsidP="00D67E26">
      <w:pPr>
        <w:pStyle w:val="NoSpacing"/>
        <w:numPr>
          <w:ilvl w:val="0"/>
          <w:numId w:val="11"/>
        </w:numPr>
        <w:jc w:val="both"/>
        <w:rPr>
          <w:rFonts w:ascii="Times New Roman" w:eastAsia="BatangChe" w:hAnsi="Times New Roman"/>
          <w:sz w:val="24"/>
          <w:szCs w:val="24"/>
          <w:lang w:val="hr-HR"/>
        </w:rPr>
      </w:pPr>
      <w:r w:rsidRPr="00F64B0E">
        <w:rPr>
          <w:rFonts w:ascii="Times New Roman" w:eastAsia="Calibri" w:hAnsi="Times New Roman"/>
          <w:sz w:val="24"/>
          <w:szCs w:val="24"/>
          <w:lang w:val="hr-HR"/>
        </w:rPr>
        <w:t xml:space="preserve">Učešće u Erasmus + programu: Europas mreža EU u oblasti obrazovanja - Europas je </w:t>
      </w:r>
    </w:p>
    <w:p w:rsidR="00B607E5" w:rsidRPr="00F64B0E" w:rsidRDefault="00B607E5" w:rsidP="00F64B0E">
      <w:pPr>
        <w:pStyle w:val="NoSpacing"/>
        <w:jc w:val="both"/>
        <w:rPr>
          <w:rFonts w:ascii="Times New Roman" w:eastAsia="BatangChe" w:hAnsi="Times New Roman"/>
          <w:sz w:val="24"/>
          <w:szCs w:val="24"/>
          <w:lang w:val="hr-HR"/>
        </w:rPr>
      </w:pPr>
      <w:r w:rsidRPr="00F64B0E">
        <w:rPr>
          <w:rFonts w:ascii="Times New Roman" w:eastAsia="Calibri" w:hAnsi="Times New Roman"/>
          <w:sz w:val="24"/>
          <w:szCs w:val="24"/>
          <w:lang w:val="hr-HR"/>
        </w:rPr>
        <w:t>okvir i mreža za postizanje transparentnosti kvalifikacija i kompetencija putem pripreme portfolija osobnih dokumenata poznatih pod nazivom Europas. Cilj mehanizma je da se omogući svim zainteresiranim stranama da svoje kvalifikacije i sposobnosti bolje predstave u cijeloj Europi na jedinstven način putem popunjavanja ponuđene dokumentacije (Europas dokument).</w:t>
      </w:r>
      <w:r w:rsidRPr="00F64B0E">
        <w:rPr>
          <w:rFonts w:ascii="Times New Roman" w:hAnsi="Times New Roman"/>
          <w:sz w:val="24"/>
          <w:szCs w:val="24"/>
          <w:lang w:val="hr-HR"/>
        </w:rPr>
        <w:t xml:space="preserve"> </w:t>
      </w:r>
    </w:p>
    <w:p w:rsidR="008F71EB" w:rsidRDefault="00B607E5" w:rsidP="004539F8">
      <w:pPr>
        <w:pStyle w:val="NoSpacing"/>
        <w:jc w:val="both"/>
        <w:rPr>
          <w:rFonts w:ascii="Times New Roman" w:eastAsia="Calibri" w:hAnsi="Times New Roman"/>
          <w:sz w:val="24"/>
          <w:szCs w:val="24"/>
          <w:lang w:val="hr-HR"/>
        </w:rPr>
      </w:pPr>
      <w:r w:rsidRPr="004539F8">
        <w:rPr>
          <w:rFonts w:ascii="Times New Roman" w:eastAsia="Calibri" w:hAnsi="Times New Roman"/>
          <w:sz w:val="24"/>
          <w:szCs w:val="24"/>
          <w:lang w:val="hr-HR"/>
        </w:rPr>
        <w:t>Predstavnik Centra uključen je u rad dva pododbora koja su vezana za Privremeni sporazum između Eu</w:t>
      </w:r>
      <w:r w:rsidR="00D05E99">
        <w:rPr>
          <w:rFonts w:ascii="Times New Roman" w:eastAsia="Calibri" w:hAnsi="Times New Roman"/>
          <w:sz w:val="24"/>
          <w:szCs w:val="24"/>
          <w:lang w:val="hr-HR"/>
        </w:rPr>
        <w:t>ropske unije i BiH</w:t>
      </w:r>
      <w:r w:rsidRPr="004539F8">
        <w:rPr>
          <w:rFonts w:ascii="Times New Roman" w:eastAsia="Calibri" w:hAnsi="Times New Roman"/>
          <w:sz w:val="24"/>
          <w:szCs w:val="24"/>
          <w:lang w:val="hr-HR"/>
        </w:rPr>
        <w:t xml:space="preserve">, odnosno održavanje sastanaka Privremenog odbora </w:t>
      </w:r>
      <w:r w:rsidR="00D05E99">
        <w:rPr>
          <w:rFonts w:ascii="Times New Roman" w:eastAsia="Calibri" w:hAnsi="Times New Roman"/>
          <w:sz w:val="24"/>
          <w:szCs w:val="24"/>
          <w:lang w:val="hr-HR"/>
        </w:rPr>
        <w:t>u okviru pregovora između BiH</w:t>
      </w:r>
      <w:r w:rsidRPr="004539F8">
        <w:rPr>
          <w:rFonts w:ascii="Times New Roman" w:eastAsia="Calibri" w:hAnsi="Times New Roman"/>
          <w:sz w:val="24"/>
          <w:szCs w:val="24"/>
          <w:lang w:val="hr-HR"/>
        </w:rPr>
        <w:t xml:space="preserve"> i Europske unije. Ta dva pododbora su: </w:t>
      </w:r>
    </w:p>
    <w:p w:rsidR="008F71EB" w:rsidRDefault="00B607E5" w:rsidP="00D67E26">
      <w:pPr>
        <w:pStyle w:val="NoSpacing"/>
        <w:numPr>
          <w:ilvl w:val="0"/>
          <w:numId w:val="11"/>
        </w:numPr>
        <w:jc w:val="both"/>
        <w:rPr>
          <w:rFonts w:ascii="Times New Roman" w:eastAsia="Calibri" w:hAnsi="Times New Roman"/>
          <w:sz w:val="24"/>
          <w:szCs w:val="24"/>
          <w:lang w:val="hr-HR"/>
        </w:rPr>
      </w:pPr>
      <w:r w:rsidRPr="004539F8">
        <w:rPr>
          <w:rFonts w:ascii="Times New Roman" w:eastAsia="Calibri" w:hAnsi="Times New Roman"/>
          <w:sz w:val="24"/>
          <w:szCs w:val="24"/>
          <w:lang w:val="hr-HR"/>
        </w:rPr>
        <w:t xml:space="preserve">Pododbor za inovacije i </w:t>
      </w:r>
    </w:p>
    <w:p w:rsidR="00B607E5" w:rsidRDefault="00B607E5" w:rsidP="00D67E26">
      <w:pPr>
        <w:pStyle w:val="NoSpacing"/>
        <w:numPr>
          <w:ilvl w:val="0"/>
          <w:numId w:val="11"/>
        </w:numPr>
        <w:jc w:val="both"/>
        <w:rPr>
          <w:rFonts w:ascii="Times New Roman" w:eastAsia="Calibri" w:hAnsi="Times New Roman"/>
          <w:sz w:val="24"/>
          <w:szCs w:val="24"/>
          <w:lang w:val="hr-HR"/>
        </w:rPr>
      </w:pPr>
      <w:r w:rsidRPr="004539F8">
        <w:rPr>
          <w:rFonts w:ascii="Times New Roman" w:eastAsia="Calibri" w:hAnsi="Times New Roman"/>
          <w:sz w:val="24"/>
          <w:szCs w:val="24"/>
          <w:lang w:val="hr-HR"/>
        </w:rPr>
        <w:t>Pododbor za unutarnje tržište i konkurenciju.</w:t>
      </w:r>
    </w:p>
    <w:p w:rsidR="00D05E99" w:rsidRDefault="00D05E99" w:rsidP="004539F8">
      <w:pPr>
        <w:pStyle w:val="NoSpacing"/>
        <w:jc w:val="both"/>
        <w:rPr>
          <w:rFonts w:ascii="Times New Roman" w:eastAsia="BatangChe" w:hAnsi="Times New Roman"/>
          <w:sz w:val="24"/>
          <w:szCs w:val="24"/>
          <w:lang w:val="hr-HR"/>
        </w:rPr>
      </w:pPr>
    </w:p>
    <w:p w:rsidR="00CD77C0" w:rsidRPr="004539F8" w:rsidRDefault="00CD77C0" w:rsidP="004539F8">
      <w:pPr>
        <w:pStyle w:val="NoSpacing"/>
        <w:jc w:val="both"/>
        <w:rPr>
          <w:rFonts w:ascii="Times New Roman" w:eastAsia="BatangChe" w:hAnsi="Times New Roman"/>
          <w:sz w:val="24"/>
          <w:szCs w:val="24"/>
          <w:lang w:val="hr-HR"/>
        </w:rPr>
      </w:pPr>
    </w:p>
    <w:p w:rsidR="00D05E99" w:rsidRPr="00D05E99" w:rsidRDefault="00B607E5" w:rsidP="004539F8">
      <w:pPr>
        <w:pStyle w:val="NoSpacing"/>
        <w:jc w:val="both"/>
        <w:rPr>
          <w:rFonts w:ascii="Times New Roman" w:hAnsi="Times New Roman"/>
          <w:lang w:val="hr-HR"/>
        </w:rPr>
      </w:pPr>
      <w:r w:rsidRPr="00D05E99">
        <w:rPr>
          <w:rFonts w:ascii="Times New Roman" w:hAnsi="Times New Roman"/>
          <w:lang w:val="hr-HR"/>
        </w:rPr>
        <w:t>PLANIRANI</w:t>
      </w:r>
      <w:r w:rsidR="00D05E99">
        <w:rPr>
          <w:rFonts w:ascii="Times New Roman" w:hAnsi="Times New Roman"/>
          <w:lang w:val="hr-HR"/>
        </w:rPr>
        <w:t xml:space="preserve"> </w:t>
      </w:r>
      <w:r w:rsidRPr="00D05E99">
        <w:rPr>
          <w:rFonts w:ascii="Times New Roman" w:hAnsi="Times New Roman"/>
          <w:lang w:val="hr-HR"/>
        </w:rPr>
        <w:t xml:space="preserve"> I </w:t>
      </w:r>
      <w:r w:rsidR="00D05E99">
        <w:rPr>
          <w:rFonts w:ascii="Times New Roman" w:hAnsi="Times New Roman"/>
          <w:lang w:val="hr-HR"/>
        </w:rPr>
        <w:t xml:space="preserve"> </w:t>
      </w:r>
      <w:r w:rsidRPr="00D05E99">
        <w:rPr>
          <w:rFonts w:ascii="Times New Roman" w:hAnsi="Times New Roman"/>
          <w:lang w:val="hr-HR"/>
        </w:rPr>
        <w:t xml:space="preserve">IZVRŠENI </w:t>
      </w:r>
      <w:r w:rsidR="00D05E99">
        <w:rPr>
          <w:rFonts w:ascii="Times New Roman" w:hAnsi="Times New Roman"/>
          <w:lang w:val="hr-HR"/>
        </w:rPr>
        <w:t xml:space="preserve"> </w:t>
      </w:r>
      <w:r w:rsidRPr="00D05E99">
        <w:rPr>
          <w:rFonts w:ascii="Times New Roman" w:hAnsi="Times New Roman"/>
          <w:lang w:val="hr-HR"/>
        </w:rPr>
        <w:t xml:space="preserve">PROGRAMSKI </w:t>
      </w:r>
      <w:r w:rsidR="00D05E99">
        <w:rPr>
          <w:rFonts w:ascii="Times New Roman" w:hAnsi="Times New Roman"/>
          <w:lang w:val="hr-HR"/>
        </w:rPr>
        <w:t xml:space="preserve"> </w:t>
      </w:r>
      <w:r w:rsidRPr="00D05E99">
        <w:rPr>
          <w:rFonts w:ascii="Times New Roman" w:hAnsi="Times New Roman"/>
          <w:lang w:val="hr-HR"/>
        </w:rPr>
        <w:t xml:space="preserve">ZADACI </w:t>
      </w:r>
    </w:p>
    <w:p w:rsidR="00D05E99" w:rsidRPr="006A7224" w:rsidRDefault="00D05E99" w:rsidP="004539F8">
      <w:pPr>
        <w:pStyle w:val="NoSpacing"/>
        <w:jc w:val="both"/>
        <w:rPr>
          <w:rFonts w:ascii="Times New Roman" w:hAnsi="Times New Roman"/>
          <w:sz w:val="24"/>
          <w:szCs w:val="24"/>
          <w:lang w:val="hr-HR"/>
        </w:rPr>
      </w:pPr>
    </w:p>
    <w:p w:rsidR="00B607E5" w:rsidRPr="004539F8" w:rsidRDefault="00B607E5" w:rsidP="004539F8">
      <w:pPr>
        <w:pStyle w:val="NoSpacing"/>
        <w:jc w:val="both"/>
        <w:rPr>
          <w:rFonts w:ascii="Times New Roman" w:eastAsia="Calibri" w:hAnsi="Times New Roman"/>
          <w:sz w:val="24"/>
          <w:szCs w:val="24"/>
          <w:lang w:val="hr-HR"/>
        </w:rPr>
      </w:pPr>
      <w:r w:rsidRPr="004539F8">
        <w:rPr>
          <w:rFonts w:ascii="Times New Roman" w:eastAsia="Calibri" w:hAnsi="Times New Roman"/>
          <w:sz w:val="24"/>
          <w:szCs w:val="24"/>
          <w:lang w:val="hr-HR"/>
        </w:rPr>
        <w:t>Sukladno Programu rada Centra, u studenom je uspješno organiziran okrugli stol na temu ''Priznavanje inozemnih visokoškolskih kvalifikacija – dobre i loše prakse''. Okruglom stolu su, pored predstavnika Centra, prisustvovali predstavnici Min</w:t>
      </w:r>
      <w:r w:rsidR="00F866E1">
        <w:rPr>
          <w:rFonts w:ascii="Times New Roman" w:eastAsia="Calibri" w:hAnsi="Times New Roman"/>
          <w:sz w:val="24"/>
          <w:szCs w:val="24"/>
          <w:lang w:val="hr-HR"/>
        </w:rPr>
        <w:t>istarstva civilnih poslova BiH</w:t>
      </w:r>
      <w:r w:rsidRPr="004539F8">
        <w:rPr>
          <w:rFonts w:ascii="Times New Roman" w:eastAsia="Calibri" w:hAnsi="Times New Roman"/>
          <w:sz w:val="24"/>
          <w:szCs w:val="24"/>
          <w:lang w:val="hr-HR"/>
        </w:rPr>
        <w:t>, Ministarst</w:t>
      </w:r>
      <w:r w:rsidR="00F866E1">
        <w:rPr>
          <w:rFonts w:ascii="Times New Roman" w:eastAsia="Calibri" w:hAnsi="Times New Roman"/>
          <w:sz w:val="24"/>
          <w:szCs w:val="24"/>
          <w:lang w:val="hr-HR"/>
        </w:rPr>
        <w:t>va prosvjete i kulture R.</w:t>
      </w:r>
      <w:r w:rsidRPr="004539F8">
        <w:rPr>
          <w:rFonts w:ascii="Times New Roman" w:eastAsia="Calibri" w:hAnsi="Times New Roman"/>
          <w:sz w:val="24"/>
          <w:szCs w:val="24"/>
          <w:lang w:val="hr-HR"/>
        </w:rPr>
        <w:t xml:space="preserve"> Srpske, predstavnici kantonalnih ministarstava obrazovanja, predstavnici javnih i privatnih visokoškolskih</w:t>
      </w:r>
      <w:r w:rsidR="00F866E1">
        <w:rPr>
          <w:rFonts w:ascii="Times New Roman" w:eastAsia="Calibri" w:hAnsi="Times New Roman"/>
          <w:sz w:val="24"/>
          <w:szCs w:val="24"/>
          <w:lang w:val="hr-HR"/>
        </w:rPr>
        <w:t xml:space="preserve"> ustanova u BiH</w:t>
      </w:r>
      <w:r w:rsidRPr="004539F8">
        <w:rPr>
          <w:rFonts w:ascii="Times New Roman" w:eastAsia="Calibri" w:hAnsi="Times New Roman"/>
          <w:sz w:val="24"/>
          <w:szCs w:val="24"/>
          <w:lang w:val="hr-HR"/>
        </w:rPr>
        <w:t xml:space="preserve"> i članovi Upravnog odbora Centra.</w:t>
      </w:r>
    </w:p>
    <w:p w:rsidR="00B607E5" w:rsidRPr="004539F8" w:rsidRDefault="00B607E5" w:rsidP="004539F8">
      <w:pPr>
        <w:pStyle w:val="NoSpacing"/>
        <w:jc w:val="both"/>
        <w:rPr>
          <w:rFonts w:ascii="Times New Roman" w:hAnsi="Times New Roman"/>
          <w:sz w:val="24"/>
          <w:szCs w:val="24"/>
          <w:lang w:val="hr-HR"/>
        </w:rPr>
      </w:pPr>
      <w:r w:rsidRPr="004539F8">
        <w:rPr>
          <w:rFonts w:ascii="Times New Roman" w:hAnsi="Times New Roman"/>
          <w:sz w:val="24"/>
          <w:szCs w:val="24"/>
          <w:lang w:val="hr-HR"/>
        </w:rPr>
        <w:t>Predstavnici Centra prisustvovali su 21. redovnom godišnjem sastanku ENIC/NARIC centara. Sastanak je održan u Rimu, u Republici Italiji.</w:t>
      </w:r>
      <w:r w:rsidRPr="004539F8">
        <w:rPr>
          <w:rFonts w:ascii="Times New Roman" w:eastAsia="BatangChe" w:hAnsi="Times New Roman"/>
          <w:sz w:val="24"/>
          <w:szCs w:val="24"/>
          <w:lang w:val="hr-HR"/>
        </w:rPr>
        <w:t xml:space="preserve"> Sastanku su prisustvovali predstavnici nacionalnih informacijskih centara iz 54 države, Europske komisije, Vijeća Europe i UNESCO-a, kao i predstavnici Brazila, Jordana i Palestine. </w:t>
      </w:r>
      <w:r w:rsidRPr="004539F8">
        <w:rPr>
          <w:rFonts w:ascii="Times New Roman" w:hAnsi="Times New Roman"/>
          <w:sz w:val="24"/>
          <w:szCs w:val="24"/>
          <w:lang w:val="hr-HR"/>
        </w:rPr>
        <w:t>Također, uzeto je učešće na regionalnoj konferencija "EU programi za visoko obrazovanje - njihova uloga i utjecaj na Zapadni Balkan" koja je održana je u Beogradu, 30. i 31. listopada 2014. godine, pod pokroviteljstvom Europske komisije. Konferencija je okupila oko 200 sudionika, uključujući akademsko osoblje, predstavnike ministarstava obrazovanja, rektore sveučilišta i dekane fakulteta, predstavnike studenata i diplomate iz EU. Predstavnici Centra sudjelovali su na seminaru ''Otklanjanje prepreka za priznavanje kvalifikacija usklađivanjem nacionalnog zakonodavstva s UNESCO/Vijeće Europe BFUG standardima'', koji je održan u Zagrebu 23. rujna 2014. godine. U cilju razmjene iskustava, učvršćivanja regionalne suradnje i provođenja zajedničkih aktivnosti na planu priznavanja visokoškolskih kvalifikacija, predstavnici Centra boravili su u radnoj posje</w:t>
      </w:r>
      <w:r w:rsidR="00F866E1">
        <w:rPr>
          <w:rFonts w:ascii="Times New Roman" w:hAnsi="Times New Roman"/>
          <w:sz w:val="24"/>
          <w:szCs w:val="24"/>
          <w:lang w:val="hr-HR"/>
        </w:rPr>
        <w:t>ti ENIC/NARIC centrima R. Slovenije i R.</w:t>
      </w:r>
      <w:r w:rsidRPr="004539F8">
        <w:rPr>
          <w:rFonts w:ascii="Times New Roman" w:hAnsi="Times New Roman"/>
          <w:sz w:val="24"/>
          <w:szCs w:val="24"/>
          <w:lang w:val="hr-HR"/>
        </w:rPr>
        <w:t xml:space="preserve"> Hrvatske. </w:t>
      </w:r>
    </w:p>
    <w:p w:rsidR="00B607E5" w:rsidRPr="004539F8" w:rsidRDefault="00B607E5" w:rsidP="004539F8">
      <w:pPr>
        <w:pStyle w:val="NoSpacing"/>
        <w:jc w:val="both"/>
        <w:rPr>
          <w:rFonts w:ascii="Times New Roman" w:hAnsi="Times New Roman"/>
          <w:sz w:val="24"/>
          <w:szCs w:val="24"/>
          <w:lang w:val="hr-HR"/>
        </w:rPr>
      </w:pPr>
      <w:r w:rsidRPr="004539F8">
        <w:rPr>
          <w:rFonts w:ascii="Times New Roman" w:hAnsi="Times New Roman"/>
          <w:sz w:val="24"/>
          <w:szCs w:val="24"/>
          <w:lang w:val="hr-HR"/>
        </w:rPr>
        <w:t xml:space="preserve">Centar je u izvještajnom razdoblju dostavio odgovarajuća mišljenja, preporuke, informacije i obavještenja koja se odnose na pitanja priznavanja inozemnih visokoškolskih kvalifikacija, akreditaciju visokoškolskih institucija i njihovih studijskih programa, kao i odgovore na druga pitanja koja su od značaja za uspješno provođenje postupka priznavanja inozemnih visokoškolskih kvalifikacija. Sukladno navedenom, Centar je na zahtjev Ministarstva prosvjete, znanosti, kulture i športa Posavskog kantona dostavio </w:t>
      </w:r>
      <w:r w:rsidRPr="00F866E1">
        <w:rPr>
          <w:rFonts w:ascii="Times New Roman" w:hAnsi="Times New Roman"/>
          <w:sz w:val="24"/>
          <w:szCs w:val="24"/>
          <w:lang w:val="hr-HR"/>
        </w:rPr>
        <w:t>213</w:t>
      </w:r>
      <w:r w:rsidRPr="004539F8">
        <w:rPr>
          <w:rFonts w:ascii="Times New Roman" w:hAnsi="Times New Roman"/>
          <w:sz w:val="24"/>
          <w:szCs w:val="24"/>
          <w:lang w:val="hr-HR"/>
        </w:rPr>
        <w:t xml:space="preserve"> mišljenja; na zahtjev </w:t>
      </w:r>
      <w:r w:rsidRPr="004539F8">
        <w:rPr>
          <w:rFonts w:ascii="Times New Roman" w:eastAsia="Calibri" w:hAnsi="Times New Roman"/>
          <w:sz w:val="24"/>
          <w:szCs w:val="24"/>
          <w:lang w:val="hr-HR"/>
        </w:rPr>
        <w:t>Ministarstva obrazovanja, znanosti, kulture i športa Tuzlanskog kantona dostavio je</w:t>
      </w:r>
      <w:r w:rsidRPr="004539F8">
        <w:rPr>
          <w:rFonts w:ascii="Times New Roman" w:hAnsi="Times New Roman"/>
          <w:sz w:val="24"/>
          <w:szCs w:val="24"/>
          <w:lang w:val="hr-HR"/>
        </w:rPr>
        <w:t xml:space="preserve"> </w:t>
      </w:r>
      <w:r w:rsidRPr="00176AEF">
        <w:rPr>
          <w:rFonts w:ascii="Times New Roman" w:hAnsi="Times New Roman"/>
          <w:sz w:val="24"/>
          <w:szCs w:val="24"/>
          <w:lang w:val="hr-HR"/>
        </w:rPr>
        <w:t>98</w:t>
      </w:r>
      <w:r w:rsidRPr="004539F8">
        <w:rPr>
          <w:rFonts w:ascii="Times New Roman" w:hAnsi="Times New Roman"/>
          <w:sz w:val="24"/>
          <w:szCs w:val="24"/>
          <w:lang w:val="hr-HR"/>
        </w:rPr>
        <w:t xml:space="preserve"> preporuka u vezi s inozemnim visokoškolskim kvalifikacijama s detaljno prikupljenim informacijama o akreditacijama visokoškolskih ustanova koje su izdale kvalifikacije, studijskim programima, trajanju studija i pravima koja nositelj visokoškolske kvalifikacije ima u pogledu nastavka obrazovanja i zapošljavanja. Na zahtjev Komisije za informiranje i priznavanje dokumenata iz oblasti visokog obrazovanje RS, Centar je izvršio provjeru vjerodostojnosti za </w:t>
      </w:r>
      <w:r w:rsidRPr="00176AEF">
        <w:rPr>
          <w:rFonts w:ascii="Times New Roman" w:hAnsi="Times New Roman"/>
          <w:sz w:val="24"/>
          <w:szCs w:val="24"/>
          <w:lang w:val="hr-HR"/>
        </w:rPr>
        <w:t>180</w:t>
      </w:r>
      <w:r w:rsidRPr="004539F8">
        <w:rPr>
          <w:rFonts w:ascii="Times New Roman" w:hAnsi="Times New Roman"/>
          <w:b/>
          <w:sz w:val="24"/>
          <w:szCs w:val="24"/>
          <w:lang w:val="hr-HR"/>
        </w:rPr>
        <w:t xml:space="preserve"> </w:t>
      </w:r>
      <w:r w:rsidRPr="004539F8">
        <w:rPr>
          <w:rFonts w:ascii="Times New Roman" w:hAnsi="Times New Roman"/>
          <w:sz w:val="24"/>
          <w:szCs w:val="24"/>
          <w:lang w:val="hr-HR"/>
        </w:rPr>
        <w:t xml:space="preserve">stečenih zvanja, akreditacije visokoškolskih ustanova i studijskih programa; </w:t>
      </w:r>
      <w:r w:rsidRPr="00176AEF">
        <w:rPr>
          <w:rFonts w:ascii="Times New Roman" w:hAnsi="Times New Roman"/>
          <w:sz w:val="24"/>
          <w:szCs w:val="24"/>
          <w:lang w:val="hr-HR"/>
        </w:rPr>
        <w:t>dostavio 115 odgovora</w:t>
      </w:r>
      <w:r w:rsidRPr="004539F8">
        <w:rPr>
          <w:rFonts w:ascii="Times New Roman" w:hAnsi="Times New Roman"/>
          <w:sz w:val="24"/>
          <w:szCs w:val="24"/>
          <w:lang w:val="hr-HR"/>
        </w:rPr>
        <w:t xml:space="preserve"> nadležnim tijelima za priznavanje i ostalim zainteresiranim stranama na zahtjeve koji su dostavljeni radi davanja mišljenja i preporuka u svezi s priznavanjem inozemnih visokoškolskih kvalifikacija, validnosti rješenja o izvršenoj nostrifikaciji inozemnih visokoškolskih dokumenata, o ispravnosti postupanja u oblasti priznavanja, ekvivalenciji stečenih naziva, o izradi i donošenju kantonalnog zakona o nostrifikaciji i ekvivalenciji, o stečenoj diplomi po Bolonjskom procesu, ostvarivanja prava iz radnog odnosa i mišljenja u vezi pristupa drugom i trećem ciklusu visokog obrazovanja; odgovore na </w:t>
      </w:r>
      <w:r w:rsidRPr="00176AEF">
        <w:rPr>
          <w:rFonts w:ascii="Times New Roman" w:hAnsi="Times New Roman"/>
          <w:sz w:val="24"/>
          <w:szCs w:val="24"/>
          <w:lang w:val="hr-HR"/>
        </w:rPr>
        <w:t>353</w:t>
      </w:r>
      <w:r w:rsidRPr="004539F8">
        <w:rPr>
          <w:rFonts w:ascii="Times New Roman" w:hAnsi="Times New Roman"/>
          <w:sz w:val="24"/>
          <w:szCs w:val="24"/>
          <w:lang w:val="hr-HR"/>
        </w:rPr>
        <w:t xml:space="preserve"> zahtjeva koji su dostavljeni e-mail porukama od strane zainteresiranih stranaka koje su se obratile sa upitom gdje, na koji način i pod kojim uvjetima mogu izvršiti priznavanje stečenih visokoškolskih kvalifikacija. Pored e-mail korespondencije, u izvještajnom razdoblju Centru su se obraćali građani telefonskim putem, ali su i osobno dolazili u prostorije Centra. Telefonskih upita zaprimljeno je </w:t>
      </w:r>
      <w:r w:rsidRPr="00176AEF">
        <w:rPr>
          <w:rFonts w:ascii="Times New Roman" w:hAnsi="Times New Roman"/>
          <w:sz w:val="24"/>
          <w:szCs w:val="24"/>
          <w:lang w:val="hr-HR"/>
        </w:rPr>
        <w:t>450,</w:t>
      </w:r>
      <w:r w:rsidRPr="004539F8">
        <w:rPr>
          <w:rFonts w:ascii="Times New Roman" w:hAnsi="Times New Roman"/>
          <w:sz w:val="24"/>
          <w:szCs w:val="24"/>
          <w:lang w:val="hr-HR"/>
        </w:rPr>
        <w:t xml:space="preserve"> a evidentiranih osobnih dolazaka bilo je </w:t>
      </w:r>
      <w:r w:rsidRPr="00176AEF">
        <w:rPr>
          <w:rFonts w:ascii="Times New Roman" w:hAnsi="Times New Roman"/>
          <w:sz w:val="24"/>
          <w:szCs w:val="24"/>
          <w:lang w:val="hr-HR"/>
        </w:rPr>
        <w:t>58.</w:t>
      </w:r>
      <w:r w:rsidRPr="004539F8">
        <w:rPr>
          <w:rFonts w:ascii="Times New Roman" w:hAnsi="Times New Roman"/>
          <w:sz w:val="24"/>
          <w:szCs w:val="24"/>
          <w:lang w:val="hr-HR"/>
        </w:rPr>
        <w:t xml:space="preserve"> Na tražene zahtjeve i postavlj</w:t>
      </w:r>
      <w:r w:rsidR="000B522E">
        <w:rPr>
          <w:rFonts w:ascii="Times New Roman" w:hAnsi="Times New Roman"/>
          <w:sz w:val="24"/>
          <w:szCs w:val="24"/>
          <w:lang w:val="hr-HR"/>
        </w:rPr>
        <w:t xml:space="preserve">ena pitanja Centar je dostavio </w:t>
      </w:r>
      <w:r w:rsidRPr="004539F8">
        <w:rPr>
          <w:rFonts w:ascii="Times New Roman" w:hAnsi="Times New Roman"/>
          <w:sz w:val="24"/>
          <w:szCs w:val="24"/>
          <w:lang w:val="hr-HR"/>
        </w:rPr>
        <w:t>odgovore u razumnim rokovima. Kao i prethodnih godina, Centar je i u tijeku 2014. godin</w:t>
      </w:r>
      <w:r w:rsidR="000B522E">
        <w:rPr>
          <w:rFonts w:ascii="Times New Roman" w:hAnsi="Times New Roman"/>
          <w:sz w:val="24"/>
          <w:szCs w:val="24"/>
          <w:lang w:val="hr-HR"/>
        </w:rPr>
        <w:t>e nastavio da predstavlja BiH</w:t>
      </w:r>
      <w:r w:rsidRPr="004539F8">
        <w:rPr>
          <w:rFonts w:ascii="Times New Roman" w:hAnsi="Times New Roman"/>
          <w:sz w:val="24"/>
          <w:szCs w:val="24"/>
          <w:lang w:val="hr-HR"/>
        </w:rPr>
        <w:t xml:space="preserve"> u ENIC/NARIC mreži nacionalnih informacionih centara za akademsko priznavanja i mobilnost. Centar je aktivno uključen u rad ENIC listervera putem koga se svakodnevno razmjenjuje informacije s drugim informacijskim centrima koje se odnose na priznavanje visokoškolskih kvalifikacija, kao i informacije i pitanja u vezi s pojedinačnim problemima u ovoj oblasti u nekoj od članica ENIC/NARIC mreže. U izvještajnom razdoblju, od nacionalnih ENIC/NARIC centara Irske, Belgije, Crne Gore, Hrvatske, Nizozemske, Slovenije, Turske, Moldavije, Francuske, Austrije, Švedske, Australije, Makedonije, Njemačke, Indije, Malezije, SAD, Velike Britanije, Gruzije, Danske, Švicarske, Ukrajine, Poljske, Portugala i Srbije, Centar je zaprimio upite o studijskim programima fakulteta u BiH, akreditaciji fakulteta u BiH, kao i o vjerodostojnosti izdanih diploma. Sve tražene informacije dostavljene su u razumnim rokovima. U izvještajnom razdoblju Centar je nastavio konstruktivnu suradnju s entitetskim i kantonalnim ministarstvima obrazovanja, Ministarstvom obrazovanja Brčko Distrikta BiH, Ministarstvom civilnih poslova BiH, Komisijom za informiranje i priznavanje Ministarst</w:t>
      </w:r>
      <w:r w:rsidR="00867934">
        <w:rPr>
          <w:rFonts w:ascii="Times New Roman" w:hAnsi="Times New Roman"/>
          <w:sz w:val="24"/>
          <w:szCs w:val="24"/>
          <w:lang w:val="hr-HR"/>
        </w:rPr>
        <w:t>va prosvjete i kulture R.</w:t>
      </w:r>
      <w:r w:rsidRPr="004539F8">
        <w:rPr>
          <w:rFonts w:ascii="Times New Roman" w:hAnsi="Times New Roman"/>
          <w:sz w:val="24"/>
          <w:szCs w:val="24"/>
          <w:lang w:val="hr-HR"/>
        </w:rPr>
        <w:t xml:space="preserve"> Srpske, Agencijom za razvoj visokog obrazovanja i osiguranje kvalitete, Rektorskom konferencijom, Konferencijom ministara obrazovanja u BiH, te javnim i privatnim visokoškolskim ustanovama.</w:t>
      </w:r>
    </w:p>
    <w:p w:rsidR="00B607E5" w:rsidRDefault="00B607E5" w:rsidP="004539F8">
      <w:pPr>
        <w:pStyle w:val="NoSpacing"/>
        <w:jc w:val="both"/>
        <w:rPr>
          <w:rFonts w:ascii="Times New Roman" w:hAnsi="Times New Roman"/>
          <w:sz w:val="24"/>
          <w:szCs w:val="24"/>
          <w:lang w:val="hr-HR"/>
        </w:rPr>
      </w:pPr>
      <w:r w:rsidRPr="004539F8">
        <w:rPr>
          <w:rFonts w:ascii="Times New Roman" w:hAnsi="Times New Roman"/>
          <w:sz w:val="24"/>
          <w:szCs w:val="24"/>
          <w:lang w:val="hr-HR"/>
        </w:rPr>
        <w:t>Centar je početkom 2014. godine pustio u rad novu web-stranicu koja je svojim dizajnerskim i funkcionalnim rješenjima prilagođena korisnicima i koja omogućava efikasniji rad u odnosu na raniju web-stranicu. U 2014. godini web-stranicu Centra otvorilo je 507.000 posjetitelja, što je isti broj kao i u 2013. godini. Pregled posjećenosti pokazuje da je 76,67% posjetitelja</w:t>
      </w:r>
      <w:r w:rsidR="00176AEF">
        <w:rPr>
          <w:rFonts w:ascii="Times New Roman" w:hAnsi="Times New Roman"/>
          <w:sz w:val="24"/>
          <w:szCs w:val="24"/>
          <w:lang w:val="hr-HR"/>
        </w:rPr>
        <w:t xml:space="preserve"> iz BiH</w:t>
      </w:r>
      <w:r w:rsidRPr="004539F8">
        <w:rPr>
          <w:rFonts w:ascii="Times New Roman" w:hAnsi="Times New Roman"/>
          <w:sz w:val="24"/>
          <w:szCs w:val="24"/>
          <w:lang w:val="hr-HR"/>
        </w:rPr>
        <w:t>, 6,17% iz Srbije, 6,12 % iz Hr</w:t>
      </w:r>
      <w:r w:rsidR="00867934">
        <w:rPr>
          <w:rFonts w:ascii="Times New Roman" w:hAnsi="Times New Roman"/>
          <w:sz w:val="24"/>
          <w:szCs w:val="24"/>
          <w:lang w:val="hr-HR"/>
        </w:rPr>
        <w:t>vatske, 1,79% iz Austrije, 1,35</w:t>
      </w:r>
      <w:r w:rsidRPr="004539F8">
        <w:rPr>
          <w:rFonts w:ascii="Times New Roman" w:hAnsi="Times New Roman"/>
          <w:sz w:val="24"/>
          <w:szCs w:val="24"/>
          <w:lang w:val="hr-HR"/>
        </w:rPr>
        <w:t xml:space="preserve">% iz Njemačke, 1,01% iz SAD-a, 0,70% iz Crne Gore, 0,51% iz Slovenije, 0,43% iz Švicarske </w:t>
      </w:r>
      <w:r w:rsidR="00176AEF">
        <w:rPr>
          <w:rFonts w:ascii="Times New Roman" w:hAnsi="Times New Roman"/>
          <w:sz w:val="24"/>
          <w:szCs w:val="24"/>
          <w:lang w:val="hr-HR"/>
        </w:rPr>
        <w:t>.</w:t>
      </w:r>
      <w:r w:rsidRPr="004539F8">
        <w:rPr>
          <w:rFonts w:ascii="Times New Roman" w:hAnsi="Times New Roman"/>
          <w:sz w:val="24"/>
          <w:szCs w:val="24"/>
          <w:lang w:val="hr-HR"/>
        </w:rPr>
        <w:t>itd. Broj posjetitelja je ostao na istoj razini kao i prošle godine. Jedina bitna razlika je broj posjeta iz Republike Njemačke koji je u porastu.</w:t>
      </w:r>
    </w:p>
    <w:p w:rsidR="00176AEF" w:rsidRPr="004539F8" w:rsidRDefault="00176AEF" w:rsidP="004539F8">
      <w:pPr>
        <w:pStyle w:val="NoSpacing"/>
        <w:jc w:val="both"/>
        <w:rPr>
          <w:rFonts w:ascii="Times New Roman" w:hAnsi="Times New Roman"/>
          <w:sz w:val="24"/>
          <w:szCs w:val="24"/>
          <w:lang w:val="hr-HR"/>
        </w:rPr>
      </w:pPr>
    </w:p>
    <w:p w:rsidR="00B607E5" w:rsidRPr="00176AEF" w:rsidRDefault="00B607E5" w:rsidP="004539F8">
      <w:pPr>
        <w:pStyle w:val="NoSpacing"/>
        <w:jc w:val="both"/>
        <w:rPr>
          <w:rFonts w:ascii="Times New Roman" w:hAnsi="Times New Roman"/>
          <w:lang w:val="hr-HR"/>
        </w:rPr>
      </w:pPr>
      <w:r w:rsidRPr="00176AEF">
        <w:rPr>
          <w:rFonts w:ascii="Times New Roman" w:hAnsi="Times New Roman"/>
          <w:lang w:val="hr-HR"/>
        </w:rPr>
        <w:t>PRORAČUNSKA</w:t>
      </w:r>
      <w:r w:rsidR="00176AEF" w:rsidRPr="00176AEF">
        <w:rPr>
          <w:rFonts w:ascii="Times New Roman" w:hAnsi="Times New Roman"/>
          <w:lang w:val="hr-HR"/>
        </w:rPr>
        <w:t xml:space="preserve"> </w:t>
      </w:r>
      <w:r w:rsidRPr="00176AEF">
        <w:rPr>
          <w:rFonts w:ascii="Times New Roman" w:hAnsi="Times New Roman"/>
          <w:lang w:val="hr-HR"/>
        </w:rPr>
        <w:t xml:space="preserve"> SREDSTVA</w:t>
      </w:r>
    </w:p>
    <w:p w:rsidR="00176AEF" w:rsidRPr="00176AEF" w:rsidRDefault="00176AEF" w:rsidP="004539F8">
      <w:pPr>
        <w:pStyle w:val="NoSpacing"/>
        <w:jc w:val="both"/>
        <w:rPr>
          <w:rFonts w:ascii="Times New Roman" w:hAnsi="Times New Roman"/>
          <w:sz w:val="24"/>
          <w:szCs w:val="24"/>
          <w:lang w:val="hr-HR"/>
        </w:rPr>
      </w:pPr>
    </w:p>
    <w:p w:rsidR="00B607E5" w:rsidRPr="00176AEF" w:rsidRDefault="00B607E5" w:rsidP="00176AEF">
      <w:pPr>
        <w:pStyle w:val="NoSpacing"/>
        <w:jc w:val="both"/>
        <w:rPr>
          <w:rFonts w:ascii="Times New Roman" w:hAnsi="Times New Roman"/>
          <w:sz w:val="24"/>
          <w:szCs w:val="24"/>
          <w:lang w:val="hr-HR"/>
        </w:rPr>
      </w:pPr>
      <w:r w:rsidRPr="004539F8">
        <w:rPr>
          <w:rFonts w:ascii="Times New Roman" w:hAnsi="Times New Roman"/>
          <w:sz w:val="24"/>
          <w:szCs w:val="24"/>
          <w:lang w:val="hr-HR"/>
        </w:rPr>
        <w:t>Zakonom o Proračunu institucija Bosne i Hercegovine i međunarodnih ob</w:t>
      </w:r>
      <w:r w:rsidR="00176AEF">
        <w:rPr>
          <w:rFonts w:ascii="Times New Roman" w:hAnsi="Times New Roman"/>
          <w:sz w:val="24"/>
          <w:szCs w:val="24"/>
          <w:lang w:val="hr-HR"/>
        </w:rPr>
        <w:t>veza BiH</w:t>
      </w:r>
      <w:r w:rsidRPr="004539F8">
        <w:rPr>
          <w:rFonts w:ascii="Times New Roman" w:hAnsi="Times New Roman"/>
          <w:sz w:val="24"/>
          <w:szCs w:val="24"/>
          <w:lang w:val="hr-HR"/>
        </w:rPr>
        <w:t xml:space="preserve"> za 2014. godin</w:t>
      </w:r>
      <w:r w:rsidR="00176AEF">
        <w:rPr>
          <w:rFonts w:ascii="Times New Roman" w:hAnsi="Times New Roman"/>
          <w:sz w:val="24"/>
          <w:szCs w:val="24"/>
          <w:lang w:val="hr-HR"/>
        </w:rPr>
        <w:t>u („Sl.</w:t>
      </w:r>
      <w:r w:rsidRPr="004539F8">
        <w:rPr>
          <w:rFonts w:ascii="Times New Roman" w:hAnsi="Times New Roman"/>
          <w:sz w:val="24"/>
          <w:szCs w:val="24"/>
          <w:lang w:val="hr-HR"/>
        </w:rPr>
        <w:t xml:space="preserve"> glasnik BiH“, broj 104/13) Centru su za 2014. godin</w:t>
      </w:r>
      <w:r w:rsidR="00176AEF">
        <w:rPr>
          <w:rFonts w:ascii="Times New Roman" w:hAnsi="Times New Roman"/>
          <w:sz w:val="24"/>
          <w:szCs w:val="24"/>
          <w:lang w:val="hr-HR"/>
        </w:rPr>
        <w:t xml:space="preserve">u odobrena proračunska sredstva </w:t>
      </w:r>
      <w:r w:rsidRPr="004539F8">
        <w:rPr>
          <w:rFonts w:ascii="Times New Roman" w:hAnsi="Times New Roman"/>
          <w:sz w:val="24"/>
          <w:szCs w:val="24"/>
          <w:lang w:val="hr-HR"/>
        </w:rPr>
        <w:t xml:space="preserve">u iznosu od </w:t>
      </w:r>
      <w:r w:rsidRPr="004539F8">
        <w:rPr>
          <w:rFonts w:ascii="Times New Roman" w:hAnsi="Times New Roman"/>
          <w:bCs/>
          <w:sz w:val="24"/>
          <w:szCs w:val="24"/>
          <w:lang w:val="hr-HR"/>
        </w:rPr>
        <w:t>785.000 KM</w:t>
      </w:r>
      <w:r w:rsidRPr="004539F8">
        <w:rPr>
          <w:rFonts w:ascii="Times New Roman" w:hAnsi="Times New Roman"/>
          <w:sz w:val="24"/>
          <w:szCs w:val="24"/>
          <w:lang w:val="hr-HR"/>
        </w:rPr>
        <w:t>. Izmjenama i dopunama Zakon</w:t>
      </w:r>
      <w:r w:rsidR="008F7660">
        <w:rPr>
          <w:rFonts w:ascii="Times New Roman" w:hAnsi="Times New Roman"/>
          <w:sz w:val="24"/>
          <w:szCs w:val="24"/>
          <w:lang w:val="hr-HR"/>
        </w:rPr>
        <w:t>a o Proračunu institucija BiH</w:t>
      </w:r>
      <w:r w:rsidR="00176AEF">
        <w:rPr>
          <w:rFonts w:ascii="Times New Roman" w:hAnsi="Times New Roman"/>
          <w:sz w:val="24"/>
          <w:szCs w:val="24"/>
          <w:lang w:val="hr-HR"/>
        </w:rPr>
        <w:t xml:space="preserve"> i međunarodnih obaveza BiH</w:t>
      </w:r>
      <w:r w:rsidRPr="004539F8">
        <w:rPr>
          <w:rFonts w:ascii="Times New Roman" w:hAnsi="Times New Roman"/>
          <w:sz w:val="24"/>
          <w:szCs w:val="24"/>
          <w:lang w:val="hr-HR"/>
        </w:rPr>
        <w:t xml:space="preserve"> za 2014. god</w:t>
      </w:r>
      <w:r w:rsidR="00176AEF">
        <w:rPr>
          <w:rFonts w:ascii="Times New Roman" w:hAnsi="Times New Roman"/>
          <w:sz w:val="24"/>
          <w:szCs w:val="24"/>
          <w:lang w:val="hr-HR"/>
        </w:rPr>
        <w:t>inu („Sl.</w:t>
      </w:r>
      <w:r w:rsidRPr="004539F8">
        <w:rPr>
          <w:rFonts w:ascii="Times New Roman" w:hAnsi="Times New Roman"/>
          <w:sz w:val="24"/>
          <w:szCs w:val="24"/>
          <w:lang w:val="hr-HR"/>
        </w:rPr>
        <w:t xml:space="preserve"> glasnik BiH“, broj 60/14) odobrena proračunska sredstva su na prijedlog Centra, a zbog p</w:t>
      </w:r>
      <w:r w:rsidR="00176AEF">
        <w:rPr>
          <w:rFonts w:ascii="Times New Roman" w:hAnsi="Times New Roman"/>
          <w:sz w:val="24"/>
          <w:szCs w:val="24"/>
          <w:lang w:val="hr-HR"/>
        </w:rPr>
        <w:t>ružanja pomoći područjima BiH</w:t>
      </w:r>
      <w:r w:rsidRPr="004539F8">
        <w:rPr>
          <w:rFonts w:ascii="Times New Roman" w:hAnsi="Times New Roman"/>
          <w:sz w:val="24"/>
          <w:szCs w:val="24"/>
          <w:lang w:val="hr-HR"/>
        </w:rPr>
        <w:t xml:space="preserve"> ugroženim poplavama u svibnju 2014. godine, umanjena za 8.000 KM i iznose </w:t>
      </w:r>
      <w:r w:rsidRPr="00176AEF">
        <w:rPr>
          <w:rFonts w:ascii="Times New Roman" w:hAnsi="Times New Roman"/>
          <w:sz w:val="24"/>
          <w:szCs w:val="24"/>
          <w:lang w:val="hr-HR"/>
        </w:rPr>
        <w:t>777.000 KM.</w:t>
      </w:r>
      <w:r w:rsidRPr="004539F8">
        <w:rPr>
          <w:rFonts w:ascii="Times New Roman" w:hAnsi="Times New Roman"/>
          <w:sz w:val="24"/>
          <w:szCs w:val="24"/>
          <w:lang w:val="hr-HR"/>
        </w:rPr>
        <w:t xml:space="preserve"> Izvrše</w:t>
      </w:r>
      <w:r w:rsidR="00867934">
        <w:rPr>
          <w:rFonts w:ascii="Times New Roman" w:hAnsi="Times New Roman"/>
          <w:sz w:val="24"/>
          <w:szCs w:val="24"/>
          <w:lang w:val="hr-HR"/>
        </w:rPr>
        <w:t>nje proračuna Centra na dan 19.1.</w:t>
      </w:r>
      <w:r w:rsidRPr="004539F8">
        <w:rPr>
          <w:rFonts w:ascii="Times New Roman" w:hAnsi="Times New Roman"/>
          <w:sz w:val="24"/>
          <w:szCs w:val="24"/>
          <w:lang w:val="hr-HR"/>
        </w:rPr>
        <w:t>2015. godine iznosilo je</w:t>
      </w:r>
      <w:r w:rsidR="00176AEF">
        <w:rPr>
          <w:rFonts w:ascii="Times New Roman" w:hAnsi="Times New Roman"/>
          <w:sz w:val="24"/>
          <w:szCs w:val="24"/>
          <w:lang w:val="hr-HR"/>
        </w:rPr>
        <w:t xml:space="preserve"> </w:t>
      </w:r>
      <w:r w:rsidRPr="00176AEF">
        <w:rPr>
          <w:rFonts w:ascii="Times New Roman" w:hAnsi="Times New Roman"/>
          <w:sz w:val="24"/>
          <w:szCs w:val="24"/>
          <w:lang w:val="hr-HR"/>
        </w:rPr>
        <w:t xml:space="preserve">740.461,65 ili 95,30 %. </w:t>
      </w:r>
    </w:p>
    <w:p w:rsidR="00BB5FED" w:rsidRDefault="00BB5FED" w:rsidP="004539F8">
      <w:pPr>
        <w:jc w:val="both"/>
        <w:rPr>
          <w:sz w:val="24"/>
          <w:szCs w:val="24"/>
        </w:rPr>
      </w:pPr>
    </w:p>
    <w:p w:rsidR="00A8734F" w:rsidRPr="00B02EE6" w:rsidRDefault="00A8734F" w:rsidP="00A5259B">
      <w:pPr>
        <w:pStyle w:val="Davorka2"/>
      </w:pPr>
      <w:bookmarkStart w:id="125" w:name="_Toc412718729"/>
      <w:r w:rsidRPr="00971FF0">
        <w:t>A</w:t>
      </w:r>
      <w:r w:rsidR="00971FF0">
        <w:t>GENCIJA</w:t>
      </w:r>
      <w:r w:rsidR="000E2422">
        <w:t xml:space="preserve"> </w:t>
      </w:r>
      <w:r w:rsidR="00971FF0">
        <w:t xml:space="preserve"> ZA</w:t>
      </w:r>
      <w:r w:rsidR="000E2422">
        <w:t xml:space="preserve"> </w:t>
      </w:r>
      <w:r w:rsidR="00971FF0">
        <w:t xml:space="preserve"> DRŽAVNU</w:t>
      </w:r>
      <w:r w:rsidR="000E2422">
        <w:t xml:space="preserve"> </w:t>
      </w:r>
      <w:r w:rsidR="00971FF0">
        <w:t xml:space="preserve"> SLUŽBU</w:t>
      </w:r>
      <w:r w:rsidR="000E2422">
        <w:t xml:space="preserve"> </w:t>
      </w:r>
      <w:r w:rsidR="00971FF0">
        <w:t xml:space="preserve"> BIH</w:t>
      </w:r>
      <w:bookmarkEnd w:id="125"/>
    </w:p>
    <w:p w:rsidR="00A8734F" w:rsidRPr="00B02EE6" w:rsidRDefault="00A8734F" w:rsidP="00CB0B17">
      <w:pPr>
        <w:pStyle w:val="BodyText"/>
        <w:jc w:val="both"/>
        <w:rPr>
          <w:rFonts w:ascii="Times New Roman" w:hAnsi="Times New Roman"/>
          <w:iCs/>
          <w:szCs w:val="22"/>
        </w:rPr>
      </w:pPr>
      <w:r w:rsidRPr="00B02EE6">
        <w:rPr>
          <w:rFonts w:ascii="Times New Roman" w:hAnsi="Times New Roman"/>
          <w:iCs/>
          <w:szCs w:val="22"/>
        </w:rPr>
        <w:t xml:space="preserve">NAJVAŽNIJE </w:t>
      </w:r>
      <w:r w:rsidR="000E2422">
        <w:rPr>
          <w:rFonts w:ascii="Times New Roman" w:hAnsi="Times New Roman"/>
          <w:iCs/>
          <w:szCs w:val="22"/>
        </w:rPr>
        <w:t xml:space="preserve"> </w:t>
      </w:r>
      <w:r w:rsidRPr="00B02EE6">
        <w:rPr>
          <w:rFonts w:ascii="Times New Roman" w:hAnsi="Times New Roman"/>
          <w:iCs/>
          <w:szCs w:val="22"/>
        </w:rPr>
        <w:t xml:space="preserve">AKTIVNOSTI  I </w:t>
      </w:r>
      <w:r w:rsidR="000E2422">
        <w:rPr>
          <w:rFonts w:ascii="Times New Roman" w:hAnsi="Times New Roman"/>
          <w:iCs/>
          <w:szCs w:val="22"/>
        </w:rPr>
        <w:t xml:space="preserve"> </w:t>
      </w:r>
      <w:r w:rsidRPr="00B02EE6">
        <w:rPr>
          <w:rFonts w:ascii="Times New Roman" w:hAnsi="Times New Roman"/>
          <w:iCs/>
          <w:szCs w:val="22"/>
        </w:rPr>
        <w:t xml:space="preserve">STANJE </w:t>
      </w:r>
      <w:r w:rsidR="000E2422">
        <w:rPr>
          <w:rFonts w:ascii="Times New Roman" w:hAnsi="Times New Roman"/>
          <w:iCs/>
          <w:szCs w:val="22"/>
        </w:rPr>
        <w:t xml:space="preserve"> </w:t>
      </w:r>
      <w:r w:rsidRPr="00B02EE6">
        <w:rPr>
          <w:rFonts w:ascii="Times New Roman" w:hAnsi="Times New Roman"/>
          <w:iCs/>
          <w:szCs w:val="22"/>
        </w:rPr>
        <w:t xml:space="preserve">U </w:t>
      </w:r>
      <w:r w:rsidR="000E2422">
        <w:rPr>
          <w:rFonts w:ascii="Times New Roman" w:hAnsi="Times New Roman"/>
          <w:iCs/>
          <w:szCs w:val="22"/>
        </w:rPr>
        <w:t xml:space="preserve"> </w:t>
      </w:r>
      <w:r w:rsidRPr="00B02EE6">
        <w:rPr>
          <w:rFonts w:ascii="Times New Roman" w:hAnsi="Times New Roman"/>
          <w:iCs/>
          <w:szCs w:val="22"/>
        </w:rPr>
        <w:t>OBLASTI</w:t>
      </w:r>
    </w:p>
    <w:p w:rsidR="00B02EE6" w:rsidRDefault="00B02EE6" w:rsidP="00CB0B17">
      <w:pPr>
        <w:jc w:val="both"/>
        <w:rPr>
          <w:iCs/>
          <w:sz w:val="24"/>
          <w:szCs w:val="24"/>
        </w:rPr>
      </w:pPr>
    </w:p>
    <w:p w:rsidR="00A8734F" w:rsidRPr="00CB0B17" w:rsidRDefault="00A8734F" w:rsidP="00CB0B17">
      <w:pPr>
        <w:jc w:val="both"/>
        <w:rPr>
          <w:iCs/>
          <w:sz w:val="24"/>
          <w:szCs w:val="24"/>
        </w:rPr>
      </w:pPr>
      <w:r w:rsidRPr="00CB0B17">
        <w:rPr>
          <w:iCs/>
          <w:sz w:val="24"/>
          <w:szCs w:val="24"/>
        </w:rPr>
        <w:t>Agencija za državnu službu je u tijeku 2014. godine u sklopu svojih nadležnosti u cijelosti završila sljedeće aktivnosti:</w:t>
      </w:r>
    </w:p>
    <w:p w:rsidR="00A8734F" w:rsidRPr="00B02EE6" w:rsidRDefault="00A8734F" w:rsidP="00B02EE6">
      <w:pPr>
        <w:overflowPunct/>
        <w:autoSpaceDE/>
        <w:autoSpaceDN/>
        <w:adjustRightInd/>
        <w:jc w:val="both"/>
        <w:textAlignment w:val="auto"/>
        <w:rPr>
          <w:i/>
          <w:iCs/>
        </w:rPr>
      </w:pPr>
      <w:r w:rsidRPr="00B02EE6">
        <w:rPr>
          <w:i/>
          <w:iCs/>
        </w:rPr>
        <w:t xml:space="preserve">OBLAST POSTAVLJENJA </w:t>
      </w:r>
    </w:p>
    <w:p w:rsidR="00A8734F" w:rsidRPr="00CB0B17" w:rsidRDefault="00A8734F" w:rsidP="00CB0B17">
      <w:pPr>
        <w:ind w:firstLine="360"/>
        <w:jc w:val="both"/>
        <w:rPr>
          <w:i/>
          <w:iCs/>
          <w:sz w:val="24"/>
          <w:szCs w:val="24"/>
        </w:rPr>
      </w:pPr>
      <w:r w:rsidRPr="00CB0B17">
        <w:rPr>
          <w:sz w:val="24"/>
          <w:szCs w:val="24"/>
        </w:rPr>
        <w:t xml:space="preserve">Djelatnost Agencije u ovom segmentu očituje se kroz: </w:t>
      </w:r>
    </w:p>
    <w:p w:rsidR="00A8734F" w:rsidRPr="00CB0B17" w:rsidRDefault="00A8734F" w:rsidP="00CB0B17">
      <w:pPr>
        <w:pStyle w:val="ListParagraph"/>
        <w:ind w:left="360"/>
        <w:jc w:val="both"/>
        <w:rPr>
          <w:iCs/>
          <w:color w:val="548DD4" w:themeColor="text2" w:themeTint="99"/>
          <w:sz w:val="24"/>
          <w:szCs w:val="24"/>
          <w:lang w:val="hr-HR"/>
        </w:rPr>
      </w:pPr>
      <w:r w:rsidRPr="00CB0B17">
        <w:rPr>
          <w:iCs/>
          <w:sz w:val="24"/>
          <w:szCs w:val="24"/>
          <w:lang w:val="hr-HR"/>
        </w:rPr>
        <w:t>a) obradu zahtjeva za raspisivanje oglasa, provođenje natječajnih procedura, postavljenja/imenovanja i razrješenja državnih službenika:</w:t>
      </w:r>
    </w:p>
    <w:p w:rsidR="00A8734F" w:rsidRPr="00B02EE6" w:rsidRDefault="00A8734F" w:rsidP="00B02EE6">
      <w:pPr>
        <w:jc w:val="both"/>
        <w:rPr>
          <w:iCs/>
          <w:sz w:val="24"/>
          <w:szCs w:val="24"/>
          <w:lang w:val="hr-HR"/>
        </w:rPr>
      </w:pPr>
      <w:r w:rsidRPr="00B02EE6">
        <w:rPr>
          <w:iCs/>
          <w:sz w:val="24"/>
          <w:szCs w:val="24"/>
          <w:lang w:val="hr-HR"/>
        </w:rPr>
        <w:t xml:space="preserve">Obrađeno je 113 zahtjeva za raspisivanje oglasa, od čega su četiri (4) zahtjeva objedinjena u dva (2) zahtjeva. Objavljeno je 126 oglasa (javnih i internih, od čega je objavljeno 48 internih oglasa), uz napomenu da su tri (3) oglasa čiji su zahtjevi zaprimljeni i obrađivani u 2013. godini, a objavljena su u 2014. godini, dok je šest (6) natječajnih procedura poništeno u cijelosti, a četiri (4) djelomično. Ukupno je oglašeno 284 radnih mjesta (287 izvršitelja). Napominjemo da se od ukupnog broja oglašenih pozicija 117 odnosi na pozicije po internim oglasima. </w:t>
      </w:r>
      <w:r w:rsidRPr="00B02EE6">
        <w:rPr>
          <w:sz w:val="24"/>
          <w:szCs w:val="24"/>
          <w:lang w:val="hr-HR"/>
        </w:rPr>
        <w:t>Ukupan broj primljenih i obrađenih prijava po provedenim javnim natječajima na osnovu članka 21. Zakona o državn</w:t>
      </w:r>
      <w:r w:rsidR="002A0974">
        <w:rPr>
          <w:sz w:val="24"/>
          <w:szCs w:val="24"/>
          <w:lang w:val="hr-HR"/>
        </w:rPr>
        <w:t>oj službi u institucijama BiH</w:t>
      </w:r>
      <w:r w:rsidRPr="00B02EE6">
        <w:rPr>
          <w:sz w:val="24"/>
          <w:szCs w:val="24"/>
          <w:lang w:val="hr-HR"/>
        </w:rPr>
        <w:t xml:space="preserve"> je 1.991. </w:t>
      </w:r>
      <w:r w:rsidRPr="00B02EE6">
        <w:rPr>
          <w:iCs/>
          <w:sz w:val="24"/>
          <w:szCs w:val="24"/>
          <w:lang w:val="hr-HR"/>
        </w:rPr>
        <w:t>Nadalje, okončano je ukupno 108 natječajnih procedura u cijelosti (javni oglasi 59, interni oglasi 48), s tim da je 94 iz 2014. godine, te 13 iz 2013. godine, u tijeku je 17 natječajnih procedura iz 2014. godine, četiri (4) koje provodi Agencija, te 13 koje provode institucije u okviru svojih nadležnosti; izvršeno je ukupno 626 postavljenja po javnim i internim oglasima, od čega je postavljenja po internim oglasima 67, dok je 560 postavljenja po javnim oglasima, s napomenom da se 446 rješenja odnosi na Upravu za neizravno oporezivanje BiH. U vezi s rješenjima o postavljenju državnih službenika po javnim oglasima, jedno rješenje je oglašeno ništavnim u cijelosti, tri rješenja su poništena, jedno (1) rješenje je ukinuto, jedno (1) rješenje je doneseno u obnovljenom postupku postavljenja, tri (3) rješenja su donesena po službenoj dužnosti, od čega jedno (1) rješenje primjenom rezervne liste, a primjenom rezervne liste je, na zahtjev institucija, doneseno još osam (8) rješenja; dano je 13 mišljenja za imenovanje 14 rukovodećih državnih službenika, a 15 mišljenja za razrješenje rukovodećih državnih službenika, te dva (2) mišljenja za imenovanje za dva (2) radna mjesta za državne službenike u Tajništvu Visokog sudbenog i tužiteljskog vijeća Bosne i Hercegovine u skladu sa Zakonom o Visokom sudbenom i tužiteljskom</w:t>
      </w:r>
      <w:r w:rsidR="002A0974">
        <w:rPr>
          <w:iCs/>
          <w:sz w:val="24"/>
          <w:szCs w:val="24"/>
          <w:lang w:val="hr-HR"/>
        </w:rPr>
        <w:t xml:space="preserve"> vijeću BiH</w:t>
      </w:r>
      <w:r w:rsidRPr="00B02EE6">
        <w:rPr>
          <w:iCs/>
          <w:sz w:val="24"/>
          <w:szCs w:val="24"/>
          <w:lang w:val="hr-HR"/>
        </w:rPr>
        <w:t xml:space="preserve">; po službenoj dužnosti izvršeno je šest (6) imenovanja rukovodećih državnih službenika, razriješeno je 55 državnih službenika, od čega su dva (2) </w:t>
      </w:r>
      <w:r w:rsidRPr="00B02EE6">
        <w:rPr>
          <w:bCs/>
          <w:sz w:val="24"/>
          <w:szCs w:val="24"/>
          <w:lang w:val="hr-HR"/>
        </w:rPr>
        <w:t>rješenja o prestanku radnog odnosa donesena kao posljedica disciplinske mjere prestanka radnog odnosa u državnoj službi, dva (2) utvrđujuća rješenja o prestanku radnog odnosa</w:t>
      </w:r>
      <w:r w:rsidRPr="00B02EE6">
        <w:rPr>
          <w:iCs/>
          <w:sz w:val="24"/>
          <w:szCs w:val="24"/>
          <w:lang w:val="hr-HR"/>
        </w:rPr>
        <w:t>, jedno (1) rješenje o razrješenju po službenoj dužnosti, jedno (1) rješenje o razrješenju kao posljedica nepoloženog stručnog ispita u utvrđenom roku, jedno (1) rješenje o razrješenju uslijed dvije uzastopno negativne ocjene rada; eksterno su premještena i postavljena četiri (4) državna službenika. Izvršeno je jedno (1) direktno preuzimanje državnog službenika, donesena su tri (3) zaključka o poništenju rješenja o postavljenju, kao i jedno (1) rješenje kojim se državni službenik proglašava prekobrojnim.</w:t>
      </w:r>
    </w:p>
    <w:p w:rsidR="002A0974" w:rsidRDefault="00A8734F" w:rsidP="00CB0B17">
      <w:pPr>
        <w:pStyle w:val="ListParagraph"/>
        <w:ind w:left="360"/>
        <w:jc w:val="both"/>
        <w:rPr>
          <w:sz w:val="24"/>
          <w:szCs w:val="24"/>
          <w:lang w:val="hr-HR"/>
        </w:rPr>
      </w:pPr>
      <w:r w:rsidRPr="00CB0B17">
        <w:rPr>
          <w:sz w:val="24"/>
          <w:szCs w:val="24"/>
          <w:lang w:val="hr-HR"/>
        </w:rPr>
        <w:t xml:space="preserve">b) Obrada zahtjeva u skladu sa Zakonom o pristupu informacijama u Bosni i Hercegovini: </w:t>
      </w:r>
    </w:p>
    <w:p w:rsidR="00A8734F" w:rsidRPr="002A0974" w:rsidRDefault="00A8734F" w:rsidP="002A0974">
      <w:pPr>
        <w:jc w:val="both"/>
        <w:rPr>
          <w:rFonts w:eastAsiaTheme="minorHAnsi"/>
          <w:sz w:val="24"/>
          <w:szCs w:val="24"/>
          <w:lang w:val="hr-HR"/>
        </w:rPr>
      </w:pPr>
      <w:r w:rsidRPr="002A0974">
        <w:rPr>
          <w:sz w:val="24"/>
          <w:szCs w:val="24"/>
          <w:lang w:val="hr-HR"/>
        </w:rPr>
        <w:t xml:space="preserve">zaprimljeno je i obrađeno ukupno 16 zahtjeva za pristup informacijama, od kojih je u cijelosti odobreno 10, jedan (1) djelomično odobren, dok su dva (2) odbijena, te su po istim izdata zakonom propisana rješenja za tražene informacije, a tri (3) zahtjeva su ustupljena drugom tijelu na nadležno postupanje. </w:t>
      </w:r>
    </w:p>
    <w:p w:rsidR="002A0974" w:rsidRDefault="00A8734F" w:rsidP="00CB0B17">
      <w:pPr>
        <w:pStyle w:val="ListParagraph"/>
        <w:ind w:left="360"/>
        <w:jc w:val="both"/>
        <w:rPr>
          <w:sz w:val="24"/>
          <w:szCs w:val="24"/>
          <w:lang w:val="hr-HR" w:bidi="en-US"/>
        </w:rPr>
      </w:pPr>
      <w:r w:rsidRPr="00CB0B17">
        <w:rPr>
          <w:iCs/>
          <w:sz w:val="24"/>
          <w:szCs w:val="24"/>
          <w:lang w:val="hr-HR"/>
        </w:rPr>
        <w:t xml:space="preserve">c) </w:t>
      </w:r>
      <w:r w:rsidRPr="00CB0B17">
        <w:rPr>
          <w:sz w:val="24"/>
          <w:szCs w:val="24"/>
          <w:lang w:val="hr-HR" w:bidi="en-US"/>
        </w:rPr>
        <w:t>Sektor za postavljenja je u tijeku prethodne godine</w:t>
      </w:r>
      <w:r w:rsidRPr="00CB0B17">
        <w:rPr>
          <w:bCs/>
          <w:i/>
          <w:iCs/>
          <w:sz w:val="24"/>
          <w:szCs w:val="24"/>
          <w:lang w:val="hr-HR" w:bidi="en-US"/>
        </w:rPr>
        <w:t xml:space="preserve"> </w:t>
      </w:r>
      <w:r w:rsidRPr="00CB0B17">
        <w:rPr>
          <w:sz w:val="24"/>
          <w:szCs w:val="24"/>
          <w:lang w:val="hr-HR" w:bidi="en-US"/>
        </w:rPr>
        <w:t>izradio i institucijama i fizičkim</w:t>
      </w:r>
    </w:p>
    <w:p w:rsidR="00A8734F" w:rsidRPr="002A0974" w:rsidRDefault="00A8734F" w:rsidP="002A0974">
      <w:pPr>
        <w:jc w:val="both"/>
        <w:rPr>
          <w:sz w:val="24"/>
          <w:szCs w:val="24"/>
          <w:lang w:val="hr-HR"/>
        </w:rPr>
      </w:pPr>
      <w:r w:rsidRPr="002A0974">
        <w:rPr>
          <w:sz w:val="24"/>
          <w:szCs w:val="24"/>
          <w:lang w:val="hr-HR" w:bidi="en-US"/>
        </w:rPr>
        <w:t>osobama na njihov zahtjev ili po služb</w:t>
      </w:r>
      <w:r w:rsidR="002A0974">
        <w:rPr>
          <w:sz w:val="24"/>
          <w:szCs w:val="24"/>
          <w:lang w:val="hr-HR" w:bidi="en-US"/>
        </w:rPr>
        <w:t xml:space="preserve">enoj dužnosti </w:t>
      </w:r>
      <w:r w:rsidRPr="002A0974">
        <w:rPr>
          <w:sz w:val="24"/>
          <w:szCs w:val="24"/>
          <w:lang w:val="hr-HR" w:bidi="en-US"/>
        </w:rPr>
        <w:t>dostavio preko 8.000</w:t>
      </w:r>
      <w:r w:rsidRPr="002A0974">
        <w:rPr>
          <w:bCs/>
          <w:sz w:val="24"/>
          <w:szCs w:val="24"/>
          <w:lang w:val="hr-HR" w:bidi="en-US"/>
        </w:rPr>
        <w:t xml:space="preserve"> </w:t>
      </w:r>
      <w:r w:rsidRPr="002A0974">
        <w:rPr>
          <w:sz w:val="24"/>
          <w:szCs w:val="24"/>
          <w:lang w:val="hr-HR" w:bidi="en-US"/>
        </w:rPr>
        <w:t>različitih akata</w:t>
      </w:r>
      <w:r w:rsidRPr="002A0974">
        <w:rPr>
          <w:i/>
          <w:sz w:val="24"/>
          <w:szCs w:val="24"/>
          <w:lang w:val="hr-HR" w:bidi="en-US"/>
        </w:rPr>
        <w:t xml:space="preserve"> </w:t>
      </w:r>
      <w:r w:rsidRPr="002A0974">
        <w:rPr>
          <w:sz w:val="24"/>
          <w:szCs w:val="24"/>
          <w:lang w:val="hr-HR" w:bidi="en-US"/>
        </w:rPr>
        <w:t>(stručna mišljenja, odgovori na upite, rješenja o postavljenu, mišljenja za imenovanje rukovodećih državnih službenika, rješenja o razrješenju, rješenja o eksternom premještaju, direktnom preuzimanju državnih službenika, zaključci, rješenja o imenovanju komisija, rješenja o utvrđivanju visine naknada komisija za izbor, pozivi, obavještenja o rezultatima polaganja ispita, o neblagovremenosti, neurednosti i nekompletnosti prijava, obavještenja vezana za oglaša</w:t>
      </w:r>
      <w:r w:rsidR="002A0974">
        <w:rPr>
          <w:sz w:val="24"/>
          <w:szCs w:val="24"/>
          <w:lang w:val="hr-HR" w:bidi="en-US"/>
        </w:rPr>
        <w:t xml:space="preserve">vanje radnih mjesta, uvjerenja i </w:t>
      </w:r>
      <w:r w:rsidRPr="002A0974">
        <w:rPr>
          <w:sz w:val="24"/>
          <w:szCs w:val="24"/>
          <w:lang w:val="hr-HR" w:bidi="en-US"/>
        </w:rPr>
        <w:t>sl.),</w:t>
      </w:r>
      <w:r w:rsidRPr="002A0974">
        <w:rPr>
          <w:color w:val="FF0000"/>
          <w:sz w:val="24"/>
          <w:szCs w:val="24"/>
          <w:lang w:val="hr-HR"/>
        </w:rPr>
        <w:t xml:space="preserve"> </w:t>
      </w:r>
      <w:r w:rsidRPr="002A0974">
        <w:rPr>
          <w:sz w:val="24"/>
          <w:szCs w:val="24"/>
          <w:lang w:val="hr-HR"/>
        </w:rPr>
        <w:t>te obavijesti i odgovore upućene elektroničkom poštom i putem sustava „MojNatječaj“).</w:t>
      </w:r>
    </w:p>
    <w:p w:rsidR="00A8734F" w:rsidRPr="002A0974" w:rsidRDefault="00A8734F" w:rsidP="002A0974">
      <w:pPr>
        <w:overflowPunct/>
        <w:autoSpaceDE/>
        <w:autoSpaceDN/>
        <w:adjustRightInd/>
        <w:ind w:left="502"/>
        <w:jc w:val="both"/>
        <w:textAlignment w:val="auto"/>
        <w:rPr>
          <w:i/>
          <w:iCs/>
        </w:rPr>
      </w:pPr>
      <w:r w:rsidRPr="002A0974">
        <w:rPr>
          <w:i/>
          <w:iCs/>
        </w:rPr>
        <w:t>OBLAST OBUKA I INFORMACIJSKIH TEHNOLOGIJA</w:t>
      </w:r>
      <w:r w:rsidRPr="002A0974">
        <w:rPr>
          <w:i/>
          <w:iCs/>
          <w:color w:val="FF0000"/>
        </w:rPr>
        <w:t xml:space="preserve"> </w:t>
      </w:r>
    </w:p>
    <w:p w:rsidR="00A8734F" w:rsidRPr="002A0974" w:rsidRDefault="00A8734F" w:rsidP="002A0974">
      <w:pPr>
        <w:jc w:val="both"/>
        <w:rPr>
          <w:sz w:val="24"/>
          <w:szCs w:val="24"/>
          <w:lang w:val="hr-HR"/>
        </w:rPr>
      </w:pPr>
      <w:r w:rsidRPr="002A0974">
        <w:rPr>
          <w:sz w:val="24"/>
          <w:szCs w:val="24"/>
          <w:lang w:val="hr-HR"/>
        </w:rPr>
        <w:t xml:space="preserve">Izvršeno 130 obuka, u trajanju od 606 dana, za 2.103 državna službenika, s ukupnim potrošenim iznosom iz proračuna od </w:t>
      </w:r>
      <w:r w:rsidRPr="002A0974">
        <w:rPr>
          <w:bCs/>
          <w:sz w:val="24"/>
          <w:szCs w:val="24"/>
          <w:lang w:val="hr-HR"/>
        </w:rPr>
        <w:t>84.901,40</w:t>
      </w:r>
      <w:r w:rsidRPr="002A0974">
        <w:rPr>
          <w:b/>
          <w:bCs/>
          <w:sz w:val="24"/>
          <w:szCs w:val="24"/>
          <w:lang w:val="hr-HR"/>
        </w:rPr>
        <w:t xml:space="preserve"> </w:t>
      </w:r>
      <w:r w:rsidRPr="002A0974">
        <w:rPr>
          <w:sz w:val="24"/>
          <w:szCs w:val="24"/>
          <w:lang w:val="hr-HR"/>
        </w:rPr>
        <w:t>KM bruto. Cilj obuke državnih službenika je efikasnija realizacija reforme javne administracije zahvaljujući državnim službenicima osposobljenim u efikasnim principima vođenja uprave kroz unapređenje njihovih znanja i vještina. Obuke u učionici su organizirane u Sarajevu, Mostaru i Banjoj Luci.</w:t>
      </w:r>
    </w:p>
    <w:p w:rsidR="00A8734F" w:rsidRPr="00F43B4F" w:rsidRDefault="00A8734F" w:rsidP="00F43B4F">
      <w:pPr>
        <w:jc w:val="both"/>
        <w:rPr>
          <w:sz w:val="24"/>
          <w:szCs w:val="24"/>
          <w:lang w:val="hr-HR"/>
        </w:rPr>
      </w:pPr>
      <w:r w:rsidRPr="00F43B4F">
        <w:rPr>
          <w:sz w:val="24"/>
          <w:szCs w:val="24"/>
          <w:lang w:val="hr-HR"/>
        </w:rPr>
        <w:t>Zahvaljujući financijskoj podršci njemačkog društva za međunarodnu saradnju GIZ, realizirana su dva strateška projekta u području obuke i razvoja državnih službenika: informacijski sustav za upravljanje procesom obuke i uvedeno učenje na daljinu.</w:t>
      </w:r>
    </w:p>
    <w:p w:rsidR="00A8734F" w:rsidRPr="00F43B4F" w:rsidRDefault="00A8734F" w:rsidP="00F43B4F">
      <w:pPr>
        <w:jc w:val="both"/>
        <w:rPr>
          <w:sz w:val="24"/>
          <w:szCs w:val="24"/>
          <w:lang w:val="hr-HR"/>
        </w:rPr>
      </w:pPr>
      <w:r w:rsidRPr="00F43B4F">
        <w:rPr>
          <w:sz w:val="24"/>
          <w:szCs w:val="24"/>
          <w:lang w:val="hr-HR"/>
        </w:rPr>
        <w:t>Pušten u rad informacijski sustav za upravljanje procesom obuke u državnoj službi institucija BiH (TMS sustav na adresi www.ilearn.gov.ba), koji omogućava potpuno elektroničko postupanje u organizaciji obuke od objave oglasa, prijava kandidata, evidencija prisustva do izdavanja certifikata i kreditiranja eksternih obuka. Stupanjem na snagu, 14. 5. 2014. godine, Odluke o utvrđivanju načina realizacije obuke i razvoja državnih s</w:t>
      </w:r>
      <w:r w:rsidR="00F43B4F">
        <w:rPr>
          <w:sz w:val="24"/>
          <w:szCs w:val="24"/>
          <w:lang w:val="hr-HR"/>
        </w:rPr>
        <w:t>lužbenika u institucijama BiH</w:t>
      </w:r>
      <w:r w:rsidRPr="00F43B4F">
        <w:rPr>
          <w:sz w:val="24"/>
          <w:szCs w:val="24"/>
          <w:lang w:val="hr-HR"/>
        </w:rPr>
        <w:t xml:space="preserve"> ("S</w:t>
      </w:r>
      <w:r w:rsidR="00F43B4F">
        <w:rPr>
          <w:sz w:val="24"/>
          <w:szCs w:val="24"/>
          <w:lang w:val="hr-HR"/>
        </w:rPr>
        <w:t>l.</w:t>
      </w:r>
      <w:r w:rsidRPr="00F43B4F">
        <w:rPr>
          <w:sz w:val="24"/>
          <w:szCs w:val="24"/>
          <w:lang w:val="hr-HR"/>
        </w:rPr>
        <w:t xml:space="preserve"> glasnik BiH", br. 35/14) svi koraci u procesu organizacije obuke provode se putem ovog sustava. Do kraja 2014. godine u sustav se registriralo 1.380 korisnika državnih službenika institucija BiH.</w:t>
      </w:r>
    </w:p>
    <w:p w:rsidR="00A8734F" w:rsidRPr="00CB0B17" w:rsidRDefault="00A8734F" w:rsidP="00F43B4F">
      <w:pPr>
        <w:jc w:val="both"/>
        <w:rPr>
          <w:sz w:val="24"/>
          <w:szCs w:val="24"/>
        </w:rPr>
      </w:pPr>
      <w:r w:rsidRPr="00CB0B17">
        <w:rPr>
          <w:sz w:val="24"/>
          <w:szCs w:val="24"/>
        </w:rPr>
        <w:t>Implementirana je u potpunosti platforma za učenje na daljinu (e-learning). Prateći suvremene trendove u pružanju svih vrsta edukacija i obrazovanja uvedeni su novi tipovi obuka:</w:t>
      </w:r>
    </w:p>
    <w:p w:rsidR="00F43B4F" w:rsidRDefault="00A8734F" w:rsidP="00D67E26">
      <w:pPr>
        <w:pStyle w:val="ListParagraph"/>
        <w:numPr>
          <w:ilvl w:val="0"/>
          <w:numId w:val="9"/>
        </w:numPr>
        <w:jc w:val="both"/>
        <w:rPr>
          <w:sz w:val="24"/>
          <w:szCs w:val="24"/>
          <w:lang w:val="hr-HR"/>
        </w:rPr>
      </w:pPr>
      <w:r w:rsidRPr="00CB0B17">
        <w:rPr>
          <w:sz w:val="24"/>
          <w:szCs w:val="24"/>
          <w:lang w:val="hr-HR"/>
        </w:rPr>
        <w:t xml:space="preserve">webinar (učenje na daljinu preko interneta u realnom vremenu) s instaliranim Adobe </w:t>
      </w:r>
    </w:p>
    <w:p w:rsidR="00A8734F" w:rsidRPr="00F43B4F" w:rsidRDefault="00A8734F" w:rsidP="00F43B4F">
      <w:pPr>
        <w:jc w:val="both"/>
        <w:rPr>
          <w:sz w:val="24"/>
          <w:szCs w:val="24"/>
          <w:lang w:val="hr-HR"/>
        </w:rPr>
      </w:pPr>
      <w:r w:rsidRPr="00F43B4F">
        <w:rPr>
          <w:sz w:val="24"/>
          <w:szCs w:val="24"/>
          <w:lang w:val="hr-HR"/>
        </w:rPr>
        <w:t xml:space="preserve">Connect programa (www.adsbih.adobeconnect.com), održano šest obuka ovog tipa u 2014. </w:t>
      </w:r>
    </w:p>
    <w:p w:rsidR="00F43B4F" w:rsidRDefault="00A8734F" w:rsidP="00D67E26">
      <w:pPr>
        <w:pStyle w:val="ListParagraph"/>
        <w:numPr>
          <w:ilvl w:val="0"/>
          <w:numId w:val="9"/>
        </w:numPr>
        <w:jc w:val="both"/>
        <w:rPr>
          <w:sz w:val="24"/>
          <w:szCs w:val="24"/>
          <w:lang w:val="hr-HR"/>
        </w:rPr>
      </w:pPr>
      <w:r w:rsidRPr="00CB0B17">
        <w:rPr>
          <w:sz w:val="24"/>
          <w:szCs w:val="24"/>
          <w:lang w:val="hr-HR"/>
        </w:rPr>
        <w:t xml:space="preserve">e-learning na zahtjev (self-paced, odnosno učenje preko interneta pri čemu polaznik </w:t>
      </w:r>
    </w:p>
    <w:p w:rsidR="00A8734F" w:rsidRPr="00F43B4F" w:rsidRDefault="00A8734F" w:rsidP="00F43B4F">
      <w:pPr>
        <w:jc w:val="both"/>
        <w:rPr>
          <w:sz w:val="24"/>
          <w:szCs w:val="24"/>
          <w:lang w:val="hr-HR"/>
        </w:rPr>
      </w:pPr>
      <w:r w:rsidRPr="00F43B4F">
        <w:rPr>
          <w:sz w:val="24"/>
          <w:szCs w:val="24"/>
          <w:lang w:val="hr-HR"/>
        </w:rPr>
        <w:t xml:space="preserve">sam određuje ritam učenja). GIZ je financirao razvijanje četiri tečaja (Mobing; Uvod u upravljanje kvalitetom; Uvod u strateško planiranje; Uvod e-upravu) u 2014. pušteni u rad na adresi </w:t>
      </w:r>
      <w:r w:rsidRPr="00F43B4F">
        <w:rPr>
          <w:bCs/>
          <w:sz w:val="24"/>
          <w:szCs w:val="24"/>
          <w:lang w:val="hr-HR"/>
        </w:rPr>
        <w:t>www.lms.iLearn.gov.ba.</w:t>
      </w:r>
    </w:p>
    <w:p w:rsidR="00A8734F" w:rsidRPr="00F43B4F" w:rsidRDefault="00A8734F" w:rsidP="00F43B4F">
      <w:pPr>
        <w:jc w:val="both"/>
        <w:rPr>
          <w:sz w:val="24"/>
          <w:szCs w:val="24"/>
          <w:lang w:val="hr-HR"/>
        </w:rPr>
      </w:pPr>
      <w:r w:rsidRPr="00F43B4F">
        <w:rPr>
          <w:sz w:val="24"/>
          <w:szCs w:val="24"/>
          <w:lang w:val="hr-HR"/>
        </w:rPr>
        <w:t xml:space="preserve">Započet je razvoj i implementirano je 70% aktivnosti na uspostavi sustava za elektroničko zapošljavanje (sustav e-Recruitment) kao nadogradnja postojećeg sustava MojNatječaj. Očekuje se da sustav, koji će omogućiti potpuno elektroničko upravljanje procesom zapošljavanja u državnu službu, bude pušten u rad u 2015. godini. </w:t>
      </w:r>
    </w:p>
    <w:p w:rsidR="00A8734F" w:rsidRPr="00F43B4F" w:rsidRDefault="00A8734F" w:rsidP="00F43B4F">
      <w:pPr>
        <w:jc w:val="both"/>
        <w:rPr>
          <w:sz w:val="24"/>
          <w:szCs w:val="24"/>
          <w:lang w:val="hr-HR"/>
        </w:rPr>
      </w:pPr>
      <w:r w:rsidRPr="00F43B4F">
        <w:rPr>
          <w:sz w:val="24"/>
          <w:szCs w:val="24"/>
          <w:lang w:val="hr-HR"/>
        </w:rPr>
        <w:t>Započete su aktivnosti na realizaciji elektroničkog tečaja „Zapošljavanje u državnu službu institucija BiH“ s ciljem upoznavanja svih zainteresiranih građana BiH s pravilima, načinom i aktivnostima u realizaciji natječajnih procedura u skladu sa Zakonom o državnoj službi. Puštanje u rad ovog proizvoda se očekuje u prvoj polovici 2015. godine.</w:t>
      </w:r>
    </w:p>
    <w:p w:rsidR="00A8734F" w:rsidRPr="00F43B4F" w:rsidRDefault="00A8734F" w:rsidP="00F43B4F">
      <w:pPr>
        <w:jc w:val="both"/>
        <w:rPr>
          <w:sz w:val="24"/>
          <w:szCs w:val="24"/>
          <w:lang w:val="hr-HR"/>
        </w:rPr>
      </w:pPr>
      <w:r w:rsidRPr="00F43B4F">
        <w:rPr>
          <w:sz w:val="24"/>
          <w:szCs w:val="24"/>
          <w:lang w:val="hr-HR"/>
        </w:rPr>
        <w:t>Implementiran je projekt „Trening trenera za specijalističke IT obuke“ u sklopu kojeg je 25 IT stručnjaka institucija BiH dobilo priliku da završi po 2 od ukupno 12 ponuđenih industrijski priznatih treninga i polagati certifikacijski ispit.</w:t>
      </w:r>
    </w:p>
    <w:p w:rsidR="00A8734F" w:rsidRPr="006C33E3" w:rsidRDefault="00A8734F" w:rsidP="00CB0B17">
      <w:pPr>
        <w:jc w:val="both"/>
        <w:rPr>
          <w:sz w:val="24"/>
          <w:szCs w:val="24"/>
          <w:highlight w:val="green"/>
          <w:lang w:val="hr-HR"/>
        </w:rPr>
      </w:pPr>
      <w:r w:rsidRPr="00F43B4F">
        <w:rPr>
          <w:sz w:val="24"/>
          <w:szCs w:val="24"/>
          <w:lang w:val="hr-HR"/>
        </w:rPr>
        <w:t>Na web-stranicama Agencije (www.ads.gov.ba, www.ilearn.gov.ba) objavljeno ukupno 478 novih pojedinačnih informacija, o čemu su na dnevnom osnovu poslane ukupno 182 newsletter poruka na e-mail adrese približno 14.000 korisnika. Svakodnevno ažuriranje postojećih sadržaja web-stranice, računa na društvenim mrežama facebook (</w:t>
      </w:r>
      <w:hyperlink r:id="rId19" w:history="1">
        <w:r w:rsidRPr="00F43B4F">
          <w:rPr>
            <w:rStyle w:val="Hyperlink"/>
            <w:sz w:val="24"/>
            <w:szCs w:val="24"/>
            <w:lang w:val="hr-HR"/>
          </w:rPr>
          <w:t>www.facebook.com/adsbih</w:t>
        </w:r>
      </w:hyperlink>
      <w:r w:rsidRPr="00F43B4F">
        <w:rPr>
          <w:sz w:val="24"/>
          <w:szCs w:val="24"/>
          <w:lang w:val="hr-HR"/>
        </w:rPr>
        <w:t xml:space="preserve"> i </w:t>
      </w:r>
      <w:hyperlink r:id="rId20" w:history="1">
        <w:r w:rsidRPr="00F43B4F">
          <w:rPr>
            <w:rStyle w:val="Hyperlink"/>
            <w:sz w:val="24"/>
            <w:szCs w:val="24"/>
            <w:lang w:val="hr-HR"/>
          </w:rPr>
          <w:t>www.facebook.com/iLearn.gov.ba</w:t>
        </w:r>
      </w:hyperlink>
      <w:r w:rsidRPr="00F43B4F">
        <w:rPr>
          <w:sz w:val="24"/>
          <w:szCs w:val="24"/>
          <w:lang w:val="hr-HR"/>
        </w:rPr>
        <w:t>) i twitter (</w:t>
      </w:r>
      <w:hyperlink r:id="rId21" w:history="1">
        <w:r w:rsidRPr="00F43B4F">
          <w:rPr>
            <w:rStyle w:val="screen-name"/>
            <w:rFonts w:eastAsiaTheme="majorEastAsia"/>
            <w:color w:val="0000FF"/>
            <w:sz w:val="24"/>
            <w:szCs w:val="24"/>
            <w:u w:val="single"/>
            <w:lang w:val="hr-HR"/>
          </w:rPr>
          <w:t>@adsbih</w:t>
        </w:r>
      </w:hyperlink>
      <w:r w:rsidRPr="00F43B4F">
        <w:rPr>
          <w:sz w:val="24"/>
          <w:szCs w:val="24"/>
          <w:lang w:val="hr-HR"/>
        </w:rPr>
        <w:t>), postojećih informacijskih sustava, sistemskih resursa, desktop računala, računalne mreže i ostale uredske opreme.</w:t>
      </w:r>
    </w:p>
    <w:p w:rsidR="00A8734F" w:rsidRPr="006C33E3" w:rsidRDefault="00A8734F" w:rsidP="006C33E3">
      <w:pPr>
        <w:pStyle w:val="BodyText"/>
        <w:widowControl/>
        <w:suppressAutoHyphens w:val="0"/>
        <w:spacing w:before="0" w:line="240" w:lineRule="auto"/>
        <w:jc w:val="both"/>
        <w:rPr>
          <w:rFonts w:ascii="Times New Roman" w:hAnsi="Times New Roman"/>
          <w:b/>
          <w:iCs/>
          <w:sz w:val="20"/>
        </w:rPr>
      </w:pPr>
      <w:r w:rsidRPr="006C33E3">
        <w:rPr>
          <w:rFonts w:ascii="Times New Roman" w:hAnsi="Times New Roman"/>
          <w:i/>
          <w:iCs/>
          <w:sz w:val="20"/>
        </w:rPr>
        <w:t xml:space="preserve">ZAŠTITA PRAVA DRŽAVNIH SLUŽBENIKA  </w:t>
      </w:r>
    </w:p>
    <w:p w:rsidR="00A8734F" w:rsidRPr="00CB0B17" w:rsidRDefault="00A8734F" w:rsidP="00CB0B17">
      <w:pPr>
        <w:jc w:val="both"/>
        <w:rPr>
          <w:sz w:val="24"/>
          <w:szCs w:val="24"/>
        </w:rPr>
      </w:pPr>
      <w:r w:rsidRPr="00CB0B17">
        <w:rPr>
          <w:sz w:val="24"/>
          <w:szCs w:val="24"/>
        </w:rPr>
        <w:t xml:space="preserve">Djelatnost Agencije u ovom segmentu očituje se kroz: </w:t>
      </w:r>
    </w:p>
    <w:p w:rsidR="00A8734F" w:rsidRPr="00CB0B17" w:rsidRDefault="00A8734F" w:rsidP="00CB0B17">
      <w:pPr>
        <w:ind w:firstLine="720"/>
        <w:jc w:val="both"/>
        <w:rPr>
          <w:bCs/>
          <w:sz w:val="24"/>
          <w:szCs w:val="24"/>
        </w:rPr>
      </w:pPr>
      <w:r w:rsidRPr="00CB0B17">
        <w:rPr>
          <w:sz w:val="24"/>
          <w:szCs w:val="24"/>
        </w:rPr>
        <w:t>a) podršku ostvarenju prava državnih službenika - u 2014. godini u Agenciji su  z</w:t>
      </w:r>
      <w:r w:rsidRPr="00CB0B17">
        <w:rPr>
          <w:bCs/>
          <w:sz w:val="24"/>
          <w:szCs w:val="24"/>
        </w:rPr>
        <w:t>aprimljena i obrađena (data izjašnjenja) na ukupno 53 žalb</w:t>
      </w:r>
      <w:r w:rsidR="006C33E3">
        <w:rPr>
          <w:bCs/>
          <w:sz w:val="24"/>
          <w:szCs w:val="24"/>
        </w:rPr>
        <w:t xml:space="preserve">e. Od navedenog broja 42 žalbe </w:t>
      </w:r>
      <w:r w:rsidRPr="00CB0B17">
        <w:rPr>
          <w:bCs/>
          <w:sz w:val="24"/>
          <w:szCs w:val="24"/>
        </w:rPr>
        <w:t>je Odbor</w:t>
      </w:r>
      <w:r w:rsidR="006C33E3">
        <w:rPr>
          <w:bCs/>
          <w:sz w:val="24"/>
          <w:szCs w:val="24"/>
        </w:rPr>
        <w:t xml:space="preserve"> državne službe za žalbe odbio,</w:t>
      </w:r>
      <w:r w:rsidRPr="00CB0B17">
        <w:rPr>
          <w:bCs/>
          <w:sz w:val="24"/>
          <w:szCs w:val="24"/>
        </w:rPr>
        <w:t xml:space="preserve"> jedna (1) žalba je uvažena, dok je 10 žalbi odbačeno od strane Agencije za državnu službu kao prvostupanjskog tijela za rješavanje po žalbama;</w:t>
      </w:r>
    </w:p>
    <w:p w:rsidR="00A8734F" w:rsidRPr="00CB0B17" w:rsidRDefault="00A8734F" w:rsidP="00CB0B17">
      <w:pPr>
        <w:ind w:firstLine="720"/>
        <w:jc w:val="both"/>
        <w:rPr>
          <w:sz w:val="24"/>
          <w:szCs w:val="24"/>
        </w:rPr>
      </w:pPr>
      <w:r w:rsidRPr="00CB0B17">
        <w:rPr>
          <w:sz w:val="24"/>
          <w:szCs w:val="24"/>
        </w:rPr>
        <w:t>b) vođenje disciplinskih postupaka - vođeno je i okončano 13 disciplinskih postupaka, dok su 3 disciplinska postupka započeta krajem 2014. godine i nastavit će se voditi u 2015. godini;</w:t>
      </w:r>
    </w:p>
    <w:p w:rsidR="00A8734F" w:rsidRPr="00CB0B17" w:rsidRDefault="00A8734F" w:rsidP="00CB0B17">
      <w:pPr>
        <w:ind w:firstLine="360"/>
        <w:jc w:val="both"/>
        <w:rPr>
          <w:sz w:val="24"/>
          <w:szCs w:val="24"/>
        </w:rPr>
      </w:pPr>
      <w:r w:rsidRPr="00CB0B17">
        <w:rPr>
          <w:sz w:val="24"/>
          <w:szCs w:val="24"/>
        </w:rPr>
        <w:t xml:space="preserve">      c) pružanje pomoći institu</w:t>
      </w:r>
      <w:r w:rsidR="006C33E3">
        <w:rPr>
          <w:sz w:val="24"/>
          <w:szCs w:val="24"/>
        </w:rPr>
        <w:t xml:space="preserve">cijama i državnim službenicima </w:t>
      </w:r>
      <w:r w:rsidRPr="00CB0B17">
        <w:rPr>
          <w:sz w:val="24"/>
          <w:szCs w:val="24"/>
        </w:rPr>
        <w:t xml:space="preserve">- </w:t>
      </w:r>
      <w:r w:rsidRPr="00CB0B17">
        <w:rPr>
          <w:bCs/>
          <w:sz w:val="24"/>
          <w:szCs w:val="24"/>
        </w:rPr>
        <w:t>zaprimljeno je i obrađeno ukupno 426 zahtjeva u oblasti ostvarivanja i zaštite prava državnih službenika i pružanja pomoći institucijama u efikasnom radu i realizaciji njihove kadrovske politike. Od navedenog broja zaprimljeno je i obrađeno: 269 zahtjeva za interni premještaj državnih službenika, od čega je za 267 državnih službenika data suglasnost, a za dva (2) zahtjeva za interni premještaj suglasnost</w:t>
      </w:r>
      <w:r w:rsidR="004D3D83">
        <w:rPr>
          <w:bCs/>
          <w:sz w:val="24"/>
          <w:szCs w:val="24"/>
        </w:rPr>
        <w:t xml:space="preserve"> nije data; </w:t>
      </w:r>
      <w:r w:rsidRPr="00CB0B17">
        <w:rPr>
          <w:bCs/>
          <w:sz w:val="24"/>
          <w:szCs w:val="24"/>
        </w:rPr>
        <w:t xml:space="preserve">zaprimljena su i riješena 54 zahtjeva za privremenu popunu radnih mjesta (primjena člana 28.a Zakona o državnoj službi u institucijama BiH), od čega je pozitivno riješeno 49 zahtjeva, dok je pet zahtjeva odbijeno, odnosno nije data suglasnost; 26 zahtjeva za ostvarivanje prava na naknadu po osnovu obavljanja poslova drugog radnog mjesta državnog službenika (primjena članka 38. Zakona o plaćama i naknadama u institucijama BiH), od čega je za 24 zahtjeva dato pozitivno mišljenje, dok su dva (2) zahtjeva odbijena; 75 zahtjeva za pružanje pravne pomoći – davanje mišljenja, na koje je odgovoreno blagovremeno i </w:t>
      </w:r>
      <w:r w:rsidR="004D3D83">
        <w:rPr>
          <w:bCs/>
          <w:sz w:val="24"/>
          <w:szCs w:val="24"/>
        </w:rPr>
        <w:t xml:space="preserve">po istima nije bilo prigovora; </w:t>
      </w:r>
      <w:r w:rsidRPr="00CB0B17">
        <w:rPr>
          <w:bCs/>
          <w:sz w:val="24"/>
          <w:szCs w:val="24"/>
        </w:rPr>
        <w:t>dvije (2) potvrde izdate na zahtjev fizičkih osoba da nisu otpušteni iz državne službe.</w:t>
      </w:r>
    </w:p>
    <w:p w:rsidR="00A8734F" w:rsidRPr="004D3D83" w:rsidRDefault="00A8734F" w:rsidP="00CB0B17">
      <w:pPr>
        <w:jc w:val="both"/>
        <w:rPr>
          <w:iCs/>
          <w:sz w:val="24"/>
          <w:szCs w:val="24"/>
        </w:rPr>
      </w:pPr>
    </w:p>
    <w:p w:rsidR="00A8734F" w:rsidRPr="004D3D83" w:rsidRDefault="00A8734F" w:rsidP="00CB0B17">
      <w:pPr>
        <w:jc w:val="both"/>
        <w:rPr>
          <w:iCs/>
          <w:sz w:val="22"/>
          <w:szCs w:val="22"/>
        </w:rPr>
      </w:pPr>
      <w:r w:rsidRPr="004D3D83">
        <w:rPr>
          <w:iCs/>
          <w:sz w:val="22"/>
          <w:szCs w:val="22"/>
        </w:rPr>
        <w:t xml:space="preserve">ZAKONODAVNE </w:t>
      </w:r>
      <w:r w:rsidR="004D3D83">
        <w:rPr>
          <w:iCs/>
          <w:sz w:val="22"/>
          <w:szCs w:val="22"/>
        </w:rPr>
        <w:t xml:space="preserve"> </w:t>
      </w:r>
      <w:r w:rsidRPr="004D3D83">
        <w:rPr>
          <w:iCs/>
          <w:sz w:val="22"/>
          <w:szCs w:val="22"/>
        </w:rPr>
        <w:t xml:space="preserve">AKTIVNOSTI </w:t>
      </w:r>
    </w:p>
    <w:p w:rsidR="004D3D83" w:rsidRPr="004D3D83" w:rsidRDefault="004D3D83" w:rsidP="00CB0B17">
      <w:pPr>
        <w:jc w:val="both"/>
        <w:rPr>
          <w:iCs/>
          <w:sz w:val="24"/>
          <w:szCs w:val="24"/>
        </w:rPr>
      </w:pPr>
    </w:p>
    <w:p w:rsidR="00A8734F" w:rsidRPr="00B262F9" w:rsidRDefault="00A8734F" w:rsidP="00B262F9">
      <w:pPr>
        <w:jc w:val="both"/>
        <w:rPr>
          <w:b/>
          <w:iCs/>
          <w:sz w:val="24"/>
          <w:szCs w:val="24"/>
        </w:rPr>
      </w:pPr>
      <w:r w:rsidRPr="00CB0B17">
        <w:rPr>
          <w:sz w:val="24"/>
          <w:szCs w:val="24"/>
        </w:rPr>
        <w:t>S obzirom na veliki broj podzakonskih akata izrađenih ranije, u 2014. godini planirano je donošenje samo tri podzakonska akta i jedan (1) tematski akt, koje donosi Vijeće ministara BiH, a čiji obrađivač je Agencija za državnu službu, i to:</w:t>
      </w:r>
    </w:p>
    <w:p w:rsidR="004D3D83" w:rsidRDefault="00A8734F" w:rsidP="00D67E26">
      <w:pPr>
        <w:pStyle w:val="ListParagraph"/>
        <w:numPr>
          <w:ilvl w:val="0"/>
          <w:numId w:val="8"/>
        </w:numPr>
        <w:overflowPunct/>
        <w:autoSpaceDE/>
        <w:autoSpaceDN/>
        <w:adjustRightInd/>
        <w:contextualSpacing w:val="0"/>
        <w:jc w:val="both"/>
        <w:textAlignment w:val="auto"/>
        <w:rPr>
          <w:sz w:val="24"/>
          <w:szCs w:val="24"/>
          <w:lang w:val="hr-HR"/>
        </w:rPr>
      </w:pPr>
      <w:r w:rsidRPr="00CB0B17">
        <w:rPr>
          <w:sz w:val="24"/>
          <w:szCs w:val="24"/>
          <w:lang w:val="hr-HR"/>
        </w:rPr>
        <w:t xml:space="preserve">Pravilnik o disciplinskoj odgovornosti državnih službenika u institucijama BiH – </w:t>
      </w:r>
    </w:p>
    <w:p w:rsidR="00A8734F" w:rsidRPr="004D3D83" w:rsidRDefault="00A8734F" w:rsidP="004D3D83">
      <w:pPr>
        <w:overflowPunct/>
        <w:autoSpaceDE/>
        <w:autoSpaceDN/>
        <w:adjustRightInd/>
        <w:jc w:val="both"/>
        <w:textAlignment w:val="auto"/>
        <w:rPr>
          <w:sz w:val="24"/>
          <w:szCs w:val="24"/>
          <w:lang w:val="hr-HR"/>
        </w:rPr>
      </w:pPr>
      <w:r w:rsidRPr="004D3D83">
        <w:rPr>
          <w:sz w:val="24"/>
          <w:szCs w:val="24"/>
          <w:lang w:val="hr-HR"/>
        </w:rPr>
        <w:t>donošenje ovog podzakonskog akta je vezano za izmjene i dopune Zakona o državn</w:t>
      </w:r>
      <w:r w:rsidR="004D3D83">
        <w:rPr>
          <w:sz w:val="24"/>
          <w:szCs w:val="24"/>
          <w:lang w:val="hr-HR"/>
        </w:rPr>
        <w:t>oj službi u institucijama BiH</w:t>
      </w:r>
      <w:r w:rsidRPr="004D3D83">
        <w:rPr>
          <w:sz w:val="24"/>
          <w:szCs w:val="24"/>
          <w:lang w:val="hr-HR"/>
        </w:rPr>
        <w:t xml:space="preserve"> (isto je i naznačeno u Prijedlogu za izradu godišnjeg programa rada VMBiH za 2014. godinu), a kako do istih nije došlo u 2014. godini, donošenje novog podzakonskog akta je prolongirano do izmjena i dopuna navedenog lex specialis. U međuvremenu je tijekom 2014. godine Agencija za državnu službu dostavila Vijeću ministara BiH Prijedlog izmjena i dopuna postojećeg teksta Pravilnika o disciplinskoj odgovornosti državnih službenika BiH kako bi se prevazišle postojeće teškoće u provedbi istog, a Vijeće ministara BiH je Agenciji za državnu službu putem Generalnog tajništva dostavilo obavijest aktom</w:t>
      </w:r>
      <w:r w:rsidR="00867934">
        <w:rPr>
          <w:sz w:val="24"/>
          <w:szCs w:val="24"/>
          <w:lang w:val="hr-HR"/>
        </w:rPr>
        <w:t xml:space="preserve"> broj: 05-07-1-3099-1b/14 od 9.12.</w:t>
      </w:r>
      <w:r w:rsidRPr="004D3D83">
        <w:rPr>
          <w:sz w:val="24"/>
          <w:szCs w:val="24"/>
          <w:lang w:val="hr-HR"/>
        </w:rPr>
        <w:t>2014. godine da će Agenciji za državnu službu BiH biti dostavljene i razmotrene dodatne primjedbe i sugestije na osnovu kojih će Agencija korigirati tekst Prijedloga pravilnika.</w:t>
      </w:r>
    </w:p>
    <w:p w:rsidR="00B262F9" w:rsidRDefault="00A8734F" w:rsidP="00D67E26">
      <w:pPr>
        <w:pStyle w:val="ListParagraph"/>
        <w:numPr>
          <w:ilvl w:val="0"/>
          <w:numId w:val="8"/>
        </w:numPr>
        <w:overflowPunct/>
        <w:autoSpaceDE/>
        <w:autoSpaceDN/>
        <w:adjustRightInd/>
        <w:contextualSpacing w:val="0"/>
        <w:jc w:val="both"/>
        <w:textAlignment w:val="auto"/>
        <w:rPr>
          <w:sz w:val="24"/>
          <w:szCs w:val="24"/>
          <w:lang w:val="hr-HR"/>
        </w:rPr>
      </w:pPr>
      <w:r w:rsidRPr="00CB0B17">
        <w:rPr>
          <w:sz w:val="24"/>
          <w:szCs w:val="24"/>
          <w:lang w:val="hr-HR"/>
        </w:rPr>
        <w:t>Pravilnik o načinu ocjenjivanja rada državnih s</w:t>
      </w:r>
      <w:r w:rsidR="00B262F9">
        <w:rPr>
          <w:sz w:val="24"/>
          <w:szCs w:val="24"/>
          <w:lang w:val="hr-HR"/>
        </w:rPr>
        <w:t>lužbenika u institucijama B</w:t>
      </w:r>
      <w:r w:rsidRPr="00CB0B17">
        <w:rPr>
          <w:sz w:val="24"/>
          <w:szCs w:val="24"/>
          <w:lang w:val="hr-HR"/>
        </w:rPr>
        <w:t>i</w:t>
      </w:r>
      <w:r w:rsidR="00B262F9">
        <w:rPr>
          <w:sz w:val="24"/>
          <w:szCs w:val="24"/>
          <w:lang w:val="hr-HR"/>
        </w:rPr>
        <w:t>H</w:t>
      </w:r>
      <w:r w:rsidRPr="00CB0B17">
        <w:rPr>
          <w:sz w:val="24"/>
          <w:szCs w:val="24"/>
          <w:lang w:val="hr-HR"/>
        </w:rPr>
        <w:t xml:space="preserve"> – urađen </w:t>
      </w:r>
    </w:p>
    <w:p w:rsidR="00A8734F" w:rsidRPr="00B262F9" w:rsidRDefault="00A8734F" w:rsidP="00B262F9">
      <w:pPr>
        <w:overflowPunct/>
        <w:autoSpaceDE/>
        <w:autoSpaceDN/>
        <w:adjustRightInd/>
        <w:jc w:val="both"/>
        <w:textAlignment w:val="auto"/>
        <w:rPr>
          <w:sz w:val="24"/>
          <w:szCs w:val="24"/>
          <w:lang w:val="hr-HR"/>
        </w:rPr>
      </w:pPr>
      <w:r w:rsidRPr="00B262F9">
        <w:rPr>
          <w:sz w:val="24"/>
          <w:szCs w:val="24"/>
          <w:lang w:val="hr-HR"/>
        </w:rPr>
        <w:t>od strane Agencije blagovremeno dostavljen nadležnim institucijama na mišljenje, ali i nakon pismenih urgencija Agencije za davanje mišljenja Ministarstvo pravde BiH i Ministarstvo financija BiH nisu se očitovali na predloženi tekst ovog podzakonskog akta. Ured za zakonodavstvo Vijeća ministara BiH dao je mišljenje da navedeni podzakonski akt ne treba usvajati Vijeće ministara BiH nego isti može samostalno mijenjati ili donositi novi Agencija za državnu službu na osnovu Zakona o državnoj službi u institucijama BiH.</w:t>
      </w:r>
    </w:p>
    <w:p w:rsidR="00B262F9" w:rsidRDefault="00A8734F" w:rsidP="00D67E26">
      <w:pPr>
        <w:pStyle w:val="ListParagraph"/>
        <w:numPr>
          <w:ilvl w:val="0"/>
          <w:numId w:val="8"/>
        </w:numPr>
        <w:overflowPunct/>
        <w:autoSpaceDE/>
        <w:autoSpaceDN/>
        <w:adjustRightInd/>
        <w:contextualSpacing w:val="0"/>
        <w:jc w:val="both"/>
        <w:textAlignment w:val="auto"/>
        <w:rPr>
          <w:sz w:val="24"/>
          <w:szCs w:val="24"/>
          <w:lang w:val="hr-HR"/>
        </w:rPr>
      </w:pPr>
      <w:r w:rsidRPr="00CB0B17">
        <w:rPr>
          <w:sz w:val="24"/>
          <w:szCs w:val="24"/>
          <w:lang w:val="hr-HR"/>
        </w:rPr>
        <w:t xml:space="preserve">Odluka o izmjenama i dopunama Odluke o uvjetima i načinu prijema pripravnika VII. </w:t>
      </w:r>
    </w:p>
    <w:p w:rsidR="00A8734F" w:rsidRPr="00B262F9" w:rsidRDefault="00A8734F" w:rsidP="00B262F9">
      <w:pPr>
        <w:overflowPunct/>
        <w:autoSpaceDE/>
        <w:autoSpaceDN/>
        <w:adjustRightInd/>
        <w:jc w:val="both"/>
        <w:textAlignment w:val="auto"/>
        <w:rPr>
          <w:sz w:val="24"/>
          <w:szCs w:val="24"/>
          <w:lang w:val="hr-HR"/>
        </w:rPr>
      </w:pPr>
      <w:r w:rsidRPr="00B262F9">
        <w:rPr>
          <w:sz w:val="24"/>
          <w:szCs w:val="24"/>
          <w:lang w:val="hr-HR"/>
        </w:rPr>
        <w:t>stupnja stručne spreme u radni odnos u institucije BiH – urađena i blagovremeno dostavljena Vijeću ministara BiH, koje je nakon razmatran</w:t>
      </w:r>
      <w:r w:rsidR="00867934">
        <w:rPr>
          <w:sz w:val="24"/>
          <w:szCs w:val="24"/>
          <w:lang w:val="hr-HR"/>
        </w:rPr>
        <w:t>ja iste na 113. sjednici od 27.11.</w:t>
      </w:r>
      <w:r w:rsidRPr="00B262F9">
        <w:rPr>
          <w:sz w:val="24"/>
          <w:szCs w:val="24"/>
          <w:lang w:val="hr-HR"/>
        </w:rPr>
        <w:t>2014. godine vratilo predloženi tekst Agenciji na korekcije na temelju sugestija Ministarstva pravde BiH i Ministarstva vanjskih poslova BiH. Agencija za državnu službu je odmah po dobivanju pismenog očitovanja ovih institucija korigirani tekst dostavila Vijeću ministara BiH</w:t>
      </w:r>
      <w:r w:rsidR="00867934">
        <w:rPr>
          <w:sz w:val="24"/>
          <w:szCs w:val="24"/>
          <w:lang w:val="hr-HR"/>
        </w:rPr>
        <w:t xml:space="preserve"> na razmatranje i usvajanje 24.12.</w:t>
      </w:r>
      <w:r w:rsidRPr="00B262F9">
        <w:rPr>
          <w:sz w:val="24"/>
          <w:szCs w:val="24"/>
          <w:lang w:val="hr-HR"/>
        </w:rPr>
        <w:t xml:space="preserve">2014. godine. </w:t>
      </w:r>
    </w:p>
    <w:p w:rsidR="00A63027" w:rsidRPr="00A63027" w:rsidRDefault="00A8734F" w:rsidP="00D67E26">
      <w:pPr>
        <w:pStyle w:val="ListParagraph"/>
        <w:numPr>
          <w:ilvl w:val="0"/>
          <w:numId w:val="8"/>
        </w:numPr>
        <w:jc w:val="both"/>
        <w:rPr>
          <w:sz w:val="24"/>
          <w:szCs w:val="24"/>
        </w:rPr>
      </w:pPr>
      <w:r w:rsidRPr="00A63027">
        <w:rPr>
          <w:sz w:val="24"/>
          <w:szCs w:val="24"/>
        </w:rPr>
        <w:t xml:space="preserve">Pravilnik o unutarnjoj organizaciji Agencije za državnu službu BiH – u radu s obzirom </w:t>
      </w:r>
    </w:p>
    <w:p w:rsidR="00A8734F" w:rsidRPr="00CB0B17" w:rsidRDefault="00A8734F" w:rsidP="00CB0B17">
      <w:pPr>
        <w:jc w:val="both"/>
        <w:rPr>
          <w:sz w:val="24"/>
          <w:szCs w:val="24"/>
        </w:rPr>
      </w:pPr>
      <w:r w:rsidRPr="00A63027">
        <w:rPr>
          <w:sz w:val="24"/>
          <w:szCs w:val="24"/>
        </w:rPr>
        <w:t>na to da nakon dostavljenih opisa poslova radnih mjesta koji su vraćeni na korekciju i odmah ispravljeni u skladu s danim</w:t>
      </w:r>
      <w:r w:rsidR="00A63027">
        <w:rPr>
          <w:sz w:val="24"/>
          <w:szCs w:val="24"/>
        </w:rPr>
        <w:t xml:space="preserve"> sugestijama, </w:t>
      </w:r>
      <w:r w:rsidRPr="00A63027">
        <w:rPr>
          <w:sz w:val="24"/>
          <w:szCs w:val="24"/>
        </w:rPr>
        <w:t>nadležna komisija Ministarstva pravde BiH se još uvijek nije očitovala na dostavljene korigirane prijedloge opisa radnih mjesta.</w:t>
      </w:r>
    </w:p>
    <w:p w:rsidR="00A8734F" w:rsidRPr="00CB0B17" w:rsidRDefault="00A8734F" w:rsidP="00CB0B17">
      <w:pPr>
        <w:ind w:firstLine="360"/>
        <w:jc w:val="both"/>
        <w:rPr>
          <w:sz w:val="24"/>
          <w:szCs w:val="24"/>
        </w:rPr>
      </w:pPr>
      <w:r w:rsidRPr="00CB0B17">
        <w:rPr>
          <w:sz w:val="24"/>
          <w:szCs w:val="24"/>
        </w:rPr>
        <w:t>Međutim, u tijeku 2014. godine Vijeće ministara Bosne i Hercegovine je donijelo:</w:t>
      </w:r>
    </w:p>
    <w:p w:rsidR="00A8734F" w:rsidRPr="00CB0B17" w:rsidRDefault="00A8734F" w:rsidP="00CB0B17">
      <w:pPr>
        <w:ind w:firstLine="360"/>
        <w:jc w:val="both"/>
        <w:rPr>
          <w:sz w:val="24"/>
          <w:szCs w:val="24"/>
        </w:rPr>
      </w:pPr>
      <w:r w:rsidRPr="00CB0B17">
        <w:rPr>
          <w:sz w:val="24"/>
          <w:szCs w:val="24"/>
        </w:rPr>
        <w:t xml:space="preserve">- Pravilnik o izmjenama i dopunama Pravilnika o uvjetima i načinu obavljanja internih natječaja, internih i eksternih premještaja državnih </w:t>
      </w:r>
      <w:r w:rsidR="00A63027">
        <w:rPr>
          <w:sz w:val="24"/>
          <w:szCs w:val="24"/>
        </w:rPr>
        <w:t>službenika u institucijama BiH</w:t>
      </w:r>
      <w:r w:rsidRPr="00CB0B17">
        <w:rPr>
          <w:sz w:val="24"/>
          <w:szCs w:val="24"/>
        </w:rPr>
        <w:t xml:space="preserve">, čiji obrađivač je Agencija za državnu službu, i koji je </w:t>
      </w:r>
      <w:r w:rsidRPr="00CB0B17">
        <w:rPr>
          <w:sz w:val="24"/>
          <w:szCs w:val="24"/>
          <w:u w:val="single"/>
        </w:rPr>
        <w:t>stupio na snagu</w:t>
      </w:r>
      <w:r w:rsidRPr="00CB0B17">
        <w:rPr>
          <w:sz w:val="24"/>
          <w:szCs w:val="24"/>
        </w:rPr>
        <w:t>. Nakon stupanja na snagu ovih izmjena i dopuna predložena je još jedna izmjena ovog podzakonskog akta u vezi sa statusom državnih službenika koji se iz diplomatsko-konzularnih predstavništava vraćaju u sjedište Ministarstva vanjskih poslova BiH i dosta</w:t>
      </w:r>
      <w:r w:rsidR="00867934">
        <w:rPr>
          <w:sz w:val="24"/>
          <w:szCs w:val="24"/>
        </w:rPr>
        <w:t>vljena Vijeću ministara BiH 14.5.</w:t>
      </w:r>
      <w:r w:rsidRPr="00CB0B17">
        <w:rPr>
          <w:sz w:val="24"/>
          <w:szCs w:val="24"/>
        </w:rPr>
        <w:t>2014. godine, ali istu Vijeće ministara BiH nije do sada uzelo u razmatranje.</w:t>
      </w:r>
    </w:p>
    <w:p w:rsidR="00A8734F" w:rsidRDefault="00F64E5E" w:rsidP="00F64E5E">
      <w:pPr>
        <w:ind w:firstLine="360"/>
        <w:jc w:val="both"/>
        <w:rPr>
          <w:sz w:val="24"/>
          <w:szCs w:val="24"/>
        </w:rPr>
      </w:pPr>
      <w:r>
        <w:rPr>
          <w:sz w:val="24"/>
          <w:szCs w:val="24"/>
        </w:rPr>
        <w:t xml:space="preserve">- </w:t>
      </w:r>
      <w:r w:rsidR="00A8734F" w:rsidRPr="00CB0B17">
        <w:rPr>
          <w:sz w:val="24"/>
          <w:szCs w:val="24"/>
        </w:rPr>
        <w:t xml:space="preserve">Odluku o utvrđivanju načina realizacije obuke i razvoja državnih službenika u institucijama Bosne i Hercegovine, čiji prijedlog je prema planu dostavljen Vijeću ministara BiH krajem 2013. godine, te je ista </w:t>
      </w:r>
      <w:r w:rsidR="00A8734F" w:rsidRPr="00CB0B17">
        <w:rPr>
          <w:sz w:val="24"/>
          <w:szCs w:val="24"/>
          <w:u w:val="single"/>
        </w:rPr>
        <w:t>stupila na snagu</w:t>
      </w:r>
      <w:r w:rsidR="00A8734F" w:rsidRPr="00CB0B17">
        <w:rPr>
          <w:sz w:val="24"/>
          <w:szCs w:val="24"/>
        </w:rPr>
        <w:t>.</w:t>
      </w:r>
    </w:p>
    <w:p w:rsidR="00F64E5E" w:rsidRPr="00CB0B17" w:rsidRDefault="00F64E5E" w:rsidP="00F64E5E">
      <w:pPr>
        <w:ind w:firstLine="360"/>
        <w:jc w:val="both"/>
        <w:rPr>
          <w:sz w:val="24"/>
          <w:szCs w:val="24"/>
        </w:rPr>
      </w:pPr>
    </w:p>
    <w:p w:rsidR="00A8734F" w:rsidRPr="00F64E5E" w:rsidRDefault="00A8734F" w:rsidP="00F64E5E">
      <w:pPr>
        <w:rPr>
          <w:sz w:val="22"/>
          <w:szCs w:val="22"/>
        </w:rPr>
      </w:pPr>
      <w:r w:rsidRPr="00F64E5E">
        <w:rPr>
          <w:sz w:val="22"/>
          <w:szCs w:val="22"/>
        </w:rPr>
        <w:t>PLANIRANI</w:t>
      </w:r>
      <w:r w:rsidR="00F64E5E">
        <w:rPr>
          <w:sz w:val="22"/>
          <w:szCs w:val="22"/>
        </w:rPr>
        <w:t xml:space="preserve"> </w:t>
      </w:r>
      <w:r w:rsidRPr="00F64E5E">
        <w:rPr>
          <w:sz w:val="22"/>
          <w:szCs w:val="22"/>
        </w:rPr>
        <w:t xml:space="preserve"> I </w:t>
      </w:r>
      <w:r w:rsidR="00F64E5E">
        <w:rPr>
          <w:sz w:val="22"/>
          <w:szCs w:val="22"/>
        </w:rPr>
        <w:t xml:space="preserve"> </w:t>
      </w:r>
      <w:r w:rsidRPr="00F64E5E">
        <w:rPr>
          <w:sz w:val="22"/>
          <w:szCs w:val="22"/>
        </w:rPr>
        <w:t>REALIZIRANI</w:t>
      </w:r>
      <w:r w:rsidR="00F64E5E">
        <w:rPr>
          <w:sz w:val="22"/>
          <w:szCs w:val="22"/>
        </w:rPr>
        <w:t xml:space="preserve"> </w:t>
      </w:r>
      <w:r w:rsidRPr="00F64E5E">
        <w:rPr>
          <w:sz w:val="22"/>
          <w:szCs w:val="22"/>
        </w:rPr>
        <w:t xml:space="preserve"> PROGRAMSKI </w:t>
      </w:r>
      <w:r w:rsidR="00F64E5E">
        <w:rPr>
          <w:sz w:val="22"/>
          <w:szCs w:val="22"/>
        </w:rPr>
        <w:t xml:space="preserve"> </w:t>
      </w:r>
      <w:r w:rsidRPr="00F64E5E">
        <w:rPr>
          <w:sz w:val="22"/>
          <w:szCs w:val="22"/>
        </w:rPr>
        <w:t xml:space="preserve">ZADACI </w:t>
      </w:r>
    </w:p>
    <w:p w:rsidR="00F64E5E" w:rsidRDefault="00F64E5E" w:rsidP="00F64E5E">
      <w:pPr>
        <w:jc w:val="both"/>
        <w:rPr>
          <w:iCs/>
          <w:sz w:val="24"/>
          <w:szCs w:val="24"/>
        </w:rPr>
      </w:pPr>
    </w:p>
    <w:p w:rsidR="00A8734F" w:rsidRPr="00CB0B17" w:rsidRDefault="00A8734F" w:rsidP="00F64E5E">
      <w:pPr>
        <w:jc w:val="both"/>
        <w:rPr>
          <w:sz w:val="24"/>
          <w:szCs w:val="24"/>
        </w:rPr>
      </w:pPr>
      <w:r w:rsidRPr="00CB0B17">
        <w:rPr>
          <w:iCs/>
          <w:sz w:val="24"/>
          <w:szCs w:val="24"/>
        </w:rPr>
        <w:t xml:space="preserve">Od tri </w:t>
      </w:r>
      <w:r w:rsidRPr="00CB0B17">
        <w:rPr>
          <w:sz w:val="24"/>
          <w:szCs w:val="24"/>
        </w:rPr>
        <w:t xml:space="preserve">podzakonska akta čije donošenje je planirano za 2014. godinu i čiji obrađivač je Agencija za državnu službu, urađen je i dostavljen Vijeću ministara BiH jedan planirani podzakonski akt, za jedan podzakonski akt još uvijek i nakon upućenih urgencija čekamo mišljenja nadležnih institucija, dok je donošenje novog podzakonskog akta koji normira disciplinsku odgovornost državnih službenika u vezi sa stupanjem na snagu izmjena i dopuna Zakona o državnoj službi u institucijama BiH. Što se tiče planiranog tematskog podzakonskog akta, a koji je u fazi izrade, čekamo suglasnost nadležne Komisije za analizu poslova radnih mjesta Ministarstva pravde BiH, u vezi s dostavljenim korigiranim opisima poslova radnih mjesta, kako bi ovaj akt išao u daljnju proceduru. </w:t>
      </w:r>
    </w:p>
    <w:p w:rsidR="00A8734F" w:rsidRPr="00CB0B17" w:rsidRDefault="00A8734F" w:rsidP="00F64E5E">
      <w:pPr>
        <w:jc w:val="both"/>
        <w:rPr>
          <w:iCs/>
          <w:color w:val="FF0000"/>
          <w:sz w:val="24"/>
          <w:szCs w:val="24"/>
        </w:rPr>
      </w:pPr>
      <w:r w:rsidRPr="00CB0B17">
        <w:rPr>
          <w:iCs/>
          <w:sz w:val="24"/>
          <w:szCs w:val="24"/>
        </w:rPr>
        <w:t xml:space="preserve">U oblasti obuke državnih službenika, zatraženo je u proračunu 2014. godine za obuku 276.659 KM i planirano je da se s tim iznosom organizira 558 dana obuke. Realizirano je 606 dana obuka s odobrenim proračunom od </w:t>
      </w:r>
      <w:r w:rsidRPr="00CB0B17">
        <w:rPr>
          <w:bCs/>
          <w:sz w:val="24"/>
          <w:szCs w:val="24"/>
        </w:rPr>
        <w:t>84.901,40 KM</w:t>
      </w:r>
      <w:r w:rsidRPr="00CB0B17">
        <w:rPr>
          <w:b/>
          <w:bCs/>
          <w:sz w:val="24"/>
          <w:szCs w:val="24"/>
        </w:rPr>
        <w:t>.</w:t>
      </w:r>
      <w:r w:rsidRPr="00CB0B17">
        <w:rPr>
          <w:iCs/>
          <w:color w:val="FF0000"/>
          <w:sz w:val="24"/>
          <w:szCs w:val="24"/>
        </w:rPr>
        <w:t xml:space="preserve"> </w:t>
      </w:r>
    </w:p>
    <w:p w:rsidR="00A8734F" w:rsidRPr="00CB0B17" w:rsidRDefault="00A8734F" w:rsidP="00F64E5E">
      <w:pPr>
        <w:jc w:val="both"/>
        <w:rPr>
          <w:bCs/>
          <w:sz w:val="24"/>
          <w:szCs w:val="24"/>
        </w:rPr>
      </w:pPr>
      <w:r w:rsidRPr="00CB0B17">
        <w:rPr>
          <w:bCs/>
          <w:sz w:val="24"/>
          <w:szCs w:val="24"/>
        </w:rPr>
        <w:t xml:space="preserve">U oblasti upotrebe informacijsko-komunikacijskih tehnologija Agencija je ispunila planirane aktivnosti: veći dio posla razvoja sustava za elektroničko zapošljavanje (e-Recruitment), koji predstavlja veliku nadogradnju postojećeg informacijskog sustava za elektronička obavještavanja kandidata u natječajnim procedurama, je završen i u 2015. godini se očekuje primjena ovog sustava koji će omogućiti </w:t>
      </w:r>
      <w:r w:rsidRPr="00CB0B17">
        <w:rPr>
          <w:bCs/>
          <w:i/>
          <w:sz w:val="24"/>
          <w:szCs w:val="24"/>
        </w:rPr>
        <w:t xml:space="preserve">online </w:t>
      </w:r>
      <w:r w:rsidRPr="00CB0B17">
        <w:rPr>
          <w:bCs/>
          <w:sz w:val="24"/>
          <w:szCs w:val="24"/>
        </w:rPr>
        <w:t xml:space="preserve">prijavu kandidata na otvorena radna mjesta državnih službenika u institucijama BiH te informacijski podržati cijelu izbornu proceduru do postavljenja izabranih kandidata. Razvijen je informacijski sustav za elektroničko poslovanje u oblasti provođenja obuka (TMS sustav, dostupan na adresi </w:t>
      </w:r>
      <w:hyperlink r:id="rId22" w:history="1">
        <w:r w:rsidRPr="00CB0B17">
          <w:rPr>
            <w:rStyle w:val="Hyperlink"/>
            <w:bCs/>
            <w:sz w:val="24"/>
            <w:szCs w:val="24"/>
          </w:rPr>
          <w:t>www.iLearn.gov.ba</w:t>
        </w:r>
      </w:hyperlink>
      <w:r w:rsidRPr="00CB0B17">
        <w:rPr>
          <w:bCs/>
          <w:sz w:val="24"/>
          <w:szCs w:val="24"/>
        </w:rPr>
        <w:t>), i od 1. 6. 2014. godine on postaje trening portal za državne službenike svih institucija BiH putem kojeg obavljaju svi poslovi organizacije obuke od objave oglasa, prikupljanja prijava kandidata i njihove obrade, do evaluacije završenih obuka, kreditiranja eksternih obuka i izdavanja certifikata. Redovno se održavaju informacijski sustavi za učenje na daljinu i to, Moodle za elektroničko učenje i Connect za održavanje online seminara. Uspješno su obavljani poslovi održavanja postojeće opreme i informacijskih sustava.</w:t>
      </w:r>
    </w:p>
    <w:p w:rsidR="00A8734F" w:rsidRDefault="00A8734F" w:rsidP="00F64E5E">
      <w:pPr>
        <w:jc w:val="both"/>
        <w:rPr>
          <w:sz w:val="24"/>
          <w:szCs w:val="24"/>
        </w:rPr>
      </w:pPr>
      <w:r w:rsidRPr="00CB0B17">
        <w:rPr>
          <w:sz w:val="24"/>
          <w:szCs w:val="24"/>
        </w:rPr>
        <w:t>Iako nije bilo planirano, ispunjavajući novonastale potrebe, Agencija je osigurala resurse za razvoj elektroničkog tečaja „Zapošljavanje u državnu službu institucija BiH“, namijenjenog svim građanima BiH koji žele saznati proceduru i pravila vezana za provođenje odgovarajućih natječajnih procedura. Ovaj projekt se financira i</w:t>
      </w:r>
      <w:r w:rsidRPr="00CB0B17">
        <w:rPr>
          <w:bCs/>
          <w:sz w:val="24"/>
          <w:szCs w:val="24"/>
        </w:rPr>
        <w:t>z programa tehničke suradnje s međunarodnim organizacijama, a u 2014. godini implementirano je 50% aktivnosti na izradi edukacijskog sadržaja i implementaciji multimedijalne prezentacije u suradnji s odabranom kompanijom</w:t>
      </w:r>
      <w:r w:rsidRPr="00CB0B17">
        <w:rPr>
          <w:sz w:val="24"/>
          <w:szCs w:val="24"/>
        </w:rPr>
        <w:t xml:space="preserve">. Također, osigurani su resursi za implementaciju novog </w:t>
      </w:r>
      <w:r w:rsidRPr="00CB0B17">
        <w:rPr>
          <w:i/>
          <w:sz w:val="24"/>
          <w:szCs w:val="24"/>
        </w:rPr>
        <w:t>service desk</w:t>
      </w:r>
      <w:r w:rsidRPr="00CB0B17">
        <w:rPr>
          <w:sz w:val="24"/>
          <w:szCs w:val="24"/>
        </w:rPr>
        <w:t xml:space="preserve"> sustava putem kojeg će se centralizirati i informatizirati sustav pružanja pomoći korisnicima postojećih i novih informacijskih sustava Agencije.</w:t>
      </w:r>
    </w:p>
    <w:p w:rsidR="00F64E5E" w:rsidRPr="00F64E5E" w:rsidRDefault="00F64E5E" w:rsidP="00F64E5E">
      <w:pPr>
        <w:jc w:val="both"/>
        <w:rPr>
          <w:bCs/>
          <w:color w:val="FF0000"/>
          <w:sz w:val="24"/>
          <w:szCs w:val="24"/>
        </w:rPr>
      </w:pPr>
    </w:p>
    <w:p w:rsidR="00F64E5E" w:rsidRDefault="00A8734F" w:rsidP="00F64E5E">
      <w:pPr>
        <w:rPr>
          <w:sz w:val="22"/>
          <w:szCs w:val="22"/>
        </w:rPr>
      </w:pPr>
      <w:r w:rsidRPr="00F64E5E">
        <w:rPr>
          <w:sz w:val="22"/>
          <w:szCs w:val="22"/>
        </w:rPr>
        <w:t>PRORAČUNSKA</w:t>
      </w:r>
      <w:r w:rsidR="00F64E5E">
        <w:rPr>
          <w:sz w:val="22"/>
          <w:szCs w:val="22"/>
        </w:rPr>
        <w:t xml:space="preserve"> </w:t>
      </w:r>
      <w:r w:rsidRPr="00F64E5E">
        <w:rPr>
          <w:sz w:val="22"/>
          <w:szCs w:val="22"/>
        </w:rPr>
        <w:t xml:space="preserve"> SREDSTVA </w:t>
      </w:r>
    </w:p>
    <w:p w:rsidR="00F64E5E" w:rsidRPr="00F64E5E" w:rsidRDefault="00F64E5E" w:rsidP="00F64E5E">
      <w:pPr>
        <w:rPr>
          <w:sz w:val="22"/>
          <w:szCs w:val="22"/>
        </w:rPr>
      </w:pPr>
    </w:p>
    <w:p w:rsidR="00A8734F" w:rsidRPr="00CB0B17" w:rsidRDefault="00A8734F" w:rsidP="00F64E5E">
      <w:pPr>
        <w:jc w:val="both"/>
        <w:rPr>
          <w:bCs/>
          <w:color w:val="20312C"/>
          <w:sz w:val="24"/>
          <w:szCs w:val="24"/>
        </w:rPr>
      </w:pPr>
      <w:r w:rsidRPr="00CB0B17">
        <w:rPr>
          <w:sz w:val="24"/>
          <w:szCs w:val="24"/>
        </w:rPr>
        <w:t>Proračun Agencije za državnu službu odobren je po Zakonu o Proračunu</w:t>
      </w:r>
      <w:r w:rsidR="00F64E5E">
        <w:rPr>
          <w:sz w:val="24"/>
          <w:szCs w:val="24"/>
        </w:rPr>
        <w:t xml:space="preserve"> institucija BiH</w:t>
      </w:r>
      <w:r w:rsidR="00867934">
        <w:rPr>
          <w:sz w:val="24"/>
          <w:szCs w:val="24"/>
        </w:rPr>
        <w:t xml:space="preserve"> i međunarodnih obveza BiH</w:t>
      </w:r>
      <w:r w:rsidR="00F64E5E">
        <w:rPr>
          <w:sz w:val="24"/>
          <w:szCs w:val="24"/>
        </w:rPr>
        <w:t xml:space="preserve"> za 2014. godinu („Sl.</w:t>
      </w:r>
      <w:r w:rsidRPr="00CB0B17">
        <w:rPr>
          <w:sz w:val="24"/>
          <w:szCs w:val="24"/>
        </w:rPr>
        <w:t xml:space="preserve"> glasnik BiH“, broj 104/13) u iznosu od 1.167.000 KM (tek</w:t>
      </w:r>
      <w:r w:rsidR="00F64E5E">
        <w:rPr>
          <w:sz w:val="24"/>
          <w:szCs w:val="24"/>
        </w:rPr>
        <w:t xml:space="preserve">ući izdaci-rashodi u iznosu od </w:t>
      </w:r>
      <w:r w:rsidRPr="00CB0B17">
        <w:rPr>
          <w:sz w:val="24"/>
          <w:szCs w:val="24"/>
        </w:rPr>
        <w:t xml:space="preserve">1.167.000 KM i kapitalni izdaci u iznosu od 0 KM). Na osnovu </w:t>
      </w:r>
      <w:r w:rsidRPr="00CB0B17">
        <w:rPr>
          <w:bCs/>
          <w:color w:val="20312C"/>
          <w:sz w:val="24"/>
          <w:szCs w:val="24"/>
        </w:rPr>
        <w:t>Zakona o izmjenama i dopuni Zakona o Proračunu</w:t>
      </w:r>
      <w:r w:rsidR="00F64E5E">
        <w:rPr>
          <w:bCs/>
          <w:color w:val="20312C"/>
          <w:sz w:val="24"/>
          <w:szCs w:val="24"/>
        </w:rPr>
        <w:t xml:space="preserve"> institucija BiH</w:t>
      </w:r>
      <w:r w:rsidRPr="00CB0B17">
        <w:rPr>
          <w:bCs/>
          <w:color w:val="20312C"/>
          <w:sz w:val="24"/>
          <w:szCs w:val="24"/>
        </w:rPr>
        <w:t xml:space="preserve"> i među</w:t>
      </w:r>
      <w:r w:rsidRPr="00CB0B17">
        <w:rPr>
          <w:bCs/>
          <w:color w:val="43504B"/>
          <w:sz w:val="24"/>
          <w:szCs w:val="24"/>
        </w:rPr>
        <w:t>na</w:t>
      </w:r>
      <w:r w:rsidRPr="00CB0B17">
        <w:rPr>
          <w:bCs/>
          <w:color w:val="20312C"/>
          <w:sz w:val="24"/>
          <w:szCs w:val="24"/>
        </w:rPr>
        <w:t>r</w:t>
      </w:r>
      <w:r w:rsidRPr="00CB0B17">
        <w:rPr>
          <w:bCs/>
          <w:color w:val="43504B"/>
          <w:sz w:val="24"/>
          <w:szCs w:val="24"/>
        </w:rPr>
        <w:t>odnih</w:t>
      </w:r>
      <w:r w:rsidR="00867934">
        <w:rPr>
          <w:bCs/>
          <w:color w:val="20312C"/>
          <w:sz w:val="24"/>
          <w:szCs w:val="24"/>
        </w:rPr>
        <w:t xml:space="preserve"> obveza BiH</w:t>
      </w:r>
      <w:r w:rsidRPr="00CB0B17">
        <w:rPr>
          <w:bCs/>
          <w:color w:val="20312C"/>
          <w:sz w:val="24"/>
          <w:szCs w:val="24"/>
        </w:rPr>
        <w:t xml:space="preserve"> za 2014</w:t>
      </w:r>
      <w:r w:rsidRPr="00CB0B17">
        <w:rPr>
          <w:bCs/>
          <w:color w:val="43504B"/>
          <w:sz w:val="24"/>
          <w:szCs w:val="24"/>
        </w:rPr>
        <w:t xml:space="preserve">. </w:t>
      </w:r>
      <w:r w:rsidRPr="00CB0B17">
        <w:rPr>
          <w:bCs/>
          <w:color w:val="20312C"/>
          <w:sz w:val="24"/>
          <w:szCs w:val="24"/>
        </w:rPr>
        <w:t xml:space="preserve">godinu </w:t>
      </w:r>
      <w:r w:rsidR="00F64E5E">
        <w:rPr>
          <w:sz w:val="24"/>
          <w:szCs w:val="24"/>
        </w:rPr>
        <w:t>(„Sl.</w:t>
      </w:r>
      <w:r w:rsidRPr="00CB0B17">
        <w:rPr>
          <w:sz w:val="24"/>
          <w:szCs w:val="24"/>
        </w:rPr>
        <w:t xml:space="preserve"> glasnik BiH“, broj 60/14)</w:t>
      </w:r>
      <w:r w:rsidRPr="00CB0B17">
        <w:rPr>
          <w:bCs/>
          <w:color w:val="20312C"/>
          <w:sz w:val="24"/>
          <w:szCs w:val="24"/>
        </w:rPr>
        <w:t>, izvršeno je smanjenje proračuna Agencije za 1%, pa smanjeni-rebalansirani proračun i</w:t>
      </w:r>
      <w:r w:rsidR="00867934">
        <w:rPr>
          <w:bCs/>
          <w:color w:val="20312C"/>
          <w:sz w:val="24"/>
          <w:szCs w:val="24"/>
        </w:rPr>
        <w:t xml:space="preserve">znosi 1.155.000 KM. </w:t>
      </w:r>
    </w:p>
    <w:p w:rsidR="00A8734F" w:rsidRPr="00CB0B17" w:rsidRDefault="00A8734F" w:rsidP="00F64E5E">
      <w:pPr>
        <w:pStyle w:val="BodyTextIndent2"/>
        <w:spacing w:after="0" w:line="240" w:lineRule="auto"/>
        <w:ind w:left="0"/>
        <w:jc w:val="both"/>
      </w:pPr>
      <w:r w:rsidRPr="00CB0B17">
        <w:t xml:space="preserve">U 2014. godini urađeno je prestrukturiranje u okviru odobrenog proračuna, tako da tekući izdaci-rashodi iznose 1.152.850 KM, a kapitalni izdaci iznose 2.150 KM. </w:t>
      </w:r>
    </w:p>
    <w:p w:rsidR="00A8734F" w:rsidRPr="00CB0B17" w:rsidRDefault="00A8734F" w:rsidP="00F64E5E">
      <w:pPr>
        <w:pStyle w:val="BodyTextIndent2"/>
        <w:spacing w:after="0" w:line="240" w:lineRule="auto"/>
        <w:ind w:left="0"/>
        <w:jc w:val="both"/>
      </w:pPr>
      <w:r w:rsidRPr="00CB0B17">
        <w:t>Ukupno</w:t>
      </w:r>
      <w:r w:rsidR="00867934">
        <w:t xml:space="preserve"> izvršenje proračuna na dan 31.12.</w:t>
      </w:r>
      <w:r w:rsidRPr="00CB0B17">
        <w:t xml:space="preserve">2014. godine iznosi 1.041.051 KM i u odnosu na odobreni proračun za 2014. godinu izvršenje je 90,13% (izvršenje na tekućim izdacima je 1.039.053 KM, odnosno 90,12%, a na kapitalnim izdacima izvršenje je 1.998 KM, odnosno 92,94%). </w:t>
      </w:r>
    </w:p>
    <w:p w:rsidR="00830A95" w:rsidRDefault="00830A95">
      <w:pPr>
        <w:rPr>
          <w:iCs/>
          <w:sz w:val="24"/>
          <w:szCs w:val="24"/>
        </w:rPr>
      </w:pPr>
    </w:p>
    <w:p w:rsidR="00830A95" w:rsidRPr="00830A95" w:rsidRDefault="00830A95" w:rsidP="00A5259B">
      <w:pPr>
        <w:pStyle w:val="Davorka2"/>
      </w:pPr>
      <w:bookmarkStart w:id="126" w:name="_Toc412718730"/>
      <w:r w:rsidRPr="00830A95">
        <w:t xml:space="preserve">AGENCIJA </w:t>
      </w:r>
      <w:r>
        <w:t xml:space="preserve"> </w:t>
      </w:r>
      <w:r w:rsidRPr="00830A95">
        <w:t xml:space="preserve">ZA </w:t>
      </w:r>
      <w:r>
        <w:t xml:space="preserve"> </w:t>
      </w:r>
      <w:r w:rsidRPr="00830A95">
        <w:t>SIGURNOST</w:t>
      </w:r>
      <w:r>
        <w:t xml:space="preserve"> </w:t>
      </w:r>
      <w:r w:rsidRPr="00830A95">
        <w:t xml:space="preserve"> HRANE </w:t>
      </w:r>
      <w:r>
        <w:t xml:space="preserve"> BIH</w:t>
      </w:r>
      <w:bookmarkEnd w:id="126"/>
    </w:p>
    <w:p w:rsidR="00830A95" w:rsidRPr="00E22A3E" w:rsidRDefault="00830A95" w:rsidP="00830A95">
      <w:pPr>
        <w:jc w:val="both"/>
        <w:rPr>
          <w:sz w:val="24"/>
          <w:szCs w:val="24"/>
        </w:rPr>
      </w:pPr>
    </w:p>
    <w:p w:rsidR="00830A95" w:rsidRDefault="00830A95" w:rsidP="00830A95">
      <w:pPr>
        <w:jc w:val="both"/>
        <w:rPr>
          <w:sz w:val="22"/>
          <w:szCs w:val="22"/>
        </w:rPr>
      </w:pPr>
      <w:r w:rsidRPr="00E22A3E">
        <w:rPr>
          <w:sz w:val="22"/>
          <w:szCs w:val="22"/>
        </w:rPr>
        <w:t xml:space="preserve">NAJVAŽNIJE </w:t>
      </w:r>
      <w:r w:rsidR="00E22A3E">
        <w:rPr>
          <w:sz w:val="22"/>
          <w:szCs w:val="22"/>
        </w:rPr>
        <w:t xml:space="preserve"> </w:t>
      </w:r>
      <w:r w:rsidRPr="00E22A3E">
        <w:rPr>
          <w:sz w:val="22"/>
          <w:szCs w:val="22"/>
        </w:rPr>
        <w:t xml:space="preserve">AKTIVNOSTI </w:t>
      </w:r>
      <w:r w:rsidR="00E22A3E">
        <w:rPr>
          <w:sz w:val="22"/>
          <w:szCs w:val="22"/>
        </w:rPr>
        <w:t xml:space="preserve"> </w:t>
      </w:r>
      <w:r w:rsidRPr="00E22A3E">
        <w:rPr>
          <w:sz w:val="22"/>
          <w:szCs w:val="22"/>
        </w:rPr>
        <w:t>I</w:t>
      </w:r>
      <w:r w:rsidR="00E22A3E">
        <w:rPr>
          <w:sz w:val="22"/>
          <w:szCs w:val="22"/>
        </w:rPr>
        <w:t xml:space="preserve"> </w:t>
      </w:r>
      <w:r w:rsidRPr="00E22A3E">
        <w:rPr>
          <w:sz w:val="22"/>
          <w:szCs w:val="22"/>
        </w:rPr>
        <w:t xml:space="preserve"> STANJE</w:t>
      </w:r>
      <w:r w:rsidR="00E22A3E">
        <w:rPr>
          <w:sz w:val="22"/>
          <w:szCs w:val="22"/>
        </w:rPr>
        <w:t xml:space="preserve"> </w:t>
      </w:r>
      <w:r w:rsidRPr="00E22A3E">
        <w:rPr>
          <w:sz w:val="22"/>
          <w:szCs w:val="22"/>
        </w:rPr>
        <w:t xml:space="preserve"> U</w:t>
      </w:r>
      <w:r w:rsidR="00E22A3E">
        <w:rPr>
          <w:sz w:val="22"/>
          <w:szCs w:val="22"/>
        </w:rPr>
        <w:t xml:space="preserve"> </w:t>
      </w:r>
      <w:r w:rsidRPr="00E22A3E">
        <w:rPr>
          <w:sz w:val="22"/>
          <w:szCs w:val="22"/>
        </w:rPr>
        <w:t xml:space="preserve"> OBLASTI</w:t>
      </w:r>
    </w:p>
    <w:p w:rsidR="00E22A3E" w:rsidRPr="00E22A3E" w:rsidRDefault="00E22A3E" w:rsidP="00830A95">
      <w:pPr>
        <w:jc w:val="both"/>
        <w:rPr>
          <w:sz w:val="22"/>
          <w:szCs w:val="22"/>
        </w:rPr>
      </w:pPr>
    </w:p>
    <w:p w:rsidR="00830A95" w:rsidRPr="00602E4F" w:rsidRDefault="00830A95" w:rsidP="00830A95">
      <w:pPr>
        <w:jc w:val="both"/>
        <w:rPr>
          <w:sz w:val="24"/>
          <w:szCs w:val="24"/>
        </w:rPr>
      </w:pPr>
      <w:r w:rsidRPr="00602E4F">
        <w:rPr>
          <w:sz w:val="24"/>
          <w:szCs w:val="24"/>
        </w:rPr>
        <w:t>Agencija za sigurnost hrane Bosne i Hercegovine (u daljnjem tekstu: Agencija) je samostalna upravna organizacija, autoritet za sigurnost i kvalitetu hrane, primjenu međunarodnih konvencija i međunarodnih sporazuma iz oblasti sigurnosti hrane i hrane za životinje ob</w:t>
      </w:r>
      <w:r w:rsidR="00E22A3E">
        <w:rPr>
          <w:sz w:val="24"/>
          <w:szCs w:val="24"/>
        </w:rPr>
        <w:t>vezujućih za BiH</w:t>
      </w:r>
      <w:r w:rsidRPr="00602E4F">
        <w:rPr>
          <w:sz w:val="24"/>
          <w:szCs w:val="24"/>
        </w:rPr>
        <w:t>, koja je na osnov</w:t>
      </w:r>
      <w:r>
        <w:rPr>
          <w:sz w:val="24"/>
          <w:szCs w:val="24"/>
        </w:rPr>
        <w:t>i</w:t>
      </w:r>
      <w:r w:rsidR="00E22A3E">
        <w:rPr>
          <w:sz w:val="24"/>
          <w:szCs w:val="24"/>
        </w:rPr>
        <w:t xml:space="preserve"> Zakona o hrani („Sl.</w:t>
      </w:r>
      <w:r>
        <w:rPr>
          <w:sz w:val="24"/>
          <w:szCs w:val="24"/>
        </w:rPr>
        <w:t xml:space="preserve"> glasnik BiH“, broj 50/04) </w:t>
      </w:r>
      <w:r w:rsidRPr="00602E4F">
        <w:rPr>
          <w:sz w:val="24"/>
          <w:szCs w:val="24"/>
        </w:rPr>
        <w:t>nadležna za analizu rizika (procjenu, upravljanje i obavještavanje o riziku), iniciranje, pripremu, izradu i predlaganje propisa o hrani, kao i drugih zadataka iz njenog djelokruga rada. Agencija obavlja d</w:t>
      </w:r>
      <w:r>
        <w:rPr>
          <w:sz w:val="24"/>
          <w:szCs w:val="24"/>
        </w:rPr>
        <w:t>jelatnosti i zadatke u skladu s</w:t>
      </w:r>
      <w:r w:rsidRPr="00602E4F">
        <w:rPr>
          <w:sz w:val="24"/>
          <w:szCs w:val="24"/>
        </w:rPr>
        <w:t xml:space="preserve"> odredbama Zakona o hrani, Zakona o genetički modificiranim organizmima </w:t>
      </w:r>
      <w:r w:rsidR="00E22A3E">
        <w:rPr>
          <w:sz w:val="24"/>
          <w:szCs w:val="24"/>
        </w:rPr>
        <w:t>(„Sl.</w:t>
      </w:r>
      <w:r w:rsidRPr="00602E4F">
        <w:rPr>
          <w:sz w:val="24"/>
          <w:szCs w:val="24"/>
        </w:rPr>
        <w:t xml:space="preserve"> glasnik BiH“, broj 23/09) i</w:t>
      </w:r>
      <w:r>
        <w:rPr>
          <w:sz w:val="24"/>
          <w:szCs w:val="24"/>
        </w:rPr>
        <w:t xml:space="preserve"> ostalim propisima koji reguliraju sustav</w:t>
      </w:r>
      <w:r w:rsidRPr="00602E4F">
        <w:rPr>
          <w:sz w:val="24"/>
          <w:szCs w:val="24"/>
        </w:rPr>
        <w:t xml:space="preserve"> sigurnosti hrane i funkcioniranje</w:t>
      </w:r>
      <w:r>
        <w:rPr>
          <w:sz w:val="24"/>
          <w:szCs w:val="24"/>
        </w:rPr>
        <w:t xml:space="preserve"> tijela</w:t>
      </w:r>
      <w:r w:rsidRPr="00602E4F">
        <w:rPr>
          <w:sz w:val="24"/>
          <w:szCs w:val="24"/>
        </w:rPr>
        <w:t xml:space="preserve"> državne uprave. Agencija djel</w:t>
      </w:r>
      <w:r>
        <w:rPr>
          <w:sz w:val="24"/>
          <w:szCs w:val="24"/>
        </w:rPr>
        <w:t>uje u uskoj suradnji s nadležnim tijelima</w:t>
      </w:r>
      <w:r w:rsidRPr="00602E4F">
        <w:rPr>
          <w:sz w:val="24"/>
          <w:szCs w:val="24"/>
        </w:rPr>
        <w:t>, koji su oba</w:t>
      </w:r>
      <w:r>
        <w:rPr>
          <w:sz w:val="24"/>
          <w:szCs w:val="24"/>
        </w:rPr>
        <w:t>vezni unutar svojih nadležnosti osigurati</w:t>
      </w:r>
      <w:r w:rsidRPr="00602E4F">
        <w:rPr>
          <w:sz w:val="24"/>
          <w:szCs w:val="24"/>
        </w:rPr>
        <w:t xml:space="preserve"> ispunje</w:t>
      </w:r>
      <w:r>
        <w:rPr>
          <w:sz w:val="24"/>
          <w:szCs w:val="24"/>
        </w:rPr>
        <w:t>nje zadataka Agencije u uvjetima</w:t>
      </w:r>
      <w:r w:rsidRPr="00602E4F">
        <w:rPr>
          <w:sz w:val="24"/>
          <w:szCs w:val="24"/>
        </w:rPr>
        <w:t xml:space="preserve"> koji će joj</w:t>
      </w:r>
      <w:r>
        <w:rPr>
          <w:sz w:val="24"/>
          <w:szCs w:val="24"/>
        </w:rPr>
        <w:t xml:space="preserve"> omogućiti da bude referentna to</w:t>
      </w:r>
      <w:r w:rsidRPr="00602E4F">
        <w:rPr>
          <w:sz w:val="24"/>
          <w:szCs w:val="24"/>
        </w:rPr>
        <w:t xml:space="preserve">čka zahvaljujući svojoj nezavisnosti. </w:t>
      </w:r>
    </w:p>
    <w:p w:rsidR="00830A95" w:rsidRPr="00602E4F" w:rsidRDefault="00830A95" w:rsidP="00830A95">
      <w:pPr>
        <w:jc w:val="both"/>
        <w:rPr>
          <w:bCs/>
          <w:sz w:val="24"/>
          <w:szCs w:val="24"/>
        </w:rPr>
      </w:pPr>
      <w:r w:rsidRPr="00602E4F">
        <w:rPr>
          <w:sz w:val="24"/>
          <w:szCs w:val="24"/>
        </w:rPr>
        <w:t>Agencija je i u 2014. godini nast</w:t>
      </w:r>
      <w:r>
        <w:rPr>
          <w:sz w:val="24"/>
          <w:szCs w:val="24"/>
        </w:rPr>
        <w:t>avila suradnju s laboratoriji</w:t>
      </w:r>
      <w:r w:rsidRPr="00602E4F">
        <w:rPr>
          <w:sz w:val="24"/>
          <w:szCs w:val="24"/>
        </w:rPr>
        <w:t>ma za kontrolu hrane u BiH iz oblasti veterinarstva, javnog zdravstva, poljoprivrede, kao i s</w:t>
      </w:r>
      <w:r>
        <w:rPr>
          <w:sz w:val="24"/>
          <w:szCs w:val="24"/>
        </w:rPr>
        <w:t xml:space="preserve"> laboratoriji</w:t>
      </w:r>
      <w:r w:rsidRPr="00602E4F">
        <w:rPr>
          <w:sz w:val="24"/>
          <w:szCs w:val="24"/>
        </w:rPr>
        <w:t>ma u sastavu fakulteta, od kojih zaprima rezultate laboratorij</w:t>
      </w:r>
      <w:r>
        <w:rPr>
          <w:sz w:val="24"/>
          <w:szCs w:val="24"/>
        </w:rPr>
        <w:t>skih analiza hrane, te na osnovi istih u suradnji s</w:t>
      </w:r>
      <w:r w:rsidRPr="00602E4F">
        <w:rPr>
          <w:sz w:val="24"/>
          <w:szCs w:val="24"/>
        </w:rPr>
        <w:t xml:space="preserve"> nadl</w:t>
      </w:r>
      <w:r>
        <w:rPr>
          <w:sz w:val="24"/>
          <w:szCs w:val="24"/>
        </w:rPr>
        <w:t>ežnim tijelima entiteta i Brčko D</w:t>
      </w:r>
      <w:r w:rsidRPr="00602E4F">
        <w:rPr>
          <w:sz w:val="24"/>
          <w:szCs w:val="24"/>
        </w:rPr>
        <w:t>istrikta BiH vrši procjenu rizika po</w:t>
      </w:r>
      <w:r>
        <w:rPr>
          <w:sz w:val="24"/>
          <w:szCs w:val="24"/>
        </w:rPr>
        <w:t>drijet</w:t>
      </w:r>
      <w:r w:rsidRPr="00602E4F">
        <w:rPr>
          <w:sz w:val="24"/>
          <w:szCs w:val="24"/>
        </w:rPr>
        <w:t xml:space="preserve">lom iz hrane i daje preporuke u cilju zaštite zdravlja potrošača. </w:t>
      </w:r>
      <w:r>
        <w:rPr>
          <w:bCs/>
          <w:sz w:val="24"/>
          <w:szCs w:val="24"/>
        </w:rPr>
        <w:t>Na osnovi</w:t>
      </w:r>
      <w:r w:rsidRPr="00602E4F">
        <w:rPr>
          <w:bCs/>
          <w:sz w:val="24"/>
          <w:szCs w:val="24"/>
        </w:rPr>
        <w:t xml:space="preserve"> podataka o laboratorijskim analizama hrane, koje je Agencija primila i obradila do 20.1.2015. godine, u 2014. godini</w:t>
      </w:r>
      <w:r w:rsidR="00FB055F">
        <w:rPr>
          <w:bCs/>
          <w:sz w:val="24"/>
          <w:szCs w:val="24"/>
        </w:rPr>
        <w:t xml:space="preserve"> u BiH</w:t>
      </w:r>
      <w:r w:rsidRPr="00602E4F">
        <w:rPr>
          <w:bCs/>
          <w:sz w:val="24"/>
          <w:szCs w:val="24"/>
        </w:rPr>
        <w:t xml:space="preserve"> je ukupno uzeto</w:t>
      </w:r>
      <w:r w:rsidRPr="00602E4F">
        <w:rPr>
          <w:bCs/>
          <w:color w:val="FF0000"/>
          <w:sz w:val="24"/>
          <w:szCs w:val="24"/>
        </w:rPr>
        <w:t xml:space="preserve"> </w:t>
      </w:r>
      <w:r w:rsidRPr="00602E4F">
        <w:rPr>
          <w:bCs/>
          <w:sz w:val="24"/>
          <w:szCs w:val="24"/>
        </w:rPr>
        <w:t>77.577 uzoraka hrane, pri čemu je urađeno</w:t>
      </w:r>
      <w:r w:rsidRPr="00602E4F">
        <w:rPr>
          <w:bCs/>
          <w:color w:val="FF0000"/>
          <w:sz w:val="24"/>
          <w:szCs w:val="24"/>
        </w:rPr>
        <w:t xml:space="preserve"> </w:t>
      </w:r>
      <w:r w:rsidRPr="00602E4F">
        <w:rPr>
          <w:bCs/>
          <w:sz w:val="24"/>
          <w:szCs w:val="24"/>
        </w:rPr>
        <w:t>85.821</w:t>
      </w:r>
      <w:r w:rsidRPr="00602E4F">
        <w:rPr>
          <w:bCs/>
          <w:color w:val="FF0000"/>
          <w:sz w:val="24"/>
          <w:szCs w:val="24"/>
        </w:rPr>
        <w:t xml:space="preserve"> </w:t>
      </w:r>
      <w:r w:rsidRPr="00602E4F">
        <w:rPr>
          <w:bCs/>
          <w:sz w:val="24"/>
          <w:szCs w:val="24"/>
        </w:rPr>
        <w:t>analiza hrane. Od tog broja neodgovarajućih</w:t>
      </w:r>
      <w:r w:rsidR="00006034">
        <w:rPr>
          <w:bCs/>
          <w:sz w:val="24"/>
          <w:szCs w:val="24"/>
        </w:rPr>
        <w:t xml:space="preserve"> je bilo 5.037 uzoraka ili 6,49% uzoraka, odnosno 5,87</w:t>
      </w:r>
      <w:r w:rsidRPr="00602E4F">
        <w:rPr>
          <w:bCs/>
          <w:sz w:val="24"/>
          <w:szCs w:val="24"/>
        </w:rPr>
        <w:t>% analiza.</w:t>
      </w:r>
      <w:r w:rsidRPr="00602E4F">
        <w:rPr>
          <w:bCs/>
          <w:color w:val="FF0000"/>
          <w:sz w:val="24"/>
          <w:szCs w:val="24"/>
        </w:rPr>
        <w:t xml:space="preserve"> </w:t>
      </w:r>
    </w:p>
    <w:p w:rsidR="00830A95" w:rsidRPr="00602E4F" w:rsidRDefault="00830A95" w:rsidP="00830A95">
      <w:pPr>
        <w:jc w:val="both"/>
        <w:rPr>
          <w:sz w:val="24"/>
          <w:szCs w:val="24"/>
        </w:rPr>
      </w:pPr>
      <w:r w:rsidRPr="00602E4F">
        <w:rPr>
          <w:bCs/>
          <w:sz w:val="24"/>
          <w:szCs w:val="24"/>
        </w:rPr>
        <w:t xml:space="preserve">Isto tako, nastavljene su aktivnosti na praćenju, prikupljanju i analizi podataka o pojavi i kretanju oboljenja </w:t>
      </w:r>
      <w:r>
        <w:rPr>
          <w:bCs/>
          <w:sz w:val="24"/>
          <w:szCs w:val="24"/>
        </w:rPr>
        <w:t>koja se prenose putem hrane u suradnji s</w:t>
      </w:r>
      <w:r w:rsidRPr="00602E4F">
        <w:rPr>
          <w:bCs/>
          <w:sz w:val="24"/>
          <w:szCs w:val="24"/>
        </w:rPr>
        <w:t xml:space="preserve"> instituci</w:t>
      </w:r>
      <w:r>
        <w:rPr>
          <w:bCs/>
          <w:sz w:val="24"/>
          <w:szCs w:val="24"/>
        </w:rPr>
        <w:t>jama javnog zdravstva. Na osnovi</w:t>
      </w:r>
      <w:r w:rsidRPr="00602E4F">
        <w:rPr>
          <w:bCs/>
          <w:sz w:val="24"/>
          <w:szCs w:val="24"/>
        </w:rPr>
        <w:t xml:space="preserve"> prikupljenih i obrađenih podataka na pod</w:t>
      </w:r>
      <w:r w:rsidR="00FB055F">
        <w:rPr>
          <w:bCs/>
          <w:sz w:val="24"/>
          <w:szCs w:val="24"/>
        </w:rPr>
        <w:t>ručju BiH</w:t>
      </w:r>
      <w:r w:rsidRPr="00602E4F">
        <w:rPr>
          <w:bCs/>
          <w:sz w:val="24"/>
          <w:szCs w:val="24"/>
        </w:rPr>
        <w:t xml:space="preserve"> u 2014. godini registrirano je ukupno 935 slučajeva obolijevanja gdje je hrana potvrđena kao uzrok/put pr</w:t>
      </w:r>
      <w:r>
        <w:rPr>
          <w:bCs/>
          <w:sz w:val="24"/>
          <w:szCs w:val="24"/>
        </w:rPr>
        <w:t>ij</w:t>
      </w:r>
      <w:r w:rsidRPr="00602E4F">
        <w:rPr>
          <w:bCs/>
          <w:sz w:val="24"/>
          <w:szCs w:val="24"/>
        </w:rPr>
        <w:t xml:space="preserve">enosa. </w:t>
      </w:r>
    </w:p>
    <w:p w:rsidR="00830A95" w:rsidRPr="00602E4F" w:rsidRDefault="00830A95" w:rsidP="00830A95">
      <w:pPr>
        <w:jc w:val="both"/>
        <w:rPr>
          <w:iCs/>
          <w:sz w:val="24"/>
          <w:szCs w:val="24"/>
        </w:rPr>
      </w:pPr>
    </w:p>
    <w:p w:rsidR="00830A95" w:rsidRPr="00FB055F" w:rsidRDefault="00830A95" w:rsidP="00830A95">
      <w:pPr>
        <w:jc w:val="both"/>
        <w:rPr>
          <w:sz w:val="22"/>
          <w:szCs w:val="22"/>
        </w:rPr>
      </w:pPr>
      <w:r w:rsidRPr="00FB055F">
        <w:rPr>
          <w:sz w:val="22"/>
          <w:szCs w:val="22"/>
        </w:rPr>
        <w:t xml:space="preserve">ZAKONODAVNE </w:t>
      </w:r>
      <w:r w:rsidR="00FB055F" w:rsidRPr="00FB055F">
        <w:rPr>
          <w:sz w:val="22"/>
          <w:szCs w:val="22"/>
        </w:rPr>
        <w:t xml:space="preserve"> </w:t>
      </w:r>
      <w:r w:rsidRPr="00FB055F">
        <w:rPr>
          <w:sz w:val="22"/>
          <w:szCs w:val="22"/>
        </w:rPr>
        <w:t>AKTIVNOSTI</w:t>
      </w:r>
    </w:p>
    <w:p w:rsidR="00FB055F" w:rsidRPr="00602E4F" w:rsidRDefault="00FB055F" w:rsidP="00830A95">
      <w:pPr>
        <w:jc w:val="both"/>
        <w:rPr>
          <w:sz w:val="24"/>
          <w:szCs w:val="24"/>
        </w:rPr>
      </w:pPr>
    </w:p>
    <w:p w:rsidR="00830A95" w:rsidRPr="00602E4F" w:rsidRDefault="00830A95" w:rsidP="00830A95">
      <w:pPr>
        <w:jc w:val="both"/>
        <w:rPr>
          <w:sz w:val="24"/>
          <w:szCs w:val="24"/>
        </w:rPr>
      </w:pPr>
      <w:r w:rsidRPr="00602E4F">
        <w:rPr>
          <w:sz w:val="24"/>
          <w:szCs w:val="24"/>
        </w:rPr>
        <w:t>U svrhu uvođenja suvremenog</w:t>
      </w:r>
      <w:r>
        <w:rPr>
          <w:sz w:val="24"/>
          <w:szCs w:val="24"/>
        </w:rPr>
        <w:t xml:space="preserve"> integriranog sustava</w:t>
      </w:r>
      <w:r w:rsidRPr="00602E4F">
        <w:rPr>
          <w:sz w:val="24"/>
          <w:szCs w:val="24"/>
        </w:rPr>
        <w:t xml:space="preserve"> sigurnosti hrane u Bosni i Hercegovini, a nakon potpisivanja Sporazuma o stabilizaciji i pridruživanju između Europske zajednice i njenih </w:t>
      </w:r>
      <w:r w:rsidR="00FB055F">
        <w:rPr>
          <w:sz w:val="24"/>
          <w:szCs w:val="24"/>
        </w:rPr>
        <w:t>država članica s jedne, i BiH</w:t>
      </w:r>
      <w:r w:rsidRPr="00602E4F">
        <w:rPr>
          <w:sz w:val="24"/>
          <w:szCs w:val="24"/>
        </w:rPr>
        <w:t xml:space="preserve"> </w:t>
      </w:r>
      <w:r>
        <w:rPr>
          <w:sz w:val="24"/>
          <w:szCs w:val="24"/>
        </w:rPr>
        <w:t>s druge strane, Agencija je u su</w:t>
      </w:r>
      <w:r w:rsidRPr="00602E4F">
        <w:rPr>
          <w:sz w:val="24"/>
          <w:szCs w:val="24"/>
        </w:rPr>
        <w:t>radnji s</w:t>
      </w:r>
      <w:r>
        <w:rPr>
          <w:sz w:val="24"/>
          <w:szCs w:val="24"/>
        </w:rPr>
        <w:t xml:space="preserve"> nadležnim tijelima entiteta i Brčko D</w:t>
      </w:r>
      <w:r w:rsidRPr="00602E4F">
        <w:rPr>
          <w:sz w:val="24"/>
          <w:szCs w:val="24"/>
        </w:rPr>
        <w:t>istrikta BiH pristupila izradi novog zakonodavstva o hrani usuglašenog sa zakonodavstvom EU</w:t>
      </w:r>
      <w:r w:rsidRPr="00602E4F">
        <w:rPr>
          <w:iCs/>
          <w:sz w:val="24"/>
          <w:szCs w:val="24"/>
        </w:rPr>
        <w:t>, a sve u cilju</w:t>
      </w:r>
      <w:r w:rsidRPr="00602E4F">
        <w:rPr>
          <w:i/>
          <w:iCs/>
          <w:sz w:val="24"/>
          <w:szCs w:val="24"/>
        </w:rPr>
        <w:t xml:space="preserve"> z</w:t>
      </w:r>
      <w:r w:rsidRPr="00602E4F">
        <w:rPr>
          <w:sz w:val="24"/>
          <w:szCs w:val="24"/>
        </w:rPr>
        <w:t>aštite potrošača i stavljanja proi</w:t>
      </w:r>
      <w:r>
        <w:rPr>
          <w:sz w:val="24"/>
          <w:szCs w:val="24"/>
        </w:rPr>
        <w:t>zvođača u ravnopravan položaj s</w:t>
      </w:r>
      <w:r w:rsidRPr="00602E4F">
        <w:rPr>
          <w:sz w:val="24"/>
          <w:szCs w:val="24"/>
        </w:rPr>
        <w:t xml:space="preserve"> proizvođačima iz Europske unije i zemalja okruženja. </w:t>
      </w:r>
    </w:p>
    <w:p w:rsidR="00830A95" w:rsidRPr="00602E4F" w:rsidRDefault="00830A95" w:rsidP="00830A95">
      <w:pPr>
        <w:tabs>
          <w:tab w:val="left" w:pos="3114"/>
        </w:tabs>
        <w:jc w:val="both"/>
        <w:rPr>
          <w:i/>
          <w:sz w:val="24"/>
          <w:szCs w:val="24"/>
        </w:rPr>
      </w:pPr>
      <w:r w:rsidRPr="00602E4F">
        <w:rPr>
          <w:sz w:val="24"/>
          <w:szCs w:val="24"/>
        </w:rPr>
        <w:t>Na osnov</w:t>
      </w:r>
      <w:r>
        <w:rPr>
          <w:sz w:val="24"/>
          <w:szCs w:val="24"/>
        </w:rPr>
        <w:t>i</w:t>
      </w:r>
      <w:r w:rsidRPr="00602E4F">
        <w:rPr>
          <w:sz w:val="24"/>
          <w:szCs w:val="24"/>
        </w:rPr>
        <w:t xml:space="preserve"> Programa rada za 2014. godinu </w:t>
      </w:r>
      <w:r>
        <w:rPr>
          <w:sz w:val="24"/>
          <w:szCs w:val="24"/>
        </w:rPr>
        <w:t>Agencija je u su</w:t>
      </w:r>
      <w:r w:rsidRPr="00602E4F">
        <w:rPr>
          <w:sz w:val="24"/>
          <w:szCs w:val="24"/>
        </w:rPr>
        <w:t>radnji s</w:t>
      </w:r>
      <w:r>
        <w:rPr>
          <w:sz w:val="24"/>
          <w:szCs w:val="24"/>
        </w:rPr>
        <w:t xml:space="preserve"> nadležnim tijelima entiteta i Brčko D</w:t>
      </w:r>
      <w:r w:rsidRPr="00602E4F">
        <w:rPr>
          <w:sz w:val="24"/>
          <w:szCs w:val="24"/>
        </w:rPr>
        <w:t>istrikta BiH inicirala i pripremila 12 planiranih propisa o hrani, te je iste dostavila na d</w:t>
      </w:r>
      <w:r w:rsidR="00FB055F">
        <w:rPr>
          <w:sz w:val="24"/>
          <w:szCs w:val="24"/>
        </w:rPr>
        <w:t>onošenje Vijeću ministara BiH</w:t>
      </w:r>
      <w:r w:rsidRPr="00602E4F">
        <w:rPr>
          <w:sz w:val="24"/>
          <w:szCs w:val="24"/>
        </w:rPr>
        <w:t xml:space="preserve">. Radi se o sljedećim propisima: </w:t>
      </w:r>
      <w:r>
        <w:rPr>
          <w:i/>
          <w:sz w:val="24"/>
          <w:szCs w:val="24"/>
        </w:rPr>
        <w:t>Pravilnik o povećanoj razini</w:t>
      </w:r>
      <w:r w:rsidRPr="00602E4F">
        <w:rPr>
          <w:i/>
          <w:sz w:val="24"/>
          <w:szCs w:val="24"/>
        </w:rPr>
        <w:t xml:space="preserve"> službenih kontrola pri uvozu određene hrane za životinje i hrane neživotinjskoga po</w:t>
      </w:r>
      <w:r>
        <w:rPr>
          <w:i/>
          <w:sz w:val="24"/>
          <w:szCs w:val="24"/>
        </w:rPr>
        <w:t>drijet</w:t>
      </w:r>
      <w:r w:rsidRPr="00602E4F">
        <w:rPr>
          <w:i/>
          <w:sz w:val="24"/>
          <w:szCs w:val="24"/>
        </w:rPr>
        <w:t>la, Pravilnik o izmjenama i dopunama Pravilnika o metodama uzorkovanja i analize za službenu kontrolu količine olova, kadmija, žive, anorganskog kalaja 3-monohlorprpandiola (3-MPCD) i benzo(a)pirena u hrani, Pr</w:t>
      </w:r>
      <w:r>
        <w:rPr>
          <w:i/>
          <w:sz w:val="24"/>
          <w:szCs w:val="24"/>
        </w:rPr>
        <w:t>avilnik o izmjenama i dopunama P</w:t>
      </w:r>
      <w:r w:rsidRPr="00602E4F">
        <w:rPr>
          <w:i/>
          <w:sz w:val="24"/>
          <w:szCs w:val="24"/>
        </w:rPr>
        <w:t>ravilnika o formulama za dojenčad i formulama nakon dojenja, Pr</w:t>
      </w:r>
      <w:r>
        <w:rPr>
          <w:i/>
          <w:sz w:val="24"/>
          <w:szCs w:val="24"/>
        </w:rPr>
        <w:t>avilnik o izmjenama i dopunama P</w:t>
      </w:r>
      <w:r w:rsidRPr="00602E4F">
        <w:rPr>
          <w:i/>
          <w:sz w:val="24"/>
          <w:szCs w:val="24"/>
        </w:rPr>
        <w:t>ravilnika o mikrobiološkim kriterijima</w:t>
      </w:r>
      <w:r>
        <w:rPr>
          <w:i/>
          <w:sz w:val="24"/>
          <w:szCs w:val="24"/>
        </w:rPr>
        <w:t xml:space="preserve"> za hranu, Pravilnik o kvaliteti</w:t>
      </w:r>
      <w:r w:rsidRPr="00602E4F">
        <w:rPr>
          <w:i/>
          <w:sz w:val="24"/>
          <w:szCs w:val="24"/>
        </w:rPr>
        <w:t xml:space="preserve"> i drugim zahtjevima za pekarski kvasac, </w:t>
      </w:r>
      <w:r>
        <w:rPr>
          <w:i/>
          <w:sz w:val="24"/>
          <w:szCs w:val="24"/>
        </w:rPr>
        <w:t>Pravilnik o izmjenama i dopuni P</w:t>
      </w:r>
      <w:r w:rsidRPr="00602E4F">
        <w:rPr>
          <w:i/>
          <w:sz w:val="24"/>
          <w:szCs w:val="24"/>
        </w:rPr>
        <w:t>ravilnika o neželjenim supstancama u hrani za životinje, Pr</w:t>
      </w:r>
      <w:r>
        <w:rPr>
          <w:i/>
          <w:sz w:val="24"/>
          <w:szCs w:val="24"/>
        </w:rPr>
        <w:t>avilnik o izmjenama i dopunama P</w:t>
      </w:r>
      <w:r w:rsidRPr="00602E4F">
        <w:rPr>
          <w:i/>
          <w:sz w:val="24"/>
          <w:szCs w:val="24"/>
        </w:rPr>
        <w:t>ravilnika o metodama analiza maslinovog ulja, Pravilnik o koordiniranom višegodišnjem programu kontrole s ciljem osiguranja usklađenosti</w:t>
      </w:r>
      <w:r>
        <w:rPr>
          <w:i/>
          <w:sz w:val="24"/>
          <w:szCs w:val="24"/>
        </w:rPr>
        <w:t xml:space="preserve"> s maksimalno dopuštenim razinama</w:t>
      </w:r>
      <w:r w:rsidRPr="00602E4F">
        <w:rPr>
          <w:i/>
          <w:sz w:val="24"/>
          <w:szCs w:val="24"/>
        </w:rPr>
        <w:t xml:space="preserve"> ostataka pesticida i procjene izloženosti potrošača ostacima pesticida u i na hrani biljnog i životinjskog po</w:t>
      </w:r>
      <w:r>
        <w:rPr>
          <w:i/>
          <w:sz w:val="24"/>
          <w:szCs w:val="24"/>
        </w:rPr>
        <w:t>drijet</w:t>
      </w:r>
      <w:r w:rsidRPr="00602E4F">
        <w:rPr>
          <w:i/>
          <w:sz w:val="24"/>
          <w:szCs w:val="24"/>
        </w:rPr>
        <w:t>la, Pravilnik o prehrambenim aditivima, Pr</w:t>
      </w:r>
      <w:r>
        <w:rPr>
          <w:i/>
          <w:sz w:val="24"/>
          <w:szCs w:val="24"/>
        </w:rPr>
        <w:t>avilnik o izmjenama i dopunama Pravilnika o maksimalnim razinama</w:t>
      </w:r>
      <w:r w:rsidRPr="00602E4F">
        <w:rPr>
          <w:i/>
          <w:sz w:val="24"/>
          <w:szCs w:val="24"/>
        </w:rPr>
        <w:t xml:space="preserve"> ostataka pesticida u i na hrani i hrani za životinje biljnog i životinjskog po</w:t>
      </w:r>
      <w:r>
        <w:rPr>
          <w:i/>
          <w:sz w:val="24"/>
          <w:szCs w:val="24"/>
        </w:rPr>
        <w:t>drijetla, Pravilnik o izmjenama P</w:t>
      </w:r>
      <w:r w:rsidRPr="00602E4F">
        <w:rPr>
          <w:i/>
          <w:sz w:val="24"/>
          <w:szCs w:val="24"/>
        </w:rPr>
        <w:t>ravilnika o medu i drugi</w:t>
      </w:r>
      <w:r>
        <w:rPr>
          <w:i/>
          <w:sz w:val="24"/>
          <w:szCs w:val="24"/>
        </w:rPr>
        <w:t>m pčelinjim proizvodima i Odluka</w:t>
      </w:r>
      <w:r w:rsidRPr="00602E4F">
        <w:rPr>
          <w:i/>
          <w:sz w:val="24"/>
          <w:szCs w:val="24"/>
        </w:rPr>
        <w:t xml:space="preserve"> o visini posebnih troškova postupka za izdavanje odobrenja z</w:t>
      </w:r>
      <w:r>
        <w:rPr>
          <w:i/>
          <w:sz w:val="24"/>
          <w:szCs w:val="24"/>
        </w:rPr>
        <w:t>a stavljanje na tržište genetički modificirane</w:t>
      </w:r>
      <w:r w:rsidRPr="00602E4F">
        <w:rPr>
          <w:i/>
          <w:sz w:val="24"/>
          <w:szCs w:val="24"/>
        </w:rPr>
        <w:t xml:space="preserve"> hrane i hrane za životinje.</w:t>
      </w:r>
    </w:p>
    <w:p w:rsidR="00830A95" w:rsidRPr="00602E4F" w:rsidRDefault="00830A95" w:rsidP="00830A95">
      <w:pPr>
        <w:jc w:val="both"/>
        <w:rPr>
          <w:i/>
          <w:sz w:val="24"/>
          <w:szCs w:val="24"/>
        </w:rPr>
      </w:pPr>
      <w:r>
        <w:rPr>
          <w:sz w:val="24"/>
          <w:szCs w:val="24"/>
        </w:rPr>
        <w:t>Tijekom</w:t>
      </w:r>
      <w:r w:rsidRPr="00602E4F">
        <w:rPr>
          <w:sz w:val="24"/>
          <w:szCs w:val="24"/>
        </w:rPr>
        <w:t xml:space="preserve"> 2014. godine, na prijedlog A</w:t>
      </w:r>
      <w:r w:rsidR="00FB055F">
        <w:rPr>
          <w:sz w:val="24"/>
          <w:szCs w:val="24"/>
        </w:rPr>
        <w:t>gencije, Vijeće ministara BiH</w:t>
      </w:r>
      <w:r w:rsidRPr="00602E4F">
        <w:rPr>
          <w:sz w:val="24"/>
          <w:szCs w:val="24"/>
        </w:rPr>
        <w:t xml:space="preserve"> je donijelo 16</w:t>
      </w:r>
      <w:r>
        <w:rPr>
          <w:sz w:val="24"/>
          <w:szCs w:val="24"/>
        </w:rPr>
        <w:t xml:space="preserve"> propisa, koji su objavljeni u Službenom glasniku BiH</w:t>
      </w:r>
      <w:r w:rsidRPr="00602E4F">
        <w:rPr>
          <w:sz w:val="24"/>
          <w:szCs w:val="24"/>
        </w:rPr>
        <w:t xml:space="preserve">, i to kako slijedi: </w:t>
      </w:r>
      <w:r w:rsidRPr="00602E4F">
        <w:rPr>
          <w:i/>
          <w:sz w:val="24"/>
          <w:szCs w:val="24"/>
        </w:rPr>
        <w:t xml:space="preserve">Pravilnik o izmjenama i dopunama </w:t>
      </w:r>
      <w:r>
        <w:rPr>
          <w:i/>
          <w:sz w:val="24"/>
          <w:szCs w:val="24"/>
        </w:rPr>
        <w:t>P</w:t>
      </w:r>
      <w:r w:rsidRPr="00602E4F">
        <w:rPr>
          <w:i/>
          <w:sz w:val="24"/>
          <w:szCs w:val="24"/>
        </w:rPr>
        <w:t xml:space="preserve">ravilnika o hrani obogaćenoj nutrijentima, Pravilnik o maksimalno dozvoljenim količinama za određene kontaminante </w:t>
      </w:r>
      <w:r>
        <w:rPr>
          <w:i/>
          <w:sz w:val="24"/>
          <w:szCs w:val="24"/>
        </w:rPr>
        <w:t>u hrani, Pravilnik o izmjenama P</w:t>
      </w:r>
      <w:r w:rsidRPr="00602E4F">
        <w:rPr>
          <w:i/>
          <w:sz w:val="24"/>
          <w:szCs w:val="24"/>
        </w:rPr>
        <w:t xml:space="preserve">ravilnika o sirovom mlijeku, Pravilnik o izmjenama Pravilnika o standardima za stavljanje jaja na tržište, </w:t>
      </w:r>
      <w:r w:rsidRPr="00602E4F">
        <w:rPr>
          <w:i/>
          <w:iCs/>
          <w:sz w:val="24"/>
          <w:szCs w:val="24"/>
        </w:rPr>
        <w:t>Pravilnik o ovlašćivanju panela za senzorsku analizu djevičanskih maslinovih ulja</w:t>
      </w:r>
      <w:r w:rsidRPr="00602E4F">
        <w:rPr>
          <w:i/>
          <w:sz w:val="24"/>
          <w:szCs w:val="24"/>
        </w:rPr>
        <w:t xml:space="preserve">, </w:t>
      </w:r>
      <w:r w:rsidRPr="00602E4F">
        <w:rPr>
          <w:i/>
          <w:iCs/>
          <w:sz w:val="24"/>
          <w:szCs w:val="24"/>
        </w:rPr>
        <w:t>Pravilnik o upotrebi aroma u hrani</w:t>
      </w:r>
      <w:r w:rsidRPr="00602E4F">
        <w:rPr>
          <w:i/>
          <w:sz w:val="24"/>
          <w:szCs w:val="24"/>
        </w:rPr>
        <w:t xml:space="preserve">, </w:t>
      </w:r>
      <w:r w:rsidRPr="00602E4F">
        <w:rPr>
          <w:i/>
          <w:iCs/>
          <w:sz w:val="24"/>
          <w:szCs w:val="24"/>
        </w:rPr>
        <w:t>Pravilnik o tržišnim standardima soje, suncokreta i uljane repice u otkupu</w:t>
      </w:r>
      <w:r w:rsidRPr="00602E4F">
        <w:rPr>
          <w:i/>
          <w:sz w:val="24"/>
          <w:szCs w:val="24"/>
        </w:rPr>
        <w:t xml:space="preserve">, </w:t>
      </w:r>
      <w:r w:rsidRPr="00602E4F">
        <w:rPr>
          <w:i/>
          <w:iCs/>
          <w:sz w:val="24"/>
          <w:szCs w:val="24"/>
        </w:rPr>
        <w:t>Pravilnik o prehrambenim enzimima</w:t>
      </w:r>
      <w:r w:rsidRPr="00602E4F">
        <w:rPr>
          <w:i/>
          <w:sz w:val="24"/>
          <w:szCs w:val="24"/>
        </w:rPr>
        <w:t xml:space="preserve">, </w:t>
      </w:r>
      <w:r w:rsidRPr="00602E4F">
        <w:rPr>
          <w:i/>
          <w:iCs/>
          <w:sz w:val="24"/>
          <w:szCs w:val="24"/>
        </w:rPr>
        <w:t>Pravilnik o tržišnim standardima za meso živine</w:t>
      </w:r>
      <w:r w:rsidRPr="00602E4F">
        <w:rPr>
          <w:i/>
          <w:sz w:val="24"/>
          <w:szCs w:val="24"/>
        </w:rPr>
        <w:t xml:space="preserve">, </w:t>
      </w:r>
      <w:r w:rsidRPr="00602E4F">
        <w:rPr>
          <w:i/>
          <w:iCs/>
          <w:sz w:val="24"/>
          <w:szCs w:val="24"/>
        </w:rPr>
        <w:t>Pravilnik o izmjenama i dopunama Pravilnika o upotrebi boja u hrani, Pravilnik o dopunama Pravilnika o upotrebi zaslađivača u hrani,</w:t>
      </w:r>
      <w:r w:rsidRPr="00602E4F">
        <w:rPr>
          <w:i/>
          <w:sz w:val="24"/>
          <w:szCs w:val="24"/>
        </w:rPr>
        <w:t xml:space="preserve"> </w:t>
      </w:r>
      <w:r w:rsidRPr="00602E4F">
        <w:rPr>
          <w:i/>
          <w:iCs/>
          <w:sz w:val="24"/>
          <w:szCs w:val="24"/>
        </w:rPr>
        <w:t xml:space="preserve">Pravilnik o </w:t>
      </w:r>
      <w:r>
        <w:rPr>
          <w:i/>
          <w:iCs/>
          <w:sz w:val="24"/>
          <w:szCs w:val="24"/>
        </w:rPr>
        <w:t>uvjetima</w:t>
      </w:r>
      <w:r w:rsidRPr="00602E4F">
        <w:rPr>
          <w:i/>
          <w:iCs/>
          <w:sz w:val="24"/>
          <w:szCs w:val="24"/>
        </w:rPr>
        <w:t xml:space="preserve"> plana praćenja (monitoring) </w:t>
      </w:r>
      <w:r>
        <w:rPr>
          <w:i/>
          <w:iCs/>
          <w:sz w:val="24"/>
          <w:szCs w:val="24"/>
        </w:rPr>
        <w:t>utje</w:t>
      </w:r>
      <w:r w:rsidRPr="00602E4F">
        <w:rPr>
          <w:i/>
          <w:iCs/>
          <w:sz w:val="24"/>
          <w:szCs w:val="24"/>
        </w:rPr>
        <w:t>caja genetički modificiranih organizama ili proizvoda koji sadrže i/ili se sastoje ili potiču od genetički modificiranih organizama i njihove upotrebe</w:t>
      </w:r>
      <w:r w:rsidRPr="00602E4F">
        <w:rPr>
          <w:i/>
          <w:sz w:val="24"/>
          <w:szCs w:val="24"/>
        </w:rPr>
        <w:t xml:space="preserve">, </w:t>
      </w:r>
      <w:r w:rsidRPr="00602E4F">
        <w:rPr>
          <w:i/>
          <w:iCs/>
          <w:sz w:val="24"/>
          <w:szCs w:val="24"/>
        </w:rPr>
        <w:t>Pravilnik o izmjenama Pravilnika o osvježavajućim bezalkoholnim pićima i sličnim proizvodima</w:t>
      </w:r>
      <w:r>
        <w:rPr>
          <w:i/>
          <w:sz w:val="24"/>
          <w:szCs w:val="24"/>
        </w:rPr>
        <w:t>, Pravilnik o kvaliteti</w:t>
      </w:r>
      <w:r w:rsidRPr="00602E4F">
        <w:rPr>
          <w:i/>
          <w:sz w:val="24"/>
          <w:szCs w:val="24"/>
        </w:rPr>
        <w:t xml:space="preserve"> voćnih </w:t>
      </w:r>
      <w:r>
        <w:rPr>
          <w:i/>
          <w:sz w:val="24"/>
          <w:szCs w:val="24"/>
        </w:rPr>
        <w:t>vina, Odluka o obnovi ovlasti</w:t>
      </w:r>
      <w:r w:rsidR="00FB055F">
        <w:rPr>
          <w:i/>
          <w:sz w:val="24"/>
          <w:szCs w:val="24"/>
        </w:rPr>
        <w:t xml:space="preserve"> ispitnim laboratorijama u BiH</w:t>
      </w:r>
      <w:r w:rsidRPr="00602E4F">
        <w:rPr>
          <w:i/>
          <w:sz w:val="24"/>
          <w:szCs w:val="24"/>
        </w:rPr>
        <w:t xml:space="preserve"> za ispitivanje, kontro</w:t>
      </w:r>
      <w:r>
        <w:rPr>
          <w:i/>
          <w:sz w:val="24"/>
          <w:szCs w:val="24"/>
        </w:rPr>
        <w:t>lu i praćenje prisustva genetički</w:t>
      </w:r>
      <w:r w:rsidRPr="00602E4F">
        <w:rPr>
          <w:i/>
          <w:sz w:val="24"/>
          <w:szCs w:val="24"/>
        </w:rPr>
        <w:t xml:space="preserve"> modificiranih organizama u hrani i hrani za životinje i Odluka o visini posebne naknade za izdavanje rješenja o odobrenju z</w:t>
      </w:r>
      <w:r>
        <w:rPr>
          <w:i/>
          <w:sz w:val="24"/>
          <w:szCs w:val="24"/>
        </w:rPr>
        <w:t>a stavljanje na tržište genetički</w:t>
      </w:r>
      <w:r w:rsidRPr="00602E4F">
        <w:rPr>
          <w:i/>
          <w:sz w:val="24"/>
          <w:szCs w:val="24"/>
        </w:rPr>
        <w:t xml:space="preserve"> modificirane hrane i hrane za životinje.</w:t>
      </w:r>
    </w:p>
    <w:p w:rsidR="00830A95" w:rsidRPr="00602E4F" w:rsidRDefault="00830A95" w:rsidP="00830A95">
      <w:pPr>
        <w:rPr>
          <w:sz w:val="24"/>
          <w:szCs w:val="24"/>
        </w:rPr>
      </w:pPr>
    </w:p>
    <w:p w:rsidR="00830A95" w:rsidRPr="00FB055F" w:rsidRDefault="00830A95" w:rsidP="00FB055F">
      <w:pPr>
        <w:jc w:val="both"/>
        <w:rPr>
          <w:sz w:val="22"/>
          <w:szCs w:val="22"/>
        </w:rPr>
      </w:pPr>
      <w:r w:rsidRPr="00FB055F">
        <w:rPr>
          <w:sz w:val="22"/>
          <w:szCs w:val="22"/>
        </w:rPr>
        <w:t xml:space="preserve">EUROPSKE </w:t>
      </w:r>
      <w:r w:rsidR="00FB055F" w:rsidRPr="00FB055F">
        <w:rPr>
          <w:sz w:val="22"/>
          <w:szCs w:val="22"/>
        </w:rPr>
        <w:t xml:space="preserve"> </w:t>
      </w:r>
      <w:r w:rsidRPr="00FB055F">
        <w:rPr>
          <w:sz w:val="22"/>
          <w:szCs w:val="22"/>
        </w:rPr>
        <w:t>INTEGRACIJE</w:t>
      </w:r>
    </w:p>
    <w:p w:rsidR="00FB055F" w:rsidRPr="00602E4F" w:rsidRDefault="00FB055F" w:rsidP="00830A95">
      <w:pPr>
        <w:rPr>
          <w:b/>
          <w:sz w:val="24"/>
          <w:szCs w:val="24"/>
        </w:rPr>
      </w:pPr>
    </w:p>
    <w:p w:rsidR="00830A95" w:rsidRPr="006A622C" w:rsidRDefault="00830A95" w:rsidP="00830A95">
      <w:pPr>
        <w:jc w:val="both"/>
        <w:rPr>
          <w:sz w:val="24"/>
          <w:szCs w:val="24"/>
        </w:rPr>
      </w:pPr>
      <w:r w:rsidRPr="00602E4F">
        <w:rPr>
          <w:sz w:val="24"/>
          <w:szCs w:val="24"/>
        </w:rPr>
        <w:t xml:space="preserve">Agencija </w:t>
      </w:r>
      <w:r>
        <w:rPr>
          <w:sz w:val="24"/>
          <w:szCs w:val="24"/>
        </w:rPr>
        <w:t>je i tijekom</w:t>
      </w:r>
      <w:r w:rsidRPr="00602E4F">
        <w:rPr>
          <w:sz w:val="24"/>
          <w:szCs w:val="24"/>
        </w:rPr>
        <w:t xml:space="preserve"> 2014. godine aktivno </w:t>
      </w:r>
      <w:r>
        <w:rPr>
          <w:sz w:val="24"/>
          <w:szCs w:val="24"/>
        </w:rPr>
        <w:t>sudjelovala</w:t>
      </w:r>
      <w:r w:rsidRPr="00602E4F">
        <w:rPr>
          <w:sz w:val="24"/>
          <w:szCs w:val="24"/>
        </w:rPr>
        <w:t xml:space="preserve"> u integracijskim procesima, te u tom smislu ima aktivnu suradnju s nadležnim</w:t>
      </w:r>
      <w:r>
        <w:rPr>
          <w:sz w:val="24"/>
          <w:szCs w:val="24"/>
        </w:rPr>
        <w:t xml:space="preserve"> tijelima</w:t>
      </w:r>
      <w:r w:rsidRPr="00602E4F">
        <w:rPr>
          <w:sz w:val="24"/>
          <w:szCs w:val="24"/>
        </w:rPr>
        <w:t xml:space="preserve"> BiH, entiteta i Brčko </w:t>
      </w:r>
      <w:r>
        <w:rPr>
          <w:sz w:val="24"/>
          <w:szCs w:val="24"/>
        </w:rPr>
        <w:t>D</w:t>
      </w:r>
      <w:r w:rsidRPr="00602E4F">
        <w:rPr>
          <w:sz w:val="24"/>
          <w:szCs w:val="24"/>
        </w:rPr>
        <w:t xml:space="preserve">istrikta BiH, a posebno s Direkcijom za europske integracije BiH u svim segmentima koji se dotiču harmonizacije propisa o hrani, ispunjavanja obaveza iz </w:t>
      </w:r>
      <w:r>
        <w:rPr>
          <w:sz w:val="24"/>
          <w:szCs w:val="24"/>
        </w:rPr>
        <w:t>Eu</w:t>
      </w:r>
      <w:r w:rsidRPr="00602E4F">
        <w:rPr>
          <w:sz w:val="24"/>
          <w:szCs w:val="24"/>
        </w:rPr>
        <w:t xml:space="preserve">ropskog partnerstva i Sporazuma o stabilizaciji i pridruživanju, te izradi projektnih prijedloga u sklopu IPA </w:t>
      </w:r>
      <w:r>
        <w:rPr>
          <w:sz w:val="24"/>
          <w:szCs w:val="24"/>
        </w:rPr>
        <w:t>pret</w:t>
      </w:r>
      <w:r w:rsidRPr="00602E4F">
        <w:rPr>
          <w:sz w:val="24"/>
          <w:szCs w:val="24"/>
        </w:rPr>
        <w:t xml:space="preserve">pristupnih fondova, što je od velikog značaja na putu Bosne i Hercegovine </w:t>
      </w:r>
      <w:r>
        <w:rPr>
          <w:sz w:val="24"/>
          <w:szCs w:val="24"/>
        </w:rPr>
        <w:t>k</w:t>
      </w:r>
      <w:r w:rsidRPr="00602E4F">
        <w:rPr>
          <w:sz w:val="24"/>
          <w:szCs w:val="24"/>
        </w:rPr>
        <w:t xml:space="preserve"> punopravnom članstvu u </w:t>
      </w:r>
      <w:r>
        <w:rPr>
          <w:sz w:val="24"/>
          <w:szCs w:val="24"/>
        </w:rPr>
        <w:t>Eu</w:t>
      </w:r>
      <w:r w:rsidRPr="00602E4F">
        <w:rPr>
          <w:sz w:val="24"/>
          <w:szCs w:val="24"/>
        </w:rPr>
        <w:t>ropskoj uniji.</w:t>
      </w:r>
    </w:p>
    <w:p w:rsidR="00830A95" w:rsidRPr="00602E4F" w:rsidRDefault="00830A95" w:rsidP="00830A95">
      <w:pPr>
        <w:jc w:val="both"/>
        <w:rPr>
          <w:sz w:val="24"/>
          <w:szCs w:val="24"/>
        </w:rPr>
      </w:pPr>
      <w:r w:rsidRPr="00602E4F">
        <w:rPr>
          <w:b/>
          <w:sz w:val="24"/>
          <w:szCs w:val="24"/>
        </w:rPr>
        <w:t>Pododbor za poljoprivredu</w:t>
      </w:r>
    </w:p>
    <w:p w:rsidR="00830A95" w:rsidRPr="006A622C" w:rsidRDefault="00830A95" w:rsidP="006A622C">
      <w:pPr>
        <w:jc w:val="both"/>
        <w:rPr>
          <w:b/>
          <w:sz w:val="24"/>
          <w:szCs w:val="24"/>
        </w:rPr>
      </w:pPr>
      <w:r w:rsidRPr="00602E4F">
        <w:rPr>
          <w:sz w:val="24"/>
          <w:szCs w:val="24"/>
        </w:rPr>
        <w:t xml:space="preserve">Predstavnik Agencije, koji je </w:t>
      </w:r>
      <w:r>
        <w:rPr>
          <w:sz w:val="24"/>
          <w:szCs w:val="24"/>
        </w:rPr>
        <w:t>o</w:t>
      </w:r>
      <w:r w:rsidRPr="00602E4F">
        <w:rPr>
          <w:sz w:val="24"/>
          <w:szCs w:val="24"/>
        </w:rPr>
        <w:t xml:space="preserve">dlukom Vijeća ministara, imenovan u Radnu </w:t>
      </w:r>
      <w:r>
        <w:rPr>
          <w:sz w:val="24"/>
          <w:szCs w:val="24"/>
        </w:rPr>
        <w:t>skupinu</w:t>
      </w:r>
      <w:r w:rsidRPr="00602E4F">
        <w:rPr>
          <w:sz w:val="24"/>
          <w:szCs w:val="24"/>
        </w:rPr>
        <w:t xml:space="preserve"> za sigurnost hrane, veterinarstvo i fitosanitarna pitanja</w:t>
      </w:r>
      <w:r>
        <w:rPr>
          <w:sz w:val="24"/>
          <w:szCs w:val="24"/>
        </w:rPr>
        <w:t>,</w:t>
      </w:r>
      <w:r w:rsidRPr="00602E4F">
        <w:rPr>
          <w:sz w:val="24"/>
          <w:szCs w:val="24"/>
        </w:rPr>
        <w:t xml:space="preserve"> </w:t>
      </w:r>
      <w:r>
        <w:rPr>
          <w:sz w:val="24"/>
          <w:szCs w:val="24"/>
        </w:rPr>
        <w:t>tijekom</w:t>
      </w:r>
      <w:r w:rsidRPr="00602E4F">
        <w:rPr>
          <w:sz w:val="24"/>
          <w:szCs w:val="24"/>
        </w:rPr>
        <w:t xml:space="preserve"> 2014. godine aktivno je </w:t>
      </w:r>
      <w:r>
        <w:rPr>
          <w:sz w:val="24"/>
          <w:szCs w:val="24"/>
        </w:rPr>
        <w:t>sudjelovao</w:t>
      </w:r>
      <w:r w:rsidRPr="00602E4F">
        <w:rPr>
          <w:sz w:val="24"/>
          <w:szCs w:val="24"/>
        </w:rPr>
        <w:t xml:space="preserve"> u radu Radne </w:t>
      </w:r>
      <w:r>
        <w:rPr>
          <w:sz w:val="24"/>
          <w:szCs w:val="24"/>
        </w:rPr>
        <w:t>skupine</w:t>
      </w:r>
      <w:r w:rsidRPr="00602E4F">
        <w:rPr>
          <w:sz w:val="24"/>
          <w:szCs w:val="24"/>
        </w:rPr>
        <w:t xml:space="preserve"> i Pododbora za poljoprivredu, sigurnost hrane i veterinarstvo. </w:t>
      </w:r>
    </w:p>
    <w:p w:rsidR="00830A95" w:rsidRPr="00602E4F" w:rsidRDefault="00830A95" w:rsidP="00830A95">
      <w:pPr>
        <w:jc w:val="both"/>
        <w:rPr>
          <w:b/>
          <w:iCs/>
          <w:sz w:val="24"/>
          <w:szCs w:val="24"/>
        </w:rPr>
      </w:pPr>
      <w:r w:rsidRPr="00602E4F">
        <w:rPr>
          <w:b/>
          <w:iCs/>
          <w:sz w:val="24"/>
          <w:szCs w:val="24"/>
        </w:rPr>
        <w:t>Ostale aktivnosti iz EU integracija:</w:t>
      </w:r>
    </w:p>
    <w:p w:rsidR="006A622C" w:rsidRDefault="00830A95" w:rsidP="00FB4C38">
      <w:pPr>
        <w:pStyle w:val="ListParagraph"/>
        <w:numPr>
          <w:ilvl w:val="0"/>
          <w:numId w:val="16"/>
        </w:numPr>
        <w:overflowPunct/>
        <w:autoSpaceDE/>
        <w:autoSpaceDN/>
        <w:adjustRightInd/>
        <w:ind w:left="426" w:hanging="284"/>
        <w:jc w:val="both"/>
        <w:textAlignment w:val="auto"/>
        <w:rPr>
          <w:sz w:val="24"/>
          <w:szCs w:val="24"/>
        </w:rPr>
      </w:pPr>
      <w:r>
        <w:rPr>
          <w:sz w:val="24"/>
          <w:szCs w:val="24"/>
        </w:rPr>
        <w:t>koordinacija aktivnosti s</w:t>
      </w:r>
      <w:r w:rsidRPr="00602E4F">
        <w:rPr>
          <w:sz w:val="24"/>
          <w:szCs w:val="24"/>
        </w:rPr>
        <w:t xml:space="preserve"> DG SANCO - </w:t>
      </w:r>
      <w:r>
        <w:rPr>
          <w:sz w:val="24"/>
          <w:szCs w:val="24"/>
        </w:rPr>
        <w:t>osigurano sudjelovanje</w:t>
      </w:r>
      <w:r w:rsidR="006A622C">
        <w:rPr>
          <w:sz w:val="24"/>
          <w:szCs w:val="24"/>
        </w:rPr>
        <w:t xml:space="preserve"> predstavnika BiH</w:t>
      </w:r>
      <w:r w:rsidRPr="00602E4F">
        <w:rPr>
          <w:sz w:val="24"/>
          <w:szCs w:val="24"/>
        </w:rPr>
        <w:t xml:space="preserve"> na če</w:t>
      </w:r>
      <w:r w:rsidR="006A622C">
        <w:rPr>
          <w:sz w:val="24"/>
          <w:szCs w:val="24"/>
        </w:rPr>
        <w:t xml:space="preserve">tiri </w:t>
      </w:r>
    </w:p>
    <w:p w:rsidR="00830A95" w:rsidRPr="006A622C" w:rsidRDefault="006A622C" w:rsidP="006A622C">
      <w:pPr>
        <w:overflowPunct/>
        <w:autoSpaceDE/>
        <w:autoSpaceDN/>
        <w:adjustRightInd/>
        <w:jc w:val="both"/>
        <w:textAlignment w:val="auto"/>
        <w:rPr>
          <w:sz w:val="24"/>
          <w:szCs w:val="24"/>
        </w:rPr>
      </w:pPr>
      <w:r w:rsidRPr="006A622C">
        <w:rPr>
          <w:sz w:val="24"/>
          <w:szCs w:val="24"/>
        </w:rPr>
        <w:t>treninga u sklopu programa</w:t>
      </w:r>
      <w:r w:rsidR="00830A95" w:rsidRPr="006A622C">
        <w:rPr>
          <w:sz w:val="24"/>
          <w:szCs w:val="24"/>
        </w:rPr>
        <w:t xml:space="preserve"> </w:t>
      </w:r>
      <w:r w:rsidR="00830A95" w:rsidRPr="006A622C">
        <w:rPr>
          <w:i/>
          <w:sz w:val="24"/>
          <w:szCs w:val="24"/>
        </w:rPr>
        <w:t>„Better training for safer food“</w:t>
      </w:r>
      <w:r w:rsidR="00830A95" w:rsidRPr="006A622C">
        <w:rPr>
          <w:sz w:val="24"/>
          <w:szCs w:val="24"/>
        </w:rPr>
        <w:t>;</w:t>
      </w:r>
    </w:p>
    <w:p w:rsidR="006A622C" w:rsidRDefault="00830A95" w:rsidP="00FB4C38">
      <w:pPr>
        <w:pStyle w:val="ListParagraph"/>
        <w:numPr>
          <w:ilvl w:val="0"/>
          <w:numId w:val="16"/>
        </w:numPr>
        <w:overflowPunct/>
        <w:autoSpaceDE/>
        <w:autoSpaceDN/>
        <w:adjustRightInd/>
        <w:ind w:left="426" w:hanging="284"/>
        <w:jc w:val="both"/>
        <w:textAlignment w:val="auto"/>
        <w:rPr>
          <w:sz w:val="24"/>
          <w:szCs w:val="24"/>
        </w:rPr>
      </w:pPr>
      <w:r w:rsidRPr="00602E4F">
        <w:rPr>
          <w:sz w:val="24"/>
          <w:szCs w:val="24"/>
        </w:rPr>
        <w:t>koordinacija aktivnosti</w:t>
      </w:r>
      <w:r>
        <w:rPr>
          <w:sz w:val="24"/>
          <w:szCs w:val="24"/>
        </w:rPr>
        <w:t xml:space="preserve"> s EFSA-</w:t>
      </w:r>
      <w:r w:rsidRPr="00602E4F">
        <w:rPr>
          <w:sz w:val="24"/>
          <w:szCs w:val="24"/>
        </w:rPr>
        <w:t xml:space="preserve">om (popunjen „Evaluacijski upitnik s ciljem prikupljanja </w:t>
      </w:r>
    </w:p>
    <w:p w:rsidR="00830A95" w:rsidRPr="006A622C" w:rsidRDefault="00830A95" w:rsidP="006A622C">
      <w:pPr>
        <w:overflowPunct/>
        <w:autoSpaceDE/>
        <w:autoSpaceDN/>
        <w:adjustRightInd/>
        <w:jc w:val="both"/>
        <w:textAlignment w:val="auto"/>
        <w:rPr>
          <w:sz w:val="24"/>
          <w:szCs w:val="24"/>
        </w:rPr>
      </w:pPr>
      <w:r w:rsidRPr="006A622C">
        <w:rPr>
          <w:sz w:val="24"/>
          <w:szCs w:val="24"/>
        </w:rPr>
        <w:t>informacija o uspješnosti implementiranih aktivnosti u sklopu pretpris</w:t>
      </w:r>
      <w:r w:rsidR="00006034">
        <w:rPr>
          <w:sz w:val="24"/>
          <w:szCs w:val="24"/>
        </w:rPr>
        <w:t xml:space="preserve">tupnog programa 2011. – 2014., </w:t>
      </w:r>
      <w:r w:rsidRPr="006A622C">
        <w:rPr>
          <w:sz w:val="24"/>
          <w:szCs w:val="24"/>
        </w:rPr>
        <w:t>kao i prijedloga za sljedeći pretpristupni program za 2014. – 2016. godinu,</w:t>
      </w:r>
      <w:r w:rsidRPr="006A622C">
        <w:rPr>
          <w:b/>
          <w:sz w:val="24"/>
          <w:szCs w:val="24"/>
        </w:rPr>
        <w:t xml:space="preserve"> </w:t>
      </w:r>
      <w:r w:rsidRPr="006A622C">
        <w:rPr>
          <w:sz w:val="24"/>
          <w:szCs w:val="24"/>
        </w:rPr>
        <w:t>osigurano</w:t>
      </w:r>
      <w:r w:rsidRPr="006A622C">
        <w:rPr>
          <w:b/>
          <w:sz w:val="24"/>
          <w:szCs w:val="24"/>
        </w:rPr>
        <w:t xml:space="preserve"> </w:t>
      </w:r>
      <w:r w:rsidRPr="006A622C">
        <w:rPr>
          <w:sz w:val="24"/>
          <w:szCs w:val="24"/>
        </w:rPr>
        <w:t>sudjelovanje pr</w:t>
      </w:r>
      <w:r w:rsidR="006A622C" w:rsidRPr="006A622C">
        <w:rPr>
          <w:sz w:val="24"/>
          <w:szCs w:val="24"/>
        </w:rPr>
        <w:t>edstavnika BiH</w:t>
      </w:r>
      <w:r w:rsidRPr="006A622C">
        <w:rPr>
          <w:sz w:val="24"/>
          <w:szCs w:val="24"/>
        </w:rPr>
        <w:t xml:space="preserve"> na tri obuke, jednom sastanku radnih tijela EFSA-e, te sudjelovanje na Pretpristupnom sastanku o trenutnim i budućim EFSA programima i Tehničkom sastanku s kontakt-točkama o provođenju programa EFSA-e);</w:t>
      </w:r>
    </w:p>
    <w:p w:rsidR="006A622C" w:rsidRDefault="00830A95" w:rsidP="00FB4C38">
      <w:pPr>
        <w:pStyle w:val="ListParagraph"/>
        <w:numPr>
          <w:ilvl w:val="0"/>
          <w:numId w:val="16"/>
        </w:numPr>
        <w:overflowPunct/>
        <w:autoSpaceDE/>
        <w:autoSpaceDN/>
        <w:adjustRightInd/>
        <w:ind w:left="426" w:hanging="284"/>
        <w:jc w:val="both"/>
        <w:textAlignment w:val="auto"/>
        <w:rPr>
          <w:sz w:val="24"/>
          <w:szCs w:val="24"/>
        </w:rPr>
      </w:pPr>
      <w:r w:rsidRPr="00602E4F">
        <w:rPr>
          <w:sz w:val="24"/>
          <w:szCs w:val="24"/>
        </w:rPr>
        <w:t xml:space="preserve"> koordinacija aktivnosti s TAIEX-om - popunjavanje TAIEX programa za 2014. godinu, </w:t>
      </w:r>
    </w:p>
    <w:p w:rsidR="00830A95" w:rsidRPr="006A622C" w:rsidRDefault="00830A95" w:rsidP="006A622C">
      <w:pPr>
        <w:overflowPunct/>
        <w:autoSpaceDE/>
        <w:autoSpaceDN/>
        <w:adjustRightInd/>
        <w:jc w:val="both"/>
        <w:textAlignment w:val="auto"/>
        <w:rPr>
          <w:sz w:val="24"/>
          <w:szCs w:val="24"/>
        </w:rPr>
      </w:pPr>
      <w:r w:rsidRPr="006A622C">
        <w:rPr>
          <w:sz w:val="24"/>
          <w:szCs w:val="24"/>
        </w:rPr>
        <w:t xml:space="preserve">sudjelovanje na </w:t>
      </w:r>
      <w:r w:rsidRPr="006A622C">
        <w:rPr>
          <w:sz w:val="24"/>
          <w:szCs w:val="24"/>
          <w:lang w:bidi="en-US"/>
        </w:rPr>
        <w:t xml:space="preserve">predstavljanju uspješnosti korištenja TAIEX instrumenta pomoći, prijedloga za unapređenje suradnje s TAIEX-om i razmjena praksi i iskustava u korištenju TAIEX-a, te </w:t>
      </w:r>
      <w:r w:rsidRPr="006A622C">
        <w:rPr>
          <w:sz w:val="24"/>
          <w:szCs w:val="24"/>
        </w:rPr>
        <w:t>sudjelovanje</w:t>
      </w:r>
      <w:r w:rsidRPr="006A622C">
        <w:rPr>
          <w:sz w:val="24"/>
          <w:szCs w:val="24"/>
          <w:lang w:bidi="en-US"/>
        </w:rPr>
        <w:t xml:space="preserve"> na</w:t>
      </w:r>
      <w:r w:rsidRPr="006A622C">
        <w:rPr>
          <w:sz w:val="24"/>
          <w:szCs w:val="24"/>
        </w:rPr>
        <w:t xml:space="preserve"> tri radionice. </w:t>
      </w:r>
    </w:p>
    <w:p w:rsidR="00830A95" w:rsidRPr="00602E4F" w:rsidRDefault="00830A95" w:rsidP="00830A95">
      <w:pPr>
        <w:rPr>
          <w:sz w:val="24"/>
          <w:szCs w:val="24"/>
        </w:rPr>
      </w:pPr>
    </w:p>
    <w:p w:rsidR="00830A95" w:rsidRPr="006A622C" w:rsidRDefault="00830A95" w:rsidP="006A622C">
      <w:pPr>
        <w:jc w:val="both"/>
        <w:rPr>
          <w:sz w:val="22"/>
          <w:szCs w:val="22"/>
        </w:rPr>
      </w:pPr>
      <w:r w:rsidRPr="006A622C">
        <w:rPr>
          <w:sz w:val="22"/>
          <w:szCs w:val="22"/>
        </w:rPr>
        <w:t>PLANIRANI</w:t>
      </w:r>
      <w:r w:rsidR="006A622C">
        <w:rPr>
          <w:sz w:val="22"/>
          <w:szCs w:val="22"/>
        </w:rPr>
        <w:t xml:space="preserve"> </w:t>
      </w:r>
      <w:r w:rsidRPr="006A622C">
        <w:rPr>
          <w:sz w:val="22"/>
          <w:szCs w:val="22"/>
        </w:rPr>
        <w:t xml:space="preserve"> I</w:t>
      </w:r>
      <w:r w:rsidR="006A622C">
        <w:rPr>
          <w:sz w:val="22"/>
          <w:szCs w:val="22"/>
        </w:rPr>
        <w:t xml:space="preserve"> </w:t>
      </w:r>
      <w:r w:rsidRPr="006A622C">
        <w:rPr>
          <w:sz w:val="22"/>
          <w:szCs w:val="22"/>
        </w:rPr>
        <w:t xml:space="preserve"> REALIZIRANI </w:t>
      </w:r>
      <w:r w:rsidR="006A622C">
        <w:rPr>
          <w:sz w:val="22"/>
          <w:szCs w:val="22"/>
        </w:rPr>
        <w:t xml:space="preserve"> </w:t>
      </w:r>
      <w:r w:rsidRPr="006A622C">
        <w:rPr>
          <w:sz w:val="22"/>
          <w:szCs w:val="22"/>
        </w:rPr>
        <w:t xml:space="preserve">PROGRAMSKI </w:t>
      </w:r>
      <w:r w:rsidR="006A622C">
        <w:rPr>
          <w:sz w:val="22"/>
          <w:szCs w:val="22"/>
        </w:rPr>
        <w:t xml:space="preserve"> </w:t>
      </w:r>
      <w:r w:rsidRPr="006A622C">
        <w:rPr>
          <w:sz w:val="22"/>
          <w:szCs w:val="22"/>
        </w:rPr>
        <w:t>ZADACI</w:t>
      </w:r>
    </w:p>
    <w:p w:rsidR="006A622C" w:rsidRPr="00602E4F" w:rsidRDefault="006A622C" w:rsidP="00830A95">
      <w:pPr>
        <w:rPr>
          <w:iCs/>
          <w:sz w:val="24"/>
          <w:szCs w:val="24"/>
          <w:u w:val="single"/>
        </w:rPr>
      </w:pPr>
    </w:p>
    <w:p w:rsidR="00830A95" w:rsidRPr="006A622C" w:rsidRDefault="00830A95" w:rsidP="00830A95">
      <w:pPr>
        <w:jc w:val="both"/>
        <w:rPr>
          <w:sz w:val="24"/>
          <w:szCs w:val="24"/>
        </w:rPr>
      </w:pPr>
      <w:r w:rsidRPr="00602E4F">
        <w:rPr>
          <w:sz w:val="24"/>
          <w:szCs w:val="24"/>
        </w:rPr>
        <w:t xml:space="preserve">Program rada Agencije za 2014. godinu je koncipiran kao kontinuirani nastavak </w:t>
      </w:r>
      <w:r>
        <w:rPr>
          <w:sz w:val="24"/>
          <w:szCs w:val="24"/>
        </w:rPr>
        <w:t>aktivnosti iz prethodnog razdoblja s ciljem osiguranja visoke razine</w:t>
      </w:r>
      <w:r w:rsidRPr="00602E4F">
        <w:rPr>
          <w:sz w:val="24"/>
          <w:szCs w:val="24"/>
        </w:rPr>
        <w:t xml:space="preserve"> zaš</w:t>
      </w:r>
      <w:r w:rsidR="006A622C">
        <w:rPr>
          <w:sz w:val="24"/>
          <w:szCs w:val="24"/>
        </w:rPr>
        <w:t>tite zdravlja potrošača u BiH</w:t>
      </w:r>
      <w:r w:rsidRPr="00602E4F">
        <w:rPr>
          <w:sz w:val="24"/>
          <w:szCs w:val="24"/>
        </w:rPr>
        <w:t xml:space="preserve">, kao i zaštite interesa proizvođača. Pored programskih aktivnosti koje su navedene u poglavlju I, II i III, Agencija je u 2014. godini realizirala sljedeće aktivnosti: </w:t>
      </w:r>
    </w:p>
    <w:p w:rsidR="00830A95" w:rsidRPr="006A622C" w:rsidRDefault="00830A95" w:rsidP="00830A95">
      <w:pPr>
        <w:jc w:val="both"/>
        <w:rPr>
          <w:b/>
          <w:bCs/>
          <w:i/>
          <w:color w:val="FF0000"/>
          <w:sz w:val="24"/>
          <w:szCs w:val="24"/>
        </w:rPr>
      </w:pPr>
      <w:r w:rsidRPr="00602E4F">
        <w:rPr>
          <w:b/>
          <w:sz w:val="24"/>
          <w:szCs w:val="24"/>
        </w:rPr>
        <w:t xml:space="preserve">Plan praćenja zdravstvene ispravnosti vode za piće i hrane/hrane za životinje u </w:t>
      </w:r>
      <w:r w:rsidR="006A622C">
        <w:rPr>
          <w:b/>
          <w:sz w:val="24"/>
          <w:szCs w:val="24"/>
        </w:rPr>
        <w:t>poplavljenim područjima u Bi</w:t>
      </w:r>
      <w:r w:rsidRPr="00602E4F">
        <w:rPr>
          <w:b/>
          <w:sz w:val="24"/>
          <w:szCs w:val="24"/>
        </w:rPr>
        <w:t>H</w:t>
      </w:r>
      <w:r w:rsidRPr="00602E4F">
        <w:rPr>
          <w:b/>
          <w:i/>
          <w:sz w:val="24"/>
          <w:szCs w:val="24"/>
        </w:rPr>
        <w:t xml:space="preserve"> - </w:t>
      </w:r>
      <w:r>
        <w:rPr>
          <w:sz w:val="24"/>
          <w:szCs w:val="24"/>
        </w:rPr>
        <w:t>Agencija je u su</w:t>
      </w:r>
      <w:r w:rsidRPr="00602E4F">
        <w:rPr>
          <w:sz w:val="24"/>
          <w:szCs w:val="24"/>
        </w:rPr>
        <w:t>radnji</w:t>
      </w:r>
      <w:r>
        <w:rPr>
          <w:sz w:val="24"/>
          <w:szCs w:val="24"/>
        </w:rPr>
        <w:t xml:space="preserve"> s</w:t>
      </w:r>
      <w:r w:rsidRPr="00602E4F">
        <w:rPr>
          <w:sz w:val="24"/>
          <w:szCs w:val="24"/>
        </w:rPr>
        <w:t xml:space="preserve"> </w:t>
      </w:r>
      <w:r>
        <w:rPr>
          <w:sz w:val="24"/>
          <w:szCs w:val="24"/>
        </w:rPr>
        <w:t>nadležnim inspekcijskim tijelima</w:t>
      </w:r>
      <w:r w:rsidRPr="00602E4F">
        <w:rPr>
          <w:sz w:val="24"/>
          <w:szCs w:val="24"/>
        </w:rPr>
        <w:t xml:space="preserve"> u Bosni i Hercegovini u 19 gradova i općina provela Plan praćenja zdravstvene ispravnosti vode za piće i hrane/hrane za životinje u </w:t>
      </w:r>
      <w:r w:rsidR="006A622C">
        <w:rPr>
          <w:sz w:val="24"/>
          <w:szCs w:val="24"/>
        </w:rPr>
        <w:t>poplavljenim područjima u BiH</w:t>
      </w:r>
      <w:r w:rsidRPr="00602E4F">
        <w:rPr>
          <w:sz w:val="24"/>
          <w:szCs w:val="24"/>
        </w:rPr>
        <w:t xml:space="preserve"> </w:t>
      </w:r>
      <w:r w:rsidRPr="00602E4F">
        <w:rPr>
          <w:bCs/>
          <w:sz w:val="24"/>
          <w:szCs w:val="24"/>
        </w:rPr>
        <w:t>za koji su osigurana financijska sredstva u proračunu Agencije u iznosu od 80 000 KM. Izvršeno je uzorkovanje 352 uzorka vode za pi</w:t>
      </w:r>
      <w:r w:rsidR="006A622C">
        <w:rPr>
          <w:bCs/>
          <w:sz w:val="24"/>
          <w:szCs w:val="24"/>
        </w:rPr>
        <w:t xml:space="preserve">će, hrane i hrane za životinje </w:t>
      </w:r>
      <w:r w:rsidRPr="00602E4F">
        <w:rPr>
          <w:bCs/>
          <w:sz w:val="24"/>
          <w:szCs w:val="24"/>
        </w:rPr>
        <w:t>na kojima je urađeno ukupno 4378 analiza, od čega 3884 analize na prisustvo pesticida i 494 analize na prisustvo kontaminanata. U cilju zaštite zdravlja i interesa potrošača, svi pozitivni rezultati laboratorijskih analiza po hitnoj proceduri su dostavljeni na dalj</w:t>
      </w:r>
      <w:r>
        <w:rPr>
          <w:bCs/>
          <w:sz w:val="24"/>
          <w:szCs w:val="24"/>
        </w:rPr>
        <w:t>nj</w:t>
      </w:r>
      <w:r w:rsidRPr="00602E4F">
        <w:rPr>
          <w:bCs/>
          <w:sz w:val="24"/>
          <w:szCs w:val="24"/>
        </w:rPr>
        <w:t xml:space="preserve">e postupanje </w:t>
      </w:r>
      <w:r>
        <w:rPr>
          <w:bCs/>
          <w:sz w:val="24"/>
          <w:szCs w:val="24"/>
        </w:rPr>
        <w:t>nadležnim inspekcijskim tijelima entiteta i Brčko D</w:t>
      </w:r>
      <w:r w:rsidRPr="00602E4F">
        <w:rPr>
          <w:bCs/>
          <w:sz w:val="24"/>
          <w:szCs w:val="24"/>
        </w:rPr>
        <w:t>istrikta BiH. I</w:t>
      </w:r>
      <w:r>
        <w:rPr>
          <w:bCs/>
          <w:sz w:val="24"/>
          <w:szCs w:val="24"/>
        </w:rPr>
        <w:t>zvješće</w:t>
      </w:r>
      <w:r w:rsidRPr="00602E4F">
        <w:rPr>
          <w:bCs/>
          <w:sz w:val="24"/>
          <w:szCs w:val="24"/>
        </w:rPr>
        <w:t xml:space="preserve"> o provedenim aktivnostima dostavljen</w:t>
      </w:r>
      <w:r>
        <w:rPr>
          <w:bCs/>
          <w:sz w:val="24"/>
          <w:szCs w:val="24"/>
        </w:rPr>
        <w:t>o</w:t>
      </w:r>
      <w:r w:rsidR="006A622C">
        <w:rPr>
          <w:bCs/>
          <w:sz w:val="24"/>
          <w:szCs w:val="24"/>
        </w:rPr>
        <w:t xml:space="preserve"> je Vijeću ministara BiH</w:t>
      </w:r>
      <w:r w:rsidRPr="00602E4F">
        <w:rPr>
          <w:bCs/>
          <w:sz w:val="24"/>
          <w:szCs w:val="24"/>
        </w:rPr>
        <w:t>, dok je svim nadležnim insti</w:t>
      </w:r>
      <w:r>
        <w:rPr>
          <w:bCs/>
          <w:sz w:val="24"/>
          <w:szCs w:val="24"/>
        </w:rPr>
        <w:t>tucijama BiH, entiteta i Brčko D</w:t>
      </w:r>
      <w:r w:rsidRPr="00602E4F">
        <w:rPr>
          <w:bCs/>
          <w:sz w:val="24"/>
          <w:szCs w:val="24"/>
        </w:rPr>
        <w:t>istrikta dostavljena informacija.</w:t>
      </w:r>
    </w:p>
    <w:p w:rsidR="00830A95" w:rsidRPr="00602E4F" w:rsidRDefault="00830A95" w:rsidP="00830A95">
      <w:pPr>
        <w:jc w:val="both"/>
        <w:rPr>
          <w:sz w:val="24"/>
          <w:szCs w:val="24"/>
        </w:rPr>
      </w:pPr>
      <w:r>
        <w:rPr>
          <w:b/>
          <w:sz w:val="24"/>
          <w:szCs w:val="24"/>
        </w:rPr>
        <w:t>Međunarodna su</w:t>
      </w:r>
      <w:r w:rsidRPr="00602E4F">
        <w:rPr>
          <w:b/>
          <w:sz w:val="24"/>
          <w:szCs w:val="24"/>
        </w:rPr>
        <w:t>radnja</w:t>
      </w:r>
      <w:r w:rsidRPr="00602E4F">
        <w:rPr>
          <w:sz w:val="24"/>
          <w:szCs w:val="24"/>
        </w:rPr>
        <w:t xml:space="preserve"> - </w:t>
      </w:r>
      <w:r w:rsidRPr="00602E4F">
        <w:rPr>
          <w:iCs/>
          <w:sz w:val="24"/>
          <w:szCs w:val="24"/>
        </w:rPr>
        <w:t xml:space="preserve">Agencija je, </w:t>
      </w:r>
      <w:r w:rsidRPr="00602E4F">
        <w:rPr>
          <w:sz w:val="24"/>
          <w:szCs w:val="24"/>
        </w:rPr>
        <w:t xml:space="preserve">u ime Bosne i Hercegovine, </w:t>
      </w:r>
      <w:r>
        <w:rPr>
          <w:iCs/>
          <w:sz w:val="24"/>
          <w:szCs w:val="24"/>
        </w:rPr>
        <w:t>središnja kontakt-to</w:t>
      </w:r>
      <w:r w:rsidRPr="00602E4F">
        <w:rPr>
          <w:iCs/>
          <w:sz w:val="24"/>
          <w:szCs w:val="24"/>
        </w:rPr>
        <w:t>čka za aktivnosti u komisiji Codex Al</w:t>
      </w:r>
      <w:r>
        <w:rPr>
          <w:iCs/>
          <w:sz w:val="24"/>
          <w:szCs w:val="24"/>
        </w:rPr>
        <w:t>imentarius, RASFF sustavu</w:t>
      </w:r>
      <w:r w:rsidRPr="00602E4F">
        <w:rPr>
          <w:iCs/>
          <w:sz w:val="24"/>
          <w:szCs w:val="24"/>
        </w:rPr>
        <w:t xml:space="preserve">, WHO/FAO INFOSAN mreži i </w:t>
      </w:r>
      <w:r>
        <w:rPr>
          <w:sz w:val="24"/>
          <w:szCs w:val="24"/>
        </w:rPr>
        <w:t>FAO GM p</w:t>
      </w:r>
      <w:r w:rsidRPr="00602E4F">
        <w:rPr>
          <w:sz w:val="24"/>
          <w:szCs w:val="24"/>
        </w:rPr>
        <w:t>latformi. Agen</w:t>
      </w:r>
      <w:r>
        <w:rPr>
          <w:sz w:val="24"/>
          <w:szCs w:val="24"/>
        </w:rPr>
        <w:t xml:space="preserve">cija je nastavila međunarodnu suradnju s </w:t>
      </w:r>
      <w:r w:rsidRPr="00602E4F">
        <w:rPr>
          <w:sz w:val="24"/>
          <w:szCs w:val="24"/>
        </w:rPr>
        <w:t>međunarodnim tijelima, organizacijama i institucijama iz oblasti hrane.</w:t>
      </w:r>
    </w:p>
    <w:p w:rsidR="00830A95" w:rsidRPr="00602E4F" w:rsidRDefault="00830A95" w:rsidP="00830A95">
      <w:pPr>
        <w:jc w:val="both"/>
        <w:rPr>
          <w:sz w:val="24"/>
          <w:szCs w:val="24"/>
        </w:rPr>
      </w:pPr>
      <w:r w:rsidRPr="00602E4F">
        <w:rPr>
          <w:sz w:val="24"/>
          <w:szCs w:val="24"/>
          <w:u w:val="single"/>
        </w:rPr>
        <w:t>Codex Alimentarius</w:t>
      </w:r>
      <w:r w:rsidRPr="00602E4F">
        <w:rPr>
          <w:sz w:val="24"/>
          <w:szCs w:val="24"/>
        </w:rPr>
        <w:t xml:space="preserve"> –</w:t>
      </w:r>
      <w:r w:rsidRPr="000670A0">
        <w:rPr>
          <w:sz w:val="24"/>
          <w:szCs w:val="24"/>
        </w:rPr>
        <w:t xml:space="preserve"> </w:t>
      </w:r>
      <w:r>
        <w:rPr>
          <w:sz w:val="24"/>
          <w:szCs w:val="24"/>
        </w:rPr>
        <w:t>sudjelovanje</w:t>
      </w:r>
      <w:r w:rsidRPr="00602E4F">
        <w:rPr>
          <w:sz w:val="24"/>
          <w:szCs w:val="24"/>
        </w:rPr>
        <w:t xml:space="preserve"> na 3</w:t>
      </w:r>
      <w:r>
        <w:rPr>
          <w:sz w:val="24"/>
          <w:szCs w:val="24"/>
        </w:rPr>
        <w:t>7. sjednici Codex Alimentarius k</w:t>
      </w:r>
      <w:r w:rsidRPr="00602E4F">
        <w:rPr>
          <w:sz w:val="24"/>
          <w:szCs w:val="24"/>
        </w:rPr>
        <w:t xml:space="preserve">omisije, </w:t>
      </w:r>
      <w:r w:rsidRPr="00602E4F">
        <w:rPr>
          <w:sz w:val="24"/>
          <w:szCs w:val="24"/>
          <w:lang w:bidi="en-US"/>
        </w:rPr>
        <w:t>29. zasjedanju Koo</w:t>
      </w:r>
      <w:r>
        <w:rPr>
          <w:sz w:val="24"/>
          <w:szCs w:val="24"/>
          <w:lang w:bidi="en-US"/>
        </w:rPr>
        <w:t>rdinacijskog odbora Codexa za Eu</w:t>
      </w:r>
      <w:r w:rsidRPr="00602E4F">
        <w:rPr>
          <w:sz w:val="24"/>
          <w:szCs w:val="24"/>
          <w:lang w:bidi="en-US"/>
        </w:rPr>
        <w:t>ropu i Srednju Aziju, te „Radionici o jačanju</w:t>
      </w:r>
      <w:r w:rsidRPr="00602E4F">
        <w:rPr>
          <w:b/>
          <w:sz w:val="24"/>
          <w:szCs w:val="24"/>
          <w:lang w:bidi="en-US"/>
        </w:rPr>
        <w:t xml:space="preserve"> </w:t>
      </w:r>
      <w:r w:rsidRPr="00602E4F">
        <w:rPr>
          <w:sz w:val="24"/>
          <w:szCs w:val="24"/>
          <w:lang w:bidi="en-US"/>
        </w:rPr>
        <w:t xml:space="preserve">kapaciteta za efektivno </w:t>
      </w:r>
      <w:r>
        <w:rPr>
          <w:sz w:val="24"/>
          <w:szCs w:val="24"/>
        </w:rPr>
        <w:t>sudjelovanje</w:t>
      </w:r>
      <w:r w:rsidRPr="00602E4F">
        <w:rPr>
          <w:sz w:val="24"/>
          <w:szCs w:val="24"/>
          <w:lang w:bidi="en-US"/>
        </w:rPr>
        <w:t xml:space="preserve"> u Codexu“.</w:t>
      </w:r>
    </w:p>
    <w:p w:rsidR="00830A95" w:rsidRPr="00602E4F" w:rsidRDefault="00830A95" w:rsidP="00830A95">
      <w:pPr>
        <w:jc w:val="both"/>
        <w:rPr>
          <w:iCs/>
          <w:sz w:val="24"/>
          <w:szCs w:val="24"/>
        </w:rPr>
      </w:pPr>
      <w:r>
        <w:rPr>
          <w:iCs/>
          <w:sz w:val="24"/>
          <w:szCs w:val="24"/>
          <w:u w:val="single"/>
        </w:rPr>
        <w:t>RASFF sustav</w:t>
      </w:r>
      <w:r w:rsidRPr="00602E4F">
        <w:rPr>
          <w:iCs/>
          <w:sz w:val="24"/>
          <w:szCs w:val="24"/>
        </w:rPr>
        <w:t xml:space="preserve"> – u 2014. godini Agencija je zaprimila ukupno 18 EU RASFF obavijesti o rizicima po</w:t>
      </w:r>
      <w:r>
        <w:rPr>
          <w:iCs/>
          <w:sz w:val="24"/>
          <w:szCs w:val="24"/>
        </w:rPr>
        <w:t>drijet</w:t>
      </w:r>
      <w:r w:rsidRPr="00602E4F">
        <w:rPr>
          <w:iCs/>
          <w:sz w:val="24"/>
          <w:szCs w:val="24"/>
        </w:rPr>
        <w:t>lom iz hrane. Izvršena je evaluacija obavijesti, pripremanje i dostavljan</w:t>
      </w:r>
      <w:r>
        <w:rPr>
          <w:iCs/>
          <w:sz w:val="24"/>
          <w:szCs w:val="24"/>
        </w:rPr>
        <w:t>je obavijesti nadležnim tijelima u nacionalnom sustavu</w:t>
      </w:r>
      <w:r w:rsidRPr="00602E4F">
        <w:rPr>
          <w:iCs/>
          <w:sz w:val="24"/>
          <w:szCs w:val="24"/>
        </w:rPr>
        <w:t>, zaprimanje povratnih informacija, te sačinjavanje povratnih informaciju za upućivanje na</w:t>
      </w:r>
      <w:r>
        <w:rPr>
          <w:iCs/>
          <w:sz w:val="24"/>
          <w:szCs w:val="24"/>
        </w:rPr>
        <w:t>dležnoj službi EK</w:t>
      </w:r>
      <w:r w:rsidRPr="00602E4F">
        <w:rPr>
          <w:iCs/>
          <w:sz w:val="24"/>
          <w:szCs w:val="24"/>
        </w:rPr>
        <w:t xml:space="preserve"> putem EU RASFF.</w:t>
      </w:r>
    </w:p>
    <w:p w:rsidR="00830A95" w:rsidRPr="006A622C" w:rsidRDefault="00830A95" w:rsidP="006A622C">
      <w:pPr>
        <w:jc w:val="both"/>
        <w:rPr>
          <w:iCs/>
          <w:sz w:val="24"/>
          <w:szCs w:val="24"/>
        </w:rPr>
      </w:pPr>
      <w:r w:rsidRPr="00602E4F">
        <w:rPr>
          <w:iCs/>
          <w:sz w:val="24"/>
          <w:szCs w:val="24"/>
          <w:u w:val="single"/>
        </w:rPr>
        <w:t>WHO/FAO INFOSAN mreža</w:t>
      </w:r>
      <w:r w:rsidRPr="00602E4F">
        <w:rPr>
          <w:iCs/>
          <w:sz w:val="24"/>
          <w:szCs w:val="24"/>
        </w:rPr>
        <w:t xml:space="preserve"> - Agencija je </w:t>
      </w:r>
      <w:r>
        <w:rPr>
          <w:iCs/>
          <w:sz w:val="24"/>
          <w:szCs w:val="24"/>
        </w:rPr>
        <w:t>u</w:t>
      </w:r>
      <w:r w:rsidRPr="00602E4F">
        <w:rPr>
          <w:iCs/>
          <w:sz w:val="24"/>
          <w:szCs w:val="24"/>
        </w:rPr>
        <w:t xml:space="preserve"> 2014. godini zaprimila ukupno četiri INFOSAN obavijesti (po dvije hitne i informativne), koje su blagovremeno obrađene i do</w:t>
      </w:r>
      <w:r>
        <w:rPr>
          <w:iCs/>
          <w:sz w:val="24"/>
          <w:szCs w:val="24"/>
        </w:rPr>
        <w:t>stavljene na postupanje kontakt-</w:t>
      </w:r>
      <w:r w:rsidRPr="00602E4F">
        <w:rPr>
          <w:iCs/>
          <w:sz w:val="24"/>
          <w:szCs w:val="24"/>
        </w:rPr>
        <w:t>točkama u nacionalnoj INFOSAN mreži (nadležne ins</w:t>
      </w:r>
      <w:r>
        <w:rPr>
          <w:iCs/>
          <w:sz w:val="24"/>
          <w:szCs w:val="24"/>
        </w:rPr>
        <w:t>titucije BiH, entiteta i Brčko D</w:t>
      </w:r>
      <w:r w:rsidRPr="00602E4F">
        <w:rPr>
          <w:iCs/>
          <w:sz w:val="24"/>
          <w:szCs w:val="24"/>
        </w:rPr>
        <w:t>istrikta BiH, te klinički centri u Sarajevu, Mostaru, Banja Luci i Tuzli).</w:t>
      </w:r>
    </w:p>
    <w:p w:rsidR="00830A95" w:rsidRPr="00602E4F" w:rsidRDefault="00830A95" w:rsidP="00830A95">
      <w:pPr>
        <w:pStyle w:val="Odlomakpopisa2"/>
        <w:spacing w:before="0" w:after="0" w:line="240" w:lineRule="auto"/>
        <w:ind w:left="0"/>
        <w:rPr>
          <w:b/>
          <w:color w:val="auto"/>
          <w:lang w:val="hr-HR"/>
        </w:rPr>
      </w:pPr>
      <w:r w:rsidRPr="00602E4F">
        <w:rPr>
          <w:b/>
          <w:color w:val="auto"/>
          <w:lang w:val="hr-HR"/>
        </w:rPr>
        <w:t xml:space="preserve">Projekti </w:t>
      </w:r>
    </w:p>
    <w:p w:rsidR="00830A95" w:rsidRPr="00602E4F" w:rsidRDefault="00830A95" w:rsidP="00830A95">
      <w:pPr>
        <w:pStyle w:val="Odlomakpopisa2"/>
        <w:spacing w:before="0" w:after="0" w:line="240" w:lineRule="auto"/>
        <w:ind w:left="0"/>
        <w:rPr>
          <w:color w:val="auto"/>
          <w:lang w:val="hr-HR"/>
        </w:rPr>
      </w:pPr>
      <w:r w:rsidRPr="00602E4F">
        <w:rPr>
          <w:color w:val="auto"/>
          <w:u w:val="single"/>
          <w:lang w:val="hr-HR"/>
        </w:rPr>
        <w:t>ARDP</w:t>
      </w:r>
      <w:r>
        <w:rPr>
          <w:color w:val="auto"/>
          <w:u w:val="single"/>
          <w:lang w:val="hr-HR"/>
        </w:rPr>
        <w:t xml:space="preserve"> </w:t>
      </w:r>
      <w:r w:rsidRPr="00602E4F">
        <w:rPr>
          <w:color w:val="auto"/>
          <w:lang w:val="hr-HR"/>
        </w:rPr>
        <w:t xml:space="preserve">- </w:t>
      </w:r>
      <w:r>
        <w:rPr>
          <w:color w:val="auto"/>
          <w:lang w:val="hr-HR"/>
        </w:rPr>
        <w:t>U cilju unapređenja uvjeta rada i postizanja eu</w:t>
      </w:r>
      <w:r w:rsidRPr="00602E4F">
        <w:rPr>
          <w:color w:val="auto"/>
          <w:lang w:val="hr-HR"/>
        </w:rPr>
        <w:t xml:space="preserve">ropskih standarda u oblasti laboratorijskih analiza, </w:t>
      </w:r>
      <w:r>
        <w:rPr>
          <w:color w:val="000000"/>
          <w:shd w:val="clear" w:color="auto" w:fill="FFFFFF"/>
          <w:lang w:val="hr-HR"/>
        </w:rPr>
        <w:t>Agencija je osigurala nabav</w:t>
      </w:r>
      <w:r w:rsidRPr="00602E4F">
        <w:rPr>
          <w:color w:val="000000"/>
          <w:shd w:val="clear" w:color="auto" w:fill="FFFFFF"/>
          <w:lang w:val="hr-HR"/>
        </w:rPr>
        <w:t xml:space="preserve">u opreme </w:t>
      </w:r>
      <w:r w:rsidRPr="00602E4F">
        <w:rPr>
          <w:color w:val="auto"/>
          <w:lang w:val="hr-HR"/>
        </w:rPr>
        <w:t>u vrijednosti 200,000 eura</w:t>
      </w:r>
      <w:r w:rsidRPr="00602E4F">
        <w:rPr>
          <w:color w:val="000000"/>
          <w:shd w:val="clear" w:color="auto" w:fill="FFFFFF"/>
          <w:lang w:val="hr-HR"/>
        </w:rPr>
        <w:t xml:space="preserve"> kroz</w:t>
      </w:r>
      <w:r w:rsidR="006A622C">
        <w:rPr>
          <w:rStyle w:val="apple-converted-space"/>
          <w:color w:val="000000"/>
          <w:shd w:val="clear" w:color="auto" w:fill="FFFFFF"/>
          <w:lang w:val="hr-HR"/>
        </w:rPr>
        <w:t xml:space="preserve"> </w:t>
      </w:r>
      <w:r>
        <w:rPr>
          <w:color w:val="000000"/>
          <w:shd w:val="clear" w:color="auto" w:fill="FFFFFF"/>
          <w:lang w:val="hr-HR"/>
        </w:rPr>
        <w:t>p</w:t>
      </w:r>
      <w:r w:rsidRPr="00602E4F">
        <w:rPr>
          <w:color w:val="000000"/>
          <w:shd w:val="clear" w:color="auto" w:fill="FFFFFF"/>
          <w:lang w:val="hr-HR"/>
        </w:rPr>
        <w:t>rojekt Svjetske banke “Poljoprivreda i ruralni razvoj” (ARDP), te istu dodijelila sljedećim institucijama:</w:t>
      </w:r>
      <w:r w:rsidRPr="00602E4F">
        <w:rPr>
          <w:color w:val="auto"/>
          <w:lang w:val="hr-HR"/>
        </w:rPr>
        <w:t xml:space="preserve"> P</w:t>
      </w:r>
      <w:r w:rsidR="006A622C">
        <w:rPr>
          <w:color w:val="auto"/>
          <w:lang w:val="hr-HR"/>
        </w:rPr>
        <w:t>oljoprivredni institut R.</w:t>
      </w:r>
      <w:r w:rsidRPr="00602E4F">
        <w:rPr>
          <w:color w:val="auto"/>
          <w:lang w:val="hr-HR"/>
        </w:rPr>
        <w:t xml:space="preserve"> Srpske, Insti</w:t>
      </w:r>
      <w:r w:rsidR="006A622C">
        <w:rPr>
          <w:color w:val="auto"/>
          <w:lang w:val="hr-HR"/>
        </w:rPr>
        <w:t>tut za javno zdravstvo R.</w:t>
      </w:r>
      <w:r w:rsidRPr="00602E4F">
        <w:rPr>
          <w:color w:val="auto"/>
          <w:lang w:val="hr-HR"/>
        </w:rPr>
        <w:t xml:space="preserve"> Srpske, Veterinarski fakultet Univerziteta u Sarajevu i Federalni agromediteranski zavod Mostar.</w:t>
      </w:r>
    </w:p>
    <w:p w:rsidR="00830A95" w:rsidRPr="00BB1E3C" w:rsidRDefault="00830A95" w:rsidP="00BB1E3C">
      <w:pPr>
        <w:pStyle w:val="Odlomakpopisa2"/>
        <w:spacing w:before="0" w:after="0" w:line="240" w:lineRule="auto"/>
        <w:ind w:left="0"/>
        <w:rPr>
          <w:color w:val="auto"/>
          <w:u w:val="single"/>
          <w:lang w:val="hr-HR"/>
        </w:rPr>
      </w:pPr>
      <w:r w:rsidRPr="00602E4F">
        <w:rPr>
          <w:color w:val="000000"/>
          <w:u w:val="single"/>
          <w:lang w:val="hr-HR" w:eastAsia="bs-Latn-BA"/>
        </w:rPr>
        <w:t xml:space="preserve">Twinning light projekt „Podrška jačanju potencijala za izvoz hrane i poljoprivrednih proizvoda na tržište EU“ </w:t>
      </w:r>
      <w:r w:rsidRPr="00602E4F">
        <w:rPr>
          <w:color w:val="000000"/>
          <w:lang w:val="hr-HR" w:eastAsia="bs-Latn-BA"/>
        </w:rPr>
        <w:t>– Agencija je, kao glavni korisnik projekta ukupne vrijednosti 250.000 eura,</w:t>
      </w:r>
      <w:r>
        <w:rPr>
          <w:color w:val="000000"/>
          <w:lang w:val="hr-HR" w:eastAsia="bs-Latn-BA"/>
        </w:rPr>
        <w:t xml:space="preserve"> koji se realizira uz podršku Eu</w:t>
      </w:r>
      <w:r w:rsidRPr="00602E4F">
        <w:rPr>
          <w:color w:val="000000"/>
          <w:lang w:val="hr-HR" w:eastAsia="bs-Latn-BA"/>
        </w:rPr>
        <w:t>ropske komisije, u 2014. godini realizirala četiri ekspert</w:t>
      </w:r>
      <w:r>
        <w:rPr>
          <w:color w:val="000000"/>
          <w:lang w:val="hr-HR" w:eastAsia="bs-Latn-BA"/>
        </w:rPr>
        <w:t>n</w:t>
      </w:r>
      <w:r w:rsidRPr="00602E4F">
        <w:rPr>
          <w:color w:val="000000"/>
          <w:lang w:val="hr-HR" w:eastAsia="bs-Latn-BA"/>
        </w:rPr>
        <w:t>e misije u sklopu kojih je sagledano stanje i date su preporuke za otklanjanje nedostataka u oblastima proizvodnje mlijeka i proizvoda od mlijeka, mesa peradi, jaja, ribe, te službenih kontrola hrane neživotinjskog po</w:t>
      </w:r>
      <w:r>
        <w:rPr>
          <w:color w:val="000000"/>
          <w:lang w:val="hr-HR" w:eastAsia="bs-Latn-BA"/>
        </w:rPr>
        <w:t>drijet</w:t>
      </w:r>
      <w:r w:rsidRPr="00602E4F">
        <w:rPr>
          <w:color w:val="000000"/>
          <w:lang w:val="hr-HR" w:eastAsia="bs-Latn-BA"/>
        </w:rPr>
        <w:t xml:space="preserve">la i mješovite hrane. </w:t>
      </w:r>
      <w:r w:rsidRPr="00602E4F">
        <w:rPr>
          <w:color w:val="auto"/>
          <w:lang w:val="hr-HR"/>
        </w:rPr>
        <w:t>Cilj projekta je unaprjeđenje</w:t>
      </w:r>
      <w:r>
        <w:rPr>
          <w:color w:val="auto"/>
          <w:lang w:val="hr-HR"/>
        </w:rPr>
        <w:t xml:space="preserve"> razine</w:t>
      </w:r>
      <w:r w:rsidRPr="00602E4F">
        <w:rPr>
          <w:color w:val="auto"/>
          <w:lang w:val="hr-HR"/>
        </w:rPr>
        <w:t xml:space="preserve"> zaštite javnog zdravlja i zdravlja životinja, zaštita interesa potrošača i otklanjanje trgovinskih barijera sa zemljama u okruženju i EU.</w:t>
      </w:r>
    </w:p>
    <w:p w:rsidR="00830A95" w:rsidRPr="00602E4F" w:rsidRDefault="00830A95" w:rsidP="00830A95">
      <w:pPr>
        <w:jc w:val="both"/>
        <w:rPr>
          <w:iCs/>
          <w:sz w:val="24"/>
          <w:szCs w:val="24"/>
        </w:rPr>
      </w:pPr>
      <w:r w:rsidRPr="00602E4F">
        <w:rPr>
          <w:b/>
          <w:iCs/>
          <w:sz w:val="24"/>
          <w:szCs w:val="24"/>
        </w:rPr>
        <w:t xml:space="preserve">Edukacija </w:t>
      </w:r>
      <w:r w:rsidRPr="00602E4F">
        <w:rPr>
          <w:iCs/>
          <w:sz w:val="24"/>
          <w:szCs w:val="24"/>
        </w:rPr>
        <w:t xml:space="preserve">– u cilju što bolje implementacije donesenih propisa o hrani, Agencija je u 2014. godini organizirala devet obuka na kojima su </w:t>
      </w:r>
      <w:r>
        <w:rPr>
          <w:sz w:val="24"/>
          <w:szCs w:val="24"/>
        </w:rPr>
        <w:t>sudjelovala</w:t>
      </w:r>
      <w:r w:rsidRPr="00602E4F">
        <w:rPr>
          <w:iCs/>
          <w:sz w:val="24"/>
          <w:szCs w:val="24"/>
        </w:rPr>
        <w:t xml:space="preserve"> 172 predstavnika nadležnih ins</w:t>
      </w:r>
      <w:r>
        <w:rPr>
          <w:iCs/>
          <w:sz w:val="24"/>
          <w:szCs w:val="24"/>
        </w:rPr>
        <w:t>titucija BiH, entiteta i Brčko D</w:t>
      </w:r>
      <w:r w:rsidRPr="00602E4F">
        <w:rPr>
          <w:iCs/>
          <w:sz w:val="24"/>
          <w:szCs w:val="24"/>
        </w:rPr>
        <w:t>istrikta BiH, subjekata u poslovanju s hranom i udruženja potrošača, i to:</w:t>
      </w:r>
    </w:p>
    <w:p w:rsidR="00BB1E3C" w:rsidRPr="00BB1E3C" w:rsidRDefault="00830A95" w:rsidP="00FB4C38">
      <w:pPr>
        <w:pStyle w:val="ListParagraph"/>
        <w:numPr>
          <w:ilvl w:val="0"/>
          <w:numId w:val="19"/>
        </w:numPr>
        <w:overflowPunct/>
        <w:autoSpaceDE/>
        <w:autoSpaceDN/>
        <w:adjustRightInd/>
        <w:jc w:val="both"/>
        <w:textAlignment w:val="auto"/>
        <w:rPr>
          <w:iCs/>
          <w:sz w:val="24"/>
          <w:szCs w:val="24"/>
        </w:rPr>
      </w:pPr>
      <w:r w:rsidRPr="00602E4F">
        <w:rPr>
          <w:iCs/>
          <w:sz w:val="24"/>
          <w:szCs w:val="24"/>
        </w:rPr>
        <w:t xml:space="preserve">četiri obuke u </w:t>
      </w:r>
      <w:r>
        <w:rPr>
          <w:sz w:val="24"/>
          <w:szCs w:val="24"/>
        </w:rPr>
        <w:t>saradnji s</w:t>
      </w:r>
      <w:r w:rsidRPr="00602E4F">
        <w:rPr>
          <w:sz w:val="24"/>
          <w:szCs w:val="24"/>
        </w:rPr>
        <w:t xml:space="preserve"> USAID/Sida FARMA projektom</w:t>
      </w:r>
      <w:r w:rsidRPr="00602E4F">
        <w:rPr>
          <w:iCs/>
          <w:sz w:val="24"/>
          <w:szCs w:val="24"/>
        </w:rPr>
        <w:t>: „</w:t>
      </w:r>
      <w:r w:rsidRPr="00602E4F">
        <w:rPr>
          <w:sz w:val="24"/>
          <w:szCs w:val="24"/>
        </w:rPr>
        <w:t xml:space="preserve">Program izrade procjene </w:t>
      </w:r>
    </w:p>
    <w:p w:rsidR="00830A95" w:rsidRPr="00BB1E3C" w:rsidRDefault="00830A95" w:rsidP="00BB1E3C">
      <w:pPr>
        <w:overflowPunct/>
        <w:autoSpaceDE/>
        <w:autoSpaceDN/>
        <w:adjustRightInd/>
        <w:jc w:val="both"/>
        <w:textAlignment w:val="auto"/>
        <w:rPr>
          <w:iCs/>
          <w:sz w:val="24"/>
          <w:szCs w:val="24"/>
        </w:rPr>
      </w:pPr>
      <w:r w:rsidRPr="00BB1E3C">
        <w:rPr>
          <w:sz w:val="24"/>
          <w:szCs w:val="24"/>
        </w:rPr>
        <w:t xml:space="preserve">rizika“, „Specijalizirana obuka iz oblasti laboratorijske analitike i procjene rizika“, “Procjena rizika rezidua pesticida u hrani“ i </w:t>
      </w:r>
      <w:r w:rsidRPr="00BB1E3C">
        <w:rPr>
          <w:color w:val="000000"/>
          <w:sz w:val="24"/>
          <w:szCs w:val="24"/>
        </w:rPr>
        <w:t>“Program kontrole ostataka pesticida hrane biljnog i životinjskog podrijet</w:t>
      </w:r>
      <w:r w:rsidR="00BB1E3C" w:rsidRPr="00BB1E3C">
        <w:rPr>
          <w:color w:val="000000"/>
          <w:sz w:val="24"/>
          <w:szCs w:val="24"/>
        </w:rPr>
        <w:t>la u BiH</w:t>
      </w:r>
      <w:r w:rsidRPr="00BB1E3C">
        <w:rPr>
          <w:color w:val="000000"/>
          <w:sz w:val="24"/>
          <w:szCs w:val="24"/>
        </w:rPr>
        <w:t xml:space="preserve"> 2013. - 2015. godine, 2014. godina“</w:t>
      </w:r>
      <w:r w:rsidRPr="00BB1E3C">
        <w:rPr>
          <w:sz w:val="24"/>
          <w:szCs w:val="24"/>
        </w:rPr>
        <w:t xml:space="preserve"> i</w:t>
      </w:r>
    </w:p>
    <w:p w:rsidR="00BB1E3C" w:rsidRPr="00BB1E3C" w:rsidRDefault="00830A95" w:rsidP="00FB4C38">
      <w:pPr>
        <w:pStyle w:val="ListParagraph"/>
        <w:numPr>
          <w:ilvl w:val="0"/>
          <w:numId w:val="19"/>
        </w:numPr>
        <w:overflowPunct/>
        <w:autoSpaceDE/>
        <w:autoSpaceDN/>
        <w:adjustRightInd/>
        <w:jc w:val="both"/>
        <w:textAlignment w:val="auto"/>
        <w:rPr>
          <w:iCs/>
          <w:sz w:val="24"/>
          <w:szCs w:val="24"/>
        </w:rPr>
      </w:pPr>
      <w:r w:rsidRPr="00602E4F">
        <w:rPr>
          <w:sz w:val="24"/>
          <w:szCs w:val="24"/>
        </w:rPr>
        <w:t xml:space="preserve">pet obuka </w:t>
      </w:r>
      <w:r w:rsidRPr="00602E4F">
        <w:rPr>
          <w:color w:val="000000"/>
          <w:sz w:val="24"/>
          <w:szCs w:val="24"/>
          <w:lang w:eastAsia="bs-Latn-BA"/>
        </w:rPr>
        <w:t xml:space="preserve">u okviru Twinning light projekta „Podrška jačanju potencijala za izvoz </w:t>
      </w:r>
    </w:p>
    <w:p w:rsidR="00830A95" w:rsidRPr="00BB1E3C" w:rsidRDefault="00830A95" w:rsidP="00BB1E3C">
      <w:pPr>
        <w:overflowPunct/>
        <w:autoSpaceDE/>
        <w:autoSpaceDN/>
        <w:adjustRightInd/>
        <w:jc w:val="both"/>
        <w:textAlignment w:val="auto"/>
        <w:rPr>
          <w:iCs/>
          <w:sz w:val="24"/>
          <w:szCs w:val="24"/>
        </w:rPr>
      </w:pPr>
      <w:r w:rsidRPr="00BB1E3C">
        <w:rPr>
          <w:color w:val="000000"/>
          <w:sz w:val="24"/>
          <w:szCs w:val="24"/>
          <w:lang w:eastAsia="bs-Latn-BA"/>
        </w:rPr>
        <w:t>hrane i poljoprivrednih proizvoda na tržište EU“:</w:t>
      </w:r>
      <w:r w:rsidRPr="00BB1E3C">
        <w:rPr>
          <w:sz w:val="24"/>
          <w:szCs w:val="24"/>
        </w:rPr>
        <w:t xml:space="preserve"> “Uvjeti za objekte za proizvodnju i preradu mlijeka </w:t>
      </w:r>
      <w:r w:rsidRPr="00BB1E3C">
        <w:rPr>
          <w:color w:val="000000"/>
          <w:sz w:val="24"/>
          <w:szCs w:val="24"/>
          <w:lang w:eastAsia="bs-Latn-BA"/>
        </w:rPr>
        <w:t>koji namjeravaju izvoziti proizvode životinjskog podrijetla u EU“</w:t>
      </w:r>
      <w:r w:rsidRPr="00BB1E3C">
        <w:rPr>
          <w:iCs/>
          <w:sz w:val="24"/>
          <w:szCs w:val="24"/>
        </w:rPr>
        <w:t xml:space="preserve"> </w:t>
      </w:r>
      <w:r w:rsidRPr="00BB1E3C">
        <w:rPr>
          <w:color w:val="000000"/>
          <w:sz w:val="24"/>
          <w:szCs w:val="24"/>
          <w:lang w:eastAsia="bs-Latn-BA"/>
        </w:rPr>
        <w:t>„Uvjeti za objekte za preradu mesa peradi koji namjeravaju izvoziti proizvode životinjskog podrijetla u EU“, „Uvjeti za proizvodnju jaja i proizvoda od jaja namijenjenih za izvoz u EU“, „Uvjeti za objekte za preradu ribe koji namjeravaju izvoziti u EU“ i „Službena kontrola hrane neživotinjskog podrijetla i mješovite hrane”.</w:t>
      </w:r>
    </w:p>
    <w:p w:rsidR="00830A95" w:rsidRPr="00BB1E3C" w:rsidRDefault="00830A95" w:rsidP="00BB1E3C">
      <w:pPr>
        <w:jc w:val="both"/>
        <w:rPr>
          <w:sz w:val="24"/>
          <w:szCs w:val="24"/>
        </w:rPr>
      </w:pPr>
      <w:r w:rsidRPr="00602E4F">
        <w:rPr>
          <w:b/>
          <w:sz w:val="24"/>
          <w:szCs w:val="24"/>
        </w:rPr>
        <w:t>Priznavanje prirodnih mineralnih, prirodnih izvorskih i sto</w:t>
      </w:r>
      <w:r>
        <w:rPr>
          <w:b/>
          <w:sz w:val="24"/>
          <w:szCs w:val="24"/>
        </w:rPr>
        <w:t>l</w:t>
      </w:r>
      <w:r w:rsidRPr="00602E4F">
        <w:rPr>
          <w:b/>
          <w:sz w:val="24"/>
          <w:szCs w:val="24"/>
        </w:rPr>
        <w:t xml:space="preserve">nih voda u BiH - </w:t>
      </w:r>
      <w:r>
        <w:rPr>
          <w:color w:val="000000"/>
          <w:sz w:val="24"/>
          <w:szCs w:val="24"/>
          <w:lang w:eastAsia="hr-HR"/>
        </w:rPr>
        <w:t>Agencija je tijekom</w:t>
      </w:r>
      <w:r w:rsidRPr="00602E4F">
        <w:rPr>
          <w:color w:val="000000"/>
          <w:sz w:val="24"/>
          <w:szCs w:val="24"/>
          <w:lang w:eastAsia="hr-HR"/>
        </w:rPr>
        <w:t xml:space="preserve"> 2014</w:t>
      </w:r>
      <w:r>
        <w:rPr>
          <w:color w:val="000000"/>
          <w:sz w:val="24"/>
          <w:szCs w:val="24"/>
          <w:lang w:eastAsia="hr-HR"/>
        </w:rPr>
        <w:t>. godine nastavila s</w:t>
      </w:r>
      <w:r w:rsidRPr="00602E4F">
        <w:rPr>
          <w:color w:val="000000"/>
          <w:sz w:val="24"/>
          <w:szCs w:val="24"/>
          <w:lang w:eastAsia="hr-HR"/>
        </w:rPr>
        <w:t xml:space="preserve"> aktivnostima na priznavanju prirodnih mineralnih, prirodnih izvorskih i stolnih voda u</w:t>
      </w:r>
      <w:r>
        <w:rPr>
          <w:color w:val="000000"/>
          <w:sz w:val="24"/>
          <w:szCs w:val="24"/>
          <w:lang w:eastAsia="hr-HR"/>
        </w:rPr>
        <w:t xml:space="preserve"> skladu s</w:t>
      </w:r>
      <w:r w:rsidRPr="00602E4F">
        <w:rPr>
          <w:color w:val="000000"/>
          <w:sz w:val="24"/>
          <w:szCs w:val="24"/>
          <w:lang w:eastAsia="hr-HR"/>
        </w:rPr>
        <w:t xml:space="preserve"> </w:t>
      </w:r>
      <w:r w:rsidRPr="00602E4F">
        <w:rPr>
          <w:sz w:val="24"/>
          <w:szCs w:val="24"/>
        </w:rPr>
        <w:t>Pravilnikom o prirodnim mineralnim i prirodnim izvorskim vodama</w:t>
      </w:r>
      <w:r w:rsidRPr="00602E4F">
        <w:rPr>
          <w:i/>
          <w:sz w:val="24"/>
          <w:szCs w:val="24"/>
        </w:rPr>
        <w:t xml:space="preserve"> </w:t>
      </w:r>
      <w:r w:rsidR="00BB1E3C">
        <w:rPr>
          <w:sz w:val="24"/>
          <w:szCs w:val="24"/>
        </w:rPr>
        <w:t>(„Sl.</w:t>
      </w:r>
      <w:r w:rsidRPr="00602E4F">
        <w:rPr>
          <w:sz w:val="24"/>
          <w:szCs w:val="24"/>
        </w:rPr>
        <w:t xml:space="preserve"> glasnik BiH“, br. 26/10 i </w:t>
      </w:r>
      <w:r w:rsidRPr="00602E4F">
        <w:rPr>
          <w:iCs/>
          <w:sz w:val="24"/>
          <w:szCs w:val="24"/>
        </w:rPr>
        <w:t>32/12</w:t>
      </w:r>
      <w:r w:rsidRPr="00602E4F">
        <w:rPr>
          <w:sz w:val="24"/>
          <w:szCs w:val="24"/>
        </w:rPr>
        <w:t>) i Pravilnikom o stolnim vodama</w:t>
      </w:r>
      <w:r w:rsidRPr="00602E4F">
        <w:rPr>
          <w:i/>
          <w:sz w:val="24"/>
          <w:szCs w:val="24"/>
        </w:rPr>
        <w:t xml:space="preserve"> </w:t>
      </w:r>
      <w:r w:rsidR="00BB1E3C">
        <w:rPr>
          <w:sz w:val="24"/>
          <w:szCs w:val="24"/>
        </w:rPr>
        <w:t>(„Sl.</w:t>
      </w:r>
      <w:r w:rsidRPr="00602E4F">
        <w:rPr>
          <w:sz w:val="24"/>
          <w:szCs w:val="24"/>
        </w:rPr>
        <w:t xml:space="preserve"> glasnik BiH“, br. 40/10 i 43/10).</w:t>
      </w:r>
      <w:r w:rsidRPr="00602E4F">
        <w:rPr>
          <w:color w:val="000000"/>
          <w:sz w:val="24"/>
          <w:szCs w:val="24"/>
          <w:lang w:eastAsia="hr-HR"/>
        </w:rPr>
        <w:t xml:space="preserve"> </w:t>
      </w:r>
      <w:r>
        <w:rPr>
          <w:color w:val="000000"/>
          <w:sz w:val="24"/>
          <w:szCs w:val="24"/>
          <w:lang w:eastAsia="hr-HR"/>
        </w:rPr>
        <w:t>Na osnovi m</w:t>
      </w:r>
      <w:r w:rsidRPr="00602E4F">
        <w:rPr>
          <w:color w:val="000000"/>
          <w:sz w:val="24"/>
          <w:szCs w:val="24"/>
          <w:lang w:eastAsia="hr-HR"/>
        </w:rPr>
        <w:t xml:space="preserve">išljenja Komisije </w:t>
      </w:r>
      <w:r w:rsidRPr="00602E4F">
        <w:rPr>
          <w:sz w:val="24"/>
          <w:szCs w:val="24"/>
        </w:rPr>
        <w:t>za priznavanje prirodnih mineralnih i p</w:t>
      </w:r>
      <w:r w:rsidR="00BB1E3C">
        <w:rPr>
          <w:sz w:val="24"/>
          <w:szCs w:val="24"/>
        </w:rPr>
        <w:t>rirodnih izvorskih voda u BiH</w:t>
      </w:r>
      <w:r w:rsidRPr="00602E4F">
        <w:rPr>
          <w:sz w:val="24"/>
          <w:szCs w:val="24"/>
        </w:rPr>
        <w:t xml:space="preserve"> doneseno je sedam</w:t>
      </w:r>
      <w:r>
        <w:rPr>
          <w:sz w:val="24"/>
          <w:szCs w:val="24"/>
        </w:rPr>
        <w:t xml:space="preserve"> r</w:t>
      </w:r>
      <w:r w:rsidRPr="00602E4F">
        <w:rPr>
          <w:sz w:val="24"/>
          <w:szCs w:val="24"/>
        </w:rPr>
        <w:t>ješenja o priznavanju (tri prirodne izvorske voda, dvije prirodne mineralne vode, te dvije sto</w:t>
      </w:r>
      <w:r>
        <w:rPr>
          <w:sz w:val="24"/>
          <w:szCs w:val="24"/>
        </w:rPr>
        <w:t>l</w:t>
      </w:r>
      <w:r w:rsidRPr="00602E4F">
        <w:rPr>
          <w:sz w:val="24"/>
          <w:szCs w:val="24"/>
        </w:rPr>
        <w:t>ne vode). Sve priznate vode upisane su u Registar priznatih voda, a li</w:t>
      </w:r>
      <w:r>
        <w:rPr>
          <w:sz w:val="24"/>
          <w:szCs w:val="24"/>
        </w:rPr>
        <w:t>ste su objavljene u Službenom glasniku BiH i na web-</w:t>
      </w:r>
      <w:r w:rsidRPr="00602E4F">
        <w:rPr>
          <w:sz w:val="24"/>
          <w:szCs w:val="24"/>
        </w:rPr>
        <w:t>stranici Agencije (</w:t>
      </w:r>
      <w:hyperlink r:id="rId23" w:history="1">
        <w:r w:rsidRPr="00602E4F">
          <w:rPr>
            <w:rStyle w:val="Hyperlink"/>
            <w:sz w:val="24"/>
            <w:szCs w:val="24"/>
          </w:rPr>
          <w:t>www.fsa.gov.ba</w:t>
        </w:r>
      </w:hyperlink>
      <w:r w:rsidRPr="00602E4F">
        <w:rPr>
          <w:sz w:val="24"/>
          <w:szCs w:val="24"/>
        </w:rPr>
        <w:t>).</w:t>
      </w:r>
    </w:p>
    <w:p w:rsidR="00830A95" w:rsidRPr="00BB1E3C" w:rsidRDefault="00830A95" w:rsidP="00830A95">
      <w:pPr>
        <w:rPr>
          <w:sz w:val="24"/>
          <w:szCs w:val="24"/>
        </w:rPr>
      </w:pPr>
    </w:p>
    <w:p w:rsidR="00830A95" w:rsidRPr="00BB1E3C" w:rsidRDefault="00830A95" w:rsidP="00BB1E3C">
      <w:pPr>
        <w:jc w:val="both"/>
        <w:rPr>
          <w:sz w:val="22"/>
          <w:szCs w:val="22"/>
        </w:rPr>
      </w:pPr>
      <w:r w:rsidRPr="00BB1E3C">
        <w:rPr>
          <w:sz w:val="22"/>
          <w:szCs w:val="22"/>
        </w:rPr>
        <w:t>PRORAČUNSKA  SREDSTVA</w:t>
      </w:r>
    </w:p>
    <w:p w:rsidR="00BB1E3C" w:rsidRPr="00602E4F" w:rsidRDefault="00BB1E3C" w:rsidP="00830A95">
      <w:pPr>
        <w:rPr>
          <w:b/>
          <w:sz w:val="24"/>
          <w:szCs w:val="24"/>
        </w:rPr>
      </w:pPr>
    </w:p>
    <w:p w:rsidR="00830A95" w:rsidRPr="00602E4F" w:rsidRDefault="00830A95" w:rsidP="00830A95">
      <w:pPr>
        <w:jc w:val="both"/>
        <w:rPr>
          <w:sz w:val="24"/>
          <w:szCs w:val="24"/>
        </w:rPr>
      </w:pPr>
      <w:r w:rsidRPr="00602E4F">
        <w:rPr>
          <w:sz w:val="24"/>
          <w:szCs w:val="24"/>
        </w:rPr>
        <w:t xml:space="preserve">Na </w:t>
      </w:r>
      <w:r>
        <w:rPr>
          <w:sz w:val="24"/>
          <w:szCs w:val="24"/>
        </w:rPr>
        <w:t>osnovi</w:t>
      </w:r>
      <w:r w:rsidRPr="00602E4F">
        <w:rPr>
          <w:sz w:val="24"/>
          <w:szCs w:val="24"/>
        </w:rPr>
        <w:t xml:space="preserve"> Zakona o </w:t>
      </w:r>
      <w:r>
        <w:rPr>
          <w:sz w:val="24"/>
          <w:szCs w:val="24"/>
        </w:rPr>
        <w:t>P</w:t>
      </w:r>
      <w:r w:rsidRPr="00602E4F">
        <w:rPr>
          <w:sz w:val="24"/>
          <w:szCs w:val="24"/>
        </w:rPr>
        <w:t>roračunu institucija Bosne i Hercego</w:t>
      </w:r>
      <w:r w:rsidR="00BB1E3C">
        <w:rPr>
          <w:sz w:val="24"/>
          <w:szCs w:val="24"/>
        </w:rPr>
        <w:t xml:space="preserve">vine i međunarodnih obveza BiH </w:t>
      </w:r>
      <w:r w:rsidRPr="00602E4F">
        <w:rPr>
          <w:sz w:val="24"/>
          <w:szCs w:val="24"/>
        </w:rPr>
        <w:t>za 2014.</w:t>
      </w:r>
      <w:r>
        <w:rPr>
          <w:sz w:val="24"/>
          <w:szCs w:val="24"/>
        </w:rPr>
        <w:t xml:space="preserve"> </w:t>
      </w:r>
      <w:r w:rsidR="00BB1E3C">
        <w:rPr>
          <w:sz w:val="24"/>
          <w:szCs w:val="24"/>
        </w:rPr>
        <w:t>god. (“Sl.</w:t>
      </w:r>
      <w:r w:rsidRPr="00602E4F">
        <w:rPr>
          <w:sz w:val="24"/>
          <w:szCs w:val="24"/>
        </w:rPr>
        <w:t xml:space="preserve"> glasnik BiH”</w:t>
      </w:r>
      <w:r>
        <w:rPr>
          <w:sz w:val="24"/>
          <w:szCs w:val="24"/>
        </w:rPr>
        <w:t>,</w:t>
      </w:r>
      <w:r w:rsidRPr="00602E4F">
        <w:rPr>
          <w:sz w:val="24"/>
          <w:szCs w:val="24"/>
        </w:rPr>
        <w:t xml:space="preserve"> broj 104/13 i 60/14), proračun Agencije za 2014. godinu iznosi 1.773.000 KM, od čega:</w:t>
      </w:r>
    </w:p>
    <w:p w:rsidR="00830A95" w:rsidRPr="00602E4F" w:rsidRDefault="00830A95" w:rsidP="00FB4C38">
      <w:pPr>
        <w:pStyle w:val="ListParagraph"/>
        <w:numPr>
          <w:ilvl w:val="0"/>
          <w:numId w:val="15"/>
        </w:numPr>
        <w:overflowPunct/>
        <w:autoSpaceDE/>
        <w:autoSpaceDN/>
        <w:adjustRightInd/>
        <w:spacing w:line="276" w:lineRule="auto"/>
        <w:textAlignment w:val="auto"/>
        <w:rPr>
          <w:sz w:val="24"/>
          <w:szCs w:val="24"/>
        </w:rPr>
      </w:pPr>
      <w:r w:rsidRPr="00602E4F">
        <w:rPr>
          <w:b/>
          <w:i/>
          <w:sz w:val="24"/>
          <w:szCs w:val="24"/>
        </w:rPr>
        <w:t>Tekući izdaci - 1.773.000 KM:</w:t>
      </w:r>
    </w:p>
    <w:p w:rsidR="00830A95" w:rsidRPr="00602E4F" w:rsidRDefault="00830A95" w:rsidP="00FB4C38">
      <w:pPr>
        <w:numPr>
          <w:ilvl w:val="0"/>
          <w:numId w:val="18"/>
        </w:numPr>
        <w:overflowPunct/>
        <w:autoSpaceDE/>
        <w:autoSpaceDN/>
        <w:adjustRightInd/>
        <w:spacing w:line="276" w:lineRule="auto"/>
        <w:textAlignment w:val="auto"/>
        <w:rPr>
          <w:sz w:val="24"/>
          <w:szCs w:val="24"/>
        </w:rPr>
      </w:pPr>
      <w:r w:rsidRPr="00602E4F">
        <w:rPr>
          <w:sz w:val="24"/>
          <w:szCs w:val="24"/>
        </w:rPr>
        <w:t xml:space="preserve">Bruto plaće i naknade   </w:t>
      </w:r>
      <w:r w:rsidR="00BB1E3C">
        <w:rPr>
          <w:sz w:val="24"/>
          <w:szCs w:val="24"/>
        </w:rPr>
        <w:t xml:space="preserve">                 </w:t>
      </w:r>
      <w:r w:rsidRPr="00602E4F">
        <w:rPr>
          <w:sz w:val="24"/>
          <w:szCs w:val="24"/>
        </w:rPr>
        <w:t>1.062.000 KM</w:t>
      </w:r>
    </w:p>
    <w:p w:rsidR="00830A95" w:rsidRPr="00602E4F" w:rsidRDefault="00830A95" w:rsidP="00FB4C38">
      <w:pPr>
        <w:numPr>
          <w:ilvl w:val="0"/>
          <w:numId w:val="18"/>
        </w:numPr>
        <w:overflowPunct/>
        <w:autoSpaceDE/>
        <w:autoSpaceDN/>
        <w:adjustRightInd/>
        <w:spacing w:line="276" w:lineRule="auto"/>
        <w:textAlignment w:val="auto"/>
        <w:rPr>
          <w:sz w:val="24"/>
          <w:szCs w:val="24"/>
        </w:rPr>
      </w:pPr>
      <w:r w:rsidRPr="00602E4F">
        <w:rPr>
          <w:sz w:val="24"/>
          <w:szCs w:val="24"/>
        </w:rPr>
        <w:t xml:space="preserve">Naknade troškova zaposlenih          </w:t>
      </w:r>
      <w:r w:rsidR="00BB1E3C">
        <w:rPr>
          <w:sz w:val="24"/>
          <w:szCs w:val="24"/>
        </w:rPr>
        <w:t xml:space="preserve"> 185.000 </w:t>
      </w:r>
      <w:r w:rsidRPr="00602E4F">
        <w:rPr>
          <w:sz w:val="24"/>
          <w:szCs w:val="24"/>
        </w:rPr>
        <w:t>KM</w:t>
      </w:r>
    </w:p>
    <w:p w:rsidR="00830A95" w:rsidRPr="00602E4F" w:rsidRDefault="00830A95" w:rsidP="00FB4C38">
      <w:pPr>
        <w:numPr>
          <w:ilvl w:val="0"/>
          <w:numId w:val="18"/>
        </w:numPr>
        <w:overflowPunct/>
        <w:autoSpaceDE/>
        <w:autoSpaceDN/>
        <w:adjustRightInd/>
        <w:spacing w:line="276" w:lineRule="auto"/>
        <w:textAlignment w:val="auto"/>
        <w:rPr>
          <w:sz w:val="24"/>
          <w:szCs w:val="24"/>
        </w:rPr>
      </w:pPr>
      <w:r w:rsidRPr="00602E4F">
        <w:rPr>
          <w:sz w:val="24"/>
          <w:szCs w:val="24"/>
        </w:rPr>
        <w:t>Operat</w:t>
      </w:r>
      <w:r>
        <w:rPr>
          <w:sz w:val="24"/>
          <w:szCs w:val="24"/>
        </w:rPr>
        <w:t>ivno-</w:t>
      </w:r>
      <w:r w:rsidRPr="00602E4F">
        <w:rPr>
          <w:sz w:val="24"/>
          <w:szCs w:val="24"/>
        </w:rPr>
        <w:t xml:space="preserve">materijalni troškovi     </w:t>
      </w:r>
      <w:r w:rsidR="00BB1E3C">
        <w:rPr>
          <w:sz w:val="24"/>
          <w:szCs w:val="24"/>
        </w:rPr>
        <w:t xml:space="preserve">  526.000 </w:t>
      </w:r>
      <w:r w:rsidRPr="00602E4F">
        <w:rPr>
          <w:sz w:val="24"/>
          <w:szCs w:val="24"/>
        </w:rPr>
        <w:t>KM</w:t>
      </w:r>
    </w:p>
    <w:p w:rsidR="00830A95" w:rsidRPr="00BB1E3C" w:rsidRDefault="00BB1E3C" w:rsidP="00FB4C38">
      <w:pPr>
        <w:pStyle w:val="ListParagraph"/>
        <w:numPr>
          <w:ilvl w:val="0"/>
          <w:numId w:val="15"/>
        </w:numPr>
        <w:overflowPunct/>
        <w:autoSpaceDE/>
        <w:autoSpaceDN/>
        <w:adjustRightInd/>
        <w:spacing w:line="276" w:lineRule="auto"/>
        <w:textAlignment w:val="auto"/>
        <w:rPr>
          <w:b/>
          <w:i/>
          <w:sz w:val="24"/>
          <w:szCs w:val="24"/>
        </w:rPr>
      </w:pPr>
      <w:r>
        <w:rPr>
          <w:b/>
          <w:i/>
          <w:sz w:val="24"/>
          <w:szCs w:val="24"/>
        </w:rPr>
        <w:t xml:space="preserve">Kapitalni izdaci - </w:t>
      </w:r>
      <w:r w:rsidR="00830A95" w:rsidRPr="00602E4F">
        <w:rPr>
          <w:b/>
          <w:i/>
          <w:sz w:val="24"/>
          <w:szCs w:val="24"/>
        </w:rPr>
        <w:t>00,00 KM</w:t>
      </w:r>
    </w:p>
    <w:p w:rsidR="00830A95" w:rsidRPr="00602E4F" w:rsidRDefault="00830A95" w:rsidP="00830A95">
      <w:pPr>
        <w:jc w:val="both"/>
        <w:rPr>
          <w:sz w:val="24"/>
          <w:szCs w:val="24"/>
        </w:rPr>
      </w:pPr>
      <w:r w:rsidRPr="00602E4F">
        <w:rPr>
          <w:sz w:val="24"/>
          <w:szCs w:val="24"/>
        </w:rPr>
        <w:t>Utrošak sredstava Agencije za 2014.</w:t>
      </w:r>
      <w:r>
        <w:rPr>
          <w:sz w:val="24"/>
          <w:szCs w:val="24"/>
        </w:rPr>
        <w:t xml:space="preserve"> </w:t>
      </w:r>
      <w:r w:rsidRPr="00602E4F">
        <w:rPr>
          <w:sz w:val="24"/>
          <w:szCs w:val="24"/>
        </w:rPr>
        <w:t>godinu, prema podacima zaključno s danom 21.</w:t>
      </w:r>
      <w:r>
        <w:rPr>
          <w:sz w:val="24"/>
          <w:szCs w:val="24"/>
        </w:rPr>
        <w:t xml:space="preserve"> </w:t>
      </w:r>
      <w:r w:rsidRPr="00602E4F">
        <w:rPr>
          <w:sz w:val="24"/>
          <w:szCs w:val="24"/>
        </w:rPr>
        <w:t>1.</w:t>
      </w:r>
      <w:r>
        <w:rPr>
          <w:sz w:val="24"/>
          <w:szCs w:val="24"/>
        </w:rPr>
        <w:t xml:space="preserve"> </w:t>
      </w:r>
      <w:r w:rsidRPr="00602E4F">
        <w:rPr>
          <w:sz w:val="24"/>
          <w:szCs w:val="24"/>
        </w:rPr>
        <w:t>2014.</w:t>
      </w:r>
      <w:r w:rsidR="00BB1E3C">
        <w:rPr>
          <w:sz w:val="24"/>
          <w:szCs w:val="24"/>
        </w:rPr>
        <w:t xml:space="preserve"> godine (</w:t>
      </w:r>
      <w:r>
        <w:rPr>
          <w:sz w:val="24"/>
          <w:szCs w:val="24"/>
        </w:rPr>
        <w:t xml:space="preserve">razdoblje </w:t>
      </w:r>
      <w:r w:rsidRPr="00602E4F">
        <w:rPr>
          <w:sz w:val="24"/>
          <w:szCs w:val="24"/>
        </w:rPr>
        <w:t>1.</w:t>
      </w:r>
      <w:r>
        <w:rPr>
          <w:sz w:val="24"/>
          <w:szCs w:val="24"/>
        </w:rPr>
        <w:t xml:space="preserve"> </w:t>
      </w:r>
      <w:r w:rsidRPr="00602E4F">
        <w:rPr>
          <w:sz w:val="24"/>
          <w:szCs w:val="24"/>
        </w:rPr>
        <w:t>1.</w:t>
      </w:r>
      <w:r>
        <w:rPr>
          <w:sz w:val="24"/>
          <w:szCs w:val="24"/>
        </w:rPr>
        <w:t xml:space="preserve"> </w:t>
      </w:r>
      <w:r w:rsidRPr="00602E4F">
        <w:rPr>
          <w:sz w:val="24"/>
          <w:szCs w:val="24"/>
        </w:rPr>
        <w:t>-</w:t>
      </w:r>
      <w:r>
        <w:rPr>
          <w:sz w:val="24"/>
          <w:szCs w:val="24"/>
        </w:rPr>
        <w:t xml:space="preserve"> </w:t>
      </w:r>
      <w:r w:rsidRPr="00602E4F">
        <w:rPr>
          <w:sz w:val="24"/>
          <w:szCs w:val="24"/>
        </w:rPr>
        <w:t>31.</w:t>
      </w:r>
      <w:r>
        <w:rPr>
          <w:sz w:val="24"/>
          <w:szCs w:val="24"/>
        </w:rPr>
        <w:t xml:space="preserve"> </w:t>
      </w:r>
      <w:r w:rsidRPr="00602E4F">
        <w:rPr>
          <w:sz w:val="24"/>
          <w:szCs w:val="24"/>
        </w:rPr>
        <w:t>12.</w:t>
      </w:r>
      <w:r>
        <w:rPr>
          <w:sz w:val="24"/>
          <w:szCs w:val="24"/>
        </w:rPr>
        <w:t xml:space="preserve"> </w:t>
      </w:r>
      <w:r w:rsidRPr="00602E4F">
        <w:rPr>
          <w:sz w:val="24"/>
          <w:szCs w:val="24"/>
        </w:rPr>
        <w:t>2014</w:t>
      </w:r>
      <w:r w:rsidR="00BB1E3C">
        <w:rPr>
          <w:sz w:val="24"/>
          <w:szCs w:val="24"/>
        </w:rPr>
        <w:t xml:space="preserve">. godine) iznosi 1.480.852,00 </w:t>
      </w:r>
      <w:r w:rsidRPr="00602E4F">
        <w:rPr>
          <w:sz w:val="24"/>
          <w:szCs w:val="24"/>
        </w:rPr>
        <w:t>KM, od čega:</w:t>
      </w:r>
    </w:p>
    <w:p w:rsidR="00830A95" w:rsidRPr="00602E4F" w:rsidRDefault="00830A95" w:rsidP="00FB4C38">
      <w:pPr>
        <w:pStyle w:val="ListParagraph"/>
        <w:numPr>
          <w:ilvl w:val="0"/>
          <w:numId w:val="15"/>
        </w:numPr>
        <w:overflowPunct/>
        <w:autoSpaceDE/>
        <w:autoSpaceDN/>
        <w:adjustRightInd/>
        <w:spacing w:line="276" w:lineRule="auto"/>
        <w:textAlignment w:val="auto"/>
        <w:rPr>
          <w:b/>
          <w:i/>
          <w:sz w:val="24"/>
          <w:szCs w:val="24"/>
        </w:rPr>
      </w:pPr>
      <w:r w:rsidRPr="00602E4F">
        <w:rPr>
          <w:b/>
          <w:i/>
          <w:sz w:val="24"/>
          <w:szCs w:val="24"/>
        </w:rPr>
        <w:t>Tekući izdaci - 1.480.852 KM:</w:t>
      </w:r>
    </w:p>
    <w:p w:rsidR="00830A95" w:rsidRPr="00602E4F" w:rsidRDefault="00830A95" w:rsidP="00FB4C38">
      <w:pPr>
        <w:numPr>
          <w:ilvl w:val="0"/>
          <w:numId w:val="17"/>
        </w:numPr>
        <w:overflowPunct/>
        <w:autoSpaceDE/>
        <w:autoSpaceDN/>
        <w:adjustRightInd/>
        <w:spacing w:line="276" w:lineRule="auto"/>
        <w:textAlignment w:val="auto"/>
        <w:rPr>
          <w:sz w:val="24"/>
          <w:szCs w:val="24"/>
        </w:rPr>
      </w:pPr>
      <w:r w:rsidRPr="00602E4F">
        <w:rPr>
          <w:sz w:val="24"/>
          <w:szCs w:val="24"/>
        </w:rPr>
        <w:t>Bruto plaće</w:t>
      </w:r>
      <w:r w:rsidR="00BB1E3C">
        <w:rPr>
          <w:sz w:val="24"/>
          <w:szCs w:val="24"/>
        </w:rPr>
        <w:t xml:space="preserve"> i naknade                   </w:t>
      </w:r>
      <w:r w:rsidRPr="00602E4F">
        <w:rPr>
          <w:sz w:val="24"/>
          <w:szCs w:val="24"/>
        </w:rPr>
        <w:t>1.030.111 KM</w:t>
      </w:r>
    </w:p>
    <w:p w:rsidR="00830A95" w:rsidRPr="00602E4F" w:rsidRDefault="00830A95" w:rsidP="00FB4C38">
      <w:pPr>
        <w:numPr>
          <w:ilvl w:val="0"/>
          <w:numId w:val="17"/>
        </w:numPr>
        <w:overflowPunct/>
        <w:autoSpaceDE/>
        <w:autoSpaceDN/>
        <w:adjustRightInd/>
        <w:spacing w:line="276" w:lineRule="auto"/>
        <w:textAlignment w:val="auto"/>
        <w:rPr>
          <w:sz w:val="24"/>
          <w:szCs w:val="24"/>
        </w:rPr>
      </w:pPr>
      <w:r w:rsidRPr="00602E4F">
        <w:rPr>
          <w:sz w:val="24"/>
          <w:szCs w:val="24"/>
        </w:rPr>
        <w:t xml:space="preserve">Naknade troškova zaposlenih         </w:t>
      </w:r>
      <w:r w:rsidR="00BB1E3C">
        <w:rPr>
          <w:sz w:val="24"/>
          <w:szCs w:val="24"/>
        </w:rPr>
        <w:t xml:space="preserve"> 151.397 </w:t>
      </w:r>
      <w:r w:rsidRPr="00602E4F">
        <w:rPr>
          <w:sz w:val="24"/>
          <w:szCs w:val="24"/>
        </w:rPr>
        <w:t>KM</w:t>
      </w:r>
    </w:p>
    <w:p w:rsidR="00830A95" w:rsidRPr="00602E4F" w:rsidRDefault="00830A95" w:rsidP="00FB4C38">
      <w:pPr>
        <w:numPr>
          <w:ilvl w:val="0"/>
          <w:numId w:val="17"/>
        </w:numPr>
        <w:overflowPunct/>
        <w:autoSpaceDE/>
        <w:autoSpaceDN/>
        <w:adjustRightInd/>
        <w:spacing w:line="276" w:lineRule="auto"/>
        <w:textAlignment w:val="auto"/>
        <w:rPr>
          <w:sz w:val="24"/>
          <w:szCs w:val="24"/>
        </w:rPr>
      </w:pPr>
      <w:r>
        <w:rPr>
          <w:sz w:val="24"/>
          <w:szCs w:val="24"/>
        </w:rPr>
        <w:t>Operativno-</w:t>
      </w:r>
      <w:r w:rsidRPr="00602E4F">
        <w:rPr>
          <w:sz w:val="24"/>
          <w:szCs w:val="24"/>
        </w:rPr>
        <w:t xml:space="preserve">materijalni troškovi      </w:t>
      </w:r>
      <w:r w:rsidR="00BB1E3C">
        <w:rPr>
          <w:sz w:val="24"/>
          <w:szCs w:val="24"/>
        </w:rPr>
        <w:t xml:space="preserve">299.344 </w:t>
      </w:r>
      <w:r w:rsidRPr="00602E4F">
        <w:rPr>
          <w:sz w:val="24"/>
          <w:szCs w:val="24"/>
        </w:rPr>
        <w:t>KM</w:t>
      </w:r>
    </w:p>
    <w:p w:rsidR="00830A95" w:rsidRPr="00602E4F" w:rsidRDefault="00830A95" w:rsidP="00830A95">
      <w:pPr>
        <w:rPr>
          <w:sz w:val="24"/>
          <w:szCs w:val="24"/>
        </w:rPr>
      </w:pPr>
    </w:p>
    <w:p w:rsidR="00830A95" w:rsidRPr="00602E4F" w:rsidRDefault="00830A95" w:rsidP="00830A95">
      <w:pPr>
        <w:jc w:val="both"/>
        <w:rPr>
          <w:sz w:val="24"/>
          <w:szCs w:val="24"/>
        </w:rPr>
      </w:pPr>
      <w:r>
        <w:rPr>
          <w:sz w:val="24"/>
          <w:szCs w:val="24"/>
        </w:rPr>
        <w:t xml:space="preserve">Na temelju </w:t>
      </w:r>
      <w:r w:rsidRPr="00602E4F">
        <w:rPr>
          <w:sz w:val="24"/>
          <w:szCs w:val="24"/>
        </w:rPr>
        <w:t>navedenih podataka, izvršenje proračuna Agencije za 2014.</w:t>
      </w:r>
      <w:r>
        <w:rPr>
          <w:sz w:val="24"/>
          <w:szCs w:val="24"/>
        </w:rPr>
        <w:t xml:space="preserve"> </w:t>
      </w:r>
      <w:r w:rsidRPr="00602E4F">
        <w:rPr>
          <w:sz w:val="24"/>
          <w:szCs w:val="24"/>
        </w:rPr>
        <w:t>godinu u odnosu na odobrena sredstva iznosi 84%.</w:t>
      </w:r>
    </w:p>
    <w:p w:rsidR="00830A95" w:rsidRPr="00602E4F" w:rsidRDefault="00830A95" w:rsidP="00830A95">
      <w:pPr>
        <w:rPr>
          <w:sz w:val="24"/>
          <w:szCs w:val="24"/>
        </w:rPr>
      </w:pPr>
    </w:p>
    <w:p w:rsidR="00720D08" w:rsidRPr="008D5739" w:rsidRDefault="008D5739" w:rsidP="00A5259B">
      <w:pPr>
        <w:pStyle w:val="Davorka2"/>
      </w:pPr>
      <w:bookmarkStart w:id="127" w:name="_Toc412718731"/>
      <w:r w:rsidRPr="008D5739">
        <w:t xml:space="preserve">AGENCIJA </w:t>
      </w:r>
      <w:r>
        <w:t xml:space="preserve"> </w:t>
      </w:r>
      <w:r w:rsidRPr="008D5739">
        <w:t>ZA</w:t>
      </w:r>
      <w:r>
        <w:t xml:space="preserve"> </w:t>
      </w:r>
      <w:r w:rsidRPr="008D5739">
        <w:t xml:space="preserve"> STATISTIKU</w:t>
      </w:r>
      <w:r>
        <w:t xml:space="preserve"> </w:t>
      </w:r>
      <w:r w:rsidRPr="008D5739">
        <w:t xml:space="preserve"> BIH</w:t>
      </w:r>
      <w:bookmarkEnd w:id="127"/>
    </w:p>
    <w:p w:rsidR="00720D08" w:rsidRPr="008D5739" w:rsidRDefault="00720D08" w:rsidP="008D5739">
      <w:pPr>
        <w:jc w:val="both"/>
        <w:rPr>
          <w:sz w:val="24"/>
          <w:szCs w:val="24"/>
        </w:rPr>
      </w:pPr>
    </w:p>
    <w:p w:rsidR="00720D08" w:rsidRPr="00853299" w:rsidRDefault="00853299" w:rsidP="008D5739">
      <w:pPr>
        <w:jc w:val="both"/>
        <w:rPr>
          <w:sz w:val="22"/>
          <w:szCs w:val="22"/>
        </w:rPr>
      </w:pPr>
      <w:r w:rsidRPr="00853299">
        <w:rPr>
          <w:sz w:val="22"/>
          <w:szCs w:val="22"/>
        </w:rPr>
        <w:t>NAJVAŽNIJE</w:t>
      </w:r>
      <w:r>
        <w:rPr>
          <w:sz w:val="22"/>
          <w:szCs w:val="22"/>
        </w:rPr>
        <w:t xml:space="preserve"> </w:t>
      </w:r>
      <w:r w:rsidR="00720D08" w:rsidRPr="00853299">
        <w:rPr>
          <w:sz w:val="22"/>
          <w:szCs w:val="22"/>
        </w:rPr>
        <w:t xml:space="preserve"> AKTIVNOSTI </w:t>
      </w:r>
      <w:r>
        <w:rPr>
          <w:sz w:val="22"/>
          <w:szCs w:val="22"/>
        </w:rPr>
        <w:t xml:space="preserve"> </w:t>
      </w:r>
      <w:r w:rsidR="00720D08" w:rsidRPr="00853299">
        <w:rPr>
          <w:sz w:val="22"/>
          <w:szCs w:val="22"/>
        </w:rPr>
        <w:t>I</w:t>
      </w:r>
      <w:r>
        <w:rPr>
          <w:sz w:val="22"/>
          <w:szCs w:val="22"/>
        </w:rPr>
        <w:t xml:space="preserve"> </w:t>
      </w:r>
      <w:r w:rsidR="00720D08" w:rsidRPr="00853299">
        <w:rPr>
          <w:sz w:val="22"/>
          <w:szCs w:val="22"/>
        </w:rPr>
        <w:t xml:space="preserve"> STANJE </w:t>
      </w:r>
      <w:r>
        <w:rPr>
          <w:sz w:val="22"/>
          <w:szCs w:val="22"/>
        </w:rPr>
        <w:t xml:space="preserve"> </w:t>
      </w:r>
      <w:r w:rsidR="00720D08" w:rsidRPr="00853299">
        <w:rPr>
          <w:sz w:val="22"/>
          <w:szCs w:val="22"/>
        </w:rPr>
        <w:t xml:space="preserve">U </w:t>
      </w:r>
      <w:r>
        <w:rPr>
          <w:sz w:val="22"/>
          <w:szCs w:val="22"/>
        </w:rPr>
        <w:t xml:space="preserve"> </w:t>
      </w:r>
      <w:r w:rsidR="00720D08" w:rsidRPr="00853299">
        <w:rPr>
          <w:sz w:val="22"/>
          <w:szCs w:val="22"/>
        </w:rPr>
        <w:t>OBLASTI</w:t>
      </w:r>
    </w:p>
    <w:p w:rsidR="00853299" w:rsidRPr="00853299" w:rsidRDefault="00853299" w:rsidP="008D5739">
      <w:pPr>
        <w:jc w:val="both"/>
        <w:rPr>
          <w:sz w:val="24"/>
          <w:szCs w:val="24"/>
        </w:rPr>
      </w:pPr>
    </w:p>
    <w:p w:rsidR="00720D08" w:rsidRPr="008D5739" w:rsidRDefault="00720D08" w:rsidP="008D5739">
      <w:pPr>
        <w:jc w:val="both"/>
        <w:rPr>
          <w:sz w:val="24"/>
          <w:szCs w:val="24"/>
        </w:rPr>
      </w:pPr>
      <w:r w:rsidRPr="008D5739">
        <w:rPr>
          <w:sz w:val="24"/>
          <w:szCs w:val="24"/>
        </w:rPr>
        <w:t xml:space="preserve">Izvješće je strukturirano na način da pruži integralnu sliku rada Agencije za statistiku Bosne i Hercegovine (u daljnjem tekstu Agencija) u jednoj poslovnoj godini, a u odnosu na prioritetne zadatke koji su definirani u godišnjem </w:t>
      </w:r>
      <w:r w:rsidRPr="008D5739">
        <w:rPr>
          <w:i/>
          <w:sz w:val="24"/>
          <w:szCs w:val="24"/>
        </w:rPr>
        <w:t>Planu rada Agencije za statistiku za 2014. godinu</w:t>
      </w:r>
      <w:r w:rsidRPr="008D5739">
        <w:rPr>
          <w:sz w:val="24"/>
          <w:szCs w:val="24"/>
        </w:rPr>
        <w:t xml:space="preserve">, </w:t>
      </w:r>
      <w:r w:rsidR="00853299">
        <w:rPr>
          <w:i/>
          <w:sz w:val="24"/>
          <w:szCs w:val="24"/>
        </w:rPr>
        <w:t>Statističkom programu BiH</w:t>
      </w:r>
      <w:r w:rsidRPr="008D5739">
        <w:rPr>
          <w:i/>
          <w:sz w:val="24"/>
          <w:szCs w:val="24"/>
        </w:rPr>
        <w:t xml:space="preserve"> za razdoblje 2013. - 2016.</w:t>
      </w:r>
      <w:r w:rsidRPr="008D5739">
        <w:rPr>
          <w:sz w:val="24"/>
          <w:szCs w:val="24"/>
        </w:rPr>
        <w:t xml:space="preserve"> i </w:t>
      </w:r>
      <w:r w:rsidRPr="008D5739">
        <w:rPr>
          <w:i/>
          <w:sz w:val="24"/>
          <w:szCs w:val="24"/>
        </w:rPr>
        <w:t>Strategiji razvoja Statistike BiH 2020</w:t>
      </w:r>
      <w:r w:rsidRPr="008D5739">
        <w:rPr>
          <w:sz w:val="24"/>
          <w:szCs w:val="24"/>
        </w:rPr>
        <w:t xml:space="preserve">. Izvješće sadrži pregled najvažnijih aktivnosti i ostvarenih rezultata, poduzete zakonodavne aktivnosti, </w:t>
      </w:r>
      <w:r w:rsidR="00853299">
        <w:rPr>
          <w:sz w:val="24"/>
          <w:szCs w:val="24"/>
        </w:rPr>
        <w:t>sklopljene međunarodne ugovore,</w:t>
      </w:r>
      <w:r w:rsidRPr="008D5739">
        <w:rPr>
          <w:sz w:val="24"/>
          <w:szCs w:val="24"/>
        </w:rPr>
        <w:t xml:space="preserve"> aktivnosti euro</w:t>
      </w:r>
      <w:r w:rsidR="00853299">
        <w:rPr>
          <w:sz w:val="24"/>
          <w:szCs w:val="24"/>
        </w:rPr>
        <w:t xml:space="preserve">pskih integracija, planirane i provedene programske zadatke i </w:t>
      </w:r>
      <w:r w:rsidRPr="008D5739">
        <w:rPr>
          <w:sz w:val="24"/>
          <w:szCs w:val="24"/>
        </w:rPr>
        <w:t>potrebna proračunska sredstva.</w:t>
      </w:r>
    </w:p>
    <w:p w:rsidR="00720D08" w:rsidRPr="008D5739" w:rsidRDefault="00720D08" w:rsidP="008D5739">
      <w:pPr>
        <w:jc w:val="both"/>
        <w:rPr>
          <w:sz w:val="24"/>
          <w:szCs w:val="24"/>
        </w:rPr>
      </w:pPr>
      <w:r w:rsidRPr="008D5739">
        <w:rPr>
          <w:sz w:val="24"/>
          <w:szCs w:val="24"/>
        </w:rPr>
        <w:t xml:space="preserve">Misija Agencije je pružanje pouzdanih, kvalitetnih, razumljivih, pravovremenih i međunarodno usporedivih statističkih podataka koje zadovoljavaju potrebe donositelja odluka, istraživača i ostalih domaćih i stranih korisnika i odražavaju stanje i promjene u ekonomskom, demografskom i socijalnom području, području okoliša i prirodnih resursa. </w:t>
      </w:r>
    </w:p>
    <w:p w:rsidR="00720D08" w:rsidRPr="008D5739" w:rsidRDefault="00720D08" w:rsidP="008D5739">
      <w:pPr>
        <w:jc w:val="both"/>
        <w:rPr>
          <w:sz w:val="24"/>
          <w:szCs w:val="24"/>
        </w:rPr>
      </w:pPr>
      <w:r w:rsidRPr="008D5739">
        <w:rPr>
          <w:sz w:val="24"/>
          <w:szCs w:val="24"/>
        </w:rPr>
        <w:t xml:space="preserve">Agencija </w:t>
      </w:r>
      <w:r w:rsidR="00853299">
        <w:rPr>
          <w:sz w:val="24"/>
          <w:szCs w:val="24"/>
        </w:rPr>
        <w:t xml:space="preserve">bilježi </w:t>
      </w:r>
      <w:r w:rsidRPr="008D5739">
        <w:rPr>
          <w:sz w:val="24"/>
          <w:szCs w:val="24"/>
        </w:rPr>
        <w:t xml:space="preserve">znatan porast korisničkih zahtjeva za statističkim podacima, koji u današnjem svijetu postaju nužni za osmišljavanje mjera ekonomske i socijalne politike te praćenje njihovih učinaka. </w:t>
      </w:r>
    </w:p>
    <w:p w:rsidR="00720D08" w:rsidRPr="008D5739" w:rsidRDefault="00720D08" w:rsidP="008D5739">
      <w:pPr>
        <w:jc w:val="both"/>
        <w:rPr>
          <w:sz w:val="24"/>
          <w:szCs w:val="24"/>
        </w:rPr>
      </w:pPr>
      <w:r w:rsidRPr="008D5739">
        <w:rPr>
          <w:sz w:val="24"/>
          <w:szCs w:val="24"/>
        </w:rPr>
        <w:t>Kako bismo osigurali da statistički podaci koje proizvodimo ostanu relevantni za potrebe korisnika, Agencija uvodi nova istraživanja, nastavlja poboljšavati kvalitetu i obuhvat istraživanja koja provodi, dok u suradnji s nositeljima administrativnih izvora podataka kontinuirano radi na njihovu preuzimanju kao i povećanju pouzdanosti i usklađenosti takvih podataka s međunarodnim standardima.</w:t>
      </w:r>
    </w:p>
    <w:p w:rsidR="00720D08" w:rsidRPr="008D5739" w:rsidRDefault="00720D08" w:rsidP="008D5739">
      <w:pPr>
        <w:jc w:val="both"/>
        <w:rPr>
          <w:sz w:val="24"/>
          <w:szCs w:val="24"/>
        </w:rPr>
      </w:pPr>
      <w:r w:rsidRPr="008D5739">
        <w:rPr>
          <w:sz w:val="24"/>
          <w:szCs w:val="24"/>
        </w:rPr>
        <w:t xml:space="preserve">Statistička aktivnost koje je obilježila 2014. kao i prošlu godinu je svakako provođenje </w:t>
      </w:r>
      <w:r w:rsidRPr="008D5739">
        <w:rPr>
          <w:i/>
          <w:sz w:val="24"/>
          <w:szCs w:val="24"/>
        </w:rPr>
        <w:t>popisa stanovništva, kućanstava i stanova u BiH</w:t>
      </w:r>
      <w:r w:rsidRPr="008D5739">
        <w:rPr>
          <w:sz w:val="24"/>
          <w:szCs w:val="24"/>
        </w:rPr>
        <w:t xml:space="preserve">. U 2014. godini većina aktivnosti vezane za popis su obavljene u </w:t>
      </w:r>
      <w:r w:rsidRPr="008D5739">
        <w:rPr>
          <w:i/>
          <w:sz w:val="24"/>
          <w:szCs w:val="24"/>
        </w:rPr>
        <w:t>Centru za unos, kontrolu i obradu podataka</w:t>
      </w:r>
      <w:r w:rsidRPr="008D5739">
        <w:rPr>
          <w:sz w:val="24"/>
          <w:szCs w:val="24"/>
        </w:rPr>
        <w:t>. Očekivanja širokog kruga korisnika od popisa su velika, te iz tih razloga Agencija i entitetske statističke institucije čine maksimalne napore da uspješno provedu i preostale aktivnosti vezane za popis.</w:t>
      </w:r>
    </w:p>
    <w:p w:rsidR="00720D08" w:rsidRPr="008D5739" w:rsidRDefault="00720D08" w:rsidP="008D5739">
      <w:pPr>
        <w:jc w:val="both"/>
        <w:rPr>
          <w:sz w:val="24"/>
          <w:szCs w:val="24"/>
        </w:rPr>
      </w:pPr>
      <w:r w:rsidRPr="008D5739">
        <w:rPr>
          <w:sz w:val="24"/>
          <w:szCs w:val="24"/>
        </w:rPr>
        <w:t xml:space="preserve">Prema redovnom godišnjem </w:t>
      </w:r>
      <w:r w:rsidRPr="008D5739">
        <w:rPr>
          <w:i/>
          <w:sz w:val="24"/>
          <w:szCs w:val="24"/>
        </w:rPr>
        <w:t>Izvješću o napretku BiH za 2014.</w:t>
      </w:r>
      <w:r w:rsidRPr="008D5739">
        <w:rPr>
          <w:sz w:val="24"/>
          <w:szCs w:val="24"/>
        </w:rPr>
        <w:t>, statistika je napravila ”</w:t>
      </w:r>
      <w:r w:rsidRPr="008D5739">
        <w:rPr>
          <w:i/>
          <w:sz w:val="24"/>
          <w:szCs w:val="24"/>
        </w:rPr>
        <w:t>određeni napredak postignut je u oblasti statistike, posebno kada je u pitanju provođenje popisa stanovništva i kućanstava, kao i u nekim oblastima statistike poslovnog sektora. I dalje je potrebno unaprijediti sektorske statistike, poput statistike nacionalnih računa, te poslovne i poljoprivredne statistike. Potrebno je unaprijediti suradnju, koordinaciju i procese donošenja odluka da bi se razvio statistički sustav u državi i ključne strateške oblasti.</w:t>
      </w:r>
      <w:r w:rsidRPr="008D5739">
        <w:rPr>
          <w:sz w:val="24"/>
          <w:szCs w:val="24"/>
        </w:rPr>
        <w:t>“</w:t>
      </w:r>
    </w:p>
    <w:p w:rsidR="00720D08" w:rsidRPr="00853299" w:rsidRDefault="00720D08" w:rsidP="008D5739">
      <w:pPr>
        <w:jc w:val="both"/>
        <w:rPr>
          <w:sz w:val="24"/>
          <w:szCs w:val="24"/>
        </w:rPr>
      </w:pPr>
    </w:p>
    <w:p w:rsidR="00720D08" w:rsidRPr="00853299" w:rsidRDefault="00720D08" w:rsidP="008D5739">
      <w:pPr>
        <w:jc w:val="both"/>
        <w:rPr>
          <w:sz w:val="22"/>
          <w:szCs w:val="22"/>
        </w:rPr>
      </w:pPr>
      <w:r w:rsidRPr="00853299">
        <w:rPr>
          <w:sz w:val="22"/>
          <w:szCs w:val="22"/>
        </w:rPr>
        <w:t>ZAKONODAVNE</w:t>
      </w:r>
      <w:r w:rsidR="00853299">
        <w:rPr>
          <w:sz w:val="22"/>
          <w:szCs w:val="22"/>
        </w:rPr>
        <w:t xml:space="preserve"> </w:t>
      </w:r>
      <w:r w:rsidRPr="00853299">
        <w:rPr>
          <w:sz w:val="22"/>
          <w:szCs w:val="22"/>
        </w:rPr>
        <w:t xml:space="preserve"> AKTIVNOSTI </w:t>
      </w:r>
    </w:p>
    <w:p w:rsidR="00720D08" w:rsidRPr="00853299" w:rsidRDefault="00720D08" w:rsidP="008D5739">
      <w:pPr>
        <w:jc w:val="both"/>
        <w:rPr>
          <w:sz w:val="24"/>
          <w:szCs w:val="24"/>
        </w:rPr>
      </w:pPr>
    </w:p>
    <w:p w:rsidR="00720D08" w:rsidRPr="008D5739" w:rsidRDefault="00720D08" w:rsidP="008D5739">
      <w:pPr>
        <w:jc w:val="both"/>
        <w:rPr>
          <w:sz w:val="24"/>
          <w:szCs w:val="24"/>
        </w:rPr>
      </w:pPr>
      <w:r w:rsidRPr="008D5739">
        <w:rPr>
          <w:sz w:val="24"/>
          <w:szCs w:val="24"/>
        </w:rPr>
        <w:t xml:space="preserve">Dana 20.5.2014. godine na 95. sjednici Vijeća ministara Bosne i Hercegovine je usvojen Plan rada Agencije </w:t>
      </w:r>
      <w:r w:rsidR="00853299">
        <w:rPr>
          <w:sz w:val="24"/>
          <w:szCs w:val="24"/>
        </w:rPr>
        <w:t>za 2014. godinu</w:t>
      </w:r>
      <w:r w:rsidRPr="008D5739">
        <w:rPr>
          <w:sz w:val="24"/>
          <w:szCs w:val="24"/>
        </w:rPr>
        <w:t xml:space="preserve"> (“Službeni glasnik BiH“ broj 51/14).  </w:t>
      </w:r>
    </w:p>
    <w:p w:rsidR="00720D08" w:rsidRPr="00853299" w:rsidRDefault="00720D08" w:rsidP="008D5739">
      <w:pPr>
        <w:jc w:val="both"/>
        <w:rPr>
          <w:sz w:val="24"/>
          <w:szCs w:val="24"/>
        </w:rPr>
      </w:pPr>
    </w:p>
    <w:p w:rsidR="00720D08" w:rsidRPr="00853299" w:rsidRDefault="00720D08" w:rsidP="008D5739">
      <w:pPr>
        <w:jc w:val="both"/>
        <w:rPr>
          <w:sz w:val="22"/>
          <w:szCs w:val="22"/>
        </w:rPr>
      </w:pPr>
      <w:r w:rsidRPr="00853299">
        <w:rPr>
          <w:sz w:val="22"/>
          <w:szCs w:val="22"/>
        </w:rPr>
        <w:t>ZAKLJUČIVANJE</w:t>
      </w:r>
      <w:r w:rsidR="00853299">
        <w:rPr>
          <w:sz w:val="22"/>
          <w:szCs w:val="22"/>
        </w:rPr>
        <w:t xml:space="preserve"> </w:t>
      </w:r>
      <w:r w:rsidRPr="00853299">
        <w:rPr>
          <w:sz w:val="22"/>
          <w:szCs w:val="22"/>
        </w:rPr>
        <w:t xml:space="preserve"> MEĐUNARODNIH</w:t>
      </w:r>
      <w:r w:rsidR="00853299">
        <w:rPr>
          <w:sz w:val="22"/>
          <w:szCs w:val="22"/>
        </w:rPr>
        <w:t xml:space="preserve"> </w:t>
      </w:r>
      <w:r w:rsidRPr="00853299">
        <w:rPr>
          <w:sz w:val="22"/>
          <w:szCs w:val="22"/>
        </w:rPr>
        <w:t xml:space="preserve"> UGOVORA</w:t>
      </w:r>
    </w:p>
    <w:p w:rsidR="00853299" w:rsidRPr="00853299" w:rsidRDefault="00853299" w:rsidP="008D5739">
      <w:pPr>
        <w:jc w:val="both"/>
        <w:rPr>
          <w:sz w:val="24"/>
          <w:szCs w:val="24"/>
        </w:rPr>
      </w:pPr>
    </w:p>
    <w:p w:rsidR="00720D08" w:rsidRDefault="00720D08" w:rsidP="008D5739">
      <w:pPr>
        <w:jc w:val="both"/>
        <w:rPr>
          <w:sz w:val="24"/>
          <w:szCs w:val="24"/>
        </w:rPr>
      </w:pPr>
      <w:r w:rsidRPr="008D5739">
        <w:rPr>
          <w:sz w:val="24"/>
          <w:szCs w:val="24"/>
        </w:rPr>
        <w:t xml:space="preserve">Agencija u 2014. </w:t>
      </w:r>
      <w:proofErr w:type="gramStart"/>
      <w:r w:rsidRPr="008D5739">
        <w:rPr>
          <w:sz w:val="24"/>
          <w:szCs w:val="24"/>
        </w:rPr>
        <w:t>godini</w:t>
      </w:r>
      <w:proofErr w:type="gramEnd"/>
      <w:r w:rsidRPr="008D5739">
        <w:rPr>
          <w:sz w:val="24"/>
          <w:szCs w:val="24"/>
        </w:rPr>
        <w:t xml:space="preserve"> nije zaključila nijedan međunarodni ugovor.  </w:t>
      </w:r>
    </w:p>
    <w:p w:rsidR="00CD77C0" w:rsidRDefault="00CD77C0" w:rsidP="008D5739">
      <w:pPr>
        <w:jc w:val="both"/>
        <w:rPr>
          <w:sz w:val="22"/>
          <w:szCs w:val="22"/>
        </w:rPr>
      </w:pPr>
    </w:p>
    <w:p w:rsidR="00720D08" w:rsidRPr="00853299" w:rsidRDefault="00720D08" w:rsidP="008D5739">
      <w:pPr>
        <w:jc w:val="both"/>
        <w:rPr>
          <w:sz w:val="22"/>
          <w:szCs w:val="22"/>
        </w:rPr>
      </w:pPr>
      <w:r w:rsidRPr="00853299">
        <w:rPr>
          <w:sz w:val="22"/>
          <w:szCs w:val="22"/>
        </w:rPr>
        <w:t>EUROPSKE INTEGRACIJE</w:t>
      </w:r>
    </w:p>
    <w:p w:rsidR="00853299" w:rsidRPr="00853299" w:rsidRDefault="00853299" w:rsidP="008D5739">
      <w:pPr>
        <w:jc w:val="both"/>
        <w:rPr>
          <w:sz w:val="24"/>
          <w:szCs w:val="24"/>
        </w:rPr>
      </w:pPr>
    </w:p>
    <w:p w:rsidR="00720D08" w:rsidRPr="008D5739" w:rsidRDefault="00720D08" w:rsidP="008D5739">
      <w:pPr>
        <w:jc w:val="both"/>
        <w:rPr>
          <w:sz w:val="24"/>
          <w:szCs w:val="24"/>
        </w:rPr>
      </w:pPr>
      <w:r w:rsidRPr="008D5739">
        <w:rPr>
          <w:sz w:val="24"/>
          <w:szCs w:val="24"/>
        </w:rPr>
        <w:t xml:space="preserve">Pretpristupni programi, programi Europske unije i strukturni fondovi koji su dostupni BiH povećavaju potrebu za statističkim podacima na svim razinama, dok integracija statističkog sustava BiH u Europski statistički sustav (ESS) stavlja naglasak na kvalitetu i usporedivost statističkih podataka BiH s podacima drugih država članica EU-a. Prilikom provođenja temeljnih ciljeva i aktivnosti za njihovo postizanje poštivani su nacionalni i europski pravni temelji, dobra praksa kao i zahtjevi domaćih, europskih i drugih međunarodnih korisnika ovisno o raspoloživim resursima (financijski i kadrovski) koji su nam na raspolaganju. </w:t>
      </w:r>
    </w:p>
    <w:p w:rsidR="00720D08" w:rsidRPr="008D5739" w:rsidRDefault="00720D08" w:rsidP="008D5739">
      <w:pPr>
        <w:jc w:val="both"/>
        <w:rPr>
          <w:sz w:val="24"/>
          <w:szCs w:val="24"/>
        </w:rPr>
      </w:pPr>
      <w:r w:rsidRPr="008D5739">
        <w:rPr>
          <w:sz w:val="24"/>
          <w:szCs w:val="24"/>
        </w:rPr>
        <w:t>U 2014. godini Agencija je vršila redovno praćenje Europskog partnerstva i obveza koje ima statistika, a sva izvješća su dostavljana pravovremeno na adrese relevantnih institucija u zemlji i EU (Eurostat). U tijeku je priprema sektorskog strateš</w:t>
      </w:r>
      <w:r w:rsidR="004E47CF">
        <w:rPr>
          <w:sz w:val="24"/>
          <w:szCs w:val="24"/>
        </w:rPr>
        <w:t xml:space="preserve">kog dokumenta za programiranje </w:t>
      </w:r>
      <w:r w:rsidRPr="008D5739">
        <w:rPr>
          <w:sz w:val="24"/>
          <w:szCs w:val="24"/>
        </w:rPr>
        <w:t xml:space="preserve">IPA II fonda i Agencija je poslala svoj prilog za pripremu ovog dokumenta. </w:t>
      </w:r>
    </w:p>
    <w:p w:rsidR="00720D08" w:rsidRPr="008D5739" w:rsidRDefault="00720D08" w:rsidP="008D5739">
      <w:pPr>
        <w:jc w:val="both"/>
        <w:rPr>
          <w:sz w:val="24"/>
          <w:szCs w:val="24"/>
        </w:rPr>
      </w:pPr>
      <w:r w:rsidRPr="008D5739">
        <w:rPr>
          <w:sz w:val="24"/>
          <w:szCs w:val="24"/>
        </w:rPr>
        <w:t>Projekti u implementaciji u 2014: EU grant za popis stanovništva; nacionalni projekt koji financira SIDA, a implementira statistika Švedske statistika (faza III); početak novog IPA 2012 Twinninga; GIZ višekorisnički projakt za BH institucije; MBP IPA 2012 /Višekorisnički projekt za statistiku; regionalni projek</w:t>
      </w:r>
      <w:r w:rsidR="00853299">
        <w:rPr>
          <w:sz w:val="24"/>
          <w:szCs w:val="24"/>
        </w:rPr>
        <w:t xml:space="preserve">t koji </w:t>
      </w:r>
      <w:r w:rsidRPr="008D5739">
        <w:rPr>
          <w:sz w:val="24"/>
          <w:szCs w:val="24"/>
        </w:rPr>
        <w:t>financira SIDA.</w:t>
      </w:r>
    </w:p>
    <w:p w:rsidR="00720D08" w:rsidRPr="00853299" w:rsidRDefault="00720D08" w:rsidP="008D5739">
      <w:pPr>
        <w:jc w:val="both"/>
        <w:rPr>
          <w:sz w:val="24"/>
          <w:szCs w:val="24"/>
        </w:rPr>
      </w:pPr>
    </w:p>
    <w:p w:rsidR="00720D08" w:rsidRPr="00853299" w:rsidRDefault="00720D08" w:rsidP="008D5739">
      <w:pPr>
        <w:jc w:val="both"/>
        <w:rPr>
          <w:sz w:val="22"/>
          <w:szCs w:val="22"/>
        </w:rPr>
      </w:pPr>
      <w:r w:rsidRPr="00853299">
        <w:rPr>
          <w:sz w:val="22"/>
          <w:szCs w:val="22"/>
        </w:rPr>
        <w:t xml:space="preserve">PLANIRANI </w:t>
      </w:r>
      <w:r w:rsidR="00853299">
        <w:rPr>
          <w:sz w:val="22"/>
          <w:szCs w:val="22"/>
        </w:rPr>
        <w:t xml:space="preserve"> </w:t>
      </w:r>
      <w:r w:rsidRPr="00853299">
        <w:rPr>
          <w:sz w:val="22"/>
          <w:szCs w:val="22"/>
        </w:rPr>
        <w:t xml:space="preserve">I </w:t>
      </w:r>
      <w:r w:rsidR="00853299">
        <w:rPr>
          <w:sz w:val="22"/>
          <w:szCs w:val="22"/>
        </w:rPr>
        <w:t xml:space="preserve"> </w:t>
      </w:r>
      <w:r w:rsidRPr="00853299">
        <w:rPr>
          <w:sz w:val="22"/>
          <w:szCs w:val="22"/>
        </w:rPr>
        <w:t>REALIZIRANI</w:t>
      </w:r>
      <w:r w:rsidR="00853299">
        <w:rPr>
          <w:sz w:val="22"/>
          <w:szCs w:val="22"/>
        </w:rPr>
        <w:t xml:space="preserve"> </w:t>
      </w:r>
      <w:r w:rsidRPr="00853299">
        <w:rPr>
          <w:sz w:val="22"/>
          <w:szCs w:val="22"/>
        </w:rPr>
        <w:t xml:space="preserve"> PROGRAMSKI </w:t>
      </w:r>
      <w:r w:rsidR="00853299">
        <w:rPr>
          <w:sz w:val="22"/>
          <w:szCs w:val="22"/>
        </w:rPr>
        <w:t xml:space="preserve"> </w:t>
      </w:r>
      <w:r w:rsidRPr="00853299">
        <w:rPr>
          <w:sz w:val="22"/>
          <w:szCs w:val="22"/>
        </w:rPr>
        <w:t>ZADACI</w:t>
      </w:r>
    </w:p>
    <w:p w:rsidR="00853299" w:rsidRPr="00853299" w:rsidRDefault="00853299" w:rsidP="008D5739">
      <w:pPr>
        <w:jc w:val="both"/>
        <w:rPr>
          <w:sz w:val="24"/>
          <w:szCs w:val="24"/>
        </w:rPr>
      </w:pPr>
    </w:p>
    <w:p w:rsidR="00720D08" w:rsidRPr="008D5739" w:rsidRDefault="00720D08" w:rsidP="008D5739">
      <w:pPr>
        <w:jc w:val="both"/>
        <w:rPr>
          <w:sz w:val="24"/>
          <w:szCs w:val="24"/>
        </w:rPr>
      </w:pPr>
      <w:r w:rsidRPr="008D5739">
        <w:rPr>
          <w:sz w:val="24"/>
          <w:szCs w:val="24"/>
        </w:rPr>
        <w:t>Agencija je uspješno provela statističke aktivnosti i istraživanja, planirane u Planu rada Agencije za 2014. godinu. U 2014. godini Agencija je realizirala i provela (u suradnji s entitetskim zavodima za statistiku) 147 statističkih istraživanja i aktivnosti. Agencija je publicirala 255 priopćenja; 14 godišnjih tematskih biltena; 7 metodoloških dokumenata.</w:t>
      </w:r>
    </w:p>
    <w:p w:rsidR="00720D08" w:rsidRPr="008D5739" w:rsidRDefault="00720D08" w:rsidP="008D5739">
      <w:pPr>
        <w:jc w:val="both"/>
        <w:rPr>
          <w:sz w:val="24"/>
          <w:szCs w:val="24"/>
        </w:rPr>
      </w:pPr>
    </w:p>
    <w:p w:rsidR="00720D08" w:rsidRPr="008D5739" w:rsidRDefault="00720D08" w:rsidP="008D5739">
      <w:pPr>
        <w:jc w:val="both"/>
        <w:rPr>
          <w:sz w:val="24"/>
          <w:szCs w:val="24"/>
        </w:rPr>
      </w:pPr>
      <w:r w:rsidRPr="008D5739">
        <w:rPr>
          <w:sz w:val="24"/>
          <w:szCs w:val="24"/>
        </w:rPr>
        <w:t xml:space="preserve">U području </w:t>
      </w:r>
      <w:r w:rsidRPr="002F3B0C">
        <w:rPr>
          <w:i/>
          <w:sz w:val="24"/>
          <w:szCs w:val="24"/>
          <w:u w:val="single"/>
        </w:rPr>
        <w:t>Demografskih i socijalnih statistika</w:t>
      </w:r>
      <w:r w:rsidRPr="008D5739">
        <w:rPr>
          <w:sz w:val="24"/>
          <w:szCs w:val="24"/>
        </w:rPr>
        <w:t xml:space="preserve"> realizirani su sljedeći programski zadaci:</w:t>
      </w:r>
    </w:p>
    <w:p w:rsidR="00720D08" w:rsidRPr="008D5739" w:rsidRDefault="00720D08" w:rsidP="008D5739">
      <w:pPr>
        <w:jc w:val="both"/>
        <w:rPr>
          <w:sz w:val="24"/>
          <w:szCs w:val="24"/>
        </w:rPr>
      </w:pPr>
      <w:r w:rsidRPr="008D5739">
        <w:rPr>
          <w:sz w:val="24"/>
          <w:szCs w:val="24"/>
        </w:rPr>
        <w:t xml:space="preserve">Pripremljena su i objavljena četiri priopćenja o prirodnom kretanju stanovništva. Urađene su tablice za razinu BiH iz oblasti vitalne statistike za 2013. godinu (konačni podaci) i objavljene u tematskom biltenu Demografija, kao i tablice po zahtjevima Eurostata i UN-a. </w:t>
      </w:r>
    </w:p>
    <w:p w:rsidR="00720D08" w:rsidRPr="008D5739" w:rsidRDefault="00720D08" w:rsidP="008D5739">
      <w:pPr>
        <w:jc w:val="both"/>
        <w:rPr>
          <w:sz w:val="24"/>
          <w:szCs w:val="24"/>
        </w:rPr>
      </w:pPr>
      <w:r w:rsidRPr="008D5739">
        <w:rPr>
          <w:sz w:val="24"/>
          <w:szCs w:val="24"/>
        </w:rPr>
        <w:t xml:space="preserve">U oblasti statistike migracija priopćenje o unutarnjim migracijama za 2013. objavljeno je u veljači 2014. godine. U 2014. godini većina aktivnosti vezane za popis su obavljene u Centru za unos, kontrolu i obradu podataka. Rad na poslovima ručne pripreme, kontrole obrade podatka i skeniranja počeo je krajem siječnja 2014. godine i završen krajem iste godine. </w:t>
      </w:r>
    </w:p>
    <w:p w:rsidR="00720D08" w:rsidRPr="008D5739" w:rsidRDefault="00720D08" w:rsidP="008D5739">
      <w:pPr>
        <w:jc w:val="both"/>
        <w:rPr>
          <w:sz w:val="24"/>
          <w:szCs w:val="24"/>
        </w:rPr>
      </w:pPr>
      <w:r w:rsidRPr="008D5739">
        <w:rPr>
          <w:sz w:val="24"/>
          <w:szCs w:val="24"/>
        </w:rPr>
        <w:t>U Centru za unos, kontrolu i obradu podataka je bilo angažirano ukupno 277 vanjskih suradnika na ručnoj pripremi, kontroli obrade podataka, kontroli skeniranja i operatera na izdavanju materijala. Trenutno u centru za unos i obradu podataka radi statističko osoblje iz sve tri statističke institucije zaduženo za daljnju obradu i analizu popisnih podataka.</w:t>
      </w:r>
    </w:p>
    <w:p w:rsidR="00720D08" w:rsidRPr="008D5739" w:rsidRDefault="00720D08" w:rsidP="008D5739">
      <w:pPr>
        <w:jc w:val="both"/>
        <w:rPr>
          <w:sz w:val="24"/>
          <w:szCs w:val="24"/>
        </w:rPr>
      </w:pPr>
      <w:r w:rsidRPr="008D5739">
        <w:rPr>
          <w:sz w:val="24"/>
          <w:szCs w:val="24"/>
        </w:rPr>
        <w:t xml:space="preserve">U oblasti </w:t>
      </w:r>
      <w:r w:rsidRPr="008D5739">
        <w:rPr>
          <w:i/>
          <w:sz w:val="24"/>
          <w:szCs w:val="24"/>
        </w:rPr>
        <w:t>statistike rada</w:t>
      </w:r>
      <w:r w:rsidRPr="008D5739">
        <w:rPr>
          <w:sz w:val="24"/>
          <w:szCs w:val="24"/>
        </w:rPr>
        <w:t xml:space="preserve"> objavljeni su u formi priopćenja podaci za razinu BiH za oblast koja pokriva zarade (bruto i neto), zaposlenost i nezaposlenost. Provedena je Anketa o radnoj snazi 2014. godine (ARS 2014). U organizaciji ICON/Devstat uz podršku Eurostata urađena je procjena oblasti tržišta rada s naglaskom na ARS i kao rezultat je urađeno Izvješće o sektorskoj reviziji ARS u BiH. Objavljeno je po prvi put priopćenje Anketa o troškovima rada 2012.</w:t>
      </w:r>
    </w:p>
    <w:p w:rsidR="00720D08" w:rsidRPr="008D5739" w:rsidRDefault="00720D08" w:rsidP="008D5739">
      <w:pPr>
        <w:jc w:val="both"/>
        <w:rPr>
          <w:sz w:val="24"/>
          <w:szCs w:val="24"/>
        </w:rPr>
      </w:pPr>
      <w:r w:rsidRPr="008D5739">
        <w:rPr>
          <w:sz w:val="24"/>
          <w:szCs w:val="24"/>
        </w:rPr>
        <w:t xml:space="preserve">U oblasti </w:t>
      </w:r>
      <w:r w:rsidRPr="008D5739">
        <w:rPr>
          <w:i/>
          <w:sz w:val="24"/>
          <w:szCs w:val="24"/>
        </w:rPr>
        <w:t>statistike obrazovanja</w:t>
      </w:r>
      <w:r w:rsidRPr="008D5739">
        <w:rPr>
          <w:sz w:val="24"/>
          <w:szCs w:val="24"/>
        </w:rPr>
        <w:t xml:space="preserve"> Agencija prati predškolsko, osnovno, srednje i visoko obrazovanje. U oblastima </w:t>
      </w:r>
      <w:r w:rsidRPr="008D5739">
        <w:rPr>
          <w:i/>
          <w:sz w:val="24"/>
          <w:szCs w:val="24"/>
        </w:rPr>
        <w:t>statistike kulture i socijalne zaštite</w:t>
      </w:r>
      <w:r w:rsidRPr="008D5739">
        <w:rPr>
          <w:sz w:val="24"/>
          <w:szCs w:val="24"/>
        </w:rPr>
        <w:t xml:space="preserve"> raspoloživi podaci su objavljeni u tematskom biltenu. U 2014. godini  je započeto s radom na reviziji obrazaca statistike socijalne zaštite. </w:t>
      </w:r>
    </w:p>
    <w:p w:rsidR="00720D08" w:rsidRPr="008D5739" w:rsidRDefault="00720D08" w:rsidP="008D5739">
      <w:pPr>
        <w:jc w:val="both"/>
        <w:rPr>
          <w:sz w:val="24"/>
          <w:szCs w:val="24"/>
        </w:rPr>
      </w:pPr>
      <w:r w:rsidRPr="008D5739">
        <w:rPr>
          <w:sz w:val="24"/>
          <w:szCs w:val="24"/>
        </w:rPr>
        <w:t>U oblasti statistike zdravstva Agencija je po prvi put objavila priopćenje u kojem su predstavljeni podaci Nacionalnih zdravstvenih računa (NHA) za BiH koji su pripremljeni kroz projekt „Reforma javnog zdravstva II“, kojeg je financirala Europska unija u razdoblju od 2012. - 2013. godine. Agencija za statistiku BiH je po prvi put dostavila Eurostatu i OECD-u kompletirane tri osnovne tabele NHA za BiH za razdoblje 2009. - 2012. godine, u formi zajedničkog upitnika Eurostata, OECD-a i SZO-a, po metodologiji SHA 2011.</w:t>
      </w:r>
    </w:p>
    <w:p w:rsidR="00720D08" w:rsidRPr="008D5739" w:rsidRDefault="00720D08" w:rsidP="008D5739">
      <w:pPr>
        <w:jc w:val="both"/>
        <w:rPr>
          <w:sz w:val="24"/>
          <w:szCs w:val="24"/>
        </w:rPr>
      </w:pPr>
      <w:r w:rsidRPr="008D5739">
        <w:rPr>
          <w:sz w:val="24"/>
          <w:szCs w:val="24"/>
        </w:rPr>
        <w:t xml:space="preserve">U području </w:t>
      </w:r>
      <w:r w:rsidRPr="002F3B0C">
        <w:rPr>
          <w:i/>
          <w:sz w:val="24"/>
          <w:szCs w:val="24"/>
          <w:u w:val="single"/>
        </w:rPr>
        <w:t>Makroekonomskih statistika</w:t>
      </w:r>
      <w:r w:rsidRPr="008D5739">
        <w:rPr>
          <w:sz w:val="24"/>
          <w:szCs w:val="24"/>
        </w:rPr>
        <w:t xml:space="preserve"> realizirani su sljedeći programski zadaci:</w:t>
      </w:r>
    </w:p>
    <w:p w:rsidR="00720D08" w:rsidRPr="008D5739" w:rsidRDefault="00720D08" w:rsidP="008D5739">
      <w:pPr>
        <w:jc w:val="both"/>
        <w:rPr>
          <w:sz w:val="24"/>
          <w:szCs w:val="24"/>
        </w:rPr>
      </w:pPr>
      <w:r w:rsidRPr="008D5739">
        <w:rPr>
          <w:sz w:val="24"/>
          <w:szCs w:val="24"/>
        </w:rPr>
        <w:t xml:space="preserve">U oblasti </w:t>
      </w:r>
      <w:r w:rsidRPr="008D5739">
        <w:rPr>
          <w:i/>
          <w:sz w:val="24"/>
          <w:szCs w:val="24"/>
        </w:rPr>
        <w:t>nacionalnih računa</w:t>
      </w:r>
      <w:r w:rsidRPr="008D5739">
        <w:rPr>
          <w:sz w:val="24"/>
          <w:szCs w:val="24"/>
        </w:rPr>
        <w:t xml:space="preserve"> izvršeni su obračuni BDP za razinu BiH prema proizvodnom, dohodovnom i rashodnom pristupu za 2014. godinu. Izvršen je obračun ulaganja sredstava u investicije</w:t>
      </w:r>
      <w:r w:rsidR="00D91ED1">
        <w:rPr>
          <w:sz w:val="24"/>
          <w:szCs w:val="24"/>
        </w:rPr>
        <w:t xml:space="preserve"> pravnih osoba u 2014. godini. </w:t>
      </w:r>
      <w:r w:rsidRPr="008D5739">
        <w:rPr>
          <w:sz w:val="24"/>
          <w:szCs w:val="24"/>
        </w:rPr>
        <w:t>Pripremljeno je priopćenje BDP i stvarna individualna potrošnja (SIP) u standardu kupovne moći (SKM) za 2014. Izvršen je obračun BDP po proizvodnom pristupu za tri kvartala 2014. Pripremljen su obrazac i naputak  „</w:t>
      </w:r>
      <w:r w:rsidRPr="008D5739">
        <w:rPr>
          <w:i/>
          <w:sz w:val="24"/>
          <w:szCs w:val="24"/>
        </w:rPr>
        <w:t>Godišnje izvješće o investicijama</w:t>
      </w:r>
      <w:r w:rsidRPr="008D5739">
        <w:rPr>
          <w:sz w:val="24"/>
          <w:szCs w:val="24"/>
        </w:rPr>
        <w:t>“ u skladu s ESA 2010 za 2014. godinu.</w:t>
      </w:r>
    </w:p>
    <w:p w:rsidR="00720D08" w:rsidRPr="008D5739" w:rsidRDefault="00720D08" w:rsidP="008D5739">
      <w:pPr>
        <w:jc w:val="both"/>
        <w:rPr>
          <w:sz w:val="24"/>
          <w:szCs w:val="24"/>
        </w:rPr>
      </w:pPr>
      <w:r w:rsidRPr="008D5739">
        <w:rPr>
          <w:sz w:val="24"/>
          <w:szCs w:val="24"/>
        </w:rPr>
        <w:t>U 2014. godini planirano je i realizirano redovno objavljivanje CPI i PPI indeksa u BiH  za svaki mjesec. Ostvarena su određena unapređenja kontrole kvalitete prikupljenih podataka. Održani su sastanci s međunarodnim ekspertima i entitetskim statističkim zavodima da bi se pronašla rješenja sukladna propisima Eurostata iz oblasti HICP-a te se radilo na izračunavanju pondera iz Nacionalnih računa. Urađena je promjena korpe proizvoda, a za izračun indeksa potrošačkih cijena su primijenjeni ponderi temeljeni na potrošnji iz Ankete o potrošnji kućanstava iz 2011. godine. Sve aktivnosti i zadaci planirani PPP-om (Paritet kupovne moći) Work Plan za 2014. su izvršene i realizirane u skladu sa istim i danim krajnjim rokovima.</w:t>
      </w:r>
    </w:p>
    <w:p w:rsidR="00720D08" w:rsidRPr="008D5739" w:rsidRDefault="00720D08" w:rsidP="008D5739">
      <w:pPr>
        <w:jc w:val="both"/>
        <w:rPr>
          <w:sz w:val="24"/>
          <w:szCs w:val="24"/>
        </w:rPr>
      </w:pPr>
      <w:r w:rsidRPr="008D5739">
        <w:rPr>
          <w:sz w:val="24"/>
          <w:szCs w:val="24"/>
        </w:rPr>
        <w:t>Agencija je vršila redovito mjesečno prikupljanje, obradu i publiciranje podataka o robnoj razmjeni BiH s inozemstvom kao i indeksa jediničnih vrijednosti izvoza. Uprava za neizravno oporezivanje je počela dostavljati podatke s punim PDV brojem kompanija, što je omogućilo kreiranje statističkog registra izvoznika i uvoznika, a omogućava i poboljšanje kontrole podataka. Podaci su redovito dostavljani Direkciji za ekonomsko planiranje, CBBIH, Ministarstvu vanjske trgovine i ekonomskih odnosa BiH, Eurostatu i Ujedinjenim narodima.</w:t>
      </w:r>
    </w:p>
    <w:p w:rsidR="00720D08" w:rsidRPr="008D5739" w:rsidRDefault="00720D08" w:rsidP="008D5739">
      <w:pPr>
        <w:jc w:val="both"/>
        <w:rPr>
          <w:sz w:val="24"/>
          <w:szCs w:val="24"/>
        </w:rPr>
      </w:pPr>
      <w:r w:rsidRPr="008D5739">
        <w:rPr>
          <w:sz w:val="24"/>
          <w:szCs w:val="24"/>
        </w:rPr>
        <w:t xml:space="preserve">U području </w:t>
      </w:r>
      <w:r w:rsidRPr="00AA53E5">
        <w:rPr>
          <w:i/>
          <w:sz w:val="24"/>
          <w:szCs w:val="24"/>
          <w:u w:val="single"/>
        </w:rPr>
        <w:t>Poslovnih statistika</w:t>
      </w:r>
      <w:r w:rsidRPr="008D5739">
        <w:rPr>
          <w:sz w:val="24"/>
          <w:szCs w:val="24"/>
        </w:rPr>
        <w:t xml:space="preserve"> realizirani su sljedeći programski zadaci: </w:t>
      </w:r>
    </w:p>
    <w:p w:rsidR="00720D08" w:rsidRPr="008D5739" w:rsidRDefault="00720D08" w:rsidP="008D5739">
      <w:pPr>
        <w:jc w:val="both"/>
        <w:rPr>
          <w:sz w:val="24"/>
          <w:szCs w:val="24"/>
        </w:rPr>
      </w:pPr>
      <w:r w:rsidRPr="008D5739">
        <w:rPr>
          <w:sz w:val="24"/>
          <w:szCs w:val="24"/>
        </w:rPr>
        <w:t>Implementiran acquis communautaire u oblasti poslovnih statistika, što uključuje proizvodnju međunarodno usporedivih strukturnih</w:t>
      </w:r>
      <w:r w:rsidR="00853299">
        <w:rPr>
          <w:sz w:val="24"/>
          <w:szCs w:val="24"/>
        </w:rPr>
        <w:t xml:space="preserve">, kratkoročnih i PRODCOM </w:t>
      </w:r>
      <w:r w:rsidRPr="008D5739">
        <w:rPr>
          <w:sz w:val="24"/>
          <w:szCs w:val="24"/>
        </w:rPr>
        <w:t>statističkih podataka za razinu BiH, te vođenje i ažuriranje statističkog poslovnog registra, ekonomskih</w:t>
      </w:r>
      <w:r w:rsidR="00853299">
        <w:rPr>
          <w:sz w:val="24"/>
          <w:szCs w:val="24"/>
        </w:rPr>
        <w:t xml:space="preserve"> klasifikacija i nomenklatura. </w:t>
      </w:r>
      <w:r w:rsidRPr="008D5739">
        <w:rPr>
          <w:sz w:val="24"/>
          <w:szCs w:val="24"/>
        </w:rPr>
        <w:t xml:space="preserve">Provedeno PRODCOM istraživanje za 2013., prema ažuriranoj BiH nomenklaturi usuglašenoj s važećom EU PRODCOM listom. Objavljene preračunate kvartalne serije podataka za indeks proizvodnje u građevinarstvu (IPC) za BiH za razdoblje 2005. – 2013. Pripremljeno i provedeno redovno istraživanje Strukturnih poslovnih statistika (SPS) za 2013. u skladu sa EU SBS regulativom (No. 295/2008), koje je uključilo kompletnu populaciju poduzeća iz svih djelatnosti poslovne ekonomije. Po prvi put proizvedena statistika stranih podružnica u BiH (FATS statistika) za 2012. godinu i podaci pripremljeni za transmisiju u Eurostat. </w:t>
      </w:r>
    </w:p>
    <w:p w:rsidR="00720D08" w:rsidRPr="008D5739" w:rsidRDefault="00720D08" w:rsidP="008D5739">
      <w:pPr>
        <w:jc w:val="both"/>
        <w:rPr>
          <w:sz w:val="24"/>
          <w:szCs w:val="24"/>
        </w:rPr>
      </w:pPr>
      <w:r w:rsidRPr="008D5739">
        <w:rPr>
          <w:sz w:val="24"/>
          <w:szCs w:val="24"/>
        </w:rPr>
        <w:t xml:space="preserve">U području </w:t>
      </w:r>
      <w:r w:rsidRPr="00AA53E5">
        <w:rPr>
          <w:i/>
          <w:sz w:val="24"/>
          <w:szCs w:val="24"/>
          <w:u w:val="single"/>
        </w:rPr>
        <w:t>Statistike poljoprivrede, šumarstva i ribarstva</w:t>
      </w:r>
      <w:r w:rsidRPr="008D5739">
        <w:rPr>
          <w:sz w:val="24"/>
          <w:szCs w:val="24"/>
        </w:rPr>
        <w:t xml:space="preserve"> realizirani su sljedeći programski zadaci: </w:t>
      </w:r>
    </w:p>
    <w:p w:rsidR="00720D08" w:rsidRPr="008D5739" w:rsidRDefault="00720D08" w:rsidP="008D5739">
      <w:pPr>
        <w:jc w:val="both"/>
        <w:rPr>
          <w:sz w:val="24"/>
          <w:szCs w:val="24"/>
        </w:rPr>
      </w:pPr>
      <w:r w:rsidRPr="008D5739">
        <w:rPr>
          <w:sz w:val="24"/>
          <w:szCs w:val="24"/>
        </w:rPr>
        <w:t>u 2014. godini Agencija je redovno kompilirala, agregirala i diseminirala podatke entitetskih statističkih institucija iz oblasti poljoprivrednih statistika za razinu BiH: proizvodnja usjeva i voća, brojno stanje stoke i klanje stoke i peradi, statistike mlijeka,  aktivnostima valionica i statistika akvakulture. U 2014. godini prioritetni ciljevi su bili vezani za implementaciju IPA MBP 2011 projekata kroz 3 komponente: Godišnje statistike usjeva, Statistika animalne proizvodnje i Statistika cijena i ekonomskih računa u poljoprivredi. Svi planirani ciljevi u navedenim komponentama su ostvareni i finalna izvješća za BiH su usvojena od strane Eurostata. Nedostaju strukturni podaci u poljoprivredi koji se osiguravaju Popisom poljoprivrede. Popisom stanovništva osigurani su osnovni podaci kojim će se dobiti adresar poljoprivrednih gospodarstava. Potrebno je provesti poseban popis poljoprivrede kojim bi se dobili nedostajući setovi strukturnih podataka, a time i okvir za sva istraživanja u poljoprivredi, čime bi se prešlo na uzorak umjesto sadašnjeg načina procjena od strane općinskih procjenitelja.</w:t>
      </w:r>
    </w:p>
    <w:p w:rsidR="00720D08" w:rsidRPr="008D5739" w:rsidRDefault="00720D08" w:rsidP="008D5739">
      <w:pPr>
        <w:jc w:val="both"/>
        <w:rPr>
          <w:sz w:val="24"/>
          <w:szCs w:val="24"/>
        </w:rPr>
      </w:pPr>
      <w:r w:rsidRPr="008D5739">
        <w:rPr>
          <w:sz w:val="24"/>
          <w:szCs w:val="24"/>
        </w:rPr>
        <w:t xml:space="preserve">U području </w:t>
      </w:r>
      <w:r w:rsidRPr="00FD25F6">
        <w:rPr>
          <w:i/>
          <w:sz w:val="24"/>
          <w:szCs w:val="24"/>
          <w:u w:val="single"/>
        </w:rPr>
        <w:t>Višepodručnih statistika</w:t>
      </w:r>
      <w:r w:rsidRPr="008D5739">
        <w:rPr>
          <w:sz w:val="24"/>
          <w:szCs w:val="24"/>
        </w:rPr>
        <w:t xml:space="preserve"> realizirani su sljedeći programski zadaci:</w:t>
      </w:r>
    </w:p>
    <w:p w:rsidR="00720D08" w:rsidRPr="008D5739" w:rsidRDefault="00720D08" w:rsidP="008D5739">
      <w:pPr>
        <w:jc w:val="both"/>
        <w:rPr>
          <w:sz w:val="24"/>
          <w:szCs w:val="24"/>
        </w:rPr>
      </w:pPr>
      <w:r w:rsidRPr="008D5739">
        <w:rPr>
          <w:sz w:val="24"/>
          <w:szCs w:val="24"/>
        </w:rPr>
        <w:t>Agencija je po prvi put objavila godišnje priopćenje statistike energije, stat</w:t>
      </w:r>
      <w:r w:rsidR="00C727F4">
        <w:rPr>
          <w:sz w:val="24"/>
          <w:szCs w:val="24"/>
        </w:rPr>
        <w:t>istički bilans</w:t>
      </w:r>
      <w:r w:rsidRPr="008D5739">
        <w:rPr>
          <w:sz w:val="24"/>
          <w:szCs w:val="24"/>
        </w:rPr>
        <w:t xml:space="preserve"> „Nafta i naftni derivati“. Pripremljeno je novo izdanje Tematskog biltena „Odabrani pokazatelji stanja okoliša“. Izborom CORE set pokazatelja Europske Agencije za okoliš (EEA) i ključnih UNECE indikatora za pojedina područja okoliša kao što su biološka raznolikost, zrak, klimatske promjene, tlo, otpad, vode, šumarstvo, energetika, ribarstvo i promet, pokušalo se osigurati kontinuirano pružanje informacija široj javnosti, kao i pružiti informacije o okolišu za relevantne institucije svih segmenata okoliša. </w:t>
      </w:r>
    </w:p>
    <w:p w:rsidR="00720D08" w:rsidRPr="008D5739" w:rsidRDefault="00720D08" w:rsidP="008D5739">
      <w:pPr>
        <w:jc w:val="both"/>
        <w:rPr>
          <w:sz w:val="24"/>
          <w:szCs w:val="24"/>
        </w:rPr>
      </w:pPr>
      <w:r w:rsidRPr="008D5739">
        <w:rPr>
          <w:sz w:val="24"/>
          <w:szCs w:val="24"/>
        </w:rPr>
        <w:t>Publiciran je metodološki dokument „Priručnik za statistiku otpada/skupljanje statističkih podataka o nastanku</w:t>
      </w:r>
      <w:r w:rsidR="00FD25F6">
        <w:rPr>
          <w:sz w:val="24"/>
          <w:szCs w:val="24"/>
        </w:rPr>
        <w:t xml:space="preserve"> i tretmanu otpada “, i sadrži </w:t>
      </w:r>
      <w:r w:rsidRPr="008D5739">
        <w:rPr>
          <w:sz w:val="24"/>
          <w:szCs w:val="24"/>
        </w:rPr>
        <w:t xml:space="preserve">prevedene dijelove Eurostat priručnika objavljenog u travnju 2013. godine. Metodološki priručnik će pomoći u proizvodnji kvalitetnih i usporedivih statističkih podatka o otpadu, a namijenjen je i širim korisnicima s ciljem blagovremenog dobivanja informacija. Agencija je po prvi puta objavila podatke statistike patenata u BiH. </w:t>
      </w:r>
    </w:p>
    <w:p w:rsidR="00720D08" w:rsidRPr="008D5739" w:rsidRDefault="00720D08" w:rsidP="008D5739">
      <w:pPr>
        <w:jc w:val="both"/>
        <w:rPr>
          <w:sz w:val="24"/>
          <w:szCs w:val="24"/>
        </w:rPr>
      </w:pPr>
      <w:r w:rsidRPr="008D5739">
        <w:rPr>
          <w:sz w:val="24"/>
          <w:szCs w:val="24"/>
        </w:rPr>
        <w:t>Priopćenje je rezultat obrade podataka preuzetih od Instituta za intelektualno vlasništvo BiH. Metodologija za provođenje istraživanja je međunarodno prihvaćeni standard koji je postavio OECD i objavio u Priručniku za statistiku patenata.</w:t>
      </w:r>
    </w:p>
    <w:p w:rsidR="00720D08" w:rsidRPr="008D5739" w:rsidRDefault="00720D08" w:rsidP="008D5739">
      <w:pPr>
        <w:jc w:val="both"/>
        <w:rPr>
          <w:sz w:val="24"/>
          <w:szCs w:val="24"/>
        </w:rPr>
      </w:pPr>
      <w:r w:rsidRPr="008D5739">
        <w:rPr>
          <w:sz w:val="24"/>
          <w:szCs w:val="24"/>
        </w:rPr>
        <w:t xml:space="preserve">U oblasti </w:t>
      </w:r>
      <w:r w:rsidRPr="00FD25F6">
        <w:rPr>
          <w:i/>
          <w:sz w:val="24"/>
          <w:szCs w:val="24"/>
          <w:u w:val="single"/>
        </w:rPr>
        <w:t>Diseminacije</w:t>
      </w:r>
      <w:r w:rsidRPr="00FD25F6">
        <w:rPr>
          <w:i/>
          <w:sz w:val="24"/>
          <w:szCs w:val="24"/>
        </w:rPr>
        <w:t xml:space="preserve"> </w:t>
      </w:r>
      <w:r w:rsidRPr="008D5739">
        <w:rPr>
          <w:sz w:val="24"/>
          <w:szCs w:val="24"/>
        </w:rPr>
        <w:t>realizirani su sljedeći programski zadaci:</w:t>
      </w:r>
    </w:p>
    <w:p w:rsidR="00720D08" w:rsidRPr="008D5739" w:rsidRDefault="00720D08" w:rsidP="008D5739">
      <w:pPr>
        <w:jc w:val="both"/>
        <w:rPr>
          <w:sz w:val="24"/>
          <w:szCs w:val="24"/>
        </w:rPr>
      </w:pPr>
      <w:r w:rsidRPr="008D5739">
        <w:rPr>
          <w:sz w:val="24"/>
          <w:szCs w:val="24"/>
        </w:rPr>
        <w:t xml:space="preserve">u skladu s Kalendarom za objavljivanje statističkih podataka u 2014. godini publicirano je 306 priopćenja sa statističkim podacima za različita referentna razdoblja, 14 godišnjih tematskih biltena za specifične statističke oblasti i 7 metodoloških dokumenta. </w:t>
      </w:r>
    </w:p>
    <w:p w:rsidR="00720D08" w:rsidRPr="008D5739" w:rsidRDefault="00720D08" w:rsidP="008D5739">
      <w:pPr>
        <w:jc w:val="both"/>
        <w:rPr>
          <w:sz w:val="24"/>
          <w:szCs w:val="24"/>
        </w:rPr>
      </w:pPr>
      <w:r w:rsidRPr="008D5739">
        <w:rPr>
          <w:sz w:val="24"/>
          <w:szCs w:val="24"/>
        </w:rPr>
        <w:t>Sve objavljene publikacije i priopćenja su lektorirana i pripremljena na sva tri službena jezika te engleski jezik. Dokumenti su dostupni na službenoj stranici Agencije www.bhas.ba , s tim da su publikacije i metodološki dokumenti dostupni i u printanoj formi.</w:t>
      </w:r>
    </w:p>
    <w:p w:rsidR="00720D08" w:rsidRPr="008D5739" w:rsidRDefault="00720D08" w:rsidP="008D5739">
      <w:pPr>
        <w:jc w:val="both"/>
        <w:rPr>
          <w:sz w:val="24"/>
          <w:szCs w:val="24"/>
        </w:rPr>
      </w:pPr>
      <w:r w:rsidRPr="008D5739">
        <w:rPr>
          <w:sz w:val="24"/>
          <w:szCs w:val="24"/>
        </w:rPr>
        <w:t>Služba za odnose s javnošću je pored redovnih aktivnosti koj</w:t>
      </w:r>
      <w:r w:rsidR="00FD25F6">
        <w:rPr>
          <w:sz w:val="24"/>
          <w:szCs w:val="24"/>
        </w:rPr>
        <w:t xml:space="preserve">e se tiču korisničkih zahtjeva </w:t>
      </w:r>
      <w:r w:rsidRPr="008D5739">
        <w:rPr>
          <w:sz w:val="24"/>
          <w:szCs w:val="24"/>
        </w:rPr>
        <w:t>i suradnje s medijima uvela i neke nove s ciljem unapređenja komunikacije i promocije službene statistike. Između ostalog, to se odnosi na: monitoring i analizu medijskih objava, suradnju s poslovnom zajednicom, promociju strateških dokumenata i standarda kvalitete Agencije za statistiku BiH, informiranje javnosti o trenutnim aktivnostima u vezi popisa 2013.</w:t>
      </w:r>
    </w:p>
    <w:p w:rsidR="00720D08" w:rsidRPr="008D5739" w:rsidRDefault="00720D08" w:rsidP="008D5739">
      <w:pPr>
        <w:jc w:val="both"/>
        <w:rPr>
          <w:sz w:val="24"/>
          <w:szCs w:val="24"/>
        </w:rPr>
      </w:pPr>
      <w:r w:rsidRPr="008D5739">
        <w:rPr>
          <w:sz w:val="24"/>
          <w:szCs w:val="24"/>
        </w:rPr>
        <w:t>Aktivnosti disiminacije vezane za popis su uključivale detaljne analize i usuglašavanje sadržaja 16 knjiga publiciranja, uspostavljanje on-line baze podataka s preliminarnim podacima popisa u PC-Axis-u, te pripremu baze budućim potrebama Agencije.</w:t>
      </w:r>
    </w:p>
    <w:p w:rsidR="00720D08" w:rsidRPr="008D5739" w:rsidRDefault="00720D08" w:rsidP="008D5739">
      <w:pPr>
        <w:jc w:val="both"/>
        <w:rPr>
          <w:sz w:val="24"/>
          <w:szCs w:val="24"/>
        </w:rPr>
      </w:pPr>
      <w:r w:rsidRPr="008D5739">
        <w:rPr>
          <w:sz w:val="24"/>
          <w:szCs w:val="24"/>
        </w:rPr>
        <w:t xml:space="preserve">U oblasti </w:t>
      </w:r>
      <w:r w:rsidRPr="00C727F4">
        <w:rPr>
          <w:i/>
          <w:sz w:val="24"/>
          <w:szCs w:val="24"/>
          <w:u w:val="single"/>
        </w:rPr>
        <w:t>Informacijskih tehnologija</w:t>
      </w:r>
      <w:r w:rsidRPr="008D5739">
        <w:rPr>
          <w:sz w:val="24"/>
          <w:szCs w:val="24"/>
        </w:rPr>
        <w:t xml:space="preserve"> (IT) realizirani su sljedeći programski zadaci: </w:t>
      </w:r>
    </w:p>
    <w:p w:rsidR="00720D08" w:rsidRDefault="00720D08" w:rsidP="008D5739">
      <w:pPr>
        <w:jc w:val="both"/>
        <w:rPr>
          <w:sz w:val="24"/>
          <w:szCs w:val="24"/>
        </w:rPr>
      </w:pPr>
      <w:r w:rsidRPr="008D5739">
        <w:rPr>
          <w:sz w:val="24"/>
          <w:szCs w:val="24"/>
        </w:rPr>
        <w:t xml:space="preserve">Pružena je sva neophodna tehnička i organizaciona pomoć za kvalitetno provođenje popisa. Vršeno je održavanje baze podataka popisa tijekom provođenja popisnih aktivnosti. Razvijene su aplikacije za potrebe novih istraživanja u statističkim institucijama BiH. Vršeno je održavanje i unapređenje postojećih aplikacija koje se koriste u Agenciji za statistiku BiH. </w:t>
      </w:r>
    </w:p>
    <w:p w:rsidR="00853299" w:rsidRPr="008D5739" w:rsidRDefault="00853299" w:rsidP="008D5739">
      <w:pPr>
        <w:jc w:val="both"/>
        <w:rPr>
          <w:sz w:val="24"/>
          <w:szCs w:val="24"/>
        </w:rPr>
      </w:pPr>
    </w:p>
    <w:p w:rsidR="00720D08" w:rsidRDefault="00720D08" w:rsidP="008D5739">
      <w:pPr>
        <w:jc w:val="both"/>
        <w:rPr>
          <w:sz w:val="22"/>
          <w:szCs w:val="22"/>
        </w:rPr>
      </w:pPr>
      <w:r w:rsidRPr="00853299">
        <w:rPr>
          <w:sz w:val="22"/>
          <w:szCs w:val="22"/>
        </w:rPr>
        <w:t xml:space="preserve">PRORAČUNSKA </w:t>
      </w:r>
      <w:r w:rsidR="00853299">
        <w:rPr>
          <w:sz w:val="22"/>
          <w:szCs w:val="22"/>
        </w:rPr>
        <w:t xml:space="preserve"> </w:t>
      </w:r>
      <w:r w:rsidRPr="00853299">
        <w:rPr>
          <w:sz w:val="22"/>
          <w:szCs w:val="22"/>
        </w:rPr>
        <w:t>SREDSTVA</w:t>
      </w:r>
    </w:p>
    <w:p w:rsidR="004E47CF" w:rsidRPr="00853299" w:rsidRDefault="004E47CF" w:rsidP="008D5739">
      <w:pPr>
        <w:jc w:val="both"/>
        <w:rPr>
          <w:sz w:val="22"/>
          <w:szCs w:val="22"/>
        </w:rPr>
      </w:pPr>
    </w:p>
    <w:p w:rsidR="00720D08" w:rsidRPr="008D5739" w:rsidRDefault="00853299" w:rsidP="008D5739">
      <w:pPr>
        <w:jc w:val="both"/>
        <w:rPr>
          <w:sz w:val="24"/>
          <w:szCs w:val="24"/>
        </w:rPr>
      </w:pPr>
      <w:r>
        <w:rPr>
          <w:sz w:val="24"/>
          <w:szCs w:val="24"/>
        </w:rPr>
        <w:t>Agenciji za statistiku BiH</w:t>
      </w:r>
      <w:r w:rsidR="00720D08" w:rsidRPr="008D5739">
        <w:rPr>
          <w:sz w:val="24"/>
          <w:szCs w:val="24"/>
        </w:rPr>
        <w:t xml:space="preserve"> je odobren prorač</w:t>
      </w:r>
      <w:r>
        <w:rPr>
          <w:sz w:val="24"/>
          <w:szCs w:val="24"/>
        </w:rPr>
        <w:t xml:space="preserve">un za 2014. godinu u iznosu od </w:t>
      </w:r>
      <w:r w:rsidR="00720D08" w:rsidRPr="008D5739">
        <w:rPr>
          <w:sz w:val="24"/>
          <w:szCs w:val="24"/>
        </w:rPr>
        <w:t xml:space="preserve">4.791.000,00 KM, i to za redovne aktivnosti </w:t>
      </w:r>
      <w:r w:rsidR="00720D08" w:rsidRPr="008D5739">
        <w:rPr>
          <w:i/>
          <w:sz w:val="24"/>
          <w:szCs w:val="24"/>
        </w:rPr>
        <w:t>4.585.336,00 KM</w:t>
      </w:r>
      <w:r w:rsidR="00720D08" w:rsidRPr="008D5739">
        <w:rPr>
          <w:sz w:val="24"/>
          <w:szCs w:val="24"/>
        </w:rPr>
        <w:t xml:space="preserve"> i za projekt „Popis stanovništva, kućanstava i stanova u BiH 2013.“ </w:t>
      </w:r>
      <w:r w:rsidR="00720D08" w:rsidRPr="008D5739">
        <w:rPr>
          <w:i/>
          <w:sz w:val="24"/>
          <w:szCs w:val="24"/>
        </w:rPr>
        <w:t>205.664,00 KM</w:t>
      </w:r>
      <w:r w:rsidR="00720D08" w:rsidRPr="008D5739">
        <w:rPr>
          <w:sz w:val="24"/>
          <w:szCs w:val="24"/>
        </w:rPr>
        <w:t>.  Na ime višegodišnjih kapitalnih iz</w:t>
      </w:r>
      <w:r>
        <w:rPr>
          <w:sz w:val="24"/>
          <w:szCs w:val="24"/>
        </w:rPr>
        <w:t xml:space="preserve">dataka za </w:t>
      </w:r>
      <w:r w:rsidR="00720D08" w:rsidRPr="008D5739">
        <w:rPr>
          <w:sz w:val="24"/>
          <w:szCs w:val="24"/>
        </w:rPr>
        <w:t xml:space="preserve">provedbu aktivnosti „Popisa stanovništva, kućanstava i stanova u BiH 2013.“ za nabavu tekućih i kapitalnih izdataka  preneseno je iz prethodne godine </w:t>
      </w:r>
      <w:r w:rsidR="00720D08" w:rsidRPr="008D5739">
        <w:rPr>
          <w:i/>
          <w:sz w:val="24"/>
          <w:szCs w:val="24"/>
        </w:rPr>
        <w:t>2.418.295,00 KM</w:t>
      </w:r>
      <w:r w:rsidR="00720D08" w:rsidRPr="008D5739">
        <w:rPr>
          <w:sz w:val="24"/>
          <w:szCs w:val="24"/>
        </w:rPr>
        <w:t>.</w:t>
      </w:r>
    </w:p>
    <w:p w:rsidR="009D2A77" w:rsidRDefault="009D2A77">
      <w:pPr>
        <w:rPr>
          <w:iCs/>
          <w:sz w:val="24"/>
          <w:szCs w:val="24"/>
        </w:rPr>
      </w:pPr>
    </w:p>
    <w:p w:rsidR="00CD77C0" w:rsidRDefault="00CD77C0">
      <w:pPr>
        <w:rPr>
          <w:iCs/>
          <w:sz w:val="24"/>
          <w:szCs w:val="24"/>
        </w:rPr>
      </w:pPr>
    </w:p>
    <w:p w:rsidR="00F64E5E" w:rsidRDefault="009D2A77" w:rsidP="00A5259B">
      <w:pPr>
        <w:pStyle w:val="Davorka2"/>
      </w:pPr>
      <w:bookmarkStart w:id="128" w:name="_Toc412718732"/>
      <w:r w:rsidRPr="009D2A77">
        <w:t>AGENCIJ</w:t>
      </w:r>
      <w:r w:rsidR="004D684F">
        <w:t>A</w:t>
      </w:r>
      <w:r w:rsidRPr="009D2A77">
        <w:t xml:space="preserve"> </w:t>
      </w:r>
      <w:r>
        <w:t xml:space="preserve"> </w:t>
      </w:r>
      <w:r w:rsidRPr="009D2A77">
        <w:t xml:space="preserve">ZA </w:t>
      </w:r>
      <w:r>
        <w:t xml:space="preserve"> </w:t>
      </w:r>
      <w:r w:rsidRPr="009D2A77">
        <w:t>NADZOR</w:t>
      </w:r>
      <w:r>
        <w:t xml:space="preserve"> </w:t>
      </w:r>
      <w:r w:rsidR="00C727F4">
        <w:t xml:space="preserve"> </w:t>
      </w:r>
      <w:r w:rsidRPr="009D2A77">
        <w:t xml:space="preserve">NAD </w:t>
      </w:r>
      <w:r>
        <w:t xml:space="preserve"> </w:t>
      </w:r>
      <w:r w:rsidRPr="009D2A77">
        <w:t xml:space="preserve">TRŽIŠTEM </w:t>
      </w:r>
      <w:r>
        <w:t xml:space="preserve"> BIH</w:t>
      </w:r>
      <w:bookmarkEnd w:id="128"/>
    </w:p>
    <w:p w:rsidR="00F64E5E" w:rsidRPr="00C528DC" w:rsidRDefault="00F64E5E">
      <w:pPr>
        <w:rPr>
          <w:sz w:val="24"/>
          <w:szCs w:val="24"/>
        </w:rPr>
      </w:pPr>
    </w:p>
    <w:p w:rsidR="00C528DC" w:rsidRPr="00C528DC" w:rsidRDefault="00C528DC" w:rsidP="00C528DC">
      <w:pPr>
        <w:jc w:val="both"/>
        <w:rPr>
          <w:caps/>
          <w:sz w:val="22"/>
          <w:szCs w:val="22"/>
        </w:rPr>
      </w:pPr>
      <w:r w:rsidRPr="00C528DC">
        <w:rPr>
          <w:caps/>
          <w:sz w:val="22"/>
          <w:szCs w:val="22"/>
        </w:rPr>
        <w:t>Najvažnije</w:t>
      </w:r>
      <w:r w:rsidR="00853299">
        <w:rPr>
          <w:caps/>
          <w:sz w:val="22"/>
          <w:szCs w:val="22"/>
        </w:rPr>
        <w:t xml:space="preserve"> </w:t>
      </w:r>
      <w:r w:rsidRPr="00C528DC">
        <w:rPr>
          <w:caps/>
          <w:sz w:val="22"/>
          <w:szCs w:val="22"/>
        </w:rPr>
        <w:t xml:space="preserve"> aktivnosti </w:t>
      </w:r>
      <w:r w:rsidR="00853299">
        <w:rPr>
          <w:caps/>
          <w:sz w:val="22"/>
          <w:szCs w:val="22"/>
        </w:rPr>
        <w:t xml:space="preserve"> </w:t>
      </w:r>
      <w:r w:rsidRPr="00C528DC">
        <w:rPr>
          <w:caps/>
          <w:sz w:val="22"/>
          <w:szCs w:val="22"/>
        </w:rPr>
        <w:t xml:space="preserve">i </w:t>
      </w:r>
      <w:r w:rsidR="00853299">
        <w:rPr>
          <w:caps/>
          <w:sz w:val="22"/>
          <w:szCs w:val="22"/>
        </w:rPr>
        <w:t xml:space="preserve"> </w:t>
      </w:r>
      <w:r w:rsidRPr="00C528DC">
        <w:rPr>
          <w:caps/>
          <w:sz w:val="22"/>
          <w:szCs w:val="22"/>
        </w:rPr>
        <w:t xml:space="preserve">stanje </w:t>
      </w:r>
      <w:r w:rsidR="00853299">
        <w:rPr>
          <w:caps/>
          <w:sz w:val="22"/>
          <w:szCs w:val="22"/>
        </w:rPr>
        <w:t xml:space="preserve"> </w:t>
      </w:r>
      <w:r w:rsidRPr="00C528DC">
        <w:rPr>
          <w:caps/>
          <w:sz w:val="22"/>
          <w:szCs w:val="22"/>
        </w:rPr>
        <w:t>u</w:t>
      </w:r>
      <w:r w:rsidR="00853299">
        <w:rPr>
          <w:caps/>
          <w:sz w:val="22"/>
          <w:szCs w:val="22"/>
        </w:rPr>
        <w:t xml:space="preserve"> </w:t>
      </w:r>
      <w:r w:rsidRPr="00C528DC">
        <w:rPr>
          <w:caps/>
          <w:sz w:val="22"/>
          <w:szCs w:val="22"/>
        </w:rPr>
        <w:t xml:space="preserve"> oblasti</w:t>
      </w:r>
    </w:p>
    <w:p w:rsidR="00C528DC" w:rsidRPr="00C3437B" w:rsidRDefault="00C528DC" w:rsidP="00C3437B">
      <w:pPr>
        <w:jc w:val="both"/>
        <w:rPr>
          <w:sz w:val="24"/>
          <w:szCs w:val="24"/>
        </w:rPr>
      </w:pPr>
    </w:p>
    <w:p w:rsidR="00C528DC" w:rsidRPr="00C3437B" w:rsidRDefault="00C528DC" w:rsidP="00C3437B">
      <w:pPr>
        <w:jc w:val="both"/>
        <w:rPr>
          <w:sz w:val="24"/>
          <w:szCs w:val="24"/>
        </w:rPr>
      </w:pPr>
      <w:r w:rsidRPr="00C3437B">
        <w:rPr>
          <w:sz w:val="24"/>
          <w:szCs w:val="24"/>
        </w:rPr>
        <w:t xml:space="preserve">Agencija za nadzor nad tržištem Bosne i Hercegovine osnovana je Zakonom o nadzoru nad tržištem </w:t>
      </w:r>
      <w:r w:rsidR="00853299">
        <w:rPr>
          <w:sz w:val="24"/>
          <w:szCs w:val="24"/>
        </w:rPr>
        <w:t>u BiH</w:t>
      </w:r>
      <w:r w:rsidR="009D1E5E">
        <w:rPr>
          <w:sz w:val="24"/>
          <w:szCs w:val="24"/>
        </w:rPr>
        <w:t xml:space="preserve"> (“Sl.</w:t>
      </w:r>
      <w:r w:rsidRPr="00C3437B">
        <w:rPr>
          <w:sz w:val="24"/>
          <w:szCs w:val="24"/>
        </w:rPr>
        <w:t xml:space="preserve"> glasnik BiH”, broj 45/04, 44/07 i 102/09) kao samostalna upravna organizacija koja ima svojstvo pravne osobe i odgo</w:t>
      </w:r>
      <w:r w:rsidR="009D1E5E">
        <w:rPr>
          <w:sz w:val="24"/>
          <w:szCs w:val="24"/>
        </w:rPr>
        <w:t>vorna je Vijeću ministara BiH</w:t>
      </w:r>
      <w:r w:rsidRPr="00C3437B">
        <w:rPr>
          <w:sz w:val="24"/>
          <w:szCs w:val="24"/>
        </w:rPr>
        <w:t>. Otpočela je s radom rujna 2006. godine, a zaključno s prosincem 2014. godine ima ukupno 19 zaposlenih.</w:t>
      </w:r>
    </w:p>
    <w:p w:rsidR="00C528DC" w:rsidRPr="00C3437B" w:rsidRDefault="00C528DC" w:rsidP="00C3437B">
      <w:pPr>
        <w:jc w:val="both"/>
        <w:rPr>
          <w:sz w:val="24"/>
          <w:szCs w:val="24"/>
        </w:rPr>
      </w:pPr>
      <w:r w:rsidRPr="00C3437B">
        <w:rPr>
          <w:sz w:val="24"/>
          <w:szCs w:val="24"/>
        </w:rPr>
        <w:t>U skladu sa Zakonom o nadzoru nad tržišt</w:t>
      </w:r>
      <w:r w:rsidR="009D1E5E">
        <w:rPr>
          <w:sz w:val="24"/>
          <w:szCs w:val="24"/>
        </w:rPr>
        <w:t>em u BiH</w:t>
      </w:r>
      <w:r w:rsidRPr="00C3437B">
        <w:rPr>
          <w:sz w:val="24"/>
          <w:szCs w:val="24"/>
        </w:rPr>
        <w:t xml:space="preserve">, sustav nadzora čine Agencija i inspekcijska i druga tijela uprave entiteta i Brčko Distrikta BiH koja su zakonom ovlaštena za kontrolu proizvoda na tržištu, pri čemu je Agencija, između ostalog, nadležna za koordinaciju i usklađivanje aktivnosti sustava nadzora nad tržištem BiH, učešće u pripremi i izradi svih propisa o sigurnosti proizvoda, razvoj međudržavne i međunarodne suradnje u oblasti nadzora nad tržištem, kontinuirano informiranje javnosti i svih zainteresiranih subjekata o riziku i opasnim proizvodima. Neposredna kontrola sigurnosti proizvoda na tržištu je u nadležnosti inspekcijskih tijela entiteta i Brčko Distrikta BiH. </w:t>
      </w:r>
    </w:p>
    <w:p w:rsidR="00C528DC" w:rsidRPr="00C3437B" w:rsidRDefault="00C528DC" w:rsidP="00C3437B">
      <w:pPr>
        <w:jc w:val="both"/>
        <w:rPr>
          <w:sz w:val="24"/>
          <w:szCs w:val="24"/>
        </w:rPr>
      </w:pPr>
      <w:r w:rsidRPr="00C3437B">
        <w:rPr>
          <w:sz w:val="24"/>
          <w:szCs w:val="24"/>
        </w:rPr>
        <w:t xml:space="preserve">U 2014. godini, Agencija je inicirala, pripremala i koordinirala aktivnosti proaktivnog i reaktivnog nadzora nad tržištem, baziranog na kontroli sigurnosti neprehrambenih potrošačkih proizvoda. U okviru </w:t>
      </w:r>
      <w:r w:rsidRPr="00C3437B">
        <w:rPr>
          <w:sz w:val="24"/>
          <w:szCs w:val="24"/>
          <w:u w:val="single"/>
        </w:rPr>
        <w:t>reaktivnog nadzora</w:t>
      </w:r>
      <w:r w:rsidRPr="00C3437B">
        <w:rPr>
          <w:sz w:val="24"/>
          <w:szCs w:val="24"/>
        </w:rPr>
        <w:t xml:space="preserve">, do kraja 2014. godine, usklađeno je s propisanim zahtjevima 1.157 komada neusklađenih proizvoda i povučeno je s tržišta BiH </w:t>
      </w:r>
      <w:r w:rsidRPr="00C3437B">
        <w:rPr>
          <w:bCs/>
          <w:color w:val="000000"/>
          <w:sz w:val="24"/>
          <w:szCs w:val="24"/>
          <w:shd w:val="clear" w:color="auto" w:fill="FFFFFF"/>
        </w:rPr>
        <w:t>1.258</w:t>
      </w:r>
      <w:r w:rsidRPr="00C3437B">
        <w:rPr>
          <w:sz w:val="24"/>
          <w:szCs w:val="24"/>
        </w:rPr>
        <w:t xml:space="preserve"> komada nesigurnih proizvoda od kojih je uništeno 605 komada.</w:t>
      </w:r>
      <w:r w:rsidRPr="00C3437B">
        <w:rPr>
          <w:rStyle w:val="FootnoteReference"/>
          <w:rFonts w:eastAsiaTheme="majorEastAsia"/>
          <w:sz w:val="24"/>
          <w:szCs w:val="24"/>
        </w:rPr>
        <w:footnoteReference w:id="9"/>
      </w:r>
      <w:r w:rsidRPr="00C3437B">
        <w:rPr>
          <w:sz w:val="24"/>
          <w:szCs w:val="24"/>
        </w:rPr>
        <w:t xml:space="preserve"> U okviru </w:t>
      </w:r>
      <w:r w:rsidRPr="00C3437B">
        <w:rPr>
          <w:sz w:val="24"/>
          <w:szCs w:val="24"/>
          <w:u w:val="single"/>
        </w:rPr>
        <w:t>proaktivnog nadzora</w:t>
      </w:r>
      <w:r w:rsidRPr="00C3437B">
        <w:rPr>
          <w:sz w:val="24"/>
          <w:szCs w:val="24"/>
        </w:rPr>
        <w:t xml:space="preserve">, u suradnji s nadležnim inspekcijama entiteta i Brčko Distrikta BiH pokrenuto je 17 zajedničkih projekta nadzora. Za realizaciju projekata, Agencija je predložila grupe proizvoda za inspekcijski nadzor, te uradila kontrolne liste, upute za provođenje nadzora i održala obuke za inspektore. Tijekom realizacije projekata Agencija je koordinirala rad inspekcija entiteta i BDBiH u cilju poduzimanja istih mjera za iste neusklađenosti i poduzimanja odgovarajućih mjera u slučajevima kad je neusklađenost proizvoda identificirana u jednom entitetu, a uvoznik je lociran u drugom entitetu. Agencija je nakon provedenih inspekcijskih kontrola sumirala rezultate nadzora, te informirala javnost o tim rezultatima, uključujući obavještavanja potrošača o proizvodima koji predstavljaju ozbiljan rizik. Zajednički projekti proaktivnog nadzora koji su pokrenuti u 2014. godini obuhvaćaju: </w:t>
      </w:r>
      <w:r w:rsidRPr="00C3437B">
        <w:rPr>
          <w:sz w:val="24"/>
          <w:szCs w:val="24"/>
          <w:u w:val="single"/>
        </w:rPr>
        <w:t>5 projekata</w:t>
      </w:r>
      <w:r w:rsidRPr="00C3437B">
        <w:rPr>
          <w:sz w:val="24"/>
          <w:szCs w:val="24"/>
        </w:rPr>
        <w:t xml:space="preserve"> na osnovi Zakona o općoj sigurnosti proizvoda (stolice za vanjsku uporabu, dječje hodalice, dječji bicikli, dječja oprema na igralištima i dječja odjeća s vrpcama i vezicama), </w:t>
      </w:r>
      <w:r w:rsidRPr="00C3437B">
        <w:rPr>
          <w:sz w:val="24"/>
          <w:szCs w:val="24"/>
          <w:u w:val="single"/>
        </w:rPr>
        <w:t>2 projekta</w:t>
      </w:r>
      <w:r w:rsidRPr="00C3437B">
        <w:rPr>
          <w:sz w:val="24"/>
          <w:szCs w:val="24"/>
        </w:rPr>
        <w:t xml:space="preserve"> na osnovi Naredbe o sigurnosti strojeva (ručne električne vibracijske brusilice i motorne makaze za živicu), </w:t>
      </w:r>
      <w:r w:rsidRPr="00C3437B">
        <w:rPr>
          <w:sz w:val="24"/>
          <w:szCs w:val="24"/>
          <w:u w:val="single"/>
        </w:rPr>
        <w:t>3 projekta</w:t>
      </w:r>
      <w:r w:rsidRPr="00C3437B">
        <w:rPr>
          <w:sz w:val="24"/>
          <w:szCs w:val="24"/>
        </w:rPr>
        <w:t xml:space="preserve"> na osnovi Naredbe o niskonaponskoj opremi (produžni kablovi za kućanstvo, električne kvarcne sobne grijalice i pegle), </w:t>
      </w:r>
      <w:r w:rsidRPr="00C3437B">
        <w:rPr>
          <w:sz w:val="24"/>
          <w:szCs w:val="24"/>
          <w:u w:val="single"/>
        </w:rPr>
        <w:t>3 projekta</w:t>
      </w:r>
      <w:r w:rsidRPr="00C3437B">
        <w:rPr>
          <w:sz w:val="24"/>
          <w:szCs w:val="24"/>
        </w:rPr>
        <w:t xml:space="preserve"> na osnovi Naredbe o osobnoj zaštitnoj opremi (plutajuća pomagala, zaštitne rukavice i skijaške kacige), </w:t>
      </w:r>
      <w:r w:rsidRPr="00C3437B">
        <w:rPr>
          <w:sz w:val="24"/>
          <w:szCs w:val="24"/>
          <w:u w:val="single"/>
        </w:rPr>
        <w:t>1 projekt</w:t>
      </w:r>
      <w:r w:rsidRPr="00C3437B">
        <w:rPr>
          <w:sz w:val="24"/>
          <w:szCs w:val="24"/>
        </w:rPr>
        <w:t xml:space="preserve"> na osnovi Naredbe o opremi pod pritiskom (aparati za gašenje požara), </w:t>
      </w:r>
      <w:r w:rsidRPr="00C3437B">
        <w:rPr>
          <w:sz w:val="24"/>
          <w:szCs w:val="24"/>
          <w:u w:val="single"/>
        </w:rPr>
        <w:t>2 projekta</w:t>
      </w:r>
      <w:r w:rsidRPr="00C3437B">
        <w:rPr>
          <w:sz w:val="24"/>
          <w:szCs w:val="24"/>
        </w:rPr>
        <w:t xml:space="preserve"> na osnovi zakona o građevinskim proizvodima FBiH i RS (crijep od gline i tvornički malteri za malterisanje) i </w:t>
      </w:r>
      <w:r w:rsidRPr="00C3437B">
        <w:rPr>
          <w:sz w:val="24"/>
          <w:szCs w:val="24"/>
          <w:u w:val="single"/>
        </w:rPr>
        <w:t>1 projekt</w:t>
      </w:r>
      <w:r w:rsidRPr="00C3437B">
        <w:rPr>
          <w:sz w:val="24"/>
          <w:szCs w:val="24"/>
        </w:rPr>
        <w:t xml:space="preserve"> na osnovi Pravilnika o uvjetima u pogledu zdravstvene ispravnosti predmeta opće uporabe koji se mogu stavljati u promet (kozmetika - kupke/šamponi za bebe i ruževi i sjajila za usne). Kao rezultat ovih projekata proaktivnog nadzora, izvršeno je 339 inspekcijskih kontrola u kojima su kontrolirana 334 proizvoda. Od navedenog broja kontroliranih proizvoda administrativno i vizualno je kontrolirano 208 proizvoda, dok je laboratorijski ispitano </w:t>
      </w:r>
      <w:r w:rsidRPr="00C3437B">
        <w:rPr>
          <w:bCs/>
          <w:color w:val="000000"/>
          <w:sz w:val="24"/>
          <w:szCs w:val="24"/>
          <w:shd w:val="clear" w:color="auto" w:fill="FFFFFF"/>
        </w:rPr>
        <w:t>126</w:t>
      </w:r>
      <w:r w:rsidRPr="00C3437B">
        <w:rPr>
          <w:sz w:val="24"/>
          <w:szCs w:val="24"/>
        </w:rPr>
        <w:t xml:space="preserve"> uzoraka. Rezultat projekata je povlačenje s tržišta 2.584 komada nesigurnih proizvoda od kojih su uništena 2.002 komada i izvršeno je usklađivanje 27.790 komada proizvoda s propisanim sigurnosnim zahtjevima za te proizvode.</w:t>
      </w:r>
      <w:r w:rsidRPr="00C3437B">
        <w:rPr>
          <w:rStyle w:val="FootnoteReference"/>
          <w:rFonts w:eastAsiaTheme="majorEastAsia"/>
          <w:sz w:val="24"/>
          <w:szCs w:val="24"/>
        </w:rPr>
        <w:footnoteReference w:id="10"/>
      </w:r>
      <w:r w:rsidRPr="00C3437B">
        <w:rPr>
          <w:sz w:val="24"/>
          <w:szCs w:val="24"/>
        </w:rPr>
        <w:t xml:space="preserve"> </w:t>
      </w:r>
    </w:p>
    <w:p w:rsidR="00C528DC" w:rsidRPr="00C3437B" w:rsidRDefault="00C528DC" w:rsidP="00C3437B">
      <w:pPr>
        <w:jc w:val="both"/>
        <w:rPr>
          <w:sz w:val="24"/>
          <w:szCs w:val="24"/>
        </w:rPr>
      </w:pPr>
      <w:r w:rsidRPr="00C3437B">
        <w:rPr>
          <w:sz w:val="24"/>
          <w:szCs w:val="24"/>
        </w:rPr>
        <w:t xml:space="preserve">Kroz dvije sjednice Koordinacijskog odbora koga čine predstavnici inspekcijskih tijela entiteta i BD BiH radilo se na poboljšanju koordinacije aktivnosti i tijeka informacija o nesigurnim/neusklađenim proizvodima, te su dogovarane aktivnosti i zajednički projekti nadzora za 2015. godinu. </w:t>
      </w:r>
    </w:p>
    <w:p w:rsidR="00C528DC" w:rsidRPr="00C3437B" w:rsidRDefault="00C528DC" w:rsidP="00C3437B">
      <w:pPr>
        <w:jc w:val="both"/>
        <w:rPr>
          <w:sz w:val="24"/>
          <w:szCs w:val="24"/>
        </w:rPr>
      </w:pPr>
      <w:r w:rsidRPr="00C3437B">
        <w:rPr>
          <w:sz w:val="24"/>
          <w:szCs w:val="24"/>
        </w:rPr>
        <w:t xml:space="preserve">U travnju 2014. godine završena je realizacija </w:t>
      </w:r>
      <w:r w:rsidRPr="00C3437B">
        <w:rPr>
          <w:i/>
          <w:sz w:val="24"/>
          <w:szCs w:val="24"/>
        </w:rPr>
        <w:t>twinning</w:t>
      </w:r>
      <w:r w:rsidRPr="00C3437B">
        <w:rPr>
          <w:sz w:val="24"/>
          <w:szCs w:val="24"/>
        </w:rPr>
        <w:t xml:space="preserve"> projekta IPA 2009 „Podrška Agenciji za nadzor nad tržištem BiH i sustavu nadzora nad tržištem“. Najznačajnije aktivnosti u sklopu projekta su održane obuke za inspektore na temu najbolje prakse iz oblasti nadzora nad tržištem.</w:t>
      </w:r>
    </w:p>
    <w:p w:rsidR="00C528DC" w:rsidRPr="00C3437B" w:rsidRDefault="00C528DC" w:rsidP="00C3437B">
      <w:pPr>
        <w:jc w:val="both"/>
        <w:rPr>
          <w:sz w:val="24"/>
          <w:szCs w:val="24"/>
        </w:rPr>
      </w:pPr>
      <w:r w:rsidRPr="00C3437B">
        <w:rPr>
          <w:sz w:val="24"/>
          <w:szCs w:val="24"/>
        </w:rPr>
        <w:t>Na osnovi ugovora zaključenog s DG SANCO Agencija prevodi i publicira na internetskoj stranici obavijesti o opasnim proizvodima pronađenim na tržištu Europske unije (RAPEX) u svrhu informiranja potrošača i jačanja svijesti o sigurnosti proizvoda.</w:t>
      </w:r>
    </w:p>
    <w:p w:rsidR="00C528DC" w:rsidRPr="00C3437B" w:rsidRDefault="00C528DC" w:rsidP="00C3437B">
      <w:pPr>
        <w:jc w:val="both"/>
        <w:rPr>
          <w:sz w:val="24"/>
          <w:szCs w:val="24"/>
        </w:rPr>
      </w:pPr>
      <w:r w:rsidRPr="00C3437B">
        <w:rPr>
          <w:sz w:val="24"/>
          <w:szCs w:val="24"/>
        </w:rPr>
        <w:t xml:space="preserve">Također, objavljeno je treće izdanje i pripremljeno četvrto izdanje Biltena o nesigurnim proizvodima pronađenim na tržištu BiH u kojima su publicirani tekstovi bitni za potrošače i poslovne subjekte, te prikazani rezultati i aktivnosti nadzora u području sigurnosti proizvoda u BiH. </w:t>
      </w:r>
    </w:p>
    <w:p w:rsidR="00C528DC" w:rsidRDefault="00C528DC" w:rsidP="00C3437B">
      <w:pPr>
        <w:jc w:val="both"/>
        <w:rPr>
          <w:sz w:val="24"/>
          <w:szCs w:val="24"/>
        </w:rPr>
      </w:pPr>
      <w:r w:rsidRPr="00C3437B">
        <w:rPr>
          <w:sz w:val="24"/>
          <w:szCs w:val="24"/>
        </w:rPr>
        <w:t xml:space="preserve">Sve relevantne informacije o aktivnostima Agencije, pravni propisi, rezultati nadzora i dokumenti vezani za sigurnost proizvoda redovno se ažuriraju i dostupni su na internetskoj stranici Agencije. Pored toga, sve relevantne informacije se objavljuju i na Facebook i Twitter profilima Agencije gdje je omogućena aktivna komunikacija sa svim zainteresiranim stranama. </w:t>
      </w:r>
    </w:p>
    <w:p w:rsidR="009D1E5E" w:rsidRPr="00C3437B" w:rsidRDefault="009D1E5E" w:rsidP="00C3437B">
      <w:pPr>
        <w:jc w:val="both"/>
        <w:rPr>
          <w:sz w:val="24"/>
          <w:szCs w:val="24"/>
        </w:rPr>
      </w:pPr>
    </w:p>
    <w:p w:rsidR="00C528DC" w:rsidRPr="009D1E5E" w:rsidRDefault="009D1E5E" w:rsidP="00C3437B">
      <w:pPr>
        <w:jc w:val="both"/>
        <w:rPr>
          <w:sz w:val="22"/>
          <w:szCs w:val="22"/>
        </w:rPr>
      </w:pPr>
      <w:r w:rsidRPr="009D1E5E">
        <w:rPr>
          <w:sz w:val="22"/>
          <w:szCs w:val="22"/>
        </w:rPr>
        <w:t xml:space="preserve">ZAKONODAVNE </w:t>
      </w:r>
      <w:r>
        <w:rPr>
          <w:sz w:val="22"/>
          <w:szCs w:val="22"/>
        </w:rPr>
        <w:t xml:space="preserve"> </w:t>
      </w:r>
      <w:r w:rsidRPr="009D1E5E">
        <w:rPr>
          <w:sz w:val="22"/>
          <w:szCs w:val="22"/>
        </w:rPr>
        <w:t>AKTIVNOSTI</w:t>
      </w:r>
    </w:p>
    <w:p w:rsidR="009D1E5E" w:rsidRPr="00C3437B" w:rsidRDefault="009D1E5E" w:rsidP="00C3437B">
      <w:pPr>
        <w:jc w:val="both"/>
        <w:rPr>
          <w:sz w:val="24"/>
          <w:szCs w:val="24"/>
        </w:rPr>
      </w:pPr>
    </w:p>
    <w:p w:rsidR="00C528DC" w:rsidRDefault="00C528DC" w:rsidP="00C3437B">
      <w:pPr>
        <w:jc w:val="both"/>
        <w:rPr>
          <w:sz w:val="24"/>
          <w:szCs w:val="24"/>
        </w:rPr>
      </w:pPr>
      <w:r w:rsidRPr="00C3437B">
        <w:rPr>
          <w:sz w:val="24"/>
          <w:szCs w:val="24"/>
        </w:rPr>
        <w:t xml:space="preserve">Agencija tijekom 2014. godine nije predlagala propise na usvajanje. </w:t>
      </w:r>
    </w:p>
    <w:p w:rsidR="009D1E5E" w:rsidRPr="00C3437B" w:rsidRDefault="009D1E5E" w:rsidP="00C3437B">
      <w:pPr>
        <w:jc w:val="both"/>
        <w:rPr>
          <w:sz w:val="24"/>
          <w:szCs w:val="24"/>
        </w:rPr>
      </w:pPr>
    </w:p>
    <w:p w:rsidR="00C528DC" w:rsidRPr="009D1E5E" w:rsidRDefault="009D1E5E" w:rsidP="00C3437B">
      <w:pPr>
        <w:jc w:val="both"/>
        <w:rPr>
          <w:sz w:val="22"/>
          <w:szCs w:val="22"/>
        </w:rPr>
      </w:pPr>
      <w:r w:rsidRPr="009D1E5E">
        <w:rPr>
          <w:sz w:val="22"/>
          <w:szCs w:val="22"/>
        </w:rPr>
        <w:t xml:space="preserve">ZAKLJUČIVANJE </w:t>
      </w:r>
      <w:r>
        <w:rPr>
          <w:sz w:val="22"/>
          <w:szCs w:val="22"/>
        </w:rPr>
        <w:t xml:space="preserve"> </w:t>
      </w:r>
      <w:r w:rsidRPr="009D1E5E">
        <w:rPr>
          <w:sz w:val="22"/>
          <w:szCs w:val="22"/>
        </w:rPr>
        <w:t xml:space="preserve">MEĐUNARODNIH </w:t>
      </w:r>
      <w:r>
        <w:rPr>
          <w:sz w:val="22"/>
          <w:szCs w:val="22"/>
        </w:rPr>
        <w:t xml:space="preserve"> </w:t>
      </w:r>
      <w:r w:rsidRPr="009D1E5E">
        <w:rPr>
          <w:sz w:val="22"/>
          <w:szCs w:val="22"/>
        </w:rPr>
        <w:t>UGOVORA</w:t>
      </w:r>
    </w:p>
    <w:p w:rsidR="009D1E5E" w:rsidRPr="00C3437B" w:rsidRDefault="009D1E5E" w:rsidP="00C3437B">
      <w:pPr>
        <w:jc w:val="both"/>
        <w:rPr>
          <w:sz w:val="24"/>
          <w:szCs w:val="24"/>
        </w:rPr>
      </w:pPr>
    </w:p>
    <w:p w:rsidR="00C528DC" w:rsidRDefault="00C528DC" w:rsidP="00C3437B">
      <w:pPr>
        <w:jc w:val="both"/>
        <w:rPr>
          <w:sz w:val="24"/>
          <w:szCs w:val="24"/>
        </w:rPr>
      </w:pPr>
      <w:r w:rsidRPr="00C3437B">
        <w:rPr>
          <w:sz w:val="24"/>
          <w:szCs w:val="24"/>
        </w:rPr>
        <w:t xml:space="preserve">Agencija tijekom 2014. godine nije zaključivala međunarodne ugovore. </w:t>
      </w:r>
    </w:p>
    <w:p w:rsidR="009D1E5E" w:rsidRPr="00C3437B" w:rsidRDefault="009D1E5E" w:rsidP="00C3437B">
      <w:pPr>
        <w:jc w:val="both"/>
        <w:rPr>
          <w:sz w:val="24"/>
          <w:szCs w:val="24"/>
        </w:rPr>
      </w:pPr>
    </w:p>
    <w:p w:rsidR="00C528DC" w:rsidRPr="009D1E5E" w:rsidRDefault="009D1E5E" w:rsidP="00C3437B">
      <w:pPr>
        <w:jc w:val="both"/>
        <w:rPr>
          <w:sz w:val="22"/>
          <w:szCs w:val="22"/>
        </w:rPr>
      </w:pPr>
      <w:r w:rsidRPr="009D1E5E">
        <w:rPr>
          <w:sz w:val="22"/>
          <w:szCs w:val="22"/>
        </w:rPr>
        <w:t xml:space="preserve">EUROPSKE </w:t>
      </w:r>
      <w:r w:rsidR="0081556A">
        <w:rPr>
          <w:sz w:val="22"/>
          <w:szCs w:val="22"/>
        </w:rPr>
        <w:t xml:space="preserve"> </w:t>
      </w:r>
      <w:r w:rsidRPr="009D1E5E">
        <w:rPr>
          <w:sz w:val="22"/>
          <w:szCs w:val="22"/>
        </w:rPr>
        <w:t>INTEGRACIJE</w:t>
      </w:r>
    </w:p>
    <w:p w:rsidR="009D1E5E" w:rsidRPr="00C3437B" w:rsidRDefault="009D1E5E" w:rsidP="00C3437B">
      <w:pPr>
        <w:jc w:val="both"/>
        <w:rPr>
          <w:sz w:val="24"/>
          <w:szCs w:val="24"/>
        </w:rPr>
      </w:pPr>
    </w:p>
    <w:p w:rsidR="00C528DC" w:rsidRPr="00985280" w:rsidRDefault="00C528DC" w:rsidP="00C3437B">
      <w:pPr>
        <w:jc w:val="both"/>
        <w:rPr>
          <w:i/>
          <w:sz w:val="24"/>
          <w:szCs w:val="24"/>
        </w:rPr>
      </w:pPr>
      <w:r w:rsidRPr="00985280">
        <w:rPr>
          <w:i/>
          <w:sz w:val="24"/>
          <w:szCs w:val="24"/>
        </w:rPr>
        <w:t>Programi pomoći Europske unije</w:t>
      </w:r>
    </w:p>
    <w:p w:rsidR="00C528DC" w:rsidRPr="00C3437B" w:rsidRDefault="00C528DC" w:rsidP="00C3437B">
      <w:pPr>
        <w:jc w:val="both"/>
        <w:rPr>
          <w:sz w:val="24"/>
          <w:szCs w:val="24"/>
          <w:lang w:val="hr-HR"/>
        </w:rPr>
      </w:pPr>
      <w:r w:rsidRPr="00C3437B">
        <w:rPr>
          <w:sz w:val="24"/>
          <w:szCs w:val="24"/>
          <w:lang w:val="hr-HR"/>
        </w:rPr>
        <w:t>Agencija je koristila program pomoći EU IPA 2009 Twinning projekt “Podrška Agenciji za nadzor nad tržištem BiH i sustavu nadzora nad tržištem“ koji je</w:t>
      </w:r>
      <w:r w:rsidR="003E74F0">
        <w:rPr>
          <w:sz w:val="24"/>
          <w:szCs w:val="24"/>
          <w:lang w:val="hr-HR"/>
        </w:rPr>
        <w:t xml:space="preserve"> završen 2. svibnja 2014. g</w:t>
      </w:r>
      <w:r w:rsidRPr="00C3437B">
        <w:rPr>
          <w:sz w:val="24"/>
          <w:szCs w:val="24"/>
          <w:lang w:val="hr-HR"/>
        </w:rPr>
        <w:t>.</w:t>
      </w:r>
    </w:p>
    <w:p w:rsidR="00C528DC" w:rsidRPr="00C3437B" w:rsidRDefault="00C528DC" w:rsidP="00C3437B">
      <w:pPr>
        <w:jc w:val="both"/>
        <w:rPr>
          <w:sz w:val="24"/>
          <w:szCs w:val="24"/>
          <w:lang w:val="hr-HR"/>
        </w:rPr>
      </w:pPr>
      <w:r w:rsidRPr="00C3437B">
        <w:rPr>
          <w:sz w:val="24"/>
          <w:szCs w:val="24"/>
          <w:lang w:val="hr-HR"/>
        </w:rPr>
        <w:t>Učešće Agencije u realizaciji regionalnog IPA projekta - Infrastruktura kvalitete zemalja Zapadnog Balkana i Turske koji je završen krajem srpnja 2014. godine.</w:t>
      </w:r>
    </w:p>
    <w:p w:rsidR="00C528DC" w:rsidRPr="00C3437B" w:rsidRDefault="00C528DC" w:rsidP="00C3437B">
      <w:pPr>
        <w:jc w:val="both"/>
        <w:rPr>
          <w:sz w:val="24"/>
          <w:szCs w:val="24"/>
          <w:lang w:val="hr-HR"/>
        </w:rPr>
      </w:pPr>
      <w:r w:rsidRPr="00C3437B">
        <w:rPr>
          <w:sz w:val="24"/>
          <w:szCs w:val="24"/>
          <w:lang w:val="hr-HR"/>
        </w:rPr>
        <w:t>Realizirana TAIEX studijska posjeta Italiji na temu implementacije Uredbe o kozmetici i Direktive o sigurnosti igračaka.</w:t>
      </w:r>
    </w:p>
    <w:p w:rsidR="00C528DC" w:rsidRPr="00985280" w:rsidRDefault="00C528DC" w:rsidP="00C3437B">
      <w:pPr>
        <w:jc w:val="both"/>
        <w:rPr>
          <w:i/>
          <w:sz w:val="24"/>
          <w:szCs w:val="24"/>
        </w:rPr>
      </w:pPr>
      <w:r w:rsidRPr="00985280">
        <w:rPr>
          <w:i/>
          <w:sz w:val="24"/>
          <w:szCs w:val="24"/>
        </w:rPr>
        <w:t xml:space="preserve">Međunarodna suradnja </w:t>
      </w:r>
    </w:p>
    <w:p w:rsidR="00C528DC" w:rsidRPr="00C3437B" w:rsidRDefault="00C528DC" w:rsidP="00C3437B">
      <w:pPr>
        <w:jc w:val="both"/>
        <w:rPr>
          <w:sz w:val="24"/>
          <w:szCs w:val="24"/>
        </w:rPr>
      </w:pPr>
      <w:r w:rsidRPr="00C3437B">
        <w:rPr>
          <w:sz w:val="24"/>
          <w:szCs w:val="24"/>
        </w:rPr>
        <w:t>Učešće u radu Opće skupštine PROSAFE-a (</w:t>
      </w:r>
      <w:r w:rsidRPr="00C3437B">
        <w:rPr>
          <w:i/>
          <w:sz w:val="24"/>
          <w:szCs w:val="24"/>
        </w:rPr>
        <w:t xml:space="preserve">Product Safety Enforcement Forum of Europe) </w:t>
      </w:r>
      <w:r w:rsidRPr="00C3437B">
        <w:rPr>
          <w:sz w:val="24"/>
          <w:szCs w:val="24"/>
        </w:rPr>
        <w:t xml:space="preserve">i u zajedničkim akcijama koje provode tijela nadzora nad tržištem država članica EU. </w:t>
      </w:r>
    </w:p>
    <w:p w:rsidR="00C528DC" w:rsidRPr="00C3437B" w:rsidRDefault="00C528DC" w:rsidP="00C3437B">
      <w:pPr>
        <w:jc w:val="both"/>
        <w:rPr>
          <w:sz w:val="24"/>
          <w:szCs w:val="24"/>
        </w:rPr>
      </w:pPr>
      <w:r w:rsidRPr="00C3437B">
        <w:rPr>
          <w:sz w:val="24"/>
          <w:szCs w:val="24"/>
        </w:rPr>
        <w:t xml:space="preserve">Učešće, u svojstvu promatrača, u radu četiri AdCo grupe za administrativnu suradnju tijela nadzora EU i to za elektromagnetnu kompatibilnost (EMC), osobnu zaštitnu opremu (PPE), opremu pod pritiskom (PED/SPV) i sigurnost strojeva (MD). </w:t>
      </w:r>
    </w:p>
    <w:p w:rsidR="00C528DC" w:rsidRPr="00C3437B" w:rsidRDefault="00C528DC" w:rsidP="00C3437B">
      <w:pPr>
        <w:jc w:val="both"/>
        <w:rPr>
          <w:sz w:val="24"/>
          <w:szCs w:val="24"/>
        </w:rPr>
      </w:pPr>
      <w:r w:rsidRPr="00C3437B">
        <w:rPr>
          <w:sz w:val="24"/>
          <w:szCs w:val="24"/>
        </w:rPr>
        <w:t xml:space="preserve">Nastavak suradnje s Upravom za zaštitu potrošača Mađarske na osnovi Memoranduma o suradnji u oblasti nadzora nad tržištem i zaštite potrošača. </w:t>
      </w:r>
    </w:p>
    <w:p w:rsidR="00C528DC" w:rsidRPr="00C3437B" w:rsidRDefault="00C528DC" w:rsidP="00C3437B">
      <w:pPr>
        <w:jc w:val="both"/>
        <w:rPr>
          <w:sz w:val="24"/>
          <w:szCs w:val="24"/>
        </w:rPr>
      </w:pPr>
      <w:r w:rsidRPr="00C3437B">
        <w:rPr>
          <w:sz w:val="24"/>
          <w:szCs w:val="24"/>
        </w:rPr>
        <w:t>Učešće u projektu jačanja regionalne suradnje tijela nadzora nad tržištem CEFTA zemalja koje financira i implementira njemačka organizacija za međunarodnu suradnju GIZ.</w:t>
      </w:r>
    </w:p>
    <w:p w:rsidR="00C528DC" w:rsidRPr="00C3437B" w:rsidRDefault="00C528DC" w:rsidP="00C3437B">
      <w:pPr>
        <w:jc w:val="both"/>
        <w:rPr>
          <w:sz w:val="24"/>
          <w:szCs w:val="24"/>
          <w:lang w:val="hr-HR"/>
        </w:rPr>
      </w:pPr>
      <w:r w:rsidRPr="00C3437B">
        <w:rPr>
          <w:sz w:val="24"/>
          <w:szCs w:val="24"/>
          <w:lang w:val="hr-HR"/>
        </w:rPr>
        <w:t>Učešće na seminarima i obukama u okviru projekta – Jačanje suradnje tijela nadzora nad tržištem država Jugoistočne Europe u organizaciji njemačke organizacije za međunarodnu suradnju GIZ.</w:t>
      </w:r>
    </w:p>
    <w:p w:rsidR="003E74F0" w:rsidRPr="00C3437B" w:rsidRDefault="00C528DC" w:rsidP="00C3437B">
      <w:pPr>
        <w:jc w:val="both"/>
        <w:rPr>
          <w:sz w:val="24"/>
          <w:szCs w:val="24"/>
          <w:lang w:val="hr-HR"/>
        </w:rPr>
      </w:pPr>
      <w:r w:rsidRPr="00C3437B">
        <w:rPr>
          <w:sz w:val="24"/>
          <w:szCs w:val="24"/>
          <w:lang w:val="hr-HR"/>
        </w:rPr>
        <w:t>Učešće u realizaciji projekta – Tehnička podrška za unapređenje poslovnog okruženja i institucionalno jačanje (ICIS) koji financira Svjetska banka preko Federalne uprave za inspekcijske poslove.</w:t>
      </w:r>
    </w:p>
    <w:p w:rsidR="00C528DC" w:rsidRPr="00AF0BEB" w:rsidRDefault="00C528DC" w:rsidP="00C528DC">
      <w:pPr>
        <w:spacing w:before="240" w:after="120"/>
        <w:ind w:left="482" w:hanging="482"/>
        <w:jc w:val="both"/>
        <w:rPr>
          <w:caps/>
          <w:sz w:val="22"/>
          <w:szCs w:val="22"/>
        </w:rPr>
      </w:pPr>
      <w:r w:rsidRPr="00AF0BEB">
        <w:rPr>
          <w:sz w:val="22"/>
          <w:szCs w:val="22"/>
        </w:rPr>
        <w:t>PLANIRANI</w:t>
      </w:r>
      <w:r w:rsidR="00AF0BEB">
        <w:rPr>
          <w:sz w:val="22"/>
          <w:szCs w:val="22"/>
        </w:rPr>
        <w:t xml:space="preserve"> </w:t>
      </w:r>
      <w:r w:rsidRPr="00AF0BEB">
        <w:rPr>
          <w:sz w:val="22"/>
          <w:szCs w:val="22"/>
        </w:rPr>
        <w:t xml:space="preserve"> I </w:t>
      </w:r>
      <w:r w:rsidR="00AF0BEB">
        <w:rPr>
          <w:sz w:val="22"/>
          <w:szCs w:val="22"/>
        </w:rPr>
        <w:t xml:space="preserve"> </w:t>
      </w:r>
      <w:r w:rsidRPr="00AF0BEB">
        <w:rPr>
          <w:sz w:val="22"/>
          <w:szCs w:val="22"/>
        </w:rPr>
        <w:t xml:space="preserve">REALIZIRANI </w:t>
      </w:r>
      <w:r w:rsidR="00AF0BEB">
        <w:rPr>
          <w:sz w:val="22"/>
          <w:szCs w:val="22"/>
        </w:rPr>
        <w:t xml:space="preserve"> </w:t>
      </w:r>
      <w:r w:rsidRPr="00AF0BEB">
        <w:rPr>
          <w:sz w:val="22"/>
          <w:szCs w:val="22"/>
        </w:rPr>
        <w:t xml:space="preserve">PROGRAMSKI </w:t>
      </w:r>
      <w:r w:rsidR="00AF0BEB">
        <w:rPr>
          <w:sz w:val="22"/>
          <w:szCs w:val="22"/>
        </w:rPr>
        <w:t xml:space="preserve"> </w:t>
      </w:r>
      <w:r w:rsidRPr="00AF0BEB">
        <w:rPr>
          <w:sz w:val="22"/>
          <w:szCs w:val="22"/>
        </w:rPr>
        <w:t xml:space="preserve">ZADACI </w:t>
      </w:r>
    </w:p>
    <w:p w:rsidR="00C528DC" w:rsidRPr="00A45C74" w:rsidRDefault="00C528DC" w:rsidP="00C528DC">
      <w:pPr>
        <w:jc w:val="both"/>
        <w:rPr>
          <w:sz w:val="24"/>
          <w:szCs w:val="24"/>
        </w:rPr>
      </w:pPr>
      <w:r w:rsidRPr="00A45C74">
        <w:rPr>
          <w:sz w:val="24"/>
          <w:szCs w:val="24"/>
        </w:rPr>
        <w:t>Na osnovi Programa rada Agencije za 2014. godinu realizirani su sljedeći programski zadaci:</w:t>
      </w:r>
    </w:p>
    <w:p w:rsidR="00AF0BEB" w:rsidRPr="00A93B84" w:rsidRDefault="00AF0BEB" w:rsidP="00C528DC">
      <w:pPr>
        <w:jc w:val="both"/>
      </w:pPr>
    </w:p>
    <w:tbl>
      <w:tblPr>
        <w:tblW w:w="10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8"/>
        <w:gridCol w:w="2214"/>
        <w:gridCol w:w="7866"/>
      </w:tblGrid>
      <w:tr w:rsidR="00C528DC" w:rsidRPr="00A93B84" w:rsidTr="004D684F">
        <w:trPr>
          <w:jc w:val="center"/>
        </w:trPr>
        <w:tc>
          <w:tcPr>
            <w:tcW w:w="588" w:type="dxa"/>
          </w:tcPr>
          <w:p w:rsidR="00C528DC" w:rsidRPr="00C3437B" w:rsidRDefault="00C528DC" w:rsidP="00DE04A7">
            <w:pPr>
              <w:jc w:val="center"/>
              <w:rPr>
                <w:b/>
                <w:sz w:val="22"/>
                <w:szCs w:val="22"/>
              </w:rPr>
            </w:pPr>
            <w:r w:rsidRPr="00C3437B">
              <w:rPr>
                <w:b/>
                <w:sz w:val="22"/>
                <w:szCs w:val="22"/>
              </w:rPr>
              <w:t>R. br.</w:t>
            </w:r>
          </w:p>
        </w:tc>
        <w:tc>
          <w:tcPr>
            <w:tcW w:w="2214" w:type="dxa"/>
            <w:vAlign w:val="center"/>
          </w:tcPr>
          <w:p w:rsidR="00C528DC" w:rsidRPr="00C3437B" w:rsidRDefault="00C528DC" w:rsidP="00DE04A7">
            <w:pPr>
              <w:jc w:val="center"/>
              <w:rPr>
                <w:b/>
                <w:sz w:val="22"/>
                <w:szCs w:val="22"/>
              </w:rPr>
            </w:pPr>
            <w:r w:rsidRPr="00C3437B">
              <w:rPr>
                <w:b/>
                <w:sz w:val="22"/>
                <w:szCs w:val="22"/>
              </w:rPr>
              <w:t xml:space="preserve">Planirano u Programu rada </w:t>
            </w:r>
          </w:p>
        </w:tc>
        <w:tc>
          <w:tcPr>
            <w:tcW w:w="7866" w:type="dxa"/>
            <w:vAlign w:val="center"/>
          </w:tcPr>
          <w:p w:rsidR="00C528DC" w:rsidRPr="00C3437B" w:rsidRDefault="00C528DC" w:rsidP="00DE04A7">
            <w:pPr>
              <w:jc w:val="center"/>
              <w:rPr>
                <w:b/>
                <w:sz w:val="22"/>
                <w:szCs w:val="22"/>
              </w:rPr>
            </w:pPr>
            <w:r w:rsidRPr="00C3437B">
              <w:rPr>
                <w:b/>
                <w:sz w:val="22"/>
                <w:szCs w:val="22"/>
              </w:rPr>
              <w:t>Realizacija i rezultati</w:t>
            </w:r>
          </w:p>
        </w:tc>
      </w:tr>
      <w:tr w:rsidR="00C528DC" w:rsidRPr="00A93B84" w:rsidTr="004D684F">
        <w:trPr>
          <w:jc w:val="center"/>
        </w:trPr>
        <w:tc>
          <w:tcPr>
            <w:tcW w:w="588" w:type="dxa"/>
            <w:vAlign w:val="center"/>
          </w:tcPr>
          <w:p w:rsidR="00C528DC" w:rsidRPr="00C3437B" w:rsidRDefault="00C528DC" w:rsidP="00FB4C38">
            <w:pPr>
              <w:numPr>
                <w:ilvl w:val="0"/>
                <w:numId w:val="13"/>
              </w:numPr>
              <w:overflowPunct/>
              <w:autoSpaceDE/>
              <w:autoSpaceDN/>
              <w:adjustRightInd/>
              <w:jc w:val="center"/>
              <w:textAlignment w:val="auto"/>
              <w:rPr>
                <w:sz w:val="22"/>
                <w:szCs w:val="22"/>
              </w:rPr>
            </w:pPr>
          </w:p>
        </w:tc>
        <w:tc>
          <w:tcPr>
            <w:tcW w:w="2214" w:type="dxa"/>
            <w:vAlign w:val="center"/>
          </w:tcPr>
          <w:p w:rsidR="00C528DC" w:rsidRPr="00C3437B" w:rsidRDefault="00C528DC" w:rsidP="00DE04A7">
            <w:pPr>
              <w:pStyle w:val="Default"/>
              <w:rPr>
                <w:rFonts w:ascii="Times New Roman" w:hAnsi="Times New Roman" w:cs="Times New Roman"/>
                <w:sz w:val="22"/>
                <w:szCs w:val="22"/>
                <w:lang w:val="hr-HR"/>
              </w:rPr>
            </w:pPr>
            <w:r w:rsidRPr="00C3437B">
              <w:rPr>
                <w:rFonts w:ascii="Times New Roman" w:hAnsi="Times New Roman" w:cs="Times New Roman"/>
                <w:bCs/>
                <w:iCs/>
                <w:sz w:val="22"/>
                <w:szCs w:val="22"/>
                <w:lang w:val="hr-HR"/>
              </w:rPr>
              <w:t xml:space="preserve">Projekat nadzora dječjih hodalica </w:t>
            </w:r>
          </w:p>
          <w:p w:rsidR="00C528DC" w:rsidRPr="00C3437B" w:rsidRDefault="00C528DC" w:rsidP="00DE04A7">
            <w:pPr>
              <w:rPr>
                <w:sz w:val="22"/>
                <w:szCs w:val="22"/>
              </w:rPr>
            </w:pPr>
          </w:p>
        </w:tc>
        <w:tc>
          <w:tcPr>
            <w:tcW w:w="7866" w:type="dxa"/>
          </w:tcPr>
          <w:p w:rsidR="00C528DC" w:rsidRPr="00C3437B" w:rsidRDefault="00C528DC" w:rsidP="00DE04A7">
            <w:pPr>
              <w:jc w:val="both"/>
              <w:rPr>
                <w:b/>
                <w:sz w:val="22"/>
                <w:szCs w:val="22"/>
              </w:rPr>
            </w:pPr>
            <w:r w:rsidRPr="00C3437B">
              <w:rPr>
                <w:b/>
                <w:sz w:val="22"/>
                <w:szCs w:val="22"/>
              </w:rPr>
              <w:t>Realizirano</w:t>
            </w:r>
            <w:r w:rsidRPr="00C3437B">
              <w:rPr>
                <w:sz w:val="22"/>
                <w:szCs w:val="22"/>
              </w:rPr>
              <w:t xml:space="preserve"> u razdoblju lipanj - rujan 2014. godine. </w:t>
            </w:r>
            <w:r w:rsidRPr="00C3437B">
              <w:rPr>
                <w:b/>
                <w:sz w:val="22"/>
                <w:szCs w:val="22"/>
              </w:rPr>
              <w:t xml:space="preserve">Rezultati: </w:t>
            </w:r>
          </w:p>
          <w:p w:rsidR="00C528DC" w:rsidRPr="00C3437B" w:rsidRDefault="00C528DC" w:rsidP="00DE04A7">
            <w:pPr>
              <w:jc w:val="both"/>
              <w:rPr>
                <w:sz w:val="22"/>
                <w:szCs w:val="22"/>
              </w:rPr>
            </w:pPr>
            <w:r w:rsidRPr="00C3437B">
              <w:rPr>
                <w:sz w:val="22"/>
                <w:szCs w:val="22"/>
              </w:rPr>
              <w:t xml:space="preserve">Broj izvršenih inspekcijskih kontrola: 14; </w:t>
            </w:r>
          </w:p>
          <w:p w:rsidR="00C528DC" w:rsidRPr="00C3437B" w:rsidRDefault="00C528DC" w:rsidP="00DE04A7">
            <w:pPr>
              <w:jc w:val="both"/>
              <w:rPr>
                <w:sz w:val="22"/>
                <w:szCs w:val="22"/>
              </w:rPr>
            </w:pPr>
            <w:r w:rsidRPr="00C3437B">
              <w:rPr>
                <w:sz w:val="22"/>
                <w:szCs w:val="22"/>
              </w:rPr>
              <w:t>Broj ispitanih uzoraka: 11 od kojih je 10 neusklađeno;</w:t>
            </w:r>
          </w:p>
          <w:p w:rsidR="00C528DC" w:rsidRPr="00C3437B" w:rsidRDefault="00C528DC" w:rsidP="00DE04A7">
            <w:pPr>
              <w:jc w:val="both"/>
              <w:rPr>
                <w:sz w:val="22"/>
                <w:szCs w:val="22"/>
              </w:rPr>
            </w:pPr>
            <w:r w:rsidRPr="00C3437B">
              <w:rPr>
                <w:sz w:val="22"/>
                <w:szCs w:val="22"/>
              </w:rPr>
              <w:t>Broj povučenih s tržišta BiH i uništenih proizvoda: 235 kom;</w:t>
            </w:r>
          </w:p>
          <w:p w:rsidR="00C528DC" w:rsidRPr="00C3437B" w:rsidRDefault="00C528DC" w:rsidP="00DE04A7">
            <w:pPr>
              <w:jc w:val="both"/>
              <w:rPr>
                <w:sz w:val="22"/>
                <w:szCs w:val="22"/>
                <w:highlight w:val="yellow"/>
              </w:rPr>
            </w:pPr>
            <w:r w:rsidRPr="00C3437B">
              <w:rPr>
                <w:sz w:val="22"/>
                <w:szCs w:val="22"/>
              </w:rPr>
              <w:t>Broj proizvoda kod kojih je izvršeno usklađivanje: 61 kom.</w:t>
            </w:r>
          </w:p>
        </w:tc>
      </w:tr>
      <w:tr w:rsidR="00C528DC" w:rsidRPr="00A93B84" w:rsidTr="004D684F">
        <w:trPr>
          <w:jc w:val="center"/>
        </w:trPr>
        <w:tc>
          <w:tcPr>
            <w:tcW w:w="588" w:type="dxa"/>
            <w:vAlign w:val="center"/>
          </w:tcPr>
          <w:p w:rsidR="00C528DC" w:rsidRPr="00C3437B" w:rsidRDefault="00C528DC" w:rsidP="00FB4C38">
            <w:pPr>
              <w:numPr>
                <w:ilvl w:val="0"/>
                <w:numId w:val="13"/>
              </w:numPr>
              <w:overflowPunct/>
              <w:autoSpaceDE/>
              <w:autoSpaceDN/>
              <w:adjustRightInd/>
              <w:jc w:val="center"/>
              <w:textAlignment w:val="auto"/>
              <w:rPr>
                <w:sz w:val="22"/>
                <w:szCs w:val="22"/>
              </w:rPr>
            </w:pPr>
          </w:p>
        </w:tc>
        <w:tc>
          <w:tcPr>
            <w:tcW w:w="2214" w:type="dxa"/>
            <w:vAlign w:val="center"/>
          </w:tcPr>
          <w:p w:rsidR="00C528DC" w:rsidRPr="00C3437B" w:rsidRDefault="00C528DC" w:rsidP="00DE04A7">
            <w:pPr>
              <w:pStyle w:val="Default"/>
              <w:rPr>
                <w:rFonts w:ascii="Times New Roman" w:hAnsi="Times New Roman" w:cs="Times New Roman"/>
                <w:bCs/>
                <w:iCs/>
                <w:sz w:val="22"/>
                <w:szCs w:val="22"/>
                <w:lang w:val="hr-HR"/>
              </w:rPr>
            </w:pPr>
            <w:r w:rsidRPr="00C3437B">
              <w:rPr>
                <w:rFonts w:ascii="Times New Roman" w:hAnsi="Times New Roman" w:cs="Times New Roman"/>
                <w:bCs/>
                <w:iCs/>
                <w:sz w:val="22"/>
                <w:szCs w:val="22"/>
                <w:lang w:val="hr-HR"/>
              </w:rPr>
              <w:t>Projekat nadzora stolica za vanjsku</w:t>
            </w:r>
          </w:p>
          <w:p w:rsidR="00C528DC" w:rsidRPr="00C3437B" w:rsidRDefault="00C528DC" w:rsidP="00DE04A7">
            <w:pPr>
              <w:pStyle w:val="Default"/>
              <w:rPr>
                <w:rFonts w:ascii="Times New Roman" w:hAnsi="Times New Roman" w:cs="Times New Roman"/>
                <w:bCs/>
                <w:iCs/>
                <w:sz w:val="22"/>
                <w:szCs w:val="22"/>
                <w:lang w:val="hr-HR"/>
              </w:rPr>
            </w:pPr>
            <w:r w:rsidRPr="00C3437B">
              <w:rPr>
                <w:rFonts w:ascii="Times New Roman" w:hAnsi="Times New Roman" w:cs="Times New Roman"/>
                <w:bCs/>
                <w:iCs/>
                <w:sz w:val="22"/>
                <w:szCs w:val="22"/>
                <w:lang w:val="hr-HR"/>
              </w:rPr>
              <w:t>uporabu</w:t>
            </w:r>
          </w:p>
        </w:tc>
        <w:tc>
          <w:tcPr>
            <w:tcW w:w="7866" w:type="dxa"/>
          </w:tcPr>
          <w:p w:rsidR="00C528DC" w:rsidRPr="00C3437B" w:rsidRDefault="00C528DC" w:rsidP="00DE04A7">
            <w:pPr>
              <w:jc w:val="both"/>
              <w:rPr>
                <w:sz w:val="22"/>
                <w:szCs w:val="22"/>
              </w:rPr>
            </w:pPr>
            <w:r w:rsidRPr="00C3437B">
              <w:rPr>
                <w:b/>
                <w:sz w:val="22"/>
                <w:szCs w:val="22"/>
              </w:rPr>
              <w:t xml:space="preserve">U tijeku - </w:t>
            </w:r>
            <w:r w:rsidRPr="00C3437B">
              <w:rPr>
                <w:sz w:val="22"/>
                <w:szCs w:val="22"/>
              </w:rPr>
              <w:t xml:space="preserve">poduzimanje mjera i kontrola izvršenja rješenja. </w:t>
            </w:r>
            <w:r w:rsidRPr="00C3437B">
              <w:rPr>
                <w:b/>
                <w:sz w:val="22"/>
                <w:szCs w:val="22"/>
              </w:rPr>
              <w:t>Trenutni rezultati:</w:t>
            </w:r>
            <w:r w:rsidRPr="00C3437B">
              <w:rPr>
                <w:sz w:val="22"/>
                <w:szCs w:val="22"/>
              </w:rPr>
              <w:t xml:space="preserve"> </w:t>
            </w:r>
          </w:p>
          <w:p w:rsidR="00C528DC" w:rsidRPr="00C3437B" w:rsidRDefault="00C528DC" w:rsidP="00DE04A7">
            <w:pPr>
              <w:jc w:val="both"/>
              <w:rPr>
                <w:sz w:val="22"/>
                <w:szCs w:val="22"/>
              </w:rPr>
            </w:pPr>
            <w:r w:rsidRPr="00C3437B">
              <w:rPr>
                <w:sz w:val="22"/>
                <w:szCs w:val="22"/>
              </w:rPr>
              <w:t>Broj izvršenih inspekcijskih kontrola: 18;</w:t>
            </w:r>
          </w:p>
          <w:p w:rsidR="00C528DC" w:rsidRPr="00C3437B" w:rsidRDefault="00C528DC" w:rsidP="00DE04A7">
            <w:pPr>
              <w:jc w:val="both"/>
              <w:rPr>
                <w:sz w:val="22"/>
                <w:szCs w:val="22"/>
              </w:rPr>
            </w:pPr>
            <w:r w:rsidRPr="00C3437B">
              <w:rPr>
                <w:sz w:val="22"/>
                <w:szCs w:val="22"/>
              </w:rPr>
              <w:t>Broj ispitanih uzoraka: 11 od kojih je 9 neusklađeno;</w:t>
            </w:r>
          </w:p>
          <w:p w:rsidR="00C528DC" w:rsidRPr="00C3437B" w:rsidRDefault="00C528DC" w:rsidP="00DE04A7">
            <w:pPr>
              <w:jc w:val="both"/>
              <w:rPr>
                <w:sz w:val="22"/>
                <w:szCs w:val="22"/>
                <w:highlight w:val="yellow"/>
              </w:rPr>
            </w:pPr>
            <w:r w:rsidRPr="00C3437B">
              <w:rPr>
                <w:sz w:val="22"/>
                <w:szCs w:val="22"/>
              </w:rPr>
              <w:t>Broj povučenih proizvoda s tržišta BiH: 197 kom od čega je ništeno 101 kom.</w:t>
            </w:r>
          </w:p>
        </w:tc>
      </w:tr>
      <w:tr w:rsidR="00C528DC" w:rsidRPr="00A93B84" w:rsidTr="004D684F">
        <w:trPr>
          <w:jc w:val="center"/>
        </w:trPr>
        <w:tc>
          <w:tcPr>
            <w:tcW w:w="588" w:type="dxa"/>
            <w:vAlign w:val="center"/>
          </w:tcPr>
          <w:p w:rsidR="00C528DC" w:rsidRPr="00C3437B" w:rsidRDefault="00C528DC" w:rsidP="00FB4C38">
            <w:pPr>
              <w:numPr>
                <w:ilvl w:val="0"/>
                <w:numId w:val="13"/>
              </w:numPr>
              <w:overflowPunct/>
              <w:autoSpaceDE/>
              <w:autoSpaceDN/>
              <w:adjustRightInd/>
              <w:jc w:val="center"/>
              <w:textAlignment w:val="auto"/>
              <w:rPr>
                <w:sz w:val="22"/>
                <w:szCs w:val="22"/>
              </w:rPr>
            </w:pPr>
          </w:p>
        </w:tc>
        <w:tc>
          <w:tcPr>
            <w:tcW w:w="2214" w:type="dxa"/>
            <w:vAlign w:val="center"/>
          </w:tcPr>
          <w:p w:rsidR="00C528DC" w:rsidRPr="00C3437B" w:rsidRDefault="00C528DC" w:rsidP="00DE04A7">
            <w:pPr>
              <w:pStyle w:val="Default"/>
              <w:rPr>
                <w:rFonts w:ascii="Times New Roman" w:hAnsi="Times New Roman" w:cs="Times New Roman"/>
                <w:bCs/>
                <w:iCs/>
                <w:sz w:val="22"/>
                <w:szCs w:val="22"/>
                <w:lang w:val="hr-HR"/>
              </w:rPr>
            </w:pPr>
            <w:r w:rsidRPr="00C3437B">
              <w:rPr>
                <w:rFonts w:ascii="Times New Roman" w:hAnsi="Times New Roman" w:cs="Times New Roman"/>
                <w:bCs/>
                <w:iCs/>
                <w:sz w:val="22"/>
                <w:szCs w:val="22"/>
                <w:lang w:val="hr-HR"/>
              </w:rPr>
              <w:t>Projekat nadzora dječjih bicikla</w:t>
            </w:r>
          </w:p>
        </w:tc>
        <w:tc>
          <w:tcPr>
            <w:tcW w:w="7866" w:type="dxa"/>
          </w:tcPr>
          <w:p w:rsidR="00C528DC" w:rsidRPr="00C3437B" w:rsidRDefault="00C528DC" w:rsidP="00DE04A7">
            <w:pPr>
              <w:jc w:val="both"/>
              <w:rPr>
                <w:b/>
                <w:sz w:val="22"/>
                <w:szCs w:val="22"/>
              </w:rPr>
            </w:pPr>
            <w:r w:rsidRPr="00C3437B">
              <w:rPr>
                <w:b/>
                <w:sz w:val="22"/>
                <w:szCs w:val="22"/>
              </w:rPr>
              <w:t>Realizirano</w:t>
            </w:r>
            <w:r w:rsidRPr="00C3437B">
              <w:rPr>
                <w:sz w:val="22"/>
                <w:szCs w:val="22"/>
              </w:rPr>
              <w:t xml:space="preserve"> lipanj - rujan 2014. godine. </w:t>
            </w:r>
            <w:r w:rsidRPr="00C3437B">
              <w:rPr>
                <w:b/>
                <w:sz w:val="22"/>
                <w:szCs w:val="22"/>
              </w:rPr>
              <w:t xml:space="preserve">Rezultati: </w:t>
            </w:r>
          </w:p>
          <w:p w:rsidR="00C528DC" w:rsidRPr="00C3437B" w:rsidRDefault="00C528DC" w:rsidP="00DE04A7">
            <w:pPr>
              <w:jc w:val="both"/>
              <w:rPr>
                <w:sz w:val="22"/>
                <w:szCs w:val="22"/>
              </w:rPr>
            </w:pPr>
            <w:r w:rsidRPr="00C3437B">
              <w:rPr>
                <w:sz w:val="22"/>
                <w:szCs w:val="22"/>
              </w:rPr>
              <w:t>Broj izvršenih inspekcijskih kontrola: 20;</w:t>
            </w:r>
          </w:p>
          <w:p w:rsidR="00C528DC" w:rsidRPr="00C3437B" w:rsidRDefault="00C528DC" w:rsidP="00DE04A7">
            <w:pPr>
              <w:jc w:val="both"/>
              <w:rPr>
                <w:sz w:val="22"/>
                <w:szCs w:val="22"/>
              </w:rPr>
            </w:pPr>
            <w:r w:rsidRPr="00C3437B">
              <w:rPr>
                <w:sz w:val="22"/>
                <w:szCs w:val="22"/>
              </w:rPr>
              <w:t>Broj ispitanih uzoraka: 11 od kojih su svi neusklađeni;</w:t>
            </w:r>
          </w:p>
          <w:p w:rsidR="00C528DC" w:rsidRPr="00C3437B" w:rsidRDefault="00C528DC" w:rsidP="00DE04A7">
            <w:pPr>
              <w:jc w:val="both"/>
              <w:rPr>
                <w:sz w:val="22"/>
                <w:szCs w:val="22"/>
              </w:rPr>
            </w:pPr>
            <w:r w:rsidRPr="00C3437B">
              <w:rPr>
                <w:sz w:val="22"/>
                <w:szCs w:val="22"/>
              </w:rPr>
              <w:t xml:space="preserve">Broj povučenih proizvoda s tržišta BiH: 93 kom od čega je uništeno 46 kom; </w:t>
            </w:r>
          </w:p>
          <w:p w:rsidR="00C528DC" w:rsidRPr="00C3437B" w:rsidRDefault="00C528DC" w:rsidP="00DE04A7">
            <w:pPr>
              <w:jc w:val="both"/>
              <w:rPr>
                <w:sz w:val="22"/>
                <w:szCs w:val="22"/>
              </w:rPr>
            </w:pPr>
            <w:r w:rsidRPr="00C3437B">
              <w:rPr>
                <w:sz w:val="22"/>
                <w:szCs w:val="22"/>
              </w:rPr>
              <w:t>Broj proizvoda kod kojih je izvršeno usklađivanje: 99 kom.</w:t>
            </w:r>
          </w:p>
        </w:tc>
      </w:tr>
      <w:tr w:rsidR="00C528DC" w:rsidRPr="00A93B84" w:rsidTr="004D684F">
        <w:trPr>
          <w:jc w:val="center"/>
        </w:trPr>
        <w:tc>
          <w:tcPr>
            <w:tcW w:w="588" w:type="dxa"/>
            <w:vAlign w:val="center"/>
          </w:tcPr>
          <w:p w:rsidR="00C528DC" w:rsidRPr="00C3437B" w:rsidRDefault="00C528DC" w:rsidP="00FB4C38">
            <w:pPr>
              <w:numPr>
                <w:ilvl w:val="0"/>
                <w:numId w:val="13"/>
              </w:numPr>
              <w:overflowPunct/>
              <w:autoSpaceDE/>
              <w:autoSpaceDN/>
              <w:adjustRightInd/>
              <w:jc w:val="center"/>
              <w:textAlignment w:val="auto"/>
              <w:rPr>
                <w:sz w:val="22"/>
                <w:szCs w:val="22"/>
              </w:rPr>
            </w:pPr>
          </w:p>
        </w:tc>
        <w:tc>
          <w:tcPr>
            <w:tcW w:w="2214" w:type="dxa"/>
            <w:vAlign w:val="center"/>
          </w:tcPr>
          <w:p w:rsidR="00C528DC" w:rsidRPr="00C3437B" w:rsidRDefault="00C528DC" w:rsidP="00DE04A7">
            <w:pPr>
              <w:pStyle w:val="Default"/>
              <w:rPr>
                <w:rFonts w:ascii="Times New Roman" w:hAnsi="Times New Roman" w:cs="Times New Roman"/>
                <w:bCs/>
                <w:iCs/>
                <w:sz w:val="22"/>
                <w:szCs w:val="22"/>
                <w:lang w:val="hr-HR"/>
              </w:rPr>
            </w:pPr>
            <w:r w:rsidRPr="00C3437B">
              <w:rPr>
                <w:rFonts w:ascii="Times New Roman" w:hAnsi="Times New Roman" w:cs="Times New Roman"/>
                <w:bCs/>
                <w:iCs/>
                <w:sz w:val="22"/>
                <w:szCs w:val="22"/>
                <w:lang w:val="hr-HR"/>
              </w:rPr>
              <w:t>Projekat nadzora dječje opreme na</w:t>
            </w:r>
          </w:p>
          <w:p w:rsidR="00C528DC" w:rsidRPr="00C3437B" w:rsidRDefault="00C528DC" w:rsidP="00DE04A7">
            <w:pPr>
              <w:pStyle w:val="Default"/>
              <w:rPr>
                <w:rFonts w:ascii="Times New Roman" w:hAnsi="Times New Roman" w:cs="Times New Roman"/>
                <w:bCs/>
                <w:iCs/>
                <w:sz w:val="22"/>
                <w:szCs w:val="22"/>
                <w:lang w:val="hr-HR"/>
              </w:rPr>
            </w:pPr>
            <w:r w:rsidRPr="00C3437B">
              <w:rPr>
                <w:rFonts w:ascii="Times New Roman" w:hAnsi="Times New Roman" w:cs="Times New Roman"/>
                <w:bCs/>
                <w:iCs/>
                <w:sz w:val="22"/>
                <w:szCs w:val="22"/>
                <w:lang w:val="hr-HR"/>
              </w:rPr>
              <w:t>igralištima</w:t>
            </w:r>
          </w:p>
        </w:tc>
        <w:tc>
          <w:tcPr>
            <w:tcW w:w="7866" w:type="dxa"/>
          </w:tcPr>
          <w:p w:rsidR="00C528DC" w:rsidRPr="00C3437B" w:rsidRDefault="00C528DC" w:rsidP="00DE04A7">
            <w:pPr>
              <w:jc w:val="both"/>
              <w:rPr>
                <w:b/>
                <w:sz w:val="22"/>
                <w:szCs w:val="22"/>
              </w:rPr>
            </w:pPr>
            <w:r w:rsidRPr="00C3437B">
              <w:rPr>
                <w:b/>
                <w:sz w:val="22"/>
                <w:szCs w:val="22"/>
              </w:rPr>
              <w:t xml:space="preserve">U tijeku - </w:t>
            </w:r>
            <w:r w:rsidRPr="00C3437B">
              <w:rPr>
                <w:sz w:val="22"/>
                <w:szCs w:val="22"/>
              </w:rPr>
              <w:t>poduzimanje mjera i kontrola izvršenja rješenja.</w:t>
            </w:r>
            <w:r w:rsidRPr="00C3437B">
              <w:rPr>
                <w:b/>
                <w:sz w:val="22"/>
                <w:szCs w:val="22"/>
              </w:rPr>
              <w:t xml:space="preserve">Trenutni rezultati: </w:t>
            </w:r>
          </w:p>
          <w:p w:rsidR="00C528DC" w:rsidRPr="00C3437B" w:rsidRDefault="00C528DC" w:rsidP="00DE04A7">
            <w:pPr>
              <w:jc w:val="both"/>
              <w:rPr>
                <w:sz w:val="22"/>
                <w:szCs w:val="22"/>
              </w:rPr>
            </w:pPr>
            <w:r w:rsidRPr="00C3437B">
              <w:rPr>
                <w:sz w:val="22"/>
                <w:szCs w:val="22"/>
              </w:rPr>
              <w:t>Broj pregledanih dječjih igrališta: 98;</w:t>
            </w:r>
          </w:p>
          <w:p w:rsidR="00C528DC" w:rsidRPr="00C3437B" w:rsidRDefault="00C528DC" w:rsidP="00DE04A7">
            <w:pPr>
              <w:jc w:val="both"/>
              <w:rPr>
                <w:b/>
                <w:sz w:val="22"/>
                <w:szCs w:val="22"/>
                <w:highlight w:val="yellow"/>
              </w:rPr>
            </w:pPr>
            <w:r w:rsidRPr="00C3437B">
              <w:rPr>
                <w:sz w:val="22"/>
                <w:szCs w:val="22"/>
              </w:rPr>
              <w:t>Broj neusklađenih dječjih igrališta: 93.</w:t>
            </w:r>
          </w:p>
        </w:tc>
      </w:tr>
      <w:tr w:rsidR="00C528DC" w:rsidRPr="00A93B84" w:rsidTr="004D684F">
        <w:trPr>
          <w:jc w:val="center"/>
        </w:trPr>
        <w:tc>
          <w:tcPr>
            <w:tcW w:w="588" w:type="dxa"/>
            <w:vAlign w:val="center"/>
          </w:tcPr>
          <w:p w:rsidR="00C528DC" w:rsidRPr="00C3437B" w:rsidRDefault="00C528DC" w:rsidP="00FB4C38">
            <w:pPr>
              <w:numPr>
                <w:ilvl w:val="0"/>
                <w:numId w:val="13"/>
              </w:numPr>
              <w:overflowPunct/>
              <w:autoSpaceDE/>
              <w:autoSpaceDN/>
              <w:adjustRightInd/>
              <w:jc w:val="center"/>
              <w:textAlignment w:val="auto"/>
              <w:rPr>
                <w:sz w:val="22"/>
                <w:szCs w:val="22"/>
              </w:rPr>
            </w:pPr>
          </w:p>
        </w:tc>
        <w:tc>
          <w:tcPr>
            <w:tcW w:w="2214" w:type="dxa"/>
            <w:vAlign w:val="center"/>
          </w:tcPr>
          <w:p w:rsidR="00C528DC" w:rsidRPr="00C3437B" w:rsidRDefault="00C528DC" w:rsidP="00DE04A7">
            <w:pPr>
              <w:pStyle w:val="Default"/>
              <w:rPr>
                <w:rFonts w:ascii="Times New Roman" w:hAnsi="Times New Roman" w:cs="Times New Roman"/>
                <w:bCs/>
                <w:iCs/>
                <w:sz w:val="22"/>
                <w:szCs w:val="22"/>
                <w:lang w:val="hr-HR"/>
              </w:rPr>
            </w:pPr>
            <w:r w:rsidRPr="00C3437B">
              <w:rPr>
                <w:rFonts w:ascii="Times New Roman" w:hAnsi="Times New Roman" w:cs="Times New Roman"/>
                <w:bCs/>
                <w:iCs/>
                <w:sz w:val="22"/>
                <w:szCs w:val="22"/>
                <w:lang w:val="hr-HR"/>
              </w:rPr>
              <w:t>Projekat nadzora dječje odjeće</w:t>
            </w:r>
          </w:p>
          <w:p w:rsidR="00C528DC" w:rsidRPr="00C3437B" w:rsidRDefault="00C528DC" w:rsidP="00DE04A7">
            <w:pPr>
              <w:pStyle w:val="Default"/>
              <w:rPr>
                <w:rFonts w:ascii="Times New Roman" w:hAnsi="Times New Roman" w:cs="Times New Roman"/>
                <w:sz w:val="22"/>
                <w:szCs w:val="22"/>
                <w:lang w:val="hr-HR"/>
              </w:rPr>
            </w:pPr>
            <w:r w:rsidRPr="00C3437B">
              <w:rPr>
                <w:rFonts w:ascii="Times New Roman" w:hAnsi="Times New Roman" w:cs="Times New Roman"/>
                <w:bCs/>
                <w:iCs/>
                <w:sz w:val="22"/>
                <w:szCs w:val="22"/>
                <w:lang w:val="hr-HR"/>
              </w:rPr>
              <w:t>s vrpcama i vezicama</w:t>
            </w:r>
          </w:p>
        </w:tc>
        <w:tc>
          <w:tcPr>
            <w:tcW w:w="7866" w:type="dxa"/>
          </w:tcPr>
          <w:p w:rsidR="00C528DC" w:rsidRPr="00C3437B" w:rsidRDefault="00C528DC" w:rsidP="00DE04A7">
            <w:pPr>
              <w:jc w:val="both"/>
              <w:rPr>
                <w:spacing w:val="-4"/>
                <w:sz w:val="22"/>
                <w:szCs w:val="22"/>
              </w:rPr>
            </w:pPr>
            <w:r w:rsidRPr="00C3437B">
              <w:rPr>
                <w:b/>
                <w:sz w:val="22"/>
                <w:szCs w:val="22"/>
              </w:rPr>
              <w:t xml:space="preserve">U tijeku - </w:t>
            </w:r>
            <w:r w:rsidRPr="00C3437B">
              <w:rPr>
                <w:sz w:val="22"/>
                <w:szCs w:val="22"/>
              </w:rPr>
              <w:t>poduzimanje mjera i kontrola izvršenja rješenja.</w:t>
            </w:r>
            <w:r w:rsidRPr="00C3437B">
              <w:rPr>
                <w:b/>
                <w:sz w:val="22"/>
                <w:szCs w:val="22"/>
              </w:rPr>
              <w:t xml:space="preserve"> </w:t>
            </w:r>
            <w:r w:rsidRPr="00C3437B">
              <w:rPr>
                <w:b/>
                <w:spacing w:val="-4"/>
                <w:sz w:val="22"/>
                <w:szCs w:val="22"/>
              </w:rPr>
              <w:t>Trenutni rezultati:</w:t>
            </w:r>
            <w:r w:rsidRPr="00C3437B">
              <w:rPr>
                <w:spacing w:val="-4"/>
                <w:sz w:val="22"/>
                <w:szCs w:val="22"/>
              </w:rPr>
              <w:t xml:space="preserve"> </w:t>
            </w:r>
          </w:p>
          <w:p w:rsidR="00C528DC" w:rsidRPr="00C3437B" w:rsidRDefault="00C528DC" w:rsidP="00DE04A7">
            <w:pPr>
              <w:jc w:val="both"/>
              <w:rPr>
                <w:sz w:val="22"/>
                <w:szCs w:val="22"/>
              </w:rPr>
            </w:pPr>
            <w:r w:rsidRPr="00C3437B">
              <w:rPr>
                <w:sz w:val="22"/>
                <w:szCs w:val="22"/>
              </w:rPr>
              <w:t>Broj izvršenih inspekcijskih kontrola: 28;</w:t>
            </w:r>
          </w:p>
          <w:p w:rsidR="00C528DC" w:rsidRPr="00C3437B" w:rsidRDefault="00C528DC" w:rsidP="00DE04A7">
            <w:pPr>
              <w:jc w:val="both"/>
              <w:rPr>
                <w:sz w:val="22"/>
                <w:szCs w:val="22"/>
              </w:rPr>
            </w:pPr>
            <w:r w:rsidRPr="00C3437B">
              <w:rPr>
                <w:sz w:val="22"/>
                <w:szCs w:val="22"/>
              </w:rPr>
              <w:t>Broj kontroliranih modela proizvoda: 47 od čega je neusklađenih 28;</w:t>
            </w:r>
          </w:p>
          <w:p w:rsidR="00C528DC" w:rsidRPr="00C3437B" w:rsidRDefault="00C528DC" w:rsidP="00DE04A7">
            <w:pPr>
              <w:jc w:val="both"/>
              <w:rPr>
                <w:sz w:val="22"/>
                <w:szCs w:val="22"/>
              </w:rPr>
            </w:pPr>
            <w:r w:rsidRPr="00C3437B">
              <w:rPr>
                <w:sz w:val="22"/>
                <w:szCs w:val="22"/>
              </w:rPr>
              <w:t>Broj proizvoda kod kojih je izvršeno usklađivanje: 270 kom;</w:t>
            </w:r>
          </w:p>
          <w:p w:rsidR="00C528DC" w:rsidRPr="00C3437B" w:rsidRDefault="00C528DC" w:rsidP="00DE04A7">
            <w:pPr>
              <w:jc w:val="both"/>
              <w:rPr>
                <w:sz w:val="22"/>
                <w:szCs w:val="22"/>
                <w:highlight w:val="yellow"/>
              </w:rPr>
            </w:pPr>
            <w:r w:rsidRPr="00C3437B">
              <w:rPr>
                <w:sz w:val="22"/>
                <w:szCs w:val="22"/>
              </w:rPr>
              <w:t>Broj povučenih proizvoda: 112 kom od čega su uništena 72 kom.</w:t>
            </w:r>
          </w:p>
        </w:tc>
      </w:tr>
      <w:tr w:rsidR="00C528DC" w:rsidRPr="00A93B84" w:rsidTr="004D684F">
        <w:trPr>
          <w:jc w:val="center"/>
        </w:trPr>
        <w:tc>
          <w:tcPr>
            <w:tcW w:w="588" w:type="dxa"/>
            <w:vAlign w:val="center"/>
          </w:tcPr>
          <w:p w:rsidR="00C528DC" w:rsidRPr="00C3437B" w:rsidRDefault="00C528DC" w:rsidP="00FB4C38">
            <w:pPr>
              <w:numPr>
                <w:ilvl w:val="0"/>
                <w:numId w:val="13"/>
              </w:numPr>
              <w:overflowPunct/>
              <w:autoSpaceDE/>
              <w:autoSpaceDN/>
              <w:adjustRightInd/>
              <w:jc w:val="center"/>
              <w:textAlignment w:val="auto"/>
              <w:rPr>
                <w:sz w:val="22"/>
                <w:szCs w:val="22"/>
              </w:rPr>
            </w:pPr>
          </w:p>
        </w:tc>
        <w:tc>
          <w:tcPr>
            <w:tcW w:w="2214" w:type="dxa"/>
            <w:vAlign w:val="center"/>
          </w:tcPr>
          <w:p w:rsidR="00C528DC" w:rsidRPr="00C3437B" w:rsidRDefault="00C528DC" w:rsidP="00DE04A7">
            <w:pPr>
              <w:pStyle w:val="Default"/>
              <w:rPr>
                <w:rFonts w:ascii="Times New Roman" w:hAnsi="Times New Roman" w:cs="Times New Roman"/>
                <w:bCs/>
                <w:iCs/>
                <w:spacing w:val="-4"/>
                <w:sz w:val="22"/>
                <w:szCs w:val="22"/>
                <w:lang w:val="hr-HR"/>
              </w:rPr>
            </w:pPr>
            <w:r w:rsidRPr="00C3437B">
              <w:rPr>
                <w:rFonts w:ascii="Times New Roman" w:hAnsi="Times New Roman" w:cs="Times New Roman"/>
                <w:bCs/>
                <w:iCs/>
                <w:spacing w:val="-4"/>
                <w:sz w:val="22"/>
                <w:szCs w:val="22"/>
                <w:lang w:val="hr-HR"/>
              </w:rPr>
              <w:t>Projekat nadzora kozmetike (kupke / šamponi za bebe i ruževi i sjajila za usne)</w:t>
            </w:r>
          </w:p>
        </w:tc>
        <w:tc>
          <w:tcPr>
            <w:tcW w:w="7866" w:type="dxa"/>
          </w:tcPr>
          <w:p w:rsidR="00C528DC" w:rsidRPr="00C3437B" w:rsidRDefault="00C528DC" w:rsidP="00DE04A7">
            <w:pPr>
              <w:rPr>
                <w:b/>
                <w:sz w:val="22"/>
                <w:szCs w:val="22"/>
              </w:rPr>
            </w:pPr>
            <w:r w:rsidRPr="00C3437B">
              <w:rPr>
                <w:b/>
                <w:sz w:val="22"/>
                <w:szCs w:val="22"/>
              </w:rPr>
              <w:t>Realizirano</w:t>
            </w:r>
            <w:r w:rsidRPr="00C3437B">
              <w:rPr>
                <w:sz w:val="22"/>
                <w:szCs w:val="22"/>
              </w:rPr>
              <w:t xml:space="preserve"> u razdoblju svibanj – kolovoz 2014. godine. </w:t>
            </w:r>
            <w:r w:rsidRPr="00C3437B">
              <w:rPr>
                <w:b/>
                <w:sz w:val="22"/>
                <w:szCs w:val="22"/>
              </w:rPr>
              <w:t xml:space="preserve">Rezultati: </w:t>
            </w:r>
          </w:p>
          <w:p w:rsidR="00C528DC" w:rsidRPr="00C3437B" w:rsidRDefault="00C528DC" w:rsidP="00DE04A7">
            <w:pPr>
              <w:rPr>
                <w:sz w:val="22"/>
                <w:szCs w:val="22"/>
              </w:rPr>
            </w:pPr>
            <w:r w:rsidRPr="00C3437B">
              <w:rPr>
                <w:sz w:val="22"/>
                <w:szCs w:val="22"/>
              </w:rPr>
              <w:t>Broj izvršenih inspekcijskih kontrola: 23;</w:t>
            </w:r>
          </w:p>
          <w:p w:rsidR="00C528DC" w:rsidRPr="00C3437B" w:rsidRDefault="00C528DC" w:rsidP="00DE04A7">
            <w:pPr>
              <w:rPr>
                <w:sz w:val="22"/>
                <w:szCs w:val="22"/>
              </w:rPr>
            </w:pPr>
            <w:r w:rsidRPr="00C3437B">
              <w:rPr>
                <w:sz w:val="22"/>
                <w:szCs w:val="22"/>
              </w:rPr>
              <w:t>Broj ispitanih uzoraka: 27;</w:t>
            </w:r>
          </w:p>
          <w:p w:rsidR="00C528DC" w:rsidRPr="00C3437B" w:rsidRDefault="00C528DC" w:rsidP="00DE04A7">
            <w:pPr>
              <w:rPr>
                <w:sz w:val="22"/>
                <w:szCs w:val="22"/>
                <w:highlight w:val="yellow"/>
              </w:rPr>
            </w:pPr>
            <w:r w:rsidRPr="00C3437B">
              <w:rPr>
                <w:sz w:val="22"/>
                <w:szCs w:val="22"/>
              </w:rPr>
              <w:t>Svi uzorci su bili usklađeni s odgovarajućim propisom.</w:t>
            </w:r>
          </w:p>
        </w:tc>
      </w:tr>
      <w:tr w:rsidR="00C528DC" w:rsidRPr="00A93B84" w:rsidTr="004D684F">
        <w:trPr>
          <w:jc w:val="center"/>
        </w:trPr>
        <w:tc>
          <w:tcPr>
            <w:tcW w:w="588" w:type="dxa"/>
            <w:vAlign w:val="center"/>
          </w:tcPr>
          <w:p w:rsidR="00C528DC" w:rsidRPr="00C3437B" w:rsidRDefault="00C528DC" w:rsidP="00FB4C38">
            <w:pPr>
              <w:numPr>
                <w:ilvl w:val="0"/>
                <w:numId w:val="13"/>
              </w:numPr>
              <w:overflowPunct/>
              <w:autoSpaceDE/>
              <w:autoSpaceDN/>
              <w:adjustRightInd/>
              <w:jc w:val="center"/>
              <w:textAlignment w:val="auto"/>
              <w:rPr>
                <w:sz w:val="22"/>
                <w:szCs w:val="22"/>
              </w:rPr>
            </w:pPr>
          </w:p>
        </w:tc>
        <w:tc>
          <w:tcPr>
            <w:tcW w:w="2214" w:type="dxa"/>
            <w:vAlign w:val="center"/>
          </w:tcPr>
          <w:p w:rsidR="00C528DC" w:rsidRPr="00C3437B" w:rsidRDefault="00C528DC" w:rsidP="00DE04A7">
            <w:pPr>
              <w:pStyle w:val="Default"/>
              <w:rPr>
                <w:rFonts w:ascii="Times New Roman" w:hAnsi="Times New Roman" w:cs="Times New Roman"/>
                <w:sz w:val="22"/>
                <w:szCs w:val="22"/>
                <w:lang w:val="hr-HR"/>
              </w:rPr>
            </w:pPr>
            <w:r w:rsidRPr="00C3437B">
              <w:rPr>
                <w:rFonts w:ascii="Times New Roman" w:hAnsi="Times New Roman" w:cs="Times New Roman"/>
                <w:bCs/>
                <w:iCs/>
                <w:sz w:val="22"/>
                <w:szCs w:val="22"/>
                <w:lang w:val="hr-HR"/>
              </w:rPr>
              <w:t xml:space="preserve">Projekat nadzora produžnih kablova </w:t>
            </w:r>
          </w:p>
        </w:tc>
        <w:tc>
          <w:tcPr>
            <w:tcW w:w="7866" w:type="dxa"/>
          </w:tcPr>
          <w:p w:rsidR="00C528DC" w:rsidRPr="00C3437B" w:rsidRDefault="00C528DC" w:rsidP="00DE04A7">
            <w:pPr>
              <w:rPr>
                <w:b/>
                <w:sz w:val="22"/>
                <w:szCs w:val="22"/>
              </w:rPr>
            </w:pPr>
            <w:r w:rsidRPr="00C3437B">
              <w:rPr>
                <w:b/>
                <w:sz w:val="22"/>
                <w:szCs w:val="22"/>
              </w:rPr>
              <w:t>Realizirano</w:t>
            </w:r>
            <w:r w:rsidRPr="00C3437B">
              <w:rPr>
                <w:sz w:val="22"/>
                <w:szCs w:val="22"/>
              </w:rPr>
              <w:t xml:space="preserve"> u razdoblju veljača - travanj 2014. godine. </w:t>
            </w:r>
            <w:r w:rsidRPr="00C3437B">
              <w:rPr>
                <w:b/>
                <w:sz w:val="22"/>
                <w:szCs w:val="22"/>
              </w:rPr>
              <w:t xml:space="preserve">Rezultati: </w:t>
            </w:r>
          </w:p>
          <w:p w:rsidR="00C528DC" w:rsidRPr="00C3437B" w:rsidRDefault="00C528DC" w:rsidP="00DE04A7">
            <w:pPr>
              <w:rPr>
                <w:sz w:val="22"/>
                <w:szCs w:val="22"/>
              </w:rPr>
            </w:pPr>
            <w:r w:rsidRPr="00C3437B">
              <w:rPr>
                <w:sz w:val="22"/>
                <w:szCs w:val="22"/>
              </w:rPr>
              <w:t>Broj izvršenih inspekcijskih kontrola: 14;</w:t>
            </w:r>
          </w:p>
          <w:p w:rsidR="00C528DC" w:rsidRPr="00C3437B" w:rsidRDefault="00C528DC" w:rsidP="00DE04A7">
            <w:pPr>
              <w:rPr>
                <w:sz w:val="22"/>
                <w:szCs w:val="22"/>
              </w:rPr>
            </w:pPr>
            <w:r w:rsidRPr="00C3437B">
              <w:rPr>
                <w:sz w:val="22"/>
                <w:szCs w:val="22"/>
              </w:rPr>
              <w:t>Broj ispitanih uzoraka: 10 od kojih je 5 neusklađeno;</w:t>
            </w:r>
          </w:p>
          <w:p w:rsidR="00C528DC" w:rsidRPr="00C3437B" w:rsidRDefault="00C528DC" w:rsidP="00DE04A7">
            <w:pPr>
              <w:rPr>
                <w:sz w:val="22"/>
                <w:szCs w:val="22"/>
              </w:rPr>
            </w:pPr>
            <w:r w:rsidRPr="00C3437B">
              <w:rPr>
                <w:sz w:val="22"/>
                <w:szCs w:val="22"/>
              </w:rPr>
              <w:t>Broj povučenih proizvoda: 123 kom od čega je uništeno 47 kom.</w:t>
            </w:r>
          </w:p>
        </w:tc>
      </w:tr>
      <w:tr w:rsidR="00C528DC" w:rsidRPr="00A93B84" w:rsidTr="004D684F">
        <w:trPr>
          <w:jc w:val="center"/>
        </w:trPr>
        <w:tc>
          <w:tcPr>
            <w:tcW w:w="588" w:type="dxa"/>
            <w:vAlign w:val="center"/>
          </w:tcPr>
          <w:p w:rsidR="00C528DC" w:rsidRPr="00C3437B" w:rsidRDefault="00C528DC" w:rsidP="00FB4C38">
            <w:pPr>
              <w:numPr>
                <w:ilvl w:val="0"/>
                <w:numId w:val="13"/>
              </w:numPr>
              <w:overflowPunct/>
              <w:autoSpaceDE/>
              <w:autoSpaceDN/>
              <w:adjustRightInd/>
              <w:jc w:val="center"/>
              <w:textAlignment w:val="auto"/>
              <w:rPr>
                <w:sz w:val="22"/>
                <w:szCs w:val="22"/>
              </w:rPr>
            </w:pPr>
          </w:p>
        </w:tc>
        <w:tc>
          <w:tcPr>
            <w:tcW w:w="2214" w:type="dxa"/>
            <w:vAlign w:val="center"/>
          </w:tcPr>
          <w:p w:rsidR="00C528DC" w:rsidRPr="00C3437B" w:rsidRDefault="00C528DC" w:rsidP="00DE04A7">
            <w:pPr>
              <w:pStyle w:val="Default"/>
              <w:rPr>
                <w:rFonts w:ascii="Times New Roman" w:hAnsi="Times New Roman" w:cs="Times New Roman"/>
                <w:bCs/>
                <w:iCs/>
                <w:sz w:val="22"/>
                <w:szCs w:val="22"/>
                <w:lang w:val="hr-HR"/>
              </w:rPr>
            </w:pPr>
            <w:r w:rsidRPr="00C3437B">
              <w:rPr>
                <w:rFonts w:ascii="Times New Roman" w:hAnsi="Times New Roman" w:cs="Times New Roman"/>
                <w:bCs/>
                <w:iCs/>
                <w:sz w:val="22"/>
                <w:szCs w:val="22"/>
                <w:lang w:val="hr-HR"/>
              </w:rPr>
              <w:t>Projekat nadzora električnih kvarcnih</w:t>
            </w:r>
          </w:p>
          <w:p w:rsidR="00C528DC" w:rsidRPr="00C3437B" w:rsidRDefault="00C528DC" w:rsidP="00DE04A7">
            <w:pPr>
              <w:pStyle w:val="Default"/>
              <w:rPr>
                <w:rFonts w:ascii="Times New Roman" w:hAnsi="Times New Roman" w:cs="Times New Roman"/>
                <w:sz w:val="22"/>
                <w:szCs w:val="22"/>
                <w:lang w:val="hr-HR"/>
              </w:rPr>
            </w:pPr>
            <w:r w:rsidRPr="00C3437B">
              <w:rPr>
                <w:rFonts w:ascii="Times New Roman" w:hAnsi="Times New Roman" w:cs="Times New Roman"/>
                <w:bCs/>
                <w:iCs/>
                <w:sz w:val="22"/>
                <w:szCs w:val="22"/>
                <w:lang w:val="hr-HR"/>
              </w:rPr>
              <w:t xml:space="preserve">sobnih grijalica </w:t>
            </w:r>
          </w:p>
        </w:tc>
        <w:tc>
          <w:tcPr>
            <w:tcW w:w="7866" w:type="dxa"/>
          </w:tcPr>
          <w:p w:rsidR="00C528DC" w:rsidRPr="00C3437B" w:rsidRDefault="00C528DC" w:rsidP="00DE04A7">
            <w:pPr>
              <w:rPr>
                <w:b/>
                <w:sz w:val="22"/>
                <w:szCs w:val="22"/>
              </w:rPr>
            </w:pPr>
            <w:r w:rsidRPr="00C3437B">
              <w:rPr>
                <w:b/>
                <w:sz w:val="22"/>
                <w:szCs w:val="22"/>
              </w:rPr>
              <w:t>Realizirano</w:t>
            </w:r>
            <w:r w:rsidRPr="00C3437B">
              <w:rPr>
                <w:sz w:val="22"/>
                <w:szCs w:val="22"/>
              </w:rPr>
              <w:t xml:space="preserve"> u razdoblju veljača - travanj 2014. godine. </w:t>
            </w:r>
            <w:r w:rsidRPr="00C3437B">
              <w:rPr>
                <w:b/>
                <w:sz w:val="22"/>
                <w:szCs w:val="22"/>
              </w:rPr>
              <w:t xml:space="preserve">Rezultati: </w:t>
            </w:r>
          </w:p>
          <w:p w:rsidR="00C528DC" w:rsidRPr="00C3437B" w:rsidRDefault="00C528DC" w:rsidP="00DE04A7">
            <w:pPr>
              <w:rPr>
                <w:sz w:val="22"/>
                <w:szCs w:val="22"/>
              </w:rPr>
            </w:pPr>
            <w:r w:rsidRPr="00C3437B">
              <w:rPr>
                <w:sz w:val="22"/>
                <w:szCs w:val="22"/>
              </w:rPr>
              <w:t>Broj izvršenih inspekcijskih kontrola: 7;</w:t>
            </w:r>
          </w:p>
          <w:p w:rsidR="00C528DC" w:rsidRPr="00C3437B" w:rsidRDefault="00C528DC" w:rsidP="00DE04A7">
            <w:pPr>
              <w:rPr>
                <w:sz w:val="22"/>
                <w:szCs w:val="22"/>
              </w:rPr>
            </w:pPr>
            <w:r w:rsidRPr="00C3437B">
              <w:rPr>
                <w:sz w:val="22"/>
                <w:szCs w:val="22"/>
              </w:rPr>
              <w:t>Broj ispitanih uzoraka: 5 od kojih su svi neusklađeni;</w:t>
            </w:r>
          </w:p>
          <w:p w:rsidR="00C528DC" w:rsidRPr="00C3437B" w:rsidRDefault="00C528DC" w:rsidP="00DE04A7">
            <w:pPr>
              <w:rPr>
                <w:sz w:val="22"/>
                <w:szCs w:val="22"/>
              </w:rPr>
            </w:pPr>
            <w:r w:rsidRPr="00C3437B">
              <w:rPr>
                <w:sz w:val="22"/>
                <w:szCs w:val="22"/>
              </w:rPr>
              <w:t>Broj proizvoda kod kojih je izvršeno usklađivanje: 350 kom;</w:t>
            </w:r>
          </w:p>
          <w:p w:rsidR="00C528DC" w:rsidRPr="00C3437B" w:rsidRDefault="00C528DC" w:rsidP="00DE04A7">
            <w:pPr>
              <w:rPr>
                <w:sz w:val="22"/>
                <w:szCs w:val="22"/>
              </w:rPr>
            </w:pPr>
            <w:r w:rsidRPr="00C3437B">
              <w:rPr>
                <w:sz w:val="22"/>
                <w:szCs w:val="22"/>
              </w:rPr>
              <w:t>Broj povučenih proizvoda: 90 kom od čega je uništeno 35 kom.</w:t>
            </w:r>
          </w:p>
        </w:tc>
      </w:tr>
      <w:tr w:rsidR="00C528DC" w:rsidRPr="00A93B84" w:rsidTr="004D684F">
        <w:trPr>
          <w:jc w:val="center"/>
        </w:trPr>
        <w:tc>
          <w:tcPr>
            <w:tcW w:w="588" w:type="dxa"/>
            <w:vAlign w:val="center"/>
          </w:tcPr>
          <w:p w:rsidR="00C528DC" w:rsidRPr="00C3437B" w:rsidRDefault="00C528DC" w:rsidP="00FB4C38">
            <w:pPr>
              <w:numPr>
                <w:ilvl w:val="0"/>
                <w:numId w:val="13"/>
              </w:numPr>
              <w:overflowPunct/>
              <w:autoSpaceDE/>
              <w:autoSpaceDN/>
              <w:adjustRightInd/>
              <w:jc w:val="center"/>
              <w:textAlignment w:val="auto"/>
              <w:rPr>
                <w:sz w:val="22"/>
                <w:szCs w:val="22"/>
              </w:rPr>
            </w:pPr>
          </w:p>
        </w:tc>
        <w:tc>
          <w:tcPr>
            <w:tcW w:w="2214" w:type="dxa"/>
            <w:vAlign w:val="center"/>
          </w:tcPr>
          <w:p w:rsidR="00C528DC" w:rsidRPr="00C3437B" w:rsidRDefault="00C528DC" w:rsidP="00DE04A7">
            <w:pPr>
              <w:rPr>
                <w:sz w:val="22"/>
                <w:szCs w:val="22"/>
              </w:rPr>
            </w:pPr>
            <w:r w:rsidRPr="00C3437B">
              <w:rPr>
                <w:bCs/>
                <w:iCs/>
                <w:sz w:val="22"/>
                <w:szCs w:val="22"/>
              </w:rPr>
              <w:t>Projekat nadzora električnih pegli</w:t>
            </w:r>
          </w:p>
        </w:tc>
        <w:tc>
          <w:tcPr>
            <w:tcW w:w="7866" w:type="dxa"/>
          </w:tcPr>
          <w:p w:rsidR="00C528DC" w:rsidRPr="00C3437B" w:rsidRDefault="00C528DC" w:rsidP="00DE04A7">
            <w:pPr>
              <w:rPr>
                <w:b/>
                <w:sz w:val="22"/>
                <w:szCs w:val="22"/>
              </w:rPr>
            </w:pPr>
            <w:r w:rsidRPr="00C3437B">
              <w:rPr>
                <w:b/>
                <w:sz w:val="22"/>
                <w:szCs w:val="22"/>
              </w:rPr>
              <w:t>Realizirano</w:t>
            </w:r>
            <w:r w:rsidRPr="00C3437B">
              <w:rPr>
                <w:sz w:val="22"/>
                <w:szCs w:val="22"/>
              </w:rPr>
              <w:t xml:space="preserve"> u razdoblju veljača - travanj 2014. godine. </w:t>
            </w:r>
            <w:r w:rsidRPr="00C3437B">
              <w:rPr>
                <w:b/>
                <w:sz w:val="22"/>
                <w:szCs w:val="22"/>
              </w:rPr>
              <w:t xml:space="preserve">Rezultati: </w:t>
            </w:r>
          </w:p>
          <w:p w:rsidR="00C528DC" w:rsidRPr="00C3437B" w:rsidRDefault="00C528DC" w:rsidP="00DE04A7">
            <w:pPr>
              <w:rPr>
                <w:sz w:val="22"/>
                <w:szCs w:val="22"/>
              </w:rPr>
            </w:pPr>
            <w:r w:rsidRPr="00C3437B">
              <w:rPr>
                <w:sz w:val="22"/>
                <w:szCs w:val="22"/>
              </w:rPr>
              <w:t>Broj izvršenih inspekcijskih kontrola: 8;</w:t>
            </w:r>
          </w:p>
          <w:p w:rsidR="00C528DC" w:rsidRPr="00C3437B" w:rsidRDefault="00C528DC" w:rsidP="00DE04A7">
            <w:pPr>
              <w:rPr>
                <w:sz w:val="22"/>
                <w:szCs w:val="22"/>
              </w:rPr>
            </w:pPr>
            <w:r w:rsidRPr="00C3437B">
              <w:rPr>
                <w:sz w:val="22"/>
                <w:szCs w:val="22"/>
              </w:rPr>
              <w:t>Broj ispitanih uzoraka: 7 od kojih su 3 neusklađena;</w:t>
            </w:r>
          </w:p>
          <w:p w:rsidR="00C528DC" w:rsidRPr="00C3437B" w:rsidRDefault="00C528DC" w:rsidP="00DE04A7">
            <w:pPr>
              <w:rPr>
                <w:sz w:val="22"/>
                <w:szCs w:val="22"/>
              </w:rPr>
            </w:pPr>
            <w:r w:rsidRPr="00C3437B">
              <w:rPr>
                <w:sz w:val="22"/>
                <w:szCs w:val="22"/>
              </w:rPr>
              <w:t>Broj povučenih proizvoda: 51 kom od čega su uništena 34 kom.</w:t>
            </w:r>
          </w:p>
        </w:tc>
      </w:tr>
      <w:tr w:rsidR="00C528DC" w:rsidRPr="00A93B84" w:rsidTr="004D684F">
        <w:trPr>
          <w:jc w:val="center"/>
        </w:trPr>
        <w:tc>
          <w:tcPr>
            <w:tcW w:w="588" w:type="dxa"/>
            <w:vAlign w:val="center"/>
          </w:tcPr>
          <w:p w:rsidR="00C528DC" w:rsidRPr="00C3437B" w:rsidRDefault="00C528DC" w:rsidP="00FB4C38">
            <w:pPr>
              <w:numPr>
                <w:ilvl w:val="0"/>
                <w:numId w:val="13"/>
              </w:numPr>
              <w:overflowPunct/>
              <w:autoSpaceDE/>
              <w:autoSpaceDN/>
              <w:adjustRightInd/>
              <w:jc w:val="center"/>
              <w:textAlignment w:val="auto"/>
              <w:rPr>
                <w:sz w:val="22"/>
                <w:szCs w:val="22"/>
              </w:rPr>
            </w:pPr>
          </w:p>
        </w:tc>
        <w:tc>
          <w:tcPr>
            <w:tcW w:w="2214" w:type="dxa"/>
            <w:vAlign w:val="center"/>
          </w:tcPr>
          <w:p w:rsidR="00C528DC" w:rsidRPr="00C3437B" w:rsidRDefault="00C528DC" w:rsidP="00DE04A7">
            <w:pPr>
              <w:rPr>
                <w:bCs/>
                <w:iCs/>
                <w:sz w:val="22"/>
                <w:szCs w:val="22"/>
              </w:rPr>
            </w:pPr>
            <w:r w:rsidRPr="00C3437B">
              <w:rPr>
                <w:bCs/>
                <w:iCs/>
                <w:sz w:val="22"/>
                <w:szCs w:val="22"/>
              </w:rPr>
              <w:t>Projekat nadzora ručnih električnih</w:t>
            </w:r>
          </w:p>
          <w:p w:rsidR="00C528DC" w:rsidRPr="00C3437B" w:rsidRDefault="00C528DC" w:rsidP="00DE04A7">
            <w:pPr>
              <w:rPr>
                <w:sz w:val="22"/>
                <w:szCs w:val="22"/>
              </w:rPr>
            </w:pPr>
            <w:r w:rsidRPr="00C3437B">
              <w:rPr>
                <w:bCs/>
                <w:iCs/>
                <w:sz w:val="22"/>
                <w:szCs w:val="22"/>
              </w:rPr>
              <w:t>vibracijskih brusilica</w:t>
            </w:r>
          </w:p>
        </w:tc>
        <w:tc>
          <w:tcPr>
            <w:tcW w:w="7866" w:type="dxa"/>
          </w:tcPr>
          <w:p w:rsidR="00C528DC" w:rsidRPr="00C3437B" w:rsidRDefault="00C528DC" w:rsidP="00DE04A7">
            <w:pPr>
              <w:jc w:val="both"/>
              <w:rPr>
                <w:b/>
                <w:sz w:val="22"/>
                <w:szCs w:val="22"/>
              </w:rPr>
            </w:pPr>
            <w:r w:rsidRPr="00C3437B">
              <w:rPr>
                <w:b/>
                <w:sz w:val="22"/>
                <w:szCs w:val="22"/>
              </w:rPr>
              <w:t>Realizirano</w:t>
            </w:r>
            <w:r w:rsidRPr="00C3437B">
              <w:rPr>
                <w:sz w:val="22"/>
                <w:szCs w:val="22"/>
              </w:rPr>
              <w:t xml:space="preserve"> u razdoblju od 15. travnja do 15 srpnja 2014. godine. </w:t>
            </w:r>
            <w:r w:rsidRPr="00C3437B">
              <w:rPr>
                <w:b/>
                <w:sz w:val="22"/>
                <w:szCs w:val="22"/>
              </w:rPr>
              <w:t xml:space="preserve">Rezultati: </w:t>
            </w:r>
          </w:p>
          <w:p w:rsidR="00C528DC" w:rsidRPr="00C3437B" w:rsidRDefault="00C528DC" w:rsidP="00DE04A7">
            <w:pPr>
              <w:jc w:val="both"/>
              <w:rPr>
                <w:sz w:val="22"/>
                <w:szCs w:val="22"/>
              </w:rPr>
            </w:pPr>
            <w:r w:rsidRPr="00C3437B">
              <w:rPr>
                <w:sz w:val="22"/>
                <w:szCs w:val="22"/>
              </w:rPr>
              <w:t>Broj izvršenih inspekcijskih kontrola: 17;</w:t>
            </w:r>
          </w:p>
          <w:p w:rsidR="00C528DC" w:rsidRPr="00C3437B" w:rsidRDefault="00C528DC" w:rsidP="00DE04A7">
            <w:pPr>
              <w:jc w:val="both"/>
              <w:rPr>
                <w:sz w:val="22"/>
                <w:szCs w:val="22"/>
              </w:rPr>
            </w:pPr>
            <w:r w:rsidRPr="00C3437B">
              <w:rPr>
                <w:sz w:val="22"/>
                <w:szCs w:val="22"/>
              </w:rPr>
              <w:t>Broj kontroliranih modela proizvoda: 25 od čega je neusklađenih 8;</w:t>
            </w:r>
          </w:p>
          <w:p w:rsidR="00C528DC" w:rsidRPr="00C3437B" w:rsidRDefault="00C528DC" w:rsidP="00DE04A7">
            <w:pPr>
              <w:jc w:val="both"/>
              <w:rPr>
                <w:sz w:val="22"/>
                <w:szCs w:val="22"/>
              </w:rPr>
            </w:pPr>
            <w:r w:rsidRPr="00C3437B">
              <w:rPr>
                <w:sz w:val="22"/>
                <w:szCs w:val="22"/>
              </w:rPr>
              <w:t xml:space="preserve">Broj povučenih i uništenih proizvoda: 11 kom;  </w:t>
            </w:r>
          </w:p>
          <w:p w:rsidR="00C528DC" w:rsidRPr="00C3437B" w:rsidRDefault="00C528DC" w:rsidP="00DE04A7">
            <w:pPr>
              <w:jc w:val="both"/>
              <w:rPr>
                <w:sz w:val="22"/>
                <w:szCs w:val="22"/>
                <w:highlight w:val="yellow"/>
              </w:rPr>
            </w:pPr>
            <w:r w:rsidRPr="00C3437B">
              <w:rPr>
                <w:sz w:val="22"/>
                <w:szCs w:val="22"/>
              </w:rPr>
              <w:t>Broj proizvoda kod kojih je izvršeno usklađivanje: 195 kom.</w:t>
            </w:r>
          </w:p>
        </w:tc>
      </w:tr>
      <w:tr w:rsidR="00C528DC" w:rsidRPr="00A93B84" w:rsidTr="004D684F">
        <w:trPr>
          <w:jc w:val="center"/>
        </w:trPr>
        <w:tc>
          <w:tcPr>
            <w:tcW w:w="588" w:type="dxa"/>
            <w:vAlign w:val="center"/>
          </w:tcPr>
          <w:p w:rsidR="00C528DC" w:rsidRPr="00C3437B" w:rsidRDefault="00C528DC" w:rsidP="00FB4C38">
            <w:pPr>
              <w:numPr>
                <w:ilvl w:val="0"/>
                <w:numId w:val="13"/>
              </w:numPr>
              <w:overflowPunct/>
              <w:autoSpaceDE/>
              <w:autoSpaceDN/>
              <w:adjustRightInd/>
              <w:jc w:val="center"/>
              <w:textAlignment w:val="auto"/>
              <w:rPr>
                <w:sz w:val="22"/>
                <w:szCs w:val="22"/>
              </w:rPr>
            </w:pPr>
          </w:p>
        </w:tc>
        <w:tc>
          <w:tcPr>
            <w:tcW w:w="2214" w:type="dxa"/>
            <w:vAlign w:val="center"/>
          </w:tcPr>
          <w:p w:rsidR="00C528DC" w:rsidRPr="00C3437B" w:rsidRDefault="00C528DC" w:rsidP="00DE04A7">
            <w:pPr>
              <w:rPr>
                <w:bCs/>
                <w:iCs/>
                <w:sz w:val="22"/>
                <w:szCs w:val="22"/>
              </w:rPr>
            </w:pPr>
            <w:r w:rsidRPr="00C3437B">
              <w:rPr>
                <w:bCs/>
                <w:iCs/>
                <w:sz w:val="22"/>
                <w:szCs w:val="22"/>
              </w:rPr>
              <w:t>Projekat nadzora motornih makaza za</w:t>
            </w:r>
          </w:p>
          <w:p w:rsidR="00C528DC" w:rsidRPr="00C3437B" w:rsidRDefault="00C528DC" w:rsidP="00DE04A7">
            <w:pPr>
              <w:rPr>
                <w:sz w:val="22"/>
                <w:szCs w:val="22"/>
              </w:rPr>
            </w:pPr>
            <w:r w:rsidRPr="00C3437B">
              <w:rPr>
                <w:bCs/>
                <w:iCs/>
                <w:sz w:val="22"/>
                <w:szCs w:val="22"/>
              </w:rPr>
              <w:t>živicu</w:t>
            </w:r>
          </w:p>
        </w:tc>
        <w:tc>
          <w:tcPr>
            <w:tcW w:w="7866" w:type="dxa"/>
          </w:tcPr>
          <w:p w:rsidR="00C528DC" w:rsidRPr="00C3437B" w:rsidRDefault="00C528DC" w:rsidP="00DE04A7">
            <w:pPr>
              <w:jc w:val="both"/>
              <w:rPr>
                <w:b/>
                <w:sz w:val="22"/>
                <w:szCs w:val="22"/>
              </w:rPr>
            </w:pPr>
            <w:r w:rsidRPr="00C3437B">
              <w:rPr>
                <w:b/>
                <w:sz w:val="22"/>
                <w:szCs w:val="22"/>
              </w:rPr>
              <w:t>Realizirano</w:t>
            </w:r>
            <w:r w:rsidRPr="00C3437B">
              <w:rPr>
                <w:sz w:val="22"/>
                <w:szCs w:val="22"/>
              </w:rPr>
              <w:t xml:space="preserve"> u razdoblju od 15. travnja do 15 srpnja 2014. godine. </w:t>
            </w:r>
            <w:r w:rsidRPr="00C3437B">
              <w:rPr>
                <w:b/>
                <w:sz w:val="22"/>
                <w:szCs w:val="22"/>
              </w:rPr>
              <w:t xml:space="preserve">Rezultati: </w:t>
            </w:r>
          </w:p>
          <w:p w:rsidR="00C528DC" w:rsidRPr="00C3437B" w:rsidRDefault="00C528DC" w:rsidP="00DE04A7">
            <w:pPr>
              <w:jc w:val="both"/>
              <w:rPr>
                <w:sz w:val="22"/>
                <w:szCs w:val="22"/>
              </w:rPr>
            </w:pPr>
            <w:r w:rsidRPr="00C3437B">
              <w:rPr>
                <w:sz w:val="22"/>
                <w:szCs w:val="22"/>
              </w:rPr>
              <w:t>Broj izvršenih inspekcijskih kontrola: 9;</w:t>
            </w:r>
          </w:p>
          <w:p w:rsidR="00C528DC" w:rsidRPr="00C3437B" w:rsidRDefault="00C528DC" w:rsidP="00DE04A7">
            <w:pPr>
              <w:jc w:val="both"/>
              <w:rPr>
                <w:sz w:val="22"/>
                <w:szCs w:val="22"/>
              </w:rPr>
            </w:pPr>
            <w:r w:rsidRPr="00C3437B">
              <w:rPr>
                <w:sz w:val="22"/>
                <w:szCs w:val="22"/>
              </w:rPr>
              <w:t>Broj kontroliranih modela proizvoda: 8 od čega je neusklađenih 4;</w:t>
            </w:r>
          </w:p>
          <w:p w:rsidR="00C528DC" w:rsidRPr="00C3437B" w:rsidRDefault="00C528DC" w:rsidP="00DE04A7">
            <w:pPr>
              <w:jc w:val="both"/>
              <w:rPr>
                <w:sz w:val="22"/>
                <w:szCs w:val="22"/>
                <w:highlight w:val="yellow"/>
              </w:rPr>
            </w:pPr>
            <w:r w:rsidRPr="00C3437B">
              <w:rPr>
                <w:sz w:val="22"/>
                <w:szCs w:val="22"/>
              </w:rPr>
              <w:t>Broj proizvoda kod kojih je izvršeno usklađivanje: 76 kom.</w:t>
            </w:r>
          </w:p>
        </w:tc>
      </w:tr>
      <w:tr w:rsidR="00C528DC" w:rsidRPr="00A93B84" w:rsidTr="004D684F">
        <w:trPr>
          <w:jc w:val="center"/>
        </w:trPr>
        <w:tc>
          <w:tcPr>
            <w:tcW w:w="588" w:type="dxa"/>
            <w:vAlign w:val="center"/>
          </w:tcPr>
          <w:p w:rsidR="00C528DC" w:rsidRPr="00C3437B" w:rsidRDefault="00C528DC" w:rsidP="00FB4C38">
            <w:pPr>
              <w:numPr>
                <w:ilvl w:val="0"/>
                <w:numId w:val="13"/>
              </w:numPr>
              <w:overflowPunct/>
              <w:autoSpaceDE/>
              <w:autoSpaceDN/>
              <w:adjustRightInd/>
              <w:jc w:val="center"/>
              <w:textAlignment w:val="auto"/>
              <w:rPr>
                <w:sz w:val="22"/>
                <w:szCs w:val="22"/>
              </w:rPr>
            </w:pPr>
          </w:p>
        </w:tc>
        <w:tc>
          <w:tcPr>
            <w:tcW w:w="2214" w:type="dxa"/>
            <w:vAlign w:val="center"/>
          </w:tcPr>
          <w:p w:rsidR="00C528DC" w:rsidRPr="00C3437B" w:rsidRDefault="00C528DC" w:rsidP="00DE04A7">
            <w:pPr>
              <w:rPr>
                <w:bCs/>
                <w:iCs/>
                <w:sz w:val="22"/>
                <w:szCs w:val="22"/>
              </w:rPr>
            </w:pPr>
            <w:r w:rsidRPr="00C3437B">
              <w:rPr>
                <w:bCs/>
                <w:iCs/>
                <w:sz w:val="22"/>
                <w:szCs w:val="22"/>
              </w:rPr>
              <w:t>Projekat nadzora plutajućih pomagala</w:t>
            </w:r>
          </w:p>
          <w:p w:rsidR="00C528DC" w:rsidRPr="00C3437B" w:rsidRDefault="00C528DC" w:rsidP="00DE04A7">
            <w:pPr>
              <w:rPr>
                <w:sz w:val="22"/>
                <w:szCs w:val="22"/>
              </w:rPr>
            </w:pPr>
            <w:r w:rsidRPr="00C3437B">
              <w:rPr>
                <w:bCs/>
                <w:iCs/>
                <w:sz w:val="22"/>
                <w:szCs w:val="22"/>
              </w:rPr>
              <w:t>za učenje plivanja</w:t>
            </w:r>
          </w:p>
        </w:tc>
        <w:tc>
          <w:tcPr>
            <w:tcW w:w="7866" w:type="dxa"/>
          </w:tcPr>
          <w:p w:rsidR="00C528DC" w:rsidRPr="00C3437B" w:rsidRDefault="00C528DC" w:rsidP="00DE04A7">
            <w:pPr>
              <w:jc w:val="both"/>
              <w:rPr>
                <w:b/>
                <w:sz w:val="22"/>
                <w:szCs w:val="22"/>
              </w:rPr>
            </w:pPr>
            <w:r w:rsidRPr="00C3437B">
              <w:rPr>
                <w:b/>
                <w:sz w:val="22"/>
                <w:szCs w:val="22"/>
              </w:rPr>
              <w:t>Realizirano</w:t>
            </w:r>
            <w:r w:rsidRPr="00C3437B">
              <w:rPr>
                <w:sz w:val="22"/>
                <w:szCs w:val="22"/>
              </w:rPr>
              <w:t xml:space="preserve"> u razdoblju lipanj – kolovoz 2014. godine. </w:t>
            </w:r>
            <w:r w:rsidRPr="00C3437B">
              <w:rPr>
                <w:b/>
                <w:sz w:val="22"/>
                <w:szCs w:val="22"/>
              </w:rPr>
              <w:t xml:space="preserve">Rezultati: </w:t>
            </w:r>
          </w:p>
          <w:p w:rsidR="00C528DC" w:rsidRPr="00C3437B" w:rsidRDefault="00C528DC" w:rsidP="00DE04A7">
            <w:pPr>
              <w:jc w:val="both"/>
              <w:rPr>
                <w:sz w:val="22"/>
                <w:szCs w:val="22"/>
              </w:rPr>
            </w:pPr>
            <w:r w:rsidRPr="00C3437B">
              <w:rPr>
                <w:sz w:val="22"/>
                <w:szCs w:val="22"/>
              </w:rPr>
              <w:t>Broj izvršenih inspekcijskih kontrola: 23;</w:t>
            </w:r>
          </w:p>
          <w:p w:rsidR="00C528DC" w:rsidRPr="00C3437B" w:rsidRDefault="00C528DC" w:rsidP="00DE04A7">
            <w:pPr>
              <w:jc w:val="both"/>
              <w:rPr>
                <w:sz w:val="22"/>
                <w:szCs w:val="22"/>
              </w:rPr>
            </w:pPr>
            <w:r w:rsidRPr="00C3437B">
              <w:rPr>
                <w:sz w:val="22"/>
                <w:szCs w:val="22"/>
              </w:rPr>
              <w:t>Broj ispitanih uzoraka: 20 od kojih je 15 neusklađeno;</w:t>
            </w:r>
          </w:p>
          <w:p w:rsidR="00C528DC" w:rsidRPr="00C3437B" w:rsidRDefault="00C528DC" w:rsidP="00DE04A7">
            <w:pPr>
              <w:jc w:val="both"/>
              <w:rPr>
                <w:sz w:val="22"/>
                <w:szCs w:val="22"/>
              </w:rPr>
            </w:pPr>
            <w:r w:rsidRPr="00C3437B">
              <w:rPr>
                <w:sz w:val="22"/>
                <w:szCs w:val="22"/>
              </w:rPr>
              <w:t xml:space="preserve">Broj povučenih i uništenih proizvoda s tržišta BiH: 1.421 kom; </w:t>
            </w:r>
          </w:p>
          <w:p w:rsidR="00C528DC" w:rsidRPr="00C3437B" w:rsidRDefault="00C528DC" w:rsidP="00DE04A7">
            <w:pPr>
              <w:jc w:val="both"/>
              <w:rPr>
                <w:sz w:val="22"/>
                <w:szCs w:val="22"/>
                <w:highlight w:val="yellow"/>
              </w:rPr>
            </w:pPr>
            <w:r w:rsidRPr="00C3437B">
              <w:rPr>
                <w:sz w:val="22"/>
                <w:szCs w:val="22"/>
              </w:rPr>
              <w:t>Broj proizvoda kod kojih je izvršeno usklađivanje: 411 kom.</w:t>
            </w:r>
          </w:p>
        </w:tc>
      </w:tr>
      <w:tr w:rsidR="00C528DC" w:rsidRPr="00A93B84" w:rsidTr="004D684F">
        <w:trPr>
          <w:jc w:val="center"/>
        </w:trPr>
        <w:tc>
          <w:tcPr>
            <w:tcW w:w="588" w:type="dxa"/>
            <w:vAlign w:val="center"/>
          </w:tcPr>
          <w:p w:rsidR="00C528DC" w:rsidRPr="00C3437B" w:rsidRDefault="00C528DC" w:rsidP="00FB4C38">
            <w:pPr>
              <w:numPr>
                <w:ilvl w:val="0"/>
                <w:numId w:val="13"/>
              </w:numPr>
              <w:overflowPunct/>
              <w:autoSpaceDE/>
              <w:autoSpaceDN/>
              <w:adjustRightInd/>
              <w:jc w:val="center"/>
              <w:textAlignment w:val="auto"/>
              <w:rPr>
                <w:sz w:val="22"/>
                <w:szCs w:val="22"/>
              </w:rPr>
            </w:pPr>
          </w:p>
        </w:tc>
        <w:tc>
          <w:tcPr>
            <w:tcW w:w="2214" w:type="dxa"/>
            <w:vAlign w:val="center"/>
          </w:tcPr>
          <w:p w:rsidR="00C528DC" w:rsidRPr="00C3437B" w:rsidRDefault="00C528DC" w:rsidP="00DE04A7">
            <w:pPr>
              <w:rPr>
                <w:bCs/>
                <w:iCs/>
                <w:sz w:val="22"/>
                <w:szCs w:val="22"/>
              </w:rPr>
            </w:pPr>
            <w:r w:rsidRPr="00C3437B">
              <w:rPr>
                <w:bCs/>
                <w:iCs/>
                <w:sz w:val="22"/>
                <w:szCs w:val="22"/>
              </w:rPr>
              <w:t>Projekat nadzora zaštitnih rukavica za mehaničke rizike</w:t>
            </w:r>
          </w:p>
        </w:tc>
        <w:tc>
          <w:tcPr>
            <w:tcW w:w="7866" w:type="dxa"/>
          </w:tcPr>
          <w:p w:rsidR="00C528DC" w:rsidRPr="00C3437B" w:rsidRDefault="00C528DC" w:rsidP="00DE04A7">
            <w:pPr>
              <w:jc w:val="both"/>
              <w:rPr>
                <w:b/>
                <w:sz w:val="22"/>
                <w:szCs w:val="22"/>
              </w:rPr>
            </w:pPr>
            <w:r w:rsidRPr="00C3437B">
              <w:rPr>
                <w:b/>
                <w:sz w:val="22"/>
                <w:szCs w:val="22"/>
              </w:rPr>
              <w:t xml:space="preserve">U tijeku </w:t>
            </w:r>
            <w:r w:rsidRPr="00C3437B">
              <w:rPr>
                <w:sz w:val="22"/>
                <w:szCs w:val="22"/>
              </w:rPr>
              <w:t>- kontrole izvršenja rješenja.</w:t>
            </w:r>
            <w:r w:rsidRPr="00C3437B">
              <w:rPr>
                <w:b/>
                <w:sz w:val="22"/>
                <w:szCs w:val="22"/>
              </w:rPr>
              <w:t xml:space="preserve"> Trenutni</w:t>
            </w:r>
            <w:r w:rsidRPr="00C3437B">
              <w:rPr>
                <w:sz w:val="22"/>
                <w:szCs w:val="22"/>
              </w:rPr>
              <w:t xml:space="preserve"> </w:t>
            </w:r>
            <w:r w:rsidRPr="00C3437B">
              <w:rPr>
                <w:b/>
                <w:sz w:val="22"/>
                <w:szCs w:val="22"/>
              </w:rPr>
              <w:t xml:space="preserve">rezultati: </w:t>
            </w:r>
          </w:p>
          <w:p w:rsidR="00C528DC" w:rsidRPr="00C3437B" w:rsidRDefault="00C528DC" w:rsidP="00DE04A7">
            <w:pPr>
              <w:jc w:val="both"/>
              <w:rPr>
                <w:sz w:val="22"/>
                <w:szCs w:val="22"/>
              </w:rPr>
            </w:pPr>
            <w:r w:rsidRPr="00C3437B">
              <w:rPr>
                <w:sz w:val="22"/>
                <w:szCs w:val="22"/>
              </w:rPr>
              <w:t>Broj izvršenih inspekcijskih kontrola: 19;</w:t>
            </w:r>
          </w:p>
          <w:p w:rsidR="00C528DC" w:rsidRPr="00C3437B" w:rsidRDefault="00C528DC" w:rsidP="00DE04A7">
            <w:pPr>
              <w:jc w:val="both"/>
              <w:rPr>
                <w:sz w:val="22"/>
                <w:szCs w:val="22"/>
              </w:rPr>
            </w:pPr>
            <w:r w:rsidRPr="00C3437B">
              <w:rPr>
                <w:sz w:val="22"/>
                <w:szCs w:val="22"/>
              </w:rPr>
              <w:t xml:space="preserve">Broj povučenih proizvoda s tržišta BiH: 182 kom; </w:t>
            </w:r>
          </w:p>
          <w:p w:rsidR="00C528DC" w:rsidRPr="00C3437B" w:rsidRDefault="00C528DC" w:rsidP="00DE04A7">
            <w:pPr>
              <w:jc w:val="both"/>
              <w:rPr>
                <w:sz w:val="22"/>
                <w:szCs w:val="22"/>
                <w:highlight w:val="yellow"/>
              </w:rPr>
            </w:pPr>
            <w:r w:rsidRPr="00C3437B">
              <w:rPr>
                <w:sz w:val="22"/>
                <w:szCs w:val="22"/>
              </w:rPr>
              <w:t>Broj proizvoda kod kojih je izvršeno usklađivanje: 26.079 kom.</w:t>
            </w:r>
          </w:p>
        </w:tc>
      </w:tr>
      <w:tr w:rsidR="00C528DC" w:rsidRPr="00A93B84" w:rsidTr="004D684F">
        <w:trPr>
          <w:jc w:val="center"/>
        </w:trPr>
        <w:tc>
          <w:tcPr>
            <w:tcW w:w="588" w:type="dxa"/>
            <w:vAlign w:val="center"/>
          </w:tcPr>
          <w:p w:rsidR="00C528DC" w:rsidRPr="00C3437B" w:rsidRDefault="00C528DC" w:rsidP="00FB4C38">
            <w:pPr>
              <w:numPr>
                <w:ilvl w:val="0"/>
                <w:numId w:val="13"/>
              </w:numPr>
              <w:overflowPunct/>
              <w:autoSpaceDE/>
              <w:autoSpaceDN/>
              <w:adjustRightInd/>
              <w:jc w:val="center"/>
              <w:textAlignment w:val="auto"/>
              <w:rPr>
                <w:sz w:val="22"/>
                <w:szCs w:val="22"/>
              </w:rPr>
            </w:pPr>
          </w:p>
        </w:tc>
        <w:tc>
          <w:tcPr>
            <w:tcW w:w="2214" w:type="dxa"/>
            <w:vAlign w:val="center"/>
          </w:tcPr>
          <w:p w:rsidR="00C528DC" w:rsidRPr="00C3437B" w:rsidRDefault="00C528DC" w:rsidP="00DE04A7">
            <w:pPr>
              <w:rPr>
                <w:bCs/>
                <w:iCs/>
                <w:sz w:val="22"/>
                <w:szCs w:val="22"/>
              </w:rPr>
            </w:pPr>
            <w:r w:rsidRPr="00C3437B">
              <w:rPr>
                <w:bCs/>
                <w:iCs/>
                <w:sz w:val="22"/>
                <w:szCs w:val="22"/>
              </w:rPr>
              <w:t xml:space="preserve">Projekat nadzora skijaških kaciga </w:t>
            </w:r>
          </w:p>
        </w:tc>
        <w:tc>
          <w:tcPr>
            <w:tcW w:w="7866" w:type="dxa"/>
          </w:tcPr>
          <w:p w:rsidR="00C528DC" w:rsidRPr="00C3437B" w:rsidRDefault="00C528DC" w:rsidP="00DE04A7">
            <w:pPr>
              <w:jc w:val="both"/>
              <w:rPr>
                <w:b/>
                <w:spacing w:val="-4"/>
                <w:sz w:val="22"/>
                <w:szCs w:val="22"/>
              </w:rPr>
            </w:pPr>
            <w:r w:rsidRPr="00C3437B">
              <w:rPr>
                <w:b/>
                <w:sz w:val="22"/>
                <w:szCs w:val="22"/>
              </w:rPr>
              <w:t xml:space="preserve">U tijeku </w:t>
            </w:r>
            <w:r w:rsidRPr="00C3437B">
              <w:rPr>
                <w:sz w:val="22"/>
                <w:szCs w:val="22"/>
              </w:rPr>
              <w:t>- laboratorijsko ispitivanje uzoraka.</w:t>
            </w:r>
            <w:r w:rsidRPr="00C3437B">
              <w:rPr>
                <w:b/>
                <w:sz w:val="22"/>
                <w:szCs w:val="22"/>
              </w:rPr>
              <w:t xml:space="preserve"> </w:t>
            </w:r>
            <w:r w:rsidRPr="00C3437B">
              <w:rPr>
                <w:b/>
                <w:spacing w:val="-4"/>
                <w:sz w:val="22"/>
                <w:szCs w:val="22"/>
              </w:rPr>
              <w:t>Trenutni</w:t>
            </w:r>
            <w:r w:rsidRPr="00C3437B">
              <w:rPr>
                <w:spacing w:val="-4"/>
                <w:sz w:val="22"/>
                <w:szCs w:val="22"/>
              </w:rPr>
              <w:t xml:space="preserve"> </w:t>
            </w:r>
            <w:r w:rsidRPr="00C3437B">
              <w:rPr>
                <w:b/>
                <w:spacing w:val="-4"/>
                <w:sz w:val="22"/>
                <w:szCs w:val="22"/>
              </w:rPr>
              <w:t xml:space="preserve">rezultati: </w:t>
            </w:r>
          </w:p>
          <w:p w:rsidR="00C528DC" w:rsidRPr="00C3437B" w:rsidRDefault="00C528DC" w:rsidP="00DE04A7">
            <w:pPr>
              <w:jc w:val="both"/>
              <w:rPr>
                <w:sz w:val="22"/>
                <w:szCs w:val="22"/>
              </w:rPr>
            </w:pPr>
            <w:r w:rsidRPr="00C3437B">
              <w:rPr>
                <w:sz w:val="22"/>
                <w:szCs w:val="22"/>
              </w:rPr>
              <w:t>Broj izvršenih inspekcijskih kontrola: 10.</w:t>
            </w:r>
          </w:p>
        </w:tc>
      </w:tr>
      <w:tr w:rsidR="00C528DC" w:rsidRPr="00A93B84" w:rsidTr="004D684F">
        <w:trPr>
          <w:jc w:val="center"/>
        </w:trPr>
        <w:tc>
          <w:tcPr>
            <w:tcW w:w="588" w:type="dxa"/>
            <w:vAlign w:val="center"/>
          </w:tcPr>
          <w:p w:rsidR="00C528DC" w:rsidRPr="00C3437B" w:rsidRDefault="00C528DC" w:rsidP="00FB4C38">
            <w:pPr>
              <w:numPr>
                <w:ilvl w:val="0"/>
                <w:numId w:val="13"/>
              </w:numPr>
              <w:overflowPunct/>
              <w:autoSpaceDE/>
              <w:autoSpaceDN/>
              <w:adjustRightInd/>
              <w:jc w:val="center"/>
              <w:textAlignment w:val="auto"/>
              <w:rPr>
                <w:sz w:val="22"/>
                <w:szCs w:val="22"/>
              </w:rPr>
            </w:pPr>
          </w:p>
        </w:tc>
        <w:tc>
          <w:tcPr>
            <w:tcW w:w="2214" w:type="dxa"/>
            <w:vAlign w:val="center"/>
          </w:tcPr>
          <w:p w:rsidR="00C528DC" w:rsidRPr="00C3437B" w:rsidRDefault="00C528DC" w:rsidP="00DE04A7">
            <w:pPr>
              <w:rPr>
                <w:bCs/>
                <w:iCs/>
                <w:sz w:val="22"/>
                <w:szCs w:val="22"/>
              </w:rPr>
            </w:pPr>
            <w:r w:rsidRPr="00C3437B">
              <w:rPr>
                <w:bCs/>
                <w:iCs/>
                <w:sz w:val="22"/>
                <w:szCs w:val="22"/>
              </w:rPr>
              <w:t>Projekat nadzora aparata za gašenje</w:t>
            </w:r>
          </w:p>
          <w:p w:rsidR="00C528DC" w:rsidRPr="00C3437B" w:rsidRDefault="00C528DC" w:rsidP="00DE04A7">
            <w:pPr>
              <w:rPr>
                <w:bCs/>
                <w:iCs/>
                <w:sz w:val="22"/>
                <w:szCs w:val="22"/>
              </w:rPr>
            </w:pPr>
            <w:r w:rsidRPr="00C3437B">
              <w:rPr>
                <w:bCs/>
                <w:iCs/>
                <w:sz w:val="22"/>
                <w:szCs w:val="22"/>
              </w:rPr>
              <w:t>požara</w:t>
            </w:r>
          </w:p>
        </w:tc>
        <w:tc>
          <w:tcPr>
            <w:tcW w:w="7866" w:type="dxa"/>
          </w:tcPr>
          <w:p w:rsidR="00C528DC" w:rsidRPr="00C3437B" w:rsidRDefault="00C528DC" w:rsidP="00DE04A7">
            <w:pPr>
              <w:jc w:val="both"/>
              <w:rPr>
                <w:b/>
                <w:spacing w:val="-2"/>
                <w:sz w:val="22"/>
                <w:szCs w:val="22"/>
              </w:rPr>
            </w:pPr>
            <w:r w:rsidRPr="00C3437B">
              <w:rPr>
                <w:b/>
                <w:sz w:val="22"/>
                <w:szCs w:val="22"/>
              </w:rPr>
              <w:t xml:space="preserve">U tijeku </w:t>
            </w:r>
            <w:r w:rsidRPr="00C3437B">
              <w:rPr>
                <w:sz w:val="22"/>
                <w:szCs w:val="22"/>
              </w:rPr>
              <w:t>- poduzimanje radnji za 3 inspekcijske kontrole.</w:t>
            </w:r>
            <w:r w:rsidRPr="00C3437B">
              <w:rPr>
                <w:b/>
                <w:sz w:val="22"/>
                <w:szCs w:val="22"/>
              </w:rPr>
              <w:t xml:space="preserve"> </w:t>
            </w:r>
            <w:r w:rsidRPr="00C3437B">
              <w:rPr>
                <w:b/>
                <w:spacing w:val="-2"/>
                <w:sz w:val="22"/>
                <w:szCs w:val="22"/>
              </w:rPr>
              <w:t>Trenutni</w:t>
            </w:r>
            <w:r w:rsidRPr="00C3437B">
              <w:rPr>
                <w:spacing w:val="-2"/>
                <w:sz w:val="22"/>
                <w:szCs w:val="22"/>
              </w:rPr>
              <w:t xml:space="preserve"> </w:t>
            </w:r>
            <w:r w:rsidRPr="00C3437B">
              <w:rPr>
                <w:b/>
                <w:spacing w:val="-2"/>
                <w:sz w:val="22"/>
                <w:szCs w:val="22"/>
              </w:rPr>
              <w:t xml:space="preserve">rezultati: </w:t>
            </w:r>
          </w:p>
          <w:p w:rsidR="00C528DC" w:rsidRPr="00C3437B" w:rsidRDefault="00C528DC" w:rsidP="00DE04A7">
            <w:pPr>
              <w:jc w:val="both"/>
              <w:rPr>
                <w:sz w:val="22"/>
                <w:szCs w:val="22"/>
              </w:rPr>
            </w:pPr>
            <w:r w:rsidRPr="00C3437B">
              <w:rPr>
                <w:sz w:val="22"/>
                <w:szCs w:val="22"/>
              </w:rPr>
              <w:t>Broj izvršenih inspekcijskih kontrola: 3;</w:t>
            </w:r>
          </w:p>
          <w:p w:rsidR="00C528DC" w:rsidRPr="00C3437B" w:rsidRDefault="00C528DC" w:rsidP="00DE04A7">
            <w:pPr>
              <w:jc w:val="both"/>
              <w:rPr>
                <w:b/>
                <w:sz w:val="22"/>
                <w:szCs w:val="22"/>
                <w:highlight w:val="yellow"/>
              </w:rPr>
            </w:pPr>
            <w:r w:rsidRPr="00C3437B">
              <w:rPr>
                <w:sz w:val="22"/>
                <w:szCs w:val="22"/>
              </w:rPr>
              <w:t>Broj proizvoda kod kojih je izvršeno usklađivanje: 209 kom.</w:t>
            </w:r>
          </w:p>
        </w:tc>
      </w:tr>
      <w:tr w:rsidR="00C528DC" w:rsidRPr="00A93B84" w:rsidTr="004D684F">
        <w:trPr>
          <w:jc w:val="center"/>
        </w:trPr>
        <w:tc>
          <w:tcPr>
            <w:tcW w:w="588" w:type="dxa"/>
            <w:vAlign w:val="center"/>
          </w:tcPr>
          <w:p w:rsidR="00C528DC" w:rsidRPr="00C3437B" w:rsidRDefault="00C528DC" w:rsidP="00FB4C38">
            <w:pPr>
              <w:numPr>
                <w:ilvl w:val="0"/>
                <w:numId w:val="13"/>
              </w:numPr>
              <w:overflowPunct/>
              <w:autoSpaceDE/>
              <w:autoSpaceDN/>
              <w:adjustRightInd/>
              <w:jc w:val="center"/>
              <w:textAlignment w:val="auto"/>
              <w:rPr>
                <w:sz w:val="22"/>
                <w:szCs w:val="22"/>
              </w:rPr>
            </w:pPr>
          </w:p>
        </w:tc>
        <w:tc>
          <w:tcPr>
            <w:tcW w:w="2214" w:type="dxa"/>
            <w:vAlign w:val="center"/>
          </w:tcPr>
          <w:p w:rsidR="00C528DC" w:rsidRPr="00C3437B" w:rsidRDefault="00C528DC" w:rsidP="00DE04A7">
            <w:pPr>
              <w:rPr>
                <w:bCs/>
                <w:iCs/>
                <w:sz w:val="22"/>
                <w:szCs w:val="22"/>
              </w:rPr>
            </w:pPr>
            <w:r w:rsidRPr="00C3437B">
              <w:rPr>
                <w:bCs/>
                <w:iCs/>
                <w:sz w:val="22"/>
                <w:szCs w:val="22"/>
              </w:rPr>
              <w:t>Projekat nadzora crijepa od gline</w:t>
            </w:r>
          </w:p>
        </w:tc>
        <w:tc>
          <w:tcPr>
            <w:tcW w:w="7866" w:type="dxa"/>
          </w:tcPr>
          <w:p w:rsidR="00C528DC" w:rsidRPr="00C3437B" w:rsidRDefault="00C528DC" w:rsidP="00DE04A7">
            <w:pPr>
              <w:jc w:val="both"/>
              <w:rPr>
                <w:b/>
                <w:spacing w:val="-2"/>
                <w:sz w:val="22"/>
                <w:szCs w:val="22"/>
              </w:rPr>
            </w:pPr>
            <w:r w:rsidRPr="00C3437B">
              <w:rPr>
                <w:b/>
                <w:sz w:val="22"/>
                <w:szCs w:val="22"/>
              </w:rPr>
              <w:t>U tijeku</w:t>
            </w:r>
            <w:r w:rsidRPr="00C3437B">
              <w:rPr>
                <w:sz w:val="22"/>
                <w:szCs w:val="22"/>
              </w:rPr>
              <w:t xml:space="preserve"> - poduzimanje mjera i kontrole izvršenja rješenja.</w:t>
            </w:r>
            <w:r w:rsidRPr="00C3437B">
              <w:rPr>
                <w:b/>
                <w:sz w:val="22"/>
                <w:szCs w:val="22"/>
              </w:rPr>
              <w:t xml:space="preserve"> </w:t>
            </w:r>
            <w:r w:rsidRPr="00C3437B">
              <w:rPr>
                <w:b/>
                <w:spacing w:val="-2"/>
                <w:sz w:val="22"/>
                <w:szCs w:val="22"/>
              </w:rPr>
              <w:t>Trenutni</w:t>
            </w:r>
            <w:r w:rsidRPr="00C3437B">
              <w:rPr>
                <w:spacing w:val="-2"/>
                <w:sz w:val="22"/>
                <w:szCs w:val="22"/>
              </w:rPr>
              <w:t xml:space="preserve"> </w:t>
            </w:r>
            <w:r w:rsidRPr="00C3437B">
              <w:rPr>
                <w:b/>
                <w:spacing w:val="-2"/>
                <w:sz w:val="22"/>
                <w:szCs w:val="22"/>
              </w:rPr>
              <w:t xml:space="preserve">rezultati: </w:t>
            </w:r>
          </w:p>
          <w:p w:rsidR="00C528DC" w:rsidRPr="00C3437B" w:rsidRDefault="00C528DC" w:rsidP="00DE04A7">
            <w:pPr>
              <w:jc w:val="both"/>
              <w:rPr>
                <w:sz w:val="22"/>
                <w:szCs w:val="22"/>
                <w:highlight w:val="yellow"/>
              </w:rPr>
            </w:pPr>
            <w:r w:rsidRPr="00C3437B">
              <w:rPr>
                <w:sz w:val="22"/>
                <w:szCs w:val="22"/>
              </w:rPr>
              <w:t>Broj izvršenih inspekcijskih kontrola: 8.</w:t>
            </w:r>
          </w:p>
        </w:tc>
      </w:tr>
      <w:tr w:rsidR="00C528DC" w:rsidRPr="00A93B84" w:rsidTr="004D684F">
        <w:trPr>
          <w:jc w:val="center"/>
        </w:trPr>
        <w:tc>
          <w:tcPr>
            <w:tcW w:w="588" w:type="dxa"/>
            <w:vAlign w:val="center"/>
          </w:tcPr>
          <w:p w:rsidR="00C528DC" w:rsidRPr="00C3437B" w:rsidRDefault="00C528DC" w:rsidP="00FB4C38">
            <w:pPr>
              <w:numPr>
                <w:ilvl w:val="0"/>
                <w:numId w:val="13"/>
              </w:numPr>
              <w:overflowPunct/>
              <w:autoSpaceDE/>
              <w:autoSpaceDN/>
              <w:adjustRightInd/>
              <w:jc w:val="center"/>
              <w:textAlignment w:val="auto"/>
              <w:rPr>
                <w:sz w:val="22"/>
                <w:szCs w:val="22"/>
              </w:rPr>
            </w:pPr>
          </w:p>
        </w:tc>
        <w:tc>
          <w:tcPr>
            <w:tcW w:w="2214" w:type="dxa"/>
            <w:vAlign w:val="center"/>
          </w:tcPr>
          <w:p w:rsidR="00C528DC" w:rsidRPr="00C3437B" w:rsidRDefault="00C528DC" w:rsidP="00DE04A7">
            <w:pPr>
              <w:rPr>
                <w:bCs/>
                <w:iCs/>
                <w:sz w:val="22"/>
                <w:szCs w:val="22"/>
              </w:rPr>
            </w:pPr>
            <w:r w:rsidRPr="00C3437B">
              <w:rPr>
                <w:bCs/>
                <w:iCs/>
                <w:sz w:val="22"/>
                <w:szCs w:val="22"/>
              </w:rPr>
              <w:t>Projekat nadzora tvorničkih maltera za malterisanje</w:t>
            </w:r>
          </w:p>
        </w:tc>
        <w:tc>
          <w:tcPr>
            <w:tcW w:w="7866" w:type="dxa"/>
          </w:tcPr>
          <w:p w:rsidR="00C528DC" w:rsidRPr="00C3437B" w:rsidRDefault="00C528DC" w:rsidP="00DE04A7">
            <w:pPr>
              <w:jc w:val="both"/>
              <w:rPr>
                <w:b/>
                <w:spacing w:val="-2"/>
                <w:sz w:val="22"/>
                <w:szCs w:val="22"/>
              </w:rPr>
            </w:pPr>
            <w:r w:rsidRPr="00C3437B">
              <w:rPr>
                <w:b/>
                <w:sz w:val="22"/>
                <w:szCs w:val="22"/>
              </w:rPr>
              <w:t>U tijeku</w:t>
            </w:r>
            <w:r w:rsidRPr="00C3437B">
              <w:rPr>
                <w:sz w:val="22"/>
                <w:szCs w:val="22"/>
              </w:rPr>
              <w:t xml:space="preserve"> - poduzimanje mjera i kontrole izvršenja rješenja.</w:t>
            </w:r>
            <w:r w:rsidRPr="00C3437B">
              <w:rPr>
                <w:b/>
                <w:sz w:val="22"/>
                <w:szCs w:val="22"/>
              </w:rPr>
              <w:t xml:space="preserve"> </w:t>
            </w:r>
            <w:r w:rsidRPr="00C3437B">
              <w:rPr>
                <w:b/>
                <w:spacing w:val="-2"/>
                <w:sz w:val="22"/>
                <w:szCs w:val="22"/>
              </w:rPr>
              <w:t>Trenutni</w:t>
            </w:r>
            <w:r w:rsidRPr="00C3437B">
              <w:rPr>
                <w:spacing w:val="-2"/>
                <w:sz w:val="22"/>
                <w:szCs w:val="22"/>
              </w:rPr>
              <w:t xml:space="preserve"> </w:t>
            </w:r>
            <w:r w:rsidRPr="00C3437B">
              <w:rPr>
                <w:b/>
                <w:spacing w:val="-2"/>
                <w:sz w:val="22"/>
                <w:szCs w:val="22"/>
              </w:rPr>
              <w:t xml:space="preserve">rezultati: </w:t>
            </w:r>
          </w:p>
          <w:p w:rsidR="00C528DC" w:rsidRPr="00C3437B" w:rsidRDefault="00C528DC" w:rsidP="00DE04A7">
            <w:pPr>
              <w:jc w:val="both"/>
              <w:rPr>
                <w:sz w:val="22"/>
                <w:szCs w:val="22"/>
              </w:rPr>
            </w:pPr>
            <w:r w:rsidRPr="00C3437B">
              <w:rPr>
                <w:sz w:val="22"/>
                <w:szCs w:val="22"/>
              </w:rPr>
              <w:t>Broj izvršenih inspekcijskih kontrola: 20;</w:t>
            </w:r>
          </w:p>
          <w:p w:rsidR="00C528DC" w:rsidRPr="00C3437B" w:rsidRDefault="00C528DC" w:rsidP="00DE04A7">
            <w:pPr>
              <w:jc w:val="both"/>
              <w:rPr>
                <w:sz w:val="22"/>
                <w:szCs w:val="22"/>
              </w:rPr>
            </w:pPr>
            <w:r w:rsidRPr="00C3437B">
              <w:rPr>
                <w:sz w:val="22"/>
                <w:szCs w:val="22"/>
              </w:rPr>
              <w:t xml:space="preserve">Broj povučenih proizvoda s tržišta BiH: 69 kom; </w:t>
            </w:r>
          </w:p>
          <w:p w:rsidR="00C528DC" w:rsidRPr="00C3437B" w:rsidRDefault="00C528DC" w:rsidP="00DE04A7">
            <w:pPr>
              <w:jc w:val="both"/>
              <w:rPr>
                <w:b/>
                <w:sz w:val="22"/>
                <w:szCs w:val="22"/>
                <w:highlight w:val="yellow"/>
              </w:rPr>
            </w:pPr>
            <w:r w:rsidRPr="00C3437B">
              <w:rPr>
                <w:sz w:val="22"/>
                <w:szCs w:val="22"/>
              </w:rPr>
              <w:t>Broj proizvoda kod kojih je izvršeno usklađivanje: 40 kom.</w:t>
            </w:r>
          </w:p>
        </w:tc>
      </w:tr>
      <w:tr w:rsidR="00C528DC" w:rsidRPr="00A93B84" w:rsidTr="004D684F">
        <w:trPr>
          <w:jc w:val="center"/>
        </w:trPr>
        <w:tc>
          <w:tcPr>
            <w:tcW w:w="588" w:type="dxa"/>
            <w:vAlign w:val="center"/>
          </w:tcPr>
          <w:p w:rsidR="00C528DC" w:rsidRPr="00C3437B" w:rsidRDefault="00C528DC" w:rsidP="00FB4C38">
            <w:pPr>
              <w:numPr>
                <w:ilvl w:val="0"/>
                <w:numId w:val="13"/>
              </w:numPr>
              <w:overflowPunct/>
              <w:autoSpaceDE/>
              <w:autoSpaceDN/>
              <w:adjustRightInd/>
              <w:jc w:val="center"/>
              <w:textAlignment w:val="auto"/>
              <w:rPr>
                <w:sz w:val="22"/>
                <w:szCs w:val="22"/>
              </w:rPr>
            </w:pPr>
          </w:p>
        </w:tc>
        <w:tc>
          <w:tcPr>
            <w:tcW w:w="2214" w:type="dxa"/>
            <w:vAlign w:val="center"/>
          </w:tcPr>
          <w:p w:rsidR="00C528DC" w:rsidRPr="00C3437B" w:rsidRDefault="00C528DC" w:rsidP="00DE04A7">
            <w:pPr>
              <w:pStyle w:val="Default"/>
              <w:rPr>
                <w:rFonts w:ascii="Times New Roman" w:hAnsi="Times New Roman" w:cs="Times New Roman"/>
                <w:bCs/>
                <w:iCs/>
                <w:sz w:val="22"/>
                <w:szCs w:val="22"/>
                <w:lang w:val="hr-HR"/>
              </w:rPr>
            </w:pPr>
            <w:r w:rsidRPr="00C3437B">
              <w:rPr>
                <w:rFonts w:ascii="Times New Roman" w:hAnsi="Times New Roman" w:cs="Times New Roman"/>
                <w:bCs/>
                <w:iCs/>
                <w:sz w:val="22"/>
                <w:szCs w:val="22"/>
                <w:lang w:val="hr-HR"/>
              </w:rPr>
              <w:t xml:space="preserve">Reaktivni nadzor </w:t>
            </w:r>
          </w:p>
        </w:tc>
        <w:tc>
          <w:tcPr>
            <w:tcW w:w="7866" w:type="dxa"/>
          </w:tcPr>
          <w:p w:rsidR="00C528DC" w:rsidRPr="00C3437B" w:rsidRDefault="00C528DC" w:rsidP="00DE04A7">
            <w:pPr>
              <w:rPr>
                <w:sz w:val="22"/>
                <w:szCs w:val="22"/>
              </w:rPr>
            </w:pPr>
            <w:r w:rsidRPr="00C3437B">
              <w:rPr>
                <w:b/>
                <w:sz w:val="22"/>
                <w:szCs w:val="22"/>
              </w:rPr>
              <w:t>Realizirano</w:t>
            </w:r>
            <w:r w:rsidRPr="00C3437B">
              <w:rPr>
                <w:sz w:val="22"/>
                <w:szCs w:val="22"/>
              </w:rPr>
              <w:t>: pokrenuta su 23 predmeta u kojima je u 14 slučajeva utvrđeno da su nesigurni proizvodi stavljani na tržište BiH;</w:t>
            </w:r>
          </w:p>
          <w:p w:rsidR="00C528DC" w:rsidRPr="00C3437B" w:rsidRDefault="00C528DC" w:rsidP="00DE04A7">
            <w:pPr>
              <w:rPr>
                <w:sz w:val="22"/>
                <w:szCs w:val="22"/>
              </w:rPr>
            </w:pPr>
            <w:r w:rsidRPr="00C3437B">
              <w:rPr>
                <w:sz w:val="22"/>
                <w:szCs w:val="22"/>
              </w:rPr>
              <w:t xml:space="preserve">Broj povučenih proizvoda: </w:t>
            </w:r>
            <w:r w:rsidRPr="00C3437B">
              <w:rPr>
                <w:bCs/>
                <w:color w:val="000000"/>
                <w:sz w:val="22"/>
                <w:szCs w:val="22"/>
                <w:shd w:val="clear" w:color="auto" w:fill="FFFFFF"/>
              </w:rPr>
              <w:t>1258</w:t>
            </w:r>
            <w:r w:rsidRPr="00C3437B">
              <w:rPr>
                <w:b/>
                <w:bCs/>
                <w:color w:val="000000"/>
                <w:sz w:val="22"/>
                <w:szCs w:val="22"/>
                <w:shd w:val="clear" w:color="auto" w:fill="FFFFFF"/>
              </w:rPr>
              <w:t xml:space="preserve"> </w:t>
            </w:r>
            <w:r w:rsidRPr="00C3437B">
              <w:rPr>
                <w:sz w:val="22"/>
                <w:szCs w:val="22"/>
              </w:rPr>
              <w:t>kom od čega je 605 komada uništeno;</w:t>
            </w:r>
          </w:p>
          <w:p w:rsidR="00C528DC" w:rsidRPr="00C3437B" w:rsidRDefault="00C528DC" w:rsidP="00DE04A7">
            <w:pPr>
              <w:rPr>
                <w:sz w:val="22"/>
                <w:szCs w:val="22"/>
              </w:rPr>
            </w:pPr>
            <w:r w:rsidRPr="00C3437B">
              <w:rPr>
                <w:sz w:val="22"/>
                <w:szCs w:val="22"/>
              </w:rPr>
              <w:t xml:space="preserve">Broj vraćenih proizvoda od potrošača: 3 kom; </w:t>
            </w:r>
          </w:p>
          <w:p w:rsidR="00C528DC" w:rsidRPr="00C3437B" w:rsidRDefault="00C528DC" w:rsidP="00DE04A7">
            <w:pPr>
              <w:rPr>
                <w:sz w:val="22"/>
                <w:szCs w:val="22"/>
              </w:rPr>
            </w:pPr>
            <w:r w:rsidRPr="00C3437B">
              <w:rPr>
                <w:sz w:val="22"/>
                <w:szCs w:val="22"/>
              </w:rPr>
              <w:t>Broj proizvoda kod kojih je izvršeno usklađivanje: 1.157 kom.</w:t>
            </w:r>
          </w:p>
        </w:tc>
      </w:tr>
      <w:tr w:rsidR="00C528DC" w:rsidRPr="00A93B84" w:rsidTr="004D684F">
        <w:trPr>
          <w:jc w:val="center"/>
        </w:trPr>
        <w:tc>
          <w:tcPr>
            <w:tcW w:w="588" w:type="dxa"/>
            <w:vAlign w:val="center"/>
          </w:tcPr>
          <w:p w:rsidR="00C528DC" w:rsidRPr="00C3437B" w:rsidRDefault="00C528DC" w:rsidP="00FB4C38">
            <w:pPr>
              <w:numPr>
                <w:ilvl w:val="0"/>
                <w:numId w:val="13"/>
              </w:numPr>
              <w:overflowPunct/>
              <w:autoSpaceDE/>
              <w:autoSpaceDN/>
              <w:adjustRightInd/>
              <w:jc w:val="center"/>
              <w:textAlignment w:val="auto"/>
              <w:rPr>
                <w:sz w:val="22"/>
                <w:szCs w:val="22"/>
              </w:rPr>
            </w:pPr>
          </w:p>
        </w:tc>
        <w:tc>
          <w:tcPr>
            <w:tcW w:w="2214" w:type="dxa"/>
            <w:vAlign w:val="center"/>
          </w:tcPr>
          <w:p w:rsidR="00C528DC" w:rsidRPr="00C3437B" w:rsidRDefault="00C528DC" w:rsidP="00DE04A7">
            <w:pPr>
              <w:pStyle w:val="Default"/>
              <w:rPr>
                <w:rFonts w:ascii="Times New Roman" w:hAnsi="Times New Roman" w:cs="Times New Roman"/>
                <w:sz w:val="22"/>
                <w:szCs w:val="22"/>
                <w:highlight w:val="yellow"/>
                <w:lang w:val="hr-HR"/>
              </w:rPr>
            </w:pPr>
            <w:r w:rsidRPr="00C3437B">
              <w:rPr>
                <w:rFonts w:ascii="Times New Roman" w:hAnsi="Times New Roman" w:cs="Times New Roman"/>
                <w:sz w:val="22"/>
                <w:szCs w:val="22"/>
                <w:lang w:val="hr-HR"/>
              </w:rPr>
              <w:t>Aktivnosti u oblasti zaštite potrošača</w:t>
            </w:r>
          </w:p>
        </w:tc>
        <w:tc>
          <w:tcPr>
            <w:tcW w:w="7866" w:type="dxa"/>
          </w:tcPr>
          <w:p w:rsidR="00C528DC" w:rsidRPr="00C3437B" w:rsidRDefault="00C528DC" w:rsidP="00DE04A7">
            <w:pPr>
              <w:rPr>
                <w:sz w:val="22"/>
                <w:szCs w:val="22"/>
              </w:rPr>
            </w:pPr>
            <w:r w:rsidRPr="00C3437B">
              <w:rPr>
                <w:b/>
                <w:sz w:val="22"/>
                <w:szCs w:val="22"/>
              </w:rPr>
              <w:t xml:space="preserve">Realizirano </w:t>
            </w:r>
            <w:r w:rsidRPr="00C3437B">
              <w:rPr>
                <w:sz w:val="22"/>
                <w:szCs w:val="22"/>
              </w:rPr>
              <w:t xml:space="preserve">u suradnji s inspekcijama entiteta i Brčko Distrikta BiH: </w:t>
            </w:r>
          </w:p>
          <w:p w:rsidR="00C528DC" w:rsidRPr="00C3437B" w:rsidRDefault="00C528DC" w:rsidP="00FB4C38">
            <w:pPr>
              <w:pStyle w:val="Default"/>
              <w:widowControl/>
              <w:numPr>
                <w:ilvl w:val="0"/>
                <w:numId w:val="14"/>
              </w:numPr>
              <w:ind w:left="130" w:hanging="142"/>
              <w:rPr>
                <w:rFonts w:ascii="Times New Roman" w:hAnsi="Times New Roman" w:cs="Times New Roman"/>
                <w:sz w:val="22"/>
                <w:szCs w:val="22"/>
                <w:lang w:val="hr-HR"/>
              </w:rPr>
            </w:pPr>
            <w:r w:rsidRPr="00C3437B">
              <w:rPr>
                <w:rFonts w:ascii="Times New Roman" w:hAnsi="Times New Roman" w:cs="Times New Roman"/>
                <w:sz w:val="22"/>
                <w:szCs w:val="22"/>
                <w:lang w:val="hr-HR"/>
              </w:rPr>
              <w:t>Informiranje javnosti i podizanja svijesti potrošača (intervjui za TV i radio emisije, obavještavanje putem internetskih stranice, Facebook i Twitter profila),</w:t>
            </w:r>
          </w:p>
          <w:p w:rsidR="00C528DC" w:rsidRPr="00C3437B" w:rsidRDefault="00C528DC" w:rsidP="00FB4C38">
            <w:pPr>
              <w:pStyle w:val="Default"/>
              <w:widowControl/>
              <w:numPr>
                <w:ilvl w:val="0"/>
                <w:numId w:val="14"/>
              </w:numPr>
              <w:ind w:left="130" w:hanging="142"/>
              <w:rPr>
                <w:rFonts w:ascii="Times New Roman" w:hAnsi="Times New Roman" w:cs="Times New Roman"/>
                <w:sz w:val="22"/>
                <w:szCs w:val="22"/>
                <w:lang w:val="hr-HR"/>
              </w:rPr>
            </w:pPr>
            <w:r w:rsidRPr="00C3437B">
              <w:rPr>
                <w:rFonts w:ascii="Times New Roman" w:hAnsi="Times New Roman" w:cs="Times New Roman"/>
                <w:sz w:val="22"/>
                <w:szCs w:val="22"/>
                <w:lang w:val="hr-HR"/>
              </w:rPr>
              <w:t>Priprema promotivnih i instruktivnih materijala za potrošače,</w:t>
            </w:r>
          </w:p>
          <w:p w:rsidR="00C528DC" w:rsidRPr="00C3437B" w:rsidRDefault="00C528DC" w:rsidP="00FB4C38">
            <w:pPr>
              <w:pStyle w:val="Default"/>
              <w:widowControl/>
              <w:numPr>
                <w:ilvl w:val="0"/>
                <w:numId w:val="14"/>
              </w:numPr>
              <w:ind w:left="130" w:hanging="142"/>
              <w:rPr>
                <w:rFonts w:ascii="Times New Roman" w:hAnsi="Times New Roman" w:cs="Times New Roman"/>
                <w:sz w:val="22"/>
                <w:szCs w:val="22"/>
                <w:lang w:val="hr-HR"/>
              </w:rPr>
            </w:pPr>
            <w:r w:rsidRPr="00C3437B">
              <w:rPr>
                <w:rFonts w:ascii="Times New Roman" w:hAnsi="Times New Roman" w:cs="Times New Roman"/>
                <w:sz w:val="22"/>
                <w:szCs w:val="22"/>
                <w:lang w:val="hr-HR"/>
              </w:rPr>
              <w:t xml:space="preserve">Priprema i štampanje Biltena o nesigurnim proizvodima na tržištu BiH, </w:t>
            </w:r>
          </w:p>
          <w:p w:rsidR="00C528DC" w:rsidRPr="00C3437B" w:rsidRDefault="00C528DC" w:rsidP="00FB4C38">
            <w:pPr>
              <w:pStyle w:val="Default"/>
              <w:widowControl/>
              <w:numPr>
                <w:ilvl w:val="0"/>
                <w:numId w:val="14"/>
              </w:numPr>
              <w:ind w:left="130" w:hanging="142"/>
              <w:rPr>
                <w:rFonts w:ascii="Times New Roman" w:hAnsi="Times New Roman" w:cs="Times New Roman"/>
                <w:sz w:val="22"/>
                <w:szCs w:val="22"/>
                <w:lang w:val="hr-HR"/>
              </w:rPr>
            </w:pPr>
            <w:r w:rsidRPr="00C3437B">
              <w:rPr>
                <w:rFonts w:ascii="Times New Roman" w:hAnsi="Times New Roman" w:cs="Times New Roman"/>
                <w:sz w:val="22"/>
                <w:szCs w:val="22"/>
                <w:lang w:val="hr-HR"/>
              </w:rPr>
              <w:t>Organiziranje okruglog stola za udruženja potrošača iz BiH,</w:t>
            </w:r>
          </w:p>
          <w:p w:rsidR="00C528DC" w:rsidRPr="00C3437B" w:rsidRDefault="00C528DC" w:rsidP="00FB4C38">
            <w:pPr>
              <w:pStyle w:val="Default"/>
              <w:widowControl/>
              <w:numPr>
                <w:ilvl w:val="0"/>
                <w:numId w:val="14"/>
              </w:numPr>
              <w:ind w:left="130" w:hanging="142"/>
              <w:rPr>
                <w:rFonts w:ascii="Times New Roman" w:hAnsi="Times New Roman" w:cs="Times New Roman"/>
                <w:sz w:val="22"/>
                <w:szCs w:val="22"/>
                <w:lang w:val="hr-HR"/>
              </w:rPr>
            </w:pPr>
            <w:r w:rsidRPr="00C3437B">
              <w:rPr>
                <w:rFonts w:ascii="Times New Roman" w:hAnsi="Times New Roman" w:cs="Times New Roman"/>
                <w:sz w:val="22"/>
                <w:szCs w:val="22"/>
                <w:lang w:val="hr-HR"/>
              </w:rPr>
              <w:t xml:space="preserve">Praćenje i rješavanje prigovora potrošača s aspekta sigurnosti proizvoda, </w:t>
            </w:r>
          </w:p>
          <w:p w:rsidR="00C528DC" w:rsidRPr="00C3437B" w:rsidRDefault="00C528DC" w:rsidP="00FB4C38">
            <w:pPr>
              <w:pStyle w:val="Default"/>
              <w:widowControl/>
              <w:numPr>
                <w:ilvl w:val="0"/>
                <w:numId w:val="14"/>
              </w:numPr>
              <w:ind w:left="130" w:hanging="142"/>
              <w:rPr>
                <w:rFonts w:ascii="Times New Roman" w:hAnsi="Times New Roman" w:cs="Times New Roman"/>
                <w:sz w:val="22"/>
                <w:szCs w:val="22"/>
                <w:lang w:val="hr-HR"/>
              </w:rPr>
            </w:pPr>
            <w:r w:rsidRPr="00C3437B">
              <w:rPr>
                <w:rFonts w:ascii="Times New Roman" w:hAnsi="Times New Roman" w:cs="Times New Roman"/>
                <w:sz w:val="22"/>
                <w:szCs w:val="22"/>
                <w:lang w:val="hr-HR"/>
              </w:rPr>
              <w:t xml:space="preserve">Jačanje suradnje s Institucijom ombudsmana za zaštitu potrošača u BiH, </w:t>
            </w:r>
          </w:p>
          <w:p w:rsidR="00C528DC" w:rsidRPr="00C3437B" w:rsidRDefault="00C528DC" w:rsidP="00FB4C38">
            <w:pPr>
              <w:pStyle w:val="Default"/>
              <w:widowControl/>
              <w:numPr>
                <w:ilvl w:val="0"/>
                <w:numId w:val="14"/>
              </w:numPr>
              <w:ind w:left="130" w:hanging="142"/>
              <w:rPr>
                <w:rFonts w:ascii="Times New Roman" w:hAnsi="Times New Roman" w:cs="Times New Roman"/>
                <w:sz w:val="22"/>
                <w:szCs w:val="22"/>
                <w:lang w:val="hr-HR"/>
              </w:rPr>
            </w:pPr>
            <w:r w:rsidRPr="00C3437B">
              <w:rPr>
                <w:rFonts w:ascii="Times New Roman" w:hAnsi="Times New Roman" w:cs="Times New Roman"/>
                <w:sz w:val="22"/>
                <w:szCs w:val="22"/>
                <w:lang w:val="hr-HR"/>
              </w:rPr>
              <w:t>Prevođenje i objavljivanje RAPEX obavještenja o nesigurnim proizvodima,</w:t>
            </w:r>
          </w:p>
          <w:p w:rsidR="00C528DC" w:rsidRPr="00C3437B" w:rsidRDefault="00C528DC" w:rsidP="00FB4C38">
            <w:pPr>
              <w:pStyle w:val="Default"/>
              <w:widowControl/>
              <w:numPr>
                <w:ilvl w:val="0"/>
                <w:numId w:val="14"/>
              </w:numPr>
              <w:ind w:left="130" w:hanging="142"/>
              <w:rPr>
                <w:rFonts w:ascii="Times New Roman" w:hAnsi="Times New Roman" w:cs="Times New Roman"/>
                <w:sz w:val="22"/>
                <w:szCs w:val="22"/>
                <w:lang w:val="hr-HR"/>
              </w:rPr>
            </w:pPr>
            <w:r w:rsidRPr="00C3437B">
              <w:rPr>
                <w:rFonts w:ascii="Times New Roman" w:hAnsi="Times New Roman" w:cs="Times New Roman"/>
                <w:sz w:val="22"/>
                <w:szCs w:val="22"/>
                <w:lang w:val="hr-HR"/>
              </w:rPr>
              <w:t xml:space="preserve">Provedba aktivnosti Agencije iz Državnog godišnjeg programa za zaštitu potrošača BiH za 2014. godinu i priprema prijedloga Agencije za izradu Državnog godišnjeg programa za zaštitu potrošača BiH za 2015. godinu. </w:t>
            </w:r>
          </w:p>
        </w:tc>
      </w:tr>
      <w:tr w:rsidR="00C528DC" w:rsidRPr="00A93B84" w:rsidTr="004D684F">
        <w:trPr>
          <w:jc w:val="center"/>
        </w:trPr>
        <w:tc>
          <w:tcPr>
            <w:tcW w:w="588" w:type="dxa"/>
            <w:vAlign w:val="center"/>
          </w:tcPr>
          <w:p w:rsidR="00C528DC" w:rsidRPr="00C3437B" w:rsidRDefault="00C528DC" w:rsidP="00FB4C38">
            <w:pPr>
              <w:numPr>
                <w:ilvl w:val="0"/>
                <w:numId w:val="13"/>
              </w:numPr>
              <w:overflowPunct/>
              <w:autoSpaceDE/>
              <w:autoSpaceDN/>
              <w:adjustRightInd/>
              <w:jc w:val="center"/>
              <w:textAlignment w:val="auto"/>
              <w:rPr>
                <w:sz w:val="22"/>
                <w:szCs w:val="22"/>
              </w:rPr>
            </w:pPr>
          </w:p>
        </w:tc>
        <w:tc>
          <w:tcPr>
            <w:tcW w:w="2214" w:type="dxa"/>
            <w:vAlign w:val="center"/>
          </w:tcPr>
          <w:p w:rsidR="00C528DC" w:rsidRPr="00C3437B" w:rsidRDefault="00C528DC" w:rsidP="00DE04A7">
            <w:pPr>
              <w:pStyle w:val="Default"/>
              <w:rPr>
                <w:rFonts w:ascii="Times New Roman" w:hAnsi="Times New Roman" w:cs="Times New Roman"/>
                <w:sz w:val="22"/>
                <w:szCs w:val="22"/>
                <w:lang w:val="hr-HR"/>
              </w:rPr>
            </w:pPr>
            <w:r w:rsidRPr="00C3437B">
              <w:rPr>
                <w:rFonts w:ascii="Times New Roman" w:hAnsi="Times New Roman" w:cs="Times New Roman"/>
                <w:sz w:val="22"/>
                <w:szCs w:val="22"/>
                <w:lang w:val="hr-HR"/>
              </w:rPr>
              <w:t>Suradnja s poslovnim subjektima</w:t>
            </w:r>
          </w:p>
        </w:tc>
        <w:tc>
          <w:tcPr>
            <w:tcW w:w="7866" w:type="dxa"/>
          </w:tcPr>
          <w:p w:rsidR="00C528DC" w:rsidRPr="00C3437B" w:rsidRDefault="00C528DC" w:rsidP="00DE04A7">
            <w:pPr>
              <w:pStyle w:val="Default"/>
              <w:rPr>
                <w:rFonts w:ascii="Times New Roman" w:hAnsi="Times New Roman" w:cs="Times New Roman"/>
                <w:sz w:val="22"/>
                <w:szCs w:val="22"/>
                <w:lang w:val="hr-HR"/>
              </w:rPr>
            </w:pPr>
            <w:r w:rsidRPr="00C3437B">
              <w:rPr>
                <w:rFonts w:ascii="Times New Roman" w:hAnsi="Times New Roman" w:cs="Times New Roman"/>
                <w:b/>
                <w:sz w:val="22"/>
                <w:szCs w:val="22"/>
                <w:lang w:val="hr-HR"/>
              </w:rPr>
              <w:t>Realizirano</w:t>
            </w:r>
            <w:r w:rsidRPr="00C3437B">
              <w:rPr>
                <w:rFonts w:ascii="Times New Roman" w:hAnsi="Times New Roman" w:cs="Times New Roman"/>
                <w:sz w:val="22"/>
                <w:szCs w:val="22"/>
                <w:lang w:val="hr-HR"/>
              </w:rPr>
              <w:t xml:space="preserve"> kroz sljedeće aktivnosti:</w:t>
            </w:r>
          </w:p>
          <w:p w:rsidR="00C528DC" w:rsidRPr="00C3437B" w:rsidRDefault="00C528DC" w:rsidP="00FB4C38">
            <w:pPr>
              <w:pStyle w:val="Default"/>
              <w:widowControl/>
              <w:numPr>
                <w:ilvl w:val="0"/>
                <w:numId w:val="14"/>
              </w:numPr>
              <w:ind w:left="130" w:hanging="142"/>
              <w:rPr>
                <w:rFonts w:ascii="Times New Roman" w:hAnsi="Times New Roman" w:cs="Times New Roman"/>
                <w:sz w:val="22"/>
                <w:szCs w:val="22"/>
                <w:lang w:val="hr-HR"/>
              </w:rPr>
            </w:pPr>
            <w:r w:rsidRPr="00C3437B">
              <w:rPr>
                <w:rFonts w:ascii="Times New Roman" w:hAnsi="Times New Roman" w:cs="Times New Roman"/>
                <w:sz w:val="22"/>
                <w:szCs w:val="22"/>
                <w:lang w:val="hr-HR"/>
              </w:rPr>
              <w:t>Održavanje redovne suradnje s gospodarskim komorama u BiH,</w:t>
            </w:r>
          </w:p>
          <w:p w:rsidR="00C528DC" w:rsidRPr="00C3437B" w:rsidRDefault="00C528DC" w:rsidP="00FB4C38">
            <w:pPr>
              <w:pStyle w:val="Default"/>
              <w:widowControl/>
              <w:numPr>
                <w:ilvl w:val="0"/>
                <w:numId w:val="14"/>
              </w:numPr>
              <w:ind w:left="130" w:hanging="142"/>
              <w:rPr>
                <w:rFonts w:ascii="Times New Roman" w:hAnsi="Times New Roman" w:cs="Times New Roman"/>
                <w:sz w:val="22"/>
                <w:szCs w:val="22"/>
                <w:lang w:val="hr-HR"/>
              </w:rPr>
            </w:pPr>
            <w:r w:rsidRPr="00C3437B">
              <w:rPr>
                <w:rFonts w:ascii="Times New Roman" w:hAnsi="Times New Roman" w:cs="Times New Roman"/>
                <w:sz w:val="22"/>
                <w:szCs w:val="22"/>
                <w:lang w:val="hr-HR"/>
              </w:rPr>
              <w:t>Organiziranje tematske obuke za poslovne subjekte,</w:t>
            </w:r>
          </w:p>
          <w:p w:rsidR="00C528DC" w:rsidRPr="00C3437B" w:rsidRDefault="00C528DC" w:rsidP="00FB4C38">
            <w:pPr>
              <w:pStyle w:val="Default"/>
              <w:widowControl/>
              <w:numPr>
                <w:ilvl w:val="0"/>
                <w:numId w:val="14"/>
              </w:numPr>
              <w:ind w:left="130" w:hanging="142"/>
              <w:rPr>
                <w:rFonts w:ascii="Times New Roman" w:hAnsi="Times New Roman" w:cs="Times New Roman"/>
                <w:sz w:val="22"/>
                <w:szCs w:val="22"/>
                <w:lang w:val="hr-HR"/>
              </w:rPr>
            </w:pPr>
            <w:r w:rsidRPr="00C3437B">
              <w:rPr>
                <w:rFonts w:ascii="Times New Roman" w:hAnsi="Times New Roman" w:cs="Times New Roman"/>
                <w:sz w:val="22"/>
                <w:szCs w:val="22"/>
                <w:lang w:val="hr-HR"/>
              </w:rPr>
              <w:t>Priprema i objavljivanje promotivnih i instruktivnih materijala,</w:t>
            </w:r>
          </w:p>
          <w:p w:rsidR="00C528DC" w:rsidRPr="00C3437B" w:rsidRDefault="00C528DC" w:rsidP="00FB4C38">
            <w:pPr>
              <w:pStyle w:val="Default"/>
              <w:widowControl/>
              <w:numPr>
                <w:ilvl w:val="0"/>
                <w:numId w:val="14"/>
              </w:numPr>
              <w:ind w:left="130" w:hanging="142"/>
              <w:rPr>
                <w:rFonts w:ascii="Times New Roman" w:hAnsi="Times New Roman" w:cs="Times New Roman"/>
                <w:sz w:val="22"/>
                <w:szCs w:val="22"/>
                <w:lang w:val="hr-HR"/>
              </w:rPr>
            </w:pPr>
            <w:r w:rsidRPr="00C3437B">
              <w:rPr>
                <w:rFonts w:ascii="Times New Roman" w:hAnsi="Times New Roman" w:cs="Times New Roman"/>
                <w:sz w:val="22"/>
                <w:szCs w:val="22"/>
                <w:lang w:val="hr-HR"/>
              </w:rPr>
              <w:t>Priprema tematskih tekstova za informativne novine gospodarskih komora,</w:t>
            </w:r>
          </w:p>
          <w:p w:rsidR="00C528DC" w:rsidRPr="00C3437B" w:rsidRDefault="00C528DC" w:rsidP="00FB4C38">
            <w:pPr>
              <w:pStyle w:val="Default"/>
              <w:widowControl/>
              <w:numPr>
                <w:ilvl w:val="0"/>
                <w:numId w:val="14"/>
              </w:numPr>
              <w:ind w:left="130" w:hanging="142"/>
              <w:rPr>
                <w:rFonts w:ascii="Times New Roman" w:hAnsi="Times New Roman" w:cs="Times New Roman"/>
                <w:sz w:val="22"/>
                <w:szCs w:val="22"/>
                <w:lang w:val="hr-HR"/>
              </w:rPr>
            </w:pPr>
            <w:r w:rsidRPr="00C3437B">
              <w:rPr>
                <w:rFonts w:ascii="Times New Roman" w:hAnsi="Times New Roman" w:cs="Times New Roman"/>
                <w:sz w:val="22"/>
                <w:szCs w:val="22"/>
                <w:lang w:val="hr-HR"/>
              </w:rPr>
              <w:t>Priprema odgovora na upite poslovnih subjekata i pružanje stručne pomoći,</w:t>
            </w:r>
          </w:p>
          <w:p w:rsidR="00C528DC" w:rsidRPr="00C3437B" w:rsidRDefault="00C528DC" w:rsidP="00FB4C38">
            <w:pPr>
              <w:pStyle w:val="Default"/>
              <w:widowControl/>
              <w:numPr>
                <w:ilvl w:val="0"/>
                <w:numId w:val="14"/>
              </w:numPr>
              <w:ind w:left="130" w:hanging="142"/>
              <w:rPr>
                <w:rFonts w:ascii="Times New Roman" w:hAnsi="Times New Roman" w:cs="Times New Roman"/>
                <w:sz w:val="22"/>
                <w:szCs w:val="22"/>
                <w:lang w:val="hr-HR"/>
              </w:rPr>
            </w:pPr>
            <w:r w:rsidRPr="00C3437B">
              <w:rPr>
                <w:rFonts w:ascii="Times New Roman" w:hAnsi="Times New Roman" w:cs="Times New Roman"/>
                <w:sz w:val="22"/>
                <w:szCs w:val="22"/>
                <w:lang w:val="hr-HR"/>
              </w:rPr>
              <w:t>U okviru reaktivnog i proaktivnog nadzora poticanje poslovnih subjekata na poduzimanje dobrovoljnih korektivnih mjera, te koordinacija i praćenje aktivnosti poslovnih subjekata pri objavljivanju sigurnosnih obavještenja za potrošače u slučajevima stavljanja na tržište nesigurnih proizvoda.</w:t>
            </w:r>
          </w:p>
        </w:tc>
      </w:tr>
      <w:tr w:rsidR="00C528DC" w:rsidRPr="00A93B84" w:rsidTr="004D684F">
        <w:trPr>
          <w:jc w:val="center"/>
        </w:trPr>
        <w:tc>
          <w:tcPr>
            <w:tcW w:w="588" w:type="dxa"/>
            <w:vAlign w:val="center"/>
          </w:tcPr>
          <w:p w:rsidR="00C528DC" w:rsidRPr="00C3437B" w:rsidRDefault="00C528DC" w:rsidP="00FB4C38">
            <w:pPr>
              <w:numPr>
                <w:ilvl w:val="0"/>
                <w:numId w:val="13"/>
              </w:numPr>
              <w:overflowPunct/>
              <w:autoSpaceDE/>
              <w:autoSpaceDN/>
              <w:adjustRightInd/>
              <w:jc w:val="center"/>
              <w:textAlignment w:val="auto"/>
              <w:rPr>
                <w:sz w:val="22"/>
                <w:szCs w:val="22"/>
              </w:rPr>
            </w:pPr>
          </w:p>
        </w:tc>
        <w:tc>
          <w:tcPr>
            <w:tcW w:w="2214" w:type="dxa"/>
            <w:vAlign w:val="center"/>
          </w:tcPr>
          <w:p w:rsidR="00C528DC" w:rsidRPr="00C3437B" w:rsidRDefault="00C528DC" w:rsidP="00DE04A7">
            <w:pPr>
              <w:pStyle w:val="Default"/>
              <w:rPr>
                <w:rFonts w:ascii="Times New Roman" w:hAnsi="Times New Roman" w:cs="Times New Roman"/>
                <w:sz w:val="22"/>
                <w:szCs w:val="22"/>
                <w:lang w:val="hr-HR"/>
              </w:rPr>
            </w:pPr>
            <w:r w:rsidRPr="00C3437B">
              <w:rPr>
                <w:rFonts w:ascii="Times New Roman" w:hAnsi="Times New Roman" w:cs="Times New Roman"/>
                <w:bCs/>
                <w:sz w:val="22"/>
                <w:szCs w:val="22"/>
                <w:lang w:val="hr-HR"/>
              </w:rPr>
              <w:t>Aktivnosti iz Programa rada VM BiH</w:t>
            </w:r>
          </w:p>
        </w:tc>
        <w:tc>
          <w:tcPr>
            <w:tcW w:w="7866" w:type="dxa"/>
          </w:tcPr>
          <w:p w:rsidR="00C528DC" w:rsidRPr="00C3437B" w:rsidRDefault="00C528DC" w:rsidP="00DE04A7">
            <w:pPr>
              <w:pStyle w:val="Default"/>
              <w:rPr>
                <w:rFonts w:ascii="Times New Roman" w:hAnsi="Times New Roman" w:cs="Times New Roman"/>
                <w:sz w:val="22"/>
                <w:szCs w:val="22"/>
                <w:lang w:val="hr-HR"/>
              </w:rPr>
            </w:pPr>
            <w:r w:rsidRPr="00C3437B">
              <w:rPr>
                <w:rFonts w:ascii="Times New Roman" w:hAnsi="Times New Roman" w:cs="Times New Roman"/>
                <w:b/>
                <w:sz w:val="22"/>
                <w:szCs w:val="22"/>
                <w:lang w:val="hr-HR"/>
              </w:rPr>
              <w:t>Realizirano</w:t>
            </w:r>
            <w:r w:rsidRPr="00C3437B">
              <w:rPr>
                <w:rFonts w:ascii="Times New Roman" w:hAnsi="Times New Roman" w:cs="Times New Roman"/>
                <w:sz w:val="22"/>
                <w:szCs w:val="22"/>
                <w:lang w:val="hr-HR"/>
              </w:rPr>
              <w:t>. Agencija je za Program rada Vijeća ministara BiH za 2014. godinu predložila i dostavila dvije tematske cjeline:</w:t>
            </w:r>
          </w:p>
          <w:p w:rsidR="00C528DC" w:rsidRPr="00C3437B" w:rsidRDefault="00C528DC" w:rsidP="00FB4C38">
            <w:pPr>
              <w:pStyle w:val="Default"/>
              <w:widowControl/>
              <w:numPr>
                <w:ilvl w:val="0"/>
                <w:numId w:val="14"/>
              </w:numPr>
              <w:ind w:left="130" w:hanging="142"/>
              <w:rPr>
                <w:rFonts w:ascii="Times New Roman" w:hAnsi="Times New Roman" w:cs="Times New Roman"/>
                <w:sz w:val="22"/>
                <w:szCs w:val="22"/>
                <w:lang w:val="hr-HR"/>
              </w:rPr>
            </w:pPr>
            <w:r w:rsidRPr="00C3437B">
              <w:rPr>
                <w:rFonts w:ascii="Times New Roman" w:hAnsi="Times New Roman" w:cs="Times New Roman"/>
                <w:sz w:val="22"/>
                <w:szCs w:val="22"/>
                <w:lang w:val="hr-HR"/>
              </w:rPr>
              <w:t>Informacija o stanju u oblasti nadzora nad tržištem neprehrambenih potrošačkih proizvoda u BiH za 2013. godinu,</w:t>
            </w:r>
          </w:p>
          <w:p w:rsidR="00C528DC" w:rsidRPr="00C3437B" w:rsidRDefault="00C528DC" w:rsidP="00FB4C38">
            <w:pPr>
              <w:pStyle w:val="Default"/>
              <w:widowControl/>
              <w:numPr>
                <w:ilvl w:val="0"/>
                <w:numId w:val="14"/>
              </w:numPr>
              <w:ind w:left="130" w:hanging="142"/>
              <w:rPr>
                <w:rFonts w:ascii="Times New Roman" w:hAnsi="Times New Roman" w:cs="Times New Roman"/>
                <w:b/>
                <w:sz w:val="22"/>
                <w:szCs w:val="22"/>
                <w:lang w:val="hr-HR"/>
              </w:rPr>
            </w:pPr>
            <w:r w:rsidRPr="00C3437B">
              <w:rPr>
                <w:rFonts w:ascii="Times New Roman" w:hAnsi="Times New Roman" w:cs="Times New Roman"/>
                <w:sz w:val="22"/>
                <w:szCs w:val="22"/>
                <w:lang w:val="hr-HR"/>
              </w:rPr>
              <w:t xml:space="preserve">Prijedlog Strateškog razvojnog plana Agencije za razdoblje 2014. - 2016. </w:t>
            </w:r>
          </w:p>
        </w:tc>
      </w:tr>
      <w:tr w:rsidR="00C528DC" w:rsidRPr="00A93B84" w:rsidTr="004D684F">
        <w:trPr>
          <w:jc w:val="center"/>
        </w:trPr>
        <w:tc>
          <w:tcPr>
            <w:tcW w:w="588" w:type="dxa"/>
            <w:vAlign w:val="center"/>
          </w:tcPr>
          <w:p w:rsidR="00C528DC" w:rsidRPr="00C3437B" w:rsidRDefault="00C528DC" w:rsidP="00FB4C38">
            <w:pPr>
              <w:numPr>
                <w:ilvl w:val="0"/>
                <w:numId w:val="13"/>
              </w:numPr>
              <w:overflowPunct/>
              <w:autoSpaceDE/>
              <w:autoSpaceDN/>
              <w:adjustRightInd/>
              <w:jc w:val="center"/>
              <w:textAlignment w:val="auto"/>
              <w:rPr>
                <w:sz w:val="22"/>
                <w:szCs w:val="22"/>
              </w:rPr>
            </w:pPr>
          </w:p>
        </w:tc>
        <w:tc>
          <w:tcPr>
            <w:tcW w:w="2214" w:type="dxa"/>
            <w:vAlign w:val="center"/>
          </w:tcPr>
          <w:p w:rsidR="00C528DC" w:rsidRPr="00C3437B" w:rsidRDefault="00C528DC" w:rsidP="00DE04A7">
            <w:pPr>
              <w:pStyle w:val="Default"/>
              <w:rPr>
                <w:rFonts w:ascii="Times New Roman" w:hAnsi="Times New Roman" w:cs="Times New Roman"/>
                <w:bCs/>
                <w:iCs/>
                <w:sz w:val="22"/>
                <w:szCs w:val="22"/>
                <w:highlight w:val="yellow"/>
                <w:lang w:val="hr-HR"/>
              </w:rPr>
            </w:pPr>
            <w:r w:rsidRPr="00C3437B">
              <w:rPr>
                <w:rFonts w:ascii="Times New Roman" w:hAnsi="Times New Roman" w:cs="Times New Roman"/>
                <w:bCs/>
                <w:iCs/>
                <w:sz w:val="22"/>
                <w:szCs w:val="22"/>
                <w:lang w:val="hr-HR"/>
              </w:rPr>
              <w:t>Aktivnosti iz Strateškog razvojnog plana 2014. – 2016.</w:t>
            </w:r>
          </w:p>
        </w:tc>
        <w:tc>
          <w:tcPr>
            <w:tcW w:w="7866" w:type="dxa"/>
          </w:tcPr>
          <w:p w:rsidR="00C528DC" w:rsidRPr="00C3437B" w:rsidRDefault="00C528DC" w:rsidP="00DE04A7">
            <w:pPr>
              <w:pStyle w:val="Default"/>
              <w:rPr>
                <w:rFonts w:ascii="Times New Roman" w:hAnsi="Times New Roman" w:cs="Times New Roman"/>
                <w:sz w:val="22"/>
                <w:szCs w:val="22"/>
                <w:lang w:val="hr-HR"/>
              </w:rPr>
            </w:pPr>
            <w:r w:rsidRPr="00C3437B">
              <w:rPr>
                <w:rFonts w:ascii="Times New Roman" w:hAnsi="Times New Roman" w:cs="Times New Roman"/>
                <w:b/>
                <w:sz w:val="22"/>
                <w:szCs w:val="22"/>
                <w:lang w:val="hr-HR"/>
              </w:rPr>
              <w:t xml:space="preserve">Realizirano </w:t>
            </w:r>
            <w:r w:rsidRPr="00C3437B">
              <w:rPr>
                <w:rFonts w:ascii="Times New Roman" w:hAnsi="Times New Roman" w:cs="Times New Roman"/>
                <w:sz w:val="22"/>
                <w:szCs w:val="22"/>
                <w:lang w:val="hr-HR"/>
              </w:rPr>
              <w:t>kroz sljedeće aktivnosti:</w:t>
            </w:r>
          </w:p>
          <w:p w:rsidR="00C528DC" w:rsidRPr="00C3437B" w:rsidRDefault="00C528DC" w:rsidP="00FB4C38">
            <w:pPr>
              <w:pStyle w:val="Default"/>
              <w:widowControl/>
              <w:numPr>
                <w:ilvl w:val="0"/>
                <w:numId w:val="14"/>
              </w:numPr>
              <w:ind w:left="130" w:hanging="142"/>
              <w:rPr>
                <w:rFonts w:ascii="Times New Roman" w:hAnsi="Times New Roman" w:cs="Times New Roman"/>
                <w:sz w:val="22"/>
                <w:szCs w:val="22"/>
                <w:lang w:val="hr-HR"/>
              </w:rPr>
            </w:pPr>
            <w:r w:rsidRPr="00C3437B">
              <w:rPr>
                <w:rFonts w:ascii="Times New Roman" w:hAnsi="Times New Roman" w:cs="Times New Roman"/>
                <w:bCs/>
                <w:sz w:val="22"/>
                <w:szCs w:val="22"/>
                <w:lang w:val="hr-HR"/>
              </w:rPr>
              <w:t>Počelo provođenje Komunikacijske strategije,</w:t>
            </w:r>
          </w:p>
          <w:p w:rsidR="00C528DC" w:rsidRPr="00C3437B" w:rsidRDefault="00C528DC" w:rsidP="00FB4C38">
            <w:pPr>
              <w:pStyle w:val="Default"/>
              <w:widowControl/>
              <w:numPr>
                <w:ilvl w:val="0"/>
                <w:numId w:val="14"/>
              </w:numPr>
              <w:ind w:left="130" w:hanging="142"/>
              <w:rPr>
                <w:rFonts w:ascii="Times New Roman" w:hAnsi="Times New Roman" w:cs="Times New Roman"/>
                <w:bCs/>
                <w:sz w:val="22"/>
                <w:szCs w:val="22"/>
                <w:lang w:val="hr-HR"/>
              </w:rPr>
            </w:pPr>
            <w:r w:rsidRPr="00C3437B">
              <w:rPr>
                <w:rFonts w:ascii="Times New Roman" w:hAnsi="Times New Roman" w:cs="Times New Roman"/>
                <w:bCs/>
                <w:sz w:val="22"/>
                <w:szCs w:val="22"/>
                <w:lang w:val="hr-HR"/>
              </w:rPr>
              <w:t>Urađen Priručnik o upravljanju kvalitetom (QMS) u skladu sa ISO 9001,</w:t>
            </w:r>
          </w:p>
          <w:p w:rsidR="00C528DC" w:rsidRPr="00C3437B" w:rsidRDefault="00C528DC" w:rsidP="00FB4C38">
            <w:pPr>
              <w:pStyle w:val="Default"/>
              <w:widowControl/>
              <w:numPr>
                <w:ilvl w:val="0"/>
                <w:numId w:val="14"/>
              </w:numPr>
              <w:ind w:left="130" w:hanging="142"/>
              <w:rPr>
                <w:rFonts w:ascii="Times New Roman" w:hAnsi="Times New Roman" w:cs="Times New Roman"/>
                <w:bCs/>
                <w:sz w:val="22"/>
                <w:szCs w:val="22"/>
                <w:lang w:val="hr-HR"/>
              </w:rPr>
            </w:pPr>
            <w:r w:rsidRPr="00C3437B">
              <w:rPr>
                <w:rFonts w:ascii="Times New Roman" w:hAnsi="Times New Roman" w:cs="Times New Roman"/>
                <w:bCs/>
                <w:sz w:val="22"/>
                <w:szCs w:val="22"/>
                <w:lang w:val="hr-HR"/>
              </w:rPr>
              <w:t>Pripremljen novi Poslovnik o radu Koordinacijskog odbora,</w:t>
            </w:r>
          </w:p>
          <w:p w:rsidR="00C528DC" w:rsidRPr="00C3437B" w:rsidRDefault="00C528DC" w:rsidP="00FB4C38">
            <w:pPr>
              <w:pStyle w:val="Default"/>
              <w:widowControl/>
              <w:numPr>
                <w:ilvl w:val="0"/>
                <w:numId w:val="14"/>
              </w:numPr>
              <w:ind w:left="130" w:hanging="142"/>
              <w:rPr>
                <w:rFonts w:ascii="Times New Roman" w:hAnsi="Times New Roman" w:cs="Times New Roman"/>
                <w:bCs/>
                <w:spacing w:val="-8"/>
                <w:sz w:val="22"/>
                <w:szCs w:val="22"/>
                <w:lang w:val="hr-HR"/>
              </w:rPr>
            </w:pPr>
            <w:r w:rsidRPr="00C3437B">
              <w:rPr>
                <w:rFonts w:ascii="Times New Roman" w:hAnsi="Times New Roman" w:cs="Times New Roman"/>
                <w:bCs/>
                <w:spacing w:val="-8"/>
                <w:sz w:val="22"/>
                <w:szCs w:val="22"/>
                <w:lang w:val="hr-HR"/>
              </w:rPr>
              <w:t>Naputak za procjenu rizika proizvoda upućeno VM BiH na usvajanje u siječnju 2014. godine,</w:t>
            </w:r>
          </w:p>
          <w:p w:rsidR="00C528DC" w:rsidRPr="00C3437B" w:rsidRDefault="00C528DC" w:rsidP="00FB4C38">
            <w:pPr>
              <w:pStyle w:val="Default"/>
              <w:widowControl/>
              <w:numPr>
                <w:ilvl w:val="0"/>
                <w:numId w:val="14"/>
              </w:numPr>
              <w:ind w:left="130" w:hanging="142"/>
              <w:rPr>
                <w:rFonts w:ascii="Times New Roman" w:hAnsi="Times New Roman" w:cs="Times New Roman"/>
                <w:bCs/>
                <w:sz w:val="22"/>
                <w:szCs w:val="22"/>
                <w:lang w:val="hr-HR"/>
              </w:rPr>
            </w:pPr>
            <w:r w:rsidRPr="00C3437B">
              <w:rPr>
                <w:rFonts w:ascii="Times New Roman" w:hAnsi="Times New Roman" w:cs="Times New Roman"/>
                <w:bCs/>
                <w:sz w:val="22"/>
                <w:szCs w:val="22"/>
                <w:lang w:val="hr-HR"/>
              </w:rPr>
              <w:t>Pripremljen novi Memorandum o suradnji s UNO BiH – Sektor za carine,</w:t>
            </w:r>
          </w:p>
          <w:p w:rsidR="00C528DC" w:rsidRPr="00C3437B" w:rsidRDefault="00C528DC" w:rsidP="00FB4C38">
            <w:pPr>
              <w:pStyle w:val="Default"/>
              <w:widowControl/>
              <w:numPr>
                <w:ilvl w:val="0"/>
                <w:numId w:val="14"/>
              </w:numPr>
              <w:ind w:left="130" w:hanging="142"/>
              <w:rPr>
                <w:rFonts w:ascii="Times New Roman" w:hAnsi="Times New Roman" w:cs="Times New Roman"/>
                <w:bCs/>
                <w:sz w:val="22"/>
                <w:szCs w:val="22"/>
                <w:lang w:val="hr-HR"/>
              </w:rPr>
            </w:pPr>
            <w:r w:rsidRPr="00C3437B">
              <w:rPr>
                <w:rFonts w:ascii="Times New Roman" w:hAnsi="Times New Roman" w:cs="Times New Roman"/>
                <w:bCs/>
                <w:sz w:val="22"/>
                <w:szCs w:val="22"/>
                <w:lang w:val="hr-HR"/>
              </w:rPr>
              <w:t>Pripremljene ankete za evaluaciju učinka rada Agencije i inspektorata,</w:t>
            </w:r>
          </w:p>
          <w:p w:rsidR="00C528DC" w:rsidRPr="00C3437B" w:rsidRDefault="00C528DC" w:rsidP="00FB4C38">
            <w:pPr>
              <w:pStyle w:val="Default"/>
              <w:widowControl/>
              <w:numPr>
                <w:ilvl w:val="0"/>
                <w:numId w:val="14"/>
              </w:numPr>
              <w:ind w:left="130" w:hanging="142"/>
              <w:rPr>
                <w:rFonts w:ascii="Times New Roman" w:hAnsi="Times New Roman" w:cs="Times New Roman"/>
                <w:bCs/>
                <w:sz w:val="22"/>
                <w:szCs w:val="22"/>
                <w:lang w:val="hr-HR"/>
              </w:rPr>
            </w:pPr>
            <w:r w:rsidRPr="00C3437B">
              <w:rPr>
                <w:rFonts w:ascii="Times New Roman" w:hAnsi="Times New Roman" w:cs="Times New Roman"/>
                <w:bCs/>
                <w:sz w:val="22"/>
                <w:szCs w:val="22"/>
                <w:lang w:val="hr-HR"/>
              </w:rPr>
              <w:t>Kontinuiran rad na procjeni rizika poslovnih subjekata,</w:t>
            </w:r>
          </w:p>
          <w:p w:rsidR="00C528DC" w:rsidRPr="00C3437B" w:rsidRDefault="00C528DC" w:rsidP="00FB4C38">
            <w:pPr>
              <w:pStyle w:val="Default"/>
              <w:widowControl/>
              <w:numPr>
                <w:ilvl w:val="0"/>
                <w:numId w:val="14"/>
              </w:numPr>
              <w:ind w:left="130" w:hanging="142"/>
              <w:rPr>
                <w:rFonts w:ascii="Times New Roman" w:hAnsi="Times New Roman" w:cs="Times New Roman"/>
                <w:sz w:val="22"/>
                <w:szCs w:val="22"/>
                <w:lang w:val="hr-HR"/>
              </w:rPr>
            </w:pPr>
            <w:r w:rsidRPr="00C3437B">
              <w:rPr>
                <w:rFonts w:ascii="Times New Roman" w:hAnsi="Times New Roman" w:cs="Times New Roman"/>
                <w:bCs/>
                <w:sz w:val="22"/>
                <w:szCs w:val="22"/>
                <w:lang w:val="hr-HR"/>
              </w:rPr>
              <w:t>Nastavljena uspješna suradnja s institucijama infrastrukture kvalitete.</w:t>
            </w:r>
          </w:p>
        </w:tc>
      </w:tr>
      <w:tr w:rsidR="00C528DC" w:rsidRPr="00A93B84" w:rsidTr="004D684F">
        <w:trPr>
          <w:jc w:val="center"/>
        </w:trPr>
        <w:tc>
          <w:tcPr>
            <w:tcW w:w="588" w:type="dxa"/>
            <w:vAlign w:val="center"/>
          </w:tcPr>
          <w:p w:rsidR="00C528DC" w:rsidRPr="00C3437B" w:rsidRDefault="00C528DC" w:rsidP="00FB4C38">
            <w:pPr>
              <w:numPr>
                <w:ilvl w:val="0"/>
                <w:numId w:val="13"/>
              </w:numPr>
              <w:overflowPunct/>
              <w:autoSpaceDE/>
              <w:autoSpaceDN/>
              <w:adjustRightInd/>
              <w:jc w:val="center"/>
              <w:textAlignment w:val="auto"/>
              <w:rPr>
                <w:sz w:val="22"/>
                <w:szCs w:val="22"/>
              </w:rPr>
            </w:pPr>
          </w:p>
        </w:tc>
        <w:tc>
          <w:tcPr>
            <w:tcW w:w="2214" w:type="dxa"/>
            <w:vAlign w:val="center"/>
          </w:tcPr>
          <w:p w:rsidR="00C528DC" w:rsidRPr="00C3437B" w:rsidRDefault="00C528DC" w:rsidP="00DE04A7">
            <w:pPr>
              <w:pStyle w:val="Default"/>
              <w:rPr>
                <w:rFonts w:ascii="Times New Roman" w:hAnsi="Times New Roman" w:cs="Times New Roman"/>
                <w:sz w:val="22"/>
                <w:szCs w:val="22"/>
                <w:highlight w:val="yellow"/>
                <w:lang w:val="hr-HR"/>
              </w:rPr>
            </w:pPr>
            <w:r w:rsidRPr="00C3437B">
              <w:rPr>
                <w:rFonts w:ascii="Times New Roman" w:hAnsi="Times New Roman" w:cs="Times New Roman"/>
                <w:sz w:val="22"/>
                <w:szCs w:val="22"/>
                <w:lang w:val="hr-HR"/>
              </w:rPr>
              <w:t>Učešće u izradi propisa o sigurnosti proizvoda</w:t>
            </w:r>
          </w:p>
        </w:tc>
        <w:tc>
          <w:tcPr>
            <w:tcW w:w="7866" w:type="dxa"/>
          </w:tcPr>
          <w:p w:rsidR="00C528DC" w:rsidRPr="00C3437B" w:rsidRDefault="00C528DC" w:rsidP="00DE04A7">
            <w:pPr>
              <w:jc w:val="both"/>
              <w:rPr>
                <w:b/>
                <w:sz w:val="22"/>
                <w:szCs w:val="22"/>
              </w:rPr>
            </w:pPr>
            <w:r w:rsidRPr="00C3437B">
              <w:rPr>
                <w:b/>
                <w:sz w:val="22"/>
                <w:szCs w:val="22"/>
              </w:rPr>
              <w:t>Realizirano</w:t>
            </w:r>
            <w:r w:rsidRPr="00C3437B">
              <w:rPr>
                <w:sz w:val="22"/>
                <w:szCs w:val="22"/>
              </w:rPr>
              <w:t xml:space="preserve"> prema dinamici koju uspostavlja nositelj aktivnosti Ministarstvo vanjske trgovine i ekonomskih odnosa BiH.</w:t>
            </w:r>
          </w:p>
        </w:tc>
      </w:tr>
      <w:tr w:rsidR="00C528DC" w:rsidRPr="00A93B84" w:rsidTr="004D684F">
        <w:trPr>
          <w:jc w:val="center"/>
        </w:trPr>
        <w:tc>
          <w:tcPr>
            <w:tcW w:w="588" w:type="dxa"/>
            <w:vAlign w:val="center"/>
          </w:tcPr>
          <w:p w:rsidR="00C528DC" w:rsidRPr="00C3437B" w:rsidRDefault="00C528DC" w:rsidP="00FB4C38">
            <w:pPr>
              <w:numPr>
                <w:ilvl w:val="0"/>
                <w:numId w:val="13"/>
              </w:numPr>
              <w:overflowPunct/>
              <w:autoSpaceDE/>
              <w:autoSpaceDN/>
              <w:adjustRightInd/>
              <w:jc w:val="center"/>
              <w:textAlignment w:val="auto"/>
              <w:rPr>
                <w:sz w:val="22"/>
                <w:szCs w:val="22"/>
              </w:rPr>
            </w:pPr>
          </w:p>
        </w:tc>
        <w:tc>
          <w:tcPr>
            <w:tcW w:w="2214" w:type="dxa"/>
            <w:vAlign w:val="center"/>
          </w:tcPr>
          <w:p w:rsidR="00C528DC" w:rsidRPr="00C3437B" w:rsidRDefault="00C528DC" w:rsidP="00DE04A7">
            <w:pPr>
              <w:pStyle w:val="Default"/>
              <w:rPr>
                <w:rFonts w:ascii="Times New Roman" w:hAnsi="Times New Roman" w:cs="Times New Roman"/>
                <w:sz w:val="22"/>
                <w:szCs w:val="22"/>
                <w:lang w:val="hr-HR"/>
              </w:rPr>
            </w:pPr>
            <w:r w:rsidRPr="00C3437B">
              <w:rPr>
                <w:rFonts w:ascii="Times New Roman" w:hAnsi="Times New Roman" w:cs="Times New Roman"/>
                <w:sz w:val="22"/>
                <w:szCs w:val="22"/>
                <w:lang w:val="hr-HR"/>
              </w:rPr>
              <w:t>Učešće u radu tehničkih komiteta</w:t>
            </w:r>
          </w:p>
        </w:tc>
        <w:tc>
          <w:tcPr>
            <w:tcW w:w="7866" w:type="dxa"/>
          </w:tcPr>
          <w:p w:rsidR="00C528DC" w:rsidRPr="00C3437B" w:rsidRDefault="00C528DC" w:rsidP="00DE04A7">
            <w:pPr>
              <w:jc w:val="both"/>
              <w:rPr>
                <w:sz w:val="22"/>
                <w:szCs w:val="22"/>
              </w:rPr>
            </w:pPr>
            <w:r w:rsidRPr="00C3437B">
              <w:rPr>
                <w:b/>
                <w:sz w:val="22"/>
                <w:szCs w:val="22"/>
              </w:rPr>
              <w:t xml:space="preserve">Realizirano </w:t>
            </w:r>
            <w:r w:rsidRPr="00C3437B">
              <w:rPr>
                <w:sz w:val="22"/>
                <w:szCs w:val="22"/>
              </w:rPr>
              <w:t>kroz rad Agencije u 13 tehničkih komiteta za donošenje BAS standarda prema dinamici nositelja aktivnosti - Institut za standardizaciju BiH.</w:t>
            </w:r>
          </w:p>
        </w:tc>
      </w:tr>
      <w:tr w:rsidR="00C528DC" w:rsidRPr="00A93B84" w:rsidTr="004D684F">
        <w:trPr>
          <w:trHeight w:val="350"/>
          <w:jc w:val="center"/>
        </w:trPr>
        <w:tc>
          <w:tcPr>
            <w:tcW w:w="588" w:type="dxa"/>
            <w:vAlign w:val="center"/>
          </w:tcPr>
          <w:p w:rsidR="00C528DC" w:rsidRPr="00C3437B" w:rsidRDefault="00C528DC" w:rsidP="00FB4C38">
            <w:pPr>
              <w:numPr>
                <w:ilvl w:val="0"/>
                <w:numId w:val="13"/>
              </w:numPr>
              <w:overflowPunct/>
              <w:autoSpaceDE/>
              <w:autoSpaceDN/>
              <w:adjustRightInd/>
              <w:jc w:val="center"/>
              <w:textAlignment w:val="auto"/>
              <w:rPr>
                <w:sz w:val="22"/>
                <w:szCs w:val="22"/>
              </w:rPr>
            </w:pPr>
          </w:p>
        </w:tc>
        <w:tc>
          <w:tcPr>
            <w:tcW w:w="2214" w:type="dxa"/>
            <w:vAlign w:val="center"/>
          </w:tcPr>
          <w:p w:rsidR="00C528DC" w:rsidRPr="00C3437B" w:rsidRDefault="00C528DC" w:rsidP="00DE04A7">
            <w:pPr>
              <w:pStyle w:val="Default"/>
              <w:rPr>
                <w:rFonts w:ascii="Times New Roman" w:hAnsi="Times New Roman" w:cs="Times New Roman"/>
                <w:sz w:val="22"/>
                <w:szCs w:val="22"/>
                <w:highlight w:val="yellow"/>
                <w:lang w:val="hr-HR"/>
              </w:rPr>
            </w:pPr>
            <w:r w:rsidRPr="00C3437B">
              <w:rPr>
                <w:rFonts w:ascii="Times New Roman" w:hAnsi="Times New Roman" w:cs="Times New Roman"/>
                <w:sz w:val="22"/>
                <w:szCs w:val="22"/>
                <w:lang w:val="hr-HR"/>
              </w:rPr>
              <w:t>Ostale aktivnosti Agencije</w:t>
            </w:r>
          </w:p>
        </w:tc>
        <w:tc>
          <w:tcPr>
            <w:tcW w:w="7866" w:type="dxa"/>
          </w:tcPr>
          <w:p w:rsidR="00C528DC" w:rsidRPr="00C3437B" w:rsidRDefault="00C528DC" w:rsidP="00DE04A7">
            <w:pPr>
              <w:jc w:val="both"/>
              <w:rPr>
                <w:b/>
                <w:sz w:val="22"/>
                <w:szCs w:val="22"/>
              </w:rPr>
            </w:pPr>
            <w:r w:rsidRPr="00C3437B">
              <w:rPr>
                <w:b/>
                <w:sz w:val="22"/>
                <w:szCs w:val="22"/>
              </w:rPr>
              <w:t>Realizirano.</w:t>
            </w:r>
          </w:p>
          <w:p w:rsidR="00C528DC" w:rsidRPr="00C3437B" w:rsidRDefault="00C528DC" w:rsidP="00FB4C38">
            <w:pPr>
              <w:pStyle w:val="Default"/>
              <w:widowControl/>
              <w:numPr>
                <w:ilvl w:val="0"/>
                <w:numId w:val="14"/>
              </w:numPr>
              <w:ind w:left="130" w:hanging="142"/>
              <w:rPr>
                <w:rFonts w:ascii="Times New Roman" w:hAnsi="Times New Roman" w:cs="Times New Roman"/>
                <w:sz w:val="22"/>
                <w:szCs w:val="22"/>
                <w:lang w:val="hr-HR"/>
              </w:rPr>
            </w:pPr>
            <w:r w:rsidRPr="00C3437B">
              <w:rPr>
                <w:rFonts w:ascii="Times New Roman" w:hAnsi="Times New Roman" w:cs="Times New Roman"/>
                <w:sz w:val="22"/>
                <w:szCs w:val="22"/>
                <w:lang w:val="hr-HR"/>
              </w:rPr>
              <w:t>Održavanje i unapređenje internetske stranice Agencije,</w:t>
            </w:r>
          </w:p>
          <w:p w:rsidR="00C528DC" w:rsidRPr="00C3437B" w:rsidRDefault="00C528DC" w:rsidP="00FB4C38">
            <w:pPr>
              <w:pStyle w:val="Default"/>
              <w:widowControl/>
              <w:numPr>
                <w:ilvl w:val="0"/>
                <w:numId w:val="14"/>
              </w:numPr>
              <w:ind w:left="130" w:hanging="142"/>
              <w:rPr>
                <w:rFonts w:ascii="Times New Roman" w:hAnsi="Times New Roman" w:cs="Times New Roman"/>
                <w:sz w:val="22"/>
                <w:szCs w:val="22"/>
                <w:lang w:val="hr-HR"/>
              </w:rPr>
            </w:pPr>
            <w:r w:rsidRPr="00C3437B">
              <w:rPr>
                <w:rFonts w:ascii="Times New Roman" w:hAnsi="Times New Roman" w:cs="Times New Roman"/>
                <w:sz w:val="22"/>
                <w:szCs w:val="22"/>
                <w:lang w:val="hr-HR"/>
              </w:rPr>
              <w:t>Stručno usavršavanje zaposlenih u Agenciji u 2014. godini,</w:t>
            </w:r>
          </w:p>
          <w:p w:rsidR="00C528DC" w:rsidRPr="00C3437B" w:rsidRDefault="00C528DC" w:rsidP="00FB4C38">
            <w:pPr>
              <w:pStyle w:val="Default"/>
              <w:widowControl/>
              <w:numPr>
                <w:ilvl w:val="0"/>
                <w:numId w:val="14"/>
              </w:numPr>
              <w:ind w:left="130" w:hanging="142"/>
              <w:rPr>
                <w:rFonts w:ascii="Times New Roman" w:hAnsi="Times New Roman" w:cs="Times New Roman"/>
                <w:sz w:val="22"/>
                <w:szCs w:val="22"/>
                <w:lang w:val="hr-HR"/>
              </w:rPr>
            </w:pPr>
            <w:r w:rsidRPr="00C3437B">
              <w:rPr>
                <w:rFonts w:ascii="Times New Roman" w:hAnsi="Times New Roman" w:cs="Times New Roman"/>
                <w:sz w:val="22"/>
                <w:szCs w:val="22"/>
                <w:lang w:val="hr-HR"/>
              </w:rPr>
              <w:t xml:space="preserve">Urađen </w:t>
            </w:r>
            <w:r w:rsidRPr="00C3437B">
              <w:rPr>
                <w:rFonts w:ascii="Times New Roman" w:hAnsi="Times New Roman" w:cs="Times New Roman"/>
                <w:bCs/>
                <w:sz w:val="22"/>
                <w:szCs w:val="22"/>
                <w:lang w:val="hr-HR"/>
              </w:rPr>
              <w:t>novi Pravilnik o unutarnjoj organizaciji Agencije,</w:t>
            </w:r>
          </w:p>
          <w:p w:rsidR="00C528DC" w:rsidRPr="00C3437B" w:rsidRDefault="00C528DC" w:rsidP="00FB4C38">
            <w:pPr>
              <w:pStyle w:val="Default"/>
              <w:widowControl/>
              <w:numPr>
                <w:ilvl w:val="0"/>
                <w:numId w:val="14"/>
              </w:numPr>
              <w:ind w:left="130" w:hanging="142"/>
              <w:rPr>
                <w:rFonts w:ascii="Times New Roman" w:hAnsi="Times New Roman" w:cs="Times New Roman"/>
                <w:sz w:val="22"/>
                <w:szCs w:val="22"/>
                <w:lang w:val="hr-HR"/>
              </w:rPr>
            </w:pPr>
            <w:r w:rsidRPr="00C3437B">
              <w:rPr>
                <w:rFonts w:ascii="Times New Roman" w:hAnsi="Times New Roman" w:cs="Times New Roman"/>
                <w:bCs/>
                <w:sz w:val="22"/>
                <w:szCs w:val="22"/>
                <w:lang w:val="hr-HR"/>
              </w:rPr>
              <w:t>Urađeno i usvojeno više internih akata Agencije.</w:t>
            </w:r>
          </w:p>
        </w:tc>
      </w:tr>
    </w:tbl>
    <w:p w:rsidR="00C528DC" w:rsidRPr="00DD3149" w:rsidRDefault="00C528DC" w:rsidP="00C528DC">
      <w:pPr>
        <w:tabs>
          <w:tab w:val="left" w:pos="180"/>
        </w:tabs>
        <w:spacing w:before="240" w:after="240"/>
        <w:jc w:val="both"/>
        <w:rPr>
          <w:caps/>
          <w:sz w:val="22"/>
          <w:szCs w:val="22"/>
        </w:rPr>
      </w:pPr>
      <w:r w:rsidRPr="00DD3149">
        <w:rPr>
          <w:caps/>
          <w:sz w:val="22"/>
          <w:szCs w:val="22"/>
        </w:rPr>
        <w:t>Proračunska</w:t>
      </w:r>
      <w:r w:rsidR="00DD3149">
        <w:rPr>
          <w:caps/>
          <w:sz w:val="22"/>
          <w:szCs w:val="22"/>
        </w:rPr>
        <w:t xml:space="preserve"> </w:t>
      </w:r>
      <w:r w:rsidRPr="00DD3149">
        <w:rPr>
          <w:caps/>
          <w:sz w:val="22"/>
          <w:szCs w:val="22"/>
        </w:rPr>
        <w:t xml:space="preserve"> sredstva</w:t>
      </w:r>
    </w:p>
    <w:p w:rsidR="00C528DC" w:rsidRPr="00DD3149" w:rsidRDefault="00C528DC" w:rsidP="00C528DC">
      <w:pPr>
        <w:jc w:val="both"/>
        <w:rPr>
          <w:sz w:val="24"/>
          <w:szCs w:val="24"/>
        </w:rPr>
      </w:pPr>
      <w:r w:rsidRPr="00DD3149">
        <w:rPr>
          <w:sz w:val="24"/>
          <w:szCs w:val="24"/>
        </w:rPr>
        <w:t>Za 2014. godinu, Agenc</w:t>
      </w:r>
      <w:r w:rsidR="00DD3149">
        <w:rPr>
          <w:sz w:val="24"/>
          <w:szCs w:val="24"/>
        </w:rPr>
        <w:t>iji za nadzor nad tržištem BiH</w:t>
      </w:r>
      <w:r w:rsidRPr="00DD3149">
        <w:rPr>
          <w:sz w:val="24"/>
          <w:szCs w:val="24"/>
        </w:rPr>
        <w:t xml:space="preserve"> odobren je proračun u iznosu od 752.000,00 KM, te 2.478,00 KM iz proračunske pričuve, odnosno ukupno 754.478,00 KM. Od toga je, zaključno s 19. 1. 2015. godine, realizirano 98,42 % odobrenih sredstava.</w:t>
      </w:r>
    </w:p>
    <w:p w:rsidR="009D2A77" w:rsidRDefault="009D2A77">
      <w:pPr>
        <w:rPr>
          <w:sz w:val="24"/>
          <w:szCs w:val="24"/>
        </w:rPr>
      </w:pPr>
    </w:p>
    <w:p w:rsidR="004E47CF" w:rsidRPr="00787006" w:rsidRDefault="004E47CF" w:rsidP="004D684F">
      <w:pPr>
        <w:pStyle w:val="Davorka2"/>
      </w:pPr>
      <w:bookmarkStart w:id="129" w:name="_Toc412718733"/>
      <w:r w:rsidRPr="00787006">
        <w:t xml:space="preserve">AGENCIJA </w:t>
      </w:r>
      <w:r w:rsidR="00787006">
        <w:t xml:space="preserve"> </w:t>
      </w:r>
      <w:r w:rsidRPr="00787006">
        <w:t>ZA</w:t>
      </w:r>
      <w:r w:rsidR="00787006">
        <w:t xml:space="preserve"> </w:t>
      </w:r>
      <w:r w:rsidRPr="00787006">
        <w:t xml:space="preserve"> OSIGURANJE</w:t>
      </w:r>
      <w:r w:rsidR="00787006">
        <w:t xml:space="preserve"> </w:t>
      </w:r>
      <w:r w:rsidRPr="00787006">
        <w:t xml:space="preserve"> U </w:t>
      </w:r>
      <w:r w:rsidR="00787006">
        <w:t xml:space="preserve"> BIH</w:t>
      </w:r>
      <w:bookmarkEnd w:id="129"/>
    </w:p>
    <w:p w:rsidR="004E47CF" w:rsidRPr="0073772F" w:rsidRDefault="004E47CF" w:rsidP="004E47CF">
      <w:pPr>
        <w:jc w:val="both"/>
        <w:rPr>
          <w:sz w:val="24"/>
          <w:szCs w:val="24"/>
        </w:rPr>
      </w:pPr>
    </w:p>
    <w:p w:rsidR="004E47CF" w:rsidRPr="00787006" w:rsidRDefault="004E47CF" w:rsidP="004E47CF">
      <w:pPr>
        <w:jc w:val="both"/>
        <w:rPr>
          <w:sz w:val="22"/>
          <w:szCs w:val="22"/>
        </w:rPr>
      </w:pPr>
      <w:r w:rsidRPr="00787006">
        <w:rPr>
          <w:sz w:val="22"/>
          <w:szCs w:val="22"/>
        </w:rPr>
        <w:t>NAJVAŽNIJE</w:t>
      </w:r>
      <w:r w:rsidR="00787006">
        <w:rPr>
          <w:sz w:val="22"/>
          <w:szCs w:val="22"/>
        </w:rPr>
        <w:t xml:space="preserve"> </w:t>
      </w:r>
      <w:r w:rsidRPr="00787006">
        <w:rPr>
          <w:sz w:val="22"/>
          <w:szCs w:val="22"/>
        </w:rPr>
        <w:t xml:space="preserve"> AKTIVNOSTI</w:t>
      </w:r>
      <w:r w:rsidR="00787006">
        <w:rPr>
          <w:sz w:val="22"/>
          <w:szCs w:val="22"/>
        </w:rPr>
        <w:t xml:space="preserve"> </w:t>
      </w:r>
      <w:r w:rsidRPr="00787006">
        <w:rPr>
          <w:sz w:val="22"/>
          <w:szCs w:val="22"/>
        </w:rPr>
        <w:t xml:space="preserve"> I</w:t>
      </w:r>
      <w:r w:rsidR="00787006">
        <w:rPr>
          <w:sz w:val="22"/>
          <w:szCs w:val="22"/>
        </w:rPr>
        <w:t xml:space="preserve"> </w:t>
      </w:r>
      <w:r w:rsidRPr="00787006">
        <w:rPr>
          <w:sz w:val="22"/>
          <w:szCs w:val="22"/>
        </w:rPr>
        <w:t xml:space="preserve"> STANJE</w:t>
      </w:r>
      <w:r w:rsidR="00787006">
        <w:rPr>
          <w:sz w:val="22"/>
          <w:szCs w:val="22"/>
        </w:rPr>
        <w:t xml:space="preserve"> </w:t>
      </w:r>
      <w:r w:rsidRPr="00787006">
        <w:rPr>
          <w:sz w:val="22"/>
          <w:szCs w:val="22"/>
        </w:rPr>
        <w:t xml:space="preserve"> U</w:t>
      </w:r>
      <w:r w:rsidR="00787006">
        <w:rPr>
          <w:sz w:val="22"/>
          <w:szCs w:val="22"/>
        </w:rPr>
        <w:t xml:space="preserve"> </w:t>
      </w:r>
      <w:r w:rsidRPr="00787006">
        <w:rPr>
          <w:sz w:val="22"/>
          <w:szCs w:val="22"/>
        </w:rPr>
        <w:t xml:space="preserve"> OBLASTI</w:t>
      </w:r>
    </w:p>
    <w:p w:rsidR="004E47CF" w:rsidRPr="0073772F" w:rsidRDefault="004E47CF" w:rsidP="004E47CF">
      <w:pPr>
        <w:jc w:val="both"/>
        <w:rPr>
          <w:sz w:val="24"/>
          <w:szCs w:val="24"/>
        </w:rPr>
      </w:pPr>
    </w:p>
    <w:p w:rsidR="004E47CF" w:rsidRPr="0073772F" w:rsidRDefault="004E47CF" w:rsidP="004E47CF">
      <w:pPr>
        <w:jc w:val="both"/>
        <w:rPr>
          <w:bCs/>
          <w:sz w:val="24"/>
          <w:szCs w:val="24"/>
        </w:rPr>
      </w:pPr>
      <w:r w:rsidRPr="0073772F">
        <w:rPr>
          <w:bCs/>
          <w:sz w:val="24"/>
          <w:szCs w:val="24"/>
        </w:rPr>
        <w:t xml:space="preserve">Nadležnosti Agencije za osiguranje u Bosni i Hercegovini propisane su Zakonom o Agenciji za osiguranje u BiH (“Službeni glasnik BiH”, br. 12/04). </w:t>
      </w:r>
    </w:p>
    <w:p w:rsidR="004E47CF" w:rsidRPr="0073772F" w:rsidRDefault="004E47CF" w:rsidP="004E47CF">
      <w:pPr>
        <w:jc w:val="both"/>
        <w:rPr>
          <w:sz w:val="24"/>
          <w:szCs w:val="24"/>
        </w:rPr>
      </w:pPr>
      <w:r w:rsidRPr="0073772F">
        <w:rPr>
          <w:color w:val="000000"/>
          <w:sz w:val="24"/>
          <w:szCs w:val="24"/>
        </w:rPr>
        <w:t>U skladu sa Zakonom o društvima za osiguranje u</w:t>
      </w:r>
      <w:r w:rsidR="00A76C78">
        <w:rPr>
          <w:color w:val="000000"/>
          <w:sz w:val="24"/>
          <w:szCs w:val="24"/>
        </w:rPr>
        <w:t xml:space="preserve"> privatnom osiguranju ("Sl.</w:t>
      </w:r>
      <w:r w:rsidRPr="0073772F">
        <w:rPr>
          <w:color w:val="000000"/>
          <w:sz w:val="24"/>
          <w:szCs w:val="24"/>
        </w:rPr>
        <w:t xml:space="preserve"> novine FBiH", br. 24/05 i 36/10) i </w:t>
      </w:r>
      <w:bookmarkStart w:id="130" w:name="_Toc174701300"/>
      <w:r w:rsidRPr="0073772F">
        <w:rPr>
          <w:sz w:val="24"/>
          <w:szCs w:val="24"/>
        </w:rPr>
        <w:t>Zakonom o dr</w:t>
      </w:r>
      <w:r w:rsidR="00A76C78">
        <w:rPr>
          <w:sz w:val="24"/>
          <w:szCs w:val="24"/>
        </w:rPr>
        <w:t>uštvima za osiguranje ("Sl.</w:t>
      </w:r>
      <w:r w:rsidRPr="0073772F">
        <w:rPr>
          <w:sz w:val="24"/>
          <w:szCs w:val="24"/>
        </w:rPr>
        <w:t xml:space="preserve"> glasnik RS", br. 17/05, 01/06, 64/06 i 74/10)</w:t>
      </w:r>
      <w:bookmarkEnd w:id="130"/>
      <w:r w:rsidRPr="0073772F">
        <w:rPr>
          <w:sz w:val="24"/>
          <w:szCs w:val="24"/>
        </w:rPr>
        <w:t xml:space="preserve"> Agencija za nadzor osiguranja FBiH i Agencija za osiguranje RS vrše nadzor nad poslovanjem društava za osiguranje. </w:t>
      </w:r>
    </w:p>
    <w:p w:rsidR="004E47CF" w:rsidRPr="0073772F" w:rsidRDefault="004E47CF" w:rsidP="004E47CF">
      <w:pPr>
        <w:jc w:val="both"/>
        <w:rPr>
          <w:sz w:val="24"/>
          <w:szCs w:val="24"/>
        </w:rPr>
      </w:pPr>
      <w:r>
        <w:rPr>
          <w:sz w:val="24"/>
          <w:szCs w:val="24"/>
        </w:rPr>
        <w:t>Aktivnosti p</w:t>
      </w:r>
      <w:r w:rsidRPr="0073772F">
        <w:rPr>
          <w:sz w:val="24"/>
          <w:szCs w:val="24"/>
        </w:rPr>
        <w:t xml:space="preserve">rojekta Svjetske banke „Liberalizacija </w:t>
      </w:r>
      <w:r>
        <w:rPr>
          <w:sz w:val="24"/>
          <w:szCs w:val="24"/>
        </w:rPr>
        <w:t>cijena ob</w:t>
      </w:r>
      <w:r w:rsidRPr="0073772F">
        <w:rPr>
          <w:sz w:val="24"/>
          <w:szCs w:val="24"/>
        </w:rPr>
        <w:t>veznog osiguranja od autoodgovornosti na tržištu BiH“, koji se provodi u okviru Financial Sector Reform and Stren</w:t>
      </w:r>
      <w:r>
        <w:rPr>
          <w:sz w:val="24"/>
          <w:szCs w:val="24"/>
        </w:rPr>
        <w:t>gthening Initiative, u tijeku</w:t>
      </w:r>
      <w:r w:rsidRPr="0073772F">
        <w:rPr>
          <w:sz w:val="24"/>
          <w:szCs w:val="24"/>
        </w:rPr>
        <w:t xml:space="preserve"> 2014. godine odvijale su se kontinuirano</w:t>
      </w:r>
      <w:r>
        <w:rPr>
          <w:sz w:val="24"/>
          <w:szCs w:val="24"/>
        </w:rPr>
        <w:t>,</w:t>
      </w:r>
      <w:r w:rsidRPr="0073772F">
        <w:rPr>
          <w:sz w:val="24"/>
          <w:szCs w:val="24"/>
        </w:rPr>
        <w:t xml:space="preserve"> a u </w:t>
      </w:r>
      <w:r>
        <w:rPr>
          <w:sz w:val="24"/>
          <w:szCs w:val="24"/>
        </w:rPr>
        <w:t>studenome</w:t>
      </w:r>
      <w:r w:rsidRPr="0073772F">
        <w:rPr>
          <w:sz w:val="24"/>
          <w:szCs w:val="24"/>
        </w:rPr>
        <w:t xml:space="preserve"> 2014. godine entitetskim agencijama za nadzor osiguranja i Agenciji za osiguranje u BiH prezentirani su pokazatelji </w:t>
      </w:r>
      <w:r w:rsidR="00A76C78">
        <w:rPr>
          <w:sz w:val="24"/>
          <w:szCs w:val="24"/>
        </w:rPr>
        <w:t>tržišta MTPL osiguranja u BiH</w:t>
      </w:r>
      <w:r w:rsidRPr="0073772F">
        <w:rPr>
          <w:sz w:val="24"/>
          <w:szCs w:val="24"/>
        </w:rPr>
        <w:t xml:space="preserve"> i rezul</w:t>
      </w:r>
      <w:r>
        <w:rPr>
          <w:sz w:val="24"/>
          <w:szCs w:val="24"/>
        </w:rPr>
        <w:t>tati do kojih se došlo na osnovi dostavljenih podataka u tijeku projekta. Konač</w:t>
      </w:r>
      <w:r w:rsidRPr="0073772F">
        <w:rPr>
          <w:sz w:val="24"/>
          <w:szCs w:val="24"/>
        </w:rPr>
        <w:t>n</w:t>
      </w:r>
      <w:r>
        <w:rPr>
          <w:sz w:val="24"/>
          <w:szCs w:val="24"/>
        </w:rPr>
        <w:t>o izvješće</w:t>
      </w:r>
      <w:r w:rsidRPr="0073772F">
        <w:rPr>
          <w:sz w:val="24"/>
          <w:szCs w:val="24"/>
        </w:rPr>
        <w:t xml:space="preserve"> o stanju MTPL tržišta u Bosni i Hercegovini</w:t>
      </w:r>
      <w:r>
        <w:rPr>
          <w:sz w:val="24"/>
          <w:szCs w:val="24"/>
        </w:rPr>
        <w:t>,</w:t>
      </w:r>
      <w:r w:rsidRPr="0073772F">
        <w:rPr>
          <w:sz w:val="24"/>
          <w:szCs w:val="24"/>
        </w:rPr>
        <w:t xml:space="preserve"> kao i preporuke</w:t>
      </w:r>
      <w:r>
        <w:rPr>
          <w:sz w:val="24"/>
          <w:szCs w:val="24"/>
        </w:rPr>
        <w:t xml:space="preserve"> koje će konz</w:t>
      </w:r>
      <w:r w:rsidRPr="0073772F">
        <w:rPr>
          <w:sz w:val="24"/>
          <w:szCs w:val="24"/>
        </w:rPr>
        <w:t>ultanti u ok</w:t>
      </w:r>
      <w:r>
        <w:rPr>
          <w:sz w:val="24"/>
          <w:szCs w:val="24"/>
        </w:rPr>
        <w:t>viru ovog projekta dati očekuju</w:t>
      </w:r>
      <w:r w:rsidRPr="0073772F">
        <w:rPr>
          <w:sz w:val="24"/>
          <w:szCs w:val="24"/>
        </w:rPr>
        <w:t xml:space="preserve"> se početkom 2015. godine. </w:t>
      </w:r>
    </w:p>
    <w:p w:rsidR="004E47CF" w:rsidRPr="0073772F" w:rsidRDefault="004E47CF" w:rsidP="004E47CF">
      <w:pPr>
        <w:jc w:val="both"/>
        <w:rPr>
          <w:sz w:val="24"/>
          <w:szCs w:val="24"/>
        </w:rPr>
      </w:pPr>
      <w:r w:rsidRPr="0073772F">
        <w:rPr>
          <w:sz w:val="24"/>
          <w:szCs w:val="24"/>
        </w:rPr>
        <w:t>U okviru projekta Reforma javnog zdravstva II koji se provodio u Mini</w:t>
      </w:r>
      <w:r w:rsidR="00A76C78">
        <w:rPr>
          <w:sz w:val="24"/>
          <w:szCs w:val="24"/>
        </w:rPr>
        <w:t>starstvu civilnih poslova BiH</w:t>
      </w:r>
      <w:r w:rsidRPr="0073772F">
        <w:rPr>
          <w:sz w:val="24"/>
          <w:szCs w:val="24"/>
        </w:rPr>
        <w:t xml:space="preserve"> - Sektoru za zdravstvo, čiji je zadatak razvoj nacionalnih zdravstvenih računa u BiH po međunarodnoj metodologiji System of Health Accounts (OECD, Eurostat, WHO), Agencija za osiguranje u BiH je dostavila </w:t>
      </w:r>
      <w:r>
        <w:rPr>
          <w:sz w:val="24"/>
          <w:szCs w:val="24"/>
        </w:rPr>
        <w:t>nužne</w:t>
      </w:r>
      <w:r w:rsidRPr="0073772F">
        <w:rPr>
          <w:sz w:val="24"/>
          <w:szCs w:val="24"/>
        </w:rPr>
        <w:t xml:space="preserve"> podatke o premijama i riješenim štetama za zdravstveno osiguranje </w:t>
      </w:r>
      <w:r>
        <w:rPr>
          <w:sz w:val="24"/>
          <w:szCs w:val="24"/>
        </w:rPr>
        <w:t>za razdoblje</w:t>
      </w:r>
      <w:r w:rsidRPr="0073772F">
        <w:rPr>
          <w:sz w:val="24"/>
          <w:szCs w:val="24"/>
        </w:rPr>
        <w:t xml:space="preserve"> 2012. - 2013. </w:t>
      </w:r>
    </w:p>
    <w:p w:rsidR="004E47CF" w:rsidRPr="0073772F" w:rsidRDefault="004E47CF" w:rsidP="004E47CF">
      <w:pPr>
        <w:jc w:val="both"/>
        <w:rPr>
          <w:sz w:val="24"/>
          <w:szCs w:val="24"/>
        </w:rPr>
      </w:pPr>
      <w:r>
        <w:rPr>
          <w:sz w:val="24"/>
          <w:szCs w:val="24"/>
        </w:rPr>
        <w:t>U tijeku</w:t>
      </w:r>
      <w:r w:rsidRPr="0073772F">
        <w:rPr>
          <w:sz w:val="24"/>
          <w:szCs w:val="24"/>
        </w:rPr>
        <w:t xml:space="preserve"> 2014. godine kontinuirano su se obavljale aktivnosti na ažuriranju statističkih podataka</w:t>
      </w:r>
      <w:r>
        <w:rPr>
          <w:sz w:val="24"/>
          <w:szCs w:val="24"/>
        </w:rPr>
        <w:t>,</w:t>
      </w:r>
      <w:r w:rsidRPr="0073772F">
        <w:rPr>
          <w:sz w:val="24"/>
          <w:szCs w:val="24"/>
        </w:rPr>
        <w:t xml:space="preserve"> kao i na ažuriranju inform</w:t>
      </w:r>
      <w:r>
        <w:rPr>
          <w:sz w:val="24"/>
          <w:szCs w:val="24"/>
        </w:rPr>
        <w:t>acija koje se objavljuju na web-</w:t>
      </w:r>
      <w:r w:rsidRPr="0073772F">
        <w:rPr>
          <w:sz w:val="24"/>
          <w:szCs w:val="24"/>
        </w:rPr>
        <w:t xml:space="preserve">stranici Agencije. </w:t>
      </w:r>
      <w:r>
        <w:rPr>
          <w:sz w:val="24"/>
          <w:szCs w:val="24"/>
        </w:rPr>
        <w:t>Godišnje izvješće</w:t>
      </w:r>
      <w:r w:rsidRPr="0073772F">
        <w:rPr>
          <w:sz w:val="24"/>
          <w:szCs w:val="24"/>
        </w:rPr>
        <w:t xml:space="preserve"> za 2013. godinu obogaćen</w:t>
      </w:r>
      <w:r>
        <w:rPr>
          <w:sz w:val="24"/>
          <w:szCs w:val="24"/>
        </w:rPr>
        <w:t>o je</w:t>
      </w:r>
      <w:r w:rsidRPr="0073772F">
        <w:rPr>
          <w:sz w:val="24"/>
          <w:szCs w:val="24"/>
        </w:rPr>
        <w:t xml:space="preserve"> novim statističkim pokazateljima koji se odnose na broj posrednika u osiguranju, iznosom premije osiguranja ostvaren putem posrednika kao i </w:t>
      </w:r>
      <w:r>
        <w:rPr>
          <w:sz w:val="24"/>
          <w:szCs w:val="24"/>
        </w:rPr>
        <w:t>zbirno</w:t>
      </w:r>
      <w:r w:rsidRPr="0073772F">
        <w:rPr>
          <w:sz w:val="24"/>
          <w:szCs w:val="24"/>
        </w:rPr>
        <w:t xml:space="preserve">m </w:t>
      </w:r>
      <w:r>
        <w:rPr>
          <w:sz w:val="24"/>
          <w:szCs w:val="24"/>
        </w:rPr>
        <w:t>bilancom stanja i bilanc</w:t>
      </w:r>
      <w:r w:rsidRPr="0073772F">
        <w:rPr>
          <w:sz w:val="24"/>
          <w:szCs w:val="24"/>
        </w:rPr>
        <w:t>om uspjeha za sektor osiguranja po svim društvima za osiguranje u Federaciji Bosne i Hercegovine i Republici Srpskoj.</w:t>
      </w:r>
    </w:p>
    <w:p w:rsidR="004E47CF" w:rsidRPr="0073772F" w:rsidRDefault="004E47CF" w:rsidP="004E47CF">
      <w:pPr>
        <w:jc w:val="both"/>
        <w:rPr>
          <w:sz w:val="24"/>
          <w:szCs w:val="24"/>
        </w:rPr>
      </w:pPr>
      <w:r>
        <w:rPr>
          <w:sz w:val="24"/>
          <w:szCs w:val="24"/>
        </w:rPr>
        <w:t>Statistička izvješća koja</w:t>
      </w:r>
      <w:r w:rsidR="00A76C78">
        <w:rPr>
          <w:sz w:val="24"/>
          <w:szCs w:val="24"/>
        </w:rPr>
        <w:t xml:space="preserve"> Agencija za osiguranje u BiH</w:t>
      </w:r>
      <w:r w:rsidRPr="0073772F">
        <w:rPr>
          <w:sz w:val="24"/>
          <w:szCs w:val="24"/>
        </w:rPr>
        <w:t xml:space="preserve"> izdaje godišnj</w:t>
      </w:r>
      <w:r w:rsidR="00A76C78">
        <w:rPr>
          <w:sz w:val="24"/>
          <w:szCs w:val="24"/>
        </w:rPr>
        <w:t>e na službenim jezicima u BiH</w:t>
      </w:r>
      <w:r>
        <w:rPr>
          <w:sz w:val="24"/>
          <w:szCs w:val="24"/>
        </w:rPr>
        <w:t>,</w:t>
      </w:r>
      <w:r w:rsidRPr="0073772F">
        <w:rPr>
          <w:sz w:val="24"/>
          <w:szCs w:val="24"/>
        </w:rPr>
        <w:t xml:space="preserve"> kao i na engleskom jeziku</w:t>
      </w:r>
      <w:r>
        <w:rPr>
          <w:sz w:val="24"/>
          <w:szCs w:val="24"/>
        </w:rPr>
        <w:t>, tiskana su i dostavljena</w:t>
      </w:r>
      <w:r w:rsidRPr="0073772F">
        <w:rPr>
          <w:sz w:val="24"/>
          <w:szCs w:val="24"/>
        </w:rPr>
        <w:t xml:space="preserve"> relevantnim institucijama u BiH. </w:t>
      </w:r>
    </w:p>
    <w:p w:rsidR="004E47CF" w:rsidRPr="0073772F" w:rsidRDefault="004E47CF" w:rsidP="004E47CF">
      <w:pPr>
        <w:jc w:val="both"/>
        <w:rPr>
          <w:sz w:val="24"/>
          <w:szCs w:val="24"/>
        </w:rPr>
      </w:pPr>
      <w:r w:rsidRPr="0073772F">
        <w:rPr>
          <w:sz w:val="24"/>
          <w:szCs w:val="24"/>
        </w:rPr>
        <w:t>U dijelu međunarodnih odnosa predstavnici Agencije</w:t>
      </w:r>
      <w:r>
        <w:rPr>
          <w:sz w:val="24"/>
          <w:szCs w:val="24"/>
        </w:rPr>
        <w:t xml:space="preserve"> za osiguranje u BiH u tijeku</w:t>
      </w:r>
      <w:r w:rsidRPr="0073772F">
        <w:rPr>
          <w:sz w:val="24"/>
          <w:szCs w:val="24"/>
        </w:rPr>
        <w:t xml:space="preserve"> 2014. godine </w:t>
      </w:r>
      <w:r>
        <w:rPr>
          <w:sz w:val="24"/>
          <w:szCs w:val="24"/>
        </w:rPr>
        <w:t>sudjelovali</w:t>
      </w:r>
      <w:r w:rsidRPr="0073772F">
        <w:rPr>
          <w:sz w:val="24"/>
          <w:szCs w:val="24"/>
        </w:rPr>
        <w:t xml:space="preserve"> su na sljedećim forumima i seminarima:</w:t>
      </w:r>
    </w:p>
    <w:p w:rsidR="004E47CF" w:rsidRPr="00A76C78" w:rsidRDefault="004E47CF" w:rsidP="000140DE">
      <w:pPr>
        <w:pStyle w:val="ListParagraph"/>
        <w:numPr>
          <w:ilvl w:val="0"/>
          <w:numId w:val="60"/>
        </w:numPr>
        <w:jc w:val="both"/>
        <w:rPr>
          <w:sz w:val="24"/>
          <w:szCs w:val="24"/>
        </w:rPr>
      </w:pPr>
      <w:r w:rsidRPr="00A76C78">
        <w:rPr>
          <w:sz w:val="24"/>
          <w:szCs w:val="24"/>
        </w:rPr>
        <w:t xml:space="preserve">međunarodnom forumu osiguranja MTPL-a u Istanbulu na temu „Osiguranje motornih vozila put k profitabilnosti“ </w:t>
      </w:r>
    </w:p>
    <w:p w:rsidR="004E47CF" w:rsidRPr="00A76C78" w:rsidRDefault="004E47CF" w:rsidP="000140DE">
      <w:pPr>
        <w:pStyle w:val="ListParagraph"/>
        <w:widowControl w:val="0"/>
        <w:numPr>
          <w:ilvl w:val="0"/>
          <w:numId w:val="60"/>
        </w:numPr>
        <w:tabs>
          <w:tab w:val="left" w:pos="1418"/>
          <w:tab w:val="left" w:pos="5387"/>
        </w:tabs>
        <w:jc w:val="both"/>
        <w:rPr>
          <w:sz w:val="24"/>
          <w:szCs w:val="24"/>
        </w:rPr>
      </w:pPr>
      <w:r w:rsidRPr="00A76C78">
        <w:rPr>
          <w:sz w:val="24"/>
          <w:szCs w:val="24"/>
        </w:rPr>
        <w:t>na sedmom</w:t>
      </w:r>
      <w:r w:rsidR="00A76C78" w:rsidRPr="00A76C78">
        <w:rPr>
          <w:sz w:val="24"/>
          <w:szCs w:val="24"/>
        </w:rPr>
        <w:t xml:space="preserve"> </w:t>
      </w:r>
      <w:r w:rsidRPr="00A76C78">
        <w:rPr>
          <w:sz w:val="24"/>
          <w:szCs w:val="24"/>
        </w:rPr>
        <w:t xml:space="preserve">regionalnom sastanku zemalja središnje, istočne i jugoistočne Europe koji se održao u Makedoniji </w:t>
      </w:r>
    </w:p>
    <w:p w:rsidR="004E47CF" w:rsidRPr="00A76C78" w:rsidRDefault="004E47CF" w:rsidP="000140DE">
      <w:pPr>
        <w:pStyle w:val="ListParagraph"/>
        <w:widowControl w:val="0"/>
        <w:numPr>
          <w:ilvl w:val="0"/>
          <w:numId w:val="60"/>
        </w:numPr>
        <w:tabs>
          <w:tab w:val="left" w:pos="1418"/>
          <w:tab w:val="left" w:pos="5387"/>
        </w:tabs>
        <w:jc w:val="both"/>
        <w:rPr>
          <w:sz w:val="24"/>
          <w:szCs w:val="24"/>
        </w:rPr>
      </w:pPr>
      <w:r w:rsidRPr="00A76C78">
        <w:rPr>
          <w:sz w:val="24"/>
          <w:szCs w:val="24"/>
        </w:rPr>
        <w:t>na seminarima u organizaciji Center of Excellence in Finance koji su održani u Ljubljani u na teme „Agrikulturna osiguranja“ i „Posrednici u osiguranju“</w:t>
      </w:r>
    </w:p>
    <w:p w:rsidR="004E47CF" w:rsidRPr="00A76C78" w:rsidRDefault="004E47CF" w:rsidP="000140DE">
      <w:pPr>
        <w:pStyle w:val="ListParagraph"/>
        <w:widowControl w:val="0"/>
        <w:numPr>
          <w:ilvl w:val="0"/>
          <w:numId w:val="60"/>
        </w:numPr>
        <w:tabs>
          <w:tab w:val="left" w:pos="1418"/>
          <w:tab w:val="left" w:pos="5387"/>
        </w:tabs>
        <w:jc w:val="both"/>
        <w:rPr>
          <w:sz w:val="24"/>
          <w:szCs w:val="24"/>
        </w:rPr>
      </w:pPr>
      <w:r w:rsidRPr="00A76C78">
        <w:rPr>
          <w:sz w:val="24"/>
          <w:szCs w:val="24"/>
        </w:rPr>
        <w:t>seminaru u organizaciji EIOP-e u Ljubljani na temu „Supervizija zasnovana na riziku“</w:t>
      </w:r>
    </w:p>
    <w:p w:rsidR="004E47CF" w:rsidRPr="00A76C78" w:rsidRDefault="004E47CF" w:rsidP="000140DE">
      <w:pPr>
        <w:pStyle w:val="ListParagraph"/>
        <w:widowControl w:val="0"/>
        <w:numPr>
          <w:ilvl w:val="0"/>
          <w:numId w:val="60"/>
        </w:numPr>
        <w:tabs>
          <w:tab w:val="left" w:pos="1418"/>
          <w:tab w:val="left" w:pos="5387"/>
        </w:tabs>
        <w:jc w:val="both"/>
        <w:rPr>
          <w:sz w:val="24"/>
          <w:szCs w:val="24"/>
        </w:rPr>
      </w:pPr>
      <w:r w:rsidRPr="00A76C78">
        <w:rPr>
          <w:sz w:val="24"/>
          <w:szCs w:val="24"/>
        </w:rPr>
        <w:t xml:space="preserve">međunarodnom forumu osiguranja koji se održao u Azerbajdžanu.  </w:t>
      </w:r>
    </w:p>
    <w:p w:rsidR="004E47CF" w:rsidRPr="0073772F" w:rsidRDefault="004E47CF" w:rsidP="004E47CF">
      <w:pPr>
        <w:jc w:val="both"/>
        <w:rPr>
          <w:sz w:val="24"/>
          <w:szCs w:val="24"/>
        </w:rPr>
      </w:pPr>
    </w:p>
    <w:p w:rsidR="004E47CF" w:rsidRPr="00A76C78" w:rsidRDefault="004E47CF" w:rsidP="004E47CF">
      <w:pPr>
        <w:spacing w:line="23" w:lineRule="atLeast"/>
        <w:jc w:val="both"/>
        <w:rPr>
          <w:sz w:val="22"/>
          <w:szCs w:val="22"/>
        </w:rPr>
      </w:pPr>
      <w:r w:rsidRPr="00A76C78">
        <w:rPr>
          <w:sz w:val="22"/>
          <w:szCs w:val="22"/>
        </w:rPr>
        <w:t xml:space="preserve">ZAKONODAVNE </w:t>
      </w:r>
      <w:r w:rsidR="00A76C78">
        <w:rPr>
          <w:sz w:val="22"/>
          <w:szCs w:val="22"/>
        </w:rPr>
        <w:t xml:space="preserve"> </w:t>
      </w:r>
      <w:r w:rsidRPr="00A76C78">
        <w:rPr>
          <w:sz w:val="22"/>
          <w:szCs w:val="22"/>
        </w:rPr>
        <w:t>AKTIVNOSTI</w:t>
      </w:r>
    </w:p>
    <w:p w:rsidR="004E47CF" w:rsidRPr="0073772F" w:rsidRDefault="004E47CF" w:rsidP="004E47CF">
      <w:pPr>
        <w:spacing w:line="23" w:lineRule="atLeast"/>
        <w:ind w:firstLine="360"/>
        <w:jc w:val="both"/>
        <w:rPr>
          <w:rFonts w:eastAsiaTheme="minorHAnsi"/>
          <w:color w:val="0C0C0E"/>
          <w:sz w:val="24"/>
          <w:szCs w:val="24"/>
        </w:rPr>
      </w:pPr>
    </w:p>
    <w:p w:rsidR="004E47CF" w:rsidRPr="00A76C78" w:rsidRDefault="004E47CF" w:rsidP="00A76C78">
      <w:pPr>
        <w:spacing w:line="23" w:lineRule="atLeast"/>
        <w:jc w:val="both"/>
        <w:rPr>
          <w:rFonts w:eastAsiaTheme="minorHAnsi"/>
          <w:color w:val="0C0C0E"/>
          <w:sz w:val="24"/>
          <w:szCs w:val="24"/>
        </w:rPr>
      </w:pPr>
      <w:r w:rsidRPr="0073772F">
        <w:rPr>
          <w:rFonts w:eastAsiaTheme="minorHAnsi"/>
          <w:color w:val="0C0C0E"/>
          <w:sz w:val="24"/>
          <w:szCs w:val="24"/>
        </w:rPr>
        <w:t xml:space="preserve">Zakonodavna uloga Agencije </w:t>
      </w:r>
      <w:r w:rsidRPr="0073772F">
        <w:rPr>
          <w:rFonts w:eastAsia="Calibri"/>
          <w:color w:val="0C0C0E"/>
          <w:sz w:val="24"/>
          <w:szCs w:val="24"/>
        </w:rPr>
        <w:t xml:space="preserve">u smislu </w:t>
      </w:r>
      <w:r w:rsidRPr="0073772F">
        <w:rPr>
          <w:rFonts w:eastAsia="Calibri"/>
          <w:sz w:val="24"/>
          <w:szCs w:val="24"/>
        </w:rPr>
        <w:t>član</w:t>
      </w:r>
      <w:r>
        <w:rPr>
          <w:rFonts w:eastAsia="Calibri"/>
          <w:sz w:val="24"/>
          <w:szCs w:val="24"/>
        </w:rPr>
        <w:t>k</w:t>
      </w:r>
      <w:r w:rsidRPr="0073772F">
        <w:rPr>
          <w:rFonts w:eastAsia="Calibri"/>
          <w:sz w:val="24"/>
          <w:szCs w:val="24"/>
        </w:rPr>
        <w:t xml:space="preserve">a 6. Zakona o Agenciji za osiguranje </w:t>
      </w:r>
      <w:r w:rsidR="00A76C78">
        <w:rPr>
          <w:rFonts w:eastAsia="Calibri"/>
          <w:sz w:val="24"/>
          <w:szCs w:val="24"/>
        </w:rPr>
        <w:t>u BiH ("Sl.</w:t>
      </w:r>
      <w:r w:rsidRPr="0073772F">
        <w:rPr>
          <w:rFonts w:eastAsia="Calibri"/>
          <w:sz w:val="24"/>
          <w:szCs w:val="24"/>
        </w:rPr>
        <w:t xml:space="preserve"> glasnik BiH", br.12/04)</w:t>
      </w:r>
      <w:r w:rsidRPr="0073772F">
        <w:rPr>
          <w:rFonts w:eastAsiaTheme="minorHAnsi"/>
          <w:sz w:val="24"/>
          <w:szCs w:val="24"/>
        </w:rPr>
        <w:t xml:space="preserve"> podrazumijeva, između ostalog, davanje suglasnosti od strane Upravnog odbora Agencije na </w:t>
      </w:r>
      <w:r w:rsidRPr="00A76C78">
        <w:rPr>
          <w:rFonts w:eastAsia="Calibri"/>
          <w:color w:val="0C0C0E"/>
          <w:sz w:val="24"/>
          <w:szCs w:val="24"/>
          <w:u w:val="single"/>
        </w:rPr>
        <w:t>nacrte</w:t>
      </w:r>
      <w:r w:rsidRPr="00A76C78">
        <w:rPr>
          <w:rFonts w:eastAsia="Calibri"/>
          <w:color w:val="0C0C0E"/>
          <w:sz w:val="24"/>
          <w:szCs w:val="24"/>
        </w:rPr>
        <w:t xml:space="preserve">, </w:t>
      </w:r>
      <w:r w:rsidRPr="00A76C78">
        <w:rPr>
          <w:rFonts w:eastAsia="Calibri"/>
          <w:color w:val="0C0C0E"/>
          <w:sz w:val="24"/>
          <w:szCs w:val="24"/>
          <w:u w:val="single"/>
        </w:rPr>
        <w:t>odnosno prijedloge</w:t>
      </w:r>
      <w:r w:rsidRPr="0073772F">
        <w:rPr>
          <w:rFonts w:eastAsia="Calibri"/>
          <w:color w:val="0C0C0E"/>
          <w:sz w:val="24"/>
          <w:szCs w:val="24"/>
        </w:rPr>
        <w:t xml:space="preserve"> zakona i drugih akata, koje predloži jedan ili oba entiteta</w:t>
      </w:r>
      <w:r w:rsidRPr="0073772F">
        <w:rPr>
          <w:rFonts w:eastAsiaTheme="minorHAnsi"/>
          <w:color w:val="0C0C0E"/>
          <w:sz w:val="24"/>
          <w:szCs w:val="24"/>
        </w:rPr>
        <w:t>.</w:t>
      </w:r>
    </w:p>
    <w:p w:rsidR="004E47CF" w:rsidRPr="0073772F" w:rsidRDefault="004E47CF" w:rsidP="004E47CF">
      <w:pPr>
        <w:spacing w:line="23" w:lineRule="atLeast"/>
        <w:jc w:val="both"/>
        <w:rPr>
          <w:rFonts w:eastAsiaTheme="minorHAnsi"/>
          <w:b/>
          <w:bCs/>
          <w:i/>
          <w:sz w:val="24"/>
          <w:szCs w:val="24"/>
        </w:rPr>
      </w:pPr>
      <w:r>
        <w:rPr>
          <w:rFonts w:eastAsiaTheme="minorHAnsi"/>
          <w:b/>
          <w:bCs/>
          <w:i/>
          <w:sz w:val="24"/>
          <w:szCs w:val="24"/>
        </w:rPr>
        <w:t>a)Nacrt zakona o obveznim osiguranjima u prometu</w:t>
      </w:r>
      <w:r w:rsidRPr="0073772F">
        <w:rPr>
          <w:rFonts w:eastAsiaTheme="minorHAnsi"/>
          <w:b/>
          <w:bCs/>
          <w:i/>
          <w:sz w:val="24"/>
          <w:szCs w:val="24"/>
        </w:rPr>
        <w:t xml:space="preserve"> FBiH </w:t>
      </w:r>
    </w:p>
    <w:p w:rsidR="004E47CF" w:rsidRDefault="004E47CF" w:rsidP="004E47CF">
      <w:pPr>
        <w:spacing w:line="23" w:lineRule="atLeast"/>
        <w:jc w:val="both"/>
        <w:rPr>
          <w:rFonts w:eastAsiaTheme="minorHAnsi"/>
          <w:sz w:val="24"/>
          <w:szCs w:val="24"/>
        </w:rPr>
      </w:pPr>
      <w:r w:rsidRPr="0073772F">
        <w:rPr>
          <w:rFonts w:eastAsiaTheme="minorHAnsi"/>
          <w:bCs/>
          <w:sz w:val="24"/>
          <w:szCs w:val="24"/>
        </w:rPr>
        <w:t xml:space="preserve">Federalno ministarstvo pravde je kao predlagač </w:t>
      </w:r>
      <w:r>
        <w:rPr>
          <w:rFonts w:eastAsiaTheme="minorHAnsi"/>
          <w:bCs/>
          <w:sz w:val="24"/>
          <w:szCs w:val="24"/>
        </w:rPr>
        <w:t xml:space="preserve">ovog zakona dana </w:t>
      </w:r>
      <w:r w:rsidRPr="0073772F">
        <w:rPr>
          <w:rFonts w:eastAsiaTheme="minorHAnsi"/>
          <w:bCs/>
          <w:sz w:val="24"/>
          <w:szCs w:val="24"/>
        </w:rPr>
        <w:t>8.</w:t>
      </w:r>
      <w:r>
        <w:rPr>
          <w:rFonts w:eastAsiaTheme="minorHAnsi"/>
          <w:bCs/>
          <w:sz w:val="24"/>
          <w:szCs w:val="24"/>
        </w:rPr>
        <w:t xml:space="preserve"> </w:t>
      </w:r>
      <w:r w:rsidRPr="0073772F">
        <w:rPr>
          <w:rFonts w:eastAsiaTheme="minorHAnsi"/>
          <w:bCs/>
          <w:sz w:val="24"/>
          <w:szCs w:val="24"/>
        </w:rPr>
        <w:t>7.</w:t>
      </w:r>
      <w:r>
        <w:rPr>
          <w:rFonts w:eastAsiaTheme="minorHAnsi"/>
          <w:bCs/>
          <w:sz w:val="24"/>
          <w:szCs w:val="24"/>
        </w:rPr>
        <w:t xml:space="preserve"> </w:t>
      </w:r>
      <w:r w:rsidRPr="0073772F">
        <w:rPr>
          <w:rFonts w:eastAsiaTheme="minorHAnsi"/>
          <w:bCs/>
          <w:sz w:val="24"/>
          <w:szCs w:val="24"/>
        </w:rPr>
        <w:t>2014.</w:t>
      </w:r>
      <w:r>
        <w:rPr>
          <w:rFonts w:eastAsiaTheme="minorHAnsi"/>
          <w:bCs/>
          <w:sz w:val="24"/>
          <w:szCs w:val="24"/>
        </w:rPr>
        <w:t xml:space="preserve"> </w:t>
      </w:r>
      <w:r w:rsidRPr="0073772F">
        <w:rPr>
          <w:rFonts w:eastAsiaTheme="minorHAnsi"/>
          <w:bCs/>
          <w:sz w:val="24"/>
          <w:szCs w:val="24"/>
        </w:rPr>
        <w:t>godine, u smislu član</w:t>
      </w:r>
      <w:r>
        <w:rPr>
          <w:rFonts w:eastAsiaTheme="minorHAnsi"/>
          <w:bCs/>
          <w:sz w:val="24"/>
          <w:szCs w:val="24"/>
        </w:rPr>
        <w:t>k</w:t>
      </w:r>
      <w:r w:rsidRPr="0073772F">
        <w:rPr>
          <w:rFonts w:eastAsiaTheme="minorHAnsi"/>
          <w:bCs/>
          <w:sz w:val="24"/>
          <w:szCs w:val="24"/>
        </w:rPr>
        <w:t>a 6. Zakona o</w:t>
      </w:r>
      <w:r w:rsidR="00A76C78">
        <w:rPr>
          <w:rFonts w:eastAsiaTheme="minorHAnsi"/>
          <w:bCs/>
          <w:sz w:val="24"/>
          <w:szCs w:val="24"/>
        </w:rPr>
        <w:t xml:space="preserve"> Agenciji za osiguranje u BiH</w:t>
      </w:r>
      <w:r>
        <w:rPr>
          <w:rFonts w:eastAsiaTheme="minorHAnsi"/>
          <w:bCs/>
          <w:sz w:val="24"/>
          <w:szCs w:val="24"/>
        </w:rPr>
        <w:t>, dostavilo Agenciji Nacrt zakona o obveznim osiguranjima u prometu</w:t>
      </w:r>
      <w:r w:rsidRPr="0073772F">
        <w:rPr>
          <w:rFonts w:eastAsiaTheme="minorHAnsi"/>
          <w:bCs/>
          <w:sz w:val="24"/>
          <w:szCs w:val="24"/>
        </w:rPr>
        <w:t xml:space="preserve">. Stručna služba Agencije </w:t>
      </w:r>
      <w:r>
        <w:rPr>
          <w:rFonts w:eastAsiaTheme="minorHAnsi"/>
          <w:bCs/>
          <w:sz w:val="24"/>
          <w:szCs w:val="24"/>
        </w:rPr>
        <w:t>je sačinila analizu predmetnog n</w:t>
      </w:r>
      <w:r w:rsidRPr="0073772F">
        <w:rPr>
          <w:rFonts w:eastAsiaTheme="minorHAnsi"/>
          <w:bCs/>
          <w:sz w:val="24"/>
          <w:szCs w:val="24"/>
        </w:rPr>
        <w:t>acrta zakona kroz ta</w:t>
      </w:r>
      <w:r>
        <w:rPr>
          <w:rFonts w:eastAsiaTheme="minorHAnsi"/>
          <w:bCs/>
          <w:sz w:val="24"/>
          <w:szCs w:val="24"/>
        </w:rPr>
        <w:t>bele usklađenosti s</w:t>
      </w:r>
      <w:r w:rsidR="00A76C78">
        <w:rPr>
          <w:rFonts w:eastAsiaTheme="minorHAnsi"/>
          <w:bCs/>
          <w:sz w:val="24"/>
          <w:szCs w:val="24"/>
        </w:rPr>
        <w:t xml:space="preserve"> </w:t>
      </w:r>
      <w:r w:rsidRPr="0073772F">
        <w:rPr>
          <w:rFonts w:eastAsiaTheme="minorHAnsi"/>
          <w:bCs/>
          <w:sz w:val="24"/>
          <w:szCs w:val="24"/>
        </w:rPr>
        <w:t>rele</w:t>
      </w:r>
      <w:r w:rsidR="00A76C78">
        <w:rPr>
          <w:rFonts w:eastAsiaTheme="minorHAnsi"/>
          <w:bCs/>
          <w:sz w:val="24"/>
          <w:szCs w:val="24"/>
        </w:rPr>
        <w:t>vantnim propisom iz ove oblasti</w:t>
      </w:r>
      <w:r w:rsidRPr="0073772F">
        <w:rPr>
          <w:rFonts w:eastAsiaTheme="minorHAnsi"/>
          <w:bCs/>
          <w:sz w:val="24"/>
          <w:szCs w:val="24"/>
        </w:rPr>
        <w:t xml:space="preserve"> Re</w:t>
      </w:r>
      <w:r>
        <w:rPr>
          <w:rFonts w:eastAsiaTheme="minorHAnsi"/>
          <w:bCs/>
          <w:sz w:val="24"/>
          <w:szCs w:val="24"/>
        </w:rPr>
        <w:t>publike Srpske, te relevantnom d</w:t>
      </w:r>
      <w:r w:rsidRPr="0073772F">
        <w:rPr>
          <w:rFonts w:eastAsiaTheme="minorHAnsi"/>
          <w:bCs/>
          <w:sz w:val="24"/>
          <w:szCs w:val="24"/>
        </w:rPr>
        <w:t>irektivom</w:t>
      </w:r>
      <w:r w:rsidRPr="0073772F">
        <w:rPr>
          <w:rFonts w:eastAsiaTheme="minorHAnsi"/>
          <w:i/>
          <w:sz w:val="24"/>
          <w:szCs w:val="24"/>
        </w:rPr>
        <w:t xml:space="preserve">. </w:t>
      </w:r>
      <w:r>
        <w:rPr>
          <w:rFonts w:eastAsiaTheme="minorHAnsi"/>
          <w:sz w:val="24"/>
          <w:szCs w:val="24"/>
        </w:rPr>
        <w:t>Na osnovi</w:t>
      </w:r>
      <w:r w:rsidRPr="0073772F">
        <w:rPr>
          <w:rFonts w:eastAsiaTheme="minorHAnsi"/>
          <w:sz w:val="24"/>
          <w:szCs w:val="24"/>
        </w:rPr>
        <w:t xml:space="preserve"> ove analize Upravni odbor Agencije je na svojoj IV</w:t>
      </w:r>
      <w:r>
        <w:rPr>
          <w:rFonts w:eastAsiaTheme="minorHAnsi"/>
          <w:sz w:val="24"/>
          <w:szCs w:val="24"/>
        </w:rPr>
        <w:t>.</w:t>
      </w:r>
      <w:r w:rsidRPr="0073772F">
        <w:rPr>
          <w:rFonts w:eastAsiaTheme="minorHAnsi"/>
          <w:sz w:val="24"/>
          <w:szCs w:val="24"/>
        </w:rPr>
        <w:t xml:space="preserve"> sjednici održanoj 22.9.2014.</w:t>
      </w:r>
      <w:r>
        <w:rPr>
          <w:rFonts w:eastAsiaTheme="minorHAnsi"/>
          <w:sz w:val="24"/>
          <w:szCs w:val="24"/>
        </w:rPr>
        <w:t xml:space="preserve"> godine donio z</w:t>
      </w:r>
      <w:r w:rsidRPr="0073772F">
        <w:rPr>
          <w:rFonts w:eastAsiaTheme="minorHAnsi"/>
          <w:sz w:val="24"/>
          <w:szCs w:val="24"/>
        </w:rPr>
        <w:t>aključak koj</w:t>
      </w:r>
      <w:r>
        <w:rPr>
          <w:rFonts w:eastAsiaTheme="minorHAnsi"/>
          <w:sz w:val="24"/>
          <w:szCs w:val="24"/>
        </w:rPr>
        <w:t>im je zauzeo stav da predmetni n</w:t>
      </w:r>
      <w:r w:rsidRPr="0073772F">
        <w:rPr>
          <w:rFonts w:eastAsiaTheme="minorHAnsi"/>
          <w:sz w:val="24"/>
          <w:szCs w:val="24"/>
        </w:rPr>
        <w:t>acrt</w:t>
      </w:r>
      <w:r>
        <w:rPr>
          <w:rFonts w:eastAsiaTheme="minorHAnsi"/>
          <w:sz w:val="24"/>
          <w:szCs w:val="24"/>
        </w:rPr>
        <w:t xml:space="preserve"> zakona ne osigurava</w:t>
      </w:r>
      <w:r w:rsidRPr="0073772F">
        <w:rPr>
          <w:rFonts w:eastAsiaTheme="minorHAnsi"/>
          <w:sz w:val="24"/>
          <w:szCs w:val="24"/>
        </w:rPr>
        <w:t xml:space="preserve"> jednaku pravnu zaštitu za u</w:t>
      </w:r>
      <w:r>
        <w:rPr>
          <w:rFonts w:eastAsiaTheme="minorHAnsi"/>
          <w:sz w:val="24"/>
          <w:szCs w:val="24"/>
        </w:rPr>
        <w:t>govarače osiguranja i podnositelje</w:t>
      </w:r>
      <w:r w:rsidRPr="0073772F">
        <w:rPr>
          <w:rFonts w:eastAsiaTheme="minorHAnsi"/>
          <w:sz w:val="24"/>
          <w:szCs w:val="24"/>
        </w:rPr>
        <w:t xml:space="preserve"> </w:t>
      </w:r>
      <w:r>
        <w:rPr>
          <w:rFonts w:eastAsiaTheme="minorHAnsi"/>
          <w:sz w:val="24"/>
          <w:szCs w:val="24"/>
        </w:rPr>
        <w:t>odštetnih zahtjeva na teritoriju</w:t>
      </w:r>
      <w:r w:rsidRPr="0073772F">
        <w:rPr>
          <w:rFonts w:eastAsiaTheme="minorHAnsi"/>
          <w:sz w:val="24"/>
          <w:szCs w:val="24"/>
        </w:rPr>
        <w:t xml:space="preserve"> BiH, skrećući </w:t>
      </w:r>
      <w:r>
        <w:rPr>
          <w:rFonts w:eastAsiaTheme="minorHAnsi"/>
          <w:sz w:val="24"/>
          <w:szCs w:val="24"/>
        </w:rPr>
        <w:t>pažnju na pojedine odredbe tog z</w:t>
      </w:r>
      <w:r w:rsidRPr="0073772F">
        <w:rPr>
          <w:rFonts w:eastAsiaTheme="minorHAnsi"/>
          <w:sz w:val="24"/>
          <w:szCs w:val="24"/>
        </w:rPr>
        <w:t>akona. Zaključak je proslijeđen svim relevantnim en</w:t>
      </w:r>
      <w:r>
        <w:rPr>
          <w:rFonts w:eastAsiaTheme="minorHAnsi"/>
          <w:sz w:val="24"/>
          <w:szCs w:val="24"/>
        </w:rPr>
        <w:t>titetskim institucijama. Istim z</w:t>
      </w:r>
      <w:r w:rsidRPr="0073772F">
        <w:rPr>
          <w:rFonts w:eastAsiaTheme="minorHAnsi"/>
          <w:sz w:val="24"/>
          <w:szCs w:val="24"/>
        </w:rPr>
        <w:t>aključkom je zadužen direktor Agen</w:t>
      </w:r>
      <w:r>
        <w:rPr>
          <w:rFonts w:eastAsiaTheme="minorHAnsi"/>
          <w:sz w:val="24"/>
          <w:szCs w:val="24"/>
        </w:rPr>
        <w:t>cije da koordinira aktivnosti s</w:t>
      </w:r>
      <w:r w:rsidRPr="0073772F">
        <w:rPr>
          <w:rFonts w:eastAsiaTheme="minorHAnsi"/>
          <w:sz w:val="24"/>
          <w:szCs w:val="24"/>
        </w:rPr>
        <w:t xml:space="preserve"> relevantnim entitetskim institucijama na</w:t>
      </w:r>
      <w:r>
        <w:rPr>
          <w:rFonts w:eastAsiaTheme="minorHAnsi"/>
          <w:sz w:val="24"/>
          <w:szCs w:val="24"/>
        </w:rPr>
        <w:t xml:space="preserve"> izradi entitetskih zakona o ob</w:t>
      </w:r>
      <w:r w:rsidRPr="0073772F">
        <w:rPr>
          <w:rFonts w:eastAsiaTheme="minorHAnsi"/>
          <w:sz w:val="24"/>
          <w:szCs w:val="24"/>
        </w:rPr>
        <w:t>v</w:t>
      </w:r>
      <w:r w:rsidR="00A76C78">
        <w:rPr>
          <w:rFonts w:eastAsiaTheme="minorHAnsi"/>
          <w:sz w:val="24"/>
          <w:szCs w:val="24"/>
        </w:rPr>
        <w:t xml:space="preserve">eznim osiguranjima </w:t>
      </w:r>
      <w:r>
        <w:rPr>
          <w:rFonts w:eastAsiaTheme="minorHAnsi"/>
          <w:sz w:val="24"/>
          <w:szCs w:val="24"/>
        </w:rPr>
        <w:t>u prometu</w:t>
      </w:r>
      <w:r w:rsidRPr="0073772F">
        <w:rPr>
          <w:rFonts w:eastAsiaTheme="minorHAnsi"/>
          <w:sz w:val="24"/>
          <w:szCs w:val="24"/>
        </w:rPr>
        <w:t xml:space="preserve"> či</w:t>
      </w:r>
      <w:r>
        <w:rPr>
          <w:rFonts w:eastAsiaTheme="minorHAnsi"/>
          <w:sz w:val="24"/>
          <w:szCs w:val="24"/>
        </w:rPr>
        <w:t>ja će rješenja biti usklađena s</w:t>
      </w:r>
      <w:r w:rsidRPr="0073772F">
        <w:rPr>
          <w:rFonts w:eastAsiaTheme="minorHAnsi"/>
          <w:sz w:val="24"/>
          <w:szCs w:val="24"/>
        </w:rPr>
        <w:t xml:space="preserve"> EU direktivama i međusobno harmonizirana. U tom smislu je f</w:t>
      </w:r>
      <w:r>
        <w:rPr>
          <w:rFonts w:eastAsiaTheme="minorHAnsi"/>
          <w:sz w:val="24"/>
          <w:szCs w:val="24"/>
        </w:rPr>
        <w:t>ormirana radna skupina</w:t>
      </w:r>
      <w:r w:rsidRPr="0073772F">
        <w:rPr>
          <w:rFonts w:eastAsiaTheme="minorHAnsi"/>
          <w:sz w:val="24"/>
          <w:szCs w:val="24"/>
        </w:rPr>
        <w:t xml:space="preserve"> u čijem radu su pored pr</w:t>
      </w:r>
      <w:r>
        <w:rPr>
          <w:rFonts w:eastAsiaTheme="minorHAnsi"/>
          <w:sz w:val="24"/>
          <w:szCs w:val="24"/>
        </w:rPr>
        <w:t>edstavnika Agencije sudjelovali</w:t>
      </w:r>
      <w:r w:rsidRPr="0073772F">
        <w:rPr>
          <w:rFonts w:eastAsiaTheme="minorHAnsi"/>
          <w:sz w:val="24"/>
          <w:szCs w:val="24"/>
        </w:rPr>
        <w:t xml:space="preserve"> predstavnici 6 entitetskih institucija (obje entitetske agencije za nadzor osiguranja, Federalno ministarstvo financija, Federalno ministarstvo pravde, oba entitetska strukovna udruženja u osiguranju), izuzev Ministarstva financija</w:t>
      </w:r>
      <w:r>
        <w:rPr>
          <w:rFonts w:eastAsiaTheme="minorHAnsi"/>
          <w:sz w:val="24"/>
          <w:szCs w:val="24"/>
        </w:rPr>
        <w:t xml:space="preserve"> RS. Radna skupina je u prosincu</w:t>
      </w:r>
      <w:r w:rsidRPr="0073772F">
        <w:rPr>
          <w:rFonts w:eastAsiaTheme="minorHAnsi"/>
          <w:sz w:val="24"/>
          <w:szCs w:val="24"/>
        </w:rPr>
        <w:t xml:space="preserve"> 2014.</w:t>
      </w:r>
      <w:r>
        <w:rPr>
          <w:rFonts w:eastAsiaTheme="minorHAnsi"/>
          <w:sz w:val="24"/>
          <w:szCs w:val="24"/>
        </w:rPr>
        <w:t xml:space="preserve"> </w:t>
      </w:r>
      <w:r w:rsidRPr="0073772F">
        <w:rPr>
          <w:rFonts w:eastAsiaTheme="minorHAnsi"/>
          <w:sz w:val="24"/>
          <w:szCs w:val="24"/>
        </w:rPr>
        <w:t>god</w:t>
      </w:r>
      <w:r>
        <w:rPr>
          <w:rFonts w:eastAsiaTheme="minorHAnsi"/>
          <w:sz w:val="24"/>
          <w:szCs w:val="24"/>
        </w:rPr>
        <w:t>i</w:t>
      </w:r>
      <w:r w:rsidRPr="0073772F">
        <w:rPr>
          <w:rFonts w:eastAsiaTheme="minorHAnsi"/>
          <w:sz w:val="24"/>
          <w:szCs w:val="24"/>
        </w:rPr>
        <w:t>ne već</w:t>
      </w:r>
      <w:r>
        <w:rPr>
          <w:rFonts w:eastAsiaTheme="minorHAnsi"/>
          <w:sz w:val="24"/>
          <w:szCs w:val="24"/>
        </w:rPr>
        <w:t xml:space="preserve"> održala prvi sastanak, a u tijeku</w:t>
      </w:r>
      <w:r w:rsidRPr="0073772F">
        <w:rPr>
          <w:rFonts w:eastAsiaTheme="minorHAnsi"/>
          <w:sz w:val="24"/>
          <w:szCs w:val="24"/>
        </w:rPr>
        <w:t xml:space="preserve"> 2015.</w:t>
      </w:r>
      <w:r>
        <w:rPr>
          <w:rFonts w:eastAsiaTheme="minorHAnsi"/>
          <w:sz w:val="24"/>
          <w:szCs w:val="24"/>
        </w:rPr>
        <w:t xml:space="preserve"> </w:t>
      </w:r>
      <w:proofErr w:type="gramStart"/>
      <w:r w:rsidRPr="0073772F">
        <w:rPr>
          <w:rFonts w:eastAsiaTheme="minorHAnsi"/>
          <w:sz w:val="24"/>
          <w:szCs w:val="24"/>
        </w:rPr>
        <w:t>će</w:t>
      </w:r>
      <w:proofErr w:type="gramEnd"/>
      <w:r w:rsidRPr="0073772F">
        <w:rPr>
          <w:rFonts w:eastAsiaTheme="minorHAnsi"/>
          <w:sz w:val="24"/>
          <w:szCs w:val="24"/>
        </w:rPr>
        <w:t xml:space="preserve"> se nasta</w:t>
      </w:r>
      <w:r>
        <w:rPr>
          <w:rFonts w:eastAsiaTheme="minorHAnsi"/>
          <w:sz w:val="24"/>
          <w:szCs w:val="24"/>
        </w:rPr>
        <w:t>viti aktivnosti na realizaciji z</w:t>
      </w:r>
      <w:r w:rsidRPr="0073772F">
        <w:rPr>
          <w:rFonts w:eastAsiaTheme="minorHAnsi"/>
          <w:sz w:val="24"/>
          <w:szCs w:val="24"/>
        </w:rPr>
        <w:t xml:space="preserve">aključka Upravnog odbora. </w:t>
      </w:r>
    </w:p>
    <w:p w:rsidR="008F6735" w:rsidRDefault="008F6735" w:rsidP="004E47CF">
      <w:pPr>
        <w:spacing w:line="23" w:lineRule="atLeast"/>
        <w:jc w:val="both"/>
        <w:rPr>
          <w:rFonts w:eastAsiaTheme="minorHAnsi"/>
          <w:sz w:val="24"/>
          <w:szCs w:val="24"/>
        </w:rPr>
      </w:pPr>
    </w:p>
    <w:p w:rsidR="008F6735" w:rsidRPr="00A76C78" w:rsidRDefault="008F6735" w:rsidP="004E47CF">
      <w:pPr>
        <w:spacing w:line="23" w:lineRule="atLeast"/>
        <w:jc w:val="both"/>
        <w:rPr>
          <w:rFonts w:eastAsiaTheme="minorHAnsi"/>
          <w:bCs/>
          <w:sz w:val="24"/>
          <w:szCs w:val="24"/>
        </w:rPr>
      </w:pPr>
    </w:p>
    <w:p w:rsidR="004E47CF" w:rsidRPr="0073772F" w:rsidRDefault="004E47CF" w:rsidP="004E47CF">
      <w:pPr>
        <w:jc w:val="both"/>
        <w:rPr>
          <w:rFonts w:eastAsiaTheme="minorHAnsi"/>
          <w:b/>
          <w:i/>
          <w:sz w:val="24"/>
          <w:szCs w:val="24"/>
        </w:rPr>
      </w:pPr>
      <w:r w:rsidRPr="0073772F">
        <w:rPr>
          <w:rFonts w:eastAsiaTheme="minorHAnsi"/>
          <w:b/>
          <w:i/>
          <w:sz w:val="24"/>
          <w:szCs w:val="24"/>
        </w:rPr>
        <w:t>b) Zakon o osiguranju FBiH</w:t>
      </w:r>
    </w:p>
    <w:p w:rsidR="004E47CF" w:rsidRPr="00A76C78" w:rsidRDefault="004E47CF" w:rsidP="00A76C78">
      <w:pPr>
        <w:jc w:val="both"/>
        <w:rPr>
          <w:sz w:val="24"/>
          <w:szCs w:val="24"/>
        </w:rPr>
      </w:pPr>
      <w:r w:rsidRPr="0073772F">
        <w:rPr>
          <w:sz w:val="24"/>
          <w:szCs w:val="24"/>
        </w:rPr>
        <w:t>Od strane Federalnog ministarstva financija Agenciji je 2014</w:t>
      </w:r>
      <w:r>
        <w:rPr>
          <w:sz w:val="24"/>
          <w:szCs w:val="24"/>
        </w:rPr>
        <w:t xml:space="preserve"> </w:t>
      </w:r>
      <w:r w:rsidRPr="0073772F">
        <w:rPr>
          <w:sz w:val="24"/>
          <w:szCs w:val="24"/>
        </w:rPr>
        <w:t xml:space="preserve">.godine, </w:t>
      </w:r>
      <w:r w:rsidRPr="0073772F">
        <w:rPr>
          <w:bCs/>
          <w:sz w:val="24"/>
          <w:szCs w:val="24"/>
        </w:rPr>
        <w:t>u smislu član</w:t>
      </w:r>
      <w:r>
        <w:rPr>
          <w:bCs/>
          <w:sz w:val="24"/>
          <w:szCs w:val="24"/>
        </w:rPr>
        <w:t>k</w:t>
      </w:r>
      <w:r w:rsidRPr="0073772F">
        <w:rPr>
          <w:bCs/>
          <w:sz w:val="24"/>
          <w:szCs w:val="24"/>
        </w:rPr>
        <w:t>a 6. Zakona o</w:t>
      </w:r>
      <w:r w:rsidR="00A76C78">
        <w:rPr>
          <w:bCs/>
          <w:sz w:val="24"/>
          <w:szCs w:val="24"/>
        </w:rPr>
        <w:t xml:space="preserve"> Agenciji za osiguranje u BiH</w:t>
      </w:r>
      <w:r w:rsidRPr="0073772F">
        <w:rPr>
          <w:bCs/>
          <w:sz w:val="24"/>
          <w:szCs w:val="24"/>
        </w:rPr>
        <w:t>,</w:t>
      </w:r>
      <w:r>
        <w:rPr>
          <w:sz w:val="24"/>
          <w:szCs w:val="24"/>
        </w:rPr>
        <w:t xml:space="preserve"> dostavljen nacrt novog z</w:t>
      </w:r>
      <w:r w:rsidRPr="0073772F">
        <w:rPr>
          <w:sz w:val="24"/>
          <w:szCs w:val="24"/>
        </w:rPr>
        <w:t>akona o osiguranju.</w:t>
      </w:r>
      <w:r w:rsidRPr="0073772F">
        <w:rPr>
          <w:bCs/>
          <w:sz w:val="24"/>
          <w:szCs w:val="24"/>
        </w:rPr>
        <w:t xml:space="preserve"> Stručna služba Agencije </w:t>
      </w:r>
      <w:r>
        <w:rPr>
          <w:bCs/>
          <w:sz w:val="24"/>
          <w:szCs w:val="24"/>
        </w:rPr>
        <w:t>je sačinila analizu predmetnog z</w:t>
      </w:r>
      <w:r w:rsidRPr="0073772F">
        <w:rPr>
          <w:bCs/>
          <w:sz w:val="24"/>
          <w:szCs w:val="24"/>
        </w:rPr>
        <w:t>akona kroz tab</w:t>
      </w:r>
      <w:r>
        <w:rPr>
          <w:bCs/>
          <w:sz w:val="24"/>
          <w:szCs w:val="24"/>
        </w:rPr>
        <w:t>ele usklađenosti s</w:t>
      </w:r>
      <w:r w:rsidR="00A76C78">
        <w:rPr>
          <w:bCs/>
          <w:sz w:val="24"/>
          <w:szCs w:val="24"/>
        </w:rPr>
        <w:t xml:space="preserve"> </w:t>
      </w:r>
      <w:r w:rsidRPr="0073772F">
        <w:rPr>
          <w:bCs/>
          <w:sz w:val="24"/>
          <w:szCs w:val="24"/>
        </w:rPr>
        <w:t>relevantn</w:t>
      </w:r>
      <w:r w:rsidR="00A76C78">
        <w:rPr>
          <w:bCs/>
          <w:sz w:val="24"/>
          <w:szCs w:val="24"/>
        </w:rPr>
        <w:t>im propisom iz ove oblasti u R.</w:t>
      </w:r>
      <w:r>
        <w:rPr>
          <w:bCs/>
          <w:sz w:val="24"/>
          <w:szCs w:val="24"/>
        </w:rPr>
        <w:t xml:space="preserve"> Srpskoj, te prijedlogom z</w:t>
      </w:r>
      <w:r w:rsidRPr="0073772F">
        <w:rPr>
          <w:bCs/>
          <w:sz w:val="24"/>
          <w:szCs w:val="24"/>
        </w:rPr>
        <w:t>akona sačinjenog u okviru Twinn</w:t>
      </w:r>
      <w:r>
        <w:rPr>
          <w:bCs/>
          <w:sz w:val="24"/>
          <w:szCs w:val="24"/>
        </w:rPr>
        <w:t>ing projekta koji je usklađen s</w:t>
      </w:r>
      <w:r w:rsidRPr="0073772F">
        <w:rPr>
          <w:bCs/>
          <w:sz w:val="24"/>
          <w:szCs w:val="24"/>
        </w:rPr>
        <w:t xml:space="preserve"> direktivom Solventnost II</w:t>
      </w:r>
      <w:r w:rsidRPr="0073772F">
        <w:rPr>
          <w:i/>
          <w:sz w:val="24"/>
          <w:szCs w:val="24"/>
        </w:rPr>
        <w:t>.</w:t>
      </w:r>
      <w:r w:rsidRPr="0073772F">
        <w:t xml:space="preserve"> </w:t>
      </w:r>
      <w:r w:rsidRPr="0073772F">
        <w:rPr>
          <w:sz w:val="24"/>
          <w:szCs w:val="24"/>
        </w:rPr>
        <w:t>Upravni odbor Agencije je na petoj sjednici održanoj 17.11.2014. godine</w:t>
      </w:r>
      <w:r>
        <w:rPr>
          <w:bCs/>
          <w:sz w:val="24"/>
          <w:szCs w:val="24"/>
        </w:rPr>
        <w:t xml:space="preserve"> razmatrao predmetni nacrt z</w:t>
      </w:r>
      <w:r w:rsidRPr="0073772F">
        <w:rPr>
          <w:bCs/>
          <w:sz w:val="24"/>
          <w:szCs w:val="24"/>
        </w:rPr>
        <w:t xml:space="preserve">akona i zauzeo stav da </w:t>
      </w:r>
      <w:r>
        <w:rPr>
          <w:sz w:val="24"/>
          <w:szCs w:val="24"/>
        </w:rPr>
        <w:t>stupanj neusu</w:t>
      </w:r>
      <w:r w:rsidRPr="0073772F">
        <w:rPr>
          <w:sz w:val="24"/>
          <w:szCs w:val="24"/>
        </w:rPr>
        <w:t xml:space="preserve">glašenosti </w:t>
      </w:r>
      <w:r w:rsidRPr="0073772F">
        <w:rPr>
          <w:bCs/>
          <w:sz w:val="24"/>
          <w:szCs w:val="24"/>
        </w:rPr>
        <w:t>nije toliki da bi Upravni odbor Agencije zauzeo negativan stav po pitanju istog u smislu član</w:t>
      </w:r>
      <w:r>
        <w:rPr>
          <w:bCs/>
          <w:sz w:val="24"/>
          <w:szCs w:val="24"/>
        </w:rPr>
        <w:t>k</w:t>
      </w:r>
      <w:r w:rsidR="00A76C78">
        <w:rPr>
          <w:bCs/>
          <w:sz w:val="24"/>
          <w:szCs w:val="24"/>
        </w:rPr>
        <w:t xml:space="preserve">a </w:t>
      </w:r>
      <w:r w:rsidRPr="0073772F">
        <w:rPr>
          <w:bCs/>
          <w:sz w:val="24"/>
          <w:szCs w:val="24"/>
        </w:rPr>
        <w:t>6. Zakona o A</w:t>
      </w:r>
      <w:r w:rsidR="00A76C78">
        <w:rPr>
          <w:bCs/>
          <w:sz w:val="24"/>
          <w:szCs w:val="24"/>
        </w:rPr>
        <w:t>genciji za osiguranje u BiH</w:t>
      </w:r>
      <w:r w:rsidRPr="0073772F">
        <w:rPr>
          <w:bCs/>
          <w:sz w:val="24"/>
          <w:szCs w:val="24"/>
        </w:rPr>
        <w:t>, ali da ipak zaht</w:t>
      </w:r>
      <w:r>
        <w:rPr>
          <w:bCs/>
          <w:sz w:val="24"/>
          <w:szCs w:val="24"/>
        </w:rPr>
        <w:t>i</w:t>
      </w:r>
      <w:r w:rsidRPr="0073772F">
        <w:rPr>
          <w:bCs/>
          <w:sz w:val="24"/>
          <w:szCs w:val="24"/>
        </w:rPr>
        <w:t xml:space="preserve">jeva izvjesne izmjene pojedinih pravnih rješenja u </w:t>
      </w:r>
      <w:r>
        <w:rPr>
          <w:sz w:val="24"/>
          <w:szCs w:val="24"/>
        </w:rPr>
        <w:t>nacrtu z</w:t>
      </w:r>
      <w:r w:rsidRPr="0073772F">
        <w:rPr>
          <w:sz w:val="24"/>
          <w:szCs w:val="24"/>
        </w:rPr>
        <w:t>akona o osiguranju. Zaključeno je da j</w:t>
      </w:r>
      <w:r>
        <w:rPr>
          <w:sz w:val="24"/>
          <w:szCs w:val="24"/>
        </w:rPr>
        <w:t>e potrebno formirati radnu skupinu koju</w:t>
      </w:r>
      <w:r w:rsidRPr="0073772F">
        <w:rPr>
          <w:sz w:val="24"/>
          <w:szCs w:val="24"/>
        </w:rPr>
        <w:t xml:space="preserve"> će činiti predstavnici</w:t>
      </w:r>
      <w:r w:rsidR="00A76C78">
        <w:rPr>
          <w:sz w:val="24"/>
          <w:szCs w:val="24"/>
        </w:rPr>
        <w:t xml:space="preserve"> Agencije za osiguranje u Bi</w:t>
      </w:r>
      <w:r w:rsidRPr="0073772F">
        <w:rPr>
          <w:sz w:val="24"/>
          <w:szCs w:val="24"/>
        </w:rPr>
        <w:t>H i entitetskih agencija za nadzor osiguranja čiji zadatak je da napravi prijedlog izmjen</w:t>
      </w:r>
      <w:r>
        <w:rPr>
          <w:sz w:val="24"/>
          <w:szCs w:val="24"/>
        </w:rPr>
        <w:t>a pojedinih pravnih rješenja u nacrtu z</w:t>
      </w:r>
      <w:r w:rsidRPr="0073772F">
        <w:rPr>
          <w:sz w:val="24"/>
          <w:szCs w:val="24"/>
        </w:rPr>
        <w:t>akona o osiguranju kako bi se</w:t>
      </w:r>
      <w:r>
        <w:rPr>
          <w:sz w:val="24"/>
          <w:szCs w:val="24"/>
        </w:rPr>
        <w:t xml:space="preserve"> postigao zadovoljavajući stupanj usu</w:t>
      </w:r>
      <w:r w:rsidRPr="0073772F">
        <w:rPr>
          <w:sz w:val="24"/>
          <w:szCs w:val="24"/>
        </w:rPr>
        <w:t xml:space="preserve">glašenosti istog i važećih propisa u </w:t>
      </w:r>
      <w:r>
        <w:rPr>
          <w:sz w:val="24"/>
          <w:szCs w:val="24"/>
        </w:rPr>
        <w:t>ovoj oblasti. U tijeku</w:t>
      </w:r>
      <w:r w:rsidRPr="0073772F">
        <w:rPr>
          <w:sz w:val="24"/>
          <w:szCs w:val="24"/>
        </w:rPr>
        <w:t xml:space="preserve"> 2015.</w:t>
      </w:r>
      <w:r>
        <w:rPr>
          <w:sz w:val="24"/>
          <w:szCs w:val="24"/>
        </w:rPr>
        <w:t xml:space="preserve"> godine radna skupina će po</w:t>
      </w:r>
      <w:r w:rsidRPr="0073772F">
        <w:rPr>
          <w:sz w:val="24"/>
          <w:szCs w:val="24"/>
        </w:rPr>
        <w:t>duzeti aktivnosti na realizaciji zaduženja danih od strane Upravnog odbora Agencije.</w:t>
      </w:r>
    </w:p>
    <w:p w:rsidR="004E47CF" w:rsidRPr="00A76C78" w:rsidRDefault="004E47CF" w:rsidP="004E47CF">
      <w:pPr>
        <w:spacing w:line="23" w:lineRule="atLeast"/>
        <w:jc w:val="both"/>
        <w:rPr>
          <w:rFonts w:eastAsiaTheme="minorHAnsi"/>
          <w:b/>
          <w:i/>
          <w:sz w:val="24"/>
          <w:szCs w:val="24"/>
        </w:rPr>
      </w:pPr>
      <w:r w:rsidRPr="0073772F">
        <w:rPr>
          <w:rFonts w:eastAsiaTheme="minorHAnsi"/>
          <w:b/>
          <w:i/>
          <w:sz w:val="24"/>
          <w:szCs w:val="24"/>
        </w:rPr>
        <w:t xml:space="preserve">c) </w:t>
      </w:r>
      <w:r>
        <w:rPr>
          <w:rFonts w:eastAsiaTheme="minorHAnsi"/>
          <w:b/>
          <w:i/>
          <w:sz w:val="24"/>
          <w:szCs w:val="24"/>
        </w:rPr>
        <w:t>Pravilnik o unutarnjoj</w:t>
      </w:r>
      <w:r w:rsidRPr="0073772F">
        <w:rPr>
          <w:rFonts w:eastAsiaTheme="minorHAnsi"/>
          <w:b/>
          <w:i/>
          <w:sz w:val="24"/>
          <w:szCs w:val="24"/>
        </w:rPr>
        <w:t xml:space="preserve"> organizaciji Agencije za osiguranje u BiH</w:t>
      </w:r>
    </w:p>
    <w:p w:rsidR="004E47CF" w:rsidRPr="00A76C78" w:rsidRDefault="004E47CF" w:rsidP="00A76C78">
      <w:pPr>
        <w:jc w:val="both"/>
        <w:rPr>
          <w:rFonts w:eastAsia="SimSun"/>
          <w:sz w:val="24"/>
          <w:szCs w:val="24"/>
          <w:lang w:eastAsia="zh-CN"/>
        </w:rPr>
      </w:pPr>
      <w:r w:rsidRPr="0073772F">
        <w:rPr>
          <w:rFonts w:eastAsia="SimSun"/>
          <w:sz w:val="24"/>
          <w:szCs w:val="24"/>
          <w:lang w:eastAsia="zh-CN"/>
        </w:rPr>
        <w:t xml:space="preserve">Prijedlog </w:t>
      </w:r>
      <w:r>
        <w:rPr>
          <w:rFonts w:eastAsia="SimSun"/>
          <w:sz w:val="24"/>
          <w:szCs w:val="24"/>
          <w:lang w:eastAsia="zh-CN"/>
        </w:rPr>
        <w:t>p</w:t>
      </w:r>
      <w:r w:rsidRPr="0073772F">
        <w:rPr>
          <w:rFonts w:eastAsia="SimSun"/>
          <w:sz w:val="24"/>
          <w:szCs w:val="24"/>
          <w:lang w:eastAsia="zh-CN"/>
        </w:rPr>
        <w:t>ravilnika</w:t>
      </w:r>
      <w:r w:rsidRPr="0073772F">
        <w:rPr>
          <w:rFonts w:eastAsiaTheme="minorHAnsi"/>
          <w:b/>
          <w:i/>
          <w:sz w:val="24"/>
          <w:szCs w:val="24"/>
        </w:rPr>
        <w:t xml:space="preserve"> </w:t>
      </w:r>
      <w:r>
        <w:rPr>
          <w:rFonts w:eastAsiaTheme="minorHAnsi"/>
          <w:sz w:val="24"/>
          <w:szCs w:val="24"/>
        </w:rPr>
        <w:t>o unutarnjoj</w:t>
      </w:r>
      <w:r w:rsidRPr="0073772F">
        <w:rPr>
          <w:rFonts w:eastAsiaTheme="minorHAnsi"/>
          <w:sz w:val="24"/>
          <w:szCs w:val="24"/>
        </w:rPr>
        <w:t xml:space="preserve"> organizaciji Agencije za osiguranje u BiH</w:t>
      </w:r>
      <w:r w:rsidRPr="0073772F">
        <w:rPr>
          <w:rFonts w:eastAsia="SimSun"/>
          <w:sz w:val="24"/>
          <w:szCs w:val="24"/>
          <w:lang w:eastAsia="zh-CN"/>
        </w:rPr>
        <w:t xml:space="preserve"> urađen je </w:t>
      </w:r>
      <w:r>
        <w:rPr>
          <w:rFonts w:eastAsia="SimSun"/>
          <w:sz w:val="24"/>
          <w:szCs w:val="24"/>
          <w:lang w:eastAsia="zh-CN"/>
        </w:rPr>
        <w:t>u skladu s</w:t>
      </w:r>
      <w:r w:rsidRPr="0073772F">
        <w:rPr>
          <w:rFonts w:eastAsia="SimSun"/>
          <w:sz w:val="24"/>
          <w:szCs w:val="24"/>
          <w:lang w:eastAsia="zh-CN"/>
        </w:rPr>
        <w:t xml:space="preserve"> novim podzakonskim aktima Vijeća ministara BiH u propisanom roku. </w:t>
      </w:r>
      <w:r>
        <w:rPr>
          <w:rFonts w:eastAsia="SimSun"/>
          <w:sz w:val="24"/>
          <w:szCs w:val="24"/>
          <w:lang w:eastAsia="zh-CN"/>
        </w:rPr>
        <w:t>Na osnovi</w:t>
      </w:r>
      <w:r w:rsidRPr="0073772F">
        <w:rPr>
          <w:rFonts w:eastAsia="SimSun"/>
          <w:sz w:val="24"/>
          <w:szCs w:val="24"/>
          <w:lang w:eastAsia="zh-CN"/>
        </w:rPr>
        <w:t xml:space="preserve"> pozitivnog mišljenja Komisije za analizu radnih mje</w:t>
      </w:r>
      <w:r>
        <w:rPr>
          <w:rFonts w:eastAsia="SimSun"/>
          <w:sz w:val="24"/>
          <w:szCs w:val="24"/>
          <w:lang w:eastAsia="zh-CN"/>
        </w:rPr>
        <w:t xml:space="preserve">sta Ministarstva pravde BiH od </w:t>
      </w:r>
      <w:r w:rsidRPr="0073772F">
        <w:rPr>
          <w:rFonts w:eastAsia="SimSun"/>
          <w:sz w:val="24"/>
          <w:szCs w:val="24"/>
          <w:lang w:eastAsia="zh-CN"/>
        </w:rPr>
        <w:t>9.12.</w:t>
      </w:r>
      <w:r w:rsidR="00A76C78">
        <w:rPr>
          <w:rFonts w:eastAsia="SimSun"/>
          <w:sz w:val="24"/>
          <w:szCs w:val="24"/>
          <w:lang w:eastAsia="zh-CN"/>
        </w:rPr>
        <w:t>2014. godine,</w:t>
      </w:r>
      <w:r w:rsidRPr="0073772F">
        <w:rPr>
          <w:rFonts w:eastAsia="SimSun"/>
          <w:sz w:val="24"/>
          <w:szCs w:val="24"/>
          <w:lang w:eastAsia="zh-CN"/>
        </w:rPr>
        <w:t xml:space="preserve"> </w:t>
      </w:r>
      <w:r>
        <w:rPr>
          <w:rFonts w:eastAsia="SimSun"/>
          <w:sz w:val="24"/>
          <w:szCs w:val="24"/>
          <w:lang w:eastAsia="zh-CN"/>
        </w:rPr>
        <w:t>prijedlog p</w:t>
      </w:r>
      <w:r w:rsidRPr="0073772F">
        <w:rPr>
          <w:rFonts w:eastAsia="SimSun"/>
          <w:sz w:val="24"/>
          <w:szCs w:val="24"/>
          <w:lang w:eastAsia="zh-CN"/>
        </w:rPr>
        <w:t xml:space="preserve">ravilnika je dostavljen Ministarstvu pravde BiH, Ministarstvu financija i trezora BiH, Uredu za zakonodavstvo BiH i Agenciji za ravnopravnost spolova u BiH. </w:t>
      </w:r>
      <w:r w:rsidR="00A76C78">
        <w:rPr>
          <w:rFonts w:eastAsia="SimSun"/>
          <w:sz w:val="24"/>
          <w:szCs w:val="24"/>
          <w:lang w:eastAsia="zh-CN"/>
        </w:rPr>
        <w:t xml:space="preserve">Ured za zakonodavstvo BiH </w:t>
      </w:r>
      <w:r w:rsidRPr="0073772F">
        <w:rPr>
          <w:rFonts w:eastAsia="SimSun"/>
          <w:sz w:val="24"/>
          <w:szCs w:val="24"/>
          <w:lang w:eastAsia="zh-CN"/>
        </w:rPr>
        <w:t xml:space="preserve">je 7.1.2015. godine dostavio svoje mišljenje na prijedlog </w:t>
      </w:r>
      <w:r>
        <w:rPr>
          <w:rFonts w:eastAsia="SimSun"/>
          <w:sz w:val="24"/>
          <w:szCs w:val="24"/>
          <w:lang w:eastAsia="zh-CN"/>
        </w:rPr>
        <w:t>p</w:t>
      </w:r>
      <w:r w:rsidRPr="0073772F">
        <w:rPr>
          <w:rFonts w:eastAsia="SimSun"/>
          <w:sz w:val="24"/>
          <w:szCs w:val="24"/>
          <w:lang w:eastAsia="zh-CN"/>
        </w:rPr>
        <w:t xml:space="preserve">ravilnika, a nakon </w:t>
      </w:r>
      <w:r w:rsidR="00A76C78">
        <w:rPr>
          <w:rFonts w:eastAsia="SimSun"/>
          <w:sz w:val="24"/>
          <w:szCs w:val="24"/>
          <w:lang w:eastAsia="zh-CN"/>
        </w:rPr>
        <w:t xml:space="preserve">dobivenog mišljenja </w:t>
      </w:r>
      <w:r w:rsidRPr="0073772F">
        <w:rPr>
          <w:rFonts w:eastAsia="SimSun"/>
          <w:sz w:val="24"/>
          <w:szCs w:val="24"/>
          <w:lang w:eastAsia="zh-CN"/>
        </w:rPr>
        <w:t xml:space="preserve">Ministarstva pravde BiH, Ministarstva financija i trezora BiH i Agencije za ravnopravnost spolova u BiH provest će se propisana procedura. </w:t>
      </w:r>
    </w:p>
    <w:p w:rsidR="004E47CF" w:rsidRPr="0073772F" w:rsidRDefault="004E47CF" w:rsidP="004E47CF">
      <w:pPr>
        <w:spacing w:line="23" w:lineRule="atLeast"/>
        <w:jc w:val="both"/>
        <w:rPr>
          <w:rFonts w:eastAsiaTheme="minorHAnsi"/>
          <w:b/>
          <w:bCs/>
          <w:i/>
          <w:color w:val="000000"/>
          <w:sz w:val="24"/>
          <w:szCs w:val="24"/>
        </w:rPr>
      </w:pPr>
      <w:r w:rsidRPr="0073772F">
        <w:rPr>
          <w:rFonts w:eastAsiaTheme="minorHAnsi"/>
          <w:b/>
          <w:bCs/>
          <w:i/>
          <w:color w:val="000000"/>
          <w:sz w:val="24"/>
          <w:szCs w:val="24"/>
        </w:rPr>
        <w:t>d) Podzakonski akti prema Zakonu o sprečavanju pranja novca i financiranja terorističkih aktivnosti</w:t>
      </w:r>
    </w:p>
    <w:p w:rsidR="004E47CF" w:rsidRPr="0073772F" w:rsidRDefault="004E47CF" w:rsidP="00A76C78">
      <w:pPr>
        <w:jc w:val="both"/>
        <w:rPr>
          <w:rFonts w:eastAsiaTheme="minorHAnsi" w:cstheme="minorBidi"/>
          <w:sz w:val="24"/>
          <w:szCs w:val="24"/>
        </w:rPr>
      </w:pPr>
      <w:r w:rsidRPr="0073772F">
        <w:rPr>
          <w:rFonts w:eastAsiaTheme="minorHAnsi" w:cstheme="minorBidi"/>
          <w:sz w:val="24"/>
          <w:szCs w:val="24"/>
        </w:rPr>
        <w:t>Zbog zahtjeva i potrebe da se izvrše značajnije izmjene u oblasti sprečavanja i otkrivanja pranja novca i financiranja terorističkih aktivnosti donesen je novi Zakon o sprečavanju pranja novca i financiranja ter</w:t>
      </w:r>
      <w:r w:rsidR="00A76C78">
        <w:rPr>
          <w:rFonts w:eastAsiaTheme="minorHAnsi" w:cstheme="minorBidi"/>
          <w:sz w:val="24"/>
          <w:szCs w:val="24"/>
        </w:rPr>
        <w:t>orističkih aktivnosti („Sl.</w:t>
      </w:r>
      <w:r w:rsidRPr="0073772F">
        <w:rPr>
          <w:rFonts w:eastAsiaTheme="minorHAnsi" w:cstheme="minorBidi"/>
          <w:sz w:val="24"/>
          <w:szCs w:val="24"/>
        </w:rPr>
        <w:t xml:space="preserve"> glasnik BiH, br.</w:t>
      </w:r>
      <w:r>
        <w:rPr>
          <w:rFonts w:eastAsiaTheme="minorHAnsi" w:cstheme="minorBidi"/>
          <w:sz w:val="24"/>
          <w:szCs w:val="24"/>
        </w:rPr>
        <w:t xml:space="preserve"> </w:t>
      </w:r>
      <w:r w:rsidRPr="0073772F">
        <w:rPr>
          <w:rFonts w:eastAsiaTheme="minorHAnsi" w:cstheme="minorBidi"/>
          <w:sz w:val="24"/>
          <w:szCs w:val="24"/>
        </w:rPr>
        <w:t>47/14), čijim stupanjem na snagu je prestao važiti Zakon o sprječavanju pranja novca i financiranja ter</w:t>
      </w:r>
      <w:r w:rsidR="00A76C78">
        <w:rPr>
          <w:rFonts w:eastAsiaTheme="minorHAnsi" w:cstheme="minorBidi"/>
          <w:sz w:val="24"/>
          <w:szCs w:val="24"/>
        </w:rPr>
        <w:t>orističkih aktivnosti („Sl.</w:t>
      </w:r>
      <w:r w:rsidRPr="0073772F">
        <w:rPr>
          <w:rFonts w:eastAsiaTheme="minorHAnsi" w:cstheme="minorBidi"/>
          <w:sz w:val="24"/>
          <w:szCs w:val="24"/>
        </w:rPr>
        <w:t xml:space="preserve"> glasnik BiH“, broj 53/09). </w:t>
      </w:r>
      <w:r w:rsidRPr="0073772F">
        <w:rPr>
          <w:rFonts w:eastAsiaTheme="minorHAnsi"/>
          <w:bCs/>
          <w:color w:val="000000"/>
          <w:sz w:val="24"/>
          <w:szCs w:val="24"/>
        </w:rPr>
        <w:t>Direktor Agencije za osiguran</w:t>
      </w:r>
      <w:r>
        <w:rPr>
          <w:rFonts w:eastAsiaTheme="minorHAnsi"/>
          <w:bCs/>
          <w:color w:val="000000"/>
          <w:sz w:val="24"/>
          <w:szCs w:val="24"/>
        </w:rPr>
        <w:t>je u BiH je bio član radne skupine</w:t>
      </w:r>
      <w:r w:rsidRPr="0073772F">
        <w:rPr>
          <w:rFonts w:eastAsiaTheme="minorHAnsi"/>
          <w:bCs/>
          <w:color w:val="000000"/>
          <w:sz w:val="24"/>
          <w:szCs w:val="24"/>
        </w:rPr>
        <w:t xml:space="preserve">, </w:t>
      </w:r>
      <w:r>
        <w:rPr>
          <w:rFonts w:eastAsia="Calibri"/>
          <w:bCs/>
          <w:sz w:val="24"/>
          <w:szCs w:val="24"/>
        </w:rPr>
        <w:t>imenovane o</w:t>
      </w:r>
      <w:r w:rsidRPr="0073772F">
        <w:rPr>
          <w:rFonts w:eastAsia="Calibri"/>
          <w:bCs/>
          <w:sz w:val="24"/>
          <w:szCs w:val="24"/>
        </w:rPr>
        <w:t>dlukom br.</w:t>
      </w:r>
      <w:r>
        <w:rPr>
          <w:rFonts w:eastAsia="Calibri"/>
          <w:bCs/>
          <w:sz w:val="24"/>
          <w:szCs w:val="24"/>
        </w:rPr>
        <w:t xml:space="preserve"> </w:t>
      </w:r>
      <w:r w:rsidRPr="0073772F">
        <w:rPr>
          <w:rFonts w:eastAsia="Calibri"/>
          <w:bCs/>
          <w:sz w:val="24"/>
          <w:szCs w:val="24"/>
        </w:rPr>
        <w:t>08-04-4-2396-13/12 od 11.6.2012.</w:t>
      </w:r>
      <w:r>
        <w:rPr>
          <w:rFonts w:eastAsia="Calibri"/>
          <w:bCs/>
          <w:sz w:val="24"/>
          <w:szCs w:val="24"/>
        </w:rPr>
        <w:t xml:space="preserve"> </w:t>
      </w:r>
      <w:r w:rsidRPr="0073772F">
        <w:rPr>
          <w:rFonts w:eastAsia="Calibri"/>
          <w:bCs/>
          <w:sz w:val="24"/>
          <w:szCs w:val="24"/>
        </w:rPr>
        <w:t>godine</w:t>
      </w:r>
      <w:r w:rsidRPr="0073772F">
        <w:rPr>
          <w:rFonts w:eastAsiaTheme="minorHAnsi"/>
          <w:bCs/>
          <w:color w:val="000000"/>
          <w:sz w:val="24"/>
          <w:szCs w:val="24"/>
        </w:rPr>
        <w:t xml:space="preserve"> od strane Ministarstva sigurnosti BiH </w:t>
      </w:r>
      <w:r w:rsidRPr="0073772F">
        <w:rPr>
          <w:rFonts w:eastAsia="Calibri"/>
          <w:bCs/>
          <w:sz w:val="24"/>
          <w:szCs w:val="24"/>
        </w:rPr>
        <w:t>za izradu novog Zakona o sprečavanju pranja novca i financir</w:t>
      </w:r>
      <w:r w:rsidRPr="0073772F">
        <w:rPr>
          <w:rFonts w:eastAsiaTheme="minorHAnsi"/>
          <w:bCs/>
          <w:sz w:val="24"/>
          <w:szCs w:val="24"/>
        </w:rPr>
        <w:t>anja terorističkih aktivnosti. Ispred Agencije je Ministarstvu sigurnosti BiH dostavljen prijedlo</w:t>
      </w:r>
      <w:r>
        <w:rPr>
          <w:rFonts w:eastAsiaTheme="minorHAnsi"/>
          <w:bCs/>
          <w:sz w:val="24"/>
          <w:szCs w:val="24"/>
        </w:rPr>
        <w:t>g izmjena i dopuna za 20 članaka, od čega je čak 18 članaka</w:t>
      </w:r>
      <w:r w:rsidRPr="0073772F">
        <w:rPr>
          <w:rFonts w:eastAsiaTheme="minorHAnsi"/>
          <w:bCs/>
          <w:sz w:val="24"/>
          <w:szCs w:val="24"/>
        </w:rPr>
        <w:t xml:space="preserve"> uvršteno u novi </w:t>
      </w:r>
      <w:r>
        <w:rPr>
          <w:rFonts w:eastAsia="Calibri"/>
          <w:bCs/>
          <w:sz w:val="24"/>
          <w:szCs w:val="24"/>
        </w:rPr>
        <w:t>z</w:t>
      </w:r>
      <w:r w:rsidRPr="0073772F">
        <w:rPr>
          <w:rFonts w:eastAsia="Calibri"/>
          <w:bCs/>
          <w:sz w:val="24"/>
          <w:szCs w:val="24"/>
        </w:rPr>
        <w:t>akon</w:t>
      </w:r>
      <w:r w:rsidRPr="0073772F">
        <w:rPr>
          <w:rFonts w:eastAsiaTheme="minorHAnsi"/>
          <w:bCs/>
          <w:sz w:val="24"/>
          <w:szCs w:val="24"/>
        </w:rPr>
        <w:t xml:space="preserve">. </w:t>
      </w:r>
      <w:r>
        <w:rPr>
          <w:rFonts w:eastAsiaTheme="minorHAnsi" w:cstheme="minorBidi"/>
          <w:sz w:val="24"/>
          <w:szCs w:val="24"/>
        </w:rPr>
        <w:t>Na osnovi</w:t>
      </w:r>
      <w:r w:rsidRPr="0073772F">
        <w:rPr>
          <w:rFonts w:eastAsiaTheme="minorHAnsi" w:cstheme="minorBidi"/>
          <w:sz w:val="24"/>
          <w:szCs w:val="24"/>
        </w:rPr>
        <w:t xml:space="preserve"> ranije važećeg Zakona o sprečavanju pranja novca i financiranja terorističkih aktivnosti Agencija za osiguranje RS i Agencija za nadzor osiguranja FBiH su na preporuku Upravnog odbora Agencije za osiguranje u BiH su 2013.</w:t>
      </w:r>
      <w:r>
        <w:rPr>
          <w:rFonts w:eastAsiaTheme="minorHAnsi" w:cstheme="minorBidi"/>
          <w:sz w:val="24"/>
          <w:szCs w:val="24"/>
        </w:rPr>
        <w:t xml:space="preserve"> </w:t>
      </w:r>
      <w:r w:rsidR="00A76C78">
        <w:rPr>
          <w:rFonts w:eastAsiaTheme="minorHAnsi" w:cstheme="minorBidi"/>
          <w:sz w:val="24"/>
          <w:szCs w:val="24"/>
        </w:rPr>
        <w:t xml:space="preserve">godine donijele </w:t>
      </w:r>
      <w:r w:rsidRPr="0073772F">
        <w:rPr>
          <w:rFonts w:eastAsiaTheme="minorHAnsi" w:cstheme="minorBidi"/>
          <w:sz w:val="24"/>
          <w:szCs w:val="24"/>
        </w:rPr>
        <w:t xml:space="preserve">Smjernice za provođenje Zakona o sprečavanju pranja novca i </w:t>
      </w:r>
      <w:r>
        <w:rPr>
          <w:rFonts w:eastAsiaTheme="minorHAnsi" w:cstheme="minorBidi"/>
          <w:sz w:val="24"/>
          <w:szCs w:val="24"/>
        </w:rPr>
        <w:t>financiranja</w:t>
      </w:r>
      <w:r w:rsidRPr="0073772F">
        <w:rPr>
          <w:rFonts w:eastAsiaTheme="minorHAnsi" w:cstheme="minorBidi"/>
          <w:sz w:val="24"/>
          <w:szCs w:val="24"/>
        </w:rPr>
        <w:t xml:space="preserve"> terorističkih aktivnosti za obveznike. Stručna služba Agencije je u skladu s</w:t>
      </w:r>
      <w:r>
        <w:rPr>
          <w:rFonts w:eastAsiaTheme="minorHAnsi" w:cstheme="minorBidi"/>
          <w:sz w:val="24"/>
          <w:szCs w:val="24"/>
        </w:rPr>
        <w:t xml:space="preserve"> novim z</w:t>
      </w:r>
      <w:r w:rsidRPr="0073772F">
        <w:rPr>
          <w:rFonts w:eastAsiaTheme="minorHAnsi" w:cstheme="minorBidi"/>
          <w:sz w:val="24"/>
          <w:szCs w:val="24"/>
        </w:rPr>
        <w:t>akonom sačinila Smjernice za provođenje Zakona o sprečavanju pranja novca i financiranju terorističkih aktivnosti za obje entitetske agencije za nadzor osiguranja. Iste su bile na dnevnom redu VI</w:t>
      </w:r>
      <w:r>
        <w:rPr>
          <w:rFonts w:eastAsiaTheme="minorHAnsi" w:cstheme="minorBidi"/>
          <w:sz w:val="24"/>
          <w:szCs w:val="24"/>
        </w:rPr>
        <w:t>.</w:t>
      </w:r>
      <w:r w:rsidRPr="0073772F">
        <w:rPr>
          <w:rFonts w:eastAsiaTheme="minorHAnsi" w:cstheme="minorBidi"/>
          <w:sz w:val="24"/>
          <w:szCs w:val="24"/>
        </w:rPr>
        <w:t xml:space="preserve"> sjednice Upravnog odbora održane 22.12.2014.</w:t>
      </w:r>
      <w:r>
        <w:rPr>
          <w:rFonts w:eastAsiaTheme="minorHAnsi" w:cstheme="minorBidi"/>
          <w:sz w:val="24"/>
          <w:szCs w:val="24"/>
        </w:rPr>
        <w:t xml:space="preserve"> </w:t>
      </w:r>
      <w:r w:rsidRPr="0073772F">
        <w:rPr>
          <w:rFonts w:eastAsiaTheme="minorHAnsi" w:cstheme="minorBidi"/>
          <w:sz w:val="24"/>
          <w:szCs w:val="24"/>
        </w:rPr>
        <w:t>godine, ali je usvajanje odgođeno do donošenja podzakonskih akata od strane Vijeća ministara BiH u smislu član</w:t>
      </w:r>
      <w:r>
        <w:rPr>
          <w:rFonts w:eastAsiaTheme="minorHAnsi" w:cstheme="minorBidi"/>
          <w:sz w:val="24"/>
          <w:szCs w:val="24"/>
        </w:rPr>
        <w:t>k</w:t>
      </w:r>
      <w:r w:rsidRPr="0073772F">
        <w:rPr>
          <w:rFonts w:eastAsiaTheme="minorHAnsi" w:cstheme="minorBidi"/>
          <w:sz w:val="24"/>
          <w:szCs w:val="24"/>
        </w:rPr>
        <w:t>a 85. Zakona o sprečavanju pranja novca i financiranja terorističkih aktivnosti.</w:t>
      </w:r>
    </w:p>
    <w:p w:rsidR="004E47CF" w:rsidRPr="0073772F" w:rsidRDefault="004E47CF" w:rsidP="004E47CF">
      <w:pPr>
        <w:jc w:val="both"/>
        <w:rPr>
          <w:rFonts w:eastAsiaTheme="minorHAnsi"/>
          <w:b/>
          <w:i/>
          <w:sz w:val="24"/>
          <w:szCs w:val="24"/>
        </w:rPr>
      </w:pPr>
      <w:r w:rsidRPr="0073772F">
        <w:rPr>
          <w:rFonts w:eastAsiaTheme="minorHAnsi"/>
          <w:b/>
          <w:i/>
          <w:sz w:val="24"/>
          <w:szCs w:val="24"/>
        </w:rPr>
        <w:t>e) Davanje suglasnosti na Odluku o izmjena</w:t>
      </w:r>
      <w:r>
        <w:rPr>
          <w:rFonts w:eastAsiaTheme="minorHAnsi"/>
          <w:b/>
          <w:i/>
          <w:sz w:val="24"/>
          <w:szCs w:val="24"/>
        </w:rPr>
        <w:t>ma i dopunama Premijskog sustava</w:t>
      </w:r>
      <w:r w:rsidRPr="0073772F">
        <w:rPr>
          <w:rFonts w:eastAsiaTheme="minorHAnsi"/>
          <w:b/>
          <w:i/>
          <w:sz w:val="24"/>
          <w:szCs w:val="24"/>
        </w:rPr>
        <w:t xml:space="preserve"> X-AO</w:t>
      </w:r>
    </w:p>
    <w:p w:rsidR="004E47CF" w:rsidRPr="00A76C78" w:rsidRDefault="004E47CF" w:rsidP="004E47CF">
      <w:pPr>
        <w:jc w:val="both"/>
        <w:rPr>
          <w:rFonts w:eastAsiaTheme="minorHAnsi"/>
          <w:bCs/>
          <w:sz w:val="24"/>
          <w:szCs w:val="24"/>
        </w:rPr>
      </w:pPr>
      <w:r>
        <w:rPr>
          <w:rFonts w:eastAsiaTheme="minorHAnsi"/>
          <w:i/>
          <w:sz w:val="24"/>
          <w:szCs w:val="24"/>
        </w:rPr>
        <w:t xml:space="preserve">Dana </w:t>
      </w:r>
      <w:r w:rsidRPr="0073772F">
        <w:rPr>
          <w:rFonts w:eastAsiaTheme="minorHAnsi"/>
          <w:sz w:val="24"/>
          <w:szCs w:val="24"/>
        </w:rPr>
        <w:t>9.4.2014.</w:t>
      </w:r>
      <w:r>
        <w:rPr>
          <w:rFonts w:eastAsiaTheme="minorHAnsi"/>
          <w:sz w:val="24"/>
          <w:szCs w:val="24"/>
        </w:rPr>
        <w:t xml:space="preserve"> </w:t>
      </w:r>
      <w:r w:rsidRPr="0073772F">
        <w:rPr>
          <w:rFonts w:eastAsiaTheme="minorHAnsi"/>
          <w:sz w:val="24"/>
          <w:szCs w:val="24"/>
        </w:rPr>
        <w:t>godine Agenciji za osiguranje u BiH se pismenim putem obratilo Udruženje d</w:t>
      </w:r>
      <w:r>
        <w:rPr>
          <w:rFonts w:eastAsiaTheme="minorHAnsi"/>
          <w:sz w:val="24"/>
          <w:szCs w:val="24"/>
        </w:rPr>
        <w:t>ruštava za osiguranje u FBiH zahtjevom za davanje su</w:t>
      </w:r>
      <w:r w:rsidRPr="0073772F">
        <w:rPr>
          <w:rFonts w:eastAsiaTheme="minorHAnsi"/>
          <w:sz w:val="24"/>
          <w:szCs w:val="24"/>
        </w:rPr>
        <w:t>glasnosti na Odluku o izmjen</w:t>
      </w:r>
      <w:r>
        <w:rPr>
          <w:rFonts w:eastAsiaTheme="minorHAnsi"/>
          <w:sz w:val="24"/>
          <w:szCs w:val="24"/>
        </w:rPr>
        <w:t>ama i dopunama Premijskog sustava</w:t>
      </w:r>
      <w:r w:rsidRPr="0073772F">
        <w:rPr>
          <w:rFonts w:eastAsiaTheme="minorHAnsi"/>
          <w:sz w:val="24"/>
          <w:szCs w:val="24"/>
        </w:rPr>
        <w:t xml:space="preserve"> X-AO za osiguranje od</w:t>
      </w:r>
      <w:r>
        <w:rPr>
          <w:rFonts w:eastAsiaTheme="minorHAnsi"/>
          <w:sz w:val="24"/>
          <w:szCs w:val="24"/>
        </w:rPr>
        <w:t xml:space="preserve"> automobilske odgovornosti donesene</w:t>
      </w:r>
      <w:r w:rsidRPr="0073772F">
        <w:rPr>
          <w:rFonts w:eastAsiaTheme="minorHAnsi"/>
          <w:sz w:val="24"/>
          <w:szCs w:val="24"/>
        </w:rPr>
        <w:t xml:space="preserve"> od strane Upravnog odbora Biroa osiguranja BiH 20.7.1998.</w:t>
      </w:r>
      <w:r>
        <w:rPr>
          <w:rFonts w:eastAsiaTheme="minorHAnsi"/>
          <w:sz w:val="24"/>
          <w:szCs w:val="24"/>
        </w:rPr>
        <w:t xml:space="preserve"> </w:t>
      </w:r>
      <w:r w:rsidRPr="0073772F">
        <w:rPr>
          <w:rFonts w:eastAsiaTheme="minorHAnsi"/>
          <w:sz w:val="24"/>
          <w:szCs w:val="24"/>
        </w:rPr>
        <w:t>godine, a koji se trenutno primjenjuje na području FBiH.</w:t>
      </w:r>
      <w:r w:rsidRPr="0073772F">
        <w:rPr>
          <w:rFonts w:eastAsiaTheme="minorHAnsi"/>
          <w:bCs/>
          <w:sz w:val="24"/>
          <w:szCs w:val="24"/>
        </w:rPr>
        <w:t xml:space="preserve"> Upravni odbor Agencije je istu razmatrao </w:t>
      </w:r>
      <w:r>
        <w:rPr>
          <w:rFonts w:eastAsiaTheme="minorHAnsi"/>
          <w:bCs/>
          <w:sz w:val="24"/>
          <w:szCs w:val="24"/>
        </w:rPr>
        <w:t xml:space="preserve">na </w:t>
      </w:r>
      <w:r w:rsidRPr="0073772F">
        <w:rPr>
          <w:rFonts w:eastAsiaTheme="minorHAnsi"/>
          <w:bCs/>
          <w:sz w:val="24"/>
          <w:szCs w:val="24"/>
        </w:rPr>
        <w:t>V</w:t>
      </w:r>
      <w:r>
        <w:rPr>
          <w:rFonts w:eastAsiaTheme="minorHAnsi"/>
          <w:bCs/>
          <w:sz w:val="24"/>
          <w:szCs w:val="24"/>
        </w:rPr>
        <w:t>.</w:t>
      </w:r>
      <w:r w:rsidRPr="0073772F">
        <w:rPr>
          <w:rFonts w:eastAsiaTheme="minorHAnsi"/>
          <w:bCs/>
          <w:sz w:val="24"/>
          <w:szCs w:val="24"/>
        </w:rPr>
        <w:t xml:space="preserve"> sjednici održanoj 17.11.2014.</w:t>
      </w:r>
      <w:r>
        <w:rPr>
          <w:rFonts w:eastAsiaTheme="minorHAnsi"/>
          <w:bCs/>
          <w:sz w:val="24"/>
          <w:szCs w:val="24"/>
        </w:rPr>
        <w:t xml:space="preserve"> </w:t>
      </w:r>
      <w:r w:rsidRPr="0073772F">
        <w:rPr>
          <w:rFonts w:eastAsiaTheme="minorHAnsi"/>
          <w:bCs/>
          <w:sz w:val="24"/>
          <w:szCs w:val="24"/>
        </w:rPr>
        <w:t>godine</w:t>
      </w:r>
      <w:r w:rsidRPr="0073772F">
        <w:rPr>
          <w:rFonts w:eastAsiaTheme="minorHAnsi"/>
          <w:sz w:val="24"/>
          <w:szCs w:val="24"/>
        </w:rPr>
        <w:t xml:space="preserve"> donijevši zaključak kojim se daje inicijativa prema Udruženju društava za osiguranje u FBiH prema Federalnom ministarstvu financija</w:t>
      </w:r>
      <w:r>
        <w:rPr>
          <w:rFonts w:eastAsiaTheme="minorHAnsi"/>
          <w:sz w:val="24"/>
          <w:szCs w:val="24"/>
        </w:rPr>
        <w:t xml:space="preserve"> s</w:t>
      </w:r>
      <w:r w:rsidRPr="0073772F">
        <w:rPr>
          <w:rFonts w:eastAsiaTheme="minorHAnsi"/>
          <w:sz w:val="24"/>
          <w:szCs w:val="24"/>
        </w:rPr>
        <w:t xml:space="preserve"> prijedlogom za izmjene i dopune Zakona o osiguranju od odgovornosti za motor</w:t>
      </w:r>
      <w:r>
        <w:rPr>
          <w:rFonts w:eastAsiaTheme="minorHAnsi"/>
          <w:sz w:val="24"/>
          <w:szCs w:val="24"/>
        </w:rPr>
        <w:t>na vozila i ostale odredbe o ob</w:t>
      </w:r>
      <w:r w:rsidRPr="0073772F">
        <w:rPr>
          <w:rFonts w:eastAsiaTheme="minorHAnsi"/>
          <w:sz w:val="24"/>
          <w:szCs w:val="24"/>
        </w:rPr>
        <w:t>veznom osiguranju od odgovornosti FBiH.</w:t>
      </w:r>
    </w:p>
    <w:p w:rsidR="004E47CF" w:rsidRPr="0073772F" w:rsidRDefault="004E47CF" w:rsidP="004E47CF">
      <w:pPr>
        <w:rPr>
          <w:rFonts w:eastAsiaTheme="minorHAnsi"/>
          <w:b/>
          <w:i/>
          <w:sz w:val="24"/>
          <w:szCs w:val="24"/>
        </w:rPr>
      </w:pPr>
      <w:r w:rsidRPr="0073772F">
        <w:rPr>
          <w:rFonts w:eastAsiaTheme="minorHAnsi"/>
          <w:b/>
          <w:i/>
          <w:sz w:val="24"/>
          <w:szCs w:val="24"/>
        </w:rPr>
        <w:t>f) Ostale zakonodavne aktivnosti</w:t>
      </w:r>
    </w:p>
    <w:p w:rsidR="004E47CF" w:rsidRPr="0073772F" w:rsidRDefault="004E47CF" w:rsidP="004E47CF">
      <w:pPr>
        <w:tabs>
          <w:tab w:val="left" w:pos="0"/>
        </w:tabs>
        <w:jc w:val="both"/>
        <w:rPr>
          <w:rFonts w:eastAsiaTheme="minorHAnsi"/>
          <w:sz w:val="24"/>
          <w:szCs w:val="24"/>
        </w:rPr>
      </w:pPr>
      <w:r>
        <w:rPr>
          <w:rFonts w:eastAsiaTheme="minorHAnsi"/>
          <w:sz w:val="24"/>
          <w:szCs w:val="24"/>
        </w:rPr>
        <w:t>U tijeku</w:t>
      </w:r>
      <w:r w:rsidRPr="0073772F">
        <w:rPr>
          <w:rFonts w:eastAsiaTheme="minorHAnsi"/>
          <w:sz w:val="24"/>
          <w:szCs w:val="24"/>
        </w:rPr>
        <w:t xml:space="preserve"> 2014.</w:t>
      </w:r>
      <w:r>
        <w:rPr>
          <w:rFonts w:eastAsiaTheme="minorHAnsi"/>
          <w:sz w:val="24"/>
          <w:szCs w:val="24"/>
        </w:rPr>
        <w:t xml:space="preserve"> </w:t>
      </w:r>
      <w:r w:rsidRPr="0073772F">
        <w:rPr>
          <w:rFonts w:eastAsiaTheme="minorHAnsi"/>
          <w:sz w:val="24"/>
          <w:szCs w:val="24"/>
        </w:rPr>
        <w:t>godine Agencija je provela sljedeće aktivnosti:</w:t>
      </w:r>
    </w:p>
    <w:p w:rsidR="00A76C78" w:rsidRDefault="004E47CF" w:rsidP="000140DE">
      <w:pPr>
        <w:numPr>
          <w:ilvl w:val="0"/>
          <w:numId w:val="59"/>
        </w:numPr>
        <w:overflowPunct/>
        <w:autoSpaceDE/>
        <w:autoSpaceDN/>
        <w:adjustRightInd/>
        <w:jc w:val="both"/>
        <w:textAlignment w:val="auto"/>
        <w:rPr>
          <w:rFonts w:eastAsiaTheme="minorHAnsi"/>
          <w:sz w:val="24"/>
          <w:szCs w:val="24"/>
        </w:rPr>
      </w:pPr>
      <w:r w:rsidRPr="0073772F">
        <w:rPr>
          <w:rFonts w:eastAsiaTheme="minorHAnsi"/>
          <w:sz w:val="24"/>
          <w:szCs w:val="24"/>
        </w:rPr>
        <w:t xml:space="preserve">dostavila komentare, primjedbe i sugestije na Zakon o izmjenama i dopunama </w:t>
      </w:r>
    </w:p>
    <w:p w:rsidR="004E47CF" w:rsidRPr="0073772F" w:rsidRDefault="004E47CF" w:rsidP="00A76C78">
      <w:pPr>
        <w:overflowPunct/>
        <w:autoSpaceDE/>
        <w:autoSpaceDN/>
        <w:adjustRightInd/>
        <w:jc w:val="both"/>
        <w:textAlignment w:val="auto"/>
        <w:rPr>
          <w:rFonts w:eastAsiaTheme="minorHAnsi"/>
          <w:sz w:val="24"/>
          <w:szCs w:val="24"/>
        </w:rPr>
      </w:pPr>
      <w:r w:rsidRPr="0073772F">
        <w:rPr>
          <w:rFonts w:eastAsiaTheme="minorHAnsi"/>
          <w:sz w:val="24"/>
          <w:szCs w:val="24"/>
        </w:rPr>
        <w:t>Zakona o ministarskim imenovanjima, imenovanjima Vijeća ministara i drugim imenovanjima BiH;</w:t>
      </w:r>
    </w:p>
    <w:p w:rsidR="00A76C78" w:rsidRDefault="004E47CF" w:rsidP="000140DE">
      <w:pPr>
        <w:numPr>
          <w:ilvl w:val="0"/>
          <w:numId w:val="59"/>
        </w:numPr>
        <w:overflowPunct/>
        <w:autoSpaceDE/>
        <w:autoSpaceDN/>
        <w:adjustRightInd/>
        <w:jc w:val="both"/>
        <w:textAlignment w:val="auto"/>
        <w:rPr>
          <w:rFonts w:eastAsiaTheme="minorHAnsi"/>
          <w:sz w:val="24"/>
          <w:szCs w:val="24"/>
        </w:rPr>
      </w:pPr>
      <w:r w:rsidRPr="0073772F">
        <w:rPr>
          <w:rFonts w:eastAsiaTheme="minorHAnsi"/>
          <w:sz w:val="24"/>
          <w:szCs w:val="24"/>
        </w:rPr>
        <w:t xml:space="preserve">sačinila Pravilnik o načinu internog prijavljivanja korupcije u Agenciji za </w:t>
      </w:r>
    </w:p>
    <w:p w:rsidR="004E47CF" w:rsidRPr="0073772F" w:rsidRDefault="004E47CF" w:rsidP="00A76C78">
      <w:pPr>
        <w:overflowPunct/>
        <w:autoSpaceDE/>
        <w:autoSpaceDN/>
        <w:adjustRightInd/>
        <w:jc w:val="both"/>
        <w:textAlignment w:val="auto"/>
        <w:rPr>
          <w:rFonts w:eastAsiaTheme="minorHAnsi"/>
          <w:sz w:val="24"/>
          <w:szCs w:val="24"/>
        </w:rPr>
      </w:pPr>
      <w:r w:rsidRPr="0073772F">
        <w:rPr>
          <w:rFonts w:eastAsiaTheme="minorHAnsi"/>
          <w:sz w:val="24"/>
          <w:szCs w:val="24"/>
        </w:rPr>
        <w:t>osiguranje u Bosni i Hercegovini;</w:t>
      </w:r>
    </w:p>
    <w:p w:rsidR="00A76C78" w:rsidRDefault="004E47CF" w:rsidP="000140DE">
      <w:pPr>
        <w:numPr>
          <w:ilvl w:val="0"/>
          <w:numId w:val="59"/>
        </w:numPr>
        <w:overflowPunct/>
        <w:autoSpaceDE/>
        <w:autoSpaceDN/>
        <w:adjustRightInd/>
        <w:jc w:val="both"/>
        <w:textAlignment w:val="auto"/>
        <w:rPr>
          <w:rFonts w:eastAsiaTheme="minorHAnsi"/>
          <w:sz w:val="24"/>
          <w:szCs w:val="24"/>
        </w:rPr>
      </w:pPr>
      <w:r>
        <w:rPr>
          <w:rFonts w:eastAsiaTheme="minorHAnsi"/>
          <w:sz w:val="24"/>
          <w:szCs w:val="24"/>
        </w:rPr>
        <w:t xml:space="preserve"> na osnovi</w:t>
      </w:r>
      <w:r w:rsidRPr="0073772F">
        <w:rPr>
          <w:rFonts w:eastAsiaTheme="minorHAnsi"/>
          <w:sz w:val="24"/>
          <w:szCs w:val="24"/>
        </w:rPr>
        <w:t xml:space="preserve"> sugestije Agencije za prevenciju korupc</w:t>
      </w:r>
      <w:r>
        <w:rPr>
          <w:rFonts w:eastAsiaTheme="minorHAnsi"/>
          <w:sz w:val="24"/>
          <w:szCs w:val="24"/>
        </w:rPr>
        <w:t>ije, sačinila revidirani Akcijski</w:t>
      </w:r>
      <w:r w:rsidRPr="0073772F">
        <w:rPr>
          <w:rFonts w:eastAsiaTheme="minorHAnsi"/>
          <w:sz w:val="24"/>
          <w:szCs w:val="24"/>
        </w:rPr>
        <w:t xml:space="preserve"> </w:t>
      </w:r>
    </w:p>
    <w:p w:rsidR="004E47CF" w:rsidRPr="0073772F" w:rsidRDefault="004E47CF" w:rsidP="00A76C78">
      <w:pPr>
        <w:overflowPunct/>
        <w:autoSpaceDE/>
        <w:autoSpaceDN/>
        <w:adjustRightInd/>
        <w:jc w:val="both"/>
        <w:textAlignment w:val="auto"/>
        <w:rPr>
          <w:rFonts w:eastAsiaTheme="minorHAnsi"/>
          <w:sz w:val="24"/>
          <w:szCs w:val="24"/>
        </w:rPr>
      </w:pPr>
      <w:r w:rsidRPr="0073772F">
        <w:rPr>
          <w:rFonts w:eastAsiaTheme="minorHAnsi"/>
          <w:sz w:val="24"/>
          <w:szCs w:val="24"/>
        </w:rPr>
        <w:t>plan borbe protiv korupcije</w:t>
      </w:r>
      <w:r w:rsidR="00A76C78">
        <w:rPr>
          <w:rFonts w:eastAsiaTheme="minorHAnsi"/>
          <w:sz w:val="24"/>
          <w:szCs w:val="24"/>
        </w:rPr>
        <w:t xml:space="preserve"> Agencije za osiguranje u BiH</w:t>
      </w:r>
      <w:r w:rsidRPr="0073772F">
        <w:rPr>
          <w:rFonts w:eastAsiaTheme="minorHAnsi"/>
          <w:sz w:val="24"/>
          <w:szCs w:val="24"/>
        </w:rPr>
        <w:t>, na koji je ista dala pozitivno mišljenje;</w:t>
      </w:r>
    </w:p>
    <w:p w:rsidR="00A76C78" w:rsidRDefault="004E47CF" w:rsidP="000140DE">
      <w:pPr>
        <w:numPr>
          <w:ilvl w:val="0"/>
          <w:numId w:val="59"/>
        </w:numPr>
        <w:overflowPunct/>
        <w:autoSpaceDE/>
        <w:autoSpaceDN/>
        <w:adjustRightInd/>
        <w:jc w:val="both"/>
        <w:textAlignment w:val="auto"/>
        <w:rPr>
          <w:rFonts w:eastAsiaTheme="minorHAnsi"/>
          <w:sz w:val="24"/>
          <w:szCs w:val="24"/>
        </w:rPr>
      </w:pPr>
      <w:r w:rsidRPr="0073772F">
        <w:rPr>
          <w:rFonts w:eastAsiaTheme="minorHAnsi"/>
          <w:sz w:val="24"/>
          <w:szCs w:val="24"/>
        </w:rPr>
        <w:t>sačinila Pravilnik o pr</w:t>
      </w:r>
      <w:r>
        <w:rPr>
          <w:rFonts w:eastAsiaTheme="minorHAnsi"/>
          <w:sz w:val="24"/>
          <w:szCs w:val="24"/>
        </w:rPr>
        <w:t>ovođenju Zakona o zaštiti osobnih</w:t>
      </w:r>
      <w:r w:rsidRPr="0073772F">
        <w:rPr>
          <w:rFonts w:eastAsiaTheme="minorHAnsi"/>
          <w:sz w:val="24"/>
          <w:szCs w:val="24"/>
        </w:rPr>
        <w:t xml:space="preserve"> podataka u Agenciji za </w:t>
      </w:r>
    </w:p>
    <w:p w:rsidR="004E47CF" w:rsidRPr="0073772F" w:rsidRDefault="004E47CF" w:rsidP="00A76C78">
      <w:pPr>
        <w:overflowPunct/>
        <w:autoSpaceDE/>
        <w:autoSpaceDN/>
        <w:adjustRightInd/>
        <w:jc w:val="both"/>
        <w:textAlignment w:val="auto"/>
        <w:rPr>
          <w:rFonts w:eastAsiaTheme="minorHAnsi"/>
          <w:sz w:val="24"/>
          <w:szCs w:val="24"/>
        </w:rPr>
      </w:pPr>
      <w:r w:rsidRPr="0073772F">
        <w:rPr>
          <w:rFonts w:eastAsiaTheme="minorHAnsi"/>
          <w:sz w:val="24"/>
          <w:szCs w:val="24"/>
        </w:rPr>
        <w:t>osiguranje u Bosni i Hercegovini;</w:t>
      </w:r>
    </w:p>
    <w:p w:rsidR="004E47CF" w:rsidRPr="0073772F" w:rsidRDefault="004E47CF" w:rsidP="000140DE">
      <w:pPr>
        <w:numPr>
          <w:ilvl w:val="0"/>
          <w:numId w:val="59"/>
        </w:numPr>
        <w:overflowPunct/>
        <w:autoSpaceDE/>
        <w:autoSpaceDN/>
        <w:adjustRightInd/>
        <w:jc w:val="both"/>
        <w:textAlignment w:val="auto"/>
        <w:rPr>
          <w:rFonts w:eastAsiaTheme="minorHAnsi"/>
          <w:sz w:val="24"/>
          <w:szCs w:val="24"/>
        </w:rPr>
      </w:pPr>
      <w:r w:rsidRPr="0073772F">
        <w:rPr>
          <w:rFonts w:eastAsiaTheme="minorHAnsi"/>
          <w:sz w:val="24"/>
          <w:szCs w:val="24"/>
        </w:rPr>
        <w:t xml:space="preserve">sačinila </w:t>
      </w:r>
      <w:r>
        <w:rPr>
          <w:rFonts w:eastAsiaTheme="minorHAnsi"/>
          <w:sz w:val="24"/>
          <w:szCs w:val="24"/>
        </w:rPr>
        <w:t>Plan sigurnosti osobnih</w:t>
      </w:r>
      <w:r w:rsidRPr="0073772F">
        <w:rPr>
          <w:rFonts w:eastAsiaTheme="minorHAnsi"/>
          <w:sz w:val="24"/>
          <w:szCs w:val="24"/>
        </w:rPr>
        <w:t xml:space="preserve"> podataka u</w:t>
      </w:r>
      <w:r w:rsidR="00A76C78">
        <w:rPr>
          <w:rFonts w:eastAsiaTheme="minorHAnsi"/>
          <w:sz w:val="24"/>
          <w:szCs w:val="24"/>
        </w:rPr>
        <w:t xml:space="preserve"> Agenciji za osiguranje u BiH</w:t>
      </w:r>
      <w:r w:rsidRPr="0073772F">
        <w:rPr>
          <w:rFonts w:eastAsiaTheme="minorHAnsi"/>
          <w:sz w:val="24"/>
          <w:szCs w:val="24"/>
        </w:rPr>
        <w:t>;</w:t>
      </w:r>
    </w:p>
    <w:p w:rsidR="004E47CF" w:rsidRPr="0073772F" w:rsidRDefault="004E47CF" w:rsidP="000140DE">
      <w:pPr>
        <w:numPr>
          <w:ilvl w:val="0"/>
          <w:numId w:val="59"/>
        </w:numPr>
        <w:overflowPunct/>
        <w:autoSpaceDE/>
        <w:autoSpaceDN/>
        <w:adjustRightInd/>
        <w:jc w:val="both"/>
        <w:textAlignment w:val="auto"/>
        <w:rPr>
          <w:rFonts w:eastAsiaTheme="minorHAnsi"/>
          <w:sz w:val="24"/>
          <w:szCs w:val="24"/>
        </w:rPr>
      </w:pPr>
      <w:r w:rsidRPr="0073772F">
        <w:rPr>
          <w:rFonts w:eastAsiaTheme="minorHAnsi"/>
          <w:sz w:val="24"/>
          <w:szCs w:val="24"/>
        </w:rPr>
        <w:t>sačinila Plan integriteta Agencije za osiguranje u Bosni i Hercegovini;</w:t>
      </w:r>
    </w:p>
    <w:p w:rsidR="00A76C78" w:rsidRDefault="004E47CF" w:rsidP="000140DE">
      <w:pPr>
        <w:numPr>
          <w:ilvl w:val="0"/>
          <w:numId w:val="59"/>
        </w:numPr>
        <w:overflowPunct/>
        <w:autoSpaceDE/>
        <w:autoSpaceDN/>
        <w:adjustRightInd/>
        <w:jc w:val="both"/>
        <w:textAlignment w:val="auto"/>
        <w:rPr>
          <w:rFonts w:eastAsiaTheme="minorHAnsi"/>
          <w:sz w:val="24"/>
          <w:szCs w:val="24"/>
        </w:rPr>
      </w:pPr>
      <w:r w:rsidRPr="0073772F">
        <w:rPr>
          <w:rFonts w:eastAsiaTheme="minorHAnsi"/>
          <w:sz w:val="24"/>
          <w:szCs w:val="24"/>
        </w:rPr>
        <w:t xml:space="preserve">sačinila </w:t>
      </w:r>
      <w:r>
        <w:rPr>
          <w:rFonts w:eastAsiaTheme="minorHAnsi"/>
          <w:sz w:val="24"/>
          <w:szCs w:val="24"/>
        </w:rPr>
        <w:t>Pravilnik o uvjetima nabav</w:t>
      </w:r>
      <w:r w:rsidRPr="0073772F">
        <w:rPr>
          <w:rFonts w:eastAsiaTheme="minorHAnsi"/>
          <w:sz w:val="24"/>
          <w:szCs w:val="24"/>
        </w:rPr>
        <w:t xml:space="preserve">e i načinu korištenja službenog vozila u </w:t>
      </w:r>
    </w:p>
    <w:p w:rsidR="004E47CF" w:rsidRPr="0073772F" w:rsidRDefault="004E47CF" w:rsidP="00A76C78">
      <w:pPr>
        <w:overflowPunct/>
        <w:autoSpaceDE/>
        <w:autoSpaceDN/>
        <w:adjustRightInd/>
        <w:jc w:val="both"/>
        <w:textAlignment w:val="auto"/>
        <w:rPr>
          <w:rFonts w:eastAsiaTheme="minorHAnsi"/>
          <w:sz w:val="24"/>
          <w:szCs w:val="24"/>
        </w:rPr>
      </w:pPr>
      <w:r w:rsidRPr="0073772F">
        <w:rPr>
          <w:rFonts w:eastAsiaTheme="minorHAnsi"/>
          <w:sz w:val="24"/>
          <w:szCs w:val="24"/>
        </w:rPr>
        <w:t>Agenciji za osiguranje u Bosni i Hercegovini;</w:t>
      </w:r>
    </w:p>
    <w:p w:rsidR="00A76C78" w:rsidRDefault="004E47CF" w:rsidP="000140DE">
      <w:pPr>
        <w:numPr>
          <w:ilvl w:val="0"/>
          <w:numId w:val="59"/>
        </w:numPr>
        <w:overflowPunct/>
        <w:autoSpaceDE/>
        <w:autoSpaceDN/>
        <w:adjustRightInd/>
        <w:jc w:val="both"/>
        <w:textAlignment w:val="auto"/>
        <w:rPr>
          <w:rFonts w:eastAsiaTheme="minorHAnsi"/>
          <w:sz w:val="24"/>
          <w:szCs w:val="24"/>
        </w:rPr>
      </w:pPr>
      <w:r w:rsidRPr="0073772F">
        <w:rPr>
          <w:rFonts w:eastAsiaTheme="minorHAnsi"/>
          <w:sz w:val="24"/>
          <w:szCs w:val="24"/>
        </w:rPr>
        <w:t xml:space="preserve">sačinila Pravilnik o korištenju sredstava za reprezentaciju u Agenciji za osiguranje </w:t>
      </w:r>
    </w:p>
    <w:p w:rsidR="004E47CF" w:rsidRPr="0073772F" w:rsidRDefault="004E47CF" w:rsidP="00A76C78">
      <w:pPr>
        <w:overflowPunct/>
        <w:autoSpaceDE/>
        <w:autoSpaceDN/>
        <w:adjustRightInd/>
        <w:jc w:val="both"/>
        <w:textAlignment w:val="auto"/>
        <w:rPr>
          <w:rFonts w:eastAsiaTheme="minorHAnsi"/>
          <w:sz w:val="24"/>
          <w:szCs w:val="24"/>
        </w:rPr>
      </w:pPr>
      <w:r w:rsidRPr="0073772F">
        <w:rPr>
          <w:rFonts w:eastAsiaTheme="minorHAnsi"/>
          <w:sz w:val="24"/>
          <w:szCs w:val="24"/>
        </w:rPr>
        <w:t>u Bosni i Hercegovini;</w:t>
      </w:r>
    </w:p>
    <w:p w:rsidR="004E47CF" w:rsidRPr="0073772F" w:rsidRDefault="004E47CF" w:rsidP="000140DE">
      <w:pPr>
        <w:numPr>
          <w:ilvl w:val="0"/>
          <w:numId w:val="59"/>
        </w:numPr>
        <w:overflowPunct/>
        <w:autoSpaceDE/>
        <w:autoSpaceDN/>
        <w:adjustRightInd/>
        <w:jc w:val="both"/>
        <w:textAlignment w:val="auto"/>
        <w:rPr>
          <w:rFonts w:eastAsiaTheme="minorHAnsi"/>
          <w:sz w:val="24"/>
          <w:szCs w:val="24"/>
        </w:rPr>
      </w:pPr>
      <w:r w:rsidRPr="0073772F">
        <w:rPr>
          <w:rFonts w:eastAsiaTheme="minorHAnsi"/>
          <w:sz w:val="24"/>
          <w:szCs w:val="24"/>
        </w:rPr>
        <w:t>sačinila Pravilnik o kućnom redu u Agenciji za osiguranje u Bosni i Hercegovini;</w:t>
      </w:r>
    </w:p>
    <w:p w:rsidR="004E47CF" w:rsidRPr="0073772F" w:rsidRDefault="004E47CF" w:rsidP="000140DE">
      <w:pPr>
        <w:numPr>
          <w:ilvl w:val="0"/>
          <w:numId w:val="59"/>
        </w:numPr>
        <w:overflowPunct/>
        <w:autoSpaceDE/>
        <w:autoSpaceDN/>
        <w:adjustRightInd/>
        <w:jc w:val="both"/>
        <w:textAlignment w:val="auto"/>
        <w:rPr>
          <w:rFonts w:eastAsiaTheme="minorHAnsi"/>
          <w:sz w:val="24"/>
          <w:szCs w:val="24"/>
        </w:rPr>
      </w:pPr>
      <w:r w:rsidRPr="0073772F">
        <w:rPr>
          <w:rFonts w:eastAsiaTheme="minorHAnsi"/>
          <w:sz w:val="24"/>
          <w:szCs w:val="24"/>
        </w:rPr>
        <w:t>sačinila Pravilnik o korištenju telefona u</w:t>
      </w:r>
      <w:r w:rsidR="00A76C78">
        <w:rPr>
          <w:rFonts w:eastAsiaTheme="minorHAnsi"/>
          <w:sz w:val="24"/>
          <w:szCs w:val="24"/>
        </w:rPr>
        <w:t xml:space="preserve"> Agenciji za osiguranje u BiH</w:t>
      </w:r>
      <w:r w:rsidRPr="0073772F">
        <w:rPr>
          <w:rFonts w:eastAsiaTheme="minorHAnsi"/>
          <w:sz w:val="24"/>
          <w:szCs w:val="24"/>
        </w:rPr>
        <w:t xml:space="preserve"> i</w:t>
      </w:r>
    </w:p>
    <w:p w:rsidR="004E47CF" w:rsidRPr="0073772F" w:rsidRDefault="004E47CF" w:rsidP="000140DE">
      <w:pPr>
        <w:numPr>
          <w:ilvl w:val="0"/>
          <w:numId w:val="59"/>
        </w:numPr>
        <w:overflowPunct/>
        <w:autoSpaceDE/>
        <w:autoSpaceDN/>
        <w:adjustRightInd/>
        <w:jc w:val="both"/>
        <w:textAlignment w:val="auto"/>
        <w:rPr>
          <w:rFonts w:eastAsiaTheme="minorHAnsi"/>
          <w:sz w:val="24"/>
          <w:szCs w:val="24"/>
        </w:rPr>
      </w:pPr>
      <w:r w:rsidRPr="0073772F">
        <w:rPr>
          <w:rFonts w:eastAsiaTheme="minorHAnsi"/>
          <w:sz w:val="24"/>
          <w:szCs w:val="24"/>
        </w:rPr>
        <w:t xml:space="preserve">sačinila Procedure za rukovanje gotovim novcem </w:t>
      </w:r>
      <w:r w:rsidR="00A76C78">
        <w:rPr>
          <w:rFonts w:eastAsiaTheme="minorHAnsi"/>
          <w:sz w:val="24"/>
          <w:szCs w:val="24"/>
        </w:rPr>
        <w:t>u Agenciji za osiguranje u BiH</w:t>
      </w:r>
      <w:r w:rsidRPr="0073772F">
        <w:rPr>
          <w:rFonts w:eastAsiaTheme="minorHAnsi"/>
          <w:sz w:val="24"/>
          <w:szCs w:val="24"/>
        </w:rPr>
        <w:t xml:space="preserve">. </w:t>
      </w:r>
    </w:p>
    <w:p w:rsidR="004E47CF" w:rsidRPr="0073772F" w:rsidRDefault="004E47CF" w:rsidP="004E47CF">
      <w:pPr>
        <w:jc w:val="both"/>
        <w:rPr>
          <w:sz w:val="24"/>
          <w:szCs w:val="24"/>
        </w:rPr>
      </w:pPr>
    </w:p>
    <w:p w:rsidR="004E47CF" w:rsidRPr="00A76C78" w:rsidRDefault="004E47CF" w:rsidP="004E47CF">
      <w:pPr>
        <w:jc w:val="both"/>
        <w:rPr>
          <w:sz w:val="22"/>
          <w:szCs w:val="22"/>
        </w:rPr>
      </w:pPr>
      <w:r w:rsidRPr="00A76C78">
        <w:rPr>
          <w:sz w:val="22"/>
          <w:szCs w:val="22"/>
        </w:rPr>
        <w:t>ZAKLJUČIVANJE</w:t>
      </w:r>
      <w:r w:rsidR="00A76C78">
        <w:rPr>
          <w:sz w:val="22"/>
          <w:szCs w:val="22"/>
        </w:rPr>
        <w:t xml:space="preserve"> </w:t>
      </w:r>
      <w:r w:rsidRPr="00A76C78">
        <w:rPr>
          <w:sz w:val="22"/>
          <w:szCs w:val="22"/>
        </w:rPr>
        <w:t xml:space="preserve"> MEĐUNARODNIH </w:t>
      </w:r>
      <w:r w:rsidR="00A76C78">
        <w:rPr>
          <w:sz w:val="22"/>
          <w:szCs w:val="22"/>
        </w:rPr>
        <w:t xml:space="preserve"> </w:t>
      </w:r>
      <w:r w:rsidRPr="00A76C78">
        <w:rPr>
          <w:sz w:val="22"/>
          <w:szCs w:val="22"/>
        </w:rPr>
        <w:t>UGOVORA</w:t>
      </w:r>
    </w:p>
    <w:p w:rsidR="004E47CF" w:rsidRPr="0073772F" w:rsidRDefault="004E47CF" w:rsidP="004E47CF">
      <w:pPr>
        <w:jc w:val="both"/>
        <w:rPr>
          <w:sz w:val="24"/>
          <w:szCs w:val="24"/>
        </w:rPr>
      </w:pPr>
    </w:p>
    <w:p w:rsidR="004E47CF" w:rsidRPr="0073772F" w:rsidRDefault="004E47CF" w:rsidP="004E47CF">
      <w:pPr>
        <w:jc w:val="both"/>
        <w:rPr>
          <w:color w:val="000000"/>
          <w:sz w:val="24"/>
          <w:szCs w:val="24"/>
        </w:rPr>
      </w:pPr>
      <w:r>
        <w:rPr>
          <w:sz w:val="24"/>
          <w:szCs w:val="24"/>
        </w:rPr>
        <w:t>U tijeku</w:t>
      </w:r>
      <w:r w:rsidRPr="0073772F">
        <w:rPr>
          <w:sz w:val="24"/>
          <w:szCs w:val="24"/>
        </w:rPr>
        <w:t xml:space="preserve"> 2014. godine predstavnici Agencije za osiguranje u B</w:t>
      </w:r>
      <w:r w:rsidR="00A76C78">
        <w:rPr>
          <w:sz w:val="24"/>
          <w:szCs w:val="24"/>
        </w:rPr>
        <w:t>iH</w:t>
      </w:r>
      <w:r w:rsidRPr="0073772F">
        <w:rPr>
          <w:sz w:val="24"/>
          <w:szCs w:val="24"/>
        </w:rPr>
        <w:t>, Agencije za nadzor osiguranja FBiH i Agencije za osiguranje RS održali su zajedničke sastanke u cilju usuglašavanja tekstova</w:t>
      </w:r>
      <w:r>
        <w:rPr>
          <w:color w:val="000000"/>
          <w:sz w:val="24"/>
          <w:szCs w:val="24"/>
        </w:rPr>
        <w:t xml:space="preserve"> m</w:t>
      </w:r>
      <w:r w:rsidRPr="0073772F">
        <w:rPr>
          <w:color w:val="000000"/>
          <w:sz w:val="24"/>
          <w:szCs w:val="24"/>
        </w:rPr>
        <w:t xml:space="preserve">emoranduma </w:t>
      </w:r>
      <w:r>
        <w:rPr>
          <w:color w:val="000000"/>
          <w:sz w:val="24"/>
          <w:szCs w:val="24"/>
        </w:rPr>
        <w:t>o razumijevanju s</w:t>
      </w:r>
      <w:r w:rsidRPr="0073772F">
        <w:rPr>
          <w:color w:val="000000"/>
          <w:sz w:val="24"/>
          <w:szCs w:val="24"/>
        </w:rPr>
        <w:t xml:space="preserve"> regulatornim tijelima Slovenije, Hrvatske, Srbije i Austrije kako bi se realizirale planirane aktivnos</w:t>
      </w:r>
      <w:r>
        <w:rPr>
          <w:color w:val="000000"/>
          <w:sz w:val="24"/>
          <w:szCs w:val="24"/>
        </w:rPr>
        <w:t>ti oko potpisivanja predmetnih m</w:t>
      </w:r>
      <w:r w:rsidRPr="0073772F">
        <w:rPr>
          <w:color w:val="000000"/>
          <w:sz w:val="24"/>
          <w:szCs w:val="24"/>
        </w:rPr>
        <w:t>emoranduma.</w:t>
      </w:r>
    </w:p>
    <w:p w:rsidR="004E47CF" w:rsidRPr="0073772F" w:rsidRDefault="00A76C78" w:rsidP="004E47CF">
      <w:pPr>
        <w:spacing w:line="23" w:lineRule="atLeast"/>
        <w:jc w:val="both"/>
        <w:rPr>
          <w:sz w:val="24"/>
          <w:szCs w:val="24"/>
        </w:rPr>
      </w:pPr>
      <w:r>
        <w:rPr>
          <w:sz w:val="24"/>
          <w:szCs w:val="24"/>
        </w:rPr>
        <w:t>Obzirom da je BiH</w:t>
      </w:r>
      <w:r w:rsidR="004E47CF" w:rsidRPr="0073772F">
        <w:rPr>
          <w:sz w:val="24"/>
          <w:szCs w:val="24"/>
        </w:rPr>
        <w:t xml:space="preserve"> jedi</w:t>
      </w:r>
      <w:r w:rsidR="004E47CF">
        <w:rPr>
          <w:sz w:val="24"/>
          <w:szCs w:val="24"/>
        </w:rPr>
        <w:t>na zemlja koja nema zaključene memorandume o su</w:t>
      </w:r>
      <w:r w:rsidR="004E47CF" w:rsidRPr="0073772F">
        <w:rPr>
          <w:sz w:val="24"/>
          <w:szCs w:val="24"/>
        </w:rPr>
        <w:t>radnji i razmjeni informacija sa zemljama okruženja i zemljama EU, od velike je važnosti z</w:t>
      </w:r>
      <w:r w:rsidR="004E47CF">
        <w:rPr>
          <w:sz w:val="24"/>
          <w:szCs w:val="24"/>
        </w:rPr>
        <w:t>aključivanje istih kako bi se su</w:t>
      </w:r>
      <w:r w:rsidR="004E47CF" w:rsidRPr="0073772F">
        <w:rPr>
          <w:sz w:val="24"/>
          <w:szCs w:val="24"/>
        </w:rPr>
        <w:t xml:space="preserve">radnja i razmjena informacija mogla odvijati na kontinuiranoj osnovi. </w:t>
      </w:r>
    </w:p>
    <w:p w:rsidR="004E47CF" w:rsidRPr="0073772F" w:rsidRDefault="004E47CF" w:rsidP="004E47CF">
      <w:pPr>
        <w:jc w:val="both"/>
        <w:rPr>
          <w:sz w:val="24"/>
          <w:szCs w:val="24"/>
        </w:rPr>
      </w:pPr>
    </w:p>
    <w:p w:rsidR="004E47CF" w:rsidRPr="00A76C78" w:rsidRDefault="004E47CF" w:rsidP="004E47CF">
      <w:pPr>
        <w:jc w:val="both"/>
        <w:rPr>
          <w:sz w:val="22"/>
          <w:szCs w:val="22"/>
        </w:rPr>
      </w:pPr>
      <w:r w:rsidRPr="00A76C78">
        <w:rPr>
          <w:sz w:val="22"/>
          <w:szCs w:val="22"/>
        </w:rPr>
        <w:t xml:space="preserve">EUROPSKE </w:t>
      </w:r>
      <w:r w:rsidR="00A76C78">
        <w:rPr>
          <w:sz w:val="22"/>
          <w:szCs w:val="22"/>
        </w:rPr>
        <w:t xml:space="preserve"> </w:t>
      </w:r>
      <w:r w:rsidRPr="00A76C78">
        <w:rPr>
          <w:sz w:val="22"/>
          <w:szCs w:val="22"/>
        </w:rPr>
        <w:t>INTEGRACIJE</w:t>
      </w:r>
    </w:p>
    <w:p w:rsidR="004E47CF" w:rsidRPr="0073772F" w:rsidRDefault="004E47CF" w:rsidP="004E47CF">
      <w:pPr>
        <w:jc w:val="both"/>
        <w:rPr>
          <w:sz w:val="24"/>
          <w:szCs w:val="24"/>
        </w:rPr>
      </w:pPr>
    </w:p>
    <w:p w:rsidR="004E47CF" w:rsidRPr="0073772F" w:rsidRDefault="004E47CF" w:rsidP="004E47CF">
      <w:pPr>
        <w:jc w:val="both"/>
        <w:rPr>
          <w:sz w:val="24"/>
          <w:szCs w:val="24"/>
        </w:rPr>
      </w:pPr>
      <w:r w:rsidRPr="0073772F">
        <w:rPr>
          <w:sz w:val="24"/>
          <w:szCs w:val="24"/>
        </w:rPr>
        <w:t xml:space="preserve">U svrhu </w:t>
      </w:r>
      <w:r>
        <w:rPr>
          <w:sz w:val="24"/>
          <w:szCs w:val="24"/>
        </w:rPr>
        <w:t>izrade izvješća o napretku BiH u procesu eu</w:t>
      </w:r>
      <w:r w:rsidRPr="0073772F">
        <w:rPr>
          <w:sz w:val="24"/>
          <w:szCs w:val="24"/>
        </w:rPr>
        <w:t>ropskih integracija, informacije o aktivnostima i napretku iz oblasti osiguranja u 2014. godini</w:t>
      </w:r>
      <w:r>
        <w:rPr>
          <w:sz w:val="24"/>
          <w:szCs w:val="24"/>
        </w:rPr>
        <w:t>,</w:t>
      </w:r>
      <w:r w:rsidRPr="0073772F">
        <w:rPr>
          <w:sz w:val="24"/>
          <w:szCs w:val="24"/>
        </w:rPr>
        <w:t xml:space="preserve"> dostavljene su </w:t>
      </w:r>
      <w:r>
        <w:rPr>
          <w:sz w:val="24"/>
          <w:szCs w:val="24"/>
        </w:rPr>
        <w:t>Direkciji za eu</w:t>
      </w:r>
      <w:r w:rsidRPr="0073772F">
        <w:rPr>
          <w:sz w:val="24"/>
          <w:szCs w:val="24"/>
        </w:rPr>
        <w:t>ropske integracije</w:t>
      </w:r>
      <w:r>
        <w:rPr>
          <w:sz w:val="24"/>
          <w:szCs w:val="24"/>
        </w:rPr>
        <w:t xml:space="preserve"> u definir</w:t>
      </w:r>
      <w:r w:rsidRPr="0073772F">
        <w:rPr>
          <w:sz w:val="24"/>
          <w:szCs w:val="24"/>
        </w:rPr>
        <w:t xml:space="preserve">anim rokovima. </w:t>
      </w:r>
    </w:p>
    <w:p w:rsidR="004E47CF" w:rsidRPr="0073772F" w:rsidRDefault="004E47CF" w:rsidP="004E47CF">
      <w:pPr>
        <w:jc w:val="both"/>
        <w:rPr>
          <w:sz w:val="24"/>
          <w:szCs w:val="24"/>
        </w:rPr>
      </w:pPr>
      <w:r>
        <w:rPr>
          <w:sz w:val="24"/>
          <w:szCs w:val="24"/>
        </w:rPr>
        <w:t>U okviru Pododbora za unutarnje</w:t>
      </w:r>
      <w:r w:rsidRPr="0073772F">
        <w:rPr>
          <w:sz w:val="24"/>
          <w:szCs w:val="24"/>
        </w:rPr>
        <w:t xml:space="preserve"> tržište i konkurenciju Agencija za osiguranje u B</w:t>
      </w:r>
      <w:r w:rsidR="00A76C78">
        <w:rPr>
          <w:sz w:val="24"/>
          <w:szCs w:val="24"/>
        </w:rPr>
        <w:t>iH</w:t>
      </w:r>
      <w:r w:rsidRPr="0073772F">
        <w:rPr>
          <w:sz w:val="24"/>
          <w:szCs w:val="24"/>
        </w:rPr>
        <w:t xml:space="preserve"> je dostavila informacije za sektor osiguranja iz svoje nadležnosti. </w:t>
      </w:r>
    </w:p>
    <w:p w:rsidR="004E47CF" w:rsidRPr="0073772F" w:rsidRDefault="004E47CF" w:rsidP="004E47CF">
      <w:pPr>
        <w:jc w:val="both"/>
        <w:rPr>
          <w:sz w:val="24"/>
          <w:szCs w:val="24"/>
        </w:rPr>
      </w:pPr>
      <w:r w:rsidRPr="0073772F">
        <w:rPr>
          <w:sz w:val="24"/>
          <w:szCs w:val="24"/>
        </w:rPr>
        <w:t xml:space="preserve">U 2014. godini Agencija </w:t>
      </w:r>
      <w:r w:rsidR="00A76C78">
        <w:rPr>
          <w:sz w:val="24"/>
          <w:szCs w:val="24"/>
        </w:rPr>
        <w:t>za osiguranje u BiH</w:t>
      </w:r>
      <w:r w:rsidRPr="0073772F">
        <w:rPr>
          <w:sz w:val="24"/>
          <w:szCs w:val="24"/>
        </w:rPr>
        <w:t xml:space="preserve"> je preko Ministarstva vanjskih poslova BiH obnovila članstvo u svojstvu </w:t>
      </w:r>
      <w:r>
        <w:rPr>
          <w:sz w:val="24"/>
          <w:szCs w:val="24"/>
        </w:rPr>
        <w:t>pro</w:t>
      </w:r>
      <w:r w:rsidRPr="0073772F">
        <w:rPr>
          <w:sz w:val="24"/>
          <w:szCs w:val="24"/>
        </w:rPr>
        <w:t xml:space="preserve">matrača u Međunarodnoj asocijaciji supervizora (IAIS) sa sjedištem u Baselu. </w:t>
      </w:r>
    </w:p>
    <w:p w:rsidR="004E47CF" w:rsidRPr="0073772F" w:rsidRDefault="004E47CF" w:rsidP="004E47CF">
      <w:pPr>
        <w:jc w:val="both"/>
        <w:rPr>
          <w:sz w:val="24"/>
          <w:szCs w:val="24"/>
        </w:rPr>
      </w:pPr>
    </w:p>
    <w:p w:rsidR="004E47CF" w:rsidRPr="00A76C78" w:rsidRDefault="004E47CF" w:rsidP="004E47CF">
      <w:pPr>
        <w:jc w:val="both"/>
        <w:rPr>
          <w:sz w:val="22"/>
          <w:szCs w:val="22"/>
        </w:rPr>
      </w:pPr>
      <w:r w:rsidRPr="00A76C78">
        <w:rPr>
          <w:sz w:val="22"/>
          <w:szCs w:val="22"/>
        </w:rPr>
        <w:t>PLANIRANI</w:t>
      </w:r>
      <w:r w:rsidR="00A76C78">
        <w:rPr>
          <w:sz w:val="22"/>
          <w:szCs w:val="22"/>
        </w:rPr>
        <w:t xml:space="preserve"> </w:t>
      </w:r>
      <w:r w:rsidRPr="00A76C78">
        <w:rPr>
          <w:sz w:val="22"/>
          <w:szCs w:val="22"/>
        </w:rPr>
        <w:t xml:space="preserve"> I </w:t>
      </w:r>
      <w:r w:rsidR="00A76C78">
        <w:rPr>
          <w:sz w:val="22"/>
          <w:szCs w:val="22"/>
        </w:rPr>
        <w:t xml:space="preserve"> </w:t>
      </w:r>
      <w:r w:rsidRPr="00A76C78">
        <w:rPr>
          <w:sz w:val="22"/>
          <w:szCs w:val="22"/>
        </w:rPr>
        <w:t xml:space="preserve">REALIZIRANI </w:t>
      </w:r>
      <w:r w:rsidR="00A76C78">
        <w:rPr>
          <w:sz w:val="22"/>
          <w:szCs w:val="22"/>
        </w:rPr>
        <w:t xml:space="preserve"> </w:t>
      </w:r>
      <w:r w:rsidRPr="00A76C78">
        <w:rPr>
          <w:sz w:val="22"/>
          <w:szCs w:val="22"/>
        </w:rPr>
        <w:t xml:space="preserve">PROGRAMSKI </w:t>
      </w:r>
      <w:r w:rsidR="00A76C78">
        <w:rPr>
          <w:sz w:val="22"/>
          <w:szCs w:val="22"/>
        </w:rPr>
        <w:t xml:space="preserve"> </w:t>
      </w:r>
      <w:r w:rsidRPr="00A76C78">
        <w:rPr>
          <w:sz w:val="22"/>
          <w:szCs w:val="22"/>
        </w:rPr>
        <w:t>ZADACI</w:t>
      </w:r>
    </w:p>
    <w:p w:rsidR="004E47CF" w:rsidRPr="0073772F" w:rsidRDefault="004E47CF" w:rsidP="004E47CF">
      <w:pPr>
        <w:jc w:val="both"/>
        <w:rPr>
          <w:sz w:val="24"/>
          <w:szCs w:val="24"/>
        </w:rPr>
      </w:pPr>
    </w:p>
    <w:p w:rsidR="004E47CF" w:rsidRPr="0073772F" w:rsidRDefault="004E47CF" w:rsidP="004E47CF">
      <w:pPr>
        <w:jc w:val="both"/>
        <w:rPr>
          <w:rFonts w:eastAsia="Lucida Sans Unicode"/>
          <w:kern w:val="1"/>
          <w:sz w:val="24"/>
          <w:szCs w:val="24"/>
        </w:rPr>
      </w:pPr>
      <w:r w:rsidRPr="0073772F">
        <w:rPr>
          <w:sz w:val="24"/>
          <w:szCs w:val="24"/>
        </w:rPr>
        <w:t xml:space="preserve">U skladu s Programom rada Agencije za 2014. godinu, planirane aktivnosti su većim dijelom realizirane. </w:t>
      </w:r>
    </w:p>
    <w:p w:rsidR="004E47CF" w:rsidRPr="00ED2557" w:rsidRDefault="004E47CF" w:rsidP="004E47CF">
      <w:pPr>
        <w:jc w:val="both"/>
        <w:rPr>
          <w:sz w:val="24"/>
          <w:szCs w:val="24"/>
        </w:rPr>
      </w:pPr>
      <w:r>
        <w:rPr>
          <w:sz w:val="24"/>
          <w:szCs w:val="24"/>
        </w:rPr>
        <w:t>U tijeku</w:t>
      </w:r>
      <w:r w:rsidRPr="0073772F">
        <w:rPr>
          <w:sz w:val="24"/>
          <w:szCs w:val="24"/>
        </w:rPr>
        <w:t xml:space="preserve"> 2014. godine planirane aktivnosti za statistički servis su u potpunosti realizirane. Prema Zakonu o Agenciji za osiguranje u BiH, Agencija je zadužena da vodi statistike u pogledu poslovanja tržišta osigu</w:t>
      </w:r>
      <w:r>
        <w:rPr>
          <w:sz w:val="24"/>
          <w:szCs w:val="24"/>
        </w:rPr>
        <w:t>ranja u BiH. Agencija je u ožujku</w:t>
      </w:r>
      <w:r w:rsidRPr="0073772F">
        <w:rPr>
          <w:sz w:val="24"/>
          <w:szCs w:val="24"/>
        </w:rPr>
        <w:t xml:space="preserve"> 2014</w:t>
      </w:r>
      <w:r>
        <w:rPr>
          <w:sz w:val="24"/>
          <w:szCs w:val="24"/>
        </w:rPr>
        <w:t>. godine počela s</w:t>
      </w:r>
      <w:r w:rsidRPr="0073772F">
        <w:rPr>
          <w:sz w:val="24"/>
          <w:szCs w:val="24"/>
        </w:rPr>
        <w:t xml:space="preserve"> aktivnostima u cilju prikupljanja relevantnih podataka za potrebe izdavanja godišnje statističke publikacije o sektoru osiguranja u BiH. Pored podataka iz entitetskih agencija za nadzor osiguranja, prikupljeni su i drugi zvanični podaci vezani za sektor financijskih usluga i makroekonomske pokazatelje u BiH i entitetima kao i zvanični podaci zemalja okruženja i EU. I ove godine je publikacija pod nazivom „Statis</w:t>
      </w:r>
      <w:r w:rsidR="00F90AE7">
        <w:rPr>
          <w:sz w:val="24"/>
          <w:szCs w:val="24"/>
        </w:rPr>
        <w:t>tika tržišta osiguranja u BiH</w:t>
      </w:r>
      <w:r w:rsidRPr="0073772F">
        <w:rPr>
          <w:sz w:val="24"/>
          <w:szCs w:val="24"/>
        </w:rPr>
        <w:t>“ za 2013</w:t>
      </w:r>
      <w:r>
        <w:rPr>
          <w:sz w:val="24"/>
          <w:szCs w:val="24"/>
        </w:rPr>
        <w:t>. godinu inovirana novim statističkim izvješćima</w:t>
      </w:r>
      <w:r w:rsidRPr="0073772F">
        <w:rPr>
          <w:sz w:val="24"/>
          <w:szCs w:val="24"/>
        </w:rPr>
        <w:t xml:space="preserve"> u odnosu na 2012. godinu. Publikacija je urađena u planiranom roku pu</w:t>
      </w:r>
      <w:r>
        <w:rPr>
          <w:sz w:val="24"/>
          <w:szCs w:val="24"/>
        </w:rPr>
        <w:t>nim angažiranjem</w:t>
      </w:r>
      <w:r w:rsidRPr="0073772F">
        <w:rPr>
          <w:sz w:val="24"/>
          <w:szCs w:val="24"/>
        </w:rPr>
        <w:t xml:space="preserve"> zaposlenih Agencije za o</w:t>
      </w:r>
      <w:r>
        <w:rPr>
          <w:sz w:val="24"/>
          <w:szCs w:val="24"/>
        </w:rPr>
        <w:t>siguranje u BiH, bez angažiranja lektora i prevoditelja u cilju uštede proračunskih</w:t>
      </w:r>
      <w:r w:rsidRPr="0073772F">
        <w:rPr>
          <w:sz w:val="24"/>
          <w:szCs w:val="24"/>
        </w:rPr>
        <w:t xml:space="preserve"> sredstava. „Statis</w:t>
      </w:r>
      <w:r w:rsidR="00F90AE7">
        <w:rPr>
          <w:sz w:val="24"/>
          <w:szCs w:val="24"/>
        </w:rPr>
        <w:t>tika tržišta osiguranja u BiH</w:t>
      </w:r>
      <w:r w:rsidRPr="0073772F">
        <w:rPr>
          <w:sz w:val="24"/>
          <w:szCs w:val="24"/>
        </w:rPr>
        <w:t>“ radi se</w:t>
      </w:r>
      <w:r w:rsidR="00F90AE7">
        <w:rPr>
          <w:sz w:val="24"/>
          <w:szCs w:val="24"/>
        </w:rPr>
        <w:t xml:space="preserve"> na tri službena jezika u BiH</w:t>
      </w:r>
      <w:r>
        <w:rPr>
          <w:sz w:val="24"/>
          <w:szCs w:val="24"/>
        </w:rPr>
        <w:t>,</w:t>
      </w:r>
      <w:r w:rsidRPr="0073772F">
        <w:rPr>
          <w:sz w:val="24"/>
          <w:szCs w:val="24"/>
        </w:rPr>
        <w:t xml:space="preserve"> kao i na engleskom jeziku. Statistika tržišta osiguranja objavljuje se na web</w:t>
      </w:r>
      <w:r>
        <w:rPr>
          <w:sz w:val="24"/>
          <w:szCs w:val="24"/>
        </w:rPr>
        <w:t>- stranici Agencije, a tiskana</w:t>
      </w:r>
      <w:r w:rsidRPr="0073772F">
        <w:rPr>
          <w:sz w:val="24"/>
          <w:szCs w:val="24"/>
        </w:rPr>
        <w:t xml:space="preserve"> izdanj</w:t>
      </w:r>
      <w:r w:rsidR="00F90AE7">
        <w:rPr>
          <w:sz w:val="24"/>
          <w:szCs w:val="24"/>
        </w:rPr>
        <w:t>a na službenim jezicima u BiH</w:t>
      </w:r>
      <w:r w:rsidRPr="0073772F">
        <w:rPr>
          <w:sz w:val="24"/>
          <w:szCs w:val="24"/>
        </w:rPr>
        <w:t xml:space="preserve"> dostavljena su svim relevantnim institucijama. Agenc</w:t>
      </w:r>
      <w:r>
        <w:rPr>
          <w:sz w:val="24"/>
          <w:szCs w:val="24"/>
        </w:rPr>
        <w:t>ija je u skladu sa zakonskom ob</w:t>
      </w:r>
      <w:r w:rsidRPr="0073772F">
        <w:rPr>
          <w:sz w:val="24"/>
          <w:szCs w:val="24"/>
        </w:rPr>
        <w:t>vezom pripremila i skraćenu</w:t>
      </w:r>
      <w:r>
        <w:rPr>
          <w:sz w:val="24"/>
          <w:szCs w:val="24"/>
        </w:rPr>
        <w:t xml:space="preserve"> verziju statističkih izvješća,</w:t>
      </w:r>
      <w:r w:rsidRPr="0073772F">
        <w:rPr>
          <w:sz w:val="24"/>
          <w:szCs w:val="24"/>
        </w:rPr>
        <w:t xml:space="preserve"> koja je objavljena u Službenom glasniku BiH, te </w:t>
      </w:r>
      <w:r w:rsidR="00F90AE7">
        <w:rPr>
          <w:sz w:val="24"/>
          <w:szCs w:val="24"/>
        </w:rPr>
        <w:t xml:space="preserve">službenim glasilima entiteta i </w:t>
      </w:r>
      <w:r w:rsidRPr="0073772F">
        <w:rPr>
          <w:sz w:val="24"/>
          <w:szCs w:val="24"/>
        </w:rPr>
        <w:t>Brčko Distrikta.</w:t>
      </w:r>
    </w:p>
    <w:p w:rsidR="004E47CF" w:rsidRPr="0073772F" w:rsidRDefault="004E47CF" w:rsidP="004E47CF">
      <w:pPr>
        <w:jc w:val="both"/>
        <w:rPr>
          <w:sz w:val="24"/>
          <w:szCs w:val="24"/>
        </w:rPr>
      </w:pPr>
      <w:r w:rsidRPr="0073772F">
        <w:rPr>
          <w:sz w:val="24"/>
          <w:szCs w:val="24"/>
        </w:rPr>
        <w:t>Zaposlenici</w:t>
      </w:r>
      <w:r w:rsidR="00ED2557">
        <w:rPr>
          <w:sz w:val="24"/>
          <w:szCs w:val="24"/>
        </w:rPr>
        <w:t xml:space="preserve"> Agencije za osiguranje u BiH</w:t>
      </w:r>
      <w:r w:rsidRPr="0073772F">
        <w:rPr>
          <w:sz w:val="24"/>
          <w:szCs w:val="24"/>
        </w:rPr>
        <w:t xml:space="preserve"> su</w:t>
      </w:r>
      <w:r>
        <w:rPr>
          <w:sz w:val="24"/>
          <w:szCs w:val="24"/>
        </w:rPr>
        <w:t xml:space="preserve"> u tijeku</w:t>
      </w:r>
      <w:r w:rsidRPr="0073772F">
        <w:rPr>
          <w:sz w:val="24"/>
          <w:szCs w:val="24"/>
        </w:rPr>
        <w:t xml:space="preserve"> 2014. godine prisustvovali obukama državnih službenika u organizaciji Di</w:t>
      </w:r>
      <w:r>
        <w:rPr>
          <w:sz w:val="24"/>
          <w:szCs w:val="24"/>
        </w:rPr>
        <w:t>rekcije za eu</w:t>
      </w:r>
      <w:r w:rsidRPr="0073772F">
        <w:rPr>
          <w:sz w:val="24"/>
          <w:szCs w:val="24"/>
        </w:rPr>
        <w:t>ropske integracije, Agencije za državnu službu BiH, Ministarstva financija i trezora BiH</w:t>
      </w:r>
      <w:r>
        <w:rPr>
          <w:sz w:val="24"/>
          <w:szCs w:val="24"/>
        </w:rPr>
        <w:t>,</w:t>
      </w:r>
      <w:r w:rsidRPr="0073772F">
        <w:rPr>
          <w:sz w:val="24"/>
          <w:szCs w:val="24"/>
        </w:rPr>
        <w:t xml:space="preserve"> kao i obukama iz</w:t>
      </w:r>
      <w:r>
        <w:rPr>
          <w:sz w:val="24"/>
          <w:szCs w:val="24"/>
        </w:rPr>
        <w:t xml:space="preserve"> oblasti javnih nabava</w:t>
      </w:r>
      <w:r w:rsidRPr="0073772F">
        <w:rPr>
          <w:sz w:val="24"/>
          <w:szCs w:val="24"/>
        </w:rPr>
        <w:t xml:space="preserve">. </w:t>
      </w:r>
    </w:p>
    <w:p w:rsidR="004E47CF" w:rsidRPr="00ED2557" w:rsidRDefault="00ED2557" w:rsidP="004E47CF">
      <w:pPr>
        <w:jc w:val="both"/>
        <w:rPr>
          <w:sz w:val="24"/>
          <w:szCs w:val="24"/>
        </w:rPr>
      </w:pPr>
      <w:r>
        <w:rPr>
          <w:sz w:val="24"/>
          <w:szCs w:val="24"/>
        </w:rPr>
        <w:t>Predstavnici Agencije za osiguranje u BiH</w:t>
      </w:r>
      <w:r w:rsidR="004E47CF" w:rsidRPr="0073772F">
        <w:rPr>
          <w:sz w:val="24"/>
          <w:szCs w:val="24"/>
        </w:rPr>
        <w:t xml:space="preserve"> aktivno su </w:t>
      </w:r>
      <w:r w:rsidR="004E47CF">
        <w:rPr>
          <w:sz w:val="24"/>
          <w:szCs w:val="24"/>
        </w:rPr>
        <w:t>sudjelovali</w:t>
      </w:r>
      <w:r w:rsidR="004E47CF" w:rsidRPr="0073772F">
        <w:rPr>
          <w:sz w:val="24"/>
          <w:szCs w:val="24"/>
        </w:rPr>
        <w:t xml:space="preserve"> na 25. </w:t>
      </w:r>
      <w:r w:rsidR="004E47CF">
        <w:rPr>
          <w:sz w:val="24"/>
          <w:szCs w:val="24"/>
        </w:rPr>
        <w:t>susretu osiguravatelja i reosiguravatelja (SORS) koji se održao u</w:t>
      </w:r>
      <w:r>
        <w:rPr>
          <w:sz w:val="24"/>
          <w:szCs w:val="24"/>
        </w:rPr>
        <w:t xml:space="preserve"> Sarajevu </w:t>
      </w:r>
      <w:r w:rsidR="004E47CF" w:rsidRPr="0073772F">
        <w:rPr>
          <w:sz w:val="24"/>
          <w:szCs w:val="24"/>
        </w:rPr>
        <w:t>i predstavili tržište osiguranja u Bosni i Hercegovini</w:t>
      </w:r>
      <w:r w:rsidR="004E47CF">
        <w:rPr>
          <w:sz w:val="24"/>
          <w:szCs w:val="24"/>
        </w:rPr>
        <w:t>,</w:t>
      </w:r>
      <w:r w:rsidR="004E47CF" w:rsidRPr="0073772F">
        <w:rPr>
          <w:sz w:val="24"/>
          <w:szCs w:val="24"/>
        </w:rPr>
        <w:t xml:space="preserve"> kao </w:t>
      </w:r>
      <w:r w:rsidR="004E47CF">
        <w:rPr>
          <w:sz w:val="24"/>
          <w:szCs w:val="24"/>
        </w:rPr>
        <w:t>i dešavanja u proteklom razdoblju</w:t>
      </w:r>
      <w:r w:rsidR="004E47CF" w:rsidRPr="0073772F">
        <w:rPr>
          <w:sz w:val="24"/>
          <w:szCs w:val="24"/>
        </w:rPr>
        <w:t>.</w:t>
      </w:r>
    </w:p>
    <w:p w:rsidR="004E47CF" w:rsidRPr="00ED2557" w:rsidRDefault="004E47CF" w:rsidP="004E47CF">
      <w:pPr>
        <w:jc w:val="both"/>
        <w:rPr>
          <w:sz w:val="24"/>
          <w:szCs w:val="24"/>
        </w:rPr>
      </w:pPr>
      <w:r>
        <w:rPr>
          <w:sz w:val="24"/>
          <w:szCs w:val="24"/>
        </w:rPr>
        <w:t>Odjel</w:t>
      </w:r>
      <w:r w:rsidRPr="0073772F">
        <w:rPr>
          <w:sz w:val="24"/>
          <w:szCs w:val="24"/>
        </w:rPr>
        <w:t xml:space="preserve"> za pravne i administrativno tehničke po</w:t>
      </w:r>
      <w:r>
        <w:rPr>
          <w:sz w:val="24"/>
          <w:szCs w:val="24"/>
        </w:rPr>
        <w:t>slove za potrebe Agencije prove</w:t>
      </w:r>
      <w:r w:rsidRPr="0073772F">
        <w:rPr>
          <w:sz w:val="24"/>
          <w:szCs w:val="24"/>
        </w:rPr>
        <w:t>o je direktni postupak za usluge održavanja i servisiranja računara, računarske opr</w:t>
      </w:r>
      <w:r>
        <w:rPr>
          <w:sz w:val="24"/>
          <w:szCs w:val="24"/>
        </w:rPr>
        <w:t>eme, laptopa, projektora, kopir-</w:t>
      </w:r>
      <w:r w:rsidRPr="0073772F">
        <w:rPr>
          <w:sz w:val="24"/>
          <w:szCs w:val="24"/>
        </w:rPr>
        <w:t>aparata, multifunkcionalnih uređaja i drugih uredskih aparata, usluge izrad</w:t>
      </w:r>
      <w:r>
        <w:rPr>
          <w:sz w:val="24"/>
          <w:szCs w:val="24"/>
        </w:rPr>
        <w:t>e dizajna, pripremanja za tisak i tiskanje</w:t>
      </w:r>
      <w:r w:rsidRPr="0073772F">
        <w:rPr>
          <w:sz w:val="24"/>
          <w:szCs w:val="24"/>
        </w:rPr>
        <w:t xml:space="preserve"> statisti</w:t>
      </w:r>
      <w:r>
        <w:rPr>
          <w:sz w:val="24"/>
          <w:szCs w:val="24"/>
        </w:rPr>
        <w:t>čke publikacije, zatim za nabavu goriva, uredskog</w:t>
      </w:r>
      <w:r w:rsidRPr="0073772F">
        <w:rPr>
          <w:sz w:val="24"/>
          <w:szCs w:val="24"/>
        </w:rPr>
        <w:t xml:space="preserve"> materijala i diktafona.</w:t>
      </w:r>
    </w:p>
    <w:p w:rsidR="004E47CF" w:rsidRDefault="004E47CF" w:rsidP="004E47CF">
      <w:pPr>
        <w:jc w:val="both"/>
        <w:rPr>
          <w:sz w:val="24"/>
          <w:szCs w:val="24"/>
        </w:rPr>
      </w:pPr>
      <w:r w:rsidRPr="0073772F">
        <w:rPr>
          <w:sz w:val="24"/>
          <w:szCs w:val="24"/>
        </w:rPr>
        <w:t xml:space="preserve">Planirane aktivnosti vezane za financijske poslove i poslove vezane za </w:t>
      </w:r>
      <w:r>
        <w:rPr>
          <w:sz w:val="24"/>
          <w:szCs w:val="24"/>
        </w:rPr>
        <w:t>proračun</w:t>
      </w:r>
      <w:r w:rsidRPr="0073772F">
        <w:rPr>
          <w:sz w:val="24"/>
          <w:szCs w:val="24"/>
        </w:rPr>
        <w:t xml:space="preserve"> </w:t>
      </w:r>
      <w:r>
        <w:rPr>
          <w:sz w:val="24"/>
          <w:szCs w:val="24"/>
        </w:rPr>
        <w:t>realizirane</w:t>
      </w:r>
      <w:r w:rsidRPr="0073772F">
        <w:rPr>
          <w:sz w:val="24"/>
          <w:szCs w:val="24"/>
        </w:rPr>
        <w:t xml:space="preserve"> su u cijelosti i u definiranim rokovima.</w:t>
      </w:r>
    </w:p>
    <w:p w:rsidR="004E47CF" w:rsidRPr="0073772F" w:rsidRDefault="004E47CF" w:rsidP="004E47CF">
      <w:pPr>
        <w:jc w:val="both"/>
        <w:rPr>
          <w:sz w:val="24"/>
          <w:szCs w:val="24"/>
        </w:rPr>
      </w:pPr>
    </w:p>
    <w:p w:rsidR="004E47CF" w:rsidRPr="00ED2557" w:rsidRDefault="004E47CF" w:rsidP="004E47CF">
      <w:pPr>
        <w:jc w:val="both"/>
        <w:rPr>
          <w:sz w:val="22"/>
          <w:szCs w:val="22"/>
        </w:rPr>
      </w:pPr>
      <w:r w:rsidRPr="00ED2557">
        <w:rPr>
          <w:sz w:val="22"/>
          <w:szCs w:val="22"/>
        </w:rPr>
        <w:t>PRORAČUNSKA</w:t>
      </w:r>
      <w:r w:rsidR="00ED2557" w:rsidRPr="00ED2557">
        <w:rPr>
          <w:sz w:val="22"/>
          <w:szCs w:val="22"/>
        </w:rPr>
        <w:t xml:space="preserve"> </w:t>
      </w:r>
      <w:r w:rsidRPr="00ED2557">
        <w:rPr>
          <w:sz w:val="22"/>
          <w:szCs w:val="22"/>
        </w:rPr>
        <w:t xml:space="preserve"> SREDSTVA</w:t>
      </w:r>
    </w:p>
    <w:p w:rsidR="004E47CF" w:rsidRPr="0073772F" w:rsidRDefault="004E47CF" w:rsidP="004E47CF">
      <w:pPr>
        <w:jc w:val="both"/>
        <w:rPr>
          <w:sz w:val="24"/>
          <w:szCs w:val="24"/>
        </w:rPr>
      </w:pPr>
    </w:p>
    <w:p w:rsidR="004E47CF" w:rsidRPr="0073772F" w:rsidRDefault="004E47CF" w:rsidP="004E47CF">
      <w:pPr>
        <w:jc w:val="both"/>
        <w:rPr>
          <w:sz w:val="24"/>
          <w:szCs w:val="24"/>
        </w:rPr>
      </w:pPr>
      <w:r w:rsidRPr="0073772F">
        <w:rPr>
          <w:sz w:val="24"/>
          <w:szCs w:val="24"/>
        </w:rPr>
        <w:t xml:space="preserve">U skladu sa </w:t>
      </w:r>
      <w:r>
        <w:rPr>
          <w:sz w:val="24"/>
          <w:szCs w:val="24"/>
        </w:rPr>
        <w:t>Zakonom o Proračunu</w:t>
      </w:r>
      <w:r w:rsidR="00ED2557">
        <w:rPr>
          <w:sz w:val="24"/>
          <w:szCs w:val="24"/>
        </w:rPr>
        <w:t xml:space="preserve"> institucija BiH</w:t>
      </w:r>
      <w:r>
        <w:rPr>
          <w:sz w:val="24"/>
          <w:szCs w:val="24"/>
        </w:rPr>
        <w:t xml:space="preserve"> i međunarodnih ob</w:t>
      </w:r>
      <w:r w:rsidRPr="0073772F">
        <w:rPr>
          <w:sz w:val="24"/>
          <w:szCs w:val="24"/>
        </w:rPr>
        <w:t>veza Bosne i Hercegovine za 2014.</w:t>
      </w:r>
      <w:r>
        <w:rPr>
          <w:sz w:val="24"/>
          <w:szCs w:val="24"/>
        </w:rPr>
        <w:t xml:space="preserve"> </w:t>
      </w:r>
      <w:r w:rsidRPr="0073772F">
        <w:rPr>
          <w:sz w:val="24"/>
          <w:szCs w:val="24"/>
        </w:rPr>
        <w:t xml:space="preserve">godinu </w:t>
      </w:r>
      <w:r>
        <w:rPr>
          <w:sz w:val="24"/>
          <w:szCs w:val="24"/>
        </w:rPr>
        <w:t>i usvojenim rebalansom proračuna</w:t>
      </w:r>
      <w:r w:rsidR="00ED2557">
        <w:rPr>
          <w:sz w:val="24"/>
          <w:szCs w:val="24"/>
        </w:rPr>
        <w:t xml:space="preserve"> („Sl.</w:t>
      </w:r>
      <w:r w:rsidRPr="0073772F">
        <w:rPr>
          <w:sz w:val="24"/>
          <w:szCs w:val="24"/>
        </w:rPr>
        <w:t xml:space="preserve"> glasnik BiH“, br. 104/13 i 60/14), </w:t>
      </w:r>
      <w:r>
        <w:rPr>
          <w:sz w:val="24"/>
          <w:szCs w:val="24"/>
        </w:rPr>
        <w:t>proračunska</w:t>
      </w:r>
      <w:r w:rsidRPr="0073772F">
        <w:rPr>
          <w:sz w:val="24"/>
          <w:szCs w:val="24"/>
        </w:rPr>
        <w:t xml:space="preserve"> sredstva Agencije za osiguranje u BiH iznosila su 508.000 KM. Obzirom da u ukupno odobrenim sredstvima za 2014. godinu nije bilo dovoljno sredstava za troškove zakupa i plaćanje poreza i doprinosa po </w:t>
      </w:r>
      <w:r>
        <w:rPr>
          <w:sz w:val="24"/>
          <w:szCs w:val="24"/>
        </w:rPr>
        <w:t>osnovi</w:t>
      </w:r>
      <w:r w:rsidRPr="0073772F">
        <w:rPr>
          <w:sz w:val="24"/>
          <w:szCs w:val="24"/>
        </w:rPr>
        <w:t xml:space="preserve"> isplaćenih naknada za članove</w:t>
      </w:r>
      <w:r>
        <w:rPr>
          <w:sz w:val="24"/>
          <w:szCs w:val="24"/>
        </w:rPr>
        <w:t xml:space="preserve"> Upravnog odbora Agencije u tijeku</w:t>
      </w:r>
      <w:r w:rsidRPr="0073772F">
        <w:rPr>
          <w:sz w:val="24"/>
          <w:szCs w:val="24"/>
        </w:rPr>
        <w:t xml:space="preserve"> 2014. godine</w:t>
      </w:r>
      <w:r>
        <w:rPr>
          <w:sz w:val="24"/>
          <w:szCs w:val="24"/>
        </w:rPr>
        <w:t>,</w:t>
      </w:r>
      <w:r w:rsidRPr="0073772F">
        <w:rPr>
          <w:sz w:val="24"/>
          <w:szCs w:val="24"/>
        </w:rPr>
        <w:t xml:space="preserve"> kao i za troškove osiguranja, Agencija je imala potrebu za sredstvima iz </w:t>
      </w:r>
      <w:r>
        <w:rPr>
          <w:sz w:val="24"/>
          <w:szCs w:val="24"/>
        </w:rPr>
        <w:t xml:space="preserve">tekuće pričuve za troškove zakupa za razdoblje srpanj </w:t>
      </w:r>
      <w:r w:rsidRPr="0073772F">
        <w:rPr>
          <w:sz w:val="24"/>
          <w:szCs w:val="24"/>
        </w:rPr>
        <w:t>-</w:t>
      </w:r>
      <w:r>
        <w:rPr>
          <w:sz w:val="24"/>
          <w:szCs w:val="24"/>
        </w:rPr>
        <w:t xml:space="preserve"> prosinac</w:t>
      </w:r>
      <w:r w:rsidRPr="0073772F">
        <w:rPr>
          <w:sz w:val="24"/>
          <w:szCs w:val="24"/>
        </w:rPr>
        <w:t xml:space="preserve"> u iznosu 16.000 KM, za troškove poreza i do</w:t>
      </w:r>
      <w:r>
        <w:rPr>
          <w:sz w:val="24"/>
          <w:szCs w:val="24"/>
        </w:rPr>
        <w:t>prinosa po osnovi</w:t>
      </w:r>
      <w:r w:rsidRPr="0073772F">
        <w:rPr>
          <w:sz w:val="24"/>
          <w:szCs w:val="24"/>
        </w:rPr>
        <w:t xml:space="preserve"> naknada za članove Upravnog odbora i za troškove osiguranja u iznosu od 6.600 KM. </w:t>
      </w:r>
    </w:p>
    <w:p w:rsidR="004E47CF" w:rsidRPr="0073772F" w:rsidRDefault="004E47CF" w:rsidP="004E47CF">
      <w:pPr>
        <w:jc w:val="both"/>
        <w:rPr>
          <w:sz w:val="24"/>
          <w:szCs w:val="24"/>
        </w:rPr>
      </w:pPr>
      <w:r>
        <w:rPr>
          <w:sz w:val="24"/>
          <w:szCs w:val="24"/>
        </w:rPr>
        <w:t>Izvršenje proračuna</w:t>
      </w:r>
      <w:r w:rsidRPr="0073772F">
        <w:rPr>
          <w:sz w:val="24"/>
          <w:szCs w:val="24"/>
        </w:rPr>
        <w:t xml:space="preserve"> </w:t>
      </w:r>
      <w:r>
        <w:rPr>
          <w:sz w:val="24"/>
          <w:szCs w:val="24"/>
        </w:rPr>
        <w:t xml:space="preserve">za razdoblje </w:t>
      </w:r>
      <w:r w:rsidRPr="0073772F">
        <w:rPr>
          <w:sz w:val="24"/>
          <w:szCs w:val="24"/>
        </w:rPr>
        <w:t>1.1.2014.– 31.12.2014. godine iznosi 519.692 KM, odnosno 97,94%</w:t>
      </w:r>
      <w:r>
        <w:rPr>
          <w:sz w:val="24"/>
          <w:szCs w:val="24"/>
        </w:rPr>
        <w:t xml:space="preserve"> odobrenog proračuna</w:t>
      </w:r>
      <w:r w:rsidRPr="0073772F">
        <w:rPr>
          <w:sz w:val="24"/>
          <w:szCs w:val="24"/>
        </w:rPr>
        <w:t xml:space="preserve"> za 2014. godinu. </w:t>
      </w:r>
    </w:p>
    <w:p w:rsidR="004E47CF" w:rsidRPr="0073772F" w:rsidRDefault="004E47CF" w:rsidP="004E47CF">
      <w:pPr>
        <w:jc w:val="both"/>
        <w:rPr>
          <w:sz w:val="24"/>
          <w:szCs w:val="24"/>
        </w:rPr>
      </w:pPr>
      <w:r w:rsidRPr="0073772F">
        <w:rPr>
          <w:sz w:val="24"/>
          <w:szCs w:val="24"/>
        </w:rPr>
        <w:t xml:space="preserve">(Napomena: izvršenje </w:t>
      </w:r>
      <w:r>
        <w:rPr>
          <w:sz w:val="24"/>
          <w:szCs w:val="24"/>
        </w:rPr>
        <w:t>proračuna s</w:t>
      </w:r>
      <w:r w:rsidRPr="0073772F">
        <w:rPr>
          <w:sz w:val="24"/>
          <w:szCs w:val="24"/>
        </w:rPr>
        <w:t xml:space="preserve"> 31.12.2014. g. po svim vrstama rashoda </w:t>
      </w:r>
      <w:r>
        <w:rPr>
          <w:sz w:val="24"/>
          <w:szCs w:val="24"/>
        </w:rPr>
        <w:t>ne obuhvać</w:t>
      </w:r>
      <w:r w:rsidRPr="0073772F">
        <w:rPr>
          <w:sz w:val="24"/>
          <w:szCs w:val="24"/>
        </w:rPr>
        <w:t>a  sve rashode koji se odnose na 2014</w:t>
      </w:r>
      <w:r>
        <w:rPr>
          <w:sz w:val="24"/>
          <w:szCs w:val="24"/>
        </w:rPr>
        <w:t>. godinu</w:t>
      </w:r>
      <w:r w:rsidRPr="0073772F">
        <w:rPr>
          <w:sz w:val="24"/>
          <w:szCs w:val="24"/>
        </w:rPr>
        <w:t>,</w:t>
      </w:r>
      <w:r>
        <w:rPr>
          <w:sz w:val="24"/>
          <w:szCs w:val="24"/>
        </w:rPr>
        <w:t xml:space="preserve"> obuhvać</w:t>
      </w:r>
      <w:r w:rsidRPr="0073772F">
        <w:rPr>
          <w:sz w:val="24"/>
          <w:szCs w:val="24"/>
        </w:rPr>
        <w:t>a sve fakture koje su zaprimljene i plaćene do 14.1.2015. godine)</w:t>
      </w:r>
      <w:r>
        <w:rPr>
          <w:sz w:val="24"/>
          <w:szCs w:val="24"/>
        </w:rPr>
        <w:t>.</w:t>
      </w:r>
    </w:p>
    <w:p w:rsidR="004E47CF" w:rsidRPr="0073772F" w:rsidRDefault="004E47CF" w:rsidP="004E47CF">
      <w:pPr>
        <w:jc w:val="both"/>
        <w:rPr>
          <w:sz w:val="10"/>
          <w:szCs w:val="10"/>
        </w:rPr>
      </w:pPr>
    </w:p>
    <w:tbl>
      <w:tblPr>
        <w:tblStyle w:val="TableGrid"/>
        <w:tblW w:w="9606" w:type="dxa"/>
        <w:tblLayout w:type="fixed"/>
        <w:tblLook w:val="04A0"/>
      </w:tblPr>
      <w:tblGrid>
        <w:gridCol w:w="773"/>
        <w:gridCol w:w="3871"/>
        <w:gridCol w:w="2268"/>
        <w:gridCol w:w="1418"/>
        <w:gridCol w:w="1276"/>
      </w:tblGrid>
      <w:tr w:rsidR="004E47CF" w:rsidRPr="0073772F" w:rsidTr="00F90AE7">
        <w:trPr>
          <w:trHeight w:val="1540"/>
        </w:trPr>
        <w:tc>
          <w:tcPr>
            <w:tcW w:w="773" w:type="dxa"/>
            <w:shd w:val="clear" w:color="auto" w:fill="D9D9D9" w:themeFill="background1" w:themeFillShade="D9"/>
            <w:vAlign w:val="center"/>
          </w:tcPr>
          <w:p w:rsidR="004E47CF" w:rsidRPr="00ED2557" w:rsidRDefault="004E47CF" w:rsidP="00F90AE7">
            <w:pPr>
              <w:jc w:val="center"/>
              <w:rPr>
                <w:sz w:val="22"/>
                <w:szCs w:val="22"/>
              </w:rPr>
            </w:pPr>
            <w:r w:rsidRPr="00ED2557">
              <w:rPr>
                <w:bCs/>
                <w:color w:val="000000"/>
                <w:sz w:val="22"/>
                <w:szCs w:val="22"/>
              </w:rPr>
              <w:t>Red. broj</w:t>
            </w:r>
          </w:p>
        </w:tc>
        <w:tc>
          <w:tcPr>
            <w:tcW w:w="3871" w:type="dxa"/>
            <w:shd w:val="clear" w:color="auto" w:fill="D9D9D9" w:themeFill="background1" w:themeFillShade="D9"/>
            <w:vAlign w:val="center"/>
          </w:tcPr>
          <w:p w:rsidR="004E47CF" w:rsidRPr="00ED2557" w:rsidRDefault="004E47CF" w:rsidP="00F90AE7">
            <w:pPr>
              <w:jc w:val="center"/>
              <w:rPr>
                <w:sz w:val="22"/>
                <w:szCs w:val="22"/>
              </w:rPr>
            </w:pPr>
            <w:r w:rsidRPr="00ED2557">
              <w:rPr>
                <w:bCs/>
                <w:color w:val="000000"/>
                <w:sz w:val="22"/>
                <w:szCs w:val="22"/>
              </w:rPr>
              <w:t>Vrsta rashoda</w:t>
            </w:r>
          </w:p>
        </w:tc>
        <w:tc>
          <w:tcPr>
            <w:tcW w:w="2268" w:type="dxa"/>
            <w:shd w:val="clear" w:color="auto" w:fill="D9D9D9" w:themeFill="background1" w:themeFillShade="D9"/>
            <w:vAlign w:val="center"/>
          </w:tcPr>
          <w:p w:rsidR="004E47CF" w:rsidRPr="00ED2557" w:rsidRDefault="004E47CF" w:rsidP="00F90AE7">
            <w:pPr>
              <w:jc w:val="center"/>
              <w:rPr>
                <w:sz w:val="22"/>
                <w:szCs w:val="22"/>
              </w:rPr>
            </w:pPr>
            <w:r w:rsidRPr="00ED2557">
              <w:rPr>
                <w:bCs/>
                <w:color w:val="000000"/>
                <w:sz w:val="22"/>
                <w:szCs w:val="22"/>
              </w:rPr>
              <w:t>Odobreni proračun za razdoblje 1. 1. 2014. - 31. 12. 2014. u skladu sa zakonom  i odlukama o odobrenju sredstava iz tekuće pričuve</w:t>
            </w:r>
          </w:p>
        </w:tc>
        <w:tc>
          <w:tcPr>
            <w:tcW w:w="1418" w:type="dxa"/>
            <w:shd w:val="clear" w:color="auto" w:fill="D9D9D9" w:themeFill="background1" w:themeFillShade="D9"/>
            <w:vAlign w:val="center"/>
          </w:tcPr>
          <w:p w:rsidR="004E47CF" w:rsidRPr="00ED2557" w:rsidRDefault="004E47CF" w:rsidP="00F90AE7">
            <w:pPr>
              <w:jc w:val="center"/>
              <w:rPr>
                <w:sz w:val="22"/>
                <w:szCs w:val="22"/>
              </w:rPr>
            </w:pPr>
            <w:r w:rsidRPr="00ED2557">
              <w:rPr>
                <w:bCs/>
                <w:color w:val="000000"/>
                <w:sz w:val="22"/>
                <w:szCs w:val="22"/>
              </w:rPr>
              <w:t>Izvršenje proračuna 31. 12. 2014.</w:t>
            </w:r>
          </w:p>
        </w:tc>
        <w:tc>
          <w:tcPr>
            <w:tcW w:w="1276" w:type="dxa"/>
            <w:shd w:val="clear" w:color="auto" w:fill="D9D9D9" w:themeFill="background1" w:themeFillShade="D9"/>
            <w:vAlign w:val="center"/>
          </w:tcPr>
          <w:p w:rsidR="004E47CF" w:rsidRPr="00ED2557" w:rsidRDefault="004E47CF" w:rsidP="00F90AE7">
            <w:pPr>
              <w:jc w:val="center"/>
              <w:rPr>
                <w:sz w:val="22"/>
                <w:szCs w:val="22"/>
              </w:rPr>
            </w:pPr>
            <w:r w:rsidRPr="00ED2557">
              <w:rPr>
                <w:bCs/>
                <w:color w:val="000000"/>
                <w:sz w:val="22"/>
                <w:szCs w:val="22"/>
              </w:rPr>
              <w:t>% Izvršenja proračuna</w:t>
            </w:r>
          </w:p>
        </w:tc>
      </w:tr>
      <w:tr w:rsidR="004E47CF" w:rsidRPr="0073772F" w:rsidTr="00F90AE7">
        <w:trPr>
          <w:trHeight w:val="231"/>
        </w:trPr>
        <w:tc>
          <w:tcPr>
            <w:tcW w:w="773" w:type="dxa"/>
            <w:vAlign w:val="center"/>
          </w:tcPr>
          <w:p w:rsidR="004E47CF" w:rsidRPr="00ED2557" w:rsidRDefault="004E47CF" w:rsidP="00F90AE7">
            <w:pPr>
              <w:jc w:val="center"/>
              <w:rPr>
                <w:bCs/>
                <w:color w:val="000000"/>
                <w:sz w:val="22"/>
                <w:szCs w:val="22"/>
              </w:rPr>
            </w:pPr>
            <w:r w:rsidRPr="00ED2557">
              <w:rPr>
                <w:bCs/>
                <w:color w:val="000000"/>
                <w:sz w:val="22"/>
                <w:szCs w:val="22"/>
              </w:rPr>
              <w:t>1</w:t>
            </w:r>
          </w:p>
        </w:tc>
        <w:tc>
          <w:tcPr>
            <w:tcW w:w="3871" w:type="dxa"/>
            <w:vAlign w:val="center"/>
          </w:tcPr>
          <w:p w:rsidR="004E47CF" w:rsidRPr="00ED2557" w:rsidRDefault="004E47CF" w:rsidP="00F90AE7">
            <w:pPr>
              <w:jc w:val="center"/>
              <w:rPr>
                <w:bCs/>
                <w:color w:val="000000"/>
                <w:sz w:val="22"/>
                <w:szCs w:val="22"/>
              </w:rPr>
            </w:pPr>
            <w:r w:rsidRPr="00ED2557">
              <w:rPr>
                <w:bCs/>
                <w:color w:val="000000"/>
                <w:sz w:val="22"/>
                <w:szCs w:val="22"/>
              </w:rPr>
              <w:t>2</w:t>
            </w:r>
          </w:p>
        </w:tc>
        <w:tc>
          <w:tcPr>
            <w:tcW w:w="2268" w:type="dxa"/>
            <w:vAlign w:val="center"/>
          </w:tcPr>
          <w:p w:rsidR="004E47CF" w:rsidRPr="00ED2557" w:rsidRDefault="004E47CF" w:rsidP="00F90AE7">
            <w:pPr>
              <w:jc w:val="center"/>
              <w:rPr>
                <w:bCs/>
                <w:color w:val="000000"/>
                <w:sz w:val="22"/>
                <w:szCs w:val="22"/>
              </w:rPr>
            </w:pPr>
            <w:r w:rsidRPr="00ED2557">
              <w:rPr>
                <w:bCs/>
                <w:color w:val="000000"/>
                <w:sz w:val="22"/>
                <w:szCs w:val="22"/>
              </w:rPr>
              <w:t>3</w:t>
            </w:r>
          </w:p>
        </w:tc>
        <w:tc>
          <w:tcPr>
            <w:tcW w:w="1418" w:type="dxa"/>
            <w:vAlign w:val="center"/>
          </w:tcPr>
          <w:p w:rsidR="004E47CF" w:rsidRPr="00ED2557" w:rsidRDefault="004E47CF" w:rsidP="00F90AE7">
            <w:pPr>
              <w:jc w:val="center"/>
              <w:rPr>
                <w:bCs/>
                <w:color w:val="000000"/>
                <w:sz w:val="22"/>
                <w:szCs w:val="22"/>
              </w:rPr>
            </w:pPr>
            <w:r w:rsidRPr="00ED2557">
              <w:rPr>
                <w:bCs/>
                <w:color w:val="000000"/>
                <w:sz w:val="22"/>
                <w:szCs w:val="22"/>
              </w:rPr>
              <w:t>4</w:t>
            </w:r>
          </w:p>
        </w:tc>
        <w:tc>
          <w:tcPr>
            <w:tcW w:w="1276" w:type="dxa"/>
            <w:vAlign w:val="center"/>
          </w:tcPr>
          <w:p w:rsidR="004E47CF" w:rsidRPr="00ED2557" w:rsidRDefault="004E47CF" w:rsidP="00F90AE7">
            <w:pPr>
              <w:jc w:val="center"/>
              <w:rPr>
                <w:bCs/>
                <w:color w:val="000000"/>
                <w:sz w:val="22"/>
                <w:szCs w:val="22"/>
              </w:rPr>
            </w:pPr>
            <w:r w:rsidRPr="00ED2557">
              <w:rPr>
                <w:bCs/>
                <w:color w:val="000000"/>
                <w:sz w:val="22"/>
                <w:szCs w:val="22"/>
              </w:rPr>
              <w:t>5</w:t>
            </w:r>
          </w:p>
        </w:tc>
      </w:tr>
      <w:tr w:rsidR="004E47CF" w:rsidRPr="0073772F" w:rsidTr="00F90AE7">
        <w:trPr>
          <w:trHeight w:val="231"/>
        </w:trPr>
        <w:tc>
          <w:tcPr>
            <w:tcW w:w="773" w:type="dxa"/>
            <w:vAlign w:val="center"/>
          </w:tcPr>
          <w:p w:rsidR="004E47CF" w:rsidRPr="00ED2557" w:rsidRDefault="004E47CF" w:rsidP="00F90AE7">
            <w:pPr>
              <w:jc w:val="center"/>
              <w:rPr>
                <w:b/>
                <w:bCs/>
                <w:color w:val="000000"/>
                <w:sz w:val="22"/>
                <w:szCs w:val="22"/>
              </w:rPr>
            </w:pPr>
            <w:r w:rsidRPr="00ED2557">
              <w:rPr>
                <w:b/>
                <w:bCs/>
                <w:color w:val="000000"/>
                <w:sz w:val="22"/>
                <w:szCs w:val="22"/>
              </w:rPr>
              <w:t>I</w:t>
            </w:r>
          </w:p>
        </w:tc>
        <w:tc>
          <w:tcPr>
            <w:tcW w:w="3871" w:type="dxa"/>
            <w:vAlign w:val="center"/>
          </w:tcPr>
          <w:p w:rsidR="004E47CF" w:rsidRPr="00ED2557" w:rsidRDefault="004E47CF" w:rsidP="00F90AE7">
            <w:pPr>
              <w:rPr>
                <w:b/>
                <w:bCs/>
                <w:color w:val="000000"/>
                <w:sz w:val="22"/>
                <w:szCs w:val="22"/>
              </w:rPr>
            </w:pPr>
            <w:r w:rsidRPr="00ED2557">
              <w:rPr>
                <w:b/>
                <w:bCs/>
                <w:color w:val="000000"/>
                <w:sz w:val="22"/>
                <w:szCs w:val="22"/>
              </w:rPr>
              <w:t>Tekući izdaci</w:t>
            </w:r>
          </w:p>
        </w:tc>
        <w:tc>
          <w:tcPr>
            <w:tcW w:w="2268" w:type="dxa"/>
            <w:vAlign w:val="center"/>
          </w:tcPr>
          <w:p w:rsidR="004E47CF" w:rsidRPr="00ED2557" w:rsidRDefault="004E47CF" w:rsidP="00F90AE7">
            <w:pPr>
              <w:jc w:val="center"/>
              <w:rPr>
                <w:b/>
                <w:bCs/>
                <w:color w:val="000000"/>
                <w:sz w:val="22"/>
                <w:szCs w:val="22"/>
              </w:rPr>
            </w:pPr>
            <w:r w:rsidRPr="00ED2557">
              <w:rPr>
                <w:b/>
                <w:bCs/>
                <w:color w:val="000000"/>
                <w:sz w:val="22"/>
                <w:szCs w:val="22"/>
              </w:rPr>
              <w:t>530.600</w:t>
            </w:r>
          </w:p>
        </w:tc>
        <w:tc>
          <w:tcPr>
            <w:tcW w:w="1418" w:type="dxa"/>
            <w:vAlign w:val="center"/>
          </w:tcPr>
          <w:p w:rsidR="004E47CF" w:rsidRPr="00ED2557" w:rsidRDefault="004E47CF" w:rsidP="00F90AE7">
            <w:pPr>
              <w:jc w:val="center"/>
              <w:rPr>
                <w:b/>
                <w:bCs/>
                <w:color w:val="000000"/>
                <w:sz w:val="22"/>
                <w:szCs w:val="22"/>
              </w:rPr>
            </w:pPr>
            <w:r w:rsidRPr="00ED2557">
              <w:rPr>
                <w:b/>
                <w:bCs/>
                <w:color w:val="000000"/>
                <w:sz w:val="22"/>
                <w:szCs w:val="22"/>
              </w:rPr>
              <w:t>519.692</w:t>
            </w:r>
          </w:p>
        </w:tc>
        <w:tc>
          <w:tcPr>
            <w:tcW w:w="1276" w:type="dxa"/>
            <w:vAlign w:val="center"/>
          </w:tcPr>
          <w:p w:rsidR="004E47CF" w:rsidRPr="00ED2557" w:rsidRDefault="004E47CF" w:rsidP="00F90AE7">
            <w:pPr>
              <w:jc w:val="center"/>
              <w:rPr>
                <w:b/>
                <w:bCs/>
                <w:color w:val="000000"/>
                <w:sz w:val="22"/>
                <w:szCs w:val="22"/>
              </w:rPr>
            </w:pPr>
            <w:r w:rsidRPr="00ED2557">
              <w:rPr>
                <w:b/>
                <w:bCs/>
                <w:color w:val="000000"/>
                <w:sz w:val="22"/>
                <w:szCs w:val="22"/>
              </w:rPr>
              <w:t>97,94</w:t>
            </w:r>
          </w:p>
        </w:tc>
      </w:tr>
      <w:tr w:rsidR="004E47CF" w:rsidRPr="0073772F" w:rsidTr="00F90AE7">
        <w:trPr>
          <w:trHeight w:val="231"/>
        </w:trPr>
        <w:tc>
          <w:tcPr>
            <w:tcW w:w="773" w:type="dxa"/>
            <w:vAlign w:val="center"/>
          </w:tcPr>
          <w:p w:rsidR="004E47CF" w:rsidRPr="00ED2557" w:rsidRDefault="004E47CF" w:rsidP="00F90AE7">
            <w:pPr>
              <w:jc w:val="center"/>
              <w:rPr>
                <w:bCs/>
                <w:color w:val="000000"/>
                <w:sz w:val="22"/>
                <w:szCs w:val="22"/>
              </w:rPr>
            </w:pPr>
            <w:r w:rsidRPr="00ED2557">
              <w:rPr>
                <w:bCs/>
                <w:color w:val="000000"/>
                <w:sz w:val="22"/>
                <w:szCs w:val="22"/>
              </w:rPr>
              <w:t>1.</w:t>
            </w:r>
          </w:p>
        </w:tc>
        <w:tc>
          <w:tcPr>
            <w:tcW w:w="3871" w:type="dxa"/>
            <w:vAlign w:val="center"/>
          </w:tcPr>
          <w:p w:rsidR="004E47CF" w:rsidRPr="00ED2557" w:rsidRDefault="004E47CF" w:rsidP="00F90AE7">
            <w:pPr>
              <w:rPr>
                <w:bCs/>
                <w:color w:val="000000"/>
                <w:sz w:val="22"/>
                <w:szCs w:val="22"/>
              </w:rPr>
            </w:pPr>
            <w:r w:rsidRPr="00ED2557">
              <w:rPr>
                <w:bCs/>
                <w:color w:val="000000"/>
                <w:sz w:val="22"/>
                <w:szCs w:val="22"/>
              </w:rPr>
              <w:t>Bruto plaće i naknade</w:t>
            </w:r>
          </w:p>
        </w:tc>
        <w:tc>
          <w:tcPr>
            <w:tcW w:w="2268" w:type="dxa"/>
            <w:vAlign w:val="center"/>
          </w:tcPr>
          <w:p w:rsidR="004E47CF" w:rsidRPr="00ED2557" w:rsidRDefault="004E47CF" w:rsidP="00F90AE7">
            <w:pPr>
              <w:jc w:val="center"/>
              <w:rPr>
                <w:bCs/>
                <w:color w:val="000000"/>
                <w:sz w:val="22"/>
                <w:szCs w:val="22"/>
              </w:rPr>
            </w:pPr>
            <w:r w:rsidRPr="00ED2557">
              <w:rPr>
                <w:bCs/>
                <w:color w:val="000000"/>
                <w:sz w:val="22"/>
                <w:szCs w:val="22"/>
              </w:rPr>
              <w:t>321.000</w:t>
            </w:r>
          </w:p>
        </w:tc>
        <w:tc>
          <w:tcPr>
            <w:tcW w:w="1418" w:type="dxa"/>
            <w:vAlign w:val="center"/>
          </w:tcPr>
          <w:p w:rsidR="004E47CF" w:rsidRPr="00ED2557" w:rsidRDefault="004E47CF" w:rsidP="00F90AE7">
            <w:pPr>
              <w:jc w:val="center"/>
              <w:rPr>
                <w:bCs/>
                <w:color w:val="000000"/>
                <w:sz w:val="22"/>
                <w:szCs w:val="22"/>
              </w:rPr>
            </w:pPr>
            <w:r w:rsidRPr="00ED2557">
              <w:rPr>
                <w:bCs/>
                <w:color w:val="000000"/>
                <w:sz w:val="22"/>
                <w:szCs w:val="22"/>
              </w:rPr>
              <w:t>319.604</w:t>
            </w:r>
          </w:p>
        </w:tc>
        <w:tc>
          <w:tcPr>
            <w:tcW w:w="1276" w:type="dxa"/>
            <w:vAlign w:val="center"/>
          </w:tcPr>
          <w:p w:rsidR="004E47CF" w:rsidRPr="00ED2557" w:rsidRDefault="004E47CF" w:rsidP="00F90AE7">
            <w:pPr>
              <w:jc w:val="center"/>
              <w:rPr>
                <w:bCs/>
                <w:color w:val="000000"/>
                <w:sz w:val="22"/>
                <w:szCs w:val="22"/>
              </w:rPr>
            </w:pPr>
            <w:r w:rsidRPr="00ED2557">
              <w:rPr>
                <w:bCs/>
                <w:color w:val="000000"/>
                <w:sz w:val="22"/>
                <w:szCs w:val="22"/>
              </w:rPr>
              <w:t>99,57</w:t>
            </w:r>
          </w:p>
        </w:tc>
      </w:tr>
      <w:tr w:rsidR="004E47CF" w:rsidRPr="0073772F" w:rsidTr="00F90AE7">
        <w:trPr>
          <w:trHeight w:val="231"/>
        </w:trPr>
        <w:tc>
          <w:tcPr>
            <w:tcW w:w="773" w:type="dxa"/>
            <w:vAlign w:val="center"/>
          </w:tcPr>
          <w:p w:rsidR="004E47CF" w:rsidRPr="00ED2557" w:rsidRDefault="004E47CF" w:rsidP="00F90AE7">
            <w:pPr>
              <w:jc w:val="center"/>
              <w:rPr>
                <w:bCs/>
                <w:color w:val="000000"/>
                <w:sz w:val="22"/>
                <w:szCs w:val="22"/>
              </w:rPr>
            </w:pPr>
            <w:r w:rsidRPr="00ED2557">
              <w:rPr>
                <w:bCs/>
                <w:color w:val="000000"/>
                <w:sz w:val="22"/>
                <w:szCs w:val="22"/>
              </w:rPr>
              <w:t>2.</w:t>
            </w:r>
          </w:p>
        </w:tc>
        <w:tc>
          <w:tcPr>
            <w:tcW w:w="3871" w:type="dxa"/>
            <w:vAlign w:val="center"/>
          </w:tcPr>
          <w:p w:rsidR="004E47CF" w:rsidRPr="00ED2557" w:rsidRDefault="004E47CF" w:rsidP="00F90AE7">
            <w:pPr>
              <w:rPr>
                <w:bCs/>
                <w:color w:val="000000"/>
                <w:sz w:val="22"/>
                <w:szCs w:val="22"/>
              </w:rPr>
            </w:pPr>
            <w:r w:rsidRPr="00ED2557">
              <w:rPr>
                <w:color w:val="000000"/>
                <w:sz w:val="22"/>
                <w:szCs w:val="22"/>
              </w:rPr>
              <w:t>Naknade troškova zaposlenih</w:t>
            </w:r>
          </w:p>
        </w:tc>
        <w:tc>
          <w:tcPr>
            <w:tcW w:w="2268" w:type="dxa"/>
            <w:vAlign w:val="center"/>
          </w:tcPr>
          <w:p w:rsidR="004E47CF" w:rsidRPr="00ED2557" w:rsidRDefault="004E47CF" w:rsidP="00F90AE7">
            <w:pPr>
              <w:jc w:val="center"/>
              <w:rPr>
                <w:bCs/>
                <w:color w:val="000000"/>
                <w:sz w:val="22"/>
                <w:szCs w:val="22"/>
              </w:rPr>
            </w:pPr>
            <w:r w:rsidRPr="00ED2557">
              <w:rPr>
                <w:bCs/>
                <w:color w:val="000000"/>
                <w:sz w:val="22"/>
                <w:szCs w:val="22"/>
              </w:rPr>
              <w:t>28.900</w:t>
            </w:r>
          </w:p>
        </w:tc>
        <w:tc>
          <w:tcPr>
            <w:tcW w:w="1418" w:type="dxa"/>
            <w:vAlign w:val="center"/>
          </w:tcPr>
          <w:p w:rsidR="004E47CF" w:rsidRPr="00ED2557" w:rsidRDefault="004E47CF" w:rsidP="00F90AE7">
            <w:pPr>
              <w:jc w:val="center"/>
              <w:rPr>
                <w:bCs/>
                <w:color w:val="000000"/>
                <w:sz w:val="22"/>
                <w:szCs w:val="22"/>
              </w:rPr>
            </w:pPr>
            <w:r w:rsidRPr="00ED2557">
              <w:rPr>
                <w:bCs/>
                <w:color w:val="000000"/>
                <w:sz w:val="22"/>
                <w:szCs w:val="22"/>
              </w:rPr>
              <w:t>28.269</w:t>
            </w:r>
          </w:p>
        </w:tc>
        <w:tc>
          <w:tcPr>
            <w:tcW w:w="1276" w:type="dxa"/>
            <w:vAlign w:val="center"/>
          </w:tcPr>
          <w:p w:rsidR="004E47CF" w:rsidRPr="00ED2557" w:rsidRDefault="004E47CF" w:rsidP="00F90AE7">
            <w:pPr>
              <w:jc w:val="center"/>
              <w:rPr>
                <w:bCs/>
                <w:color w:val="000000"/>
                <w:sz w:val="22"/>
                <w:szCs w:val="22"/>
              </w:rPr>
            </w:pPr>
            <w:r w:rsidRPr="00ED2557">
              <w:rPr>
                <w:bCs/>
                <w:color w:val="000000"/>
                <w:sz w:val="22"/>
                <w:szCs w:val="22"/>
              </w:rPr>
              <w:t>97,82</w:t>
            </w:r>
          </w:p>
        </w:tc>
      </w:tr>
      <w:tr w:rsidR="004E47CF" w:rsidRPr="0073772F" w:rsidTr="00F90AE7">
        <w:trPr>
          <w:trHeight w:val="231"/>
        </w:trPr>
        <w:tc>
          <w:tcPr>
            <w:tcW w:w="773" w:type="dxa"/>
            <w:vAlign w:val="center"/>
          </w:tcPr>
          <w:p w:rsidR="004E47CF" w:rsidRPr="00ED2557" w:rsidRDefault="004E47CF" w:rsidP="00F90AE7">
            <w:pPr>
              <w:jc w:val="center"/>
              <w:rPr>
                <w:bCs/>
                <w:color w:val="000000"/>
                <w:sz w:val="22"/>
                <w:szCs w:val="22"/>
              </w:rPr>
            </w:pPr>
            <w:r w:rsidRPr="00ED2557">
              <w:rPr>
                <w:bCs/>
                <w:color w:val="000000"/>
                <w:sz w:val="22"/>
                <w:szCs w:val="22"/>
              </w:rPr>
              <w:t>3.</w:t>
            </w:r>
          </w:p>
        </w:tc>
        <w:tc>
          <w:tcPr>
            <w:tcW w:w="3871" w:type="dxa"/>
            <w:vAlign w:val="center"/>
          </w:tcPr>
          <w:p w:rsidR="004E47CF" w:rsidRPr="00ED2557" w:rsidRDefault="004E47CF" w:rsidP="00F90AE7">
            <w:pPr>
              <w:rPr>
                <w:color w:val="000000"/>
                <w:sz w:val="22"/>
                <w:szCs w:val="22"/>
              </w:rPr>
            </w:pPr>
            <w:r w:rsidRPr="00ED2557">
              <w:rPr>
                <w:color w:val="000000"/>
                <w:sz w:val="22"/>
                <w:szCs w:val="22"/>
              </w:rPr>
              <w:t>Putni troškovi</w:t>
            </w:r>
          </w:p>
        </w:tc>
        <w:tc>
          <w:tcPr>
            <w:tcW w:w="2268" w:type="dxa"/>
            <w:vAlign w:val="center"/>
          </w:tcPr>
          <w:p w:rsidR="004E47CF" w:rsidRPr="00ED2557" w:rsidRDefault="004E47CF" w:rsidP="00F90AE7">
            <w:pPr>
              <w:jc w:val="center"/>
              <w:rPr>
                <w:bCs/>
                <w:color w:val="000000"/>
                <w:sz w:val="22"/>
                <w:szCs w:val="22"/>
              </w:rPr>
            </w:pPr>
            <w:r w:rsidRPr="00ED2557">
              <w:rPr>
                <w:bCs/>
                <w:color w:val="000000"/>
                <w:sz w:val="22"/>
                <w:szCs w:val="22"/>
              </w:rPr>
              <w:t>15.100</w:t>
            </w:r>
          </w:p>
        </w:tc>
        <w:tc>
          <w:tcPr>
            <w:tcW w:w="1418" w:type="dxa"/>
            <w:vAlign w:val="center"/>
          </w:tcPr>
          <w:p w:rsidR="004E47CF" w:rsidRPr="00ED2557" w:rsidRDefault="004E47CF" w:rsidP="00F90AE7">
            <w:pPr>
              <w:jc w:val="center"/>
              <w:rPr>
                <w:bCs/>
                <w:color w:val="000000"/>
                <w:sz w:val="22"/>
                <w:szCs w:val="22"/>
              </w:rPr>
            </w:pPr>
            <w:r w:rsidRPr="00ED2557">
              <w:rPr>
                <w:bCs/>
                <w:color w:val="000000"/>
                <w:sz w:val="22"/>
                <w:szCs w:val="22"/>
              </w:rPr>
              <w:t>13.925</w:t>
            </w:r>
          </w:p>
        </w:tc>
        <w:tc>
          <w:tcPr>
            <w:tcW w:w="1276" w:type="dxa"/>
            <w:vAlign w:val="center"/>
          </w:tcPr>
          <w:p w:rsidR="004E47CF" w:rsidRPr="00ED2557" w:rsidRDefault="004E47CF" w:rsidP="00F90AE7">
            <w:pPr>
              <w:jc w:val="center"/>
              <w:rPr>
                <w:bCs/>
                <w:color w:val="000000"/>
                <w:sz w:val="22"/>
                <w:szCs w:val="22"/>
              </w:rPr>
            </w:pPr>
            <w:r w:rsidRPr="00ED2557">
              <w:rPr>
                <w:bCs/>
                <w:color w:val="000000"/>
                <w:sz w:val="22"/>
                <w:szCs w:val="22"/>
              </w:rPr>
              <w:t>92,22</w:t>
            </w:r>
          </w:p>
        </w:tc>
      </w:tr>
      <w:tr w:rsidR="004E47CF" w:rsidRPr="0073772F" w:rsidTr="00F90AE7">
        <w:trPr>
          <w:trHeight w:val="231"/>
        </w:trPr>
        <w:tc>
          <w:tcPr>
            <w:tcW w:w="773" w:type="dxa"/>
            <w:vAlign w:val="center"/>
          </w:tcPr>
          <w:p w:rsidR="004E47CF" w:rsidRPr="00ED2557" w:rsidRDefault="004E47CF" w:rsidP="00F90AE7">
            <w:pPr>
              <w:jc w:val="center"/>
              <w:rPr>
                <w:bCs/>
                <w:color w:val="000000"/>
                <w:sz w:val="22"/>
                <w:szCs w:val="22"/>
              </w:rPr>
            </w:pPr>
            <w:r w:rsidRPr="00ED2557">
              <w:rPr>
                <w:bCs/>
                <w:color w:val="000000"/>
                <w:sz w:val="22"/>
                <w:szCs w:val="22"/>
              </w:rPr>
              <w:t>4.</w:t>
            </w:r>
          </w:p>
        </w:tc>
        <w:tc>
          <w:tcPr>
            <w:tcW w:w="3871" w:type="dxa"/>
            <w:vAlign w:val="center"/>
          </w:tcPr>
          <w:p w:rsidR="004E47CF" w:rsidRPr="00ED2557" w:rsidRDefault="004E47CF" w:rsidP="00F90AE7">
            <w:pPr>
              <w:rPr>
                <w:color w:val="000000"/>
                <w:sz w:val="22"/>
                <w:szCs w:val="22"/>
              </w:rPr>
            </w:pPr>
            <w:r w:rsidRPr="00ED2557">
              <w:rPr>
                <w:color w:val="000000"/>
                <w:sz w:val="22"/>
                <w:szCs w:val="22"/>
              </w:rPr>
              <w:t>Izdaci telefonskih i poštanskih usluga</w:t>
            </w:r>
          </w:p>
        </w:tc>
        <w:tc>
          <w:tcPr>
            <w:tcW w:w="2268" w:type="dxa"/>
            <w:vAlign w:val="center"/>
          </w:tcPr>
          <w:p w:rsidR="004E47CF" w:rsidRPr="00ED2557" w:rsidRDefault="004E47CF" w:rsidP="00F90AE7">
            <w:pPr>
              <w:jc w:val="center"/>
              <w:rPr>
                <w:bCs/>
                <w:color w:val="000000"/>
                <w:sz w:val="22"/>
                <w:szCs w:val="22"/>
              </w:rPr>
            </w:pPr>
            <w:r w:rsidRPr="00ED2557">
              <w:rPr>
                <w:bCs/>
                <w:color w:val="000000"/>
                <w:sz w:val="22"/>
                <w:szCs w:val="22"/>
              </w:rPr>
              <w:t>6.400</w:t>
            </w:r>
          </w:p>
        </w:tc>
        <w:tc>
          <w:tcPr>
            <w:tcW w:w="1418" w:type="dxa"/>
            <w:vAlign w:val="center"/>
          </w:tcPr>
          <w:p w:rsidR="004E47CF" w:rsidRPr="00ED2557" w:rsidRDefault="004E47CF" w:rsidP="00F90AE7">
            <w:pPr>
              <w:jc w:val="center"/>
              <w:rPr>
                <w:bCs/>
                <w:color w:val="000000"/>
                <w:sz w:val="22"/>
                <w:szCs w:val="22"/>
              </w:rPr>
            </w:pPr>
            <w:r w:rsidRPr="00ED2557">
              <w:rPr>
                <w:bCs/>
                <w:color w:val="000000"/>
                <w:sz w:val="22"/>
                <w:szCs w:val="22"/>
              </w:rPr>
              <w:t>5.751</w:t>
            </w:r>
          </w:p>
        </w:tc>
        <w:tc>
          <w:tcPr>
            <w:tcW w:w="1276" w:type="dxa"/>
            <w:vAlign w:val="center"/>
          </w:tcPr>
          <w:p w:rsidR="004E47CF" w:rsidRPr="00ED2557" w:rsidRDefault="004E47CF" w:rsidP="00F90AE7">
            <w:pPr>
              <w:jc w:val="center"/>
              <w:rPr>
                <w:bCs/>
                <w:color w:val="000000"/>
                <w:sz w:val="22"/>
                <w:szCs w:val="22"/>
              </w:rPr>
            </w:pPr>
            <w:r w:rsidRPr="00ED2557">
              <w:rPr>
                <w:bCs/>
                <w:color w:val="000000"/>
                <w:sz w:val="22"/>
                <w:szCs w:val="22"/>
              </w:rPr>
              <w:t>89,86</w:t>
            </w:r>
          </w:p>
        </w:tc>
      </w:tr>
      <w:tr w:rsidR="004E47CF" w:rsidRPr="0073772F" w:rsidTr="00F90AE7">
        <w:trPr>
          <w:trHeight w:val="231"/>
        </w:trPr>
        <w:tc>
          <w:tcPr>
            <w:tcW w:w="773" w:type="dxa"/>
            <w:vAlign w:val="center"/>
          </w:tcPr>
          <w:p w:rsidR="004E47CF" w:rsidRPr="00ED2557" w:rsidRDefault="004E47CF" w:rsidP="00F90AE7">
            <w:pPr>
              <w:jc w:val="center"/>
              <w:rPr>
                <w:bCs/>
                <w:color w:val="000000"/>
                <w:sz w:val="22"/>
                <w:szCs w:val="22"/>
              </w:rPr>
            </w:pPr>
            <w:r w:rsidRPr="00ED2557">
              <w:rPr>
                <w:bCs/>
                <w:color w:val="000000"/>
                <w:sz w:val="22"/>
                <w:szCs w:val="22"/>
              </w:rPr>
              <w:t>5.</w:t>
            </w:r>
          </w:p>
        </w:tc>
        <w:tc>
          <w:tcPr>
            <w:tcW w:w="3871" w:type="dxa"/>
            <w:vAlign w:val="center"/>
          </w:tcPr>
          <w:p w:rsidR="004E47CF" w:rsidRPr="00ED2557" w:rsidRDefault="004E47CF" w:rsidP="00F90AE7">
            <w:pPr>
              <w:rPr>
                <w:color w:val="000000"/>
                <w:sz w:val="22"/>
                <w:szCs w:val="22"/>
              </w:rPr>
            </w:pPr>
            <w:r w:rsidRPr="00ED2557">
              <w:rPr>
                <w:color w:val="000000"/>
                <w:sz w:val="22"/>
                <w:szCs w:val="22"/>
              </w:rPr>
              <w:t>Izdaci za energiju i kom. usluge</w:t>
            </w:r>
          </w:p>
        </w:tc>
        <w:tc>
          <w:tcPr>
            <w:tcW w:w="2268" w:type="dxa"/>
            <w:vAlign w:val="center"/>
          </w:tcPr>
          <w:p w:rsidR="004E47CF" w:rsidRPr="00ED2557" w:rsidRDefault="004E47CF" w:rsidP="00F90AE7">
            <w:pPr>
              <w:jc w:val="center"/>
              <w:rPr>
                <w:bCs/>
                <w:color w:val="000000"/>
                <w:sz w:val="22"/>
                <w:szCs w:val="22"/>
              </w:rPr>
            </w:pPr>
            <w:r w:rsidRPr="00ED2557">
              <w:rPr>
                <w:bCs/>
                <w:color w:val="000000"/>
                <w:sz w:val="22"/>
                <w:szCs w:val="22"/>
              </w:rPr>
              <w:t>8.500</w:t>
            </w:r>
          </w:p>
        </w:tc>
        <w:tc>
          <w:tcPr>
            <w:tcW w:w="1418" w:type="dxa"/>
            <w:vAlign w:val="center"/>
          </w:tcPr>
          <w:p w:rsidR="004E47CF" w:rsidRPr="00ED2557" w:rsidRDefault="004E47CF" w:rsidP="00F90AE7">
            <w:pPr>
              <w:jc w:val="center"/>
              <w:rPr>
                <w:bCs/>
                <w:color w:val="000000"/>
                <w:sz w:val="22"/>
                <w:szCs w:val="22"/>
              </w:rPr>
            </w:pPr>
            <w:r w:rsidRPr="00ED2557">
              <w:rPr>
                <w:bCs/>
                <w:color w:val="000000"/>
                <w:sz w:val="22"/>
                <w:szCs w:val="22"/>
              </w:rPr>
              <w:t>5.869</w:t>
            </w:r>
          </w:p>
        </w:tc>
        <w:tc>
          <w:tcPr>
            <w:tcW w:w="1276" w:type="dxa"/>
            <w:vAlign w:val="center"/>
          </w:tcPr>
          <w:p w:rsidR="004E47CF" w:rsidRPr="00ED2557" w:rsidRDefault="004E47CF" w:rsidP="00F90AE7">
            <w:pPr>
              <w:jc w:val="center"/>
              <w:rPr>
                <w:bCs/>
                <w:color w:val="000000"/>
                <w:sz w:val="22"/>
                <w:szCs w:val="22"/>
              </w:rPr>
            </w:pPr>
            <w:r w:rsidRPr="00ED2557">
              <w:rPr>
                <w:bCs/>
                <w:color w:val="000000"/>
                <w:sz w:val="22"/>
                <w:szCs w:val="22"/>
              </w:rPr>
              <w:t>69,05</w:t>
            </w:r>
          </w:p>
        </w:tc>
      </w:tr>
      <w:tr w:rsidR="004E47CF" w:rsidRPr="0073772F" w:rsidTr="00F90AE7">
        <w:trPr>
          <w:trHeight w:val="231"/>
        </w:trPr>
        <w:tc>
          <w:tcPr>
            <w:tcW w:w="773" w:type="dxa"/>
            <w:vAlign w:val="center"/>
          </w:tcPr>
          <w:p w:rsidR="004E47CF" w:rsidRPr="00ED2557" w:rsidRDefault="004E47CF" w:rsidP="00F90AE7">
            <w:pPr>
              <w:jc w:val="center"/>
              <w:rPr>
                <w:bCs/>
                <w:color w:val="000000"/>
                <w:sz w:val="22"/>
                <w:szCs w:val="22"/>
              </w:rPr>
            </w:pPr>
            <w:r w:rsidRPr="00ED2557">
              <w:rPr>
                <w:bCs/>
                <w:color w:val="000000"/>
                <w:sz w:val="22"/>
                <w:szCs w:val="22"/>
              </w:rPr>
              <w:t>6.</w:t>
            </w:r>
          </w:p>
        </w:tc>
        <w:tc>
          <w:tcPr>
            <w:tcW w:w="3871" w:type="dxa"/>
            <w:vAlign w:val="center"/>
          </w:tcPr>
          <w:p w:rsidR="004E47CF" w:rsidRPr="00ED2557" w:rsidRDefault="004E47CF" w:rsidP="00F90AE7">
            <w:pPr>
              <w:rPr>
                <w:color w:val="000000"/>
                <w:sz w:val="22"/>
                <w:szCs w:val="22"/>
              </w:rPr>
            </w:pPr>
            <w:r w:rsidRPr="00ED2557">
              <w:rPr>
                <w:color w:val="000000"/>
                <w:sz w:val="22"/>
                <w:szCs w:val="22"/>
              </w:rPr>
              <w:t>Nabava materijala</w:t>
            </w:r>
          </w:p>
        </w:tc>
        <w:tc>
          <w:tcPr>
            <w:tcW w:w="2268" w:type="dxa"/>
            <w:vAlign w:val="center"/>
          </w:tcPr>
          <w:p w:rsidR="004E47CF" w:rsidRPr="00ED2557" w:rsidRDefault="004E47CF" w:rsidP="00F90AE7">
            <w:pPr>
              <w:jc w:val="center"/>
              <w:rPr>
                <w:bCs/>
                <w:color w:val="000000"/>
                <w:sz w:val="22"/>
                <w:szCs w:val="22"/>
              </w:rPr>
            </w:pPr>
            <w:r w:rsidRPr="00ED2557">
              <w:rPr>
                <w:bCs/>
                <w:color w:val="000000"/>
                <w:sz w:val="22"/>
                <w:szCs w:val="22"/>
              </w:rPr>
              <w:t>2.500</w:t>
            </w:r>
          </w:p>
        </w:tc>
        <w:tc>
          <w:tcPr>
            <w:tcW w:w="1418" w:type="dxa"/>
            <w:vAlign w:val="center"/>
          </w:tcPr>
          <w:p w:rsidR="004E47CF" w:rsidRPr="00ED2557" w:rsidRDefault="004E47CF" w:rsidP="00F90AE7">
            <w:pPr>
              <w:jc w:val="center"/>
              <w:rPr>
                <w:bCs/>
                <w:color w:val="000000"/>
                <w:sz w:val="22"/>
                <w:szCs w:val="22"/>
              </w:rPr>
            </w:pPr>
            <w:r w:rsidRPr="00ED2557">
              <w:rPr>
                <w:bCs/>
                <w:color w:val="000000"/>
                <w:sz w:val="22"/>
                <w:szCs w:val="22"/>
              </w:rPr>
              <w:t>2.046</w:t>
            </w:r>
          </w:p>
        </w:tc>
        <w:tc>
          <w:tcPr>
            <w:tcW w:w="1276" w:type="dxa"/>
            <w:vAlign w:val="center"/>
          </w:tcPr>
          <w:p w:rsidR="004E47CF" w:rsidRPr="00ED2557" w:rsidRDefault="004E47CF" w:rsidP="00F90AE7">
            <w:pPr>
              <w:jc w:val="center"/>
              <w:rPr>
                <w:bCs/>
                <w:color w:val="000000"/>
                <w:sz w:val="22"/>
                <w:szCs w:val="22"/>
              </w:rPr>
            </w:pPr>
            <w:r w:rsidRPr="00ED2557">
              <w:rPr>
                <w:bCs/>
                <w:color w:val="000000"/>
                <w:sz w:val="22"/>
                <w:szCs w:val="22"/>
              </w:rPr>
              <w:t>81,84</w:t>
            </w:r>
          </w:p>
        </w:tc>
      </w:tr>
      <w:tr w:rsidR="004E47CF" w:rsidRPr="0073772F" w:rsidTr="00F90AE7">
        <w:trPr>
          <w:trHeight w:val="231"/>
        </w:trPr>
        <w:tc>
          <w:tcPr>
            <w:tcW w:w="773" w:type="dxa"/>
            <w:vAlign w:val="center"/>
          </w:tcPr>
          <w:p w:rsidR="004E47CF" w:rsidRPr="00ED2557" w:rsidRDefault="004E47CF" w:rsidP="00F90AE7">
            <w:pPr>
              <w:jc w:val="center"/>
              <w:rPr>
                <w:bCs/>
                <w:color w:val="000000"/>
                <w:sz w:val="22"/>
                <w:szCs w:val="22"/>
              </w:rPr>
            </w:pPr>
            <w:r w:rsidRPr="00ED2557">
              <w:rPr>
                <w:bCs/>
                <w:color w:val="000000"/>
                <w:sz w:val="22"/>
                <w:szCs w:val="22"/>
              </w:rPr>
              <w:t>7.</w:t>
            </w:r>
          </w:p>
        </w:tc>
        <w:tc>
          <w:tcPr>
            <w:tcW w:w="3871" w:type="dxa"/>
            <w:vAlign w:val="center"/>
          </w:tcPr>
          <w:p w:rsidR="004E47CF" w:rsidRPr="00ED2557" w:rsidRDefault="004E47CF" w:rsidP="00F90AE7">
            <w:pPr>
              <w:rPr>
                <w:color w:val="000000"/>
                <w:sz w:val="22"/>
                <w:szCs w:val="22"/>
              </w:rPr>
            </w:pPr>
            <w:r w:rsidRPr="00ED2557">
              <w:rPr>
                <w:color w:val="000000"/>
                <w:sz w:val="22"/>
                <w:szCs w:val="22"/>
              </w:rPr>
              <w:t>Izdaci za usluge prijevoza i goriva</w:t>
            </w:r>
          </w:p>
        </w:tc>
        <w:tc>
          <w:tcPr>
            <w:tcW w:w="2268" w:type="dxa"/>
            <w:vAlign w:val="center"/>
          </w:tcPr>
          <w:p w:rsidR="004E47CF" w:rsidRPr="00ED2557" w:rsidRDefault="004E47CF" w:rsidP="00F90AE7">
            <w:pPr>
              <w:jc w:val="center"/>
              <w:rPr>
                <w:bCs/>
                <w:color w:val="000000"/>
                <w:sz w:val="22"/>
                <w:szCs w:val="22"/>
              </w:rPr>
            </w:pPr>
            <w:r w:rsidRPr="00ED2557">
              <w:rPr>
                <w:bCs/>
                <w:color w:val="000000"/>
                <w:sz w:val="22"/>
                <w:szCs w:val="22"/>
              </w:rPr>
              <w:t>4.700</w:t>
            </w:r>
          </w:p>
        </w:tc>
        <w:tc>
          <w:tcPr>
            <w:tcW w:w="1418" w:type="dxa"/>
            <w:vAlign w:val="center"/>
          </w:tcPr>
          <w:p w:rsidR="004E47CF" w:rsidRPr="00ED2557" w:rsidRDefault="004E47CF" w:rsidP="00F90AE7">
            <w:pPr>
              <w:jc w:val="center"/>
              <w:rPr>
                <w:bCs/>
                <w:color w:val="000000"/>
                <w:sz w:val="22"/>
                <w:szCs w:val="22"/>
              </w:rPr>
            </w:pPr>
            <w:r w:rsidRPr="00ED2557">
              <w:rPr>
                <w:bCs/>
                <w:color w:val="000000"/>
                <w:sz w:val="22"/>
                <w:szCs w:val="22"/>
              </w:rPr>
              <w:t>3.607</w:t>
            </w:r>
          </w:p>
        </w:tc>
        <w:tc>
          <w:tcPr>
            <w:tcW w:w="1276" w:type="dxa"/>
            <w:vAlign w:val="center"/>
          </w:tcPr>
          <w:p w:rsidR="004E47CF" w:rsidRPr="00ED2557" w:rsidRDefault="004E47CF" w:rsidP="00F90AE7">
            <w:pPr>
              <w:jc w:val="center"/>
              <w:rPr>
                <w:bCs/>
                <w:color w:val="000000"/>
                <w:sz w:val="22"/>
                <w:szCs w:val="22"/>
              </w:rPr>
            </w:pPr>
            <w:r w:rsidRPr="00ED2557">
              <w:rPr>
                <w:bCs/>
                <w:color w:val="000000"/>
                <w:sz w:val="22"/>
                <w:szCs w:val="22"/>
              </w:rPr>
              <w:t>76,74</w:t>
            </w:r>
          </w:p>
        </w:tc>
      </w:tr>
      <w:tr w:rsidR="004E47CF" w:rsidRPr="0073772F" w:rsidTr="00F90AE7">
        <w:trPr>
          <w:trHeight w:val="231"/>
        </w:trPr>
        <w:tc>
          <w:tcPr>
            <w:tcW w:w="773" w:type="dxa"/>
            <w:vAlign w:val="center"/>
          </w:tcPr>
          <w:p w:rsidR="004E47CF" w:rsidRPr="00ED2557" w:rsidRDefault="004E47CF" w:rsidP="00F90AE7">
            <w:pPr>
              <w:jc w:val="center"/>
              <w:rPr>
                <w:bCs/>
                <w:color w:val="000000"/>
                <w:sz w:val="22"/>
                <w:szCs w:val="22"/>
              </w:rPr>
            </w:pPr>
            <w:r w:rsidRPr="00ED2557">
              <w:rPr>
                <w:bCs/>
                <w:color w:val="000000"/>
                <w:sz w:val="22"/>
                <w:szCs w:val="22"/>
              </w:rPr>
              <w:t>8.</w:t>
            </w:r>
          </w:p>
        </w:tc>
        <w:tc>
          <w:tcPr>
            <w:tcW w:w="3871" w:type="dxa"/>
            <w:vAlign w:val="center"/>
          </w:tcPr>
          <w:p w:rsidR="004E47CF" w:rsidRPr="00ED2557" w:rsidRDefault="004E47CF" w:rsidP="00F90AE7">
            <w:pPr>
              <w:rPr>
                <w:color w:val="000000"/>
                <w:sz w:val="22"/>
                <w:szCs w:val="22"/>
              </w:rPr>
            </w:pPr>
            <w:r w:rsidRPr="00ED2557">
              <w:rPr>
                <w:color w:val="000000"/>
                <w:sz w:val="22"/>
                <w:szCs w:val="22"/>
              </w:rPr>
              <w:t>Troškovi zakupa</w:t>
            </w:r>
          </w:p>
        </w:tc>
        <w:tc>
          <w:tcPr>
            <w:tcW w:w="2268" w:type="dxa"/>
            <w:vAlign w:val="center"/>
          </w:tcPr>
          <w:p w:rsidR="004E47CF" w:rsidRPr="00ED2557" w:rsidRDefault="004E47CF" w:rsidP="00F90AE7">
            <w:pPr>
              <w:jc w:val="center"/>
              <w:rPr>
                <w:bCs/>
                <w:color w:val="000000"/>
                <w:sz w:val="22"/>
                <w:szCs w:val="22"/>
              </w:rPr>
            </w:pPr>
            <w:r w:rsidRPr="00ED2557">
              <w:rPr>
                <w:bCs/>
                <w:color w:val="000000"/>
                <w:sz w:val="22"/>
                <w:szCs w:val="22"/>
              </w:rPr>
              <w:t>41.350</w:t>
            </w:r>
          </w:p>
        </w:tc>
        <w:tc>
          <w:tcPr>
            <w:tcW w:w="1418" w:type="dxa"/>
            <w:vAlign w:val="center"/>
          </w:tcPr>
          <w:p w:rsidR="004E47CF" w:rsidRPr="00ED2557" w:rsidRDefault="004E47CF" w:rsidP="00F90AE7">
            <w:pPr>
              <w:jc w:val="center"/>
              <w:rPr>
                <w:bCs/>
                <w:color w:val="000000"/>
                <w:sz w:val="22"/>
                <w:szCs w:val="22"/>
              </w:rPr>
            </w:pPr>
            <w:r w:rsidRPr="00ED2557">
              <w:rPr>
                <w:bCs/>
                <w:color w:val="000000"/>
                <w:sz w:val="22"/>
                <w:szCs w:val="22"/>
              </w:rPr>
              <w:t>40.697</w:t>
            </w:r>
          </w:p>
        </w:tc>
        <w:tc>
          <w:tcPr>
            <w:tcW w:w="1276" w:type="dxa"/>
            <w:vAlign w:val="center"/>
          </w:tcPr>
          <w:p w:rsidR="004E47CF" w:rsidRPr="00ED2557" w:rsidRDefault="004E47CF" w:rsidP="00F90AE7">
            <w:pPr>
              <w:jc w:val="center"/>
              <w:rPr>
                <w:bCs/>
                <w:color w:val="000000"/>
                <w:sz w:val="22"/>
                <w:szCs w:val="22"/>
              </w:rPr>
            </w:pPr>
            <w:r w:rsidRPr="00ED2557">
              <w:rPr>
                <w:bCs/>
                <w:color w:val="000000"/>
                <w:sz w:val="22"/>
                <w:szCs w:val="22"/>
              </w:rPr>
              <w:t>98,42</w:t>
            </w:r>
          </w:p>
        </w:tc>
      </w:tr>
      <w:tr w:rsidR="004E47CF" w:rsidRPr="0073772F" w:rsidTr="00F90AE7">
        <w:trPr>
          <w:trHeight w:val="231"/>
        </w:trPr>
        <w:tc>
          <w:tcPr>
            <w:tcW w:w="773" w:type="dxa"/>
            <w:vAlign w:val="center"/>
          </w:tcPr>
          <w:p w:rsidR="004E47CF" w:rsidRPr="00ED2557" w:rsidRDefault="004E47CF" w:rsidP="00F90AE7">
            <w:pPr>
              <w:jc w:val="center"/>
              <w:rPr>
                <w:bCs/>
                <w:color w:val="000000"/>
                <w:sz w:val="22"/>
                <w:szCs w:val="22"/>
              </w:rPr>
            </w:pPr>
            <w:r w:rsidRPr="00ED2557">
              <w:rPr>
                <w:bCs/>
                <w:color w:val="000000"/>
                <w:sz w:val="22"/>
                <w:szCs w:val="22"/>
              </w:rPr>
              <w:t>9.</w:t>
            </w:r>
          </w:p>
        </w:tc>
        <w:tc>
          <w:tcPr>
            <w:tcW w:w="3871" w:type="dxa"/>
            <w:vAlign w:val="center"/>
          </w:tcPr>
          <w:p w:rsidR="004E47CF" w:rsidRPr="00ED2557" w:rsidRDefault="004E47CF" w:rsidP="00F90AE7">
            <w:pPr>
              <w:rPr>
                <w:color w:val="000000"/>
                <w:sz w:val="22"/>
                <w:szCs w:val="22"/>
              </w:rPr>
            </w:pPr>
            <w:r w:rsidRPr="00ED2557">
              <w:rPr>
                <w:color w:val="000000"/>
                <w:sz w:val="22"/>
                <w:szCs w:val="22"/>
              </w:rPr>
              <w:t>Izdaci za tekuće održavanje</w:t>
            </w:r>
          </w:p>
        </w:tc>
        <w:tc>
          <w:tcPr>
            <w:tcW w:w="2268" w:type="dxa"/>
            <w:vAlign w:val="center"/>
          </w:tcPr>
          <w:p w:rsidR="004E47CF" w:rsidRPr="00ED2557" w:rsidRDefault="004E47CF" w:rsidP="00F90AE7">
            <w:pPr>
              <w:jc w:val="center"/>
              <w:rPr>
                <w:bCs/>
                <w:color w:val="000000"/>
                <w:sz w:val="22"/>
                <w:szCs w:val="22"/>
              </w:rPr>
            </w:pPr>
            <w:r w:rsidRPr="00ED2557">
              <w:rPr>
                <w:bCs/>
                <w:color w:val="000000"/>
                <w:sz w:val="22"/>
                <w:szCs w:val="22"/>
              </w:rPr>
              <w:t>2.450</w:t>
            </w:r>
          </w:p>
        </w:tc>
        <w:tc>
          <w:tcPr>
            <w:tcW w:w="1418" w:type="dxa"/>
            <w:vAlign w:val="center"/>
          </w:tcPr>
          <w:p w:rsidR="004E47CF" w:rsidRPr="00ED2557" w:rsidRDefault="004E47CF" w:rsidP="00F90AE7">
            <w:pPr>
              <w:jc w:val="center"/>
              <w:rPr>
                <w:bCs/>
                <w:color w:val="000000"/>
                <w:sz w:val="22"/>
                <w:szCs w:val="22"/>
              </w:rPr>
            </w:pPr>
            <w:r w:rsidRPr="00ED2557">
              <w:rPr>
                <w:bCs/>
                <w:color w:val="000000"/>
                <w:sz w:val="22"/>
                <w:szCs w:val="22"/>
              </w:rPr>
              <w:t>1.969</w:t>
            </w:r>
          </w:p>
        </w:tc>
        <w:tc>
          <w:tcPr>
            <w:tcW w:w="1276" w:type="dxa"/>
            <w:vAlign w:val="center"/>
          </w:tcPr>
          <w:p w:rsidR="004E47CF" w:rsidRPr="00ED2557" w:rsidRDefault="004E47CF" w:rsidP="00F90AE7">
            <w:pPr>
              <w:jc w:val="center"/>
              <w:rPr>
                <w:bCs/>
                <w:color w:val="000000"/>
                <w:sz w:val="22"/>
                <w:szCs w:val="22"/>
              </w:rPr>
            </w:pPr>
            <w:r w:rsidRPr="00ED2557">
              <w:rPr>
                <w:bCs/>
                <w:color w:val="000000"/>
                <w:sz w:val="22"/>
                <w:szCs w:val="22"/>
              </w:rPr>
              <w:t>80,37</w:t>
            </w:r>
          </w:p>
        </w:tc>
      </w:tr>
      <w:tr w:rsidR="004E47CF" w:rsidRPr="0073772F" w:rsidTr="00F90AE7">
        <w:trPr>
          <w:trHeight w:val="231"/>
        </w:trPr>
        <w:tc>
          <w:tcPr>
            <w:tcW w:w="773" w:type="dxa"/>
            <w:vAlign w:val="center"/>
          </w:tcPr>
          <w:p w:rsidR="004E47CF" w:rsidRPr="00ED2557" w:rsidRDefault="004E47CF" w:rsidP="00F90AE7">
            <w:pPr>
              <w:jc w:val="center"/>
              <w:rPr>
                <w:bCs/>
                <w:color w:val="000000"/>
                <w:sz w:val="22"/>
                <w:szCs w:val="22"/>
              </w:rPr>
            </w:pPr>
            <w:r w:rsidRPr="00ED2557">
              <w:rPr>
                <w:bCs/>
                <w:color w:val="000000"/>
                <w:sz w:val="22"/>
                <w:szCs w:val="22"/>
              </w:rPr>
              <w:t>10.</w:t>
            </w:r>
          </w:p>
        </w:tc>
        <w:tc>
          <w:tcPr>
            <w:tcW w:w="3871" w:type="dxa"/>
            <w:vAlign w:val="center"/>
          </w:tcPr>
          <w:p w:rsidR="004E47CF" w:rsidRPr="00ED2557" w:rsidRDefault="004E47CF" w:rsidP="00F90AE7">
            <w:pPr>
              <w:rPr>
                <w:color w:val="000000"/>
                <w:sz w:val="22"/>
                <w:szCs w:val="22"/>
              </w:rPr>
            </w:pPr>
            <w:r w:rsidRPr="00ED2557">
              <w:rPr>
                <w:color w:val="000000"/>
                <w:sz w:val="22"/>
                <w:szCs w:val="22"/>
              </w:rPr>
              <w:t>Izdaci za osig. i tr. platnog prometa</w:t>
            </w:r>
          </w:p>
        </w:tc>
        <w:tc>
          <w:tcPr>
            <w:tcW w:w="2268" w:type="dxa"/>
            <w:vAlign w:val="center"/>
          </w:tcPr>
          <w:p w:rsidR="004E47CF" w:rsidRPr="00ED2557" w:rsidRDefault="004E47CF" w:rsidP="00F90AE7">
            <w:pPr>
              <w:jc w:val="center"/>
              <w:rPr>
                <w:bCs/>
                <w:color w:val="000000"/>
                <w:sz w:val="22"/>
                <w:szCs w:val="22"/>
              </w:rPr>
            </w:pPr>
            <w:r w:rsidRPr="00ED2557">
              <w:rPr>
                <w:bCs/>
                <w:color w:val="000000"/>
                <w:sz w:val="22"/>
                <w:szCs w:val="22"/>
              </w:rPr>
              <w:t>2.900</w:t>
            </w:r>
          </w:p>
        </w:tc>
        <w:tc>
          <w:tcPr>
            <w:tcW w:w="1418" w:type="dxa"/>
            <w:vAlign w:val="center"/>
          </w:tcPr>
          <w:p w:rsidR="004E47CF" w:rsidRPr="00ED2557" w:rsidRDefault="004E47CF" w:rsidP="00F90AE7">
            <w:pPr>
              <w:jc w:val="center"/>
              <w:rPr>
                <w:bCs/>
                <w:color w:val="000000"/>
                <w:sz w:val="22"/>
                <w:szCs w:val="22"/>
              </w:rPr>
            </w:pPr>
            <w:r w:rsidRPr="00ED2557">
              <w:rPr>
                <w:bCs/>
                <w:color w:val="000000"/>
                <w:sz w:val="22"/>
                <w:szCs w:val="22"/>
              </w:rPr>
              <w:t>2.783</w:t>
            </w:r>
          </w:p>
        </w:tc>
        <w:tc>
          <w:tcPr>
            <w:tcW w:w="1276" w:type="dxa"/>
            <w:vAlign w:val="center"/>
          </w:tcPr>
          <w:p w:rsidR="004E47CF" w:rsidRPr="00ED2557" w:rsidRDefault="004E47CF" w:rsidP="00F90AE7">
            <w:pPr>
              <w:jc w:val="center"/>
              <w:rPr>
                <w:bCs/>
                <w:color w:val="000000"/>
                <w:sz w:val="22"/>
                <w:szCs w:val="22"/>
              </w:rPr>
            </w:pPr>
            <w:r w:rsidRPr="00ED2557">
              <w:rPr>
                <w:bCs/>
                <w:color w:val="000000"/>
                <w:sz w:val="22"/>
                <w:szCs w:val="22"/>
              </w:rPr>
              <w:t>95,97</w:t>
            </w:r>
          </w:p>
        </w:tc>
      </w:tr>
      <w:tr w:rsidR="004E47CF" w:rsidRPr="0073772F" w:rsidTr="00F90AE7">
        <w:trPr>
          <w:trHeight w:val="231"/>
        </w:trPr>
        <w:tc>
          <w:tcPr>
            <w:tcW w:w="773" w:type="dxa"/>
            <w:vAlign w:val="center"/>
          </w:tcPr>
          <w:p w:rsidR="004E47CF" w:rsidRPr="00ED2557" w:rsidRDefault="004E47CF" w:rsidP="00F90AE7">
            <w:pPr>
              <w:jc w:val="center"/>
              <w:rPr>
                <w:bCs/>
                <w:color w:val="000000"/>
                <w:sz w:val="22"/>
                <w:szCs w:val="22"/>
              </w:rPr>
            </w:pPr>
            <w:r w:rsidRPr="00ED2557">
              <w:rPr>
                <w:bCs/>
                <w:color w:val="000000"/>
                <w:sz w:val="22"/>
                <w:szCs w:val="22"/>
              </w:rPr>
              <w:t>11.</w:t>
            </w:r>
          </w:p>
        </w:tc>
        <w:tc>
          <w:tcPr>
            <w:tcW w:w="3871" w:type="dxa"/>
            <w:vAlign w:val="center"/>
          </w:tcPr>
          <w:p w:rsidR="004E47CF" w:rsidRPr="00ED2557" w:rsidRDefault="004E47CF" w:rsidP="00F90AE7">
            <w:pPr>
              <w:rPr>
                <w:color w:val="000000"/>
                <w:sz w:val="22"/>
                <w:szCs w:val="22"/>
              </w:rPr>
            </w:pPr>
            <w:r w:rsidRPr="00ED2557">
              <w:rPr>
                <w:color w:val="000000"/>
                <w:sz w:val="22"/>
                <w:szCs w:val="22"/>
              </w:rPr>
              <w:t>Ugovorene i druge posebne usluge</w:t>
            </w:r>
          </w:p>
        </w:tc>
        <w:tc>
          <w:tcPr>
            <w:tcW w:w="2268" w:type="dxa"/>
            <w:vAlign w:val="center"/>
          </w:tcPr>
          <w:p w:rsidR="004E47CF" w:rsidRPr="00ED2557" w:rsidRDefault="004E47CF" w:rsidP="00F90AE7">
            <w:pPr>
              <w:jc w:val="center"/>
              <w:rPr>
                <w:bCs/>
                <w:color w:val="000000"/>
                <w:sz w:val="22"/>
                <w:szCs w:val="22"/>
              </w:rPr>
            </w:pPr>
            <w:r w:rsidRPr="00ED2557">
              <w:rPr>
                <w:bCs/>
                <w:color w:val="000000"/>
                <w:sz w:val="22"/>
                <w:szCs w:val="22"/>
              </w:rPr>
              <w:t>96.800</w:t>
            </w:r>
          </w:p>
        </w:tc>
        <w:tc>
          <w:tcPr>
            <w:tcW w:w="1418" w:type="dxa"/>
            <w:vAlign w:val="center"/>
          </w:tcPr>
          <w:p w:rsidR="004E47CF" w:rsidRPr="00ED2557" w:rsidRDefault="004E47CF" w:rsidP="00F90AE7">
            <w:pPr>
              <w:jc w:val="center"/>
              <w:rPr>
                <w:bCs/>
                <w:color w:val="000000"/>
                <w:sz w:val="22"/>
                <w:szCs w:val="22"/>
              </w:rPr>
            </w:pPr>
            <w:r w:rsidRPr="00ED2557">
              <w:rPr>
                <w:bCs/>
                <w:color w:val="000000"/>
                <w:sz w:val="22"/>
                <w:szCs w:val="22"/>
              </w:rPr>
              <w:t>95.172</w:t>
            </w:r>
          </w:p>
        </w:tc>
        <w:tc>
          <w:tcPr>
            <w:tcW w:w="1276" w:type="dxa"/>
            <w:vAlign w:val="center"/>
          </w:tcPr>
          <w:p w:rsidR="004E47CF" w:rsidRPr="00ED2557" w:rsidRDefault="004E47CF" w:rsidP="00F90AE7">
            <w:pPr>
              <w:jc w:val="center"/>
              <w:rPr>
                <w:bCs/>
                <w:color w:val="000000"/>
                <w:sz w:val="22"/>
                <w:szCs w:val="22"/>
              </w:rPr>
            </w:pPr>
            <w:r w:rsidRPr="00ED2557">
              <w:rPr>
                <w:bCs/>
                <w:color w:val="000000"/>
                <w:sz w:val="22"/>
                <w:szCs w:val="22"/>
              </w:rPr>
              <w:t>98,32</w:t>
            </w:r>
          </w:p>
        </w:tc>
      </w:tr>
      <w:tr w:rsidR="004E47CF" w:rsidRPr="0073772F" w:rsidTr="00F90AE7">
        <w:trPr>
          <w:trHeight w:val="231"/>
        </w:trPr>
        <w:tc>
          <w:tcPr>
            <w:tcW w:w="773" w:type="dxa"/>
            <w:vAlign w:val="center"/>
          </w:tcPr>
          <w:p w:rsidR="004E47CF" w:rsidRPr="00ED2557" w:rsidRDefault="004E47CF" w:rsidP="00F90AE7">
            <w:pPr>
              <w:jc w:val="center"/>
              <w:rPr>
                <w:b/>
                <w:bCs/>
                <w:color w:val="000000"/>
                <w:sz w:val="22"/>
                <w:szCs w:val="22"/>
              </w:rPr>
            </w:pPr>
            <w:r w:rsidRPr="00ED2557">
              <w:rPr>
                <w:b/>
                <w:bCs/>
                <w:color w:val="000000"/>
                <w:sz w:val="22"/>
                <w:szCs w:val="22"/>
              </w:rPr>
              <w:t>II</w:t>
            </w:r>
          </w:p>
        </w:tc>
        <w:tc>
          <w:tcPr>
            <w:tcW w:w="3871" w:type="dxa"/>
            <w:vAlign w:val="center"/>
          </w:tcPr>
          <w:p w:rsidR="004E47CF" w:rsidRPr="00ED2557" w:rsidRDefault="004E47CF" w:rsidP="00F90AE7">
            <w:pPr>
              <w:rPr>
                <w:b/>
                <w:color w:val="000000"/>
                <w:sz w:val="22"/>
                <w:szCs w:val="22"/>
              </w:rPr>
            </w:pPr>
            <w:r w:rsidRPr="00ED2557">
              <w:rPr>
                <w:b/>
                <w:color w:val="000000"/>
                <w:sz w:val="22"/>
                <w:szCs w:val="22"/>
              </w:rPr>
              <w:t>Kapitalni izdaci</w:t>
            </w:r>
          </w:p>
        </w:tc>
        <w:tc>
          <w:tcPr>
            <w:tcW w:w="2268" w:type="dxa"/>
            <w:vAlign w:val="center"/>
          </w:tcPr>
          <w:p w:rsidR="004E47CF" w:rsidRPr="00ED2557" w:rsidRDefault="004E47CF" w:rsidP="00F90AE7">
            <w:pPr>
              <w:jc w:val="center"/>
              <w:rPr>
                <w:bCs/>
                <w:color w:val="000000"/>
                <w:sz w:val="22"/>
                <w:szCs w:val="22"/>
              </w:rPr>
            </w:pPr>
            <w:r w:rsidRPr="00ED2557">
              <w:rPr>
                <w:bCs/>
                <w:color w:val="000000"/>
                <w:sz w:val="22"/>
                <w:szCs w:val="22"/>
              </w:rPr>
              <w:t>-</w:t>
            </w:r>
          </w:p>
        </w:tc>
        <w:tc>
          <w:tcPr>
            <w:tcW w:w="1418" w:type="dxa"/>
            <w:vAlign w:val="center"/>
          </w:tcPr>
          <w:p w:rsidR="004E47CF" w:rsidRPr="00ED2557" w:rsidRDefault="004E47CF" w:rsidP="00F90AE7">
            <w:pPr>
              <w:jc w:val="center"/>
              <w:rPr>
                <w:bCs/>
                <w:color w:val="000000"/>
                <w:sz w:val="22"/>
                <w:szCs w:val="22"/>
              </w:rPr>
            </w:pPr>
            <w:r w:rsidRPr="00ED2557">
              <w:rPr>
                <w:bCs/>
                <w:color w:val="000000"/>
                <w:sz w:val="22"/>
                <w:szCs w:val="22"/>
              </w:rPr>
              <w:t>-</w:t>
            </w:r>
          </w:p>
        </w:tc>
        <w:tc>
          <w:tcPr>
            <w:tcW w:w="1276" w:type="dxa"/>
            <w:vAlign w:val="center"/>
          </w:tcPr>
          <w:p w:rsidR="004E47CF" w:rsidRPr="00ED2557" w:rsidRDefault="004E47CF" w:rsidP="00F90AE7">
            <w:pPr>
              <w:jc w:val="center"/>
              <w:rPr>
                <w:bCs/>
                <w:color w:val="000000"/>
                <w:sz w:val="22"/>
                <w:szCs w:val="22"/>
              </w:rPr>
            </w:pPr>
            <w:r w:rsidRPr="00ED2557">
              <w:rPr>
                <w:bCs/>
                <w:color w:val="000000"/>
                <w:sz w:val="22"/>
                <w:szCs w:val="22"/>
              </w:rPr>
              <w:t>-</w:t>
            </w:r>
          </w:p>
        </w:tc>
      </w:tr>
      <w:tr w:rsidR="004E47CF" w:rsidRPr="0073772F" w:rsidTr="00F90AE7">
        <w:trPr>
          <w:trHeight w:val="231"/>
        </w:trPr>
        <w:tc>
          <w:tcPr>
            <w:tcW w:w="773" w:type="dxa"/>
            <w:shd w:val="clear" w:color="auto" w:fill="D9D9D9" w:themeFill="background1" w:themeFillShade="D9"/>
            <w:vAlign w:val="center"/>
          </w:tcPr>
          <w:p w:rsidR="004E47CF" w:rsidRPr="00ED2557" w:rsidRDefault="004E47CF" w:rsidP="00F90AE7">
            <w:pPr>
              <w:rPr>
                <w:b/>
                <w:bCs/>
                <w:color w:val="000000"/>
                <w:sz w:val="22"/>
                <w:szCs w:val="22"/>
              </w:rPr>
            </w:pPr>
            <w:r w:rsidRPr="00ED2557">
              <w:rPr>
                <w:b/>
                <w:bCs/>
                <w:color w:val="000000"/>
                <w:sz w:val="22"/>
                <w:szCs w:val="22"/>
              </w:rPr>
              <w:t>III</w:t>
            </w:r>
          </w:p>
        </w:tc>
        <w:tc>
          <w:tcPr>
            <w:tcW w:w="3871" w:type="dxa"/>
            <w:shd w:val="clear" w:color="auto" w:fill="D9D9D9" w:themeFill="background1" w:themeFillShade="D9"/>
            <w:vAlign w:val="center"/>
          </w:tcPr>
          <w:p w:rsidR="004E47CF" w:rsidRPr="00ED2557" w:rsidRDefault="004E47CF" w:rsidP="00F90AE7">
            <w:pPr>
              <w:rPr>
                <w:b/>
                <w:color w:val="000000"/>
                <w:sz w:val="22"/>
                <w:szCs w:val="22"/>
              </w:rPr>
            </w:pPr>
            <w:r w:rsidRPr="00ED2557">
              <w:rPr>
                <w:b/>
                <w:color w:val="000000"/>
                <w:sz w:val="22"/>
                <w:szCs w:val="22"/>
              </w:rPr>
              <w:t xml:space="preserve">Ukupno </w:t>
            </w:r>
          </w:p>
        </w:tc>
        <w:tc>
          <w:tcPr>
            <w:tcW w:w="2268" w:type="dxa"/>
            <w:shd w:val="clear" w:color="auto" w:fill="D9D9D9" w:themeFill="background1" w:themeFillShade="D9"/>
            <w:vAlign w:val="center"/>
          </w:tcPr>
          <w:p w:rsidR="004E47CF" w:rsidRPr="00ED2557" w:rsidRDefault="004E47CF" w:rsidP="00F90AE7">
            <w:pPr>
              <w:jc w:val="center"/>
              <w:rPr>
                <w:b/>
                <w:bCs/>
                <w:color w:val="000000"/>
                <w:sz w:val="22"/>
                <w:szCs w:val="22"/>
              </w:rPr>
            </w:pPr>
            <w:r w:rsidRPr="00ED2557">
              <w:rPr>
                <w:b/>
                <w:bCs/>
                <w:color w:val="000000"/>
                <w:sz w:val="22"/>
                <w:szCs w:val="22"/>
              </w:rPr>
              <w:t>530.600</w:t>
            </w:r>
          </w:p>
        </w:tc>
        <w:tc>
          <w:tcPr>
            <w:tcW w:w="1418" w:type="dxa"/>
            <w:shd w:val="clear" w:color="auto" w:fill="D9D9D9" w:themeFill="background1" w:themeFillShade="D9"/>
            <w:vAlign w:val="center"/>
          </w:tcPr>
          <w:p w:rsidR="004E47CF" w:rsidRPr="00ED2557" w:rsidRDefault="004E47CF" w:rsidP="00F90AE7">
            <w:pPr>
              <w:jc w:val="center"/>
              <w:rPr>
                <w:b/>
                <w:bCs/>
                <w:color w:val="000000"/>
                <w:sz w:val="22"/>
                <w:szCs w:val="22"/>
              </w:rPr>
            </w:pPr>
            <w:r w:rsidRPr="00ED2557">
              <w:rPr>
                <w:b/>
                <w:bCs/>
                <w:color w:val="000000"/>
                <w:sz w:val="22"/>
                <w:szCs w:val="22"/>
              </w:rPr>
              <w:t>519.692</w:t>
            </w:r>
          </w:p>
        </w:tc>
        <w:tc>
          <w:tcPr>
            <w:tcW w:w="1276" w:type="dxa"/>
            <w:shd w:val="clear" w:color="auto" w:fill="D9D9D9" w:themeFill="background1" w:themeFillShade="D9"/>
            <w:vAlign w:val="center"/>
          </w:tcPr>
          <w:p w:rsidR="004E47CF" w:rsidRPr="00ED2557" w:rsidRDefault="004E47CF" w:rsidP="00F90AE7">
            <w:pPr>
              <w:jc w:val="center"/>
              <w:rPr>
                <w:b/>
                <w:bCs/>
                <w:color w:val="000000"/>
                <w:sz w:val="22"/>
                <w:szCs w:val="22"/>
              </w:rPr>
            </w:pPr>
            <w:r w:rsidRPr="00ED2557">
              <w:rPr>
                <w:b/>
                <w:bCs/>
                <w:color w:val="000000"/>
                <w:sz w:val="22"/>
                <w:szCs w:val="22"/>
              </w:rPr>
              <w:t>97,94</w:t>
            </w:r>
          </w:p>
        </w:tc>
      </w:tr>
    </w:tbl>
    <w:p w:rsidR="004E47CF" w:rsidRPr="00DD3149" w:rsidRDefault="004E47CF">
      <w:pPr>
        <w:rPr>
          <w:sz w:val="24"/>
          <w:szCs w:val="24"/>
        </w:rPr>
      </w:pPr>
    </w:p>
    <w:p w:rsidR="003939B7" w:rsidRPr="006A66DB" w:rsidRDefault="003939B7" w:rsidP="004D684F">
      <w:pPr>
        <w:pStyle w:val="Davorka2"/>
      </w:pPr>
      <w:bookmarkStart w:id="131" w:name="_Toc412718734"/>
      <w:r w:rsidRPr="006A66DB">
        <w:t xml:space="preserve">AGENCIJA </w:t>
      </w:r>
      <w:r w:rsidR="006A66DB">
        <w:t xml:space="preserve"> </w:t>
      </w:r>
      <w:r w:rsidRPr="006A66DB">
        <w:t xml:space="preserve">ZA </w:t>
      </w:r>
      <w:r w:rsidR="006A66DB">
        <w:t xml:space="preserve"> </w:t>
      </w:r>
      <w:r w:rsidRPr="006A66DB">
        <w:t xml:space="preserve">JAVNE </w:t>
      </w:r>
      <w:r w:rsidR="006A66DB">
        <w:t xml:space="preserve"> </w:t>
      </w:r>
      <w:r w:rsidRPr="006A66DB">
        <w:t>NABAVE</w:t>
      </w:r>
      <w:bookmarkEnd w:id="131"/>
    </w:p>
    <w:p w:rsidR="003939B7" w:rsidRPr="006A66DB" w:rsidRDefault="003939B7" w:rsidP="003939B7">
      <w:pPr>
        <w:jc w:val="center"/>
        <w:rPr>
          <w:sz w:val="24"/>
          <w:szCs w:val="24"/>
        </w:rPr>
      </w:pPr>
    </w:p>
    <w:p w:rsidR="003939B7" w:rsidRPr="00DE04A7" w:rsidRDefault="003939B7" w:rsidP="006A66DB">
      <w:pPr>
        <w:jc w:val="both"/>
        <w:rPr>
          <w:sz w:val="22"/>
          <w:szCs w:val="22"/>
        </w:rPr>
      </w:pPr>
      <w:r w:rsidRPr="00DE04A7">
        <w:rPr>
          <w:sz w:val="22"/>
          <w:szCs w:val="22"/>
        </w:rPr>
        <w:t xml:space="preserve">NAJVAŽNIJE </w:t>
      </w:r>
      <w:r w:rsidR="00DE04A7">
        <w:rPr>
          <w:sz w:val="22"/>
          <w:szCs w:val="22"/>
        </w:rPr>
        <w:t xml:space="preserve"> </w:t>
      </w:r>
      <w:r w:rsidRPr="00DE04A7">
        <w:rPr>
          <w:sz w:val="22"/>
          <w:szCs w:val="22"/>
        </w:rPr>
        <w:t>AKTIVNOSTI</w:t>
      </w:r>
      <w:r w:rsidR="00DE04A7">
        <w:rPr>
          <w:sz w:val="22"/>
          <w:szCs w:val="22"/>
        </w:rPr>
        <w:t xml:space="preserve"> </w:t>
      </w:r>
      <w:r w:rsidRPr="00DE04A7">
        <w:rPr>
          <w:sz w:val="22"/>
          <w:szCs w:val="22"/>
        </w:rPr>
        <w:t xml:space="preserve"> I</w:t>
      </w:r>
      <w:r w:rsidR="00DE04A7">
        <w:rPr>
          <w:sz w:val="22"/>
          <w:szCs w:val="22"/>
        </w:rPr>
        <w:t xml:space="preserve"> </w:t>
      </w:r>
      <w:r w:rsidRPr="00DE04A7">
        <w:rPr>
          <w:sz w:val="22"/>
          <w:szCs w:val="22"/>
        </w:rPr>
        <w:t xml:space="preserve"> STANJE </w:t>
      </w:r>
      <w:r w:rsidR="00DE04A7">
        <w:rPr>
          <w:sz w:val="22"/>
          <w:szCs w:val="22"/>
        </w:rPr>
        <w:t xml:space="preserve"> </w:t>
      </w:r>
      <w:r w:rsidRPr="00DE04A7">
        <w:rPr>
          <w:sz w:val="22"/>
          <w:szCs w:val="22"/>
        </w:rPr>
        <w:t>U</w:t>
      </w:r>
      <w:r w:rsidR="00DE04A7">
        <w:rPr>
          <w:sz w:val="22"/>
          <w:szCs w:val="22"/>
        </w:rPr>
        <w:t xml:space="preserve"> </w:t>
      </w:r>
      <w:r w:rsidRPr="00DE04A7">
        <w:rPr>
          <w:sz w:val="22"/>
          <w:szCs w:val="22"/>
        </w:rPr>
        <w:t xml:space="preserve"> OBLASTI</w:t>
      </w:r>
    </w:p>
    <w:p w:rsidR="00DE04A7" w:rsidRPr="006A66DB" w:rsidRDefault="00DE04A7" w:rsidP="006A66DB">
      <w:pPr>
        <w:jc w:val="both"/>
        <w:rPr>
          <w:sz w:val="24"/>
          <w:szCs w:val="24"/>
        </w:rPr>
      </w:pPr>
    </w:p>
    <w:p w:rsidR="003939B7" w:rsidRPr="006A66DB" w:rsidRDefault="003939B7" w:rsidP="006A66DB">
      <w:pPr>
        <w:jc w:val="both"/>
        <w:rPr>
          <w:sz w:val="24"/>
          <w:szCs w:val="24"/>
        </w:rPr>
      </w:pPr>
      <w:r w:rsidRPr="006A66DB">
        <w:rPr>
          <w:sz w:val="24"/>
          <w:szCs w:val="24"/>
        </w:rPr>
        <w:t>U skladu s nadležnostima Agencije za javne nabave BiH utvrđenim u članku 48. stavku (4) Zakona o javnim nabavama BiH, Agencija je u 2014. godini provodila sljedeće aktivnosti:</w:t>
      </w:r>
    </w:p>
    <w:p w:rsidR="003939B7" w:rsidRPr="009923FB" w:rsidRDefault="003939B7" w:rsidP="00FB4C38">
      <w:pPr>
        <w:pStyle w:val="ListParagraph"/>
        <w:numPr>
          <w:ilvl w:val="0"/>
          <w:numId w:val="33"/>
        </w:numPr>
        <w:jc w:val="both"/>
        <w:rPr>
          <w:sz w:val="24"/>
          <w:szCs w:val="24"/>
        </w:rPr>
      </w:pPr>
      <w:r w:rsidRPr="009923FB">
        <w:rPr>
          <w:sz w:val="24"/>
          <w:szCs w:val="24"/>
        </w:rPr>
        <w:t>predlagala izmjene i dopune zakona i pratećih podzakonskih akata, u cilju osiguranja njihove djelotvornosti i svrsishodnosti,</w:t>
      </w:r>
    </w:p>
    <w:p w:rsidR="003939B7" w:rsidRPr="009923FB" w:rsidRDefault="003939B7" w:rsidP="00FB4C38">
      <w:pPr>
        <w:pStyle w:val="ListParagraph"/>
        <w:numPr>
          <w:ilvl w:val="0"/>
          <w:numId w:val="33"/>
        </w:numPr>
        <w:jc w:val="both"/>
        <w:rPr>
          <w:sz w:val="24"/>
          <w:szCs w:val="24"/>
        </w:rPr>
      </w:pPr>
      <w:r w:rsidRPr="009923FB">
        <w:rPr>
          <w:sz w:val="24"/>
          <w:szCs w:val="24"/>
        </w:rPr>
        <w:t>radila na unapređenju informiranosti ugovornih tijela i dobavljača o propisima o javnim nabavama i njihovim ciljevima, postupcima i metodama,</w:t>
      </w:r>
    </w:p>
    <w:p w:rsidR="003939B7" w:rsidRPr="009923FB" w:rsidRDefault="003939B7" w:rsidP="00FB4C38">
      <w:pPr>
        <w:pStyle w:val="ListParagraph"/>
        <w:numPr>
          <w:ilvl w:val="0"/>
          <w:numId w:val="33"/>
        </w:numPr>
        <w:jc w:val="both"/>
        <w:rPr>
          <w:sz w:val="24"/>
          <w:szCs w:val="24"/>
        </w:rPr>
      </w:pPr>
      <w:r w:rsidRPr="009923FB">
        <w:rPr>
          <w:sz w:val="24"/>
          <w:szCs w:val="24"/>
        </w:rPr>
        <w:t>kontinui</w:t>
      </w:r>
      <w:r w:rsidR="009923FB">
        <w:rPr>
          <w:sz w:val="24"/>
          <w:szCs w:val="24"/>
        </w:rPr>
        <w:t>rano je pružala</w:t>
      </w:r>
      <w:r w:rsidRPr="009923FB">
        <w:rPr>
          <w:sz w:val="24"/>
          <w:szCs w:val="24"/>
        </w:rPr>
        <w:t xml:space="preserve"> tehničku i savjetodavnu pomoć ugovornim tijelima i ponuđačima u vezi s primjenom i tumačenjem odredbi zakona i podzakonskih akata,</w:t>
      </w:r>
    </w:p>
    <w:p w:rsidR="003939B7" w:rsidRPr="009923FB" w:rsidRDefault="003939B7" w:rsidP="00FB4C38">
      <w:pPr>
        <w:pStyle w:val="ListParagraph"/>
        <w:numPr>
          <w:ilvl w:val="0"/>
          <w:numId w:val="34"/>
        </w:numPr>
        <w:jc w:val="both"/>
        <w:rPr>
          <w:sz w:val="24"/>
          <w:szCs w:val="24"/>
        </w:rPr>
      </w:pPr>
      <w:r w:rsidRPr="009923FB">
        <w:rPr>
          <w:sz w:val="24"/>
          <w:szCs w:val="24"/>
        </w:rPr>
        <w:t>ko</w:t>
      </w:r>
      <w:r w:rsidR="009923FB">
        <w:rPr>
          <w:sz w:val="24"/>
          <w:szCs w:val="24"/>
        </w:rPr>
        <w:t>ntinuirano je radila monitoring</w:t>
      </w:r>
      <w:r w:rsidRPr="009923FB">
        <w:rPr>
          <w:sz w:val="24"/>
          <w:szCs w:val="24"/>
        </w:rPr>
        <w:t xml:space="preserve"> ugovornih tijela vezano za primjenu Zakona o javnim nabavama,</w:t>
      </w:r>
    </w:p>
    <w:p w:rsidR="003939B7" w:rsidRPr="009923FB" w:rsidRDefault="003939B7" w:rsidP="00FB4C38">
      <w:pPr>
        <w:pStyle w:val="ListParagraph"/>
        <w:numPr>
          <w:ilvl w:val="0"/>
          <w:numId w:val="34"/>
        </w:numPr>
        <w:jc w:val="both"/>
        <w:rPr>
          <w:sz w:val="24"/>
          <w:szCs w:val="24"/>
        </w:rPr>
      </w:pPr>
      <w:r w:rsidRPr="009923FB">
        <w:rPr>
          <w:sz w:val="24"/>
          <w:szCs w:val="24"/>
        </w:rPr>
        <w:t>prikupljala, analizirala i objavljivala informacije u vezi s postupcima javnih nabava i dodijeljenim ugovorima o javnim nabavama,</w:t>
      </w:r>
    </w:p>
    <w:p w:rsidR="003939B7" w:rsidRPr="009923FB" w:rsidRDefault="003939B7" w:rsidP="00FB4C38">
      <w:pPr>
        <w:pStyle w:val="ListParagraph"/>
        <w:numPr>
          <w:ilvl w:val="0"/>
          <w:numId w:val="34"/>
        </w:numPr>
        <w:jc w:val="both"/>
        <w:rPr>
          <w:sz w:val="24"/>
          <w:szCs w:val="24"/>
        </w:rPr>
      </w:pPr>
      <w:r w:rsidRPr="009923FB">
        <w:rPr>
          <w:sz w:val="24"/>
          <w:szCs w:val="24"/>
        </w:rPr>
        <w:t>razvijala elektronički informacijski sustav,</w:t>
      </w:r>
    </w:p>
    <w:p w:rsidR="003939B7" w:rsidRDefault="003939B7" w:rsidP="00FB4C38">
      <w:pPr>
        <w:pStyle w:val="ListParagraph"/>
        <w:numPr>
          <w:ilvl w:val="0"/>
          <w:numId w:val="34"/>
        </w:numPr>
        <w:jc w:val="both"/>
        <w:rPr>
          <w:sz w:val="24"/>
          <w:szCs w:val="24"/>
        </w:rPr>
      </w:pPr>
      <w:r w:rsidRPr="009923FB">
        <w:rPr>
          <w:sz w:val="24"/>
          <w:szCs w:val="24"/>
        </w:rPr>
        <w:t>vodila evidenciju akreditiranih predavača iz oblasti javnih nabava,</w:t>
      </w:r>
    </w:p>
    <w:p w:rsidR="003939B7" w:rsidRDefault="003939B7" w:rsidP="00FB4C38">
      <w:pPr>
        <w:pStyle w:val="ListParagraph"/>
        <w:numPr>
          <w:ilvl w:val="0"/>
          <w:numId w:val="34"/>
        </w:numPr>
        <w:jc w:val="both"/>
        <w:rPr>
          <w:sz w:val="24"/>
          <w:szCs w:val="24"/>
        </w:rPr>
      </w:pPr>
      <w:r w:rsidRPr="009923FB">
        <w:rPr>
          <w:sz w:val="24"/>
          <w:szCs w:val="24"/>
        </w:rPr>
        <w:t>podnosila redovna godišnja izvješća Vijeću ministara Bosne i Hercegovine.</w:t>
      </w:r>
    </w:p>
    <w:p w:rsidR="009923FB" w:rsidRPr="009923FB" w:rsidRDefault="009923FB" w:rsidP="009923FB">
      <w:pPr>
        <w:pStyle w:val="ListParagraph"/>
        <w:jc w:val="both"/>
        <w:rPr>
          <w:sz w:val="24"/>
          <w:szCs w:val="24"/>
        </w:rPr>
      </w:pPr>
    </w:p>
    <w:p w:rsidR="003939B7" w:rsidRPr="006A66DB" w:rsidRDefault="003939B7" w:rsidP="006A66DB">
      <w:pPr>
        <w:jc w:val="both"/>
        <w:rPr>
          <w:sz w:val="24"/>
          <w:szCs w:val="24"/>
          <w:lang w:val="hr-HR"/>
        </w:rPr>
      </w:pPr>
      <w:r w:rsidRPr="006A66DB">
        <w:rPr>
          <w:sz w:val="24"/>
          <w:szCs w:val="24"/>
          <w:lang w:val="hr-HR"/>
        </w:rPr>
        <w:t xml:space="preserve">Prema izvješću o napretku EK: „u oblasti javnih nabava 28. travnja 2014. godine usvojen je novi zakon čiji je cilj da preuzme direktive EU 2004/17 i 2004/18, koji će stupiti na snagu 1. prosinca 2014. Ranijim izmjenama i dopunama ovog zakona predviđeno je uspostavljanje podružnica Ureda za razmatranje žalbi u Banjaluci i Mostaru, što se još nije desilo. U lipnju 2014. imenovani su novi članovi Ureda za razmatranje žalbi u Sarajevu. Ubrzane su pripreme za ponovno pokretanje prakse objavljivanja odluka Ureda za razmatranje žalbi na internetu. </w:t>
      </w:r>
    </w:p>
    <w:p w:rsidR="003939B7" w:rsidRPr="006A66DB" w:rsidRDefault="003939B7" w:rsidP="006A66DB">
      <w:pPr>
        <w:jc w:val="both"/>
        <w:rPr>
          <w:sz w:val="24"/>
          <w:szCs w:val="24"/>
          <w:lang w:val="hr-HR"/>
        </w:rPr>
      </w:pPr>
      <w:r w:rsidRPr="006A66DB">
        <w:rPr>
          <w:sz w:val="24"/>
          <w:szCs w:val="24"/>
          <w:lang w:val="hr-HR"/>
        </w:rPr>
        <w:t xml:space="preserve">Bosna i Hercegovina nije poduzela mjere kako bi osigurala konkurentne i transparentne postupke ili nezavisne provjere propisane </w:t>
      </w:r>
      <w:r w:rsidRPr="006A66DB">
        <w:rPr>
          <w:i/>
          <w:iCs/>
          <w:sz w:val="24"/>
          <w:szCs w:val="24"/>
          <w:lang w:val="hr-HR"/>
        </w:rPr>
        <w:t xml:space="preserve">acquisem </w:t>
      </w:r>
      <w:r w:rsidRPr="006A66DB">
        <w:rPr>
          <w:sz w:val="24"/>
          <w:szCs w:val="24"/>
          <w:lang w:val="hr-HR"/>
        </w:rPr>
        <w:t xml:space="preserve">u oblasti javno-privatnog partnerstva. Isto važi i za koncesije za usluge i radove. Pravna uređenost sustava koncesija je i dalje rascjepkana, dok administrativnoj strukturi za upravljanje koncesijama nedostaju formalni kanali za suradnju. To dovodi do pravne nesigurnosti, visokih administrativnih troškova i podijeljenosti jedinstvenog ekonomskog prostora. </w:t>
      </w:r>
    </w:p>
    <w:p w:rsidR="003939B7" w:rsidRPr="006A66DB" w:rsidRDefault="003939B7" w:rsidP="006A66DB">
      <w:pPr>
        <w:jc w:val="both"/>
        <w:rPr>
          <w:sz w:val="24"/>
          <w:szCs w:val="24"/>
          <w:lang w:val="hr-HR"/>
        </w:rPr>
      </w:pPr>
      <w:r w:rsidRPr="006A66DB">
        <w:rPr>
          <w:i/>
          <w:iCs/>
          <w:sz w:val="24"/>
          <w:szCs w:val="24"/>
          <w:lang w:val="hr-HR"/>
        </w:rPr>
        <w:t xml:space="preserve">Sveukupno </w:t>
      </w:r>
      <w:r w:rsidRPr="006A66DB">
        <w:rPr>
          <w:sz w:val="24"/>
          <w:szCs w:val="24"/>
          <w:lang w:val="hr-HR"/>
        </w:rPr>
        <w:t xml:space="preserve">gledano, zabilježen je određeni napredak u oblasti javnih nabava, iako veoma spor. Neophodna je provedba novog Zakona o javnim nabavama, kao i usvajanje podzakonskih akata, a i dalje je potrebno uskladiti zakonodavstvo o koncesijama s </w:t>
      </w:r>
      <w:r w:rsidRPr="006A66DB">
        <w:rPr>
          <w:i/>
          <w:iCs/>
          <w:sz w:val="24"/>
          <w:szCs w:val="24"/>
          <w:lang w:val="hr-HR"/>
        </w:rPr>
        <w:t>acquisem</w:t>
      </w:r>
      <w:r w:rsidRPr="006A66DB">
        <w:rPr>
          <w:sz w:val="24"/>
          <w:szCs w:val="24"/>
          <w:lang w:val="hr-HR"/>
        </w:rPr>
        <w:t>. Potrebno je rad nadležnih institucija učiniti transparentnijim, unaprijediti unutarnje poslove i ojačati kapacitet ugovornih tijela širom zemlje“.</w:t>
      </w:r>
    </w:p>
    <w:p w:rsidR="003939B7" w:rsidRPr="006A66DB" w:rsidRDefault="003939B7" w:rsidP="006A66DB">
      <w:pPr>
        <w:jc w:val="both"/>
        <w:rPr>
          <w:sz w:val="24"/>
          <w:szCs w:val="24"/>
        </w:rPr>
      </w:pPr>
    </w:p>
    <w:p w:rsidR="003939B7" w:rsidRPr="00BE169D" w:rsidRDefault="003939B7" w:rsidP="006A66DB">
      <w:pPr>
        <w:jc w:val="both"/>
        <w:rPr>
          <w:sz w:val="22"/>
          <w:szCs w:val="22"/>
        </w:rPr>
      </w:pPr>
      <w:r w:rsidRPr="00BE169D">
        <w:rPr>
          <w:sz w:val="22"/>
          <w:szCs w:val="22"/>
        </w:rPr>
        <w:t>ZAKONODAVNE</w:t>
      </w:r>
      <w:r w:rsidR="00BE169D" w:rsidRPr="00BE169D">
        <w:rPr>
          <w:sz w:val="22"/>
          <w:szCs w:val="22"/>
        </w:rPr>
        <w:t xml:space="preserve"> </w:t>
      </w:r>
      <w:r w:rsidRPr="00BE169D">
        <w:rPr>
          <w:sz w:val="22"/>
          <w:szCs w:val="22"/>
        </w:rPr>
        <w:t xml:space="preserve"> AKTIVNOSTI</w:t>
      </w:r>
    </w:p>
    <w:p w:rsidR="003939B7" w:rsidRPr="006A66DB" w:rsidRDefault="003939B7" w:rsidP="006A66DB">
      <w:pPr>
        <w:jc w:val="both"/>
        <w:rPr>
          <w:sz w:val="24"/>
          <w:szCs w:val="24"/>
        </w:rPr>
      </w:pPr>
    </w:p>
    <w:tbl>
      <w:tblPr>
        <w:tblW w:w="9090" w:type="dxa"/>
        <w:tblCellSpacing w:w="0" w:type="dxa"/>
        <w:tblCellMar>
          <w:left w:w="0" w:type="dxa"/>
          <w:right w:w="0" w:type="dxa"/>
        </w:tblCellMar>
        <w:tblLook w:val="04A0"/>
      </w:tblPr>
      <w:tblGrid>
        <w:gridCol w:w="9090"/>
      </w:tblGrid>
      <w:tr w:rsidR="003939B7" w:rsidRPr="006A66DB" w:rsidTr="00DE04A7">
        <w:trPr>
          <w:tblCellSpacing w:w="0" w:type="dxa"/>
        </w:trPr>
        <w:tc>
          <w:tcPr>
            <w:tcW w:w="9090" w:type="dxa"/>
            <w:vAlign w:val="center"/>
            <w:hideMark/>
          </w:tcPr>
          <w:p w:rsidR="003939B7" w:rsidRPr="006A66DB" w:rsidRDefault="003939B7" w:rsidP="006A66DB">
            <w:pPr>
              <w:jc w:val="both"/>
              <w:rPr>
                <w:sz w:val="24"/>
                <w:szCs w:val="24"/>
              </w:rPr>
            </w:pPr>
            <w:r w:rsidRPr="006A66DB">
              <w:rPr>
                <w:sz w:val="24"/>
                <w:szCs w:val="24"/>
              </w:rPr>
              <w:t xml:space="preserve">Parlamentarna skupština Bosne i Hercegovine je na 64. sjednici </w:t>
            </w:r>
            <w:r w:rsidR="00BE169D">
              <w:rPr>
                <w:sz w:val="24"/>
                <w:szCs w:val="24"/>
              </w:rPr>
              <w:t>Zastupničkog doma, održanoj 13.3.</w:t>
            </w:r>
            <w:r w:rsidRPr="006A66DB">
              <w:rPr>
                <w:sz w:val="24"/>
                <w:szCs w:val="24"/>
              </w:rPr>
              <w:t>2014. godine, i na 37. sje</w:t>
            </w:r>
            <w:r w:rsidR="00BE169D">
              <w:rPr>
                <w:sz w:val="24"/>
                <w:szCs w:val="24"/>
              </w:rPr>
              <w:t>dnici Doma naroda, održanoj 29.4.</w:t>
            </w:r>
            <w:r w:rsidRPr="006A66DB">
              <w:rPr>
                <w:sz w:val="24"/>
                <w:szCs w:val="24"/>
              </w:rPr>
              <w:t>2014. godine, usvojila Zakon o javnim nabavama, objavljen u Službenom glasniku BiH, broj 39/14.</w:t>
            </w:r>
          </w:p>
          <w:p w:rsidR="003939B7" w:rsidRPr="006A66DB" w:rsidRDefault="003939B7" w:rsidP="006A66DB">
            <w:pPr>
              <w:jc w:val="both"/>
              <w:rPr>
                <w:sz w:val="24"/>
                <w:szCs w:val="24"/>
              </w:rPr>
            </w:pPr>
            <w:r w:rsidRPr="006A66DB">
              <w:rPr>
                <w:sz w:val="24"/>
                <w:szCs w:val="24"/>
              </w:rPr>
              <w:t>Usvojen je Zakon o dopuni Zakona o javnim nabavama BiH, objavljen u Služ</w:t>
            </w:r>
            <w:r w:rsidR="00BE169D">
              <w:rPr>
                <w:sz w:val="24"/>
                <w:szCs w:val="24"/>
              </w:rPr>
              <w:t>benom glasniku BiH, broj 47/14.</w:t>
            </w:r>
            <w:r w:rsidRPr="006A66DB">
              <w:rPr>
                <w:sz w:val="24"/>
                <w:szCs w:val="24"/>
              </w:rPr>
              <w:t xml:space="preserve"> Dopuna Zakona o javnim nabavama BiH je bila neophodna iz razloga osiguranja kontinuiteta odlučivanja po svim žalbama u oblasti javnih nabava.</w:t>
            </w:r>
            <w:r w:rsidRPr="006A66DB">
              <w:rPr>
                <w:sz w:val="24"/>
                <w:szCs w:val="24"/>
                <w:lang w:eastAsia="hr-BA"/>
              </w:rPr>
              <w:t xml:space="preserve"> </w:t>
            </w:r>
          </w:p>
          <w:p w:rsidR="003939B7" w:rsidRPr="006A66DB" w:rsidRDefault="003939B7" w:rsidP="006A66DB">
            <w:pPr>
              <w:jc w:val="both"/>
              <w:rPr>
                <w:sz w:val="24"/>
                <w:szCs w:val="24"/>
              </w:rPr>
            </w:pPr>
            <w:r w:rsidRPr="006A66DB">
              <w:rPr>
                <w:sz w:val="24"/>
                <w:szCs w:val="24"/>
              </w:rPr>
              <w:t>Agencija je pripremila set podzakonskih akata u skladu s novim Zakonom o javnim nabavama, te su usvojeni sljedeći podzakonski akti:</w:t>
            </w:r>
          </w:p>
          <w:p w:rsidR="003939B7" w:rsidRPr="00BE169D" w:rsidRDefault="003939B7" w:rsidP="00FB4C38">
            <w:pPr>
              <w:pStyle w:val="ListParagraph"/>
              <w:numPr>
                <w:ilvl w:val="0"/>
                <w:numId w:val="35"/>
              </w:numPr>
              <w:jc w:val="both"/>
              <w:rPr>
                <w:sz w:val="24"/>
                <w:szCs w:val="24"/>
              </w:rPr>
            </w:pPr>
            <w:r w:rsidRPr="00BE169D">
              <w:rPr>
                <w:sz w:val="24"/>
                <w:szCs w:val="24"/>
              </w:rPr>
              <w:t xml:space="preserve">Pravilnik o postupku direktnog sporazuma, </w:t>
            </w:r>
          </w:p>
          <w:p w:rsidR="003939B7" w:rsidRPr="00BE169D" w:rsidRDefault="003939B7" w:rsidP="00FB4C38">
            <w:pPr>
              <w:pStyle w:val="ListParagraph"/>
              <w:numPr>
                <w:ilvl w:val="0"/>
                <w:numId w:val="35"/>
              </w:numPr>
              <w:jc w:val="both"/>
              <w:rPr>
                <w:sz w:val="24"/>
                <w:szCs w:val="24"/>
              </w:rPr>
            </w:pPr>
            <w:r w:rsidRPr="00BE169D">
              <w:rPr>
                <w:sz w:val="24"/>
                <w:szCs w:val="24"/>
              </w:rPr>
              <w:t xml:space="preserve">Pravilnik o obliku jamstva za ozbiljnost ponude i izvršenje ugovora, </w:t>
            </w:r>
          </w:p>
          <w:p w:rsidR="003939B7" w:rsidRPr="00BE169D" w:rsidRDefault="003939B7" w:rsidP="00FB4C38">
            <w:pPr>
              <w:pStyle w:val="ListParagraph"/>
              <w:numPr>
                <w:ilvl w:val="0"/>
                <w:numId w:val="35"/>
              </w:numPr>
              <w:jc w:val="both"/>
              <w:rPr>
                <w:sz w:val="24"/>
                <w:szCs w:val="24"/>
              </w:rPr>
            </w:pPr>
            <w:r w:rsidRPr="00BE169D">
              <w:rPr>
                <w:sz w:val="24"/>
                <w:szCs w:val="24"/>
              </w:rPr>
              <w:t xml:space="preserve">Naputak za pripremu modela tenderske dokumentacije i ponuda, </w:t>
            </w:r>
          </w:p>
          <w:p w:rsidR="003939B7" w:rsidRPr="00BE169D" w:rsidRDefault="003939B7" w:rsidP="00FB4C38">
            <w:pPr>
              <w:pStyle w:val="ListParagraph"/>
              <w:numPr>
                <w:ilvl w:val="0"/>
                <w:numId w:val="35"/>
              </w:numPr>
              <w:jc w:val="both"/>
              <w:rPr>
                <w:sz w:val="24"/>
                <w:szCs w:val="24"/>
              </w:rPr>
            </w:pPr>
            <w:r w:rsidRPr="00BE169D">
              <w:rPr>
                <w:sz w:val="24"/>
                <w:szCs w:val="24"/>
              </w:rPr>
              <w:t xml:space="preserve">Naputak o načinu vođenja zapisnika o otvaranju ponuda, </w:t>
            </w:r>
          </w:p>
          <w:p w:rsidR="003939B7" w:rsidRPr="00BE169D" w:rsidRDefault="003939B7" w:rsidP="00FB4C38">
            <w:pPr>
              <w:pStyle w:val="ListParagraph"/>
              <w:numPr>
                <w:ilvl w:val="0"/>
                <w:numId w:val="35"/>
              </w:numPr>
              <w:jc w:val="both"/>
              <w:rPr>
                <w:sz w:val="24"/>
                <w:szCs w:val="24"/>
              </w:rPr>
            </w:pPr>
            <w:r w:rsidRPr="00BE169D">
              <w:rPr>
                <w:sz w:val="24"/>
                <w:szCs w:val="24"/>
              </w:rPr>
              <w:t>Naputak o uvjetima i načinu objavljivanja obavještenja i izvješća u postupcima javnih nabava u Informacijskom sustavu „E-nab</w:t>
            </w:r>
            <w:r w:rsidR="00BE169D">
              <w:rPr>
                <w:sz w:val="24"/>
                <w:szCs w:val="24"/>
              </w:rPr>
              <w:t>ave“, svi objavljeni u Sl.</w:t>
            </w:r>
            <w:r w:rsidRPr="00BE169D">
              <w:rPr>
                <w:sz w:val="24"/>
                <w:szCs w:val="24"/>
              </w:rPr>
              <w:t xml:space="preserve"> glasniku BiH, broj 90/14;</w:t>
            </w:r>
          </w:p>
          <w:p w:rsidR="003939B7" w:rsidRPr="00BE169D" w:rsidRDefault="003939B7" w:rsidP="00FB4C38">
            <w:pPr>
              <w:pStyle w:val="ListParagraph"/>
              <w:numPr>
                <w:ilvl w:val="0"/>
                <w:numId w:val="35"/>
              </w:numPr>
              <w:jc w:val="both"/>
              <w:rPr>
                <w:bCs/>
                <w:sz w:val="24"/>
                <w:szCs w:val="24"/>
              </w:rPr>
            </w:pPr>
            <w:r w:rsidRPr="00BE169D">
              <w:rPr>
                <w:sz w:val="24"/>
                <w:szCs w:val="24"/>
              </w:rPr>
              <w:t>Naputak o uspostavljanju i vođenju sustava kvalifikacije, objavljen u</w:t>
            </w:r>
            <w:r w:rsidRPr="00BE169D">
              <w:rPr>
                <w:bCs/>
                <w:sz w:val="24"/>
                <w:szCs w:val="24"/>
              </w:rPr>
              <w:t xml:space="preserve"> Službenom glasniku BiH“ broj 96/14;</w:t>
            </w:r>
          </w:p>
          <w:p w:rsidR="00BE169D" w:rsidRPr="00BE169D" w:rsidRDefault="003939B7" w:rsidP="00FB4C38">
            <w:pPr>
              <w:pStyle w:val="ListParagraph"/>
              <w:numPr>
                <w:ilvl w:val="0"/>
                <w:numId w:val="35"/>
              </w:numPr>
              <w:jc w:val="both"/>
              <w:rPr>
                <w:bCs/>
                <w:sz w:val="24"/>
                <w:szCs w:val="24"/>
              </w:rPr>
            </w:pPr>
            <w:r w:rsidRPr="00BE169D">
              <w:rPr>
                <w:sz w:val="24"/>
                <w:szCs w:val="24"/>
              </w:rPr>
              <w:t>Naputak</w:t>
            </w:r>
            <w:r w:rsidRPr="00BE169D">
              <w:rPr>
                <w:bCs/>
                <w:sz w:val="24"/>
                <w:szCs w:val="24"/>
              </w:rPr>
              <w:t xml:space="preserve"> o uvjetima i načinu na koji sektorska ugovorna tijela dodjeljuju ugovore povezanom poduzeću, poslovnom partnerstvu ili sektorskom ugovornom tijelu koje je sastavni dio poslovnog partnerstva, objavljen u Službenom glasniku BiH, broj 97/14;</w:t>
            </w:r>
          </w:p>
          <w:p w:rsidR="003939B7" w:rsidRPr="00BE169D" w:rsidRDefault="003939B7" w:rsidP="00FB4C38">
            <w:pPr>
              <w:pStyle w:val="ListParagraph"/>
              <w:numPr>
                <w:ilvl w:val="0"/>
                <w:numId w:val="35"/>
              </w:numPr>
              <w:jc w:val="both"/>
              <w:rPr>
                <w:bCs/>
                <w:sz w:val="24"/>
                <w:szCs w:val="24"/>
              </w:rPr>
            </w:pPr>
            <w:r w:rsidRPr="00BE169D">
              <w:rPr>
                <w:bCs/>
                <w:sz w:val="24"/>
                <w:szCs w:val="24"/>
              </w:rPr>
              <w:t>Pravilnik o uspostavljanju i radu komisije za nabave i Odluka o obveznoj primjeni preferencijalnog tr</w:t>
            </w:r>
            <w:r w:rsidR="00BE169D">
              <w:rPr>
                <w:bCs/>
                <w:sz w:val="24"/>
                <w:szCs w:val="24"/>
              </w:rPr>
              <w:t>etmana domaćeg, objavljeni u Sl.</w:t>
            </w:r>
            <w:r w:rsidRPr="00BE169D">
              <w:rPr>
                <w:bCs/>
                <w:sz w:val="24"/>
                <w:szCs w:val="24"/>
              </w:rPr>
              <w:t xml:space="preserve"> glasniku BiH, broj 103/14;</w:t>
            </w:r>
          </w:p>
          <w:p w:rsidR="003939B7" w:rsidRPr="00BE169D" w:rsidRDefault="003939B7" w:rsidP="00FB4C38">
            <w:pPr>
              <w:pStyle w:val="ListParagraph"/>
              <w:numPr>
                <w:ilvl w:val="0"/>
                <w:numId w:val="35"/>
              </w:numPr>
              <w:jc w:val="both"/>
              <w:rPr>
                <w:bCs/>
                <w:sz w:val="24"/>
                <w:szCs w:val="24"/>
              </w:rPr>
            </w:pPr>
            <w:r w:rsidRPr="00BE169D">
              <w:rPr>
                <w:bCs/>
                <w:sz w:val="24"/>
                <w:szCs w:val="24"/>
              </w:rPr>
              <w:t xml:space="preserve">Pravilnik o postupku dodjele ugovora o uslugama iz Aneksa II Dio B Zakona </w:t>
            </w:r>
            <w:r w:rsidR="00BE169D">
              <w:rPr>
                <w:bCs/>
                <w:sz w:val="24"/>
                <w:szCs w:val="24"/>
              </w:rPr>
              <w:t xml:space="preserve">o javnim nabavama, objavljen u </w:t>
            </w:r>
            <w:r w:rsidRPr="00BE169D">
              <w:rPr>
                <w:bCs/>
                <w:sz w:val="24"/>
                <w:szCs w:val="24"/>
              </w:rPr>
              <w:t>Službenom glasniku BiH, broj 104/14.</w:t>
            </w:r>
          </w:p>
          <w:p w:rsidR="003939B7" w:rsidRPr="006A66DB" w:rsidRDefault="003939B7" w:rsidP="006A66DB">
            <w:pPr>
              <w:jc w:val="both"/>
              <w:rPr>
                <w:sz w:val="24"/>
                <w:szCs w:val="24"/>
              </w:rPr>
            </w:pPr>
            <w:r w:rsidRPr="006A66DB">
              <w:rPr>
                <w:sz w:val="24"/>
                <w:szCs w:val="24"/>
              </w:rPr>
              <w:t xml:space="preserve">Preostali podzakonski akti koji se trebaju donijeti su pripremljeni i trebaju biti </w:t>
            </w:r>
            <w:r w:rsidR="00BE169D">
              <w:rPr>
                <w:sz w:val="24"/>
                <w:szCs w:val="24"/>
              </w:rPr>
              <w:t xml:space="preserve">upućeni u proceduru usvajanja. </w:t>
            </w:r>
          </w:p>
          <w:p w:rsidR="003939B7" w:rsidRPr="00BE169D" w:rsidRDefault="003939B7" w:rsidP="006A66DB">
            <w:pPr>
              <w:jc w:val="both"/>
              <w:rPr>
                <w:bCs/>
                <w:iCs/>
                <w:sz w:val="24"/>
                <w:szCs w:val="24"/>
              </w:rPr>
            </w:pPr>
            <w:r w:rsidRPr="006A66DB">
              <w:rPr>
                <w:sz w:val="24"/>
                <w:szCs w:val="24"/>
              </w:rPr>
              <w:t>Izrađeno je Izvješće o monitoringu postupaka javnih nabava za 2013. godinu</w:t>
            </w:r>
            <w:r w:rsidRPr="006A66DB">
              <w:rPr>
                <w:sz w:val="24"/>
                <w:szCs w:val="24"/>
                <w:lang w:eastAsia="hr-BA"/>
              </w:rPr>
              <w:t xml:space="preserve"> koje je usvojeno od strane Vijeća</w:t>
            </w:r>
            <w:r w:rsidRPr="006A66DB">
              <w:rPr>
                <w:b/>
                <w:bCs/>
                <w:iCs/>
                <w:sz w:val="24"/>
                <w:szCs w:val="24"/>
              </w:rPr>
              <w:t xml:space="preserve"> </w:t>
            </w:r>
            <w:r w:rsidR="00BE169D">
              <w:rPr>
                <w:bCs/>
                <w:iCs/>
                <w:sz w:val="24"/>
                <w:szCs w:val="24"/>
              </w:rPr>
              <w:t>ministara BiH na 104. sjednici održanoj 8.7.</w:t>
            </w:r>
            <w:r w:rsidRPr="006A66DB">
              <w:rPr>
                <w:bCs/>
                <w:iCs/>
                <w:sz w:val="24"/>
                <w:szCs w:val="24"/>
              </w:rPr>
              <w:t xml:space="preserve">2014. godine. </w:t>
            </w:r>
          </w:p>
          <w:p w:rsidR="003939B7" w:rsidRPr="006A66DB" w:rsidRDefault="003939B7" w:rsidP="006A66DB">
            <w:pPr>
              <w:jc w:val="both"/>
              <w:rPr>
                <w:sz w:val="24"/>
                <w:szCs w:val="24"/>
              </w:rPr>
            </w:pPr>
            <w:r w:rsidRPr="006A66DB">
              <w:rPr>
                <w:sz w:val="24"/>
                <w:szCs w:val="24"/>
              </w:rPr>
              <w:t>Izrađeno je godišnje Izvješće o zaključenim ugovorima u 2013. godini koje je usvojilo Vijeće</w:t>
            </w:r>
            <w:r w:rsidR="00BE169D">
              <w:rPr>
                <w:bCs/>
                <w:iCs/>
                <w:sz w:val="24"/>
                <w:szCs w:val="24"/>
              </w:rPr>
              <w:t xml:space="preserve"> ministara BiH na 108. sjednici održanoj 17.9.</w:t>
            </w:r>
            <w:r w:rsidRPr="006A66DB">
              <w:rPr>
                <w:bCs/>
                <w:iCs/>
                <w:sz w:val="24"/>
                <w:szCs w:val="24"/>
              </w:rPr>
              <w:t>2014. godine</w:t>
            </w:r>
            <w:r w:rsidRPr="006A66DB">
              <w:rPr>
                <w:sz w:val="24"/>
                <w:szCs w:val="24"/>
              </w:rPr>
              <w:t xml:space="preserve"> i Izvješće iz Poglavlja II Zakona o javnim nabavama.</w:t>
            </w:r>
          </w:p>
          <w:p w:rsidR="003939B7" w:rsidRPr="006A66DB" w:rsidRDefault="003939B7" w:rsidP="006A66DB">
            <w:pPr>
              <w:jc w:val="both"/>
              <w:rPr>
                <w:sz w:val="24"/>
                <w:szCs w:val="24"/>
              </w:rPr>
            </w:pPr>
            <w:r w:rsidRPr="006A66DB">
              <w:rPr>
                <w:sz w:val="24"/>
                <w:szCs w:val="24"/>
              </w:rPr>
              <w:t>Agencija je izradila Informaciju o održanim obukama iz oblasti javnih nabava u 2013. godini.</w:t>
            </w:r>
            <w:r w:rsidRPr="006A66DB">
              <w:rPr>
                <w:sz w:val="24"/>
                <w:szCs w:val="24"/>
                <w:lang w:eastAsia="hr-BA"/>
              </w:rPr>
              <w:t xml:space="preserve"> </w:t>
            </w:r>
            <w:r w:rsidRPr="006A66DB">
              <w:rPr>
                <w:sz w:val="24"/>
                <w:szCs w:val="24"/>
              </w:rPr>
              <w:t>Informacija je up</w:t>
            </w:r>
            <w:r w:rsidR="00BE169D">
              <w:rPr>
                <w:sz w:val="24"/>
                <w:szCs w:val="24"/>
              </w:rPr>
              <w:t>ućena Vijeću  ministara BiH 19.5.</w:t>
            </w:r>
            <w:r w:rsidRPr="006A66DB">
              <w:rPr>
                <w:sz w:val="24"/>
                <w:szCs w:val="24"/>
              </w:rPr>
              <w:t xml:space="preserve">2014. godine, </w:t>
            </w:r>
            <w:r w:rsidR="00BE169D">
              <w:rPr>
                <w:sz w:val="24"/>
                <w:szCs w:val="24"/>
              </w:rPr>
              <w:t>a usvojena na 108. sjednici 17.9.</w:t>
            </w:r>
            <w:r w:rsidRPr="006A66DB">
              <w:rPr>
                <w:sz w:val="24"/>
                <w:szCs w:val="24"/>
              </w:rPr>
              <w:t>2014. godine.</w:t>
            </w:r>
          </w:p>
        </w:tc>
      </w:tr>
    </w:tbl>
    <w:p w:rsidR="003939B7" w:rsidRPr="006A66DB" w:rsidRDefault="003939B7" w:rsidP="006A66DB">
      <w:pPr>
        <w:jc w:val="both"/>
        <w:rPr>
          <w:sz w:val="24"/>
          <w:szCs w:val="24"/>
        </w:rPr>
      </w:pPr>
    </w:p>
    <w:p w:rsidR="003939B7" w:rsidRPr="008B560D" w:rsidRDefault="003939B7" w:rsidP="006A66DB">
      <w:pPr>
        <w:jc w:val="both"/>
        <w:rPr>
          <w:color w:val="000000"/>
          <w:sz w:val="22"/>
          <w:szCs w:val="22"/>
        </w:rPr>
      </w:pPr>
      <w:r w:rsidRPr="008B560D">
        <w:rPr>
          <w:color w:val="000000"/>
          <w:sz w:val="22"/>
          <w:szCs w:val="22"/>
        </w:rPr>
        <w:t>ZAKLJUČIVANJE</w:t>
      </w:r>
      <w:r w:rsidR="008B560D">
        <w:rPr>
          <w:color w:val="000000"/>
          <w:sz w:val="22"/>
          <w:szCs w:val="22"/>
        </w:rPr>
        <w:t xml:space="preserve"> </w:t>
      </w:r>
      <w:r w:rsidRPr="008B560D">
        <w:rPr>
          <w:color w:val="000000"/>
          <w:sz w:val="22"/>
          <w:szCs w:val="22"/>
        </w:rPr>
        <w:t xml:space="preserve"> MEĐUNARODNIH</w:t>
      </w:r>
      <w:r w:rsidR="008B560D">
        <w:rPr>
          <w:color w:val="000000"/>
          <w:sz w:val="22"/>
          <w:szCs w:val="22"/>
        </w:rPr>
        <w:t xml:space="preserve"> </w:t>
      </w:r>
      <w:r w:rsidRPr="008B560D">
        <w:rPr>
          <w:color w:val="000000"/>
          <w:sz w:val="22"/>
          <w:szCs w:val="22"/>
        </w:rPr>
        <w:t xml:space="preserve"> UGOVORA</w:t>
      </w:r>
    </w:p>
    <w:p w:rsidR="003939B7" w:rsidRPr="006A66DB" w:rsidRDefault="003939B7" w:rsidP="006A66DB">
      <w:pPr>
        <w:jc w:val="both"/>
        <w:rPr>
          <w:color w:val="000000"/>
          <w:sz w:val="24"/>
          <w:szCs w:val="24"/>
        </w:rPr>
      </w:pPr>
    </w:p>
    <w:p w:rsidR="003939B7" w:rsidRPr="006A66DB" w:rsidRDefault="003939B7" w:rsidP="006A66DB">
      <w:pPr>
        <w:jc w:val="both"/>
        <w:rPr>
          <w:color w:val="000000"/>
          <w:sz w:val="24"/>
          <w:szCs w:val="24"/>
        </w:rPr>
      </w:pPr>
      <w:r w:rsidRPr="006A66DB">
        <w:rPr>
          <w:color w:val="000000"/>
          <w:sz w:val="24"/>
          <w:szCs w:val="24"/>
        </w:rPr>
        <w:t>Agencija za javne nabave u 2014. godini nije imala zaključenih međunarodnih ugovora.</w:t>
      </w:r>
    </w:p>
    <w:p w:rsidR="003939B7" w:rsidRPr="006A66DB" w:rsidRDefault="003939B7" w:rsidP="006A66DB">
      <w:pPr>
        <w:jc w:val="both"/>
        <w:rPr>
          <w:sz w:val="24"/>
          <w:szCs w:val="24"/>
        </w:rPr>
      </w:pPr>
      <w:r w:rsidRPr="006A66DB">
        <w:rPr>
          <w:sz w:val="24"/>
          <w:szCs w:val="24"/>
        </w:rPr>
        <w:t>Agencija je pripremila dva memoranduma o suradnji između Vijeća ministara BiH i EBRD-a i Vijeća ministara BiH i IBRD-a čiji je cilj po</w:t>
      </w:r>
      <w:r w:rsidR="008B560D">
        <w:rPr>
          <w:sz w:val="24"/>
          <w:szCs w:val="24"/>
        </w:rPr>
        <w:t>boljšanje javnih nabava u BiH</w:t>
      </w:r>
      <w:r w:rsidRPr="006A66DB">
        <w:rPr>
          <w:sz w:val="24"/>
          <w:szCs w:val="24"/>
        </w:rPr>
        <w:t xml:space="preserve"> i razvoj stabilnog i odgovornog pravnog okvira u BiH za javne nabave koji omogućava ekonomičnost i transparentnost javne potrošnje.</w:t>
      </w:r>
    </w:p>
    <w:p w:rsidR="00085C8B" w:rsidRDefault="003939B7" w:rsidP="006A66DB">
      <w:pPr>
        <w:jc w:val="both"/>
        <w:rPr>
          <w:sz w:val="24"/>
          <w:szCs w:val="24"/>
        </w:rPr>
      </w:pPr>
      <w:r w:rsidRPr="006A66DB">
        <w:rPr>
          <w:bCs/>
          <w:sz w:val="24"/>
          <w:szCs w:val="24"/>
        </w:rPr>
        <w:t>Memorandum o suradnji između Vijeća</w:t>
      </w:r>
      <w:r w:rsidRPr="006A66DB">
        <w:rPr>
          <w:sz w:val="24"/>
          <w:szCs w:val="24"/>
        </w:rPr>
        <w:t xml:space="preserve"> minista</w:t>
      </w:r>
      <w:r w:rsidR="00085C8B">
        <w:rPr>
          <w:sz w:val="24"/>
          <w:szCs w:val="24"/>
        </w:rPr>
        <w:t>ra BiH i EBRD-a je potpisan 11.11.</w:t>
      </w:r>
      <w:r w:rsidRPr="006A66DB">
        <w:rPr>
          <w:sz w:val="24"/>
          <w:szCs w:val="24"/>
        </w:rPr>
        <w:t xml:space="preserve">2014. </w:t>
      </w:r>
      <w:proofErr w:type="gramStart"/>
      <w:r w:rsidRPr="006A66DB">
        <w:rPr>
          <w:sz w:val="24"/>
          <w:szCs w:val="24"/>
        </w:rPr>
        <w:t>godine</w:t>
      </w:r>
      <w:proofErr w:type="gramEnd"/>
      <w:r w:rsidRPr="006A66DB">
        <w:rPr>
          <w:sz w:val="24"/>
          <w:szCs w:val="24"/>
        </w:rPr>
        <w:t>, a Memorandum o suradnji između Vijeća ministara BiH i IBRD-a je u proceduri potpisivanja.</w:t>
      </w:r>
    </w:p>
    <w:p w:rsidR="00085C8B" w:rsidRPr="006A66DB" w:rsidRDefault="00085C8B" w:rsidP="006A66DB">
      <w:pPr>
        <w:jc w:val="both"/>
        <w:rPr>
          <w:sz w:val="24"/>
          <w:szCs w:val="24"/>
        </w:rPr>
      </w:pPr>
    </w:p>
    <w:p w:rsidR="003939B7" w:rsidRPr="008B560D" w:rsidRDefault="003939B7" w:rsidP="006A66DB">
      <w:pPr>
        <w:jc w:val="both"/>
        <w:rPr>
          <w:color w:val="000000"/>
          <w:sz w:val="22"/>
          <w:szCs w:val="22"/>
        </w:rPr>
      </w:pPr>
      <w:r w:rsidRPr="008B560D">
        <w:rPr>
          <w:color w:val="000000"/>
          <w:sz w:val="22"/>
          <w:szCs w:val="22"/>
        </w:rPr>
        <w:t>EUROPSKE</w:t>
      </w:r>
      <w:r w:rsidR="008B560D" w:rsidRPr="008B560D">
        <w:rPr>
          <w:color w:val="000000"/>
          <w:sz w:val="22"/>
          <w:szCs w:val="22"/>
        </w:rPr>
        <w:t xml:space="preserve"> </w:t>
      </w:r>
      <w:r w:rsidRPr="008B560D">
        <w:rPr>
          <w:color w:val="000000"/>
          <w:sz w:val="22"/>
          <w:szCs w:val="22"/>
        </w:rPr>
        <w:t xml:space="preserve"> INTEGRACIJE</w:t>
      </w:r>
    </w:p>
    <w:p w:rsidR="003939B7" w:rsidRPr="006A66DB" w:rsidRDefault="003939B7" w:rsidP="006A66DB">
      <w:pPr>
        <w:jc w:val="both"/>
        <w:rPr>
          <w:color w:val="000000"/>
          <w:sz w:val="24"/>
          <w:szCs w:val="24"/>
        </w:rPr>
      </w:pPr>
    </w:p>
    <w:p w:rsidR="003939B7" w:rsidRPr="006A66DB" w:rsidRDefault="008B560D" w:rsidP="006A66DB">
      <w:pPr>
        <w:jc w:val="both"/>
        <w:rPr>
          <w:sz w:val="24"/>
          <w:szCs w:val="24"/>
        </w:rPr>
      </w:pPr>
      <w:r>
        <w:rPr>
          <w:sz w:val="24"/>
          <w:szCs w:val="24"/>
        </w:rPr>
        <w:t xml:space="preserve">AJN </w:t>
      </w:r>
      <w:r w:rsidR="003939B7" w:rsidRPr="006A66DB">
        <w:rPr>
          <w:sz w:val="24"/>
          <w:szCs w:val="24"/>
        </w:rPr>
        <w:t xml:space="preserve">kontinuirano prati realizaciju odredaba iz Sporazuma o stabilizaciji i pridruživanju i blagovremeno izvještava odbor AJN i Vijeće ministara BiH. </w:t>
      </w:r>
    </w:p>
    <w:p w:rsidR="003939B7" w:rsidRPr="008B560D" w:rsidRDefault="003939B7" w:rsidP="006A66DB">
      <w:pPr>
        <w:jc w:val="both"/>
        <w:rPr>
          <w:bCs/>
          <w:sz w:val="24"/>
          <w:szCs w:val="24"/>
        </w:rPr>
      </w:pPr>
      <w:r w:rsidRPr="008B560D">
        <w:rPr>
          <w:bCs/>
          <w:sz w:val="24"/>
          <w:szCs w:val="24"/>
        </w:rPr>
        <w:t>Kontinuirano se prate i izvršavaju obveza iz Europskog partnerstva, odgovoreno je na sve zahtjeve Direkcije za europske integracije.</w:t>
      </w:r>
    </w:p>
    <w:p w:rsidR="003939B7" w:rsidRPr="006A66DB" w:rsidRDefault="003939B7" w:rsidP="006A66DB">
      <w:pPr>
        <w:jc w:val="both"/>
        <w:rPr>
          <w:sz w:val="24"/>
          <w:szCs w:val="24"/>
        </w:rPr>
      </w:pPr>
      <w:r w:rsidRPr="006A66DB">
        <w:rPr>
          <w:bCs/>
          <w:sz w:val="24"/>
          <w:szCs w:val="24"/>
        </w:rPr>
        <w:t>U okviru praćenja i ažuriranja stupnja ha</w:t>
      </w:r>
      <w:r w:rsidR="008B560D">
        <w:rPr>
          <w:bCs/>
          <w:sz w:val="24"/>
          <w:szCs w:val="24"/>
        </w:rPr>
        <w:t>rmonizacije legislative u BiH</w:t>
      </w:r>
      <w:r w:rsidRPr="006A66DB">
        <w:rPr>
          <w:bCs/>
          <w:sz w:val="24"/>
          <w:szCs w:val="24"/>
        </w:rPr>
        <w:t>,</w:t>
      </w:r>
      <w:r w:rsidRPr="006A66DB">
        <w:rPr>
          <w:sz w:val="24"/>
          <w:szCs w:val="24"/>
        </w:rPr>
        <w:t xml:space="preserve"> n</w:t>
      </w:r>
      <w:r w:rsidRPr="006A66DB">
        <w:rPr>
          <w:bCs/>
          <w:sz w:val="24"/>
          <w:szCs w:val="24"/>
        </w:rPr>
        <w:t xml:space="preserve">ovi Zakon o javnim nabavama je </w:t>
      </w:r>
      <w:r w:rsidR="008B560D">
        <w:rPr>
          <w:bCs/>
          <w:sz w:val="24"/>
          <w:szCs w:val="24"/>
        </w:rPr>
        <w:t xml:space="preserve">preuzeo niz novih instituta iz </w:t>
      </w:r>
      <w:r w:rsidRPr="006A66DB">
        <w:rPr>
          <w:bCs/>
          <w:sz w:val="24"/>
          <w:szCs w:val="24"/>
        </w:rPr>
        <w:t xml:space="preserve">direktiva EU iz oblasti javnih nabava i u velikoj mjeri Zakon je usuglašen s direktivama </w:t>
      </w:r>
      <w:r w:rsidRPr="006A66DB">
        <w:rPr>
          <w:sz w:val="24"/>
          <w:szCs w:val="24"/>
        </w:rPr>
        <w:t>2004/17, 2004/18 i 2007/66</w:t>
      </w:r>
      <w:r w:rsidRPr="006A66DB">
        <w:rPr>
          <w:bCs/>
          <w:sz w:val="24"/>
          <w:szCs w:val="24"/>
        </w:rPr>
        <w:t>.</w:t>
      </w:r>
    </w:p>
    <w:p w:rsidR="003939B7" w:rsidRPr="008B560D" w:rsidRDefault="008B560D" w:rsidP="006A66DB">
      <w:pPr>
        <w:jc w:val="both"/>
        <w:rPr>
          <w:bCs/>
          <w:sz w:val="24"/>
          <w:szCs w:val="24"/>
        </w:rPr>
      </w:pPr>
      <w:r w:rsidRPr="008B560D">
        <w:rPr>
          <w:bCs/>
          <w:sz w:val="24"/>
          <w:szCs w:val="24"/>
        </w:rPr>
        <w:t>U okviru Projekta</w:t>
      </w:r>
      <w:r w:rsidR="003939B7" w:rsidRPr="008B560D">
        <w:rPr>
          <w:bCs/>
          <w:sz w:val="24"/>
          <w:szCs w:val="24"/>
        </w:rPr>
        <w:t xml:space="preserve"> tehničke pomoći iz IPA fondova, u veljači 2014. godine, započeta je realizacija projekta financiranog od strane EU „ Jačanje sustava javnih</w:t>
      </w:r>
      <w:r w:rsidRPr="008B560D">
        <w:rPr>
          <w:bCs/>
          <w:sz w:val="24"/>
          <w:szCs w:val="24"/>
        </w:rPr>
        <w:t xml:space="preserve"> nabava u Bosni i Hercegovini“ </w:t>
      </w:r>
      <w:r w:rsidR="003939B7" w:rsidRPr="008B560D">
        <w:rPr>
          <w:bCs/>
          <w:sz w:val="24"/>
          <w:szCs w:val="24"/>
        </w:rPr>
        <w:t xml:space="preserve">koji se financira iz IPA sredstava 2013. godine. </w:t>
      </w:r>
    </w:p>
    <w:p w:rsidR="003939B7" w:rsidRPr="006A66DB" w:rsidRDefault="003939B7" w:rsidP="006A66DB">
      <w:pPr>
        <w:jc w:val="both"/>
        <w:rPr>
          <w:sz w:val="24"/>
          <w:szCs w:val="24"/>
        </w:rPr>
      </w:pPr>
      <w:r w:rsidRPr="006A66DB">
        <w:rPr>
          <w:bCs/>
          <w:sz w:val="24"/>
          <w:szCs w:val="24"/>
        </w:rPr>
        <w:t>U tijeku je realizacija Projekta podrške reforme javne uprave financiranog od strane SR Njemačke, koji se odnosi na i</w:t>
      </w:r>
      <w:r w:rsidRPr="006A66DB">
        <w:rPr>
          <w:sz w:val="24"/>
          <w:szCs w:val="24"/>
        </w:rPr>
        <w:t xml:space="preserve">zradu informacijskog sustava „E-nabave“. </w:t>
      </w:r>
    </w:p>
    <w:p w:rsidR="003939B7" w:rsidRPr="006A66DB" w:rsidRDefault="003939B7" w:rsidP="006A66DB">
      <w:pPr>
        <w:jc w:val="both"/>
        <w:rPr>
          <w:sz w:val="24"/>
          <w:szCs w:val="24"/>
        </w:rPr>
      </w:pPr>
    </w:p>
    <w:p w:rsidR="003939B7" w:rsidRPr="008B560D" w:rsidRDefault="003939B7" w:rsidP="006A66DB">
      <w:pPr>
        <w:jc w:val="both"/>
        <w:rPr>
          <w:sz w:val="22"/>
          <w:szCs w:val="22"/>
        </w:rPr>
      </w:pPr>
      <w:r w:rsidRPr="008B560D">
        <w:rPr>
          <w:sz w:val="22"/>
          <w:szCs w:val="22"/>
        </w:rPr>
        <w:t xml:space="preserve">PLANIRANI </w:t>
      </w:r>
      <w:r w:rsidR="008B560D">
        <w:rPr>
          <w:sz w:val="22"/>
          <w:szCs w:val="22"/>
        </w:rPr>
        <w:t xml:space="preserve"> </w:t>
      </w:r>
      <w:r w:rsidRPr="008B560D">
        <w:rPr>
          <w:sz w:val="22"/>
          <w:szCs w:val="22"/>
        </w:rPr>
        <w:t>I</w:t>
      </w:r>
      <w:r w:rsidR="008B560D">
        <w:rPr>
          <w:sz w:val="22"/>
          <w:szCs w:val="22"/>
        </w:rPr>
        <w:t xml:space="preserve"> </w:t>
      </w:r>
      <w:r w:rsidRPr="008B560D">
        <w:rPr>
          <w:sz w:val="22"/>
          <w:szCs w:val="22"/>
        </w:rPr>
        <w:t xml:space="preserve"> REALIZIRANI</w:t>
      </w:r>
      <w:r w:rsidR="008B560D">
        <w:rPr>
          <w:sz w:val="22"/>
          <w:szCs w:val="22"/>
        </w:rPr>
        <w:t xml:space="preserve"> </w:t>
      </w:r>
      <w:r w:rsidRPr="008B560D">
        <w:rPr>
          <w:sz w:val="22"/>
          <w:szCs w:val="22"/>
        </w:rPr>
        <w:t xml:space="preserve"> PROGRAMSKI </w:t>
      </w:r>
      <w:r w:rsidR="008B560D">
        <w:rPr>
          <w:sz w:val="22"/>
          <w:szCs w:val="22"/>
        </w:rPr>
        <w:t xml:space="preserve"> </w:t>
      </w:r>
      <w:r w:rsidRPr="008B560D">
        <w:rPr>
          <w:sz w:val="22"/>
          <w:szCs w:val="22"/>
        </w:rPr>
        <w:t>ZADACI</w:t>
      </w:r>
    </w:p>
    <w:p w:rsidR="003939B7" w:rsidRPr="006A66DB" w:rsidRDefault="003939B7" w:rsidP="006A66DB">
      <w:pPr>
        <w:jc w:val="both"/>
        <w:rPr>
          <w:sz w:val="24"/>
          <w:szCs w:val="24"/>
        </w:rPr>
      </w:pPr>
    </w:p>
    <w:p w:rsidR="003939B7" w:rsidRPr="006A66DB" w:rsidRDefault="003939B7" w:rsidP="006A66DB">
      <w:pPr>
        <w:jc w:val="both"/>
        <w:rPr>
          <w:sz w:val="24"/>
          <w:szCs w:val="24"/>
        </w:rPr>
      </w:pPr>
      <w:r w:rsidRPr="006A66DB">
        <w:rPr>
          <w:sz w:val="24"/>
          <w:szCs w:val="24"/>
        </w:rPr>
        <w:t>Programske aktivnosti, koje su planirane u okviru obavljanja redovnih aktivnosti Agencije su realizirane, i to:</w:t>
      </w:r>
    </w:p>
    <w:p w:rsidR="00F25583" w:rsidRDefault="003939B7" w:rsidP="00FB4C38">
      <w:pPr>
        <w:pStyle w:val="ListParagraph"/>
        <w:numPr>
          <w:ilvl w:val="0"/>
          <w:numId w:val="36"/>
        </w:numPr>
        <w:jc w:val="both"/>
        <w:rPr>
          <w:sz w:val="24"/>
          <w:szCs w:val="24"/>
        </w:rPr>
      </w:pPr>
      <w:r w:rsidRPr="00F25583">
        <w:rPr>
          <w:sz w:val="24"/>
          <w:szCs w:val="24"/>
        </w:rPr>
        <w:t xml:space="preserve">pružanje tehničke i savjetodavne pomoći ugovornim tijelima i ponuđačima u vezi </w:t>
      </w:r>
    </w:p>
    <w:p w:rsidR="003939B7" w:rsidRPr="00F25583" w:rsidRDefault="003939B7" w:rsidP="00F25583">
      <w:pPr>
        <w:jc w:val="both"/>
        <w:rPr>
          <w:sz w:val="24"/>
          <w:szCs w:val="24"/>
        </w:rPr>
      </w:pPr>
      <w:r w:rsidRPr="00F25583">
        <w:rPr>
          <w:sz w:val="24"/>
          <w:szCs w:val="24"/>
        </w:rPr>
        <w:t>primjene i tumačenja odredaba Zakona, kako slijedi:</w:t>
      </w:r>
    </w:p>
    <w:p w:rsidR="003939B7" w:rsidRDefault="003939B7" w:rsidP="00FB4C38">
      <w:pPr>
        <w:pStyle w:val="ListParagraph"/>
        <w:numPr>
          <w:ilvl w:val="0"/>
          <w:numId w:val="37"/>
        </w:numPr>
        <w:jc w:val="both"/>
        <w:rPr>
          <w:sz w:val="24"/>
          <w:szCs w:val="24"/>
        </w:rPr>
      </w:pPr>
      <w:r w:rsidRPr="00F25583">
        <w:rPr>
          <w:sz w:val="24"/>
          <w:szCs w:val="24"/>
        </w:rPr>
        <w:t>pisanih mišljenja -956,</w:t>
      </w:r>
    </w:p>
    <w:p w:rsidR="003939B7" w:rsidRDefault="003939B7" w:rsidP="00FB4C38">
      <w:pPr>
        <w:pStyle w:val="ListParagraph"/>
        <w:numPr>
          <w:ilvl w:val="0"/>
          <w:numId w:val="37"/>
        </w:numPr>
        <w:jc w:val="both"/>
        <w:rPr>
          <w:sz w:val="24"/>
          <w:szCs w:val="24"/>
        </w:rPr>
      </w:pPr>
      <w:r w:rsidRPr="00F25583">
        <w:rPr>
          <w:sz w:val="24"/>
          <w:szCs w:val="24"/>
        </w:rPr>
        <w:t>usmenih mišljenja (putem telefona) – 4339,</w:t>
      </w:r>
    </w:p>
    <w:p w:rsidR="003939B7" w:rsidRPr="00F25583" w:rsidRDefault="003939B7" w:rsidP="00FB4C38">
      <w:pPr>
        <w:pStyle w:val="ListParagraph"/>
        <w:numPr>
          <w:ilvl w:val="0"/>
          <w:numId w:val="37"/>
        </w:numPr>
        <w:jc w:val="both"/>
        <w:rPr>
          <w:sz w:val="24"/>
          <w:szCs w:val="24"/>
        </w:rPr>
      </w:pPr>
      <w:r w:rsidRPr="00F25583">
        <w:rPr>
          <w:sz w:val="24"/>
          <w:szCs w:val="24"/>
        </w:rPr>
        <w:t>konzultantski sastanci – 420,</w:t>
      </w:r>
    </w:p>
    <w:p w:rsidR="00F25583" w:rsidRDefault="003939B7" w:rsidP="00FB4C38">
      <w:pPr>
        <w:pStyle w:val="ListParagraph"/>
        <w:numPr>
          <w:ilvl w:val="0"/>
          <w:numId w:val="36"/>
        </w:numPr>
        <w:jc w:val="both"/>
        <w:rPr>
          <w:sz w:val="24"/>
          <w:szCs w:val="24"/>
        </w:rPr>
      </w:pPr>
      <w:r w:rsidRPr="00F25583">
        <w:rPr>
          <w:sz w:val="24"/>
          <w:szCs w:val="24"/>
          <w:lang w:eastAsia="hr-BA"/>
        </w:rPr>
        <w:t xml:space="preserve">kroz projekt reforme javne uprave s GIZ-om (njemačka agencija za međunarodnu </w:t>
      </w:r>
    </w:p>
    <w:p w:rsidR="003939B7" w:rsidRPr="00F25583" w:rsidRDefault="003939B7" w:rsidP="00F25583">
      <w:pPr>
        <w:jc w:val="both"/>
        <w:rPr>
          <w:sz w:val="24"/>
          <w:szCs w:val="24"/>
        </w:rPr>
      </w:pPr>
      <w:r w:rsidRPr="00F25583">
        <w:rPr>
          <w:sz w:val="24"/>
          <w:szCs w:val="24"/>
          <w:lang w:eastAsia="hr-BA"/>
        </w:rPr>
        <w:t>suradnju), izvršen je razvoj sustava za elektroničku aukciju, kao i razvoj platforme sustava za elektroničke javne nabave.</w:t>
      </w:r>
      <w:r w:rsidRPr="00F25583">
        <w:rPr>
          <w:sz w:val="24"/>
          <w:szCs w:val="24"/>
        </w:rPr>
        <w:t xml:space="preserve"> Realizacija ove aktivnosti je započela u veljači 2014. godine i traje 12 mjeseci. Tri modula, Registar ugovornih tijela i ponuđača, modul za objavu obavijesti u postupcima javnih nabava i modul za dostavu izvješća o provedenim postupcima javnih nabava je razvijen, testiran i pušten u produkciju u novom informacijskom sustavu E-nabave 27. 11. 2014. godine,</w:t>
      </w:r>
    </w:p>
    <w:p w:rsidR="00F25583" w:rsidRDefault="003939B7" w:rsidP="00FB4C38">
      <w:pPr>
        <w:pStyle w:val="ListParagraph"/>
        <w:numPr>
          <w:ilvl w:val="0"/>
          <w:numId w:val="36"/>
        </w:numPr>
        <w:jc w:val="both"/>
        <w:rPr>
          <w:sz w:val="24"/>
          <w:szCs w:val="24"/>
        </w:rPr>
      </w:pPr>
      <w:r w:rsidRPr="00F25583">
        <w:rPr>
          <w:sz w:val="24"/>
          <w:szCs w:val="24"/>
        </w:rPr>
        <w:t>u okviru operacionalizacije Registra ugov</w:t>
      </w:r>
      <w:r w:rsidR="00F25583">
        <w:rPr>
          <w:sz w:val="24"/>
          <w:szCs w:val="24"/>
        </w:rPr>
        <w:t>ornih tijela i ponuđača u BiH</w:t>
      </w:r>
      <w:r w:rsidRPr="00F25583">
        <w:rPr>
          <w:sz w:val="24"/>
          <w:szCs w:val="24"/>
        </w:rPr>
        <w:t xml:space="preserve"> registrirano je </w:t>
      </w:r>
    </w:p>
    <w:p w:rsidR="003939B7" w:rsidRPr="00F25583" w:rsidRDefault="003939B7" w:rsidP="00F25583">
      <w:pPr>
        <w:jc w:val="both"/>
        <w:rPr>
          <w:sz w:val="24"/>
          <w:szCs w:val="24"/>
        </w:rPr>
      </w:pPr>
      <w:r w:rsidRPr="00F25583">
        <w:rPr>
          <w:sz w:val="24"/>
          <w:szCs w:val="24"/>
        </w:rPr>
        <w:t>107 ugovornih tijela i 417 ponuđača u Registar ugovornih tijela i ponuđača,</w:t>
      </w:r>
    </w:p>
    <w:p w:rsidR="00F25583" w:rsidRDefault="003939B7" w:rsidP="00FB4C38">
      <w:pPr>
        <w:pStyle w:val="ListParagraph"/>
        <w:numPr>
          <w:ilvl w:val="0"/>
          <w:numId w:val="36"/>
        </w:numPr>
        <w:jc w:val="both"/>
        <w:rPr>
          <w:sz w:val="24"/>
          <w:szCs w:val="24"/>
        </w:rPr>
      </w:pPr>
      <w:r w:rsidRPr="00F25583">
        <w:rPr>
          <w:sz w:val="24"/>
          <w:szCs w:val="24"/>
        </w:rPr>
        <w:t xml:space="preserve">praćenje implementacije sustava za elektroničku objavu obavijesti u postupcima </w:t>
      </w:r>
    </w:p>
    <w:p w:rsidR="003939B7" w:rsidRPr="00F25583" w:rsidRDefault="003939B7" w:rsidP="00F25583">
      <w:pPr>
        <w:jc w:val="both"/>
        <w:rPr>
          <w:sz w:val="24"/>
          <w:szCs w:val="24"/>
        </w:rPr>
      </w:pPr>
      <w:r w:rsidRPr="00F25583">
        <w:rPr>
          <w:sz w:val="24"/>
          <w:szCs w:val="24"/>
        </w:rPr>
        <w:t>javnih nabava (sustav Go-Procure), sustava za elektroničku dostavu izvješća o provedenim postupcima javnih nabava (sustav WisPPA) i praćenje implementacije sustava E-nabave (riješeno 625 različitih pisanih upita korisnika sustava za elektroničku objavu obavijesti u postupcima javnih nabava,  riješeno 1.010 različitih pisanih upita korisnika sustava za elektroničku dostavu izvješća o provedenim postupcima javnih nabava, riješeno 756 različitih pisanih upita korisnika sustava E-nabave, obavljeno 2.420 telefonskih poziva pružanja tehničke podrške korisnicima elektroničkih servisa putem call centra, objavljeno 19.757 obavijesti u postupcima javnih nabava),</w:t>
      </w:r>
    </w:p>
    <w:p w:rsidR="00F25583" w:rsidRDefault="003939B7" w:rsidP="00FB4C38">
      <w:pPr>
        <w:pStyle w:val="ListParagraph"/>
        <w:numPr>
          <w:ilvl w:val="0"/>
          <w:numId w:val="36"/>
        </w:numPr>
        <w:jc w:val="both"/>
        <w:rPr>
          <w:sz w:val="24"/>
          <w:szCs w:val="24"/>
        </w:rPr>
      </w:pPr>
      <w:r w:rsidRPr="00F25583">
        <w:rPr>
          <w:sz w:val="24"/>
          <w:szCs w:val="24"/>
        </w:rPr>
        <w:t>suradnja s Uredom za razmatra</w:t>
      </w:r>
      <w:r w:rsidR="00F25583">
        <w:rPr>
          <w:sz w:val="24"/>
          <w:szCs w:val="24"/>
        </w:rPr>
        <w:t>nje žalbi (održano 5 sastanaka)</w:t>
      </w:r>
      <w:r w:rsidRPr="00F25583">
        <w:rPr>
          <w:sz w:val="24"/>
          <w:szCs w:val="24"/>
        </w:rPr>
        <w:t xml:space="preserve"> u cilju usuglašavanja </w:t>
      </w:r>
    </w:p>
    <w:p w:rsidR="003939B7" w:rsidRPr="00F25583" w:rsidRDefault="003939B7" w:rsidP="00F25583">
      <w:pPr>
        <w:jc w:val="both"/>
        <w:rPr>
          <w:sz w:val="24"/>
          <w:szCs w:val="24"/>
        </w:rPr>
      </w:pPr>
      <w:r w:rsidRPr="00F25583">
        <w:rPr>
          <w:sz w:val="24"/>
          <w:szCs w:val="24"/>
        </w:rPr>
        <w:t>stavova i zauzimanja stavova po pojedinim pitanjima vezano za pravilnu primjenu Zakona o javnim nabavama BiH, redovna suradnja s institucijama BiH i entiteta u smislu davanja odgovora, dostave izvješća, surad</w:t>
      </w:r>
      <w:r w:rsidR="00F25583" w:rsidRPr="00F25583">
        <w:rPr>
          <w:sz w:val="24"/>
          <w:szCs w:val="24"/>
        </w:rPr>
        <w:t xml:space="preserve">nje i dostavljanja informacija </w:t>
      </w:r>
      <w:r w:rsidRPr="00F25583">
        <w:rPr>
          <w:sz w:val="24"/>
          <w:szCs w:val="24"/>
        </w:rPr>
        <w:t xml:space="preserve">(Parlamentarna skupština BiH, Institucija ombudsmana za ljudska prava u BiH, Generalno tajništvo Vijeća ministara, Ministarstvo financija i trezora, DEI, Agencija za prevenciju korupcije BiH i dr.), </w:t>
      </w:r>
    </w:p>
    <w:p w:rsidR="00F25583" w:rsidRDefault="003939B7" w:rsidP="00FB4C38">
      <w:pPr>
        <w:pStyle w:val="ListParagraph"/>
        <w:numPr>
          <w:ilvl w:val="0"/>
          <w:numId w:val="36"/>
        </w:numPr>
        <w:jc w:val="both"/>
        <w:rPr>
          <w:sz w:val="24"/>
          <w:szCs w:val="24"/>
        </w:rPr>
      </w:pPr>
      <w:r w:rsidRPr="00F25583">
        <w:rPr>
          <w:sz w:val="24"/>
          <w:szCs w:val="24"/>
        </w:rPr>
        <w:t xml:space="preserve">redovna suradnja s međunarodnim institucijama i institucijama u regiji u oblasti javnih </w:t>
      </w:r>
    </w:p>
    <w:p w:rsidR="003939B7" w:rsidRPr="00F25583" w:rsidRDefault="003939B7" w:rsidP="00F25583">
      <w:pPr>
        <w:jc w:val="both"/>
        <w:rPr>
          <w:sz w:val="24"/>
          <w:szCs w:val="24"/>
        </w:rPr>
      </w:pPr>
      <w:r w:rsidRPr="00F25583">
        <w:rPr>
          <w:sz w:val="24"/>
          <w:szCs w:val="24"/>
        </w:rPr>
        <w:t>nabava – sudjelovanje na regionalnoj konferenciji o javnim nabavama u organizaciji SIGMA-e, suradnja u organizaciji radionice Europske banke za obnovu i razvoj „Politika i pravila javnih nabava EBRD u projektima javnog sektora financiranim od strane EBRD“,</w:t>
      </w:r>
    </w:p>
    <w:p w:rsidR="00F25583" w:rsidRDefault="003939B7" w:rsidP="00FB4C38">
      <w:pPr>
        <w:pStyle w:val="ListParagraph"/>
        <w:numPr>
          <w:ilvl w:val="0"/>
          <w:numId w:val="36"/>
        </w:numPr>
        <w:jc w:val="both"/>
        <w:rPr>
          <w:sz w:val="24"/>
          <w:szCs w:val="24"/>
        </w:rPr>
      </w:pPr>
      <w:r w:rsidRPr="00F25583">
        <w:rPr>
          <w:sz w:val="24"/>
          <w:szCs w:val="24"/>
        </w:rPr>
        <w:t xml:space="preserve">u 2014. godini  Agencija je održala 6 obuka za državne službenike institucija BiH, </w:t>
      </w:r>
    </w:p>
    <w:p w:rsidR="003939B7" w:rsidRPr="00F25583" w:rsidRDefault="003939B7" w:rsidP="00F25583">
      <w:pPr>
        <w:jc w:val="both"/>
        <w:rPr>
          <w:sz w:val="24"/>
          <w:szCs w:val="24"/>
        </w:rPr>
      </w:pPr>
      <w:r w:rsidRPr="00F25583">
        <w:rPr>
          <w:sz w:val="24"/>
          <w:szCs w:val="24"/>
        </w:rPr>
        <w:t>državne službenike entitetskih vlada i Vlade Brčko Distrikta.</w:t>
      </w:r>
    </w:p>
    <w:p w:rsidR="003939B7" w:rsidRPr="006A66DB" w:rsidRDefault="003939B7" w:rsidP="006A66DB">
      <w:pPr>
        <w:jc w:val="both"/>
        <w:rPr>
          <w:sz w:val="24"/>
          <w:szCs w:val="24"/>
        </w:rPr>
      </w:pPr>
    </w:p>
    <w:p w:rsidR="003939B7" w:rsidRPr="00F25583" w:rsidRDefault="003939B7" w:rsidP="006A66DB">
      <w:pPr>
        <w:jc w:val="both"/>
        <w:rPr>
          <w:sz w:val="22"/>
          <w:szCs w:val="22"/>
        </w:rPr>
      </w:pPr>
      <w:r w:rsidRPr="00F25583">
        <w:rPr>
          <w:sz w:val="22"/>
          <w:szCs w:val="22"/>
        </w:rPr>
        <w:t xml:space="preserve">PRORAČUNSKA </w:t>
      </w:r>
      <w:r w:rsidR="00F25583" w:rsidRPr="00F25583">
        <w:rPr>
          <w:sz w:val="22"/>
          <w:szCs w:val="22"/>
        </w:rPr>
        <w:t xml:space="preserve"> </w:t>
      </w:r>
      <w:r w:rsidRPr="00F25583">
        <w:rPr>
          <w:sz w:val="22"/>
          <w:szCs w:val="22"/>
        </w:rPr>
        <w:t>SREDSTVA</w:t>
      </w:r>
    </w:p>
    <w:p w:rsidR="003939B7" w:rsidRPr="006A66DB" w:rsidRDefault="003939B7" w:rsidP="006A66DB">
      <w:pPr>
        <w:jc w:val="both"/>
        <w:rPr>
          <w:sz w:val="24"/>
          <w:szCs w:val="24"/>
        </w:rPr>
      </w:pPr>
    </w:p>
    <w:p w:rsidR="003939B7" w:rsidRPr="006A66DB" w:rsidRDefault="003939B7" w:rsidP="006A66DB">
      <w:pPr>
        <w:jc w:val="both"/>
        <w:rPr>
          <w:sz w:val="24"/>
          <w:szCs w:val="24"/>
        </w:rPr>
      </w:pPr>
      <w:r w:rsidRPr="006A66DB">
        <w:rPr>
          <w:sz w:val="24"/>
          <w:szCs w:val="24"/>
        </w:rPr>
        <w:t>Zakonom o Proračunu institucija BiH i međunarodnih obveza BiH za</w:t>
      </w:r>
      <w:r w:rsidR="00F25583">
        <w:rPr>
          <w:sz w:val="24"/>
          <w:szCs w:val="24"/>
        </w:rPr>
        <w:t xml:space="preserve"> 2014. godinu („Sl. glasnik BiH“, br. 104/13) </w:t>
      </w:r>
      <w:r w:rsidRPr="006A66DB">
        <w:rPr>
          <w:sz w:val="24"/>
          <w:szCs w:val="24"/>
        </w:rPr>
        <w:t xml:space="preserve">Agenciji za javne nabave su odobrena sredstva u ukupnom iznosu od 974.000,00 KM. Tijekom 2014. godine nije bilo upošljavanja novih radnika. </w:t>
      </w:r>
    </w:p>
    <w:p w:rsidR="003939B7" w:rsidRPr="006A66DB" w:rsidRDefault="003939B7" w:rsidP="006A66DB">
      <w:pPr>
        <w:jc w:val="both"/>
        <w:rPr>
          <w:sz w:val="24"/>
          <w:szCs w:val="24"/>
        </w:rPr>
      </w:pPr>
      <w:r w:rsidRPr="006A66DB">
        <w:rPr>
          <w:sz w:val="24"/>
          <w:szCs w:val="24"/>
        </w:rPr>
        <w:t xml:space="preserve">Zbog umanjenih proračunskih sredstava, u odnosu na prethodno razdoblje, službena putovanja vezana za sudjelovanje na konferencijama, okruglim stolovima, obukama i studijska putovanja u kontekstu stručnog usavršavanja državnih službenika u Agenciji su svedena na minimum. </w:t>
      </w:r>
    </w:p>
    <w:p w:rsidR="003939B7" w:rsidRPr="006A66DB" w:rsidRDefault="003939B7" w:rsidP="006A66DB">
      <w:pPr>
        <w:jc w:val="both"/>
        <w:rPr>
          <w:sz w:val="24"/>
          <w:szCs w:val="24"/>
        </w:rPr>
      </w:pPr>
      <w:r w:rsidRPr="006A66DB">
        <w:rPr>
          <w:sz w:val="24"/>
          <w:szCs w:val="24"/>
        </w:rPr>
        <w:t xml:space="preserve">Nedostatak financijskih sredstava nije se odrazio jedino na aktivnosti vezane za nadogradnju IT sustava, </w:t>
      </w:r>
      <w:r w:rsidR="007B4B5E">
        <w:rPr>
          <w:sz w:val="24"/>
          <w:szCs w:val="24"/>
        </w:rPr>
        <w:t xml:space="preserve">koji se financira iz sredstava </w:t>
      </w:r>
      <w:r w:rsidRPr="006A66DB">
        <w:rPr>
          <w:sz w:val="24"/>
          <w:szCs w:val="24"/>
        </w:rPr>
        <w:t xml:space="preserve">projekta GIZ-a. </w:t>
      </w:r>
      <w:r w:rsidR="007B4B5E">
        <w:rPr>
          <w:sz w:val="24"/>
          <w:szCs w:val="24"/>
        </w:rPr>
        <w:t xml:space="preserve"> </w:t>
      </w:r>
    </w:p>
    <w:p w:rsidR="009D2A77" w:rsidRPr="00DD3149" w:rsidRDefault="009D2A77" w:rsidP="00C727F4">
      <w:pPr>
        <w:jc w:val="both"/>
        <w:rPr>
          <w:sz w:val="24"/>
          <w:szCs w:val="24"/>
        </w:rPr>
      </w:pPr>
    </w:p>
    <w:p w:rsidR="00B229D9" w:rsidRPr="009D7B2E" w:rsidRDefault="009D7B2E" w:rsidP="004D684F">
      <w:pPr>
        <w:pStyle w:val="Davorka2"/>
      </w:pPr>
      <w:bookmarkStart w:id="132" w:name="_Toc412718735"/>
      <w:r w:rsidRPr="009D7B2E">
        <w:t xml:space="preserve">AGENCIJE </w:t>
      </w:r>
      <w:r w:rsidR="00D37802">
        <w:t xml:space="preserve"> </w:t>
      </w:r>
      <w:r w:rsidRPr="009D7B2E">
        <w:t>ZA</w:t>
      </w:r>
      <w:r w:rsidR="00D37802">
        <w:t xml:space="preserve"> </w:t>
      </w:r>
      <w:r w:rsidRPr="009D7B2E">
        <w:t xml:space="preserve"> PREDŠKOLSKO, </w:t>
      </w:r>
      <w:r w:rsidR="00D37802">
        <w:t xml:space="preserve"> </w:t>
      </w:r>
      <w:r w:rsidRPr="009D7B2E">
        <w:t xml:space="preserve">OSNOVNO </w:t>
      </w:r>
      <w:r w:rsidR="00D37802">
        <w:t xml:space="preserve"> </w:t>
      </w:r>
      <w:r w:rsidRPr="009D7B2E">
        <w:t>I</w:t>
      </w:r>
      <w:r w:rsidR="00D37802">
        <w:t xml:space="preserve"> </w:t>
      </w:r>
      <w:r w:rsidRPr="009D7B2E">
        <w:t xml:space="preserve"> SREDNJE </w:t>
      </w:r>
      <w:r w:rsidR="00D37802">
        <w:t xml:space="preserve"> </w:t>
      </w:r>
      <w:r w:rsidRPr="009D7B2E">
        <w:t>OBRAZOVANJE</w:t>
      </w:r>
      <w:bookmarkEnd w:id="132"/>
    </w:p>
    <w:p w:rsidR="009D7B2E" w:rsidRDefault="009D7B2E">
      <w:pPr>
        <w:rPr>
          <w:b/>
        </w:rPr>
      </w:pPr>
    </w:p>
    <w:p w:rsidR="009D7B2E" w:rsidRPr="00AE730F" w:rsidRDefault="009D7B2E" w:rsidP="00AE730F">
      <w:pPr>
        <w:jc w:val="both"/>
        <w:rPr>
          <w:sz w:val="24"/>
          <w:szCs w:val="24"/>
        </w:rPr>
      </w:pPr>
      <w:r w:rsidRPr="00AE730F">
        <w:rPr>
          <w:sz w:val="24"/>
          <w:szCs w:val="24"/>
        </w:rPr>
        <w:t xml:space="preserve">Izvješće sadrži najvažnije aktivnosti i ostvarene rezultate, a sačinjeno je na temelju izvršenih poslova i zadataka planiranih Programom rada Agencije za predškolsko, osnovno i srednje obrazovanje za 2014. godinu. </w:t>
      </w:r>
    </w:p>
    <w:p w:rsidR="009D7B2E" w:rsidRPr="00AE730F" w:rsidRDefault="009D7B2E" w:rsidP="00AE730F">
      <w:pPr>
        <w:jc w:val="both"/>
        <w:rPr>
          <w:sz w:val="24"/>
          <w:szCs w:val="24"/>
        </w:rPr>
      </w:pPr>
      <w:r w:rsidRPr="00AE730F">
        <w:rPr>
          <w:sz w:val="24"/>
          <w:szCs w:val="24"/>
        </w:rPr>
        <w:t>Izvršeni poslovi i zadaci, na temelju kojih je rađeno ovo izvješće su evidentirani tijekom godine, kroz informacije, izvješća, programe, druge materijale i pojedinačne akte.</w:t>
      </w:r>
    </w:p>
    <w:p w:rsidR="009D7B2E" w:rsidRPr="00953F6B" w:rsidRDefault="009D7B2E" w:rsidP="00AE730F">
      <w:pPr>
        <w:jc w:val="both"/>
        <w:rPr>
          <w:sz w:val="24"/>
          <w:szCs w:val="24"/>
        </w:rPr>
      </w:pPr>
      <w:r w:rsidRPr="00AE730F">
        <w:rPr>
          <w:sz w:val="24"/>
          <w:szCs w:val="24"/>
        </w:rPr>
        <w:t>Izvješće o radu Agenc</w:t>
      </w:r>
      <w:r w:rsidR="00687F94">
        <w:rPr>
          <w:sz w:val="24"/>
          <w:szCs w:val="24"/>
        </w:rPr>
        <w:t xml:space="preserve">ije </w:t>
      </w:r>
      <w:r w:rsidRPr="00AE730F">
        <w:rPr>
          <w:sz w:val="24"/>
          <w:szCs w:val="24"/>
        </w:rPr>
        <w:t>za predškolsko, osnovno i srednje obrazovanje dostavlja se Vijeću ministara Bosne i Hercegovine na razmatranje i usvajanje.</w:t>
      </w:r>
    </w:p>
    <w:p w:rsidR="009D7B2E" w:rsidRPr="00C727F4" w:rsidRDefault="009D7B2E" w:rsidP="00AE730F">
      <w:pPr>
        <w:jc w:val="both"/>
        <w:rPr>
          <w:i/>
          <w:sz w:val="24"/>
          <w:szCs w:val="24"/>
        </w:rPr>
      </w:pPr>
      <w:r w:rsidRPr="00C727F4">
        <w:rPr>
          <w:i/>
          <w:sz w:val="24"/>
          <w:szCs w:val="24"/>
        </w:rPr>
        <w:t>Rad Agencije</w:t>
      </w:r>
    </w:p>
    <w:p w:rsidR="009D7B2E" w:rsidRPr="00AE730F" w:rsidRDefault="009D7B2E" w:rsidP="00AE730F">
      <w:pPr>
        <w:jc w:val="both"/>
        <w:rPr>
          <w:sz w:val="24"/>
          <w:szCs w:val="24"/>
        </w:rPr>
      </w:pPr>
      <w:r w:rsidRPr="00AE730F">
        <w:rPr>
          <w:sz w:val="24"/>
          <w:szCs w:val="24"/>
        </w:rPr>
        <w:t>Agencija je osnovana Zakonom o Agenciji za predškolsko, osnovno i srednje obrazovanje („</w:t>
      </w:r>
      <w:r w:rsidR="00953F6B">
        <w:rPr>
          <w:sz w:val="24"/>
          <w:szCs w:val="24"/>
        </w:rPr>
        <w:t>Sl. g</w:t>
      </w:r>
      <w:r w:rsidRPr="00AE730F">
        <w:rPr>
          <w:sz w:val="24"/>
          <w:szCs w:val="24"/>
        </w:rPr>
        <w:t xml:space="preserve">lasnik BiH“, broj 88/07), kao samostalna upravna organizacija. </w:t>
      </w:r>
    </w:p>
    <w:p w:rsidR="009D7B2E" w:rsidRPr="00AE730F" w:rsidRDefault="009D7B2E" w:rsidP="00AE730F">
      <w:pPr>
        <w:jc w:val="both"/>
        <w:rPr>
          <w:sz w:val="24"/>
          <w:szCs w:val="24"/>
        </w:rPr>
      </w:pPr>
      <w:r w:rsidRPr="00AE730F">
        <w:rPr>
          <w:sz w:val="24"/>
          <w:szCs w:val="24"/>
        </w:rPr>
        <w:t>Sjedište Agencije je u Mostaru, a područne jedinice su smještene u Sarajevu i Banja Luci.</w:t>
      </w:r>
    </w:p>
    <w:p w:rsidR="009D7B2E" w:rsidRPr="00AE730F" w:rsidRDefault="009D7B2E" w:rsidP="00AE730F">
      <w:pPr>
        <w:jc w:val="both"/>
        <w:rPr>
          <w:sz w:val="24"/>
          <w:szCs w:val="24"/>
        </w:rPr>
      </w:pPr>
      <w:r w:rsidRPr="00AE730F">
        <w:rPr>
          <w:sz w:val="24"/>
          <w:szCs w:val="24"/>
        </w:rPr>
        <w:t>Nadležna je za uspostavljanje standarda znanja, ocjenjivanje postignutih rezult</w:t>
      </w:r>
      <w:r w:rsidR="00687F94">
        <w:rPr>
          <w:sz w:val="24"/>
          <w:szCs w:val="24"/>
        </w:rPr>
        <w:t xml:space="preserve">ata i razvoj zajedničke jezgre </w:t>
      </w:r>
      <w:r w:rsidRPr="00AE730F">
        <w:rPr>
          <w:sz w:val="24"/>
          <w:szCs w:val="24"/>
        </w:rPr>
        <w:t>nastavnih planova i programa u predškolskom, osnovnom i srednjem obrazovanju i za druge stručne poslove u oblasti standarda znanja i ocjenjivanja kvalitete.</w:t>
      </w:r>
    </w:p>
    <w:p w:rsidR="009D7B2E" w:rsidRPr="00AE730F" w:rsidRDefault="009D7B2E" w:rsidP="00AE730F">
      <w:pPr>
        <w:jc w:val="both"/>
        <w:rPr>
          <w:sz w:val="24"/>
          <w:szCs w:val="24"/>
        </w:rPr>
      </w:pPr>
      <w:r w:rsidRPr="00AE730F">
        <w:rPr>
          <w:sz w:val="24"/>
          <w:szCs w:val="24"/>
        </w:rPr>
        <w:t>U Agenciji je trenutno 26 uposlenih od čega su tri imenovane osobe, 18 državnih službenika i pet uposlenika.</w:t>
      </w:r>
    </w:p>
    <w:p w:rsidR="009D7B2E" w:rsidRPr="00AE730F" w:rsidRDefault="009D7B2E" w:rsidP="00AE730F">
      <w:pPr>
        <w:jc w:val="both"/>
        <w:rPr>
          <w:sz w:val="24"/>
          <w:szCs w:val="24"/>
        </w:rPr>
      </w:pPr>
      <w:r w:rsidRPr="00AE730F">
        <w:rPr>
          <w:sz w:val="24"/>
          <w:szCs w:val="24"/>
        </w:rPr>
        <w:t>U Mostaru je osim sjedišta i Odjel za zajedničko je</w:t>
      </w:r>
      <w:r w:rsidR="00687F94">
        <w:rPr>
          <w:sz w:val="24"/>
          <w:szCs w:val="24"/>
        </w:rPr>
        <w:t>zgro nastavnog plana i programa</w:t>
      </w:r>
      <w:r w:rsidRPr="00AE730F">
        <w:rPr>
          <w:sz w:val="24"/>
          <w:szCs w:val="24"/>
        </w:rPr>
        <w:t xml:space="preserve"> u predškolskom, osnovnom i srednjem obrazovanju, u Banja Luci je Odjel za srednje strukovno obrazovanje, obuku, obrazovanje odraslih i cjeloživotno učenje, a u Sarajevu je Odjel za standarde znanja - učeničkih postignuća i ocjenjivanje rezultata u predškolskom, osnovnom i srednjem obrazovanju.</w:t>
      </w:r>
    </w:p>
    <w:p w:rsidR="009D7B2E" w:rsidRPr="00AE730F" w:rsidRDefault="009D7B2E" w:rsidP="00AE730F">
      <w:pPr>
        <w:jc w:val="both"/>
        <w:rPr>
          <w:sz w:val="24"/>
          <w:szCs w:val="24"/>
        </w:rPr>
      </w:pPr>
      <w:r w:rsidRPr="00AE730F">
        <w:rPr>
          <w:sz w:val="24"/>
          <w:szCs w:val="24"/>
        </w:rPr>
        <w:t>U drugoj polovici 2011. godine donesen je Strateški plan Agencije za razdoblje 2012.-2016., u kojemu su definirani i postavljeni strateški pravci djelovanja Agencije u navedenom razdoblju.</w:t>
      </w:r>
    </w:p>
    <w:p w:rsidR="009D7B2E" w:rsidRPr="00C727F4" w:rsidRDefault="009D7B2E" w:rsidP="00AE730F">
      <w:pPr>
        <w:jc w:val="both"/>
        <w:rPr>
          <w:i/>
        </w:rPr>
      </w:pPr>
      <w:r w:rsidRPr="00C727F4">
        <w:rPr>
          <w:i/>
          <w:sz w:val="24"/>
          <w:szCs w:val="24"/>
        </w:rPr>
        <w:t>Rad Odbora</w:t>
      </w:r>
    </w:p>
    <w:p w:rsidR="009D7B2E" w:rsidRPr="00953F6B" w:rsidRDefault="00687F94" w:rsidP="009D7B2E">
      <w:pPr>
        <w:jc w:val="both"/>
        <w:rPr>
          <w:sz w:val="24"/>
          <w:szCs w:val="24"/>
        </w:rPr>
      </w:pPr>
      <w:r>
        <w:rPr>
          <w:sz w:val="24"/>
          <w:szCs w:val="24"/>
        </w:rPr>
        <w:t xml:space="preserve">Sukladno </w:t>
      </w:r>
      <w:r w:rsidR="009D7B2E" w:rsidRPr="00953F6B">
        <w:rPr>
          <w:sz w:val="24"/>
          <w:szCs w:val="24"/>
        </w:rPr>
        <w:t>planiranim aktivnostima, tijekom 2014. godine Odbor se kao stručno i savjetodavno tijelo fokusirao na analizu dokumenata iz obrazovanja nastalih u radu Agencije te sudjelovao u analizi tekućih projekata Agencije dajući preporuke i ocjene ostvarenog.</w:t>
      </w:r>
    </w:p>
    <w:p w:rsidR="009D7B2E" w:rsidRPr="00C727F4" w:rsidRDefault="009D7B2E" w:rsidP="009D7B2E">
      <w:pPr>
        <w:jc w:val="both"/>
        <w:rPr>
          <w:i/>
          <w:sz w:val="24"/>
          <w:szCs w:val="24"/>
        </w:rPr>
      </w:pPr>
      <w:r w:rsidRPr="00C727F4">
        <w:rPr>
          <w:i/>
          <w:sz w:val="24"/>
          <w:szCs w:val="24"/>
        </w:rPr>
        <w:t>Institucionalno jačanje</w:t>
      </w:r>
    </w:p>
    <w:p w:rsidR="009D7B2E" w:rsidRPr="00F0424C" w:rsidRDefault="009D7B2E" w:rsidP="00D67E26">
      <w:pPr>
        <w:pStyle w:val="ListParagraph"/>
        <w:numPr>
          <w:ilvl w:val="0"/>
          <w:numId w:val="7"/>
        </w:numPr>
        <w:jc w:val="both"/>
        <w:rPr>
          <w:sz w:val="24"/>
          <w:szCs w:val="24"/>
        </w:rPr>
      </w:pPr>
      <w:r w:rsidRPr="00F0424C">
        <w:rPr>
          <w:sz w:val="24"/>
          <w:szCs w:val="24"/>
        </w:rPr>
        <w:t xml:space="preserve">Suradnja s GIZ-om </w:t>
      </w:r>
    </w:p>
    <w:p w:rsidR="009D7B2E" w:rsidRPr="00953F6B" w:rsidRDefault="009D7B2E" w:rsidP="009D7B2E">
      <w:pPr>
        <w:jc w:val="both"/>
        <w:rPr>
          <w:sz w:val="24"/>
          <w:szCs w:val="24"/>
        </w:rPr>
      </w:pPr>
      <w:r w:rsidRPr="00953F6B">
        <w:rPr>
          <w:sz w:val="24"/>
          <w:szCs w:val="24"/>
        </w:rPr>
        <w:t>Agencija za predškolsko, osnovno i srednje obrazovanje je jedna od institucija korisnica Programa jačanja javnih institucija u BiH (SPI) koji financira Vlada Njemačke, a u BiH provodi Deutsche Gesellshaft for Internationale Zusammenabeit (GIZ). U okviru druge faze ove saradnje u 2014. godini su započele aktivnosti na uvođenju ISO standarda 9001.</w:t>
      </w:r>
    </w:p>
    <w:p w:rsidR="009D7B2E" w:rsidRPr="00F0424C" w:rsidRDefault="009D7B2E" w:rsidP="00D67E26">
      <w:pPr>
        <w:pStyle w:val="ListParagraph"/>
        <w:numPr>
          <w:ilvl w:val="0"/>
          <w:numId w:val="7"/>
        </w:numPr>
        <w:jc w:val="both"/>
        <w:rPr>
          <w:sz w:val="24"/>
          <w:szCs w:val="24"/>
        </w:rPr>
      </w:pPr>
      <w:r w:rsidRPr="00F0424C">
        <w:rPr>
          <w:sz w:val="24"/>
          <w:szCs w:val="24"/>
        </w:rPr>
        <w:t>Plan integriteta</w:t>
      </w:r>
    </w:p>
    <w:p w:rsidR="009D7B2E" w:rsidRPr="00953F6B" w:rsidRDefault="009D7B2E" w:rsidP="009D7B2E">
      <w:pPr>
        <w:jc w:val="both"/>
        <w:rPr>
          <w:sz w:val="24"/>
          <w:szCs w:val="24"/>
        </w:rPr>
      </w:pPr>
      <w:r w:rsidRPr="00953F6B">
        <w:rPr>
          <w:sz w:val="24"/>
          <w:szCs w:val="24"/>
        </w:rPr>
        <w:t>Usvojen je Plan integriteta kao dokument u jačanju borbe protiv korupcije, sačinjen prema metodologiji i smjernicama Agencije za prevenciju i koordinaciju borbe protiv korupcije.</w:t>
      </w:r>
    </w:p>
    <w:p w:rsidR="009D7B2E" w:rsidRPr="00F0424C" w:rsidRDefault="009D7B2E" w:rsidP="00D67E26">
      <w:pPr>
        <w:pStyle w:val="ListParagraph"/>
        <w:numPr>
          <w:ilvl w:val="0"/>
          <w:numId w:val="7"/>
        </w:numPr>
        <w:jc w:val="both"/>
        <w:rPr>
          <w:sz w:val="24"/>
          <w:szCs w:val="24"/>
        </w:rPr>
      </w:pPr>
      <w:r w:rsidRPr="00F0424C">
        <w:rPr>
          <w:sz w:val="24"/>
          <w:szCs w:val="24"/>
        </w:rPr>
        <w:t>Pravilnik o unutarnjoj organizaciji sa sistematizacijom</w:t>
      </w:r>
    </w:p>
    <w:p w:rsidR="009D7B2E" w:rsidRPr="00953F6B" w:rsidRDefault="009D7B2E" w:rsidP="009D7B2E">
      <w:pPr>
        <w:jc w:val="both"/>
        <w:rPr>
          <w:sz w:val="24"/>
          <w:szCs w:val="24"/>
        </w:rPr>
      </w:pPr>
      <w:r w:rsidRPr="00953F6B">
        <w:rPr>
          <w:sz w:val="24"/>
          <w:szCs w:val="24"/>
        </w:rPr>
        <w:t>Postupajući po Odluci o načelima za utvrđivanje unutarnje organizacije organa uprave Bosne i Hercegovine i Odluci o razvrstavanju radnih mjesta i kriterijima za opis poslova radnih mjesta u institucijama BiH, Agencija je sačinila novi Pravilnik o unutarnjoj organizaciji sa sistematizacijom i uputila ga Ministarstvu pravde BiH, Ministarstvu financija i trezora BiH i Uredu za zakonodavstvo, prije dostavljanja Vijeću ministara BiH.</w:t>
      </w:r>
    </w:p>
    <w:p w:rsidR="009D7B2E" w:rsidRPr="00C727F4" w:rsidRDefault="009D7B2E" w:rsidP="009D7B2E">
      <w:pPr>
        <w:jc w:val="both"/>
        <w:rPr>
          <w:i/>
          <w:sz w:val="24"/>
          <w:szCs w:val="24"/>
        </w:rPr>
      </w:pPr>
      <w:r w:rsidRPr="00C727F4">
        <w:rPr>
          <w:i/>
          <w:sz w:val="24"/>
          <w:szCs w:val="24"/>
        </w:rPr>
        <w:t>Profesionalno usavršavanje osoblja</w:t>
      </w:r>
    </w:p>
    <w:p w:rsidR="009D7B2E" w:rsidRPr="00953F6B" w:rsidRDefault="009D7B2E" w:rsidP="009D7B2E">
      <w:pPr>
        <w:jc w:val="both"/>
        <w:rPr>
          <w:sz w:val="24"/>
          <w:szCs w:val="24"/>
        </w:rPr>
      </w:pPr>
      <w:r w:rsidRPr="00953F6B">
        <w:rPr>
          <w:sz w:val="24"/>
          <w:szCs w:val="24"/>
        </w:rPr>
        <w:t>Tijekom 2014. godine, većina uposlenih u Agenciji je prošla kroz obuke organizirane od Agencije za državnu službu BiH i Direkcije za europske integracije kao i veći broj stručnih seminara iz reforme obrazovanja u BiH, kao i druge seminare koji su svojom tematikom aktualni i vezani za rad Agencije.</w:t>
      </w:r>
    </w:p>
    <w:p w:rsidR="009D7B2E" w:rsidRPr="00687F2B" w:rsidRDefault="009D7B2E" w:rsidP="009D7B2E">
      <w:pPr>
        <w:jc w:val="both"/>
      </w:pPr>
    </w:p>
    <w:p w:rsidR="009D7B2E" w:rsidRPr="009A1A96" w:rsidRDefault="009D7B2E" w:rsidP="009D7B2E">
      <w:pPr>
        <w:jc w:val="both"/>
        <w:rPr>
          <w:u w:val="single"/>
        </w:rPr>
      </w:pPr>
      <w:r w:rsidRPr="00687F2B">
        <w:rPr>
          <w:u w:val="single"/>
        </w:rPr>
        <w:t>PROCJENA TRENUTNOG STANJA U OBLASTI PREDŠKOLSKOG, OSNOVNOG I SREDNJEG OBRAZOVANJA</w:t>
      </w:r>
    </w:p>
    <w:p w:rsidR="009D7B2E" w:rsidRPr="00786A7A" w:rsidRDefault="009D7B2E" w:rsidP="009D7B2E">
      <w:pPr>
        <w:jc w:val="both"/>
        <w:rPr>
          <w:i/>
          <w:sz w:val="24"/>
          <w:szCs w:val="24"/>
        </w:rPr>
      </w:pPr>
      <w:r w:rsidRPr="00786A7A">
        <w:rPr>
          <w:i/>
          <w:sz w:val="24"/>
          <w:szCs w:val="24"/>
        </w:rPr>
        <w:t>1. Razvoj zajedničke jezgre nastavnog plana i programa</w:t>
      </w:r>
    </w:p>
    <w:p w:rsidR="009D7B2E" w:rsidRPr="003C7E57" w:rsidRDefault="00687F94" w:rsidP="009D7B2E">
      <w:pPr>
        <w:jc w:val="both"/>
        <w:rPr>
          <w:sz w:val="24"/>
          <w:szCs w:val="24"/>
        </w:rPr>
      </w:pPr>
      <w:r>
        <w:rPr>
          <w:sz w:val="24"/>
          <w:szCs w:val="24"/>
        </w:rPr>
        <w:t xml:space="preserve">Nakon što je urađena </w:t>
      </w:r>
      <w:r w:rsidR="009D7B2E" w:rsidRPr="003C7E57">
        <w:rPr>
          <w:sz w:val="24"/>
          <w:szCs w:val="24"/>
        </w:rPr>
        <w:t>analiza postojeće ZJNPP-a, postojećih NPP-a u BiH</w:t>
      </w:r>
      <w:r w:rsidR="009D7B2E">
        <w:rPr>
          <w:sz w:val="24"/>
          <w:szCs w:val="24"/>
        </w:rPr>
        <w:t xml:space="preserve"> i kurikuluma iz zemalja regije</w:t>
      </w:r>
      <w:r>
        <w:rPr>
          <w:sz w:val="24"/>
          <w:szCs w:val="24"/>
        </w:rPr>
        <w:t xml:space="preserve"> stvorena </w:t>
      </w:r>
      <w:r w:rsidR="009D7B2E" w:rsidRPr="003C7E57">
        <w:rPr>
          <w:sz w:val="24"/>
          <w:szCs w:val="24"/>
        </w:rPr>
        <w:t>je polazna osnova za kreiranje metodološkog pristupa izrade ishoda učenja, uključujući ključne kompetencije i pokazatelje, usklađene s EU standardima.</w:t>
      </w:r>
    </w:p>
    <w:p w:rsidR="009D7B2E" w:rsidRPr="003C7E57" w:rsidRDefault="009D7B2E" w:rsidP="009D7B2E">
      <w:pPr>
        <w:jc w:val="both"/>
        <w:rPr>
          <w:b/>
          <w:sz w:val="24"/>
          <w:szCs w:val="24"/>
        </w:rPr>
      </w:pPr>
      <w:r w:rsidRPr="003C7E57">
        <w:rPr>
          <w:sz w:val="24"/>
          <w:szCs w:val="24"/>
        </w:rPr>
        <w:t>Razvijena je metodologija izrade ZJNPP-a i određene obrazovnih oblasti, kako bi se definirali ishodi učenja i pokazatelji po obrazovnim područjima i definirali ishodi za predmet</w:t>
      </w:r>
      <w:r w:rsidR="00687F94">
        <w:rPr>
          <w:sz w:val="24"/>
          <w:szCs w:val="24"/>
        </w:rPr>
        <w:t>e unutar područja, te osigurala</w:t>
      </w:r>
      <w:r w:rsidRPr="003C7E57">
        <w:rPr>
          <w:sz w:val="24"/>
          <w:szCs w:val="24"/>
        </w:rPr>
        <w:t xml:space="preserve"> vertikalna povezanost (ZJNPP).</w:t>
      </w:r>
    </w:p>
    <w:p w:rsidR="009D7B2E" w:rsidRPr="00786A7A" w:rsidRDefault="009D7B2E" w:rsidP="009D7B2E">
      <w:pPr>
        <w:rPr>
          <w:i/>
          <w:sz w:val="24"/>
          <w:szCs w:val="24"/>
        </w:rPr>
      </w:pPr>
      <w:r w:rsidRPr="00786A7A">
        <w:rPr>
          <w:i/>
          <w:sz w:val="24"/>
          <w:szCs w:val="24"/>
        </w:rPr>
        <w:t>2. Standardi učeničkih postignuća</w:t>
      </w:r>
    </w:p>
    <w:p w:rsidR="009D7B2E" w:rsidRPr="003C7E57" w:rsidRDefault="009D7B2E" w:rsidP="009D7B2E">
      <w:pPr>
        <w:jc w:val="both"/>
        <w:rPr>
          <w:sz w:val="24"/>
          <w:szCs w:val="24"/>
        </w:rPr>
      </w:pPr>
      <w:r w:rsidRPr="003C7E57">
        <w:rPr>
          <w:sz w:val="24"/>
          <w:szCs w:val="24"/>
        </w:rPr>
        <w:t>Utvrđivanje standarda učeničkih postignuća predstavlja osnovu za definiranje, učinkovito praćenje i unapređivanje kvaliteta obrazovanja u cjelini, kao i podršku osobnom profesio</w:t>
      </w:r>
      <w:r w:rsidR="00687F94">
        <w:rPr>
          <w:sz w:val="24"/>
          <w:szCs w:val="24"/>
        </w:rPr>
        <w:t xml:space="preserve">nalnom razvoju i cjeloživotnom </w:t>
      </w:r>
      <w:r w:rsidRPr="003C7E57">
        <w:rPr>
          <w:sz w:val="24"/>
          <w:szCs w:val="24"/>
        </w:rPr>
        <w:t>učenju stručnjaka u obrazovanju. Oni se preporučuju kao okvir za analizu, procjenu i vrednovanje pedagoške prakse, za identificiranje ciljeva profesionalnog usavršavanja s</w:t>
      </w:r>
      <w:r w:rsidR="00687F94">
        <w:rPr>
          <w:sz w:val="24"/>
          <w:szCs w:val="24"/>
        </w:rPr>
        <w:t xml:space="preserve">tručnih radnika, </w:t>
      </w:r>
      <w:r w:rsidRPr="003C7E57">
        <w:rPr>
          <w:sz w:val="24"/>
          <w:szCs w:val="24"/>
        </w:rPr>
        <w:t>stručnih suradnika i ravnatelja i profesionalnog razvoja na razini ustanove.</w:t>
      </w:r>
    </w:p>
    <w:p w:rsidR="009D7B2E" w:rsidRPr="00786A7A" w:rsidRDefault="009D7B2E" w:rsidP="009D7B2E">
      <w:pPr>
        <w:rPr>
          <w:i/>
          <w:sz w:val="24"/>
          <w:szCs w:val="24"/>
        </w:rPr>
      </w:pPr>
      <w:r w:rsidRPr="00786A7A">
        <w:rPr>
          <w:i/>
          <w:sz w:val="24"/>
          <w:szCs w:val="24"/>
        </w:rPr>
        <w:t>3. Srednje strukovno obrazovanje</w:t>
      </w:r>
    </w:p>
    <w:p w:rsidR="009D7B2E" w:rsidRDefault="009D7B2E" w:rsidP="009D7B2E">
      <w:pPr>
        <w:jc w:val="both"/>
        <w:rPr>
          <w:sz w:val="24"/>
          <w:szCs w:val="24"/>
        </w:rPr>
      </w:pPr>
      <w:r w:rsidRPr="003C7E57">
        <w:rPr>
          <w:sz w:val="24"/>
          <w:szCs w:val="24"/>
        </w:rPr>
        <w:t xml:space="preserve">Reforma obrazovanja je u značajnoj mjeri obuhvatila srednje strukovne škole. </w:t>
      </w:r>
      <w:r w:rsidR="00687F94">
        <w:rPr>
          <w:sz w:val="24"/>
          <w:szCs w:val="24"/>
        </w:rPr>
        <w:t>Nakon što je završen</w:t>
      </w:r>
      <w:r w:rsidRPr="003C7E57">
        <w:rPr>
          <w:sz w:val="24"/>
          <w:szCs w:val="24"/>
        </w:rPr>
        <w:t xml:space="preserve"> projekt EUVET 4, čiji je cilj daljnja izgradnja kapaciteta u sustavu srednjeg strukovnog obrazovanja, Agencija je i u 2014. godini nastavila rad na osiguranju kvaliteta u srednjem strukovnom obrazovanju u BiH i povezivanju s društvenim partnerima, kao bitnom karikom između tržišta rada i strukovnog obrazovanja.</w:t>
      </w:r>
    </w:p>
    <w:p w:rsidR="00687F2B" w:rsidRPr="003C7E57" w:rsidRDefault="00687F2B" w:rsidP="009D7B2E">
      <w:pPr>
        <w:jc w:val="both"/>
        <w:rPr>
          <w:sz w:val="24"/>
          <w:szCs w:val="24"/>
        </w:rPr>
      </w:pPr>
    </w:p>
    <w:p w:rsidR="00687F2B" w:rsidRDefault="00687F2B" w:rsidP="00687F2B">
      <w:pPr>
        <w:jc w:val="both"/>
        <w:rPr>
          <w:sz w:val="22"/>
          <w:szCs w:val="22"/>
        </w:rPr>
      </w:pPr>
      <w:r w:rsidRPr="0078561C">
        <w:rPr>
          <w:sz w:val="22"/>
          <w:szCs w:val="22"/>
        </w:rPr>
        <w:t xml:space="preserve">NAJVAŽNIJE </w:t>
      </w:r>
      <w:r w:rsidR="009A1A96">
        <w:rPr>
          <w:sz w:val="22"/>
          <w:szCs w:val="22"/>
        </w:rPr>
        <w:t xml:space="preserve"> </w:t>
      </w:r>
      <w:r w:rsidRPr="0078561C">
        <w:rPr>
          <w:sz w:val="22"/>
          <w:szCs w:val="22"/>
        </w:rPr>
        <w:t xml:space="preserve">AKTIVNOSTI </w:t>
      </w:r>
      <w:r w:rsidR="009A1A96">
        <w:rPr>
          <w:sz w:val="22"/>
          <w:szCs w:val="22"/>
        </w:rPr>
        <w:t xml:space="preserve"> </w:t>
      </w:r>
      <w:r w:rsidRPr="0078561C">
        <w:rPr>
          <w:sz w:val="22"/>
          <w:szCs w:val="22"/>
        </w:rPr>
        <w:t>I</w:t>
      </w:r>
      <w:r w:rsidR="009A1A96">
        <w:rPr>
          <w:sz w:val="22"/>
          <w:szCs w:val="22"/>
        </w:rPr>
        <w:t xml:space="preserve"> </w:t>
      </w:r>
      <w:r w:rsidRPr="0078561C">
        <w:rPr>
          <w:sz w:val="22"/>
          <w:szCs w:val="22"/>
        </w:rPr>
        <w:t xml:space="preserve"> STANJE</w:t>
      </w:r>
      <w:r w:rsidR="009A1A96">
        <w:rPr>
          <w:sz w:val="22"/>
          <w:szCs w:val="22"/>
        </w:rPr>
        <w:t xml:space="preserve"> </w:t>
      </w:r>
      <w:r w:rsidRPr="0078561C">
        <w:rPr>
          <w:sz w:val="22"/>
          <w:szCs w:val="22"/>
        </w:rPr>
        <w:t xml:space="preserve"> U </w:t>
      </w:r>
      <w:r w:rsidR="009A1A96">
        <w:rPr>
          <w:sz w:val="22"/>
          <w:szCs w:val="22"/>
        </w:rPr>
        <w:t xml:space="preserve"> </w:t>
      </w:r>
      <w:r w:rsidRPr="0078561C">
        <w:rPr>
          <w:sz w:val="22"/>
          <w:szCs w:val="22"/>
        </w:rPr>
        <w:t>OBLASTI</w:t>
      </w:r>
    </w:p>
    <w:p w:rsidR="00687F2B" w:rsidRPr="0078561C" w:rsidRDefault="00687F2B" w:rsidP="00687F2B">
      <w:pPr>
        <w:jc w:val="both"/>
        <w:rPr>
          <w:sz w:val="22"/>
          <w:szCs w:val="22"/>
        </w:rPr>
      </w:pPr>
    </w:p>
    <w:p w:rsidR="009D7B2E" w:rsidRPr="00386B1A" w:rsidRDefault="009D7B2E" w:rsidP="00D67E26">
      <w:pPr>
        <w:pStyle w:val="ListParagraph"/>
        <w:numPr>
          <w:ilvl w:val="0"/>
          <w:numId w:val="7"/>
        </w:numPr>
        <w:jc w:val="both"/>
        <w:rPr>
          <w:i/>
          <w:sz w:val="24"/>
          <w:szCs w:val="24"/>
        </w:rPr>
      </w:pPr>
      <w:r w:rsidRPr="00386B1A">
        <w:rPr>
          <w:i/>
          <w:sz w:val="24"/>
          <w:szCs w:val="24"/>
        </w:rPr>
        <w:t xml:space="preserve">1. Razvoj Zajedničke jezgre nastavnog plana i programa </w:t>
      </w:r>
    </w:p>
    <w:p w:rsidR="009D7B2E" w:rsidRPr="003C7E57" w:rsidRDefault="009D7B2E" w:rsidP="009D7B2E">
      <w:pPr>
        <w:jc w:val="both"/>
        <w:rPr>
          <w:sz w:val="24"/>
          <w:szCs w:val="24"/>
        </w:rPr>
      </w:pPr>
      <w:r w:rsidRPr="003C7E57">
        <w:rPr>
          <w:sz w:val="24"/>
          <w:szCs w:val="24"/>
        </w:rPr>
        <w:t>Agencija za predškolsko, osnovno i srednje obrazovanje provela je javne rasprave na cijelom području Bosne i Hercegovine na nacrt dokumenta Zajednička jezgra nastavnih planova i programa za prirodoslovlje definirana na ishodima učenja, nakon čega je Dokument finaliziran i trenutačno je u završnoj fazi, odnosno u fazi lektorske obrade na bosanskom jeziku, hrvatskom jeziku i srpskom jeziku. Završene su javne rasprave na nacrt dokumenta Zajednička jezgra nastavnih planova i programa za društveno-humanističko područje definirana na ishodima učenja. Dokument je, također, finaliziran i poslan na lektorsku obradu na bosanski jezik, hrvatski jezik i srpski jezik.</w:t>
      </w:r>
    </w:p>
    <w:p w:rsidR="009D7B2E" w:rsidRPr="003C7E57" w:rsidRDefault="009D7B2E" w:rsidP="009D7B2E">
      <w:pPr>
        <w:jc w:val="both"/>
        <w:rPr>
          <w:sz w:val="24"/>
          <w:szCs w:val="24"/>
        </w:rPr>
      </w:pPr>
      <w:r w:rsidRPr="003C7E57">
        <w:rPr>
          <w:sz w:val="24"/>
          <w:szCs w:val="24"/>
        </w:rPr>
        <w:t>Izrađen je dokument Smjernice za implementaciju Zajedničke jezgre nastavnih planova i programa, s osvrtom na evaluaciju i vrednovanje, namijenjen ministarstvima obrazovanja i pedagoškim zavodima/Zavodu za školstvo/Pedagoškoj instituciji Brčko distrikta BiH u cilju revizije postojećih nastavnih planova i programa usklađujući ih sa Zajedničkom jezgrom nastavnih planova i programa definiranom na ishodima učenja.</w:t>
      </w:r>
    </w:p>
    <w:p w:rsidR="009D7B2E" w:rsidRPr="003C7E57" w:rsidRDefault="009D7B2E" w:rsidP="009D7B2E">
      <w:pPr>
        <w:jc w:val="both"/>
        <w:rPr>
          <w:sz w:val="24"/>
          <w:szCs w:val="24"/>
        </w:rPr>
      </w:pPr>
      <w:r w:rsidRPr="003C7E57">
        <w:rPr>
          <w:sz w:val="24"/>
          <w:szCs w:val="24"/>
        </w:rPr>
        <w:t>Finaliziran je dokument Smjernice za kontinuirani profesionalni razvoj odgojitelja, nastavnika i stručnih suradnika usvojen na Odboru Agencije za predškolsko, osnovno i srednje obrazovanje, a u tijeku je predstavljanje Dokument</w:t>
      </w:r>
      <w:r w:rsidR="00687F94">
        <w:rPr>
          <w:sz w:val="24"/>
          <w:szCs w:val="24"/>
        </w:rPr>
        <w:t>a obrazovnoj javnosti u BiH</w:t>
      </w:r>
      <w:r w:rsidRPr="003C7E57">
        <w:rPr>
          <w:sz w:val="24"/>
          <w:szCs w:val="24"/>
        </w:rPr>
        <w:t>.</w:t>
      </w:r>
    </w:p>
    <w:p w:rsidR="009D7B2E" w:rsidRPr="003C7E57" w:rsidRDefault="009D7B2E" w:rsidP="009D7B2E">
      <w:pPr>
        <w:jc w:val="both"/>
        <w:rPr>
          <w:sz w:val="24"/>
          <w:szCs w:val="24"/>
        </w:rPr>
      </w:pPr>
      <w:r w:rsidRPr="003C7E57">
        <w:rPr>
          <w:sz w:val="24"/>
          <w:szCs w:val="24"/>
        </w:rPr>
        <w:t xml:space="preserve">U tijeku je izrada Zajedničke jezgre nastavnih planova i programa za matematičko područje definirane na ishodima učenja, Zajedničke jezgre nastavnih planova i programa za kroskurikularno i međupredmetno područje definirane na ishodima učenja, Zajedničke jezgre nastavnih planova i programa za građansko obrazovanje definirane na ishodima učenja. </w:t>
      </w:r>
    </w:p>
    <w:p w:rsidR="009D7B2E" w:rsidRPr="003C7E57" w:rsidRDefault="009D7B2E" w:rsidP="009D7B2E">
      <w:pPr>
        <w:jc w:val="both"/>
        <w:rPr>
          <w:sz w:val="24"/>
          <w:szCs w:val="24"/>
        </w:rPr>
      </w:pPr>
      <w:r w:rsidRPr="003C7E57">
        <w:rPr>
          <w:sz w:val="24"/>
          <w:szCs w:val="24"/>
        </w:rPr>
        <w:t>Konačan dokument koji sadržava ishode učenja za povijest od 6. do 9. razreda devetogodišnje osnovne škole, Mapu ulaznih i izlaznih standarda učeničkih postignuća te Preporuke nadležnim ministarstvima obrazovanja i pedagoškim zavodima/ Zavodu za školstvo/Pedagoškoj instituciji Brčko distrikta rezultat je rada projekta Povijest za budućnost: kroz obrazovanje ka pomirenju, u organizaciji OESS-a, koji je realiziran u suradnji s Agencijom za predškolsko, osnovno i srednje obrazovanje.</w:t>
      </w:r>
    </w:p>
    <w:p w:rsidR="009D7B2E" w:rsidRPr="00687F2B" w:rsidRDefault="009D7B2E" w:rsidP="009D7B2E">
      <w:pPr>
        <w:jc w:val="both"/>
        <w:rPr>
          <w:sz w:val="24"/>
          <w:szCs w:val="24"/>
        </w:rPr>
      </w:pPr>
      <w:r w:rsidRPr="003C7E57">
        <w:rPr>
          <w:sz w:val="24"/>
          <w:szCs w:val="24"/>
        </w:rPr>
        <w:t>Budući da Agencija ima definiranu mapu puta koje se pridržava za svih osam definiranih odgojno-obrazovnih područja namjerava doraditi definiranje ishoda učenja za povijest i za kraj srednjoškolskoga obrazovanja.</w:t>
      </w:r>
    </w:p>
    <w:p w:rsidR="009D7B2E" w:rsidRPr="00386B1A" w:rsidRDefault="009D7B2E" w:rsidP="00D67E26">
      <w:pPr>
        <w:pStyle w:val="ListParagraph"/>
        <w:numPr>
          <w:ilvl w:val="0"/>
          <w:numId w:val="7"/>
        </w:numPr>
        <w:jc w:val="both"/>
        <w:rPr>
          <w:i/>
          <w:sz w:val="24"/>
          <w:szCs w:val="24"/>
        </w:rPr>
      </w:pPr>
      <w:r w:rsidRPr="00386B1A">
        <w:rPr>
          <w:i/>
          <w:sz w:val="24"/>
          <w:szCs w:val="24"/>
        </w:rPr>
        <w:t>2. Kontinuirani profesionalni razvoj nastavnika (KPR)</w:t>
      </w:r>
    </w:p>
    <w:p w:rsidR="009D7B2E" w:rsidRPr="003C7E57" w:rsidRDefault="009D7B2E" w:rsidP="009D7B2E">
      <w:pPr>
        <w:jc w:val="both"/>
        <w:rPr>
          <w:sz w:val="24"/>
          <w:szCs w:val="24"/>
        </w:rPr>
      </w:pPr>
      <w:r w:rsidRPr="003C7E57">
        <w:rPr>
          <w:sz w:val="24"/>
          <w:szCs w:val="24"/>
        </w:rPr>
        <w:t>Aktivnosti na unaprjeđenju sustava kontinuiranog profesionalnog razvoja odgojitelja, nastavnika i stručnih suradnika se realiziraju u suradnji s predstavnicima ministarstava obrazovanja, pedagoškim zavodima, Zavodom za školstvo i Pedagoškom institucijom BD BiH uz tehničku pomoć Misije OSCE u BiH. U dosadašnjem radu i inicijativama Agencije urađene su sljedeće  aktivnosti:</w:t>
      </w:r>
    </w:p>
    <w:p w:rsidR="009D7B2E" w:rsidRDefault="009D7B2E" w:rsidP="00D67E26">
      <w:pPr>
        <w:pStyle w:val="ListParagraph"/>
        <w:numPr>
          <w:ilvl w:val="0"/>
          <w:numId w:val="7"/>
        </w:numPr>
        <w:jc w:val="both"/>
        <w:rPr>
          <w:sz w:val="24"/>
          <w:szCs w:val="24"/>
        </w:rPr>
      </w:pPr>
      <w:r w:rsidRPr="00572377">
        <w:rPr>
          <w:sz w:val="24"/>
          <w:szCs w:val="24"/>
        </w:rPr>
        <w:t>Oformljeno je Stručno tijelo za unapređenje sustava KPR odgajatelja, nastavnika i stručnih suradnika u Bosni i Hercegovini</w:t>
      </w:r>
    </w:p>
    <w:p w:rsidR="009D7B2E" w:rsidRDefault="009D7B2E" w:rsidP="00D67E26">
      <w:pPr>
        <w:pStyle w:val="ListParagraph"/>
        <w:numPr>
          <w:ilvl w:val="0"/>
          <w:numId w:val="7"/>
        </w:numPr>
        <w:jc w:val="both"/>
        <w:rPr>
          <w:sz w:val="24"/>
          <w:szCs w:val="24"/>
        </w:rPr>
      </w:pPr>
      <w:r w:rsidRPr="00572377">
        <w:rPr>
          <w:sz w:val="24"/>
          <w:szCs w:val="24"/>
        </w:rPr>
        <w:t>Izvršena je analiza postojeće</w:t>
      </w:r>
      <w:r w:rsidR="00687F94">
        <w:rPr>
          <w:sz w:val="24"/>
          <w:szCs w:val="24"/>
        </w:rPr>
        <w:t xml:space="preserve">g stanja određenih oblasti KPR </w:t>
      </w:r>
      <w:r w:rsidRPr="00572377">
        <w:rPr>
          <w:sz w:val="24"/>
          <w:szCs w:val="24"/>
        </w:rPr>
        <w:t xml:space="preserve">u BiH </w:t>
      </w:r>
    </w:p>
    <w:p w:rsidR="009D7B2E" w:rsidRDefault="009D7B2E" w:rsidP="00D67E26">
      <w:pPr>
        <w:pStyle w:val="ListParagraph"/>
        <w:numPr>
          <w:ilvl w:val="0"/>
          <w:numId w:val="7"/>
        </w:numPr>
        <w:jc w:val="both"/>
        <w:rPr>
          <w:sz w:val="24"/>
          <w:szCs w:val="24"/>
        </w:rPr>
      </w:pPr>
      <w:r w:rsidRPr="00572377">
        <w:rPr>
          <w:sz w:val="24"/>
          <w:szCs w:val="24"/>
        </w:rPr>
        <w:t>Urađena je analiza procesa KPR u zemljama regije i Evrope</w:t>
      </w:r>
    </w:p>
    <w:p w:rsidR="009D7B2E" w:rsidRDefault="009D7B2E" w:rsidP="00D67E26">
      <w:pPr>
        <w:pStyle w:val="ListParagraph"/>
        <w:numPr>
          <w:ilvl w:val="0"/>
          <w:numId w:val="7"/>
        </w:numPr>
        <w:jc w:val="both"/>
        <w:rPr>
          <w:sz w:val="24"/>
          <w:szCs w:val="24"/>
        </w:rPr>
      </w:pPr>
      <w:r w:rsidRPr="00572377">
        <w:rPr>
          <w:sz w:val="24"/>
          <w:szCs w:val="24"/>
        </w:rPr>
        <w:t>Urađene su preporuke i potrebni koraci za unapređenje KPR sustava u BiH</w:t>
      </w:r>
    </w:p>
    <w:p w:rsidR="009D7B2E" w:rsidRPr="00572377" w:rsidRDefault="009D7B2E" w:rsidP="00D67E26">
      <w:pPr>
        <w:pStyle w:val="ListParagraph"/>
        <w:numPr>
          <w:ilvl w:val="0"/>
          <w:numId w:val="7"/>
        </w:numPr>
        <w:jc w:val="both"/>
        <w:rPr>
          <w:sz w:val="24"/>
          <w:szCs w:val="24"/>
        </w:rPr>
      </w:pPr>
      <w:r w:rsidRPr="00572377">
        <w:rPr>
          <w:sz w:val="24"/>
          <w:szCs w:val="24"/>
        </w:rPr>
        <w:t>Na osnovu analiza dobivenih podataka urađen je Model za unapređenje sustava KPR odgajatelja, nastavnika i stručnih suradnika u BiH</w:t>
      </w:r>
    </w:p>
    <w:p w:rsidR="009D7B2E" w:rsidRPr="003C7E57" w:rsidRDefault="009D7B2E" w:rsidP="009D7B2E">
      <w:pPr>
        <w:jc w:val="both"/>
        <w:rPr>
          <w:sz w:val="24"/>
          <w:szCs w:val="24"/>
        </w:rPr>
      </w:pPr>
      <w:r w:rsidRPr="003C7E57">
        <w:rPr>
          <w:sz w:val="24"/>
          <w:szCs w:val="24"/>
        </w:rPr>
        <w:t>Glavni cilj cjelokupnog procesa je poboljšati kvalitetu obrazovanja u Bosni i Hercegovini unapređenjem sustava profesionalnog razvoja.</w:t>
      </w:r>
    </w:p>
    <w:p w:rsidR="009D7B2E" w:rsidRPr="003C7E57" w:rsidRDefault="009D7B2E" w:rsidP="009D7B2E">
      <w:pPr>
        <w:jc w:val="both"/>
        <w:rPr>
          <w:sz w:val="24"/>
          <w:szCs w:val="24"/>
        </w:rPr>
      </w:pPr>
      <w:r w:rsidRPr="003C7E57">
        <w:rPr>
          <w:sz w:val="24"/>
          <w:szCs w:val="24"/>
        </w:rPr>
        <w:t>Osnovni uvjet za funkcioniranje modela je materijalna i sustavna podrška svih razina obrazovnih vlasti u Bosni i Hercegovini.</w:t>
      </w:r>
    </w:p>
    <w:p w:rsidR="009D7B2E" w:rsidRPr="003C7E57" w:rsidRDefault="009D7B2E" w:rsidP="009D7B2E">
      <w:pPr>
        <w:jc w:val="both"/>
        <w:rPr>
          <w:sz w:val="24"/>
          <w:szCs w:val="24"/>
        </w:rPr>
      </w:pPr>
      <w:r w:rsidRPr="003C7E57">
        <w:rPr>
          <w:sz w:val="24"/>
          <w:szCs w:val="24"/>
        </w:rPr>
        <w:t>Prema planiranim aktivnostima, model je predstavljen zainteresiranim stranama u BiH na održanim javnim raspravama. Aktivnosti su realizirane u suradnji s predstavnicima Stručnog tijela i tehničku pomoć OSCE-a. Cilj održanih sastanaka je bio predstaviti nove modele, promjene postojećih paradigmi i nastojanju obrazovnih vlasti da obrazovne reforme prati i kontinuirani profesionalni razvoj odgojitelja, nastavnika i stručnih suradnika. Sastanci su realizirani u Goraždu, Brčkom, Zenici, Mostaru, Širokom Brijegu, Sarajevu i Bihaću gdje je sudjelovalo oko 250 odgojitelja, nastavnika, stručnih suradnika, ravnatelja odgojno-obrazovnih ustanova kao i savjetnika pedagoških zavoda.</w:t>
      </w:r>
    </w:p>
    <w:p w:rsidR="009D7B2E" w:rsidRPr="003C7E57" w:rsidRDefault="00687F94" w:rsidP="009D7B2E">
      <w:pPr>
        <w:jc w:val="both"/>
        <w:rPr>
          <w:sz w:val="24"/>
          <w:szCs w:val="24"/>
        </w:rPr>
      </w:pPr>
      <w:r>
        <w:rPr>
          <w:sz w:val="24"/>
          <w:szCs w:val="24"/>
        </w:rPr>
        <w:t>Svrha</w:t>
      </w:r>
      <w:r w:rsidR="009D7B2E" w:rsidRPr="003C7E57">
        <w:rPr>
          <w:sz w:val="24"/>
          <w:szCs w:val="24"/>
        </w:rPr>
        <w:t xml:space="preserve"> sastanaka je bila dobiti komentare, prijedloge i sugestije te uvidjeti potrebe zainteresiranih strana za budući rad.</w:t>
      </w:r>
    </w:p>
    <w:p w:rsidR="009D7B2E" w:rsidRPr="003C7E57" w:rsidRDefault="009D7B2E" w:rsidP="009D7B2E">
      <w:pPr>
        <w:jc w:val="both"/>
        <w:rPr>
          <w:sz w:val="24"/>
          <w:szCs w:val="24"/>
        </w:rPr>
      </w:pPr>
      <w:r w:rsidRPr="003C7E57">
        <w:rPr>
          <w:sz w:val="24"/>
          <w:szCs w:val="24"/>
        </w:rPr>
        <w:t>U narednom razdoblju planirane su javne rasprave u drugim dijelovima Bosne i Hercegovine.</w:t>
      </w:r>
    </w:p>
    <w:p w:rsidR="009D7B2E" w:rsidRPr="00386B1A" w:rsidRDefault="009D7B2E" w:rsidP="00D67E26">
      <w:pPr>
        <w:pStyle w:val="ListParagraph"/>
        <w:numPr>
          <w:ilvl w:val="0"/>
          <w:numId w:val="7"/>
        </w:numPr>
        <w:jc w:val="both"/>
        <w:rPr>
          <w:i/>
          <w:sz w:val="24"/>
          <w:szCs w:val="24"/>
        </w:rPr>
      </w:pPr>
      <w:r w:rsidRPr="00386B1A">
        <w:rPr>
          <w:i/>
          <w:sz w:val="24"/>
          <w:szCs w:val="24"/>
        </w:rPr>
        <w:t>3. Izrada standarda zanimanja</w:t>
      </w:r>
    </w:p>
    <w:p w:rsidR="009D7B2E" w:rsidRPr="003C7E57" w:rsidRDefault="009D7B2E" w:rsidP="009D7B2E">
      <w:pPr>
        <w:jc w:val="both"/>
        <w:rPr>
          <w:sz w:val="24"/>
          <w:szCs w:val="24"/>
        </w:rPr>
      </w:pPr>
      <w:r w:rsidRPr="003C7E57">
        <w:rPr>
          <w:sz w:val="24"/>
          <w:szCs w:val="24"/>
        </w:rPr>
        <w:t>Agencija je izradila 6 standarda zanimanja za srednje strukovno obrazovanje u 3 srodne skupine zanimanja – ugostiteljstvo i turizam, šumarstvo i prerada drveta i strojarstvo i obrada metala, i to za zanimanja konobar, kuhar, tapetar, tehničar za obradu drveta, strojarski tehničar za CNC strojeve i varilac.</w:t>
      </w:r>
    </w:p>
    <w:p w:rsidR="009D7B2E" w:rsidRPr="003C7E57" w:rsidRDefault="009D7B2E" w:rsidP="009D7B2E">
      <w:pPr>
        <w:jc w:val="both"/>
        <w:rPr>
          <w:sz w:val="24"/>
          <w:szCs w:val="24"/>
        </w:rPr>
      </w:pPr>
      <w:r w:rsidRPr="003C7E57">
        <w:rPr>
          <w:sz w:val="24"/>
          <w:szCs w:val="24"/>
        </w:rPr>
        <w:t>Također su u tijeku pripremne aktivnosti po pitanju prikupljanja podataka pri upisu u srednje strukovne škole u Bosni i Hercegovini kojima koordinira Agencija. Utvrđena je metodologija rada.</w:t>
      </w:r>
    </w:p>
    <w:p w:rsidR="009D7B2E" w:rsidRPr="00386B1A" w:rsidRDefault="009D7B2E" w:rsidP="00D67E26">
      <w:pPr>
        <w:pStyle w:val="ListParagraph"/>
        <w:numPr>
          <w:ilvl w:val="0"/>
          <w:numId w:val="7"/>
        </w:numPr>
        <w:jc w:val="both"/>
        <w:rPr>
          <w:i/>
          <w:sz w:val="24"/>
          <w:szCs w:val="24"/>
        </w:rPr>
      </w:pPr>
      <w:r w:rsidRPr="00386B1A">
        <w:rPr>
          <w:i/>
          <w:sz w:val="24"/>
          <w:szCs w:val="24"/>
        </w:rPr>
        <w:t>4. Predškolski odgoj i obrazovanje</w:t>
      </w:r>
    </w:p>
    <w:p w:rsidR="009D7B2E" w:rsidRPr="00386B1A" w:rsidRDefault="009D7B2E" w:rsidP="009D7B2E">
      <w:pPr>
        <w:jc w:val="both"/>
        <w:rPr>
          <w:i/>
          <w:sz w:val="24"/>
          <w:szCs w:val="24"/>
        </w:rPr>
      </w:pPr>
      <w:r w:rsidRPr="00386B1A">
        <w:rPr>
          <w:i/>
          <w:sz w:val="24"/>
          <w:szCs w:val="24"/>
        </w:rPr>
        <w:t>Osiguranje kvaliteta u provođenju predškolskih programa usmjerenih na povećanje mogućnosti djeci u BiH za rano učenje</w:t>
      </w:r>
    </w:p>
    <w:p w:rsidR="009D7B2E" w:rsidRPr="003C7E57" w:rsidRDefault="009D7B2E" w:rsidP="009D7B2E">
      <w:pPr>
        <w:jc w:val="both"/>
        <w:rPr>
          <w:sz w:val="24"/>
          <w:szCs w:val="24"/>
        </w:rPr>
      </w:pPr>
      <w:r w:rsidRPr="003C7E57">
        <w:rPr>
          <w:sz w:val="24"/>
          <w:szCs w:val="24"/>
        </w:rPr>
        <w:t xml:space="preserve">Realiziran je projekt </w:t>
      </w:r>
      <w:r w:rsidRPr="003C7E57">
        <w:rPr>
          <w:i/>
          <w:sz w:val="24"/>
          <w:szCs w:val="24"/>
        </w:rPr>
        <w:t>Osiguranje kvaliteta u provođenju predškolskih programa usmjerenih na pov</w:t>
      </w:r>
      <w:r w:rsidR="00687F94">
        <w:rPr>
          <w:i/>
          <w:sz w:val="24"/>
          <w:szCs w:val="24"/>
        </w:rPr>
        <w:t>ećanje mogućnosti djeci u B</w:t>
      </w:r>
      <w:r w:rsidRPr="003C7E57">
        <w:rPr>
          <w:i/>
          <w:sz w:val="24"/>
          <w:szCs w:val="24"/>
        </w:rPr>
        <w:t>i</w:t>
      </w:r>
      <w:r w:rsidR="00687F94">
        <w:rPr>
          <w:i/>
          <w:sz w:val="24"/>
          <w:szCs w:val="24"/>
        </w:rPr>
        <w:t>H</w:t>
      </w:r>
      <w:r w:rsidRPr="003C7E57">
        <w:rPr>
          <w:i/>
          <w:sz w:val="24"/>
          <w:szCs w:val="24"/>
        </w:rPr>
        <w:t xml:space="preserve"> za rano učenje</w:t>
      </w:r>
      <w:r w:rsidRPr="003C7E57">
        <w:rPr>
          <w:sz w:val="24"/>
          <w:szCs w:val="24"/>
        </w:rPr>
        <w:t xml:space="preserve"> u suradnji s UNICEF uredom u BiH.</w:t>
      </w:r>
    </w:p>
    <w:p w:rsidR="009D7B2E" w:rsidRPr="003C7E57" w:rsidRDefault="009D7B2E" w:rsidP="009D7B2E">
      <w:pPr>
        <w:jc w:val="both"/>
        <w:rPr>
          <w:sz w:val="24"/>
          <w:szCs w:val="24"/>
        </w:rPr>
      </w:pPr>
      <w:r w:rsidRPr="003C7E57">
        <w:rPr>
          <w:sz w:val="24"/>
          <w:szCs w:val="24"/>
        </w:rPr>
        <w:t xml:space="preserve">Projekt je obuhvaćao obuke za odgojitelje i stručne suradnike angažirane na projektu </w:t>
      </w:r>
      <w:r w:rsidRPr="003C7E57">
        <w:rPr>
          <w:i/>
          <w:sz w:val="24"/>
          <w:szCs w:val="24"/>
        </w:rPr>
        <w:t>Povećajmo mogućnosti djeci u BiH za rano učenje</w:t>
      </w:r>
      <w:r w:rsidRPr="003C7E57">
        <w:rPr>
          <w:sz w:val="24"/>
          <w:szCs w:val="24"/>
        </w:rPr>
        <w:t>. Oformljen je ekspertni tim i razvijen je modul obuke za odgojitelje i druge stručnjake iz oblasti predškolskog odgoja i ob</w:t>
      </w:r>
      <w:r w:rsidR="00687F94">
        <w:rPr>
          <w:sz w:val="24"/>
          <w:szCs w:val="24"/>
        </w:rPr>
        <w:t xml:space="preserve">razovanja. </w:t>
      </w:r>
      <w:r w:rsidRPr="003C7E57">
        <w:rPr>
          <w:sz w:val="24"/>
          <w:szCs w:val="24"/>
        </w:rPr>
        <w:t>Obuke su organizirane za više od 100 odgojitelja i stručnih suradnika iz predškolskog odgoja i obraz</w:t>
      </w:r>
      <w:r>
        <w:rPr>
          <w:sz w:val="24"/>
          <w:szCs w:val="24"/>
        </w:rPr>
        <w:t>ovanja Hercegovačko-neretvanskog kantona</w:t>
      </w:r>
      <w:r w:rsidRPr="003C7E57">
        <w:rPr>
          <w:sz w:val="24"/>
          <w:szCs w:val="24"/>
        </w:rPr>
        <w:t xml:space="preserve">, </w:t>
      </w:r>
      <w:r>
        <w:rPr>
          <w:sz w:val="24"/>
          <w:szCs w:val="24"/>
        </w:rPr>
        <w:t>Hercegbosanskog kantona</w:t>
      </w:r>
      <w:r w:rsidRPr="003C7E57">
        <w:rPr>
          <w:sz w:val="24"/>
          <w:szCs w:val="24"/>
        </w:rPr>
        <w:t>, Kantona Sarajevo, Zeničko-dobojskog kantona, Tuzlanskog kantona, Unsko-sanskog kan</w:t>
      </w:r>
      <w:r w:rsidR="00687F94">
        <w:rPr>
          <w:sz w:val="24"/>
          <w:szCs w:val="24"/>
        </w:rPr>
        <w:t xml:space="preserve">tona i </w:t>
      </w:r>
      <w:r>
        <w:rPr>
          <w:sz w:val="24"/>
          <w:szCs w:val="24"/>
        </w:rPr>
        <w:t>Srednjobosanskog kantona</w:t>
      </w:r>
      <w:r w:rsidRPr="003C7E57">
        <w:rPr>
          <w:sz w:val="24"/>
          <w:szCs w:val="24"/>
        </w:rPr>
        <w:t>, Brčko distrikta BiH i Republike Srpske. Obuk</w:t>
      </w:r>
      <w:r>
        <w:rPr>
          <w:sz w:val="24"/>
          <w:szCs w:val="24"/>
        </w:rPr>
        <w:t>a je podržana vanjskim ekspertn</w:t>
      </w:r>
      <w:r w:rsidRPr="003C7E57">
        <w:rPr>
          <w:sz w:val="24"/>
          <w:szCs w:val="24"/>
        </w:rPr>
        <w:t xml:space="preserve">im timom. </w:t>
      </w:r>
    </w:p>
    <w:p w:rsidR="009D7B2E" w:rsidRPr="003C7E57" w:rsidRDefault="009D7B2E" w:rsidP="009D7B2E">
      <w:pPr>
        <w:jc w:val="both"/>
        <w:rPr>
          <w:sz w:val="24"/>
          <w:szCs w:val="24"/>
        </w:rPr>
      </w:pPr>
      <w:r w:rsidRPr="003C7E57">
        <w:rPr>
          <w:sz w:val="24"/>
          <w:szCs w:val="24"/>
        </w:rPr>
        <w:t xml:space="preserve">Agencija je uredila i izdala publikaciju </w:t>
      </w:r>
      <w:r w:rsidRPr="003C7E57">
        <w:rPr>
          <w:i/>
          <w:sz w:val="24"/>
          <w:szCs w:val="24"/>
        </w:rPr>
        <w:t>Podrška razvoju kvaliteta u predškolskom odgoju i obrazovanju</w:t>
      </w:r>
      <w:r w:rsidRPr="003C7E57">
        <w:rPr>
          <w:sz w:val="24"/>
          <w:szCs w:val="24"/>
        </w:rPr>
        <w:t xml:space="preserve"> koja će do kraja godine, uz potvrde o sudjelovanju na obukama, biti dostavljena pedagoškim zavodima/Zavodu za školstvo i Pedagoškoj instituciji Brčko distrikta BiH. Zbog izraženog interesa korisnika izvršit će se i doštampavanje Publikacije.</w:t>
      </w:r>
    </w:p>
    <w:p w:rsidR="009D7B2E" w:rsidRPr="003C7E57" w:rsidRDefault="009D7B2E" w:rsidP="009D7B2E">
      <w:pPr>
        <w:jc w:val="both"/>
        <w:rPr>
          <w:sz w:val="24"/>
          <w:szCs w:val="24"/>
        </w:rPr>
      </w:pPr>
      <w:r w:rsidRPr="003C7E57">
        <w:rPr>
          <w:sz w:val="24"/>
          <w:szCs w:val="24"/>
        </w:rPr>
        <w:t>U nastavku suradnje s UNICEF-om u predškolskom odgoju i obrazovanju priprema se i razmatra plan organizacije obuka (4 modula) za predškolske radnike u BiH po modelu francuske Male škole.</w:t>
      </w:r>
    </w:p>
    <w:p w:rsidR="009D7B2E" w:rsidRPr="003C7E57" w:rsidRDefault="009D7B2E" w:rsidP="009D7B2E">
      <w:pPr>
        <w:jc w:val="both"/>
        <w:rPr>
          <w:sz w:val="24"/>
          <w:szCs w:val="24"/>
          <w:u w:val="single"/>
        </w:rPr>
      </w:pPr>
    </w:p>
    <w:p w:rsidR="009D7B2E" w:rsidRDefault="009D7B2E" w:rsidP="009D7B2E">
      <w:pPr>
        <w:rPr>
          <w:sz w:val="24"/>
          <w:szCs w:val="24"/>
        </w:rPr>
      </w:pPr>
      <w:r w:rsidRPr="002E258A">
        <w:rPr>
          <w:sz w:val="24"/>
          <w:szCs w:val="24"/>
        </w:rPr>
        <w:t>EUROPSKE</w:t>
      </w:r>
      <w:r w:rsidR="009A1A96">
        <w:rPr>
          <w:sz w:val="24"/>
          <w:szCs w:val="24"/>
        </w:rPr>
        <w:t xml:space="preserve"> </w:t>
      </w:r>
      <w:r w:rsidRPr="002E258A">
        <w:rPr>
          <w:sz w:val="24"/>
          <w:szCs w:val="24"/>
        </w:rPr>
        <w:t xml:space="preserve"> INTEGRACIJE</w:t>
      </w:r>
    </w:p>
    <w:p w:rsidR="002E258A" w:rsidRPr="002E258A" w:rsidRDefault="002E258A" w:rsidP="009D7B2E">
      <w:pPr>
        <w:rPr>
          <w:sz w:val="24"/>
          <w:szCs w:val="24"/>
        </w:rPr>
      </w:pPr>
    </w:p>
    <w:p w:rsidR="009D7B2E" w:rsidRPr="004852C1" w:rsidRDefault="009D7B2E" w:rsidP="009D7B2E">
      <w:pPr>
        <w:jc w:val="both"/>
        <w:rPr>
          <w:sz w:val="24"/>
          <w:szCs w:val="24"/>
        </w:rPr>
      </w:pPr>
      <w:r w:rsidRPr="004852C1">
        <w:rPr>
          <w:sz w:val="24"/>
          <w:szCs w:val="24"/>
        </w:rPr>
        <w:t xml:space="preserve">Bosna i Hercegovina je potpisala ugovor o djelomičnom pristupanju programu EU Erasmus+. </w:t>
      </w:r>
    </w:p>
    <w:p w:rsidR="009D7B2E" w:rsidRPr="004852C1" w:rsidRDefault="009D7B2E" w:rsidP="009D7B2E">
      <w:pPr>
        <w:jc w:val="both"/>
        <w:rPr>
          <w:sz w:val="24"/>
          <w:szCs w:val="24"/>
        </w:rPr>
      </w:pPr>
      <w:r w:rsidRPr="004852C1">
        <w:rPr>
          <w:sz w:val="24"/>
          <w:szCs w:val="24"/>
        </w:rPr>
        <w:t>Potpisivanjem ugovora Agencija za predškolsko, osnovno i srednje obrazovanje je uključena u projekt EPALE – Europska platforma za obrazovanje i eTwinning platformu - portal namijenjen međunarodnoj suradnji te usavršavanju nastavnog i nenastavnog osoblja od predškolskog do srednjoškolskog obrazovanja. Agencija je imenovala koordinatoricu za obrazovanje odraslih, koordinatoricu za eTwinning platformu i koordinatora za EPALE.</w:t>
      </w:r>
    </w:p>
    <w:p w:rsidR="009D7B2E" w:rsidRPr="004852C1" w:rsidRDefault="009D7B2E" w:rsidP="009D7B2E">
      <w:pPr>
        <w:jc w:val="both"/>
        <w:rPr>
          <w:sz w:val="24"/>
          <w:szCs w:val="24"/>
        </w:rPr>
      </w:pPr>
      <w:r w:rsidRPr="004852C1">
        <w:rPr>
          <w:sz w:val="24"/>
          <w:szCs w:val="24"/>
        </w:rPr>
        <w:t>U programu Erasmus+ Agencija djeluje u svojstvu državne službe za podršku (NSS- National Support Service). U suradnji s Ministarstvom civilnih poslova BiH ima aktivnosti u mrežama Europass, Euroguidance i Eurydice.</w:t>
      </w:r>
    </w:p>
    <w:p w:rsidR="009D7B2E" w:rsidRPr="004852C1" w:rsidRDefault="009D7B2E" w:rsidP="009D7B2E">
      <w:pPr>
        <w:jc w:val="both"/>
        <w:rPr>
          <w:sz w:val="24"/>
          <w:szCs w:val="24"/>
        </w:rPr>
      </w:pPr>
      <w:r w:rsidRPr="004852C1">
        <w:rPr>
          <w:sz w:val="24"/>
          <w:szCs w:val="24"/>
        </w:rPr>
        <w:t xml:space="preserve">Erasmus+ jest aktivnost EU u oblasti obrazovanja, obuke, mladih i sporta i pokriva obrazovanje na svim razinama, cjeloživotno učenje, visoko obrazovanje, strukovno obrazovanje i obuku te učenje za odrasle. </w:t>
      </w:r>
    </w:p>
    <w:p w:rsidR="009D7B2E" w:rsidRPr="004852C1" w:rsidRDefault="009D7B2E" w:rsidP="009D7B2E">
      <w:pPr>
        <w:jc w:val="both"/>
        <w:rPr>
          <w:sz w:val="24"/>
          <w:szCs w:val="24"/>
        </w:rPr>
      </w:pPr>
      <w:r w:rsidRPr="004852C1">
        <w:rPr>
          <w:sz w:val="24"/>
          <w:szCs w:val="24"/>
        </w:rPr>
        <w:t>Agencija je potpisala ugovore o provođenju ovog programa i uspostavila suradnju sa EACEA - Izvršna agencija za obrazovanje, audiovizualne djelatnosti i kulturu u Bruxellesu.</w:t>
      </w:r>
    </w:p>
    <w:p w:rsidR="009026E1" w:rsidRPr="009A1A96" w:rsidRDefault="009D7B2E" w:rsidP="009D7B2E">
      <w:pPr>
        <w:jc w:val="both"/>
        <w:rPr>
          <w:i/>
          <w:u w:val="single"/>
        </w:rPr>
      </w:pPr>
      <w:r w:rsidRPr="009A1A96">
        <w:rPr>
          <w:i/>
          <w:u w:val="single"/>
        </w:rPr>
        <w:t>PARTNERSKI PROJEKTI</w:t>
      </w:r>
    </w:p>
    <w:p w:rsidR="009D7B2E" w:rsidRPr="003C7E57" w:rsidRDefault="009D7B2E" w:rsidP="009D7B2E">
      <w:pPr>
        <w:jc w:val="both"/>
        <w:rPr>
          <w:b/>
          <w:sz w:val="24"/>
          <w:szCs w:val="24"/>
        </w:rPr>
      </w:pPr>
      <w:r w:rsidRPr="003C7E57">
        <w:rPr>
          <w:b/>
          <w:sz w:val="24"/>
          <w:szCs w:val="24"/>
        </w:rPr>
        <w:t>Podrška obrazovanju odraslih u BiH – radna linija: Priznavanje i validiranje neformalno i informalno stečenih kompetencija – suradnja s GIZ-om</w:t>
      </w:r>
    </w:p>
    <w:p w:rsidR="009D7B2E" w:rsidRPr="003C7E57" w:rsidRDefault="009D7B2E" w:rsidP="009D7B2E">
      <w:pPr>
        <w:jc w:val="both"/>
        <w:rPr>
          <w:sz w:val="24"/>
          <w:szCs w:val="24"/>
        </w:rPr>
      </w:pPr>
      <w:r w:rsidRPr="003C7E57">
        <w:rPr>
          <w:sz w:val="24"/>
          <w:szCs w:val="24"/>
        </w:rPr>
        <w:t xml:space="preserve">Nakon certificiranja prve generacije savjetnika i trenera za rad s Pasošem kompetencija, pristupilo se pripremi modula za edukaciju druge generacije savjetnika. Pripremljeno je 5 modula, s razrađenim ishodima učenja, aktivnostima, radionicama, simulacijama te materijalom za priručnik. Do kraja godine završena je edukacija za pet modula svih polaznika budućih savjetnika za Pasoš kompetencija.  </w:t>
      </w:r>
    </w:p>
    <w:p w:rsidR="009D7B2E" w:rsidRPr="003C7E57" w:rsidRDefault="009D7B2E" w:rsidP="009D7B2E">
      <w:pPr>
        <w:jc w:val="both"/>
        <w:rPr>
          <w:sz w:val="24"/>
          <w:szCs w:val="24"/>
        </w:rPr>
      </w:pPr>
      <w:r w:rsidRPr="003C7E57">
        <w:rPr>
          <w:sz w:val="24"/>
          <w:szCs w:val="24"/>
        </w:rPr>
        <w:t>Kontinuirano je provođeno savjetovanje kandidata za rad s Pasošem kompetencija, jer je jedan od uvjeta za izlazak na ispit popunjen Pasoš s</w:t>
      </w:r>
      <w:r>
        <w:rPr>
          <w:sz w:val="24"/>
          <w:szCs w:val="24"/>
        </w:rPr>
        <w:t xml:space="preserve"> izvedeno</w:t>
      </w:r>
      <w:r w:rsidRPr="003C7E57">
        <w:rPr>
          <w:sz w:val="24"/>
          <w:szCs w:val="24"/>
        </w:rPr>
        <w:t>m b</w:t>
      </w:r>
      <w:r>
        <w:rPr>
          <w:sz w:val="24"/>
          <w:szCs w:val="24"/>
        </w:rPr>
        <w:t>ilancom</w:t>
      </w:r>
      <w:r w:rsidRPr="003C7E57">
        <w:rPr>
          <w:sz w:val="24"/>
          <w:szCs w:val="24"/>
        </w:rPr>
        <w:t>. Trenutno se vrše pripreme za završni ispit kandidata - budućih savjetnika za Pasoš kompetencija, koji će se održati u veljači 2015.godine.</w:t>
      </w:r>
    </w:p>
    <w:p w:rsidR="009D7B2E" w:rsidRPr="003C7E57" w:rsidRDefault="009D7B2E" w:rsidP="009D7B2E">
      <w:pPr>
        <w:jc w:val="both"/>
        <w:rPr>
          <w:sz w:val="24"/>
          <w:szCs w:val="24"/>
        </w:rPr>
      </w:pPr>
      <w:r w:rsidRPr="003C7E57">
        <w:rPr>
          <w:b/>
          <w:sz w:val="24"/>
          <w:szCs w:val="24"/>
        </w:rPr>
        <w:t xml:space="preserve">Strateško regionalno pilotiranje poduzetništva kao ključne kompetencije- SEECEL </w:t>
      </w:r>
    </w:p>
    <w:p w:rsidR="009D7B2E" w:rsidRPr="003C7E57" w:rsidRDefault="009D7B2E" w:rsidP="009D7B2E">
      <w:pPr>
        <w:jc w:val="both"/>
        <w:rPr>
          <w:sz w:val="24"/>
          <w:szCs w:val="24"/>
        </w:rPr>
      </w:pPr>
      <w:r w:rsidRPr="003C7E57">
        <w:rPr>
          <w:sz w:val="24"/>
          <w:szCs w:val="24"/>
        </w:rPr>
        <w:t>Na sastancima Radne skupine za trening nastavnika i školskog menadžmenta za razvoj poduzetničke kompetencije za razinu ISCED 3 u Podgorici i Tirani, radilo se na razvoju obuka nastavnika i školskog menadžmenta za implementaciju ishoda učenja u nastavni proces, SEECEL-u proslijeđeno je izvješće s upitima te je urađen akcijski plan za SEECEL-ov projekt pilotiranja poduzetničke kompetencije u nastavi.</w:t>
      </w:r>
    </w:p>
    <w:p w:rsidR="009D7B2E" w:rsidRPr="003C7E57" w:rsidRDefault="009D7B2E" w:rsidP="009D7B2E">
      <w:pPr>
        <w:jc w:val="both"/>
        <w:rPr>
          <w:b/>
          <w:sz w:val="24"/>
          <w:szCs w:val="24"/>
        </w:rPr>
      </w:pPr>
      <w:r w:rsidRPr="003C7E57">
        <w:rPr>
          <w:b/>
          <w:sz w:val="24"/>
          <w:szCs w:val="24"/>
        </w:rPr>
        <w:t xml:space="preserve">Projekt Europske komisije </w:t>
      </w:r>
      <w:r w:rsidRPr="003C7E57">
        <w:rPr>
          <w:b/>
          <w:i/>
          <w:sz w:val="24"/>
          <w:szCs w:val="24"/>
        </w:rPr>
        <w:t>Poduzetničko učenje u obrazovnim sustavima u BiH</w:t>
      </w:r>
      <w:r w:rsidRPr="003C7E57">
        <w:rPr>
          <w:b/>
          <w:sz w:val="24"/>
          <w:szCs w:val="24"/>
        </w:rPr>
        <w:t xml:space="preserve"> </w:t>
      </w:r>
    </w:p>
    <w:p w:rsidR="009D7B2E" w:rsidRPr="003C7E57" w:rsidRDefault="009D7B2E" w:rsidP="009D7B2E">
      <w:pPr>
        <w:jc w:val="both"/>
        <w:rPr>
          <w:sz w:val="24"/>
          <w:szCs w:val="24"/>
        </w:rPr>
      </w:pPr>
      <w:r w:rsidRPr="003C7E57">
        <w:rPr>
          <w:sz w:val="24"/>
          <w:szCs w:val="24"/>
        </w:rPr>
        <w:t>Radilo se na razvoju ishoda učenja poduzetničke kompetencije za ISCED 2 i ISCED 3, kao i na programu za integraciju poduzetničke ključne kompetencije u školsko učenje za razine ISCED 2 i 3.</w:t>
      </w:r>
    </w:p>
    <w:p w:rsidR="009D7B2E" w:rsidRPr="003C7E57" w:rsidRDefault="009D7B2E" w:rsidP="009D7B2E">
      <w:pPr>
        <w:jc w:val="both"/>
      </w:pPr>
    </w:p>
    <w:p w:rsidR="009D7B2E" w:rsidRPr="009A1A96" w:rsidRDefault="009D7B2E" w:rsidP="009D7B2E">
      <w:pPr>
        <w:jc w:val="both"/>
        <w:rPr>
          <w:sz w:val="22"/>
          <w:szCs w:val="22"/>
        </w:rPr>
      </w:pPr>
      <w:r w:rsidRPr="009A1A96">
        <w:rPr>
          <w:sz w:val="22"/>
          <w:szCs w:val="22"/>
        </w:rPr>
        <w:t xml:space="preserve">PRORAČUNSKA </w:t>
      </w:r>
      <w:r w:rsidR="009A1A96" w:rsidRPr="009A1A96">
        <w:rPr>
          <w:sz w:val="22"/>
          <w:szCs w:val="22"/>
        </w:rPr>
        <w:t xml:space="preserve"> </w:t>
      </w:r>
      <w:r w:rsidRPr="009A1A96">
        <w:rPr>
          <w:sz w:val="22"/>
          <w:szCs w:val="22"/>
        </w:rPr>
        <w:t>SREDSTVA</w:t>
      </w:r>
      <w:r w:rsidR="009A1A96" w:rsidRPr="009A1A96">
        <w:rPr>
          <w:sz w:val="22"/>
          <w:szCs w:val="22"/>
        </w:rPr>
        <w:t xml:space="preserve"> </w:t>
      </w:r>
      <w:r w:rsidRPr="009A1A96">
        <w:rPr>
          <w:sz w:val="22"/>
          <w:szCs w:val="22"/>
        </w:rPr>
        <w:t xml:space="preserve"> I</w:t>
      </w:r>
      <w:r w:rsidR="009A1A96" w:rsidRPr="009A1A96">
        <w:rPr>
          <w:sz w:val="22"/>
          <w:szCs w:val="22"/>
        </w:rPr>
        <w:t xml:space="preserve"> </w:t>
      </w:r>
      <w:r w:rsidRPr="009A1A96">
        <w:rPr>
          <w:sz w:val="22"/>
          <w:szCs w:val="22"/>
        </w:rPr>
        <w:t xml:space="preserve"> SREDSTVA</w:t>
      </w:r>
      <w:r w:rsidR="009A1A96" w:rsidRPr="009A1A96">
        <w:rPr>
          <w:sz w:val="22"/>
          <w:szCs w:val="22"/>
        </w:rPr>
        <w:t xml:space="preserve"> </w:t>
      </w:r>
      <w:r w:rsidRPr="009A1A96">
        <w:rPr>
          <w:sz w:val="22"/>
          <w:szCs w:val="22"/>
        </w:rPr>
        <w:t xml:space="preserve"> DONATORA</w:t>
      </w:r>
    </w:p>
    <w:p w:rsidR="009026E1" w:rsidRPr="003C7E57" w:rsidRDefault="009026E1" w:rsidP="009D7B2E">
      <w:pPr>
        <w:jc w:val="both"/>
        <w:rPr>
          <w:b/>
          <w:sz w:val="24"/>
          <w:szCs w:val="24"/>
          <w:u w:val="single"/>
        </w:rPr>
      </w:pPr>
    </w:p>
    <w:p w:rsidR="009D7B2E" w:rsidRPr="003C7E57" w:rsidRDefault="009D7B2E" w:rsidP="009D7B2E">
      <w:pPr>
        <w:jc w:val="both"/>
        <w:rPr>
          <w:sz w:val="24"/>
          <w:szCs w:val="24"/>
        </w:rPr>
      </w:pPr>
      <w:r w:rsidRPr="003C7E57">
        <w:rPr>
          <w:sz w:val="24"/>
          <w:szCs w:val="24"/>
        </w:rPr>
        <w:t>Agencija je u 2014. godini raspolagala s 1.202.000,00 KM proračunskih sredstava, od čega se 815.000 KM odnosi na bruto plaće i naknade, 94.000 KM na naknade uposlenih, a 293.000 KM na izdatke i materijal.</w:t>
      </w:r>
    </w:p>
    <w:p w:rsidR="009D7B2E" w:rsidRPr="003C7E57" w:rsidRDefault="009D7B2E" w:rsidP="009D7B2E">
      <w:pPr>
        <w:jc w:val="both"/>
        <w:rPr>
          <w:sz w:val="24"/>
          <w:szCs w:val="24"/>
        </w:rPr>
      </w:pPr>
      <w:r w:rsidRPr="003C7E57">
        <w:rPr>
          <w:sz w:val="24"/>
          <w:szCs w:val="24"/>
        </w:rPr>
        <w:t xml:space="preserve">GIZ je financirao aktivnosti na izradi Zajedničke jezgre nastavnog plana i programa za prirodoslovlje definiranoj na ishodima, što je bio nastavak aktivnosti iz 2013.godine. </w:t>
      </w:r>
    </w:p>
    <w:p w:rsidR="009D7B2E" w:rsidRPr="003C7E57" w:rsidRDefault="009D7B2E" w:rsidP="009D7B2E">
      <w:pPr>
        <w:jc w:val="both"/>
        <w:rPr>
          <w:sz w:val="24"/>
          <w:szCs w:val="24"/>
        </w:rPr>
      </w:pPr>
      <w:r w:rsidRPr="003C7E57">
        <w:rPr>
          <w:sz w:val="24"/>
          <w:szCs w:val="24"/>
        </w:rPr>
        <w:t>Uz financijsku podršku Veleposlanstva SAD-a u iznosu 76.000 KM, Agencija je započela aktivnosti na izradi Zajedničke jezgre nastavnih planova i programa za građanski odgoj i obrazovanje/demokraciju i ljudska prava/politiku i građansko društvo, gospodarstvo/politiku i gospodarstvo/demokracija i ljudska prava, definirane na ishodima učenja.</w:t>
      </w:r>
    </w:p>
    <w:p w:rsidR="00637CB8" w:rsidRPr="008C2BB2" w:rsidRDefault="009D7B2E" w:rsidP="009D7B2E">
      <w:pPr>
        <w:jc w:val="both"/>
        <w:rPr>
          <w:i/>
          <w:sz w:val="24"/>
          <w:szCs w:val="24"/>
        </w:rPr>
      </w:pPr>
      <w:r w:rsidRPr="003C7E57">
        <w:rPr>
          <w:sz w:val="24"/>
          <w:szCs w:val="24"/>
        </w:rPr>
        <w:t xml:space="preserve">UNICEF je </w:t>
      </w:r>
      <w:r w:rsidR="00891B38">
        <w:rPr>
          <w:sz w:val="24"/>
          <w:szCs w:val="24"/>
        </w:rPr>
        <w:t>u iznosu 44.650 KM,</w:t>
      </w:r>
      <w:r w:rsidRPr="003C7E57">
        <w:rPr>
          <w:sz w:val="24"/>
          <w:szCs w:val="24"/>
        </w:rPr>
        <w:t xml:space="preserve"> pomogao aktivnosti na projektu </w:t>
      </w:r>
      <w:r w:rsidRPr="003C7E57">
        <w:rPr>
          <w:i/>
          <w:sz w:val="24"/>
          <w:szCs w:val="24"/>
        </w:rPr>
        <w:t xml:space="preserve">Osiguranje kvaliteta u provođenju predškolskih programa usmjerenih na povećanje mogućnosti djeci u BiH. </w:t>
      </w:r>
    </w:p>
    <w:p w:rsidR="000606C6" w:rsidRDefault="000606C6" w:rsidP="009D7B2E">
      <w:pPr>
        <w:jc w:val="both"/>
        <w:rPr>
          <w:sz w:val="24"/>
          <w:szCs w:val="24"/>
        </w:rPr>
      </w:pPr>
    </w:p>
    <w:p w:rsidR="008F6735" w:rsidRDefault="008F6735" w:rsidP="009D7B2E">
      <w:pPr>
        <w:jc w:val="both"/>
        <w:rPr>
          <w:sz w:val="24"/>
          <w:szCs w:val="24"/>
        </w:rPr>
      </w:pPr>
    </w:p>
    <w:p w:rsidR="008F6735" w:rsidRDefault="008F6735" w:rsidP="009D7B2E">
      <w:pPr>
        <w:jc w:val="both"/>
        <w:rPr>
          <w:sz w:val="24"/>
          <w:szCs w:val="24"/>
        </w:rPr>
      </w:pPr>
    </w:p>
    <w:p w:rsidR="008F6735" w:rsidRPr="000606C6" w:rsidRDefault="008F6735" w:rsidP="009D7B2E">
      <w:pPr>
        <w:jc w:val="both"/>
        <w:rPr>
          <w:sz w:val="24"/>
          <w:szCs w:val="24"/>
        </w:rPr>
      </w:pPr>
    </w:p>
    <w:p w:rsidR="00637CB8" w:rsidRPr="000606C6" w:rsidRDefault="00637CB8" w:rsidP="004D684F">
      <w:pPr>
        <w:pStyle w:val="Davorka2"/>
        <w:rPr>
          <w:rFonts w:eastAsia="Calibri"/>
        </w:rPr>
      </w:pPr>
      <w:bookmarkStart w:id="133" w:name="_Toc412718736"/>
      <w:r w:rsidRPr="000606C6">
        <w:rPr>
          <w:rFonts w:eastAsia="Calibri"/>
        </w:rPr>
        <w:t xml:space="preserve">AGENCIJA </w:t>
      </w:r>
      <w:r w:rsidR="000606C6">
        <w:rPr>
          <w:rFonts w:eastAsia="Calibri"/>
        </w:rPr>
        <w:t xml:space="preserve"> </w:t>
      </w:r>
      <w:r w:rsidRPr="000606C6">
        <w:rPr>
          <w:rFonts w:eastAsia="Calibri"/>
        </w:rPr>
        <w:t xml:space="preserve">ZA </w:t>
      </w:r>
      <w:r w:rsidR="000606C6">
        <w:rPr>
          <w:rFonts w:eastAsia="Calibri"/>
        </w:rPr>
        <w:t xml:space="preserve"> </w:t>
      </w:r>
      <w:r w:rsidRPr="000606C6">
        <w:rPr>
          <w:rFonts w:eastAsia="Calibri"/>
        </w:rPr>
        <w:t xml:space="preserve">RAZVOJ </w:t>
      </w:r>
      <w:r w:rsidR="000606C6">
        <w:rPr>
          <w:rFonts w:eastAsia="Calibri"/>
        </w:rPr>
        <w:t xml:space="preserve"> </w:t>
      </w:r>
      <w:r w:rsidRPr="000606C6">
        <w:rPr>
          <w:rFonts w:eastAsia="Calibri"/>
        </w:rPr>
        <w:t>VISOKOG</w:t>
      </w:r>
      <w:r w:rsidR="000606C6">
        <w:rPr>
          <w:rFonts w:eastAsia="Calibri"/>
        </w:rPr>
        <w:t xml:space="preserve"> </w:t>
      </w:r>
      <w:r w:rsidRPr="000606C6">
        <w:rPr>
          <w:rFonts w:eastAsia="Calibri"/>
        </w:rPr>
        <w:t xml:space="preserve"> OBRAZOVANJA</w:t>
      </w:r>
      <w:r w:rsidR="000606C6">
        <w:rPr>
          <w:rFonts w:eastAsia="Calibri"/>
        </w:rPr>
        <w:t xml:space="preserve"> </w:t>
      </w:r>
      <w:r w:rsidRPr="000606C6">
        <w:rPr>
          <w:rFonts w:eastAsia="Calibri"/>
        </w:rPr>
        <w:t xml:space="preserve"> I </w:t>
      </w:r>
      <w:r w:rsidR="000606C6">
        <w:rPr>
          <w:rFonts w:eastAsia="Calibri"/>
        </w:rPr>
        <w:t xml:space="preserve"> </w:t>
      </w:r>
      <w:r w:rsidRPr="000606C6">
        <w:rPr>
          <w:rFonts w:eastAsia="Calibri"/>
        </w:rPr>
        <w:t>OSIGURANJE KVALITETE</w:t>
      </w:r>
      <w:bookmarkEnd w:id="133"/>
    </w:p>
    <w:p w:rsidR="00637CB8" w:rsidRPr="00637CB8" w:rsidRDefault="00637CB8" w:rsidP="00637CB8">
      <w:pPr>
        <w:jc w:val="both"/>
        <w:rPr>
          <w:rFonts w:eastAsia="Calibri"/>
          <w:sz w:val="24"/>
          <w:szCs w:val="24"/>
        </w:rPr>
      </w:pPr>
      <w:r w:rsidRPr="00637CB8">
        <w:rPr>
          <w:rFonts w:eastAsia="Calibri"/>
          <w:sz w:val="24"/>
          <w:szCs w:val="24"/>
        </w:rPr>
        <w:t xml:space="preserve">       </w:t>
      </w:r>
    </w:p>
    <w:p w:rsidR="00637CB8" w:rsidRPr="000606C6" w:rsidRDefault="00637CB8" w:rsidP="00637CB8">
      <w:pPr>
        <w:jc w:val="both"/>
        <w:rPr>
          <w:rFonts w:eastAsia="Calibri"/>
          <w:sz w:val="22"/>
          <w:szCs w:val="22"/>
        </w:rPr>
      </w:pPr>
      <w:r w:rsidRPr="000606C6">
        <w:rPr>
          <w:rFonts w:eastAsia="Calibri"/>
          <w:sz w:val="22"/>
          <w:szCs w:val="22"/>
        </w:rPr>
        <w:t>NAJVAŽNIJE</w:t>
      </w:r>
      <w:r w:rsidR="000606C6">
        <w:rPr>
          <w:rFonts w:eastAsia="Calibri"/>
          <w:sz w:val="22"/>
          <w:szCs w:val="22"/>
        </w:rPr>
        <w:t xml:space="preserve"> </w:t>
      </w:r>
      <w:r w:rsidRPr="000606C6">
        <w:rPr>
          <w:rFonts w:eastAsia="Calibri"/>
          <w:sz w:val="22"/>
          <w:szCs w:val="22"/>
        </w:rPr>
        <w:t xml:space="preserve"> AKTIVNOSTI  I  STANJE</w:t>
      </w:r>
      <w:r w:rsidR="000606C6">
        <w:rPr>
          <w:rFonts w:eastAsia="Calibri"/>
          <w:sz w:val="22"/>
          <w:szCs w:val="22"/>
        </w:rPr>
        <w:t xml:space="preserve"> </w:t>
      </w:r>
      <w:r w:rsidRPr="000606C6">
        <w:rPr>
          <w:rFonts w:eastAsia="Calibri"/>
          <w:sz w:val="22"/>
          <w:szCs w:val="22"/>
        </w:rPr>
        <w:t xml:space="preserve"> U </w:t>
      </w:r>
      <w:r w:rsidR="000606C6">
        <w:rPr>
          <w:rFonts w:eastAsia="Calibri"/>
          <w:sz w:val="22"/>
          <w:szCs w:val="22"/>
        </w:rPr>
        <w:t xml:space="preserve"> </w:t>
      </w:r>
      <w:r w:rsidRPr="000606C6">
        <w:rPr>
          <w:rFonts w:eastAsia="Calibri"/>
          <w:sz w:val="22"/>
          <w:szCs w:val="22"/>
        </w:rPr>
        <w:t>OBLA</w:t>
      </w:r>
      <w:r w:rsidR="000606C6">
        <w:rPr>
          <w:rFonts w:eastAsia="Calibri"/>
          <w:sz w:val="22"/>
          <w:szCs w:val="22"/>
        </w:rPr>
        <w:t>STI</w:t>
      </w:r>
    </w:p>
    <w:p w:rsidR="00637CB8" w:rsidRPr="00637CB8" w:rsidRDefault="00637CB8" w:rsidP="00637CB8">
      <w:pPr>
        <w:jc w:val="both"/>
        <w:rPr>
          <w:rFonts w:eastAsia="Calibri"/>
          <w:sz w:val="24"/>
          <w:szCs w:val="24"/>
        </w:rPr>
      </w:pPr>
    </w:p>
    <w:p w:rsidR="00637CB8" w:rsidRPr="00637CB8" w:rsidRDefault="00637CB8" w:rsidP="00637CB8">
      <w:pPr>
        <w:jc w:val="both"/>
        <w:rPr>
          <w:rFonts w:eastAsia="Calibri"/>
          <w:sz w:val="24"/>
          <w:szCs w:val="24"/>
        </w:rPr>
      </w:pPr>
      <w:r w:rsidRPr="00637CB8">
        <w:rPr>
          <w:rFonts w:eastAsia="Calibri"/>
          <w:sz w:val="24"/>
          <w:szCs w:val="24"/>
        </w:rPr>
        <w:t>Izvršavajući nadležnosti definirane Okvirnim zakonom o visokom obrazovanju u Bosni i Hercegovini, Agencija je u 2014. godini, a nakon završenih postupaka akreditacije, upisala osam novih visokoškolskih ustanova u Državni registar akreditiranih visoko</w:t>
      </w:r>
      <w:r w:rsidR="000606C6">
        <w:rPr>
          <w:rFonts w:eastAsia="Calibri"/>
          <w:sz w:val="24"/>
          <w:szCs w:val="24"/>
        </w:rPr>
        <w:t>školskih ustanova u BiH</w:t>
      </w:r>
      <w:r w:rsidRPr="00637CB8">
        <w:rPr>
          <w:rFonts w:eastAsia="Calibri"/>
          <w:sz w:val="24"/>
          <w:szCs w:val="24"/>
        </w:rPr>
        <w:t>.</w:t>
      </w:r>
      <w:r w:rsidRPr="00637CB8">
        <w:rPr>
          <w:sz w:val="24"/>
          <w:szCs w:val="24"/>
        </w:rPr>
        <w:t xml:space="preserve"> U skladu s Pravilnikom o vođenju Državnog registra akreditiranih visokoškolskih ustanova Agencija je na svojoj web-stranici </w:t>
      </w:r>
      <w:hyperlink r:id="rId24" w:history="1">
        <w:r w:rsidRPr="00637CB8">
          <w:rPr>
            <w:rStyle w:val="Hyperlink"/>
            <w:sz w:val="24"/>
            <w:szCs w:val="24"/>
          </w:rPr>
          <w:t>www.hea.gov.ba</w:t>
        </w:r>
      </w:hyperlink>
      <w:r w:rsidRPr="00637CB8">
        <w:rPr>
          <w:sz w:val="24"/>
          <w:szCs w:val="24"/>
        </w:rPr>
        <w:t xml:space="preserve"> objavila i Listu akreditiranih visokoš</w:t>
      </w:r>
      <w:r w:rsidR="000606C6">
        <w:rPr>
          <w:sz w:val="24"/>
          <w:szCs w:val="24"/>
        </w:rPr>
        <w:t>kolskih ustanova u BiH</w:t>
      </w:r>
      <w:r w:rsidRPr="00637CB8">
        <w:rPr>
          <w:sz w:val="24"/>
          <w:szCs w:val="24"/>
        </w:rPr>
        <w:t>.</w:t>
      </w:r>
      <w:r w:rsidRPr="00637CB8">
        <w:rPr>
          <w:rFonts w:eastAsia="Calibri"/>
          <w:sz w:val="24"/>
          <w:szCs w:val="24"/>
        </w:rPr>
        <w:t xml:space="preserve"> Agencija je, na osnovi prijedloga nadležnih obrazovnih vlasti, imenovala osam komisija stručnjaka koji daju ocjenu i obavljaju reviziju kvalitete i daju preporuke o akreditaciji visokoškolskih ustanova te donijela sedam preporuka o akreditaciji na osnovi kojih je nadležno obrazovno tijelo izdal</w:t>
      </w:r>
      <w:r w:rsidR="000606C6">
        <w:rPr>
          <w:rFonts w:eastAsia="Calibri"/>
          <w:sz w:val="24"/>
          <w:szCs w:val="24"/>
        </w:rPr>
        <w:t xml:space="preserve">o </w:t>
      </w:r>
      <w:r w:rsidRPr="00637CB8">
        <w:rPr>
          <w:rFonts w:eastAsia="Calibri"/>
          <w:sz w:val="24"/>
          <w:szCs w:val="24"/>
        </w:rPr>
        <w:t>sedam rješenja o akreditaciji. U Državni registar akreditiranih visokoškolskih ustanova u BiH, zaključno s 2014.godinom, ukupno je upisano 13 ustanova, dok se u nekoj od faza postupka akreditacije nalazi još pet ustanova.</w:t>
      </w:r>
    </w:p>
    <w:p w:rsidR="00637CB8" w:rsidRPr="00637CB8" w:rsidRDefault="00637CB8" w:rsidP="00637CB8">
      <w:pPr>
        <w:jc w:val="both"/>
        <w:rPr>
          <w:sz w:val="24"/>
          <w:szCs w:val="24"/>
        </w:rPr>
      </w:pPr>
      <w:r w:rsidRPr="00637CB8">
        <w:rPr>
          <w:sz w:val="24"/>
          <w:szCs w:val="24"/>
        </w:rPr>
        <w:t xml:space="preserve">Tijekom 2014. godine nastavljene su aktivnosti na poboljšanju organizacijskih, tehničkih i drugih uvjeta za kvalitetno obavljanje poslova i zadataka iz nadležnosti Agencije. U tom smislu, provedene su i aktivnosti na unapređenju organizacije i rukovođenja u Agenciji analizom i dopunom procedura za rukovođenje. Pravilnikom o unutarnjoj organizaciji Agencije, sistematizirano </w:t>
      </w:r>
      <w:r w:rsidR="002C4113">
        <w:rPr>
          <w:sz w:val="24"/>
          <w:szCs w:val="24"/>
        </w:rPr>
        <w:t>je 35 radnih mjesta. Na dan 31.12.</w:t>
      </w:r>
      <w:r w:rsidRPr="00637CB8">
        <w:rPr>
          <w:sz w:val="24"/>
          <w:szCs w:val="24"/>
        </w:rPr>
        <w:t>2014. godine ukupna popunjenost je 63% u odnosu na sistematizirani broj radnih mjesta, odnosno 22, i to: tri imenovane osobe, 11 državnih službenika i osam zaposlenika, te jedna osoba po osnovi ugovora o djelu. Odlukom Vijeća minis</w:t>
      </w:r>
      <w:r w:rsidR="002C4113">
        <w:rPr>
          <w:sz w:val="24"/>
          <w:szCs w:val="24"/>
        </w:rPr>
        <w:t>tara BiH, VM broj 288/13 od 30.12.</w:t>
      </w:r>
      <w:r w:rsidRPr="00637CB8">
        <w:rPr>
          <w:sz w:val="24"/>
          <w:szCs w:val="24"/>
        </w:rPr>
        <w:t>2013. godine, Agenciji je odobreno dodatno zapošljavanje dva državna službenika, i to: jednog višeg stručnog suradnika za visoko obrazovanje i jednog višeg stručnog suradnika za osiguranje kvalitete. Nakon provedene procedure, Agencija za državnu službu BiH je izvršila postavljen</w:t>
      </w:r>
      <w:r w:rsidR="002C4113">
        <w:rPr>
          <w:sz w:val="24"/>
          <w:szCs w:val="24"/>
        </w:rPr>
        <w:t>je dva državna službenika s 18.8.2014. godine.</w:t>
      </w:r>
      <w:r w:rsidRPr="00637CB8">
        <w:rPr>
          <w:sz w:val="24"/>
          <w:szCs w:val="24"/>
        </w:rPr>
        <w:t xml:space="preserve"> Agencija je sačinila i vlastiti Plan djelovanja protiv korupcije, u skladu sa Strategijom </w:t>
      </w:r>
      <w:r w:rsidR="00E336E7">
        <w:rPr>
          <w:sz w:val="24"/>
          <w:szCs w:val="24"/>
        </w:rPr>
        <w:t>za borbu protiv korupcije BiH</w:t>
      </w:r>
      <w:r w:rsidRPr="00637CB8">
        <w:rPr>
          <w:sz w:val="24"/>
          <w:szCs w:val="24"/>
        </w:rPr>
        <w:t xml:space="preserve"> (2009. – 2014.) i Akcijskim planom za provedbu Strategije za borbu protiv korupcije (2009. – 2014.). Agencija je započela realizaciju Planom utvrđenih aktivnosti, a godišnje izvješće o stupnju izvršenja Plana će biti dostavljeno</w:t>
      </w:r>
      <w:r w:rsidR="00E336E7">
        <w:rPr>
          <w:sz w:val="24"/>
          <w:szCs w:val="24"/>
        </w:rPr>
        <w:t xml:space="preserve"> APIK-u. </w:t>
      </w:r>
      <w:r w:rsidRPr="00637CB8">
        <w:rPr>
          <w:sz w:val="24"/>
          <w:szCs w:val="24"/>
        </w:rPr>
        <w:t xml:space="preserve">Agencija je izradila Izvješće o realizaciji specifičnih mjera iz Akcijskog plana za provedbu Strategije za borbu protiv korupcije (2009. – 2014.). Izvješće je dostavljeno APIK-u. U skladu sa Smjernicama za izradu i provođenje plana integriteta, direktor Agencije je imenovao radnu skupinu koja je izradila Plan integriteta Agencije. Plan integriteta će biti dostavljen APIK-u radi davanja mišljenja, a nakon dobivenog mišljenja i eventualnog usklađivanja Plana, direktor Agencije će donijeti odluku o usvajanju Plana integriteta Agencije za razvoj visokog obrazovanja i osiguravanje kvalitete. Također, u izvještajnom razdoblju, a nakon izvršene financijske revizije Ureda </w:t>
      </w:r>
      <w:r w:rsidRPr="00637CB8">
        <w:rPr>
          <w:color w:val="333333"/>
          <w:sz w:val="24"/>
          <w:szCs w:val="24"/>
        </w:rPr>
        <w:t xml:space="preserve">za reviziju </w:t>
      </w:r>
      <w:r w:rsidR="00E336E7">
        <w:rPr>
          <w:color w:val="333333"/>
          <w:sz w:val="24"/>
          <w:szCs w:val="24"/>
        </w:rPr>
        <w:t xml:space="preserve">institucija u BiH, Agencija je </w:t>
      </w:r>
      <w:r w:rsidRPr="00637CB8">
        <w:rPr>
          <w:color w:val="333333"/>
          <w:sz w:val="24"/>
          <w:szCs w:val="24"/>
        </w:rPr>
        <w:t xml:space="preserve">dobila čisto pozitivno mišljenje.  </w:t>
      </w:r>
    </w:p>
    <w:p w:rsidR="00637CB8" w:rsidRPr="00637CB8" w:rsidRDefault="00637CB8" w:rsidP="00637CB8">
      <w:pPr>
        <w:jc w:val="both"/>
        <w:rPr>
          <w:sz w:val="24"/>
          <w:szCs w:val="24"/>
        </w:rPr>
      </w:pPr>
      <w:r w:rsidRPr="00637CB8">
        <w:rPr>
          <w:sz w:val="24"/>
          <w:szCs w:val="24"/>
        </w:rPr>
        <w:t xml:space="preserve">U Agenciji su provedene određene aktivnosti na uspostavljanju sustava kvalitete. U okviru IPA Twinning projekta u završnoj fazi je realizacija aktivnosti na izradi Priručnika za upravljanje kvalitetom u Agenciji. Unaprijeđen je i interni normativni okvir za izvršavanje poslova javnih nabava, financijskog poslovanja, interne kontrole i uredskog poslovanja. Agencija je </w:t>
      </w:r>
      <w:r w:rsidRPr="00637CB8">
        <w:rPr>
          <w:rFonts w:eastAsia="Calibri"/>
          <w:sz w:val="24"/>
          <w:szCs w:val="24"/>
        </w:rPr>
        <w:t xml:space="preserve">izradila dokument </w:t>
      </w:r>
      <w:r w:rsidRPr="00637CB8">
        <w:rPr>
          <w:sz w:val="24"/>
          <w:szCs w:val="24"/>
        </w:rPr>
        <w:t>Strategija razvoja Agencije za razvoj visokog obrazovanja i osiguranje kvalitete za razdoblje 2014. - 2018. (srednjoročna strategija), koji je usvojio Upravni odbor Agencije na 27. sjednici od 12. svibnja 2014. godine. U navedenom dokumentu revidirane su misija i vizija Agencije, te su definirani ciljevi i aktivnosti za naredno petogodišnje razdoblje. Navedeni dokument daje strateška opredjeljenja i smjernice razvoja Agencije polazeći od trenutnog stanja u ovoj oblasti, razvojnih potreba i reformskih procesa u visokom obrazovanju u Bosni i Hercegovini. U postupku donošenja Strategije Agencije vodilo se računa o sudjelovanju javnosti, pa je dokument bio predmet javnih konzultacija tijekom kojih su zainteresirane strane, prije svega nadležna ministarstva obrazov</w:t>
      </w:r>
      <w:r w:rsidR="00E336E7">
        <w:rPr>
          <w:sz w:val="24"/>
          <w:szCs w:val="24"/>
        </w:rPr>
        <w:t xml:space="preserve">anja, visokoškolske ustanove i </w:t>
      </w:r>
      <w:r w:rsidRPr="00637CB8">
        <w:rPr>
          <w:sz w:val="24"/>
          <w:szCs w:val="24"/>
        </w:rPr>
        <w:t>drugi, imale priliku da svojim mišljenjem, komentarima i sugestijama utje</w:t>
      </w:r>
      <w:r w:rsidR="00E336E7">
        <w:rPr>
          <w:sz w:val="24"/>
          <w:szCs w:val="24"/>
        </w:rPr>
        <w:t xml:space="preserve">ču i kreiraju </w:t>
      </w:r>
      <w:r w:rsidRPr="00637CB8">
        <w:rPr>
          <w:sz w:val="24"/>
          <w:szCs w:val="24"/>
        </w:rPr>
        <w:t xml:space="preserve">ovaj strateški dokument Agencije. </w:t>
      </w:r>
    </w:p>
    <w:p w:rsidR="00637CB8" w:rsidRPr="00637CB8" w:rsidRDefault="00637CB8" w:rsidP="00637CB8">
      <w:pPr>
        <w:jc w:val="both"/>
        <w:rPr>
          <w:sz w:val="24"/>
          <w:szCs w:val="24"/>
        </w:rPr>
      </w:pPr>
      <w:r w:rsidRPr="00637CB8">
        <w:rPr>
          <w:sz w:val="24"/>
          <w:szCs w:val="24"/>
        </w:rPr>
        <w:t>Agencija je u svom radu usko surađivala s nadležnim obrazovnim vlastima, visokoškol</w:t>
      </w:r>
      <w:r w:rsidR="00E336E7">
        <w:rPr>
          <w:sz w:val="24"/>
          <w:szCs w:val="24"/>
        </w:rPr>
        <w:t>skim ustanovama u BiH</w:t>
      </w:r>
      <w:r w:rsidRPr="00637CB8">
        <w:rPr>
          <w:sz w:val="24"/>
          <w:szCs w:val="24"/>
        </w:rPr>
        <w:t xml:space="preserve">, organizacijama studenata, socijalnim partnerima, profesionalnim udruženjima, te s međunarodnim, a posebno europskim akterima u ovoj oblasti. </w:t>
      </w:r>
    </w:p>
    <w:p w:rsidR="00637CB8" w:rsidRPr="00637CB8" w:rsidRDefault="00637CB8" w:rsidP="00637CB8">
      <w:pPr>
        <w:jc w:val="both"/>
        <w:rPr>
          <w:rFonts w:ascii="Calibri" w:eastAsia="Calibri" w:hAnsi="Calibri"/>
          <w:sz w:val="24"/>
          <w:szCs w:val="24"/>
        </w:rPr>
      </w:pPr>
    </w:p>
    <w:p w:rsidR="00637CB8" w:rsidRPr="00E336E7" w:rsidRDefault="00637CB8" w:rsidP="00637CB8">
      <w:pPr>
        <w:jc w:val="both"/>
        <w:rPr>
          <w:rFonts w:eastAsia="Calibri"/>
          <w:sz w:val="22"/>
          <w:szCs w:val="22"/>
        </w:rPr>
      </w:pPr>
      <w:r w:rsidRPr="00E336E7">
        <w:rPr>
          <w:rFonts w:eastAsia="Calibri"/>
          <w:sz w:val="22"/>
          <w:szCs w:val="22"/>
        </w:rPr>
        <w:t xml:space="preserve">ZAKONODAVNE </w:t>
      </w:r>
      <w:r w:rsidR="00E336E7" w:rsidRPr="00E336E7">
        <w:rPr>
          <w:rFonts w:eastAsia="Calibri"/>
          <w:sz w:val="22"/>
          <w:szCs w:val="22"/>
        </w:rPr>
        <w:t xml:space="preserve"> </w:t>
      </w:r>
      <w:r w:rsidR="00E336E7">
        <w:rPr>
          <w:rFonts w:eastAsia="Calibri"/>
          <w:sz w:val="22"/>
          <w:szCs w:val="22"/>
        </w:rPr>
        <w:t>AKTIVNOSTI</w:t>
      </w:r>
    </w:p>
    <w:p w:rsidR="00637CB8" w:rsidRPr="00637CB8" w:rsidRDefault="00637CB8" w:rsidP="00637CB8">
      <w:pPr>
        <w:jc w:val="both"/>
        <w:rPr>
          <w:sz w:val="24"/>
          <w:szCs w:val="24"/>
        </w:rPr>
      </w:pPr>
    </w:p>
    <w:p w:rsidR="00637CB8" w:rsidRDefault="00637CB8" w:rsidP="00637CB8">
      <w:pPr>
        <w:jc w:val="both"/>
        <w:rPr>
          <w:rFonts w:eastAsia="BatangChe"/>
          <w:sz w:val="24"/>
          <w:szCs w:val="24"/>
        </w:rPr>
      </w:pPr>
      <w:r w:rsidRPr="00637CB8">
        <w:rPr>
          <w:rFonts w:eastAsia="BatangChe"/>
          <w:sz w:val="24"/>
          <w:szCs w:val="24"/>
        </w:rPr>
        <w:t xml:space="preserve">U izvještajnom razdoblju izrađene su izmjene i dopune </w:t>
      </w:r>
      <w:r w:rsidRPr="00637CB8">
        <w:rPr>
          <w:rFonts w:eastAsia="BatangChe"/>
          <w:i/>
          <w:sz w:val="24"/>
          <w:szCs w:val="24"/>
        </w:rPr>
        <w:t xml:space="preserve">Odluke o izmjenama i dopunama Odluke o kriterijima za izbor domaćih i međunarodnih stručnjaka koji daju ocjenu i obavljaju reviziju kvalitete visokoškolskih ustanova i studijskih programa. </w:t>
      </w:r>
      <w:r w:rsidRPr="00637CB8">
        <w:rPr>
          <w:rFonts w:eastAsia="BatangChe"/>
          <w:sz w:val="24"/>
          <w:szCs w:val="24"/>
        </w:rPr>
        <w:t xml:space="preserve">Navedene izmjene i dopune usvojio je Upravni odbor Agencije, a u narednom razdoblju dokument će biti predmet javnih </w:t>
      </w:r>
      <w:proofErr w:type="gramStart"/>
      <w:r w:rsidRPr="00637CB8">
        <w:rPr>
          <w:rFonts w:eastAsia="BatangChe"/>
          <w:sz w:val="24"/>
          <w:szCs w:val="24"/>
        </w:rPr>
        <w:t>konzultacija .</w:t>
      </w:r>
      <w:proofErr w:type="gramEnd"/>
    </w:p>
    <w:p w:rsidR="00526A77" w:rsidRPr="002C4113" w:rsidRDefault="00526A77" w:rsidP="00637CB8">
      <w:pPr>
        <w:jc w:val="both"/>
        <w:rPr>
          <w:rFonts w:eastAsia="BatangChe"/>
          <w:sz w:val="24"/>
          <w:szCs w:val="24"/>
        </w:rPr>
      </w:pPr>
    </w:p>
    <w:p w:rsidR="00637CB8" w:rsidRPr="00637CB8" w:rsidRDefault="00637CB8" w:rsidP="00637CB8">
      <w:pPr>
        <w:jc w:val="both"/>
        <w:rPr>
          <w:rFonts w:eastAsia="Calibri"/>
          <w:sz w:val="24"/>
          <w:szCs w:val="24"/>
        </w:rPr>
      </w:pPr>
      <w:r w:rsidRPr="00E336E7">
        <w:rPr>
          <w:rFonts w:eastAsia="Calibri"/>
          <w:sz w:val="22"/>
          <w:szCs w:val="22"/>
        </w:rPr>
        <w:t>ZAKLJUČIVANJE</w:t>
      </w:r>
      <w:r w:rsidR="00E336E7">
        <w:rPr>
          <w:rFonts w:eastAsia="Calibri"/>
          <w:sz w:val="22"/>
          <w:szCs w:val="22"/>
        </w:rPr>
        <w:t xml:space="preserve"> </w:t>
      </w:r>
      <w:r w:rsidRPr="00E336E7">
        <w:rPr>
          <w:rFonts w:eastAsia="Calibri"/>
          <w:sz w:val="22"/>
          <w:szCs w:val="22"/>
        </w:rPr>
        <w:t xml:space="preserve"> MEĐUNARODNIH </w:t>
      </w:r>
      <w:r w:rsidR="00E336E7">
        <w:rPr>
          <w:rFonts w:eastAsia="Calibri"/>
          <w:sz w:val="22"/>
          <w:szCs w:val="22"/>
        </w:rPr>
        <w:t xml:space="preserve"> </w:t>
      </w:r>
      <w:r w:rsidRPr="00E336E7">
        <w:rPr>
          <w:rFonts w:eastAsia="Calibri"/>
          <w:sz w:val="22"/>
          <w:szCs w:val="22"/>
        </w:rPr>
        <w:t>UGOVORA</w:t>
      </w:r>
    </w:p>
    <w:p w:rsidR="00637CB8" w:rsidRPr="00637CB8" w:rsidRDefault="00637CB8" w:rsidP="00637CB8">
      <w:pPr>
        <w:jc w:val="both"/>
        <w:rPr>
          <w:rFonts w:eastAsia="Calibri"/>
          <w:sz w:val="24"/>
          <w:szCs w:val="24"/>
        </w:rPr>
      </w:pPr>
    </w:p>
    <w:p w:rsidR="00637CB8" w:rsidRPr="00637CB8" w:rsidRDefault="00637CB8" w:rsidP="00637CB8">
      <w:pPr>
        <w:jc w:val="both"/>
        <w:rPr>
          <w:rFonts w:eastAsia="Calibri"/>
          <w:sz w:val="24"/>
          <w:szCs w:val="24"/>
        </w:rPr>
      </w:pPr>
      <w:r w:rsidRPr="00637CB8">
        <w:rPr>
          <w:rFonts w:eastAsia="Calibri"/>
          <w:sz w:val="24"/>
          <w:szCs w:val="24"/>
        </w:rPr>
        <w:t>Agencija nije imala aktivnosti na zaključivanju međunarodnih ugovora u 2014. godini.</w:t>
      </w:r>
    </w:p>
    <w:p w:rsidR="00637CB8" w:rsidRPr="00637CB8" w:rsidRDefault="00637CB8" w:rsidP="00637CB8">
      <w:pPr>
        <w:jc w:val="both"/>
        <w:rPr>
          <w:sz w:val="24"/>
          <w:szCs w:val="24"/>
        </w:rPr>
      </w:pPr>
    </w:p>
    <w:p w:rsidR="00637CB8" w:rsidRPr="00E336E7" w:rsidRDefault="00637CB8" w:rsidP="00637CB8">
      <w:pPr>
        <w:jc w:val="both"/>
        <w:rPr>
          <w:sz w:val="22"/>
          <w:szCs w:val="22"/>
        </w:rPr>
      </w:pPr>
      <w:r w:rsidRPr="00E336E7">
        <w:rPr>
          <w:sz w:val="22"/>
          <w:szCs w:val="22"/>
        </w:rPr>
        <w:t>EU</w:t>
      </w:r>
      <w:r w:rsidR="00E336E7">
        <w:rPr>
          <w:sz w:val="22"/>
          <w:szCs w:val="22"/>
        </w:rPr>
        <w:t>ROPSKE  INTEGRACIJE</w:t>
      </w:r>
    </w:p>
    <w:p w:rsidR="00E336E7" w:rsidRPr="00637CB8" w:rsidRDefault="00E336E7" w:rsidP="00637CB8">
      <w:pPr>
        <w:jc w:val="both"/>
        <w:rPr>
          <w:sz w:val="24"/>
          <w:szCs w:val="24"/>
        </w:rPr>
      </w:pPr>
    </w:p>
    <w:p w:rsidR="00637CB8" w:rsidRPr="00637CB8" w:rsidRDefault="00E336E7" w:rsidP="00637CB8">
      <w:pPr>
        <w:jc w:val="both"/>
        <w:rPr>
          <w:sz w:val="24"/>
          <w:szCs w:val="24"/>
          <w:lang w:eastAsia="bs-Latn-BA"/>
        </w:rPr>
      </w:pPr>
      <w:r>
        <w:rPr>
          <w:sz w:val="24"/>
          <w:szCs w:val="24"/>
          <w:lang w:eastAsia="bs-Latn-BA"/>
        </w:rPr>
        <w:t>U izvještajnom razdoblju</w:t>
      </w:r>
      <w:r w:rsidR="00637CB8" w:rsidRPr="00637CB8">
        <w:rPr>
          <w:sz w:val="24"/>
          <w:szCs w:val="24"/>
          <w:lang w:eastAsia="bs-Latn-BA"/>
        </w:rPr>
        <w:t xml:space="preserve"> Agencija je aktivno provodila aktivnosti u okviru Twinning projekta  </w:t>
      </w:r>
      <w:r w:rsidR="00637CB8" w:rsidRPr="00637CB8">
        <w:rPr>
          <w:i/>
          <w:sz w:val="24"/>
          <w:szCs w:val="24"/>
          <w:lang w:eastAsia="bs-Latn-BA"/>
        </w:rPr>
        <w:t>„Jačanje institucionalnih kapaciteta za osiguranje kvalitete</w:t>
      </w:r>
      <w:r w:rsidR="00637CB8" w:rsidRPr="00637CB8">
        <w:rPr>
          <w:sz w:val="24"/>
          <w:szCs w:val="24"/>
          <w:lang w:eastAsia="bs-Latn-BA"/>
        </w:rPr>
        <w:t>“ (</w:t>
      </w:r>
      <w:r w:rsidR="00637CB8" w:rsidRPr="00637CB8">
        <w:rPr>
          <w:i/>
          <w:sz w:val="24"/>
          <w:szCs w:val="24"/>
          <w:lang w:eastAsia="bs-Latn-BA"/>
        </w:rPr>
        <w:t>Strenghtening Institutional Capacity for Quality Assurance</w:t>
      </w:r>
      <w:r w:rsidR="00637CB8" w:rsidRPr="00637CB8">
        <w:rPr>
          <w:sz w:val="24"/>
          <w:szCs w:val="24"/>
          <w:lang w:eastAsia="bs-Latn-BA"/>
        </w:rPr>
        <w:t xml:space="preserve">) čija je implementacija počela u rujnu 2013. godine. </w:t>
      </w:r>
      <w:r w:rsidR="00637CB8" w:rsidRPr="00637CB8">
        <w:rPr>
          <w:sz w:val="24"/>
          <w:szCs w:val="24"/>
        </w:rPr>
        <w:t xml:space="preserve">Ovaj projekt predstavlja </w:t>
      </w:r>
      <w:r w:rsidR="00637CB8" w:rsidRPr="00637CB8">
        <w:rPr>
          <w:i/>
          <w:sz w:val="24"/>
          <w:szCs w:val="24"/>
        </w:rPr>
        <w:t>Twinning</w:t>
      </w:r>
      <w:r>
        <w:rPr>
          <w:sz w:val="24"/>
          <w:szCs w:val="24"/>
        </w:rPr>
        <w:t xml:space="preserve"> partnerstvo BiH</w:t>
      </w:r>
      <w:r w:rsidR="00637CB8" w:rsidRPr="00637CB8">
        <w:rPr>
          <w:sz w:val="24"/>
          <w:szCs w:val="24"/>
        </w:rPr>
        <w:t xml:space="preserve"> i Austrije, koji financira Europska unija iz sredstava Instrumenta za pretpristupnu pomoć (IPA 2011) u iznosu od 1 milijun eu</w:t>
      </w:r>
      <w:r>
        <w:rPr>
          <w:sz w:val="24"/>
          <w:szCs w:val="24"/>
        </w:rPr>
        <w:t xml:space="preserve">ra </w:t>
      </w:r>
      <w:r w:rsidR="00043034">
        <w:rPr>
          <w:sz w:val="24"/>
          <w:szCs w:val="24"/>
        </w:rPr>
        <w:t xml:space="preserve">I </w:t>
      </w:r>
      <w:r w:rsidR="00637CB8" w:rsidRPr="00637CB8">
        <w:rPr>
          <w:sz w:val="24"/>
          <w:szCs w:val="24"/>
          <w:lang w:eastAsia="bs-Latn-BA"/>
        </w:rPr>
        <w:t xml:space="preserve">50.000 eura kontribucije Agencije. </w:t>
      </w:r>
      <w:r w:rsidR="00637CB8" w:rsidRPr="00637CB8">
        <w:rPr>
          <w:sz w:val="24"/>
          <w:szCs w:val="24"/>
        </w:rPr>
        <w:t xml:space="preserve">Cilj projekta je </w:t>
      </w:r>
      <w:r w:rsidR="00637CB8" w:rsidRPr="00637CB8">
        <w:rPr>
          <w:sz w:val="24"/>
          <w:szCs w:val="24"/>
          <w:lang w:eastAsia="bs-Latn-BA"/>
        </w:rPr>
        <w:t>povećanje mobilnosti i zapošl</w:t>
      </w:r>
      <w:r w:rsidR="00043034">
        <w:rPr>
          <w:sz w:val="24"/>
          <w:szCs w:val="24"/>
          <w:lang w:eastAsia="bs-Latn-BA"/>
        </w:rPr>
        <w:t xml:space="preserve">javanja </w:t>
      </w:r>
      <w:r w:rsidR="00637CB8" w:rsidRPr="00637CB8">
        <w:rPr>
          <w:sz w:val="24"/>
          <w:szCs w:val="24"/>
          <w:lang w:eastAsia="bs-Latn-BA"/>
        </w:rPr>
        <w:t xml:space="preserve">radne snage kroz poboljšanje kvalitete rada visokoškolskih ustanova u skladu s Bolonjskim procesom. Svrha projekta je unapređenje i razvoj ljudskih resursa i institucionalnih kapaciteta za osiguranje kvalitete u visokom obrazovanju. </w:t>
      </w:r>
      <w:r w:rsidR="00637CB8" w:rsidRPr="00637CB8">
        <w:rPr>
          <w:color w:val="333333"/>
          <w:sz w:val="24"/>
          <w:szCs w:val="24"/>
          <w:lang w:eastAsia="sr-Cyrl-BA"/>
        </w:rPr>
        <w:t xml:space="preserve">U ime Austrije, projekt provodi Agencija za europske integracije i ekonomsku suradnju, dok e Agencija za osiguranje kvalitete i akreditaciju Austrije u suradnji s relevantnim ekspertima osigurati odgovarajuće ekspertizu tijekom dvogodišnjeg trajanja projekta. </w:t>
      </w:r>
      <w:r w:rsidR="00637CB8" w:rsidRPr="00637CB8">
        <w:rPr>
          <w:sz w:val="24"/>
          <w:szCs w:val="24"/>
          <w:lang w:eastAsia="bs-Latn-BA"/>
        </w:rPr>
        <w:t>Glavni partner za implementaciju projekta je Agencija za razvoj visokog obrazovanja i osiguranje kvalitete, a ostali partneri su Ministarstvo civilnih poslova BiH, entitetska i kantonalna ministarstva obrazovanja, Odjel za obrazovanje u Vladi Brčko Distrikta BiH, Ag</w:t>
      </w:r>
      <w:r w:rsidR="00043034">
        <w:rPr>
          <w:sz w:val="24"/>
          <w:szCs w:val="24"/>
          <w:lang w:eastAsia="bs-Latn-BA"/>
        </w:rPr>
        <w:t>encija za akreditaciju R.</w:t>
      </w:r>
      <w:r w:rsidR="00637CB8" w:rsidRPr="00637CB8">
        <w:rPr>
          <w:sz w:val="24"/>
          <w:szCs w:val="24"/>
          <w:lang w:eastAsia="bs-Latn-BA"/>
        </w:rPr>
        <w:t xml:space="preserve"> Srpske i visokoškolske ustanove u BiH.</w:t>
      </w:r>
    </w:p>
    <w:p w:rsidR="00637CB8" w:rsidRPr="00637CB8" w:rsidRDefault="00637CB8" w:rsidP="00637CB8">
      <w:pPr>
        <w:jc w:val="both"/>
        <w:rPr>
          <w:sz w:val="24"/>
          <w:szCs w:val="24"/>
        </w:rPr>
      </w:pPr>
      <w:r w:rsidRPr="00637CB8">
        <w:rPr>
          <w:sz w:val="24"/>
          <w:szCs w:val="24"/>
          <w:lang w:eastAsia="bs-Latn-BA"/>
        </w:rPr>
        <w:t xml:space="preserve">Agencija je participirala u radu europskih i međunarodnih asocijacija za osiguranje kvalitete, </w:t>
      </w:r>
      <w:r w:rsidRPr="00637CB8">
        <w:rPr>
          <w:sz w:val="24"/>
          <w:szCs w:val="24"/>
        </w:rPr>
        <w:t>Europske asocijacije za osiguranje kvaliteta (ENQA), Mreže agencija za osiguranje kvalitete u visokom obrazovanju središnje i istočne Europe (CEENQA), Međunarodne mreže agencija za osiguranje kvalitete u visokom obrazovanju (INQAAHE). Pored sudjelovanja u GIZ-ovu Programu jač</w:t>
      </w:r>
      <w:r w:rsidR="00FC0C5D">
        <w:rPr>
          <w:sz w:val="24"/>
          <w:szCs w:val="24"/>
        </w:rPr>
        <w:t>anja javnih institucija u BiH</w:t>
      </w:r>
      <w:r w:rsidRPr="00637CB8">
        <w:rPr>
          <w:sz w:val="24"/>
          <w:szCs w:val="24"/>
        </w:rPr>
        <w:t>, Agencija je sudjelovala u implementaciji više međunarodnih projekata koji se odnose na refo</w:t>
      </w:r>
      <w:r w:rsidR="00FC0C5D">
        <w:rPr>
          <w:sz w:val="24"/>
          <w:szCs w:val="24"/>
        </w:rPr>
        <w:t>rmu visokog obrazovanja u BiH</w:t>
      </w:r>
      <w:r w:rsidRPr="00637CB8">
        <w:rPr>
          <w:sz w:val="24"/>
          <w:szCs w:val="24"/>
        </w:rPr>
        <w:t xml:space="preserve">, kao i tri </w:t>
      </w:r>
      <w:r w:rsidRPr="00637CB8">
        <w:rPr>
          <w:rFonts w:eastAsia="Calibri"/>
          <w:sz w:val="24"/>
          <w:szCs w:val="24"/>
        </w:rPr>
        <w:t>Tempus projekta. Aktivno sudjelovanje</w:t>
      </w:r>
      <w:r w:rsidR="00FC0C5D">
        <w:rPr>
          <w:rFonts w:eastAsia="Calibri"/>
          <w:sz w:val="24"/>
          <w:szCs w:val="24"/>
        </w:rPr>
        <w:t xml:space="preserve"> Agencije u ovim projektima, </w:t>
      </w:r>
      <w:r w:rsidRPr="00637CB8">
        <w:rPr>
          <w:rFonts w:eastAsia="Calibri"/>
          <w:sz w:val="24"/>
          <w:szCs w:val="24"/>
        </w:rPr>
        <w:t>pored unapređenja osiguranja kvalitete i razvoja, ima i veliki značaj u promoc</w:t>
      </w:r>
      <w:r w:rsidR="00FC0C5D">
        <w:rPr>
          <w:rFonts w:eastAsia="Calibri"/>
          <w:sz w:val="24"/>
          <w:szCs w:val="24"/>
        </w:rPr>
        <w:t>iji visokog obrazovanja u BiH</w:t>
      </w:r>
      <w:r w:rsidRPr="00637CB8">
        <w:rPr>
          <w:rFonts w:eastAsia="Calibri"/>
          <w:sz w:val="24"/>
          <w:szCs w:val="24"/>
        </w:rPr>
        <w:t>.</w:t>
      </w:r>
    </w:p>
    <w:p w:rsidR="00637CB8" w:rsidRPr="00637CB8" w:rsidRDefault="00637CB8" w:rsidP="00637CB8">
      <w:pPr>
        <w:jc w:val="both"/>
        <w:rPr>
          <w:sz w:val="24"/>
          <w:szCs w:val="24"/>
        </w:rPr>
      </w:pPr>
    </w:p>
    <w:p w:rsidR="00637CB8" w:rsidRPr="00545E5D" w:rsidRDefault="00637CB8" w:rsidP="00637CB8">
      <w:pPr>
        <w:jc w:val="both"/>
        <w:rPr>
          <w:rFonts w:eastAsia="Calibri"/>
          <w:sz w:val="22"/>
          <w:szCs w:val="22"/>
        </w:rPr>
      </w:pPr>
      <w:r w:rsidRPr="00545E5D">
        <w:rPr>
          <w:rFonts w:eastAsia="Calibri"/>
          <w:sz w:val="22"/>
          <w:szCs w:val="22"/>
        </w:rPr>
        <w:t xml:space="preserve">PLANIRANI </w:t>
      </w:r>
      <w:r w:rsidR="00545E5D">
        <w:rPr>
          <w:rFonts w:eastAsia="Calibri"/>
          <w:sz w:val="22"/>
          <w:szCs w:val="22"/>
        </w:rPr>
        <w:t xml:space="preserve"> </w:t>
      </w:r>
      <w:r w:rsidRPr="00545E5D">
        <w:rPr>
          <w:rFonts w:eastAsia="Calibri"/>
          <w:sz w:val="22"/>
          <w:szCs w:val="22"/>
        </w:rPr>
        <w:t>I</w:t>
      </w:r>
      <w:r w:rsidR="00545E5D">
        <w:rPr>
          <w:rFonts w:eastAsia="Calibri"/>
          <w:sz w:val="22"/>
          <w:szCs w:val="22"/>
        </w:rPr>
        <w:t xml:space="preserve"> </w:t>
      </w:r>
      <w:r w:rsidRPr="00545E5D">
        <w:rPr>
          <w:rFonts w:eastAsia="Calibri"/>
          <w:sz w:val="22"/>
          <w:szCs w:val="22"/>
        </w:rPr>
        <w:t xml:space="preserve"> REALIZIRANI</w:t>
      </w:r>
      <w:r w:rsidR="00545E5D">
        <w:rPr>
          <w:rFonts w:eastAsia="Calibri"/>
          <w:sz w:val="22"/>
          <w:szCs w:val="22"/>
        </w:rPr>
        <w:t xml:space="preserve">  PROGRAMSKI  ZADACI</w:t>
      </w:r>
    </w:p>
    <w:p w:rsidR="00637CB8" w:rsidRPr="00637CB8" w:rsidRDefault="00637CB8" w:rsidP="00637CB8">
      <w:pPr>
        <w:jc w:val="both"/>
        <w:rPr>
          <w:rFonts w:eastAsia="Calibri"/>
          <w:sz w:val="24"/>
          <w:szCs w:val="24"/>
        </w:rPr>
      </w:pPr>
    </w:p>
    <w:p w:rsidR="00637CB8" w:rsidRPr="00637CB8" w:rsidRDefault="00637CB8" w:rsidP="00637CB8">
      <w:pPr>
        <w:jc w:val="both"/>
        <w:rPr>
          <w:rFonts w:eastAsia="Calibri"/>
          <w:sz w:val="24"/>
          <w:szCs w:val="24"/>
        </w:rPr>
      </w:pPr>
      <w:r w:rsidRPr="00637CB8">
        <w:rPr>
          <w:rFonts w:eastAsia="Calibri"/>
          <w:sz w:val="24"/>
          <w:szCs w:val="24"/>
        </w:rPr>
        <w:t>U odnosu na Program rada za 2014. godinu, Agencija je u većem dijelu izvršila planirane aktivnosti. Programski zadaci navedeni u Programu rada koji nisu u potpunosti realizirani nalaze se u završnoj fazi ili se iz objektivnih razloga nije moglo pristupiti njihovoj realizaciji. Jedan od ob</w:t>
      </w:r>
      <w:r w:rsidR="00545E5D">
        <w:rPr>
          <w:rFonts w:eastAsia="Calibri"/>
          <w:sz w:val="24"/>
          <w:szCs w:val="24"/>
        </w:rPr>
        <w:t xml:space="preserve">jektivnih razloga je činjenica </w:t>
      </w:r>
      <w:r w:rsidRPr="00637CB8">
        <w:rPr>
          <w:rFonts w:eastAsia="Calibri"/>
          <w:sz w:val="24"/>
          <w:szCs w:val="24"/>
        </w:rPr>
        <w:t>da je Agencija nadležna za izvršavanje Okvirnog zak</w:t>
      </w:r>
      <w:r w:rsidR="00545E5D">
        <w:rPr>
          <w:rFonts w:eastAsia="Calibri"/>
          <w:sz w:val="24"/>
          <w:szCs w:val="24"/>
        </w:rPr>
        <w:t>ona o visokom obrazovanju u BiH</w:t>
      </w:r>
      <w:r w:rsidRPr="00637CB8">
        <w:rPr>
          <w:rFonts w:eastAsia="Calibri"/>
          <w:sz w:val="24"/>
          <w:szCs w:val="24"/>
        </w:rPr>
        <w:t>, dok je oblast obrazovanja regulirana kantonalnim zakonima o visokom obrazovanju, Zakonom o visokom obrazovanju Republike Srpske i Zakonom o visokom obrazovanju Brčko Distrikta BiH.</w:t>
      </w:r>
    </w:p>
    <w:p w:rsidR="00637CB8" w:rsidRPr="00637CB8" w:rsidRDefault="00637CB8" w:rsidP="00637CB8">
      <w:pPr>
        <w:jc w:val="both"/>
        <w:rPr>
          <w:rFonts w:eastAsia="Calibri"/>
          <w:sz w:val="24"/>
          <w:szCs w:val="24"/>
        </w:rPr>
      </w:pPr>
    </w:p>
    <w:p w:rsidR="00637CB8" w:rsidRPr="00545E5D" w:rsidRDefault="00637CB8" w:rsidP="00637CB8">
      <w:pPr>
        <w:jc w:val="both"/>
        <w:rPr>
          <w:rFonts w:eastAsia="Calibri"/>
          <w:sz w:val="22"/>
          <w:szCs w:val="22"/>
        </w:rPr>
      </w:pPr>
      <w:r w:rsidRPr="00545E5D">
        <w:rPr>
          <w:rFonts w:eastAsia="Calibri"/>
          <w:sz w:val="22"/>
          <w:szCs w:val="22"/>
        </w:rPr>
        <w:t xml:space="preserve">PRORAČUNSKA </w:t>
      </w:r>
      <w:r w:rsidR="00545E5D" w:rsidRPr="00545E5D">
        <w:rPr>
          <w:rFonts w:eastAsia="Calibri"/>
          <w:sz w:val="22"/>
          <w:szCs w:val="22"/>
        </w:rPr>
        <w:t xml:space="preserve"> </w:t>
      </w:r>
      <w:r w:rsidR="00545E5D">
        <w:rPr>
          <w:rFonts w:eastAsia="Calibri"/>
          <w:sz w:val="22"/>
          <w:szCs w:val="22"/>
        </w:rPr>
        <w:t>SREDSTVA</w:t>
      </w:r>
    </w:p>
    <w:p w:rsidR="00637CB8" w:rsidRPr="00637CB8" w:rsidRDefault="00637CB8" w:rsidP="00637CB8">
      <w:pPr>
        <w:jc w:val="both"/>
        <w:rPr>
          <w:noProof/>
          <w:sz w:val="24"/>
          <w:szCs w:val="24"/>
        </w:rPr>
      </w:pPr>
    </w:p>
    <w:p w:rsidR="00637CB8" w:rsidRPr="00637CB8" w:rsidRDefault="00637CB8" w:rsidP="00637CB8">
      <w:pPr>
        <w:jc w:val="both"/>
        <w:rPr>
          <w:sz w:val="24"/>
          <w:szCs w:val="24"/>
        </w:rPr>
      </w:pPr>
      <w:r w:rsidRPr="00637CB8">
        <w:rPr>
          <w:rFonts w:eastAsia="Calibri"/>
          <w:sz w:val="24"/>
          <w:szCs w:val="24"/>
        </w:rPr>
        <w:t>Zakonom o Proračunu</w:t>
      </w:r>
      <w:r w:rsidR="00545E5D">
        <w:rPr>
          <w:rFonts w:eastAsia="Calibri"/>
          <w:sz w:val="24"/>
          <w:szCs w:val="24"/>
        </w:rPr>
        <w:t xml:space="preserve"> institucija BiH</w:t>
      </w:r>
      <w:r w:rsidRPr="00637CB8">
        <w:rPr>
          <w:rFonts w:eastAsia="Calibri"/>
          <w:sz w:val="24"/>
          <w:szCs w:val="24"/>
        </w:rPr>
        <w:t xml:space="preserve"> i međunarodnih obveza Bosne i Herceg</w:t>
      </w:r>
      <w:r w:rsidR="00545E5D">
        <w:rPr>
          <w:rFonts w:eastAsia="Calibri"/>
          <w:sz w:val="24"/>
          <w:szCs w:val="24"/>
        </w:rPr>
        <w:t>ovine za 2014. godinu („Sl.</w:t>
      </w:r>
      <w:r w:rsidRPr="00637CB8">
        <w:rPr>
          <w:rFonts w:eastAsia="Calibri"/>
          <w:sz w:val="24"/>
          <w:szCs w:val="24"/>
        </w:rPr>
        <w:t xml:space="preserve"> glasnik BiH“, br. 104/13 i 60/14) Agenciji su za rad dodijeljena sredstva u ukupnom iznosu od 1.106.000 KM.</w:t>
      </w:r>
    </w:p>
    <w:p w:rsidR="002C4113" w:rsidRDefault="002C4113" w:rsidP="00637CB8">
      <w:pPr>
        <w:jc w:val="both"/>
        <w:rPr>
          <w:sz w:val="24"/>
          <w:szCs w:val="24"/>
        </w:rPr>
      </w:pPr>
    </w:p>
    <w:p w:rsidR="00184EF5" w:rsidRPr="002064AD" w:rsidRDefault="00184EF5" w:rsidP="004D684F">
      <w:pPr>
        <w:pStyle w:val="Davorka2"/>
      </w:pPr>
      <w:bookmarkStart w:id="134" w:name="_Toc412718737"/>
      <w:r w:rsidRPr="002064AD">
        <w:t xml:space="preserve">AGENCIJA </w:t>
      </w:r>
      <w:r w:rsidR="002064AD">
        <w:t xml:space="preserve"> </w:t>
      </w:r>
      <w:r w:rsidRPr="002064AD">
        <w:t xml:space="preserve">ZA </w:t>
      </w:r>
      <w:r w:rsidR="002064AD">
        <w:t xml:space="preserve"> </w:t>
      </w:r>
      <w:r w:rsidRPr="002064AD">
        <w:t>RAD</w:t>
      </w:r>
      <w:r w:rsidR="002064AD">
        <w:t xml:space="preserve"> </w:t>
      </w:r>
      <w:r w:rsidRPr="002064AD">
        <w:t xml:space="preserve"> I </w:t>
      </w:r>
      <w:r w:rsidR="002064AD">
        <w:t xml:space="preserve"> </w:t>
      </w:r>
      <w:r w:rsidRPr="002064AD">
        <w:t>Z</w:t>
      </w:r>
      <w:r w:rsidR="002064AD" w:rsidRPr="002064AD">
        <w:t>APOŠLJAVANJE</w:t>
      </w:r>
      <w:r w:rsidR="002064AD">
        <w:t xml:space="preserve"> </w:t>
      </w:r>
      <w:r w:rsidR="002064AD" w:rsidRPr="002064AD">
        <w:t xml:space="preserve"> BIH</w:t>
      </w:r>
      <w:bookmarkEnd w:id="134"/>
    </w:p>
    <w:p w:rsidR="00184EF5" w:rsidRDefault="00184EF5" w:rsidP="00637CB8">
      <w:pPr>
        <w:jc w:val="both"/>
        <w:rPr>
          <w:sz w:val="24"/>
          <w:szCs w:val="24"/>
        </w:rPr>
      </w:pPr>
    </w:p>
    <w:p w:rsidR="00184EF5" w:rsidRDefault="00184EF5" w:rsidP="002064AD">
      <w:pPr>
        <w:jc w:val="both"/>
        <w:rPr>
          <w:sz w:val="22"/>
          <w:szCs w:val="22"/>
        </w:rPr>
      </w:pPr>
      <w:r w:rsidRPr="002064AD">
        <w:rPr>
          <w:sz w:val="22"/>
          <w:szCs w:val="22"/>
        </w:rPr>
        <w:t xml:space="preserve">NAJVAŽNIJE </w:t>
      </w:r>
      <w:r w:rsidR="002064AD">
        <w:rPr>
          <w:sz w:val="22"/>
          <w:szCs w:val="22"/>
        </w:rPr>
        <w:t xml:space="preserve"> </w:t>
      </w:r>
      <w:r w:rsidRPr="002064AD">
        <w:rPr>
          <w:sz w:val="22"/>
          <w:szCs w:val="22"/>
        </w:rPr>
        <w:t>AKTIVNOSTI</w:t>
      </w:r>
      <w:r w:rsidR="002064AD">
        <w:rPr>
          <w:sz w:val="22"/>
          <w:szCs w:val="22"/>
        </w:rPr>
        <w:t xml:space="preserve"> </w:t>
      </w:r>
      <w:r w:rsidRPr="002064AD">
        <w:rPr>
          <w:sz w:val="22"/>
          <w:szCs w:val="22"/>
        </w:rPr>
        <w:t xml:space="preserve"> I</w:t>
      </w:r>
      <w:r w:rsidR="002064AD">
        <w:rPr>
          <w:sz w:val="22"/>
          <w:szCs w:val="22"/>
        </w:rPr>
        <w:t xml:space="preserve"> </w:t>
      </w:r>
      <w:r w:rsidRPr="002064AD">
        <w:rPr>
          <w:sz w:val="22"/>
          <w:szCs w:val="22"/>
        </w:rPr>
        <w:t xml:space="preserve"> STANJE</w:t>
      </w:r>
      <w:r w:rsidR="002064AD">
        <w:rPr>
          <w:sz w:val="22"/>
          <w:szCs w:val="22"/>
        </w:rPr>
        <w:t xml:space="preserve"> </w:t>
      </w:r>
      <w:r w:rsidRPr="002064AD">
        <w:rPr>
          <w:sz w:val="22"/>
          <w:szCs w:val="22"/>
        </w:rPr>
        <w:t xml:space="preserve"> U</w:t>
      </w:r>
      <w:r w:rsidR="002064AD">
        <w:rPr>
          <w:sz w:val="22"/>
          <w:szCs w:val="22"/>
        </w:rPr>
        <w:t xml:space="preserve"> </w:t>
      </w:r>
      <w:r w:rsidRPr="002064AD">
        <w:rPr>
          <w:sz w:val="22"/>
          <w:szCs w:val="22"/>
        </w:rPr>
        <w:t xml:space="preserve"> OBLASTI</w:t>
      </w:r>
    </w:p>
    <w:p w:rsidR="002064AD" w:rsidRPr="002064AD" w:rsidRDefault="002064AD" w:rsidP="002064AD">
      <w:pPr>
        <w:jc w:val="both"/>
        <w:rPr>
          <w:sz w:val="24"/>
          <w:szCs w:val="24"/>
        </w:rPr>
      </w:pPr>
    </w:p>
    <w:p w:rsidR="00184EF5" w:rsidRPr="00351126" w:rsidRDefault="00184EF5" w:rsidP="002064AD">
      <w:pPr>
        <w:jc w:val="both"/>
        <w:rPr>
          <w:bCs/>
          <w:sz w:val="24"/>
          <w:szCs w:val="24"/>
        </w:rPr>
      </w:pPr>
      <w:r w:rsidRPr="00351126">
        <w:rPr>
          <w:sz w:val="24"/>
          <w:szCs w:val="24"/>
        </w:rPr>
        <w:t>U 2014. godini nakon dužeg vremena možemo konstatirati određene pozitivne promjene na tr</w:t>
      </w:r>
      <w:r>
        <w:rPr>
          <w:sz w:val="24"/>
          <w:szCs w:val="24"/>
        </w:rPr>
        <w:t xml:space="preserve">žištu rada. Broj zaposlenih osoba u BiH u razdoblju siječanj </w:t>
      </w:r>
      <w:r w:rsidRPr="00351126">
        <w:rPr>
          <w:sz w:val="24"/>
          <w:szCs w:val="24"/>
        </w:rPr>
        <w:t>-</w:t>
      </w:r>
      <w:r>
        <w:rPr>
          <w:sz w:val="24"/>
          <w:szCs w:val="24"/>
        </w:rPr>
        <w:t xml:space="preserve"> studeni</w:t>
      </w:r>
      <w:r w:rsidRPr="00351126">
        <w:rPr>
          <w:sz w:val="24"/>
          <w:szCs w:val="24"/>
        </w:rPr>
        <w:t xml:space="preserve"> 2014. godine konstantno je bio u porastu kako na mjesečnom, tako i pri godišnjem poređenj</w:t>
      </w:r>
      <w:r>
        <w:rPr>
          <w:sz w:val="24"/>
          <w:szCs w:val="24"/>
        </w:rPr>
        <w:t>u, dok je broj nezaposlenih osoba od ožujka</w:t>
      </w:r>
      <w:r w:rsidRPr="00351126">
        <w:rPr>
          <w:sz w:val="24"/>
          <w:szCs w:val="24"/>
        </w:rPr>
        <w:t xml:space="preserve"> 2014. godine, po prvi put nakon 2009. godine, bilježio konti</w:t>
      </w:r>
      <w:r>
        <w:rPr>
          <w:sz w:val="24"/>
          <w:szCs w:val="24"/>
        </w:rPr>
        <w:t>nuirano smanjenje u poređenju s istim razdobljem</w:t>
      </w:r>
      <w:r w:rsidRPr="00351126">
        <w:rPr>
          <w:sz w:val="24"/>
          <w:szCs w:val="24"/>
        </w:rPr>
        <w:t xml:space="preserve"> prošle godine.</w:t>
      </w:r>
      <w:r w:rsidRPr="00351126">
        <w:rPr>
          <w:b/>
          <w:bCs/>
          <w:sz w:val="24"/>
          <w:szCs w:val="24"/>
        </w:rPr>
        <w:t xml:space="preserve"> </w:t>
      </w:r>
      <w:r>
        <w:rPr>
          <w:bCs/>
          <w:sz w:val="24"/>
          <w:szCs w:val="24"/>
        </w:rPr>
        <w:t xml:space="preserve">Broj zaposlenih u BiH u razdoblju siječanj </w:t>
      </w:r>
      <w:r w:rsidRPr="00351126">
        <w:rPr>
          <w:bCs/>
          <w:sz w:val="24"/>
          <w:szCs w:val="24"/>
        </w:rPr>
        <w:t>-</w:t>
      </w:r>
      <w:r>
        <w:rPr>
          <w:bCs/>
          <w:sz w:val="24"/>
          <w:szCs w:val="24"/>
        </w:rPr>
        <w:t xml:space="preserve"> rujan</w:t>
      </w:r>
      <w:r w:rsidRPr="00351126">
        <w:rPr>
          <w:bCs/>
          <w:sz w:val="24"/>
          <w:szCs w:val="24"/>
        </w:rPr>
        <w:t xml:space="preserve"> 2014. godine b</w:t>
      </w:r>
      <w:r>
        <w:rPr>
          <w:bCs/>
          <w:sz w:val="24"/>
          <w:szCs w:val="24"/>
        </w:rPr>
        <w:t>io je u porastu u odnosu na isto razdoblje</w:t>
      </w:r>
      <w:r w:rsidRPr="00351126">
        <w:rPr>
          <w:bCs/>
          <w:sz w:val="24"/>
          <w:szCs w:val="24"/>
        </w:rPr>
        <w:t xml:space="preserve"> prethodne godine (1,5%). Najveći rast zaposlenosti u proteklom </w:t>
      </w:r>
      <w:r>
        <w:rPr>
          <w:bCs/>
          <w:sz w:val="24"/>
          <w:szCs w:val="24"/>
        </w:rPr>
        <w:t>razdoblju</w:t>
      </w:r>
      <w:r w:rsidRPr="00351126">
        <w:rPr>
          <w:bCs/>
          <w:sz w:val="24"/>
          <w:szCs w:val="24"/>
        </w:rPr>
        <w:t xml:space="preserve"> zabilježen je u sektorima administrativne, pomoćne i uslužne djelatnosti, ostale uslužne djelatnosti, djelatnosti hotelijerstva i ugostiteljstva, zatim prerađivačke industrije, poljoprivrede ribolova i šumarstva. U </w:t>
      </w:r>
      <w:r>
        <w:rPr>
          <w:bCs/>
          <w:sz w:val="24"/>
          <w:szCs w:val="24"/>
        </w:rPr>
        <w:t xml:space="preserve">razdoblju siječanj </w:t>
      </w:r>
      <w:r w:rsidRPr="00351126">
        <w:rPr>
          <w:bCs/>
          <w:sz w:val="24"/>
          <w:szCs w:val="24"/>
        </w:rPr>
        <w:t>-</w:t>
      </w:r>
      <w:r>
        <w:rPr>
          <w:bCs/>
          <w:sz w:val="24"/>
          <w:szCs w:val="24"/>
        </w:rPr>
        <w:t xml:space="preserve"> listopad</w:t>
      </w:r>
      <w:r w:rsidRPr="00351126">
        <w:rPr>
          <w:bCs/>
          <w:sz w:val="24"/>
          <w:szCs w:val="24"/>
        </w:rPr>
        <w:t xml:space="preserve"> 2014. godine broj zaposlenih u sektoru administrativne i pomoćne uslužne djelatnosti bio je veći za 7,8%, u sektoru ostale uslužne djelatnosti za 6,2%, a u sektorima hotelijerstva i ugostiteljstva za 5,6% i prerađivačke industrije za 4,6% u odnosu na ist</w:t>
      </w:r>
      <w:r>
        <w:rPr>
          <w:bCs/>
          <w:sz w:val="24"/>
          <w:szCs w:val="24"/>
        </w:rPr>
        <w:t>o razdoblje</w:t>
      </w:r>
      <w:r w:rsidRPr="00351126">
        <w:rPr>
          <w:bCs/>
          <w:sz w:val="24"/>
          <w:szCs w:val="24"/>
        </w:rPr>
        <w:t xml:space="preserve"> 2013. godine. </w:t>
      </w:r>
    </w:p>
    <w:p w:rsidR="00184EF5" w:rsidRPr="00351126" w:rsidRDefault="00184EF5" w:rsidP="002064AD">
      <w:pPr>
        <w:jc w:val="both"/>
        <w:rPr>
          <w:sz w:val="24"/>
          <w:szCs w:val="24"/>
        </w:rPr>
      </w:pPr>
      <w:r w:rsidRPr="00351126">
        <w:rPr>
          <w:sz w:val="24"/>
          <w:szCs w:val="24"/>
        </w:rPr>
        <w:t>Na dan 30.11.</w:t>
      </w:r>
      <w:r w:rsidR="002064AD">
        <w:rPr>
          <w:sz w:val="24"/>
          <w:szCs w:val="24"/>
        </w:rPr>
        <w:t xml:space="preserve">2014. u BiH je bilo 547.319 </w:t>
      </w:r>
      <w:r w:rsidRPr="00351126">
        <w:rPr>
          <w:sz w:val="24"/>
          <w:szCs w:val="24"/>
        </w:rPr>
        <w:t>osoba na evidencijama zavoda i službi zapošljavanja u Bosni i Hercegovini. U odnosu na prethodni mjesec broj nezaposl</w:t>
      </w:r>
      <w:r w:rsidR="002064AD">
        <w:rPr>
          <w:sz w:val="24"/>
          <w:szCs w:val="24"/>
        </w:rPr>
        <w:t xml:space="preserve">enih osoba je manji za 271 osobu ili 0,05%. </w:t>
      </w:r>
      <w:r>
        <w:rPr>
          <w:sz w:val="24"/>
          <w:szCs w:val="24"/>
        </w:rPr>
        <w:t>U struktur</w:t>
      </w:r>
      <w:r w:rsidR="002064AD">
        <w:rPr>
          <w:sz w:val="24"/>
          <w:szCs w:val="24"/>
        </w:rPr>
        <w:t xml:space="preserve">i osoba koje traže zaposlenje, zaključno </w:t>
      </w:r>
      <w:r>
        <w:rPr>
          <w:sz w:val="24"/>
          <w:szCs w:val="24"/>
        </w:rPr>
        <w:t>s</w:t>
      </w:r>
      <w:r w:rsidR="002064AD">
        <w:rPr>
          <w:sz w:val="24"/>
          <w:szCs w:val="24"/>
        </w:rPr>
        <w:t xml:space="preserve"> </w:t>
      </w:r>
      <w:r w:rsidRPr="00351126">
        <w:rPr>
          <w:sz w:val="24"/>
          <w:szCs w:val="24"/>
        </w:rPr>
        <w:t>30.11.</w:t>
      </w:r>
      <w:r w:rsidR="002064AD">
        <w:rPr>
          <w:sz w:val="24"/>
          <w:szCs w:val="24"/>
        </w:rPr>
        <w:t xml:space="preserve">2014. godine, </w:t>
      </w:r>
      <w:r w:rsidRPr="00351126">
        <w:rPr>
          <w:sz w:val="24"/>
          <w:szCs w:val="24"/>
        </w:rPr>
        <w:t>NKV radnika je 148.471 ili 2</w:t>
      </w:r>
      <w:r w:rsidR="002064AD">
        <w:rPr>
          <w:sz w:val="24"/>
          <w:szCs w:val="24"/>
        </w:rPr>
        <w:t xml:space="preserve">7,13%, PKV 10.081 ili 1,84%, KV 188.597 ili </w:t>
      </w:r>
      <w:r w:rsidRPr="00351126">
        <w:rPr>
          <w:sz w:val="24"/>
          <w:szCs w:val="24"/>
        </w:rPr>
        <w:t>34,46%, VKV 3.181 ili 0,58%, NSS 1.568 ili 0,29%, SSS 147.256 ili 26,90%, VŠS 7.523 ili 1,37% i VSS 40.642 ili 7,43%.</w:t>
      </w:r>
      <w:r w:rsidRPr="00351126">
        <w:rPr>
          <w:bCs/>
          <w:sz w:val="24"/>
          <w:szCs w:val="24"/>
        </w:rPr>
        <w:t xml:space="preserve"> </w:t>
      </w:r>
      <w:r w:rsidRPr="00351126">
        <w:rPr>
          <w:sz w:val="24"/>
          <w:szCs w:val="24"/>
        </w:rPr>
        <w:t>Najveći b</w:t>
      </w:r>
      <w:r>
        <w:rPr>
          <w:sz w:val="24"/>
          <w:szCs w:val="24"/>
        </w:rPr>
        <w:t xml:space="preserve">roj </w:t>
      </w:r>
      <w:r w:rsidR="002064AD">
        <w:rPr>
          <w:sz w:val="24"/>
          <w:szCs w:val="24"/>
        </w:rPr>
        <w:t xml:space="preserve">evidentirane nezaposlenost čine osobe s </w:t>
      </w:r>
      <w:r>
        <w:rPr>
          <w:sz w:val="24"/>
          <w:szCs w:val="24"/>
        </w:rPr>
        <w:t>trećim stupnjem</w:t>
      </w:r>
      <w:r w:rsidR="002064AD">
        <w:rPr>
          <w:sz w:val="24"/>
          <w:szCs w:val="24"/>
        </w:rPr>
        <w:t xml:space="preserve"> obrazovanja KV </w:t>
      </w:r>
      <w:r w:rsidRPr="00351126">
        <w:rPr>
          <w:sz w:val="24"/>
          <w:szCs w:val="24"/>
        </w:rPr>
        <w:t xml:space="preserve">radnici </w:t>
      </w:r>
      <w:r w:rsidR="002064AD">
        <w:rPr>
          <w:sz w:val="24"/>
          <w:szCs w:val="24"/>
        </w:rPr>
        <w:t>34,46%, te NKV radnici 27,13%.</w:t>
      </w:r>
    </w:p>
    <w:p w:rsidR="00184EF5" w:rsidRPr="00351126" w:rsidRDefault="00184EF5" w:rsidP="002064AD">
      <w:pPr>
        <w:pStyle w:val="NoSpacing"/>
        <w:jc w:val="both"/>
        <w:rPr>
          <w:rFonts w:ascii="Times New Roman" w:hAnsi="Times New Roman"/>
          <w:sz w:val="24"/>
          <w:szCs w:val="24"/>
          <w:lang w:val="hr-HR"/>
        </w:rPr>
      </w:pPr>
      <w:r w:rsidRPr="00351126">
        <w:rPr>
          <w:rFonts w:ascii="Times New Roman" w:hAnsi="Times New Roman"/>
          <w:sz w:val="24"/>
          <w:szCs w:val="24"/>
          <w:lang w:val="hr-HR"/>
        </w:rPr>
        <w:t>Prema rezultatima Ankete o radnoj snazi za 2014. godinu</w:t>
      </w:r>
      <w:r w:rsidRPr="00351126">
        <w:rPr>
          <w:rFonts w:ascii="Times New Roman" w:hAnsi="Times New Roman"/>
          <w:sz w:val="24"/>
          <w:szCs w:val="24"/>
          <w:vertAlign w:val="superscript"/>
          <w:lang w:val="hr-HR"/>
        </w:rPr>
        <w:footnoteReference w:id="11"/>
      </w:r>
      <w:r w:rsidRPr="00351126">
        <w:rPr>
          <w:rFonts w:ascii="Times New Roman" w:hAnsi="Times New Roman"/>
          <w:sz w:val="24"/>
          <w:szCs w:val="24"/>
          <w:lang w:val="hr-HR"/>
        </w:rPr>
        <w:t>, u BiH radnu snagu (ekonomski aktivno stanov</w:t>
      </w:r>
      <w:r>
        <w:rPr>
          <w:rFonts w:ascii="Times New Roman" w:hAnsi="Times New Roman"/>
          <w:sz w:val="24"/>
          <w:szCs w:val="24"/>
          <w:lang w:val="hr-HR"/>
        </w:rPr>
        <w:t>ništvo) je činilo 1.120.000 osoba</w:t>
      </w:r>
      <w:r w:rsidRPr="00351126">
        <w:rPr>
          <w:rFonts w:ascii="Times New Roman" w:hAnsi="Times New Roman"/>
          <w:sz w:val="24"/>
          <w:szCs w:val="24"/>
          <w:lang w:val="hr-HR"/>
        </w:rPr>
        <w:t>, dok je broj n</w:t>
      </w:r>
      <w:r>
        <w:rPr>
          <w:rFonts w:ascii="Times New Roman" w:hAnsi="Times New Roman"/>
          <w:sz w:val="24"/>
          <w:szCs w:val="24"/>
          <w:lang w:val="hr-HR"/>
        </w:rPr>
        <w:t>eaktivnih iznosio 1.445.000 osoba</w:t>
      </w:r>
      <w:r w:rsidRPr="00351126">
        <w:rPr>
          <w:rFonts w:ascii="Times New Roman" w:hAnsi="Times New Roman"/>
          <w:sz w:val="24"/>
          <w:szCs w:val="24"/>
          <w:lang w:val="hr-HR"/>
        </w:rPr>
        <w:t>. U okviru radne snage zaposlenih je bilo 812</w:t>
      </w:r>
      <w:r>
        <w:rPr>
          <w:rFonts w:ascii="Times New Roman" w:hAnsi="Times New Roman"/>
          <w:sz w:val="24"/>
          <w:szCs w:val="24"/>
          <w:lang w:val="hr-HR"/>
        </w:rPr>
        <w:t>.000 i 308.000 nezaposlenih osoba</w:t>
      </w:r>
      <w:r w:rsidRPr="00351126">
        <w:rPr>
          <w:rFonts w:ascii="Times New Roman" w:hAnsi="Times New Roman"/>
          <w:sz w:val="24"/>
          <w:szCs w:val="24"/>
          <w:lang w:val="hr-HR"/>
        </w:rPr>
        <w:t>. Anketna stopa nezaposlenosti je značajno ma</w:t>
      </w:r>
      <w:r>
        <w:rPr>
          <w:rFonts w:ascii="Times New Roman" w:hAnsi="Times New Roman"/>
          <w:sz w:val="24"/>
          <w:szCs w:val="24"/>
          <w:lang w:val="hr-HR"/>
        </w:rPr>
        <w:t>nja od registrirane i na razini</w:t>
      </w:r>
      <w:r w:rsidRPr="00351126">
        <w:rPr>
          <w:rFonts w:ascii="Times New Roman" w:hAnsi="Times New Roman"/>
          <w:sz w:val="24"/>
          <w:szCs w:val="24"/>
          <w:lang w:val="hr-HR"/>
        </w:rPr>
        <w:t xml:space="preserve"> BiH za 2014. godinu iznosila je 27,5%, isto kao i u 2013. godini. Stopa nezaposlenosti bila je najviša među mladima starosti od 15 do 24 godine i iznosila je 62,7%. Stopa nezaposlenosti mladih od 15 do 24 godine se povećala u odnosu na 2013. godinu za 3,6%.</w:t>
      </w:r>
      <w:r w:rsidRPr="00351126">
        <w:rPr>
          <w:rFonts w:ascii="Times New Roman" w:hAnsi="Times New Roman"/>
          <w:b/>
          <w:bCs/>
          <w:sz w:val="24"/>
          <w:szCs w:val="24"/>
          <w:lang w:val="hr-HR"/>
        </w:rPr>
        <w:t xml:space="preserve"> </w:t>
      </w:r>
      <w:r w:rsidRPr="00351126">
        <w:rPr>
          <w:rFonts w:ascii="Times New Roman" w:hAnsi="Times New Roman"/>
          <w:bCs/>
          <w:sz w:val="24"/>
          <w:szCs w:val="24"/>
          <w:lang w:val="hr-HR"/>
        </w:rPr>
        <w:t>Stopa zaposlenosti veća je u odnosu na 2013. godinu za 0,1% i u 2014. godini je 31,7%.</w:t>
      </w:r>
    </w:p>
    <w:p w:rsidR="00184EF5" w:rsidRPr="002064AD" w:rsidRDefault="00184EF5" w:rsidP="002064AD">
      <w:pPr>
        <w:pStyle w:val="NoSpacing"/>
        <w:jc w:val="both"/>
        <w:rPr>
          <w:rFonts w:ascii="Times New Roman" w:hAnsi="Times New Roman"/>
          <w:i/>
          <w:sz w:val="24"/>
          <w:szCs w:val="24"/>
          <w:lang w:val="hr-HR"/>
        </w:rPr>
      </w:pPr>
      <w:r w:rsidRPr="002064AD">
        <w:rPr>
          <w:rFonts w:ascii="Times New Roman" w:hAnsi="Times New Roman"/>
          <w:i/>
          <w:sz w:val="24"/>
          <w:szCs w:val="24"/>
          <w:lang w:val="hr-HR"/>
        </w:rPr>
        <w:t>U 2014. godini, Agencija za rad i zapošljavanje Bosne i Hercegovine (u daljnjem tekstu: Agencija) je realizirala sljedeće najvažnije aktivnosti:</w:t>
      </w:r>
    </w:p>
    <w:p w:rsidR="00184EF5" w:rsidRPr="00351126" w:rsidRDefault="00184EF5" w:rsidP="000140DE">
      <w:pPr>
        <w:pStyle w:val="NoSpacing"/>
        <w:numPr>
          <w:ilvl w:val="0"/>
          <w:numId w:val="62"/>
        </w:numPr>
        <w:rPr>
          <w:rFonts w:ascii="Times New Roman" w:hAnsi="Times New Roman"/>
          <w:sz w:val="24"/>
          <w:szCs w:val="24"/>
          <w:lang w:val="hr-HR"/>
        </w:rPr>
      </w:pPr>
      <w:r>
        <w:rPr>
          <w:rFonts w:ascii="Times New Roman" w:hAnsi="Times New Roman"/>
          <w:sz w:val="24"/>
          <w:szCs w:val="24"/>
          <w:lang w:val="hr-HR"/>
        </w:rPr>
        <w:t>suradnja s</w:t>
      </w:r>
      <w:r w:rsidRPr="00351126">
        <w:rPr>
          <w:rFonts w:ascii="Times New Roman" w:hAnsi="Times New Roman"/>
          <w:sz w:val="24"/>
          <w:szCs w:val="24"/>
          <w:lang w:val="hr-HR"/>
        </w:rPr>
        <w:t xml:space="preserve"> Austrijskom službom za zapošljavanje (AMS).</w:t>
      </w:r>
    </w:p>
    <w:p w:rsidR="00184EF5" w:rsidRPr="00351126" w:rsidRDefault="00184EF5" w:rsidP="000140DE">
      <w:pPr>
        <w:pStyle w:val="NoSpacing"/>
        <w:numPr>
          <w:ilvl w:val="0"/>
          <w:numId w:val="62"/>
        </w:numPr>
        <w:jc w:val="both"/>
        <w:rPr>
          <w:rFonts w:ascii="Times New Roman" w:hAnsi="Times New Roman"/>
          <w:sz w:val="24"/>
          <w:szCs w:val="24"/>
          <w:lang w:val="hr-HR"/>
        </w:rPr>
      </w:pPr>
      <w:r w:rsidRPr="00351126">
        <w:rPr>
          <w:rFonts w:ascii="Times New Roman" w:hAnsi="Times New Roman"/>
          <w:sz w:val="24"/>
          <w:szCs w:val="24"/>
          <w:lang w:val="hr-HR"/>
        </w:rPr>
        <w:t>Pred</w:t>
      </w:r>
      <w:r>
        <w:rPr>
          <w:rFonts w:ascii="Times New Roman" w:hAnsi="Times New Roman"/>
          <w:sz w:val="24"/>
          <w:szCs w:val="24"/>
          <w:lang w:val="hr-HR"/>
        </w:rPr>
        <w:t>stavnici Agencije su sudjelovali</w:t>
      </w:r>
      <w:r w:rsidRPr="00351126">
        <w:rPr>
          <w:rFonts w:ascii="Times New Roman" w:hAnsi="Times New Roman"/>
          <w:sz w:val="24"/>
          <w:szCs w:val="24"/>
          <w:lang w:val="hr-HR"/>
        </w:rPr>
        <w:t xml:space="preserve"> u pregovorima za zaključivanje spor</w:t>
      </w:r>
      <w:r>
        <w:rPr>
          <w:rFonts w:ascii="Times New Roman" w:hAnsi="Times New Roman"/>
          <w:sz w:val="24"/>
          <w:szCs w:val="24"/>
          <w:lang w:val="hr-HR"/>
        </w:rPr>
        <w:t>azuma o socijalnom osiguranju s</w:t>
      </w:r>
      <w:r w:rsidRPr="00351126">
        <w:rPr>
          <w:rFonts w:ascii="Times New Roman" w:hAnsi="Times New Roman"/>
          <w:sz w:val="24"/>
          <w:szCs w:val="24"/>
          <w:lang w:val="hr-HR"/>
        </w:rPr>
        <w:t xml:space="preserve"> Češkom Republikom, Crnom Gorom, Australijom i Kanadom.</w:t>
      </w:r>
    </w:p>
    <w:p w:rsidR="00184EF5" w:rsidRPr="00351126" w:rsidRDefault="00184EF5" w:rsidP="000140DE">
      <w:pPr>
        <w:pStyle w:val="NoSpacing"/>
        <w:numPr>
          <w:ilvl w:val="0"/>
          <w:numId w:val="62"/>
        </w:numPr>
        <w:jc w:val="both"/>
        <w:rPr>
          <w:rFonts w:ascii="Times New Roman" w:hAnsi="Times New Roman"/>
          <w:sz w:val="24"/>
          <w:szCs w:val="24"/>
          <w:lang w:val="hr-HR"/>
        </w:rPr>
      </w:pPr>
      <w:r w:rsidRPr="00351126">
        <w:rPr>
          <w:rFonts w:ascii="Times New Roman" w:hAnsi="Times New Roman"/>
          <w:sz w:val="24"/>
          <w:szCs w:val="24"/>
          <w:lang w:val="hr-HR"/>
        </w:rPr>
        <w:t>Predstavnik Agencije je</w:t>
      </w:r>
      <w:r>
        <w:rPr>
          <w:rFonts w:ascii="Times New Roman" w:hAnsi="Times New Roman"/>
          <w:sz w:val="24"/>
          <w:szCs w:val="24"/>
          <w:lang w:val="hr-HR"/>
        </w:rPr>
        <w:t xml:space="preserve"> sudjelovao</w:t>
      </w:r>
      <w:r w:rsidRPr="00351126">
        <w:rPr>
          <w:rFonts w:ascii="Times New Roman" w:hAnsi="Times New Roman"/>
          <w:sz w:val="24"/>
          <w:szCs w:val="24"/>
          <w:lang w:val="hr-HR"/>
        </w:rPr>
        <w:t xml:space="preserve"> u razgovorima radi zaključivanja Sporazuma između Vijeća ministara BiH i Vlade Ruske Federacije o zapošljavanju državljana BiH u Ruskoj Federaciji i državljana Ruske Federacije u Bosni i Hercegovini.</w:t>
      </w:r>
    </w:p>
    <w:p w:rsidR="00184EF5" w:rsidRPr="00351126" w:rsidRDefault="00184EF5" w:rsidP="000140DE">
      <w:pPr>
        <w:pStyle w:val="NoSpacing"/>
        <w:numPr>
          <w:ilvl w:val="0"/>
          <w:numId w:val="62"/>
        </w:numPr>
        <w:jc w:val="both"/>
        <w:rPr>
          <w:rFonts w:ascii="Times New Roman" w:hAnsi="Times New Roman"/>
          <w:sz w:val="24"/>
          <w:szCs w:val="24"/>
          <w:lang w:val="hr-HR"/>
        </w:rPr>
      </w:pPr>
      <w:r>
        <w:rPr>
          <w:rFonts w:ascii="Times New Roman" w:hAnsi="Times New Roman"/>
          <w:sz w:val="24"/>
          <w:szCs w:val="24"/>
          <w:lang w:val="hr-HR"/>
        </w:rPr>
        <w:t>Agencija je, u suradnji s</w:t>
      </w:r>
      <w:r w:rsidRPr="00351126">
        <w:rPr>
          <w:rFonts w:ascii="Times New Roman" w:hAnsi="Times New Roman"/>
          <w:sz w:val="24"/>
          <w:szCs w:val="24"/>
          <w:lang w:val="hr-HR"/>
        </w:rPr>
        <w:t xml:space="preserve"> entitetskim zavodima za zapošljavanje i </w:t>
      </w:r>
      <w:r>
        <w:rPr>
          <w:rFonts w:ascii="Times New Roman" w:hAnsi="Times New Roman"/>
          <w:sz w:val="24"/>
          <w:szCs w:val="24"/>
          <w:lang w:val="hr-HR"/>
        </w:rPr>
        <w:t>Zavodom za zapošljavanje Brčko D</w:t>
      </w:r>
      <w:r w:rsidR="002064AD">
        <w:rPr>
          <w:rFonts w:ascii="Times New Roman" w:hAnsi="Times New Roman"/>
          <w:sz w:val="24"/>
          <w:szCs w:val="24"/>
          <w:lang w:val="hr-HR"/>
        </w:rPr>
        <w:t>istrikta BiH</w:t>
      </w:r>
      <w:r w:rsidRPr="00351126">
        <w:rPr>
          <w:rFonts w:ascii="Times New Roman" w:hAnsi="Times New Roman"/>
          <w:sz w:val="24"/>
          <w:szCs w:val="24"/>
          <w:lang w:val="hr-HR"/>
        </w:rPr>
        <w:t>, implementirala sporazume između Bosne i Hercegovine i drugih država o socijalnom osiguranju</w:t>
      </w:r>
      <w:r>
        <w:rPr>
          <w:rFonts w:ascii="Times New Roman" w:hAnsi="Times New Roman"/>
          <w:sz w:val="24"/>
          <w:szCs w:val="24"/>
          <w:lang w:val="hr-HR"/>
        </w:rPr>
        <w:t>.</w:t>
      </w:r>
      <w:r w:rsidRPr="00351126">
        <w:rPr>
          <w:rFonts w:ascii="Times New Roman" w:hAnsi="Times New Roman"/>
          <w:sz w:val="24"/>
          <w:szCs w:val="24"/>
          <w:lang w:val="hr-HR"/>
        </w:rPr>
        <w:t xml:space="preserve"> </w:t>
      </w:r>
    </w:p>
    <w:p w:rsidR="00184EF5" w:rsidRPr="00351126" w:rsidRDefault="00184EF5" w:rsidP="000140DE">
      <w:pPr>
        <w:pStyle w:val="NoSpacing"/>
        <w:numPr>
          <w:ilvl w:val="0"/>
          <w:numId w:val="62"/>
        </w:numPr>
        <w:jc w:val="both"/>
        <w:rPr>
          <w:rFonts w:ascii="Times New Roman" w:hAnsi="Times New Roman"/>
          <w:sz w:val="24"/>
          <w:szCs w:val="24"/>
          <w:lang w:val="hr-HR"/>
        </w:rPr>
      </w:pPr>
      <w:r w:rsidRPr="00351126">
        <w:rPr>
          <w:rFonts w:ascii="Times New Roman" w:hAnsi="Times New Roman"/>
          <w:sz w:val="24"/>
          <w:szCs w:val="24"/>
          <w:lang w:val="hr-HR"/>
        </w:rPr>
        <w:t>Izradila Prijedlog godišnjih kvota radnih dozvo</w:t>
      </w:r>
      <w:r w:rsidR="002064AD">
        <w:rPr>
          <w:rFonts w:ascii="Times New Roman" w:hAnsi="Times New Roman"/>
          <w:sz w:val="24"/>
          <w:szCs w:val="24"/>
          <w:lang w:val="hr-HR"/>
        </w:rPr>
        <w:t>la u BiH</w:t>
      </w:r>
      <w:r w:rsidRPr="00351126">
        <w:rPr>
          <w:rFonts w:ascii="Times New Roman" w:hAnsi="Times New Roman"/>
          <w:sz w:val="24"/>
          <w:szCs w:val="24"/>
          <w:lang w:val="hr-HR"/>
        </w:rPr>
        <w:t xml:space="preserve"> za 2015</w:t>
      </w:r>
      <w:r>
        <w:rPr>
          <w:rFonts w:ascii="Times New Roman" w:hAnsi="Times New Roman"/>
          <w:sz w:val="24"/>
          <w:szCs w:val="24"/>
          <w:lang w:val="hr-HR"/>
        </w:rPr>
        <w:t>. godinu, u suradnji s</w:t>
      </w:r>
      <w:r w:rsidRPr="00351126">
        <w:rPr>
          <w:rFonts w:ascii="Times New Roman" w:hAnsi="Times New Roman"/>
          <w:sz w:val="24"/>
          <w:szCs w:val="24"/>
          <w:lang w:val="hr-HR"/>
        </w:rPr>
        <w:t xml:space="preserve"> entitetskim zavodima za zapošljavanje i </w:t>
      </w:r>
      <w:r>
        <w:rPr>
          <w:rFonts w:ascii="Times New Roman" w:hAnsi="Times New Roman"/>
          <w:sz w:val="24"/>
          <w:szCs w:val="24"/>
          <w:lang w:val="hr-HR"/>
        </w:rPr>
        <w:t>Zavodom za zapošljavanje Brčko Distrikta Bosne i Hercegovine.</w:t>
      </w:r>
    </w:p>
    <w:p w:rsidR="00184EF5" w:rsidRPr="00351126" w:rsidRDefault="00184EF5" w:rsidP="000140DE">
      <w:pPr>
        <w:pStyle w:val="NoSpacing"/>
        <w:numPr>
          <w:ilvl w:val="0"/>
          <w:numId w:val="62"/>
        </w:numPr>
        <w:jc w:val="both"/>
        <w:rPr>
          <w:rFonts w:ascii="Times New Roman" w:hAnsi="Times New Roman"/>
          <w:sz w:val="24"/>
          <w:szCs w:val="24"/>
          <w:lang w:val="hr-HR"/>
        </w:rPr>
      </w:pPr>
      <w:r>
        <w:rPr>
          <w:rFonts w:ascii="Times New Roman" w:hAnsi="Times New Roman"/>
          <w:sz w:val="24"/>
          <w:szCs w:val="24"/>
          <w:lang w:val="hr-HR"/>
        </w:rPr>
        <w:t>Sudjelovala</w:t>
      </w:r>
      <w:r w:rsidRPr="00351126">
        <w:rPr>
          <w:rFonts w:ascii="Times New Roman" w:hAnsi="Times New Roman"/>
          <w:sz w:val="24"/>
          <w:szCs w:val="24"/>
          <w:lang w:val="hr-HR"/>
        </w:rPr>
        <w:t xml:space="preserve"> u realizaciji Sporazum</w:t>
      </w:r>
      <w:r w:rsidR="002064AD">
        <w:rPr>
          <w:rFonts w:ascii="Times New Roman" w:hAnsi="Times New Roman"/>
          <w:sz w:val="24"/>
          <w:szCs w:val="24"/>
          <w:lang w:val="hr-HR"/>
        </w:rPr>
        <w:t>a između Vijeća ministara BiH</w:t>
      </w:r>
      <w:r w:rsidRPr="00351126">
        <w:rPr>
          <w:rFonts w:ascii="Times New Roman" w:hAnsi="Times New Roman"/>
          <w:sz w:val="24"/>
          <w:szCs w:val="24"/>
          <w:lang w:val="hr-HR"/>
        </w:rPr>
        <w:t xml:space="preserve"> i Vlade Republike Slovenije o zapošljavanju državljana Bosne i Hercegovine u Republici Sloveniji</w:t>
      </w:r>
      <w:r>
        <w:rPr>
          <w:rFonts w:ascii="Times New Roman" w:hAnsi="Times New Roman"/>
          <w:sz w:val="24"/>
          <w:szCs w:val="24"/>
          <w:lang w:val="hr-HR"/>
        </w:rPr>
        <w:t>.</w:t>
      </w:r>
    </w:p>
    <w:p w:rsidR="00184EF5" w:rsidRPr="00351126" w:rsidRDefault="00184EF5" w:rsidP="000140DE">
      <w:pPr>
        <w:pStyle w:val="NoSpacing"/>
        <w:numPr>
          <w:ilvl w:val="0"/>
          <w:numId w:val="62"/>
        </w:numPr>
        <w:jc w:val="both"/>
        <w:rPr>
          <w:rFonts w:ascii="Times New Roman" w:hAnsi="Times New Roman"/>
          <w:sz w:val="24"/>
          <w:szCs w:val="24"/>
          <w:lang w:val="hr-HR"/>
        </w:rPr>
      </w:pPr>
      <w:r>
        <w:rPr>
          <w:rFonts w:ascii="Times New Roman" w:hAnsi="Times New Roman"/>
          <w:sz w:val="24"/>
          <w:szCs w:val="24"/>
          <w:lang w:val="hr-HR"/>
        </w:rPr>
        <w:t>Sudjelovala</w:t>
      </w:r>
      <w:r w:rsidRPr="00351126">
        <w:rPr>
          <w:rFonts w:ascii="Times New Roman" w:hAnsi="Times New Roman"/>
          <w:sz w:val="24"/>
          <w:szCs w:val="24"/>
          <w:lang w:val="hr-HR"/>
        </w:rPr>
        <w:t xml:space="preserve"> u realizaciji Dogovora o posredovanju pri zapošljavanju radnika iz Bosne i Hercegovine u </w:t>
      </w:r>
      <w:r>
        <w:rPr>
          <w:rFonts w:ascii="Times New Roman" w:hAnsi="Times New Roman"/>
          <w:sz w:val="24"/>
          <w:szCs w:val="24"/>
          <w:lang w:val="hr-HR"/>
        </w:rPr>
        <w:t>SR Njemačku na određeno vrijeme.</w:t>
      </w:r>
    </w:p>
    <w:p w:rsidR="00184EF5" w:rsidRPr="00351126" w:rsidRDefault="00184EF5" w:rsidP="000140DE">
      <w:pPr>
        <w:pStyle w:val="NoSpacing"/>
        <w:numPr>
          <w:ilvl w:val="0"/>
          <w:numId w:val="62"/>
        </w:numPr>
        <w:jc w:val="both"/>
        <w:rPr>
          <w:rFonts w:ascii="Times New Roman" w:hAnsi="Times New Roman"/>
          <w:sz w:val="24"/>
          <w:szCs w:val="24"/>
          <w:lang w:val="hr-HR"/>
        </w:rPr>
      </w:pPr>
      <w:r w:rsidRPr="00351126">
        <w:rPr>
          <w:rFonts w:ascii="Times New Roman" w:hAnsi="Times New Roman"/>
          <w:sz w:val="24"/>
          <w:szCs w:val="24"/>
          <w:lang w:val="hr-HR"/>
        </w:rPr>
        <w:t>Izradila „Plan o smjernicama politika tržišta rada i aktivnim mjerama zapošljavanja u Bosni i Hercegovini za 2014. godinu“ u s</w:t>
      </w:r>
      <w:r>
        <w:rPr>
          <w:rFonts w:ascii="Times New Roman" w:hAnsi="Times New Roman"/>
          <w:sz w:val="24"/>
          <w:szCs w:val="24"/>
          <w:lang w:val="hr-HR"/>
        </w:rPr>
        <w:t>uradnji s</w:t>
      </w:r>
      <w:r w:rsidRPr="00351126">
        <w:rPr>
          <w:rFonts w:ascii="Times New Roman" w:hAnsi="Times New Roman"/>
          <w:sz w:val="24"/>
          <w:szCs w:val="24"/>
          <w:lang w:val="hr-HR"/>
        </w:rPr>
        <w:t xml:space="preserve"> entitetskim zavodima i </w:t>
      </w:r>
      <w:r>
        <w:rPr>
          <w:rFonts w:ascii="Times New Roman" w:hAnsi="Times New Roman"/>
          <w:sz w:val="24"/>
          <w:szCs w:val="24"/>
          <w:lang w:val="hr-HR"/>
        </w:rPr>
        <w:t>Zavodom za zapošljavanje Brčko D</w:t>
      </w:r>
      <w:r w:rsidRPr="00351126">
        <w:rPr>
          <w:rFonts w:ascii="Times New Roman" w:hAnsi="Times New Roman"/>
          <w:sz w:val="24"/>
          <w:szCs w:val="24"/>
          <w:lang w:val="hr-HR"/>
        </w:rPr>
        <w:t>istrikta Bosne i Hercegovine</w:t>
      </w:r>
      <w:r>
        <w:rPr>
          <w:rFonts w:ascii="Times New Roman" w:hAnsi="Times New Roman"/>
          <w:sz w:val="24"/>
          <w:szCs w:val="24"/>
          <w:lang w:val="hr-HR"/>
        </w:rPr>
        <w:t>.</w:t>
      </w:r>
    </w:p>
    <w:p w:rsidR="00184EF5" w:rsidRPr="00351126" w:rsidRDefault="00184EF5" w:rsidP="000140DE">
      <w:pPr>
        <w:pStyle w:val="NoSpacing"/>
        <w:numPr>
          <w:ilvl w:val="0"/>
          <w:numId w:val="62"/>
        </w:numPr>
        <w:jc w:val="both"/>
        <w:rPr>
          <w:rFonts w:ascii="Times New Roman" w:hAnsi="Times New Roman"/>
          <w:sz w:val="24"/>
          <w:szCs w:val="24"/>
          <w:lang w:val="hr-HR"/>
        </w:rPr>
      </w:pPr>
      <w:r w:rsidRPr="00351126">
        <w:rPr>
          <w:rFonts w:ascii="Times New Roman" w:hAnsi="Times New Roman"/>
          <w:sz w:val="24"/>
          <w:szCs w:val="24"/>
          <w:lang w:val="hr-HR"/>
        </w:rPr>
        <w:t>Sačinila „Pregled politika zapošljavanja u BiH za 2013</w:t>
      </w:r>
      <w:r>
        <w:rPr>
          <w:rFonts w:ascii="Times New Roman" w:hAnsi="Times New Roman"/>
          <w:sz w:val="24"/>
          <w:szCs w:val="24"/>
          <w:lang w:val="hr-HR"/>
        </w:rPr>
        <w:t>. godinu“ u suradnji s</w:t>
      </w:r>
      <w:r w:rsidRPr="00351126">
        <w:rPr>
          <w:rFonts w:ascii="Times New Roman" w:hAnsi="Times New Roman"/>
          <w:sz w:val="24"/>
          <w:szCs w:val="24"/>
          <w:lang w:val="hr-HR"/>
        </w:rPr>
        <w:t xml:space="preserve"> entitetskim zavodima i Zavodom za zapošljavanje Brčko </w:t>
      </w:r>
      <w:r w:rsidR="002064AD">
        <w:rPr>
          <w:rFonts w:ascii="Times New Roman" w:hAnsi="Times New Roman"/>
          <w:sz w:val="24"/>
          <w:szCs w:val="24"/>
          <w:lang w:val="hr-HR"/>
        </w:rPr>
        <w:t>Distrikta BiH</w:t>
      </w:r>
      <w:r>
        <w:rPr>
          <w:rFonts w:ascii="Times New Roman" w:hAnsi="Times New Roman"/>
          <w:sz w:val="24"/>
          <w:szCs w:val="24"/>
          <w:lang w:val="hr-HR"/>
        </w:rPr>
        <w:t>.</w:t>
      </w:r>
    </w:p>
    <w:p w:rsidR="00184EF5" w:rsidRPr="00351126" w:rsidRDefault="00184EF5" w:rsidP="000140DE">
      <w:pPr>
        <w:pStyle w:val="NoSpacing"/>
        <w:numPr>
          <w:ilvl w:val="0"/>
          <w:numId w:val="62"/>
        </w:numPr>
        <w:jc w:val="both"/>
        <w:rPr>
          <w:rFonts w:ascii="Times New Roman" w:hAnsi="Times New Roman"/>
          <w:sz w:val="24"/>
          <w:szCs w:val="24"/>
          <w:lang w:val="hr-HR"/>
        </w:rPr>
      </w:pPr>
      <w:r>
        <w:rPr>
          <w:rFonts w:ascii="Times New Roman" w:hAnsi="Times New Roman"/>
          <w:sz w:val="24"/>
          <w:szCs w:val="24"/>
          <w:lang w:val="hr-HR"/>
        </w:rPr>
        <w:t>Sudjelovala u izradi „Izvješća</w:t>
      </w:r>
      <w:r w:rsidRPr="00351126">
        <w:rPr>
          <w:rFonts w:ascii="Times New Roman" w:hAnsi="Times New Roman"/>
          <w:sz w:val="24"/>
          <w:szCs w:val="24"/>
          <w:lang w:val="hr-HR"/>
        </w:rPr>
        <w:t xml:space="preserve"> o napretku na tržištu rada u </w:t>
      </w:r>
      <w:r>
        <w:rPr>
          <w:rFonts w:ascii="Times New Roman" w:hAnsi="Times New Roman"/>
          <w:sz w:val="24"/>
          <w:szCs w:val="24"/>
          <w:lang w:val="hr-HR"/>
        </w:rPr>
        <w:t>BiH - rujan</w:t>
      </w:r>
      <w:r w:rsidRPr="00351126">
        <w:rPr>
          <w:rFonts w:ascii="Times New Roman" w:hAnsi="Times New Roman"/>
          <w:sz w:val="24"/>
          <w:szCs w:val="24"/>
          <w:lang w:val="hr-HR"/>
        </w:rPr>
        <w:t xml:space="preserve"> 2013. – </w:t>
      </w:r>
      <w:r>
        <w:rPr>
          <w:rFonts w:ascii="Times New Roman" w:hAnsi="Times New Roman"/>
          <w:sz w:val="24"/>
          <w:szCs w:val="24"/>
          <w:lang w:val="hr-HR"/>
        </w:rPr>
        <w:t>travanj</w:t>
      </w:r>
      <w:r w:rsidRPr="00351126">
        <w:rPr>
          <w:rFonts w:ascii="Times New Roman" w:hAnsi="Times New Roman"/>
          <w:sz w:val="24"/>
          <w:szCs w:val="24"/>
          <w:lang w:val="hr-HR"/>
        </w:rPr>
        <w:t xml:space="preserve"> 2014.“, koji je poslužio za izradu Priloga insti</w:t>
      </w:r>
      <w:r>
        <w:rPr>
          <w:rFonts w:ascii="Times New Roman" w:hAnsi="Times New Roman"/>
          <w:sz w:val="24"/>
          <w:szCs w:val="24"/>
          <w:lang w:val="hr-HR"/>
        </w:rPr>
        <w:t>tucija BiH za redovito godišnje</w:t>
      </w:r>
      <w:r w:rsidRPr="00351126">
        <w:rPr>
          <w:rFonts w:ascii="Times New Roman" w:hAnsi="Times New Roman"/>
          <w:sz w:val="24"/>
          <w:szCs w:val="24"/>
          <w:lang w:val="hr-HR"/>
        </w:rPr>
        <w:t xml:space="preserve"> i</w:t>
      </w:r>
      <w:r>
        <w:rPr>
          <w:rFonts w:ascii="Times New Roman" w:hAnsi="Times New Roman"/>
          <w:sz w:val="24"/>
          <w:szCs w:val="24"/>
          <w:lang w:val="hr-HR"/>
        </w:rPr>
        <w:t>zvješće</w:t>
      </w:r>
      <w:r w:rsidR="002064AD">
        <w:rPr>
          <w:rFonts w:ascii="Times New Roman" w:hAnsi="Times New Roman"/>
          <w:sz w:val="24"/>
          <w:szCs w:val="24"/>
          <w:lang w:val="hr-HR"/>
        </w:rPr>
        <w:t xml:space="preserve"> o napretku BiH </w:t>
      </w:r>
      <w:r w:rsidRPr="00351126">
        <w:rPr>
          <w:rFonts w:ascii="Times New Roman" w:hAnsi="Times New Roman"/>
          <w:sz w:val="24"/>
          <w:szCs w:val="24"/>
          <w:lang w:val="hr-HR"/>
        </w:rPr>
        <w:t>za 2014. godinu u</w:t>
      </w:r>
      <w:r>
        <w:rPr>
          <w:rFonts w:ascii="Times New Roman" w:hAnsi="Times New Roman"/>
          <w:sz w:val="24"/>
          <w:szCs w:val="24"/>
          <w:lang w:val="hr-HR"/>
        </w:rPr>
        <w:t xml:space="preserve"> procesu eu</w:t>
      </w:r>
      <w:r w:rsidRPr="00351126">
        <w:rPr>
          <w:rFonts w:ascii="Times New Roman" w:hAnsi="Times New Roman"/>
          <w:sz w:val="24"/>
          <w:szCs w:val="24"/>
          <w:lang w:val="hr-HR"/>
        </w:rPr>
        <w:t>ropskih integracija.</w:t>
      </w:r>
    </w:p>
    <w:p w:rsidR="00184EF5" w:rsidRPr="00351126" w:rsidRDefault="00184EF5" w:rsidP="000140DE">
      <w:pPr>
        <w:pStyle w:val="NoSpacing"/>
        <w:numPr>
          <w:ilvl w:val="0"/>
          <w:numId w:val="62"/>
        </w:numPr>
        <w:rPr>
          <w:rFonts w:ascii="Times New Roman" w:hAnsi="Times New Roman"/>
          <w:sz w:val="24"/>
          <w:szCs w:val="24"/>
          <w:lang w:val="hr-HR"/>
        </w:rPr>
      </w:pPr>
      <w:r w:rsidRPr="00351126">
        <w:rPr>
          <w:rFonts w:ascii="Times New Roman" w:hAnsi="Times New Roman"/>
          <w:sz w:val="24"/>
          <w:szCs w:val="24"/>
          <w:lang w:val="hr-HR"/>
        </w:rPr>
        <w:t>Surađivala s</w:t>
      </w:r>
      <w:r>
        <w:rPr>
          <w:rFonts w:ascii="Times New Roman" w:hAnsi="Times New Roman"/>
          <w:sz w:val="24"/>
          <w:szCs w:val="24"/>
          <w:lang w:val="hr-HR"/>
        </w:rPr>
        <w:t xml:space="preserve"> Eu</w:t>
      </w:r>
      <w:r w:rsidRPr="00351126">
        <w:rPr>
          <w:rFonts w:ascii="Times New Roman" w:hAnsi="Times New Roman"/>
          <w:sz w:val="24"/>
          <w:szCs w:val="24"/>
          <w:lang w:val="hr-HR"/>
        </w:rPr>
        <w:t>ropskom mrežom za praćenje regionalnih tržišta rada.</w:t>
      </w:r>
    </w:p>
    <w:p w:rsidR="00184EF5" w:rsidRPr="002064AD" w:rsidRDefault="00184EF5" w:rsidP="00184EF5">
      <w:pPr>
        <w:jc w:val="both"/>
        <w:rPr>
          <w:sz w:val="24"/>
          <w:szCs w:val="24"/>
        </w:rPr>
      </w:pPr>
    </w:p>
    <w:p w:rsidR="00184EF5" w:rsidRPr="00386B1A" w:rsidRDefault="00184EF5" w:rsidP="00184EF5">
      <w:pPr>
        <w:jc w:val="both"/>
        <w:rPr>
          <w:sz w:val="22"/>
          <w:szCs w:val="22"/>
        </w:rPr>
      </w:pPr>
      <w:r w:rsidRPr="00386B1A">
        <w:rPr>
          <w:sz w:val="22"/>
          <w:szCs w:val="22"/>
        </w:rPr>
        <w:t xml:space="preserve">ZAKONODAVNE </w:t>
      </w:r>
      <w:r w:rsidR="002064AD" w:rsidRPr="00386B1A">
        <w:rPr>
          <w:sz w:val="22"/>
          <w:szCs w:val="22"/>
        </w:rPr>
        <w:t xml:space="preserve"> </w:t>
      </w:r>
      <w:r w:rsidRPr="00386B1A">
        <w:rPr>
          <w:sz w:val="22"/>
          <w:szCs w:val="22"/>
        </w:rPr>
        <w:t>AKTIVNOSTI</w:t>
      </w:r>
    </w:p>
    <w:p w:rsidR="00184EF5" w:rsidRPr="002064AD" w:rsidRDefault="00184EF5" w:rsidP="00184EF5">
      <w:pPr>
        <w:jc w:val="both"/>
        <w:rPr>
          <w:sz w:val="24"/>
          <w:szCs w:val="24"/>
        </w:rPr>
      </w:pPr>
    </w:p>
    <w:p w:rsidR="00184EF5" w:rsidRPr="00386B1A" w:rsidRDefault="00184EF5" w:rsidP="00184EF5">
      <w:pPr>
        <w:jc w:val="both"/>
        <w:rPr>
          <w:sz w:val="22"/>
          <w:szCs w:val="22"/>
        </w:rPr>
      </w:pPr>
      <w:r w:rsidRPr="00351126">
        <w:rPr>
          <w:sz w:val="24"/>
          <w:szCs w:val="24"/>
        </w:rPr>
        <w:t>U 2014. godini Agencija nije imala aktivnosti na donošenju, izmjenama ili usklađivanju zakonskih propisa iz svoje nadležnosti.</w:t>
      </w:r>
    </w:p>
    <w:p w:rsidR="00184EF5" w:rsidRPr="00386B1A" w:rsidRDefault="00184EF5" w:rsidP="00184EF5">
      <w:pPr>
        <w:jc w:val="both"/>
        <w:rPr>
          <w:b/>
          <w:sz w:val="22"/>
          <w:szCs w:val="22"/>
        </w:rPr>
      </w:pPr>
    </w:p>
    <w:p w:rsidR="00184EF5" w:rsidRPr="00BB4BBA" w:rsidRDefault="00184EF5" w:rsidP="00184EF5">
      <w:pPr>
        <w:jc w:val="both"/>
        <w:rPr>
          <w:sz w:val="22"/>
          <w:szCs w:val="22"/>
        </w:rPr>
      </w:pPr>
      <w:r w:rsidRPr="00BB4BBA">
        <w:rPr>
          <w:sz w:val="22"/>
          <w:szCs w:val="22"/>
        </w:rPr>
        <w:t>ZAKLJUČIVANJE</w:t>
      </w:r>
      <w:r w:rsidR="002064AD" w:rsidRPr="00BB4BBA">
        <w:rPr>
          <w:sz w:val="22"/>
          <w:szCs w:val="22"/>
        </w:rPr>
        <w:t xml:space="preserve"> </w:t>
      </w:r>
      <w:r w:rsidRPr="00BB4BBA">
        <w:rPr>
          <w:sz w:val="22"/>
          <w:szCs w:val="22"/>
        </w:rPr>
        <w:t xml:space="preserve"> MEĐUNARODNIH </w:t>
      </w:r>
      <w:r w:rsidR="002064AD" w:rsidRPr="00BB4BBA">
        <w:rPr>
          <w:sz w:val="22"/>
          <w:szCs w:val="22"/>
        </w:rPr>
        <w:t xml:space="preserve"> </w:t>
      </w:r>
      <w:r w:rsidRPr="00BB4BBA">
        <w:rPr>
          <w:sz w:val="22"/>
          <w:szCs w:val="22"/>
        </w:rPr>
        <w:t>UGOVORA</w:t>
      </w:r>
    </w:p>
    <w:p w:rsidR="00184EF5" w:rsidRPr="002064AD" w:rsidRDefault="00184EF5" w:rsidP="00184EF5">
      <w:pPr>
        <w:jc w:val="both"/>
        <w:rPr>
          <w:sz w:val="24"/>
          <w:szCs w:val="24"/>
        </w:rPr>
      </w:pPr>
    </w:p>
    <w:p w:rsidR="00184EF5" w:rsidRPr="00386B1A" w:rsidRDefault="00184EF5" w:rsidP="002064AD">
      <w:pPr>
        <w:overflowPunct/>
        <w:autoSpaceDE/>
        <w:autoSpaceDN/>
        <w:adjustRightInd/>
        <w:jc w:val="both"/>
        <w:textAlignment w:val="auto"/>
        <w:rPr>
          <w:i/>
          <w:sz w:val="24"/>
          <w:szCs w:val="24"/>
        </w:rPr>
      </w:pPr>
      <w:r w:rsidRPr="00386B1A">
        <w:rPr>
          <w:i/>
          <w:sz w:val="24"/>
          <w:szCs w:val="24"/>
        </w:rPr>
        <w:t>Sudjelovanje u vođenju pregovora radi zaključenja sporazuma o socijalnom osiguranju za dio koji se odnosi na oblast nezaposlenosti</w:t>
      </w:r>
    </w:p>
    <w:p w:rsidR="00184EF5" w:rsidRPr="00351126" w:rsidRDefault="00184EF5" w:rsidP="002064AD">
      <w:pPr>
        <w:jc w:val="both"/>
        <w:rPr>
          <w:sz w:val="24"/>
          <w:szCs w:val="24"/>
        </w:rPr>
      </w:pPr>
      <w:r w:rsidRPr="00351126">
        <w:rPr>
          <w:sz w:val="24"/>
          <w:szCs w:val="24"/>
        </w:rPr>
        <w:t>U 2014. godini, pred</w:t>
      </w:r>
      <w:r>
        <w:rPr>
          <w:sz w:val="24"/>
          <w:szCs w:val="24"/>
        </w:rPr>
        <w:t>stavnici Agencije su sudjelovali</w:t>
      </w:r>
      <w:r w:rsidRPr="00351126">
        <w:rPr>
          <w:sz w:val="24"/>
          <w:szCs w:val="24"/>
        </w:rPr>
        <w:t xml:space="preserve"> u pregovorima za zaključivanje spor</w:t>
      </w:r>
      <w:r>
        <w:rPr>
          <w:sz w:val="24"/>
          <w:szCs w:val="24"/>
        </w:rPr>
        <w:t>azuma o socijalnom osiguranju s</w:t>
      </w:r>
      <w:r w:rsidRPr="00351126">
        <w:rPr>
          <w:sz w:val="24"/>
          <w:szCs w:val="24"/>
        </w:rPr>
        <w:t xml:space="preserve"> Češkom Republikom i Crnom Gorom, i to:</w:t>
      </w:r>
    </w:p>
    <w:p w:rsidR="00184EF5" w:rsidRDefault="00184EF5" w:rsidP="000140DE">
      <w:pPr>
        <w:pStyle w:val="ListParagraph"/>
        <w:numPr>
          <w:ilvl w:val="0"/>
          <w:numId w:val="62"/>
        </w:numPr>
        <w:tabs>
          <w:tab w:val="left" w:pos="284"/>
        </w:tabs>
        <w:overflowPunct/>
        <w:autoSpaceDE/>
        <w:autoSpaceDN/>
        <w:adjustRightInd/>
        <w:jc w:val="both"/>
        <w:textAlignment w:val="auto"/>
        <w:rPr>
          <w:sz w:val="24"/>
          <w:szCs w:val="24"/>
        </w:rPr>
      </w:pPr>
      <w:r w:rsidRPr="00351126">
        <w:rPr>
          <w:sz w:val="24"/>
          <w:szCs w:val="24"/>
        </w:rPr>
        <w:t xml:space="preserve">u </w:t>
      </w:r>
      <w:r>
        <w:rPr>
          <w:sz w:val="24"/>
          <w:szCs w:val="24"/>
        </w:rPr>
        <w:t>listopadu</w:t>
      </w:r>
      <w:r w:rsidRPr="00351126">
        <w:rPr>
          <w:sz w:val="24"/>
          <w:szCs w:val="24"/>
        </w:rPr>
        <w:t xml:space="preserve"> 2014. godine, kao članovi ekspertnog tima, u trećem krugu pregovora radi zaključivanja Sporazuma o soc</w:t>
      </w:r>
      <w:r w:rsidR="002064AD">
        <w:rPr>
          <w:sz w:val="24"/>
          <w:szCs w:val="24"/>
        </w:rPr>
        <w:t>ijalnom osiguranju između BiH</w:t>
      </w:r>
      <w:r w:rsidRPr="00351126">
        <w:rPr>
          <w:sz w:val="24"/>
          <w:szCs w:val="24"/>
        </w:rPr>
        <w:t xml:space="preserve"> i Češke Republike</w:t>
      </w:r>
      <w:r>
        <w:rPr>
          <w:sz w:val="24"/>
          <w:szCs w:val="24"/>
        </w:rPr>
        <w:t>;</w:t>
      </w:r>
    </w:p>
    <w:p w:rsidR="00184EF5" w:rsidRPr="006B2DD4" w:rsidRDefault="00184EF5" w:rsidP="00184EF5">
      <w:pPr>
        <w:pStyle w:val="ListParagraph"/>
        <w:numPr>
          <w:ilvl w:val="0"/>
          <w:numId w:val="62"/>
        </w:numPr>
        <w:tabs>
          <w:tab w:val="left" w:pos="284"/>
        </w:tabs>
        <w:overflowPunct/>
        <w:autoSpaceDE/>
        <w:autoSpaceDN/>
        <w:adjustRightInd/>
        <w:jc w:val="both"/>
        <w:textAlignment w:val="auto"/>
        <w:rPr>
          <w:sz w:val="24"/>
          <w:szCs w:val="24"/>
        </w:rPr>
      </w:pPr>
      <w:r w:rsidRPr="002064AD">
        <w:rPr>
          <w:sz w:val="24"/>
          <w:szCs w:val="24"/>
        </w:rPr>
        <w:t>u veljači 2014. godine u četvrtom krugu pregovora između izaslanstava</w:t>
      </w:r>
      <w:r w:rsidR="002064AD">
        <w:rPr>
          <w:sz w:val="24"/>
          <w:szCs w:val="24"/>
        </w:rPr>
        <w:t xml:space="preserve"> BiH</w:t>
      </w:r>
      <w:r w:rsidRPr="002064AD">
        <w:rPr>
          <w:sz w:val="24"/>
          <w:szCs w:val="24"/>
        </w:rPr>
        <w:t xml:space="preserve"> i Crne Gore u vezi zaključivanja Sporazuma o socijalnom osiguranju između Crne Gore i Bosne i Hercegovine. </w:t>
      </w:r>
    </w:p>
    <w:p w:rsidR="00184EF5" w:rsidRPr="006B2DD4" w:rsidRDefault="00184EF5" w:rsidP="006B2DD4">
      <w:pPr>
        <w:overflowPunct/>
        <w:autoSpaceDE/>
        <w:autoSpaceDN/>
        <w:adjustRightInd/>
        <w:jc w:val="both"/>
        <w:textAlignment w:val="auto"/>
        <w:rPr>
          <w:b/>
          <w:sz w:val="24"/>
          <w:szCs w:val="24"/>
        </w:rPr>
      </w:pPr>
      <w:r w:rsidRPr="002064AD">
        <w:rPr>
          <w:b/>
          <w:sz w:val="24"/>
          <w:szCs w:val="24"/>
        </w:rPr>
        <w:t>Iniciranje sklapanja međunarodnih ugovora u području zapošljavanja</w:t>
      </w:r>
    </w:p>
    <w:p w:rsidR="00184EF5" w:rsidRPr="002064AD" w:rsidRDefault="00184EF5" w:rsidP="000140DE">
      <w:pPr>
        <w:pStyle w:val="ListParagraph"/>
        <w:numPr>
          <w:ilvl w:val="0"/>
          <w:numId w:val="61"/>
        </w:numPr>
        <w:overflowPunct/>
        <w:autoSpaceDE/>
        <w:autoSpaceDN/>
        <w:adjustRightInd/>
        <w:jc w:val="both"/>
        <w:textAlignment w:val="auto"/>
        <w:rPr>
          <w:i/>
          <w:sz w:val="24"/>
          <w:szCs w:val="24"/>
        </w:rPr>
      </w:pPr>
      <w:r w:rsidRPr="002064AD">
        <w:rPr>
          <w:i/>
          <w:sz w:val="24"/>
          <w:szCs w:val="24"/>
        </w:rPr>
        <w:t>Sporazum između Vijeća ministara BiH i Vlade Ruske Federacije o zapošljavanju državljana BiH u Ruskoj Federaciji i državljana Ruske Federacije u Bosni i Hercegovini</w:t>
      </w:r>
    </w:p>
    <w:p w:rsidR="00184EF5" w:rsidRPr="00351126" w:rsidRDefault="00184EF5" w:rsidP="00184EF5">
      <w:pPr>
        <w:jc w:val="both"/>
        <w:rPr>
          <w:sz w:val="24"/>
          <w:szCs w:val="24"/>
        </w:rPr>
      </w:pPr>
      <w:r>
        <w:rPr>
          <w:sz w:val="24"/>
          <w:szCs w:val="24"/>
        </w:rPr>
        <w:t>U listopadu</w:t>
      </w:r>
      <w:r w:rsidRPr="00351126">
        <w:rPr>
          <w:sz w:val="24"/>
          <w:szCs w:val="24"/>
        </w:rPr>
        <w:t xml:space="preserve"> 2014. </w:t>
      </w:r>
      <w:proofErr w:type="gramStart"/>
      <w:r w:rsidRPr="00351126">
        <w:rPr>
          <w:sz w:val="24"/>
          <w:szCs w:val="24"/>
        </w:rPr>
        <w:t>godine</w:t>
      </w:r>
      <w:proofErr w:type="gramEnd"/>
      <w:r w:rsidRPr="00351126">
        <w:rPr>
          <w:sz w:val="24"/>
          <w:szCs w:val="24"/>
        </w:rPr>
        <w:t xml:space="preserve"> predstavnik Agencije </w:t>
      </w:r>
      <w:r>
        <w:rPr>
          <w:sz w:val="24"/>
          <w:szCs w:val="24"/>
        </w:rPr>
        <w:t>sastao se s</w:t>
      </w:r>
      <w:r w:rsidRPr="00351126">
        <w:rPr>
          <w:sz w:val="24"/>
          <w:szCs w:val="24"/>
        </w:rPr>
        <w:t xml:space="preserve"> predstavnicima Uprave za međunarodne veze Federalne mig</w:t>
      </w:r>
      <w:r>
        <w:rPr>
          <w:sz w:val="24"/>
          <w:szCs w:val="24"/>
        </w:rPr>
        <w:t>racijske</w:t>
      </w:r>
      <w:r w:rsidRPr="00351126">
        <w:rPr>
          <w:sz w:val="24"/>
          <w:szCs w:val="24"/>
        </w:rPr>
        <w:t xml:space="preserve"> službe Ruske Federacije, gdje su predstavnici Ruske Federacije upoznati</w:t>
      </w:r>
      <w:r>
        <w:rPr>
          <w:sz w:val="24"/>
          <w:szCs w:val="24"/>
        </w:rPr>
        <w:t xml:space="preserve"> o neophodnosti</w:t>
      </w:r>
      <w:r w:rsidRPr="00351126">
        <w:rPr>
          <w:sz w:val="24"/>
          <w:szCs w:val="24"/>
        </w:rPr>
        <w:t xml:space="preserve"> obnavljanja pregovora i ubrzavanja procedura za održavanje</w:t>
      </w:r>
      <w:r w:rsidR="002064AD">
        <w:rPr>
          <w:sz w:val="24"/>
          <w:szCs w:val="24"/>
        </w:rPr>
        <w:t xml:space="preserve"> druge runde </w:t>
      </w:r>
      <w:r w:rsidRPr="00351126">
        <w:rPr>
          <w:sz w:val="24"/>
          <w:szCs w:val="24"/>
        </w:rPr>
        <w:t>pregovora u vezi Sporazuma o zapošljavanju državljana Bosne i Hercegovine u Ruskoj Federaciji i državljana Ruske Federacije u Bosni i Hercegovini.</w:t>
      </w:r>
    </w:p>
    <w:p w:rsidR="00184EF5" w:rsidRPr="00F1750C" w:rsidRDefault="00184EF5" w:rsidP="00184EF5">
      <w:pPr>
        <w:jc w:val="both"/>
        <w:rPr>
          <w:sz w:val="24"/>
          <w:szCs w:val="24"/>
        </w:rPr>
      </w:pPr>
      <w:r w:rsidRPr="00F1750C">
        <w:rPr>
          <w:sz w:val="24"/>
          <w:szCs w:val="24"/>
        </w:rPr>
        <w:t xml:space="preserve">EUROPSKE </w:t>
      </w:r>
      <w:r w:rsidR="00F1750C">
        <w:rPr>
          <w:sz w:val="24"/>
          <w:szCs w:val="24"/>
        </w:rPr>
        <w:t xml:space="preserve"> </w:t>
      </w:r>
      <w:r w:rsidRPr="00F1750C">
        <w:rPr>
          <w:sz w:val="24"/>
          <w:szCs w:val="24"/>
        </w:rPr>
        <w:t>INTEGRACIJE</w:t>
      </w:r>
    </w:p>
    <w:p w:rsidR="00F1750C" w:rsidRPr="00F1750C" w:rsidRDefault="00F1750C" w:rsidP="00184EF5">
      <w:pPr>
        <w:jc w:val="both"/>
        <w:rPr>
          <w:sz w:val="24"/>
          <w:szCs w:val="24"/>
        </w:rPr>
      </w:pPr>
    </w:p>
    <w:p w:rsidR="00184EF5" w:rsidRPr="00351126" w:rsidRDefault="00184EF5" w:rsidP="00184EF5">
      <w:pPr>
        <w:pStyle w:val="NoSpacing"/>
        <w:jc w:val="both"/>
        <w:rPr>
          <w:rFonts w:ascii="Times New Roman" w:hAnsi="Times New Roman"/>
          <w:b/>
          <w:sz w:val="24"/>
          <w:szCs w:val="24"/>
          <w:lang w:val="hr-HR"/>
        </w:rPr>
      </w:pPr>
      <w:r>
        <w:rPr>
          <w:rFonts w:ascii="Times New Roman" w:hAnsi="Times New Roman"/>
          <w:b/>
          <w:sz w:val="24"/>
          <w:szCs w:val="24"/>
          <w:lang w:val="hr-HR"/>
        </w:rPr>
        <w:t>Suradnja i izrada izvješća za Eu</w:t>
      </w:r>
      <w:r w:rsidRPr="00351126">
        <w:rPr>
          <w:rFonts w:ascii="Times New Roman" w:hAnsi="Times New Roman"/>
          <w:b/>
          <w:sz w:val="24"/>
          <w:szCs w:val="24"/>
          <w:lang w:val="hr-HR"/>
        </w:rPr>
        <w:t xml:space="preserve">ropsku komisiju </w:t>
      </w:r>
    </w:p>
    <w:p w:rsidR="00184EF5" w:rsidRPr="00351126" w:rsidRDefault="00184EF5" w:rsidP="00184EF5">
      <w:pPr>
        <w:jc w:val="both"/>
        <w:rPr>
          <w:webHidden/>
          <w:sz w:val="24"/>
          <w:szCs w:val="24"/>
        </w:rPr>
      </w:pPr>
      <w:r w:rsidRPr="00351126">
        <w:rPr>
          <w:sz w:val="24"/>
          <w:szCs w:val="24"/>
        </w:rPr>
        <w:t>U vezi realizacije sastanka Privremenog pododbora o zapošljavanju i so</w:t>
      </w:r>
      <w:r>
        <w:rPr>
          <w:sz w:val="24"/>
          <w:szCs w:val="24"/>
        </w:rPr>
        <w:t>cijalnoj politici, informacijskom</w:t>
      </w:r>
      <w:r w:rsidRPr="00351126">
        <w:rPr>
          <w:sz w:val="24"/>
          <w:szCs w:val="24"/>
        </w:rPr>
        <w:t xml:space="preserve"> društvu i medijima, obrazovanju i i</w:t>
      </w:r>
      <w:r w:rsidR="00F1750C">
        <w:rPr>
          <w:sz w:val="24"/>
          <w:szCs w:val="24"/>
        </w:rPr>
        <w:t xml:space="preserve">straživanju i javnom zdravstvu </w:t>
      </w:r>
      <w:r w:rsidRPr="00351126">
        <w:rPr>
          <w:sz w:val="24"/>
          <w:szCs w:val="24"/>
        </w:rPr>
        <w:t>i Podo</w:t>
      </w:r>
      <w:r>
        <w:rPr>
          <w:sz w:val="24"/>
          <w:szCs w:val="24"/>
        </w:rPr>
        <w:t>dbora za inovacije, informacijsko druš</w:t>
      </w:r>
      <w:r w:rsidRPr="00351126">
        <w:rPr>
          <w:sz w:val="24"/>
          <w:szCs w:val="24"/>
        </w:rPr>
        <w:t>tvo, socijalnu politiku i javno zdravstvo izrađeni su i dostavljeni Ministarstvu civilnih poslova prilozi za Dokument za diskusiju.</w:t>
      </w:r>
      <w:r w:rsidRPr="00351126">
        <w:rPr>
          <w:webHidden/>
          <w:sz w:val="24"/>
          <w:szCs w:val="24"/>
        </w:rPr>
        <w:t xml:space="preserve"> Također, predstavnici Agencije su prisustvovali na sastancima pododbora gdje su odgov</w:t>
      </w:r>
      <w:r>
        <w:rPr>
          <w:webHidden/>
          <w:sz w:val="24"/>
          <w:szCs w:val="24"/>
        </w:rPr>
        <w:t>arali na pitanja predstavnika Eu</w:t>
      </w:r>
      <w:r w:rsidRPr="00351126">
        <w:rPr>
          <w:webHidden/>
          <w:sz w:val="24"/>
          <w:szCs w:val="24"/>
        </w:rPr>
        <w:t xml:space="preserve">ropske komisije vezano za stanje tržišta rada u BiH. </w:t>
      </w:r>
    </w:p>
    <w:p w:rsidR="00184EF5" w:rsidRPr="00891ED0" w:rsidRDefault="00184EF5" w:rsidP="00184EF5">
      <w:pPr>
        <w:jc w:val="both"/>
        <w:rPr>
          <w:sz w:val="24"/>
          <w:szCs w:val="24"/>
        </w:rPr>
      </w:pPr>
      <w:r w:rsidRPr="00351126">
        <w:rPr>
          <w:webHidden/>
          <w:sz w:val="24"/>
          <w:szCs w:val="24"/>
        </w:rPr>
        <w:t>Također</w:t>
      </w:r>
      <w:r>
        <w:rPr>
          <w:webHidden/>
          <w:sz w:val="24"/>
          <w:szCs w:val="24"/>
        </w:rPr>
        <w:t>,</w:t>
      </w:r>
      <w:r w:rsidRPr="00351126">
        <w:rPr>
          <w:webHidden/>
          <w:sz w:val="24"/>
          <w:szCs w:val="24"/>
        </w:rPr>
        <w:t xml:space="preserve"> pr</w:t>
      </w:r>
      <w:r>
        <w:rPr>
          <w:webHidden/>
          <w:sz w:val="24"/>
          <w:szCs w:val="24"/>
        </w:rPr>
        <w:t>edstavnik Agencije je sudjelovao</w:t>
      </w:r>
      <w:r w:rsidRPr="00351126">
        <w:rPr>
          <w:webHidden/>
          <w:sz w:val="24"/>
          <w:szCs w:val="24"/>
        </w:rPr>
        <w:t xml:space="preserve"> na konferencijama koje je organizirala E</w:t>
      </w:r>
      <w:r>
        <w:rPr>
          <w:webHidden/>
          <w:sz w:val="24"/>
          <w:szCs w:val="24"/>
        </w:rPr>
        <w:t>u</w:t>
      </w:r>
      <w:r w:rsidRPr="00351126">
        <w:rPr>
          <w:webHidden/>
          <w:sz w:val="24"/>
          <w:szCs w:val="24"/>
        </w:rPr>
        <w:t>ropska unija iz oblasti kojim se bavi Agencija.</w:t>
      </w:r>
    </w:p>
    <w:p w:rsidR="002C4113" w:rsidRPr="00351126" w:rsidRDefault="002C4113" w:rsidP="00184EF5">
      <w:pPr>
        <w:jc w:val="both"/>
        <w:rPr>
          <w:sz w:val="24"/>
          <w:szCs w:val="24"/>
        </w:rPr>
      </w:pPr>
    </w:p>
    <w:p w:rsidR="00184EF5" w:rsidRPr="00F1750C" w:rsidRDefault="00184EF5" w:rsidP="00184EF5">
      <w:pPr>
        <w:jc w:val="both"/>
        <w:rPr>
          <w:sz w:val="22"/>
          <w:szCs w:val="22"/>
        </w:rPr>
      </w:pPr>
      <w:r w:rsidRPr="00F1750C">
        <w:rPr>
          <w:sz w:val="22"/>
          <w:szCs w:val="22"/>
        </w:rPr>
        <w:t>PLANIRANI</w:t>
      </w:r>
      <w:r w:rsidR="00F1750C">
        <w:rPr>
          <w:sz w:val="22"/>
          <w:szCs w:val="22"/>
        </w:rPr>
        <w:t xml:space="preserve"> </w:t>
      </w:r>
      <w:r w:rsidRPr="00F1750C">
        <w:rPr>
          <w:sz w:val="22"/>
          <w:szCs w:val="22"/>
        </w:rPr>
        <w:t xml:space="preserve"> I </w:t>
      </w:r>
      <w:r w:rsidR="00F1750C">
        <w:rPr>
          <w:sz w:val="22"/>
          <w:szCs w:val="22"/>
        </w:rPr>
        <w:t xml:space="preserve"> </w:t>
      </w:r>
      <w:r w:rsidRPr="00F1750C">
        <w:rPr>
          <w:sz w:val="22"/>
          <w:szCs w:val="22"/>
        </w:rPr>
        <w:t>REALIZIRANI</w:t>
      </w:r>
      <w:r w:rsidR="00F1750C">
        <w:rPr>
          <w:sz w:val="22"/>
          <w:szCs w:val="22"/>
        </w:rPr>
        <w:t xml:space="preserve"> </w:t>
      </w:r>
      <w:r w:rsidRPr="00F1750C">
        <w:rPr>
          <w:sz w:val="22"/>
          <w:szCs w:val="22"/>
        </w:rPr>
        <w:t xml:space="preserve"> PROGRAMSKI </w:t>
      </w:r>
      <w:r w:rsidR="00F1750C">
        <w:rPr>
          <w:sz w:val="22"/>
          <w:szCs w:val="22"/>
        </w:rPr>
        <w:t xml:space="preserve"> </w:t>
      </w:r>
      <w:r w:rsidRPr="00F1750C">
        <w:rPr>
          <w:sz w:val="22"/>
          <w:szCs w:val="22"/>
        </w:rPr>
        <w:t>ZADACI</w:t>
      </w:r>
    </w:p>
    <w:p w:rsidR="00F1750C" w:rsidRPr="00F1750C" w:rsidRDefault="00F1750C" w:rsidP="00184EF5">
      <w:pPr>
        <w:jc w:val="both"/>
        <w:rPr>
          <w:sz w:val="24"/>
          <w:szCs w:val="24"/>
        </w:rPr>
      </w:pPr>
    </w:p>
    <w:p w:rsidR="00184EF5" w:rsidRPr="00F1750C" w:rsidRDefault="00184EF5" w:rsidP="00F1750C">
      <w:pPr>
        <w:overflowPunct/>
        <w:autoSpaceDE/>
        <w:autoSpaceDN/>
        <w:adjustRightInd/>
        <w:jc w:val="both"/>
        <w:textAlignment w:val="auto"/>
        <w:rPr>
          <w:rFonts w:eastAsia="Calibri"/>
          <w:b/>
          <w:sz w:val="24"/>
          <w:szCs w:val="24"/>
        </w:rPr>
      </w:pPr>
      <w:r w:rsidRPr="00F1750C">
        <w:rPr>
          <w:rFonts w:eastAsia="Calibri"/>
          <w:b/>
          <w:sz w:val="24"/>
          <w:szCs w:val="24"/>
        </w:rPr>
        <w:t>Suradnja s Austrijskom službom za zapošljavanje (AMS)</w:t>
      </w:r>
    </w:p>
    <w:p w:rsidR="00184EF5" w:rsidRPr="00351126" w:rsidRDefault="00184EF5" w:rsidP="00184EF5">
      <w:pPr>
        <w:ind w:left="45"/>
        <w:jc w:val="both"/>
        <w:rPr>
          <w:sz w:val="24"/>
          <w:szCs w:val="24"/>
        </w:rPr>
      </w:pPr>
      <w:r>
        <w:rPr>
          <w:sz w:val="24"/>
          <w:szCs w:val="24"/>
        </w:rPr>
        <w:t>Na osnovi Memoranduma o su</w:t>
      </w:r>
      <w:r w:rsidRPr="00351126">
        <w:rPr>
          <w:sz w:val="24"/>
          <w:szCs w:val="24"/>
        </w:rPr>
        <w:t xml:space="preserve">radnji između Agencije za rad i zapošljavanje BiH i Službe zapošljavanja Republike Austrije, u prostorijama Agencije za rad i zapošljavanje BiH </w:t>
      </w:r>
      <w:r>
        <w:rPr>
          <w:sz w:val="24"/>
          <w:szCs w:val="24"/>
        </w:rPr>
        <w:t>u svibnju</w:t>
      </w:r>
      <w:r w:rsidRPr="00351126">
        <w:rPr>
          <w:sz w:val="24"/>
          <w:szCs w:val="24"/>
        </w:rPr>
        <w:t xml:space="preserve"> 2014. godine održana je dvodnevna radionica sa temama: „Strukovno obrazovanje i</w:t>
      </w:r>
      <w:r>
        <w:rPr>
          <w:sz w:val="24"/>
          <w:szCs w:val="24"/>
        </w:rPr>
        <w:t xml:space="preserve"> osposobljavanje u suočavanju s</w:t>
      </w:r>
      <w:r w:rsidRPr="00351126">
        <w:rPr>
          <w:sz w:val="24"/>
          <w:szCs w:val="24"/>
        </w:rPr>
        <w:t xml:space="preserve"> tržištem rada – usklađivanje ponude i tražnje na tržištu rada“ i „Usluge za poslodavce – uloga službi za zapošljavanje kao relevantnog partnera poslodavcima“. Na radionici </w:t>
      </w:r>
      <w:r>
        <w:rPr>
          <w:sz w:val="24"/>
          <w:szCs w:val="24"/>
        </w:rPr>
        <w:t>su sudjelovali</w:t>
      </w:r>
      <w:r w:rsidRPr="00351126">
        <w:rPr>
          <w:sz w:val="24"/>
          <w:szCs w:val="24"/>
        </w:rPr>
        <w:t xml:space="preserve"> predstavnici Službe zapošljavanja Republike Austrije, Agencije za rad i zapošljavanje BiH, Federalnog zavoda za zapošljavanje, Zavoda za zapošljavanje Republike Srpske i Zavoda za zapošljavanje Brčko Distrikta BiH.</w:t>
      </w:r>
    </w:p>
    <w:p w:rsidR="00184EF5" w:rsidRPr="00F1750C" w:rsidRDefault="00184EF5" w:rsidP="00F1750C">
      <w:pPr>
        <w:overflowPunct/>
        <w:autoSpaceDE/>
        <w:autoSpaceDN/>
        <w:adjustRightInd/>
        <w:jc w:val="both"/>
        <w:textAlignment w:val="auto"/>
        <w:rPr>
          <w:rFonts w:eastAsia="Calibri"/>
          <w:b/>
          <w:sz w:val="24"/>
          <w:szCs w:val="24"/>
        </w:rPr>
      </w:pPr>
      <w:r w:rsidRPr="00F1750C">
        <w:rPr>
          <w:rFonts w:eastAsia="Calibri"/>
          <w:b/>
          <w:sz w:val="24"/>
          <w:szCs w:val="24"/>
        </w:rPr>
        <w:t>Suradnja sa Saveznom agencijom za rad SR Njemačke u provođenju Dogovora o posredovanju pri zapošljavanju radnika iz Bosne i Hercegovine u Saveznoj Republici Njemačkoj (njegovatelji) na određeno vrijeme</w:t>
      </w:r>
    </w:p>
    <w:p w:rsidR="00184EF5" w:rsidRPr="00351126" w:rsidRDefault="00184EF5" w:rsidP="00184EF5">
      <w:pPr>
        <w:tabs>
          <w:tab w:val="left" w:pos="709"/>
        </w:tabs>
        <w:jc w:val="both"/>
        <w:rPr>
          <w:sz w:val="24"/>
          <w:szCs w:val="24"/>
        </w:rPr>
      </w:pPr>
      <w:r w:rsidRPr="00351126">
        <w:rPr>
          <w:sz w:val="24"/>
          <w:szCs w:val="24"/>
        </w:rPr>
        <w:t>Agencija za rad i zapošljavanje BiH je u 2014. godini realizirala, u s</w:t>
      </w:r>
      <w:r>
        <w:rPr>
          <w:sz w:val="24"/>
          <w:szCs w:val="24"/>
        </w:rPr>
        <w:t>uradnji s</w:t>
      </w:r>
      <w:r w:rsidRPr="00351126">
        <w:rPr>
          <w:sz w:val="24"/>
          <w:szCs w:val="24"/>
        </w:rPr>
        <w:t xml:space="preserve"> entitetskim zavodima za zapošljavanje i </w:t>
      </w:r>
      <w:r>
        <w:rPr>
          <w:sz w:val="24"/>
          <w:szCs w:val="24"/>
        </w:rPr>
        <w:t>Zavodom za zapošljavanje Brčko Distrikta BiH.</w:t>
      </w:r>
      <w:r w:rsidRPr="00351126">
        <w:rPr>
          <w:sz w:val="24"/>
          <w:szCs w:val="24"/>
        </w:rPr>
        <w:t xml:space="preserve"> Dogovor o posredovanju pri</w:t>
      </w:r>
      <w:r w:rsidR="00F1750C">
        <w:rPr>
          <w:sz w:val="24"/>
          <w:szCs w:val="24"/>
        </w:rPr>
        <w:t xml:space="preserve"> zapošljavanju radnika iz BiH</w:t>
      </w:r>
      <w:r w:rsidRPr="00351126">
        <w:rPr>
          <w:sz w:val="24"/>
          <w:szCs w:val="24"/>
        </w:rPr>
        <w:t xml:space="preserve"> u SR Njemačku na određeno vrijeme vezano za radnike medicinske struke (njegovatelje). Ukupno je u 2014. godini posredstvom ovog programa zaposleno 566 radnika</w:t>
      </w:r>
      <w:r>
        <w:rPr>
          <w:sz w:val="24"/>
          <w:szCs w:val="24"/>
        </w:rPr>
        <w:t>,</w:t>
      </w:r>
      <w:r w:rsidRPr="00351126">
        <w:rPr>
          <w:sz w:val="24"/>
          <w:szCs w:val="24"/>
        </w:rPr>
        <w:t xml:space="preserve"> i to:</w:t>
      </w:r>
    </w:p>
    <w:p w:rsidR="00184EF5" w:rsidRPr="00F1750C" w:rsidRDefault="00184EF5" w:rsidP="000140DE">
      <w:pPr>
        <w:pStyle w:val="ListParagraph"/>
        <w:numPr>
          <w:ilvl w:val="0"/>
          <w:numId w:val="63"/>
        </w:numPr>
        <w:tabs>
          <w:tab w:val="left" w:pos="709"/>
        </w:tabs>
        <w:jc w:val="both"/>
        <w:rPr>
          <w:sz w:val="24"/>
          <w:szCs w:val="24"/>
        </w:rPr>
      </w:pPr>
      <w:r w:rsidRPr="00F1750C">
        <w:rPr>
          <w:sz w:val="24"/>
          <w:szCs w:val="24"/>
        </w:rPr>
        <w:t>Triple Win projekt – 103 radnika</w:t>
      </w:r>
    </w:p>
    <w:p w:rsidR="00184EF5" w:rsidRPr="006B2DD4" w:rsidRDefault="00184EF5" w:rsidP="00184EF5">
      <w:pPr>
        <w:pStyle w:val="ListParagraph"/>
        <w:numPr>
          <w:ilvl w:val="0"/>
          <w:numId w:val="63"/>
        </w:numPr>
        <w:tabs>
          <w:tab w:val="left" w:pos="709"/>
        </w:tabs>
        <w:jc w:val="both"/>
        <w:rPr>
          <w:sz w:val="24"/>
          <w:szCs w:val="24"/>
        </w:rPr>
      </w:pPr>
      <w:r w:rsidRPr="00F1750C">
        <w:rPr>
          <w:sz w:val="24"/>
          <w:szCs w:val="24"/>
        </w:rPr>
        <w:t>Proc</w:t>
      </w:r>
      <w:r w:rsidR="00F1750C">
        <w:rPr>
          <w:sz w:val="24"/>
          <w:szCs w:val="24"/>
        </w:rPr>
        <w:t xml:space="preserve">edura za poznatog poslodavca - </w:t>
      </w:r>
      <w:r w:rsidRPr="00F1750C">
        <w:rPr>
          <w:sz w:val="24"/>
          <w:szCs w:val="24"/>
        </w:rPr>
        <w:t>565 prijava u 2014. godini, zaposleno 463 radnika, odbijena 13 prijava, 89 prijava još uvijek nije riješeno.</w:t>
      </w:r>
    </w:p>
    <w:p w:rsidR="00184EF5" w:rsidRPr="002C4113" w:rsidRDefault="00184EF5" w:rsidP="00184EF5">
      <w:pPr>
        <w:jc w:val="both"/>
        <w:rPr>
          <w:i/>
          <w:sz w:val="24"/>
          <w:szCs w:val="24"/>
        </w:rPr>
      </w:pPr>
      <w:r w:rsidRPr="002C4113">
        <w:rPr>
          <w:i/>
          <w:sz w:val="24"/>
          <w:szCs w:val="24"/>
        </w:rPr>
        <w:t>Implementacija sporazuma o socijalnom osiguranju u dijelu koji se odnosi na oblast nezaposlenosti</w:t>
      </w:r>
    </w:p>
    <w:p w:rsidR="00F1750C" w:rsidRDefault="00184EF5" w:rsidP="00F1750C">
      <w:pPr>
        <w:tabs>
          <w:tab w:val="left" w:pos="990"/>
        </w:tabs>
        <w:jc w:val="both"/>
        <w:rPr>
          <w:sz w:val="24"/>
          <w:szCs w:val="24"/>
        </w:rPr>
      </w:pPr>
      <w:r w:rsidRPr="00351126">
        <w:rPr>
          <w:sz w:val="24"/>
          <w:szCs w:val="24"/>
        </w:rPr>
        <w:t>U okviru implem</w:t>
      </w:r>
      <w:r w:rsidR="00F1750C">
        <w:rPr>
          <w:sz w:val="24"/>
          <w:szCs w:val="24"/>
        </w:rPr>
        <w:t>entacije sporazuma između BiH</w:t>
      </w:r>
      <w:r w:rsidRPr="00351126">
        <w:rPr>
          <w:sz w:val="24"/>
          <w:szCs w:val="24"/>
        </w:rPr>
        <w:t xml:space="preserve"> i drugih država o socijalnom osiguranju Agencija je u izvještajnom </w:t>
      </w:r>
      <w:r>
        <w:rPr>
          <w:sz w:val="24"/>
          <w:szCs w:val="24"/>
        </w:rPr>
        <w:t>razdoblju</w:t>
      </w:r>
      <w:r w:rsidRPr="00351126">
        <w:rPr>
          <w:sz w:val="24"/>
          <w:szCs w:val="24"/>
        </w:rPr>
        <w:t xml:space="preserve"> zaprimila ukupno 1.071 predmeta, i to od Nacionalne službe za </w:t>
      </w:r>
      <w:r w:rsidR="00F1750C">
        <w:rPr>
          <w:sz w:val="24"/>
          <w:szCs w:val="24"/>
        </w:rPr>
        <w:t>zapošljavanje R.</w:t>
      </w:r>
      <w:r w:rsidRPr="00351126">
        <w:rPr>
          <w:sz w:val="24"/>
          <w:szCs w:val="24"/>
        </w:rPr>
        <w:t xml:space="preserve"> Srbije, Zavoda za zapošljavanje Crne Gore, Zavoda za zapošljavanje Austrije, Z</w:t>
      </w:r>
      <w:r w:rsidR="00F1750C">
        <w:rPr>
          <w:sz w:val="24"/>
          <w:szCs w:val="24"/>
        </w:rPr>
        <w:t>avoda za zapošljavanje R.</w:t>
      </w:r>
      <w:r w:rsidRPr="00351126">
        <w:rPr>
          <w:sz w:val="24"/>
          <w:szCs w:val="24"/>
        </w:rPr>
        <w:t xml:space="preserve"> </w:t>
      </w:r>
      <w:r>
        <w:rPr>
          <w:sz w:val="24"/>
          <w:szCs w:val="24"/>
        </w:rPr>
        <w:t>Slovenije, te nadležnih nositelja</w:t>
      </w:r>
      <w:r w:rsidRPr="00351126">
        <w:rPr>
          <w:sz w:val="24"/>
          <w:szCs w:val="24"/>
        </w:rPr>
        <w:t xml:space="preserve"> za primjenu sporazuma o socijalnom osiguranju između BiH i Švicarske, Hrvatske, Makedo</w:t>
      </w:r>
      <w:r>
        <w:rPr>
          <w:sz w:val="24"/>
          <w:szCs w:val="24"/>
        </w:rPr>
        <w:t>nije, Nizozemske</w:t>
      </w:r>
      <w:r w:rsidRPr="00351126">
        <w:rPr>
          <w:sz w:val="24"/>
          <w:szCs w:val="24"/>
        </w:rPr>
        <w:t xml:space="preserve"> i Njemačke. U </w:t>
      </w:r>
      <w:r>
        <w:rPr>
          <w:sz w:val="24"/>
          <w:szCs w:val="24"/>
        </w:rPr>
        <w:t>s</w:t>
      </w:r>
      <w:r w:rsidRPr="00351126">
        <w:rPr>
          <w:sz w:val="24"/>
          <w:szCs w:val="24"/>
        </w:rPr>
        <w:t xml:space="preserve">pomenutom </w:t>
      </w:r>
      <w:r>
        <w:rPr>
          <w:sz w:val="24"/>
          <w:szCs w:val="24"/>
        </w:rPr>
        <w:t>razdoblju</w:t>
      </w:r>
      <w:r w:rsidRPr="00351126">
        <w:rPr>
          <w:sz w:val="24"/>
          <w:szCs w:val="24"/>
        </w:rPr>
        <w:t>, 1.074 predmeta je u potpunosti završeno, a predmeti su se odnosili na zahtjeve građana iz BiH, Srbije, Slovenije, Hrvatske, Crne Gore, Austrije i Njemačke.</w:t>
      </w:r>
    </w:p>
    <w:p w:rsidR="00184EF5" w:rsidRPr="002C4113" w:rsidRDefault="00184EF5" w:rsidP="00F1750C">
      <w:pPr>
        <w:tabs>
          <w:tab w:val="left" w:pos="990"/>
        </w:tabs>
        <w:jc w:val="both"/>
        <w:rPr>
          <w:i/>
          <w:sz w:val="24"/>
          <w:szCs w:val="24"/>
        </w:rPr>
      </w:pPr>
      <w:r w:rsidRPr="002C4113">
        <w:rPr>
          <w:i/>
          <w:sz w:val="24"/>
          <w:szCs w:val="24"/>
          <w:lang w:val="hr-HR"/>
        </w:rPr>
        <w:t>Aktivnosti u Centru javnih službi za zapošljavanje zemalja jugoistočne Europe (CPESSEC)</w:t>
      </w:r>
    </w:p>
    <w:p w:rsidR="00184EF5" w:rsidRPr="00F1750C" w:rsidRDefault="00184EF5" w:rsidP="00184EF5">
      <w:pPr>
        <w:pStyle w:val="NoSpacing"/>
        <w:jc w:val="both"/>
        <w:rPr>
          <w:rFonts w:ascii="Times New Roman" w:hAnsi="Times New Roman"/>
          <w:sz w:val="24"/>
          <w:szCs w:val="24"/>
          <w:lang w:val="hr-HR"/>
        </w:rPr>
      </w:pPr>
      <w:r w:rsidRPr="00351126">
        <w:rPr>
          <w:rFonts w:ascii="Times New Roman" w:hAnsi="Times New Roman"/>
          <w:sz w:val="24"/>
          <w:szCs w:val="24"/>
          <w:lang w:val="hr-HR"/>
        </w:rPr>
        <w:t xml:space="preserve">U 2014. godini radom CPESSEC-a je predsjedavala Nacionalna služba za zapošljavanje </w:t>
      </w:r>
      <w:r>
        <w:rPr>
          <w:rFonts w:ascii="Times New Roman" w:hAnsi="Times New Roman"/>
          <w:sz w:val="24"/>
          <w:szCs w:val="24"/>
          <w:lang w:val="hr-HR"/>
        </w:rPr>
        <w:t>Rumunjske</w:t>
      </w:r>
      <w:r w:rsidRPr="00351126">
        <w:rPr>
          <w:rFonts w:ascii="Times New Roman" w:hAnsi="Times New Roman"/>
          <w:sz w:val="24"/>
          <w:szCs w:val="24"/>
          <w:lang w:val="hr-HR"/>
        </w:rPr>
        <w:t xml:space="preserve"> i u tom </w:t>
      </w:r>
      <w:r>
        <w:rPr>
          <w:rFonts w:ascii="Times New Roman" w:hAnsi="Times New Roman"/>
          <w:sz w:val="24"/>
          <w:szCs w:val="24"/>
          <w:lang w:val="hr-HR"/>
        </w:rPr>
        <w:t>razdoblju</w:t>
      </w:r>
      <w:r w:rsidRPr="00351126">
        <w:rPr>
          <w:rFonts w:ascii="Times New Roman" w:hAnsi="Times New Roman"/>
          <w:sz w:val="24"/>
          <w:szCs w:val="24"/>
          <w:lang w:val="hr-HR"/>
        </w:rPr>
        <w:t xml:space="preserve"> održane su dvije konferencije. Na konferencijama su bili p</w:t>
      </w:r>
      <w:r>
        <w:rPr>
          <w:rFonts w:ascii="Times New Roman" w:hAnsi="Times New Roman"/>
          <w:sz w:val="24"/>
          <w:szCs w:val="24"/>
          <w:lang w:val="hr-HR"/>
        </w:rPr>
        <w:t>risutni predstavnici Agencije s</w:t>
      </w:r>
      <w:r w:rsidRPr="00351126">
        <w:rPr>
          <w:rFonts w:ascii="Times New Roman" w:hAnsi="Times New Roman"/>
          <w:sz w:val="24"/>
          <w:szCs w:val="24"/>
          <w:lang w:val="hr-HR"/>
        </w:rPr>
        <w:t xml:space="preserve"> aktivnim učešćem u vidu prezentacija na zadate teme i učešćem u diskusijama. </w:t>
      </w:r>
      <w:r>
        <w:rPr>
          <w:rFonts w:ascii="Times New Roman" w:hAnsi="Times New Roman"/>
          <w:sz w:val="24"/>
          <w:szCs w:val="24"/>
          <w:lang w:val="hr-HR"/>
        </w:rPr>
        <w:t>U listopadu</w:t>
      </w:r>
      <w:r w:rsidRPr="00351126">
        <w:rPr>
          <w:rFonts w:ascii="Times New Roman" w:hAnsi="Times New Roman"/>
          <w:sz w:val="24"/>
          <w:szCs w:val="24"/>
          <w:lang w:val="hr-HR"/>
        </w:rPr>
        <w:t xml:space="preserve"> 2014. godine Agencija je popunila i dostavila podatke u Excel formatu Nacionalnoj službi za zapošljavanje Rum</w:t>
      </w:r>
      <w:r>
        <w:rPr>
          <w:rFonts w:ascii="Times New Roman" w:hAnsi="Times New Roman"/>
          <w:sz w:val="24"/>
          <w:szCs w:val="24"/>
          <w:lang w:val="hr-HR"/>
        </w:rPr>
        <w:t>unjske</w:t>
      </w:r>
      <w:r w:rsidRPr="00351126">
        <w:rPr>
          <w:rFonts w:ascii="Times New Roman" w:hAnsi="Times New Roman"/>
          <w:sz w:val="24"/>
          <w:szCs w:val="24"/>
          <w:lang w:val="hr-HR"/>
        </w:rPr>
        <w:t xml:space="preserve"> za izradu publikacije Statistički informator br. 5. koji treba biti objavljen </w:t>
      </w:r>
      <w:r>
        <w:rPr>
          <w:rFonts w:ascii="Times New Roman" w:hAnsi="Times New Roman"/>
          <w:sz w:val="24"/>
          <w:szCs w:val="24"/>
          <w:lang w:val="hr-HR"/>
        </w:rPr>
        <w:t>na web-</w:t>
      </w:r>
      <w:r w:rsidRPr="00351126">
        <w:rPr>
          <w:rFonts w:ascii="Times New Roman" w:hAnsi="Times New Roman"/>
          <w:sz w:val="24"/>
          <w:szCs w:val="24"/>
          <w:lang w:val="hr-HR"/>
        </w:rPr>
        <w:t>strani</w:t>
      </w:r>
      <w:r>
        <w:rPr>
          <w:rFonts w:ascii="Times New Roman" w:hAnsi="Times New Roman"/>
          <w:sz w:val="24"/>
          <w:szCs w:val="24"/>
          <w:lang w:val="hr-HR"/>
        </w:rPr>
        <w:t>ci</w:t>
      </w:r>
      <w:r w:rsidRPr="00351126">
        <w:rPr>
          <w:rFonts w:ascii="Times New Roman" w:hAnsi="Times New Roman"/>
          <w:sz w:val="24"/>
          <w:szCs w:val="24"/>
          <w:lang w:val="hr-HR"/>
        </w:rPr>
        <w:t xml:space="preserve"> Centra javnih službi za zapo</w:t>
      </w:r>
      <w:r>
        <w:rPr>
          <w:rFonts w:ascii="Times New Roman" w:hAnsi="Times New Roman"/>
          <w:sz w:val="24"/>
          <w:szCs w:val="24"/>
          <w:lang w:val="hr-HR"/>
        </w:rPr>
        <w:t>šljavanje zemalja jugoistočne Eu</w:t>
      </w:r>
      <w:r w:rsidRPr="00351126">
        <w:rPr>
          <w:rFonts w:ascii="Times New Roman" w:hAnsi="Times New Roman"/>
          <w:sz w:val="24"/>
          <w:szCs w:val="24"/>
          <w:lang w:val="hr-HR"/>
        </w:rPr>
        <w:t>rope (</w:t>
      </w:r>
      <w:hyperlink r:id="rId25" w:tgtFrame="_blank" w:history="1">
        <w:r w:rsidRPr="00351126">
          <w:rPr>
            <w:rStyle w:val="Hyperlink"/>
            <w:rFonts w:ascii="Times New Roman" w:eastAsiaTheme="majorEastAsia" w:hAnsi="Times New Roman"/>
            <w:sz w:val="24"/>
            <w:szCs w:val="24"/>
            <w:lang w:val="hr-HR"/>
          </w:rPr>
          <w:t>www.cpessec.org</w:t>
        </w:r>
      </w:hyperlink>
      <w:r w:rsidRPr="00351126">
        <w:rPr>
          <w:rFonts w:ascii="Times New Roman" w:hAnsi="Times New Roman"/>
          <w:sz w:val="24"/>
          <w:szCs w:val="24"/>
          <w:lang w:val="hr-HR"/>
        </w:rPr>
        <w:t>). Također</w:t>
      </w:r>
      <w:r>
        <w:rPr>
          <w:rFonts w:ascii="Times New Roman" w:hAnsi="Times New Roman"/>
          <w:sz w:val="24"/>
          <w:szCs w:val="24"/>
          <w:lang w:val="hr-HR"/>
        </w:rPr>
        <w:t xml:space="preserve"> su na web-</w:t>
      </w:r>
      <w:r w:rsidRPr="00351126">
        <w:rPr>
          <w:rFonts w:ascii="Times New Roman" w:hAnsi="Times New Roman"/>
          <w:sz w:val="24"/>
          <w:szCs w:val="24"/>
          <w:lang w:val="hr-HR"/>
        </w:rPr>
        <w:t>strani</w:t>
      </w:r>
      <w:r>
        <w:rPr>
          <w:rFonts w:ascii="Times New Roman" w:hAnsi="Times New Roman"/>
          <w:sz w:val="24"/>
          <w:szCs w:val="24"/>
          <w:lang w:val="hr-HR"/>
        </w:rPr>
        <w:t>ci</w:t>
      </w:r>
      <w:r w:rsidRPr="00351126">
        <w:rPr>
          <w:rFonts w:ascii="Times New Roman" w:hAnsi="Times New Roman"/>
          <w:sz w:val="24"/>
          <w:szCs w:val="24"/>
          <w:lang w:val="hr-HR"/>
        </w:rPr>
        <w:t xml:space="preserve"> Centra redovno ažurirani mjesečni podaci za 2014. godinu u rubrici 'Statistika', a tiču se podataka o tržištu rada iz administrativnih izvora i iz Ankete</w:t>
      </w:r>
      <w:r w:rsidR="00F1750C">
        <w:rPr>
          <w:rFonts w:ascii="Times New Roman" w:hAnsi="Times New Roman"/>
          <w:sz w:val="24"/>
          <w:szCs w:val="24"/>
          <w:lang w:val="hr-HR"/>
        </w:rPr>
        <w:t xml:space="preserve"> o radnoj snazi vezani za BiH</w:t>
      </w:r>
      <w:r w:rsidRPr="00351126">
        <w:rPr>
          <w:rFonts w:ascii="Times New Roman" w:hAnsi="Times New Roman"/>
          <w:sz w:val="24"/>
          <w:szCs w:val="24"/>
          <w:lang w:val="hr-HR"/>
        </w:rPr>
        <w:t xml:space="preserve">. </w:t>
      </w:r>
    </w:p>
    <w:p w:rsidR="00184EF5" w:rsidRPr="002C4113" w:rsidRDefault="00184EF5" w:rsidP="00184EF5">
      <w:pPr>
        <w:jc w:val="both"/>
        <w:rPr>
          <w:i/>
          <w:sz w:val="24"/>
          <w:szCs w:val="24"/>
        </w:rPr>
      </w:pPr>
      <w:r w:rsidRPr="002C4113">
        <w:rPr>
          <w:i/>
          <w:sz w:val="24"/>
          <w:szCs w:val="24"/>
        </w:rPr>
        <w:t>Provođenje Programa ferijalnog rada studenata u SR Njemačkoj</w:t>
      </w:r>
    </w:p>
    <w:p w:rsidR="00184EF5" w:rsidRPr="00E46C1C" w:rsidRDefault="00184EF5" w:rsidP="00184EF5">
      <w:pPr>
        <w:pStyle w:val="NoSpacing"/>
        <w:jc w:val="both"/>
        <w:rPr>
          <w:rFonts w:ascii="Times New Roman" w:hAnsi="Times New Roman"/>
          <w:sz w:val="24"/>
          <w:szCs w:val="24"/>
          <w:lang w:val="hr-HR"/>
        </w:rPr>
      </w:pPr>
      <w:r w:rsidRPr="00351126">
        <w:rPr>
          <w:rFonts w:ascii="Times New Roman" w:hAnsi="Times New Roman"/>
          <w:sz w:val="24"/>
          <w:szCs w:val="24"/>
          <w:lang w:val="hr-HR"/>
        </w:rPr>
        <w:t>U okviru Program ferijalnog rada u SR Njemačkoj za 2014. godinu</w:t>
      </w:r>
      <w:r>
        <w:rPr>
          <w:rFonts w:ascii="Times New Roman" w:hAnsi="Times New Roman"/>
          <w:sz w:val="24"/>
          <w:szCs w:val="24"/>
          <w:lang w:val="hr-HR"/>
        </w:rPr>
        <w:t xml:space="preserve"> u siječnju</w:t>
      </w:r>
      <w:r w:rsidRPr="00351126">
        <w:rPr>
          <w:rFonts w:ascii="Times New Roman" w:hAnsi="Times New Roman"/>
          <w:sz w:val="24"/>
          <w:szCs w:val="24"/>
          <w:lang w:val="hr-HR"/>
        </w:rPr>
        <w:t xml:space="preserve"> 2014. godine Agencija za rad i zapošljavanje dostavila je Centralnom uredu za međunarodno posredovanje Savezne agencije za rad SR Njemačke - ZAV-u, 143 prijave kandidata koj</w:t>
      </w:r>
      <w:r>
        <w:rPr>
          <w:rFonts w:ascii="Times New Roman" w:hAnsi="Times New Roman"/>
          <w:sz w:val="24"/>
          <w:szCs w:val="24"/>
          <w:lang w:val="hr-HR"/>
        </w:rPr>
        <w:t>i su zadovoljili potrebne uvjete</w:t>
      </w:r>
      <w:r w:rsidRPr="00351126">
        <w:rPr>
          <w:rFonts w:ascii="Times New Roman" w:hAnsi="Times New Roman"/>
          <w:sz w:val="24"/>
          <w:szCs w:val="24"/>
          <w:lang w:val="hr-HR"/>
        </w:rPr>
        <w:t xml:space="preserve"> na dalj</w:t>
      </w:r>
      <w:r>
        <w:rPr>
          <w:rFonts w:ascii="Times New Roman" w:hAnsi="Times New Roman"/>
          <w:sz w:val="24"/>
          <w:szCs w:val="24"/>
          <w:lang w:val="hr-HR"/>
        </w:rPr>
        <w:t>nj</w:t>
      </w:r>
      <w:r w:rsidRPr="00351126">
        <w:rPr>
          <w:rFonts w:ascii="Times New Roman" w:hAnsi="Times New Roman"/>
          <w:sz w:val="24"/>
          <w:szCs w:val="24"/>
          <w:lang w:val="hr-HR"/>
        </w:rPr>
        <w:t xml:space="preserve">u obradu. U </w:t>
      </w:r>
      <w:r>
        <w:rPr>
          <w:rFonts w:ascii="Times New Roman" w:hAnsi="Times New Roman"/>
          <w:sz w:val="24"/>
          <w:szCs w:val="24"/>
          <w:lang w:val="hr-HR"/>
        </w:rPr>
        <w:t>razdoblju od travnja</w:t>
      </w:r>
      <w:r w:rsidRPr="00351126">
        <w:rPr>
          <w:rFonts w:ascii="Times New Roman" w:hAnsi="Times New Roman"/>
          <w:sz w:val="24"/>
          <w:szCs w:val="24"/>
          <w:lang w:val="hr-HR"/>
        </w:rPr>
        <w:t xml:space="preserve"> do</w:t>
      </w:r>
      <w:r>
        <w:rPr>
          <w:rFonts w:ascii="Times New Roman" w:hAnsi="Times New Roman"/>
          <w:sz w:val="24"/>
          <w:szCs w:val="24"/>
          <w:lang w:val="hr-HR"/>
        </w:rPr>
        <w:t xml:space="preserve"> kolovoza</w:t>
      </w:r>
      <w:r w:rsidRPr="00351126">
        <w:rPr>
          <w:rFonts w:ascii="Times New Roman" w:hAnsi="Times New Roman"/>
          <w:sz w:val="24"/>
          <w:szCs w:val="24"/>
          <w:lang w:val="hr-HR"/>
        </w:rPr>
        <w:t xml:space="preserve"> 2014. godine dostavljeno je ukupno 53 radne ponude (</w:t>
      </w:r>
      <w:r w:rsidRPr="00351126">
        <w:rPr>
          <w:rFonts w:ascii="Times New Roman" w:hAnsi="Times New Roman"/>
          <w:i/>
          <w:sz w:val="24"/>
          <w:szCs w:val="24"/>
          <w:lang w:val="hr-HR"/>
        </w:rPr>
        <w:t>Stellenangebot</w:t>
      </w:r>
      <w:r w:rsidRPr="00351126">
        <w:rPr>
          <w:rFonts w:ascii="Times New Roman" w:hAnsi="Times New Roman"/>
          <w:sz w:val="24"/>
          <w:szCs w:val="24"/>
          <w:lang w:val="hr-HR"/>
        </w:rPr>
        <w:t>) poslodavaca iz SR Njemačke, ovjerenih od strane ZAV-a, a 32 studenata je otišlo na ferijalnu praksu u SR Njemačku</w:t>
      </w:r>
      <w:r w:rsidRPr="00351126">
        <w:rPr>
          <w:rFonts w:ascii="Times New Roman" w:hAnsi="Times New Roman"/>
          <w:b/>
          <w:sz w:val="24"/>
          <w:szCs w:val="24"/>
          <w:lang w:val="hr-HR"/>
        </w:rPr>
        <w:t>.</w:t>
      </w:r>
    </w:p>
    <w:p w:rsidR="00184EF5" w:rsidRPr="002C4113" w:rsidRDefault="00184EF5" w:rsidP="00F1750C">
      <w:pPr>
        <w:pStyle w:val="NoSpacing"/>
        <w:jc w:val="both"/>
        <w:rPr>
          <w:rFonts w:ascii="Times New Roman" w:hAnsi="Times New Roman"/>
          <w:i/>
          <w:sz w:val="24"/>
          <w:szCs w:val="24"/>
          <w:lang w:val="hr-HR"/>
        </w:rPr>
      </w:pPr>
      <w:r w:rsidRPr="002C4113">
        <w:rPr>
          <w:rFonts w:ascii="Times New Roman" w:hAnsi="Times New Roman"/>
          <w:i/>
          <w:sz w:val="24"/>
          <w:szCs w:val="24"/>
        </w:rPr>
        <w:t>Izrada „Pregleda politika zapošljavanja u Bosni i Hercegovini za 2013. godinu“</w:t>
      </w:r>
    </w:p>
    <w:p w:rsidR="00184EF5" w:rsidRPr="00F1750C" w:rsidRDefault="00184EF5" w:rsidP="00184EF5">
      <w:pPr>
        <w:tabs>
          <w:tab w:val="left" w:pos="0"/>
          <w:tab w:val="left" w:pos="709"/>
        </w:tabs>
        <w:jc w:val="both"/>
        <w:rPr>
          <w:sz w:val="24"/>
          <w:szCs w:val="24"/>
        </w:rPr>
      </w:pPr>
      <w:r w:rsidRPr="00F1750C">
        <w:rPr>
          <w:sz w:val="24"/>
          <w:szCs w:val="24"/>
        </w:rPr>
        <w:t>U cilju izrade „Pregleda</w:t>
      </w:r>
      <w:r w:rsidR="00540681">
        <w:rPr>
          <w:sz w:val="24"/>
          <w:szCs w:val="24"/>
        </w:rPr>
        <w:t xml:space="preserve"> politika zapošljavanja u BiH</w:t>
      </w:r>
      <w:r w:rsidRPr="00F1750C">
        <w:rPr>
          <w:sz w:val="24"/>
          <w:szCs w:val="24"/>
        </w:rPr>
        <w:t xml:space="preserve"> za 2013. godinu“, formiran je zajednički stručni tim sastavljen od predstavnika Agencije, Federalnog zavoda za zapošljavanje, Zavoda za zapošljavanje </w:t>
      </w:r>
      <w:r w:rsidR="00540681">
        <w:rPr>
          <w:sz w:val="24"/>
          <w:szCs w:val="24"/>
        </w:rPr>
        <w:t>R.</w:t>
      </w:r>
      <w:r w:rsidRPr="00F1750C">
        <w:rPr>
          <w:sz w:val="24"/>
          <w:szCs w:val="24"/>
        </w:rPr>
        <w:t xml:space="preserve"> Srpske i Zavoda za zapošljavanje Brčko Distrikta BiH, koji je u svibnju 2013. godine sačinio ovaj dokument, koji je razmatran i usvojen na sjednici Savjetodavnog odbora Agencije i dostavljen Ministarstvu civilnih poslova na daljnje postupanje.</w:t>
      </w:r>
    </w:p>
    <w:p w:rsidR="00184EF5" w:rsidRPr="002C4113" w:rsidRDefault="00184EF5" w:rsidP="00184EF5">
      <w:pPr>
        <w:jc w:val="both"/>
        <w:rPr>
          <w:i/>
          <w:sz w:val="24"/>
          <w:szCs w:val="24"/>
        </w:rPr>
      </w:pPr>
      <w:r w:rsidRPr="002C4113">
        <w:rPr>
          <w:i/>
          <w:sz w:val="24"/>
          <w:szCs w:val="24"/>
        </w:rPr>
        <w:t>Provođenje Sporazuma između Vijeća ministara Bosne i Hercegovine i Vlade Republike Slovenije o zapošljavanju državljana Bosne i Hercegovine u Republici Sloveniji</w:t>
      </w:r>
    </w:p>
    <w:p w:rsidR="00184EF5" w:rsidRPr="00351126" w:rsidRDefault="00184EF5" w:rsidP="00184EF5">
      <w:pPr>
        <w:jc w:val="both"/>
        <w:rPr>
          <w:sz w:val="24"/>
          <w:szCs w:val="24"/>
        </w:rPr>
      </w:pPr>
      <w:r w:rsidRPr="00351126">
        <w:rPr>
          <w:sz w:val="24"/>
          <w:szCs w:val="24"/>
        </w:rPr>
        <w:t>Agencija za rad i zapošljava</w:t>
      </w:r>
      <w:r>
        <w:rPr>
          <w:sz w:val="24"/>
          <w:szCs w:val="24"/>
        </w:rPr>
        <w:t>nje Bosne i Hercegovine je, u suradnji s</w:t>
      </w:r>
      <w:r w:rsidRPr="00351126">
        <w:rPr>
          <w:sz w:val="24"/>
          <w:szCs w:val="24"/>
        </w:rPr>
        <w:t xml:space="preserve"> entitetskim zavodima za zapošljavanje i </w:t>
      </w:r>
      <w:r>
        <w:rPr>
          <w:sz w:val="24"/>
          <w:szCs w:val="24"/>
        </w:rPr>
        <w:t>Zavodom za zapošljavanje Brčko D</w:t>
      </w:r>
      <w:r w:rsidRPr="00351126">
        <w:rPr>
          <w:sz w:val="24"/>
          <w:szCs w:val="24"/>
        </w:rPr>
        <w:t xml:space="preserve">istrikta BiH u </w:t>
      </w:r>
      <w:r>
        <w:rPr>
          <w:sz w:val="24"/>
          <w:szCs w:val="24"/>
        </w:rPr>
        <w:t xml:space="preserve">razdoblju </w:t>
      </w:r>
      <w:r w:rsidRPr="00351126">
        <w:rPr>
          <w:sz w:val="24"/>
          <w:szCs w:val="24"/>
        </w:rPr>
        <w:t>1.1.</w:t>
      </w:r>
      <w:r>
        <w:rPr>
          <w:sz w:val="24"/>
          <w:szCs w:val="24"/>
        </w:rPr>
        <w:t xml:space="preserve"> </w:t>
      </w:r>
      <w:r w:rsidRPr="00351126">
        <w:rPr>
          <w:sz w:val="24"/>
          <w:szCs w:val="24"/>
        </w:rPr>
        <w:t>-31.12.</w:t>
      </w:r>
      <w:r>
        <w:rPr>
          <w:sz w:val="24"/>
          <w:szCs w:val="24"/>
        </w:rPr>
        <w:t>2014. godine realizirala</w:t>
      </w:r>
      <w:r w:rsidRPr="00351126">
        <w:rPr>
          <w:sz w:val="24"/>
          <w:szCs w:val="24"/>
        </w:rPr>
        <w:t xml:space="preserve"> 1.344 oglasa za zapošl</w:t>
      </w:r>
      <w:r>
        <w:rPr>
          <w:sz w:val="24"/>
          <w:szCs w:val="24"/>
        </w:rPr>
        <w:t>javanje radnika iz BiH u tvrtkama</w:t>
      </w:r>
      <w:r w:rsidRPr="00351126">
        <w:rPr>
          <w:sz w:val="24"/>
          <w:szCs w:val="24"/>
        </w:rPr>
        <w:t xml:space="preserve"> u Republici Sloveniji gdje su potpisani ugovori za zapošljavanje 1.951 radnika, a od toga je do 31.12.2014. godine radnu dozvolu dobilo i počelo raditi 1.870 radnika</w:t>
      </w:r>
      <w:r w:rsidRPr="00351126">
        <w:rPr>
          <w:b/>
          <w:sz w:val="24"/>
          <w:szCs w:val="24"/>
        </w:rPr>
        <w:t>.</w:t>
      </w:r>
      <w:r w:rsidRPr="00351126">
        <w:rPr>
          <w:sz w:val="24"/>
          <w:szCs w:val="24"/>
        </w:rPr>
        <w:t xml:space="preserve"> </w:t>
      </w:r>
    </w:p>
    <w:p w:rsidR="00184EF5" w:rsidRPr="002C4113" w:rsidRDefault="00184EF5" w:rsidP="00184EF5">
      <w:pPr>
        <w:jc w:val="both"/>
        <w:rPr>
          <w:i/>
          <w:sz w:val="24"/>
          <w:szCs w:val="24"/>
        </w:rPr>
      </w:pPr>
      <w:r w:rsidRPr="002C4113">
        <w:rPr>
          <w:i/>
          <w:sz w:val="24"/>
          <w:szCs w:val="24"/>
        </w:rPr>
        <w:t>Izrada Prijedloga godišnje kvote radnih dozvola u Bosni i Hercegovini za 2015. godinu</w:t>
      </w:r>
    </w:p>
    <w:p w:rsidR="00184EF5" w:rsidRPr="00351126" w:rsidRDefault="00184EF5" w:rsidP="00540681">
      <w:pPr>
        <w:jc w:val="both"/>
        <w:rPr>
          <w:sz w:val="24"/>
          <w:szCs w:val="24"/>
        </w:rPr>
      </w:pPr>
      <w:r w:rsidRPr="00351126">
        <w:rPr>
          <w:sz w:val="24"/>
          <w:szCs w:val="24"/>
        </w:rPr>
        <w:t>Zajed</w:t>
      </w:r>
      <w:r>
        <w:rPr>
          <w:sz w:val="24"/>
          <w:szCs w:val="24"/>
        </w:rPr>
        <w:t>nička radna skupina</w:t>
      </w:r>
      <w:r w:rsidRPr="00351126">
        <w:rPr>
          <w:sz w:val="24"/>
          <w:szCs w:val="24"/>
        </w:rPr>
        <w:t xml:space="preserve"> sastavljena od predstavnika Agencije, Federalnog zavoda za zapošljavanje, Z</w:t>
      </w:r>
      <w:r w:rsidR="00540681">
        <w:rPr>
          <w:sz w:val="24"/>
          <w:szCs w:val="24"/>
        </w:rPr>
        <w:t>avoda za zapošljavanje R.</w:t>
      </w:r>
      <w:r w:rsidRPr="00351126">
        <w:rPr>
          <w:sz w:val="24"/>
          <w:szCs w:val="24"/>
        </w:rPr>
        <w:t xml:space="preserve"> Srpske,</w:t>
      </w:r>
      <w:r>
        <w:rPr>
          <w:sz w:val="24"/>
          <w:szCs w:val="24"/>
        </w:rPr>
        <w:t xml:space="preserve"> Zavoda za zapošljavanje Brčko Distrikta BiH je u rujnu</w:t>
      </w:r>
      <w:r w:rsidRPr="00351126">
        <w:rPr>
          <w:sz w:val="24"/>
          <w:szCs w:val="24"/>
        </w:rPr>
        <w:t xml:space="preserve"> 2014. godine sačinila „Prijedlog godišn</w:t>
      </w:r>
      <w:r w:rsidR="00540681">
        <w:rPr>
          <w:sz w:val="24"/>
          <w:szCs w:val="24"/>
        </w:rPr>
        <w:t>je kvote radnih dozvola u BiH</w:t>
      </w:r>
      <w:r w:rsidRPr="00351126">
        <w:rPr>
          <w:sz w:val="24"/>
          <w:szCs w:val="24"/>
        </w:rPr>
        <w:t xml:space="preserve"> za 2015. godinu“ i poslije davanja pozitivnog mišljenja od strane Savjetodavnog odbora Agencije, dostavila ga Ministarstvu civilnih poslova na dalj</w:t>
      </w:r>
      <w:r>
        <w:rPr>
          <w:sz w:val="24"/>
          <w:szCs w:val="24"/>
        </w:rPr>
        <w:t>nj</w:t>
      </w:r>
      <w:r w:rsidRPr="00351126">
        <w:rPr>
          <w:sz w:val="24"/>
          <w:szCs w:val="24"/>
        </w:rPr>
        <w:t xml:space="preserve">u proceduru. </w:t>
      </w:r>
    </w:p>
    <w:p w:rsidR="00184EF5" w:rsidRPr="002C4113" w:rsidRDefault="00184EF5" w:rsidP="00184EF5">
      <w:pPr>
        <w:jc w:val="both"/>
        <w:rPr>
          <w:i/>
          <w:sz w:val="24"/>
          <w:szCs w:val="24"/>
        </w:rPr>
      </w:pPr>
      <w:r w:rsidRPr="002C4113">
        <w:rPr>
          <w:i/>
          <w:sz w:val="24"/>
          <w:szCs w:val="24"/>
        </w:rPr>
        <w:t>Suradnja s Europskom mrežom za praćenje regionalnih tržišta rada</w:t>
      </w:r>
    </w:p>
    <w:p w:rsidR="00184EF5" w:rsidRPr="00351126" w:rsidRDefault="00184EF5" w:rsidP="00540681">
      <w:pPr>
        <w:jc w:val="both"/>
        <w:rPr>
          <w:sz w:val="24"/>
          <w:szCs w:val="24"/>
        </w:rPr>
      </w:pPr>
      <w:r w:rsidRPr="00351126">
        <w:rPr>
          <w:sz w:val="24"/>
          <w:szCs w:val="24"/>
        </w:rPr>
        <w:t>Predstavnici Agencije za r</w:t>
      </w:r>
      <w:r>
        <w:rPr>
          <w:sz w:val="24"/>
          <w:szCs w:val="24"/>
        </w:rPr>
        <w:t>ad i zapošljavanje BiH sudjeluju u radu Eu</w:t>
      </w:r>
      <w:r w:rsidRPr="00351126">
        <w:rPr>
          <w:sz w:val="24"/>
          <w:szCs w:val="24"/>
        </w:rPr>
        <w:t>ropske mreže za praćenje regionalnih tržišta rada koji se sufinancira</w:t>
      </w:r>
      <w:r>
        <w:rPr>
          <w:sz w:val="24"/>
          <w:szCs w:val="24"/>
        </w:rPr>
        <w:t xml:space="preserve"> od strane Eu</w:t>
      </w:r>
      <w:r w:rsidRPr="00351126">
        <w:rPr>
          <w:sz w:val="24"/>
          <w:szCs w:val="24"/>
        </w:rPr>
        <w:t>ropske unije. Agencija za rad i zapošljavanje BiH u 2014. godini pripremila je članak koji je objavljen u godišnj</w:t>
      </w:r>
      <w:r>
        <w:rPr>
          <w:sz w:val="24"/>
          <w:szCs w:val="24"/>
        </w:rPr>
        <w:t>oj Antologiji za 2014. godinu Eu</w:t>
      </w:r>
      <w:r w:rsidRPr="00351126">
        <w:rPr>
          <w:sz w:val="24"/>
          <w:szCs w:val="24"/>
        </w:rPr>
        <w:t>ropske mreže za praćenje regionalnih tržišta rada na temu „Održivo zapošljavanje“. U okviru izrade Ant</w:t>
      </w:r>
      <w:r>
        <w:rPr>
          <w:sz w:val="24"/>
          <w:szCs w:val="24"/>
        </w:rPr>
        <w:t>ologije, Agencija je sudjelovala</w:t>
      </w:r>
      <w:r w:rsidRPr="00351126">
        <w:rPr>
          <w:sz w:val="24"/>
          <w:szCs w:val="24"/>
        </w:rPr>
        <w:t xml:space="preserve"> na dvije Skype ko</w:t>
      </w:r>
      <w:r>
        <w:rPr>
          <w:sz w:val="24"/>
          <w:szCs w:val="24"/>
        </w:rPr>
        <w:t>nferencije na kojima su sudionici</w:t>
      </w:r>
      <w:r w:rsidRPr="00351126">
        <w:rPr>
          <w:sz w:val="24"/>
          <w:szCs w:val="24"/>
        </w:rPr>
        <w:t xml:space="preserve"> u izradi Antologije razgovarali na teme „Održivo zapošljavanje“ i „Zeleni poslovi“. Pr</w:t>
      </w:r>
      <w:r>
        <w:rPr>
          <w:sz w:val="24"/>
          <w:szCs w:val="24"/>
        </w:rPr>
        <w:t>edstavnici Agencije su u listopadu 2014. godine sudjelovali</w:t>
      </w:r>
      <w:r w:rsidRPr="00351126">
        <w:rPr>
          <w:sz w:val="24"/>
          <w:szCs w:val="24"/>
        </w:rPr>
        <w:t xml:space="preserve"> </w:t>
      </w:r>
      <w:r>
        <w:rPr>
          <w:sz w:val="24"/>
          <w:szCs w:val="24"/>
        </w:rPr>
        <w:t>i na godišnjem skupu u okviru Eu</w:t>
      </w:r>
      <w:r w:rsidRPr="00351126">
        <w:rPr>
          <w:sz w:val="24"/>
          <w:szCs w:val="24"/>
        </w:rPr>
        <w:t>ropske mreže za praćenje regionalnih tržišta rada koja je u ove godine organizirana u Frankfurtu, SR Njemačka na temu „Održiva ekonomija i održivo zapošljavanje u kontekstu praćenja regionalnih tržišta rada“.</w:t>
      </w:r>
    </w:p>
    <w:p w:rsidR="00184EF5" w:rsidRPr="00351126" w:rsidRDefault="00184EF5" w:rsidP="00540681">
      <w:pPr>
        <w:jc w:val="both"/>
        <w:rPr>
          <w:sz w:val="24"/>
          <w:szCs w:val="24"/>
        </w:rPr>
      </w:pPr>
    </w:p>
    <w:p w:rsidR="00184EF5" w:rsidRPr="00540681" w:rsidRDefault="00184EF5" w:rsidP="00184EF5">
      <w:pPr>
        <w:jc w:val="both"/>
        <w:rPr>
          <w:sz w:val="22"/>
          <w:szCs w:val="22"/>
        </w:rPr>
      </w:pPr>
      <w:r w:rsidRPr="00540681">
        <w:rPr>
          <w:sz w:val="22"/>
          <w:szCs w:val="22"/>
        </w:rPr>
        <w:t>PRORAČUNSKA</w:t>
      </w:r>
      <w:r w:rsidR="00540681">
        <w:rPr>
          <w:sz w:val="22"/>
          <w:szCs w:val="22"/>
        </w:rPr>
        <w:t xml:space="preserve"> </w:t>
      </w:r>
      <w:r w:rsidRPr="00540681">
        <w:rPr>
          <w:sz w:val="22"/>
          <w:szCs w:val="22"/>
        </w:rPr>
        <w:t xml:space="preserve"> SREDSTVA</w:t>
      </w:r>
    </w:p>
    <w:p w:rsidR="00540681" w:rsidRPr="00540681" w:rsidRDefault="00540681" w:rsidP="00184EF5">
      <w:pPr>
        <w:jc w:val="both"/>
        <w:rPr>
          <w:sz w:val="24"/>
          <w:szCs w:val="24"/>
        </w:rPr>
      </w:pPr>
    </w:p>
    <w:p w:rsidR="00540681" w:rsidRDefault="00184EF5" w:rsidP="00540681">
      <w:pPr>
        <w:pStyle w:val="NoSpacing"/>
        <w:jc w:val="both"/>
        <w:rPr>
          <w:rFonts w:ascii="Times New Roman" w:hAnsi="Times New Roman"/>
          <w:sz w:val="24"/>
          <w:szCs w:val="24"/>
          <w:lang w:val="hr-HR"/>
        </w:rPr>
      </w:pPr>
      <w:r w:rsidRPr="00351126">
        <w:rPr>
          <w:rFonts w:ascii="Times New Roman" w:hAnsi="Times New Roman"/>
          <w:sz w:val="24"/>
          <w:szCs w:val="24"/>
          <w:lang w:val="hr-HR"/>
        </w:rPr>
        <w:t xml:space="preserve">U izvještajnom </w:t>
      </w:r>
      <w:r>
        <w:rPr>
          <w:rFonts w:ascii="Times New Roman" w:hAnsi="Times New Roman"/>
          <w:sz w:val="24"/>
          <w:szCs w:val="24"/>
          <w:lang w:val="hr-HR"/>
        </w:rPr>
        <w:t>razdoblju</w:t>
      </w:r>
      <w:r w:rsidRPr="00351126">
        <w:rPr>
          <w:rFonts w:ascii="Times New Roman" w:hAnsi="Times New Roman"/>
          <w:sz w:val="24"/>
          <w:szCs w:val="24"/>
          <w:lang w:val="hr-HR"/>
        </w:rPr>
        <w:t xml:space="preserve"> odobreni </w:t>
      </w:r>
      <w:r>
        <w:rPr>
          <w:rFonts w:ascii="Times New Roman" w:hAnsi="Times New Roman"/>
          <w:sz w:val="24"/>
          <w:szCs w:val="24"/>
          <w:lang w:val="hr-HR"/>
        </w:rPr>
        <w:t>proračun</w:t>
      </w:r>
      <w:r w:rsidRPr="00351126">
        <w:rPr>
          <w:rFonts w:ascii="Times New Roman" w:hAnsi="Times New Roman"/>
          <w:sz w:val="24"/>
          <w:szCs w:val="24"/>
          <w:lang w:val="hr-HR"/>
        </w:rPr>
        <w:t xml:space="preserve"> Agencije je iznosio 1,078.000,00 KM. </w:t>
      </w:r>
      <w:r>
        <w:rPr>
          <w:rFonts w:ascii="Times New Roman" w:hAnsi="Times New Roman"/>
          <w:sz w:val="24"/>
          <w:szCs w:val="24"/>
          <w:lang w:val="hr-HR"/>
        </w:rPr>
        <w:t>Vijeće</w:t>
      </w:r>
      <w:r w:rsidR="00540681">
        <w:rPr>
          <w:rFonts w:ascii="Times New Roman" w:hAnsi="Times New Roman"/>
          <w:sz w:val="24"/>
          <w:szCs w:val="24"/>
          <w:lang w:val="hr-HR"/>
        </w:rPr>
        <w:t xml:space="preserve"> ministara BiH</w:t>
      </w:r>
      <w:r w:rsidRPr="00351126">
        <w:rPr>
          <w:rFonts w:ascii="Times New Roman" w:hAnsi="Times New Roman"/>
          <w:sz w:val="24"/>
          <w:szCs w:val="24"/>
          <w:lang w:val="hr-HR"/>
        </w:rPr>
        <w:t xml:space="preserve"> je na 115. sjednici, održanoj 18.12.</w:t>
      </w:r>
      <w:r>
        <w:rPr>
          <w:rFonts w:ascii="Times New Roman" w:hAnsi="Times New Roman"/>
          <w:sz w:val="24"/>
          <w:szCs w:val="24"/>
          <w:lang w:val="hr-HR"/>
        </w:rPr>
        <w:t>2014. godine donijelo</w:t>
      </w:r>
      <w:r w:rsidRPr="00351126">
        <w:rPr>
          <w:rFonts w:ascii="Times New Roman" w:hAnsi="Times New Roman"/>
          <w:sz w:val="24"/>
          <w:szCs w:val="24"/>
          <w:lang w:val="hr-HR"/>
        </w:rPr>
        <w:t xml:space="preserve"> Odluku o odobravanju sredstava iz </w:t>
      </w:r>
      <w:r>
        <w:rPr>
          <w:rFonts w:ascii="Times New Roman" w:hAnsi="Times New Roman"/>
          <w:sz w:val="24"/>
          <w:szCs w:val="24"/>
          <w:lang w:val="hr-HR"/>
        </w:rPr>
        <w:t>proračunske pričuve Proračuna</w:t>
      </w:r>
      <w:r w:rsidR="00540681">
        <w:rPr>
          <w:rFonts w:ascii="Times New Roman" w:hAnsi="Times New Roman"/>
          <w:sz w:val="24"/>
          <w:szCs w:val="24"/>
          <w:lang w:val="hr-HR"/>
        </w:rPr>
        <w:t xml:space="preserve"> institucija BiH</w:t>
      </w:r>
      <w:r>
        <w:rPr>
          <w:rFonts w:ascii="Times New Roman" w:hAnsi="Times New Roman"/>
          <w:sz w:val="24"/>
          <w:szCs w:val="24"/>
          <w:lang w:val="hr-HR"/>
        </w:rPr>
        <w:t xml:space="preserve"> i međunarodnih ob</w:t>
      </w:r>
      <w:r w:rsidRPr="00351126">
        <w:rPr>
          <w:rFonts w:ascii="Times New Roman" w:hAnsi="Times New Roman"/>
          <w:sz w:val="24"/>
          <w:szCs w:val="24"/>
          <w:lang w:val="hr-HR"/>
        </w:rPr>
        <w:t>veza Bosne i Hercegovine za 2014. godinu u iznosu od 15.000,00 KM.</w:t>
      </w:r>
      <w:r>
        <w:rPr>
          <w:rFonts w:ascii="Times New Roman" w:hAnsi="Times New Roman"/>
          <w:sz w:val="24"/>
          <w:szCs w:val="24"/>
          <w:lang w:val="hr-HR"/>
        </w:rPr>
        <w:t xml:space="preserve"> Izvršenje proračuna </w:t>
      </w:r>
    </w:p>
    <w:p w:rsidR="00184EF5" w:rsidRPr="00351126" w:rsidRDefault="00184EF5" w:rsidP="000140DE">
      <w:pPr>
        <w:pStyle w:val="NoSpacing"/>
        <w:numPr>
          <w:ilvl w:val="0"/>
          <w:numId w:val="64"/>
        </w:numPr>
        <w:jc w:val="both"/>
        <w:rPr>
          <w:rFonts w:ascii="Times New Roman" w:hAnsi="Times New Roman"/>
          <w:sz w:val="24"/>
          <w:szCs w:val="24"/>
          <w:lang w:val="hr-HR"/>
        </w:rPr>
      </w:pPr>
      <w:r w:rsidRPr="00351126">
        <w:rPr>
          <w:rFonts w:ascii="Times New Roman" w:hAnsi="Times New Roman"/>
          <w:sz w:val="24"/>
          <w:szCs w:val="24"/>
          <w:lang w:val="hr-HR"/>
        </w:rPr>
        <w:t>ukupni rashodi su iznosili oko 1,073.000,00 KM.</w:t>
      </w:r>
    </w:p>
    <w:p w:rsidR="00540681" w:rsidRDefault="00184EF5" w:rsidP="00637CB8">
      <w:pPr>
        <w:jc w:val="both"/>
        <w:rPr>
          <w:sz w:val="24"/>
          <w:szCs w:val="24"/>
        </w:rPr>
      </w:pPr>
      <w:r>
        <w:rPr>
          <w:sz w:val="24"/>
          <w:szCs w:val="24"/>
          <w:lang w:val="hr-HR"/>
        </w:rPr>
        <w:t>Sredstva proračuna</w:t>
      </w:r>
      <w:r w:rsidRPr="00351126">
        <w:rPr>
          <w:sz w:val="24"/>
          <w:szCs w:val="24"/>
          <w:lang w:val="hr-HR"/>
        </w:rPr>
        <w:t xml:space="preserve"> su utrošena n</w:t>
      </w:r>
      <w:r>
        <w:rPr>
          <w:sz w:val="24"/>
          <w:szCs w:val="24"/>
          <w:lang w:val="hr-HR"/>
        </w:rPr>
        <w:t>amjenski u skladu s</w:t>
      </w:r>
      <w:r w:rsidRPr="00351126">
        <w:rPr>
          <w:sz w:val="24"/>
          <w:szCs w:val="24"/>
          <w:lang w:val="hr-HR"/>
        </w:rPr>
        <w:t xml:space="preserve"> odobrenim</w:t>
      </w:r>
      <w:r>
        <w:rPr>
          <w:sz w:val="24"/>
          <w:szCs w:val="24"/>
          <w:lang w:val="hr-HR"/>
        </w:rPr>
        <w:t xml:space="preserve"> proračunom </w:t>
      </w:r>
    </w:p>
    <w:p w:rsidR="003C1026" w:rsidRPr="0036624C" w:rsidRDefault="00F03544" w:rsidP="004D684F">
      <w:pPr>
        <w:pStyle w:val="Davorka2"/>
        <w:rPr>
          <w:noProof/>
        </w:rPr>
      </w:pPr>
      <w:bookmarkStart w:id="135" w:name="_Toc412718738"/>
      <w:r w:rsidRPr="0036624C">
        <w:rPr>
          <w:noProof/>
        </w:rPr>
        <w:t>AGENCIJ</w:t>
      </w:r>
      <w:r w:rsidR="004D684F">
        <w:rPr>
          <w:noProof/>
        </w:rPr>
        <w:t>A</w:t>
      </w:r>
      <w:r w:rsidRPr="0036624C">
        <w:rPr>
          <w:noProof/>
        </w:rPr>
        <w:t xml:space="preserve"> </w:t>
      </w:r>
      <w:r w:rsidR="0036624C">
        <w:rPr>
          <w:noProof/>
        </w:rPr>
        <w:t xml:space="preserve"> </w:t>
      </w:r>
      <w:r w:rsidRPr="0036624C">
        <w:rPr>
          <w:noProof/>
        </w:rPr>
        <w:t xml:space="preserve">ZA </w:t>
      </w:r>
      <w:r w:rsidR="0036624C">
        <w:rPr>
          <w:noProof/>
        </w:rPr>
        <w:t xml:space="preserve"> </w:t>
      </w:r>
      <w:r w:rsidRPr="0036624C">
        <w:rPr>
          <w:noProof/>
        </w:rPr>
        <w:t>POŠTANSKI</w:t>
      </w:r>
      <w:r w:rsidR="0036624C">
        <w:rPr>
          <w:noProof/>
        </w:rPr>
        <w:t xml:space="preserve"> </w:t>
      </w:r>
      <w:r w:rsidR="003073E1">
        <w:rPr>
          <w:noProof/>
        </w:rPr>
        <w:t xml:space="preserve"> PROMET</w:t>
      </w:r>
      <w:r w:rsidRPr="0036624C">
        <w:rPr>
          <w:noProof/>
        </w:rPr>
        <w:t xml:space="preserve"> </w:t>
      </w:r>
      <w:r w:rsidR="0036624C">
        <w:rPr>
          <w:noProof/>
        </w:rPr>
        <w:t xml:space="preserve"> BIH</w:t>
      </w:r>
      <w:bookmarkEnd w:id="135"/>
    </w:p>
    <w:p w:rsidR="00F03544" w:rsidRPr="00EA5D32" w:rsidRDefault="00F03544" w:rsidP="00EA5D32">
      <w:pPr>
        <w:rPr>
          <w:noProof/>
          <w:sz w:val="24"/>
          <w:szCs w:val="24"/>
        </w:rPr>
      </w:pPr>
    </w:p>
    <w:p w:rsidR="00F03544" w:rsidRPr="00EA5D32" w:rsidRDefault="00EA5D32" w:rsidP="00785F1A">
      <w:pPr>
        <w:jc w:val="both"/>
        <w:rPr>
          <w:noProof/>
          <w:sz w:val="22"/>
          <w:szCs w:val="22"/>
        </w:rPr>
      </w:pPr>
      <w:r>
        <w:rPr>
          <w:noProof/>
          <w:sz w:val="22"/>
          <w:szCs w:val="22"/>
        </w:rPr>
        <w:t xml:space="preserve">NAJVAŽNIJE  </w:t>
      </w:r>
      <w:r w:rsidR="00F03544" w:rsidRPr="00EA5D32">
        <w:rPr>
          <w:noProof/>
          <w:sz w:val="22"/>
          <w:szCs w:val="22"/>
        </w:rPr>
        <w:t>AKTIVNOSTI</w:t>
      </w:r>
      <w:r>
        <w:rPr>
          <w:noProof/>
          <w:sz w:val="22"/>
          <w:szCs w:val="22"/>
        </w:rPr>
        <w:t xml:space="preserve"> </w:t>
      </w:r>
      <w:r w:rsidR="00F03544" w:rsidRPr="00EA5D32">
        <w:rPr>
          <w:noProof/>
          <w:sz w:val="22"/>
          <w:szCs w:val="22"/>
        </w:rPr>
        <w:t xml:space="preserve"> I </w:t>
      </w:r>
      <w:r>
        <w:rPr>
          <w:noProof/>
          <w:sz w:val="22"/>
          <w:szCs w:val="22"/>
        </w:rPr>
        <w:t xml:space="preserve"> </w:t>
      </w:r>
      <w:r w:rsidR="00F03544" w:rsidRPr="00EA5D32">
        <w:rPr>
          <w:noProof/>
          <w:sz w:val="22"/>
          <w:szCs w:val="22"/>
        </w:rPr>
        <w:t>STANJE</w:t>
      </w:r>
      <w:r>
        <w:rPr>
          <w:noProof/>
          <w:sz w:val="22"/>
          <w:szCs w:val="22"/>
        </w:rPr>
        <w:t xml:space="preserve"> </w:t>
      </w:r>
      <w:r w:rsidR="00F03544" w:rsidRPr="00EA5D32">
        <w:rPr>
          <w:noProof/>
          <w:sz w:val="22"/>
          <w:szCs w:val="22"/>
        </w:rPr>
        <w:t xml:space="preserve"> U</w:t>
      </w:r>
      <w:r>
        <w:rPr>
          <w:noProof/>
          <w:sz w:val="22"/>
          <w:szCs w:val="22"/>
        </w:rPr>
        <w:t xml:space="preserve"> </w:t>
      </w:r>
      <w:r w:rsidR="00F03544" w:rsidRPr="00EA5D32">
        <w:rPr>
          <w:noProof/>
          <w:sz w:val="22"/>
          <w:szCs w:val="22"/>
        </w:rPr>
        <w:t xml:space="preserve"> OBLASTI</w:t>
      </w:r>
      <w:r>
        <w:rPr>
          <w:noProof/>
          <w:sz w:val="22"/>
          <w:szCs w:val="22"/>
        </w:rPr>
        <w:t xml:space="preserve">  </w:t>
      </w:r>
    </w:p>
    <w:p w:rsidR="00F03544" w:rsidRPr="00EA5D32" w:rsidRDefault="00F03544" w:rsidP="00EA5D32">
      <w:pPr>
        <w:rPr>
          <w:noProof/>
          <w:sz w:val="24"/>
          <w:szCs w:val="24"/>
        </w:rPr>
      </w:pPr>
    </w:p>
    <w:p w:rsidR="00F03544" w:rsidRPr="00EA5D32" w:rsidRDefault="00F03544" w:rsidP="00785F1A">
      <w:pPr>
        <w:jc w:val="both"/>
        <w:rPr>
          <w:i/>
          <w:noProof/>
        </w:rPr>
      </w:pPr>
      <w:r w:rsidRPr="00EA5D32">
        <w:rPr>
          <w:i/>
          <w:noProof/>
        </w:rPr>
        <w:t>NADLEŽNOST AGENCIJE</w:t>
      </w:r>
    </w:p>
    <w:p w:rsidR="00F03544" w:rsidRPr="00785F1A" w:rsidRDefault="00F03544" w:rsidP="00785F1A">
      <w:pPr>
        <w:jc w:val="both"/>
        <w:rPr>
          <w:noProof/>
          <w:sz w:val="24"/>
          <w:szCs w:val="24"/>
          <w:lang w:val="hr-HR"/>
        </w:rPr>
      </w:pPr>
      <w:r w:rsidRPr="00785F1A">
        <w:rPr>
          <w:noProof/>
          <w:sz w:val="24"/>
          <w:szCs w:val="24"/>
          <w:lang w:val="hr-HR"/>
        </w:rPr>
        <w:t>Agencija za poštanski promet</w:t>
      </w:r>
      <w:r w:rsidR="00EA5D32">
        <w:rPr>
          <w:noProof/>
          <w:sz w:val="24"/>
          <w:szCs w:val="24"/>
          <w:lang w:val="hr-HR"/>
        </w:rPr>
        <w:t xml:space="preserve"> BiH</w:t>
      </w:r>
      <w:r w:rsidRPr="00785F1A">
        <w:rPr>
          <w:noProof/>
          <w:sz w:val="24"/>
          <w:szCs w:val="24"/>
          <w:lang w:val="hr-HR"/>
        </w:rPr>
        <w:t xml:space="preserve"> (u daljnjem tekstu: Agencija) osnovana je Zakonom o poštama Bosne i Hercegovine (u daljnj</w:t>
      </w:r>
      <w:r w:rsidR="00EA5D32">
        <w:rPr>
          <w:noProof/>
          <w:sz w:val="24"/>
          <w:szCs w:val="24"/>
          <w:lang w:val="hr-HR"/>
        </w:rPr>
        <w:t>em tekstu: Zakon) („Sl.</w:t>
      </w:r>
      <w:r w:rsidRPr="00785F1A">
        <w:rPr>
          <w:noProof/>
          <w:sz w:val="24"/>
          <w:szCs w:val="24"/>
          <w:lang w:val="hr-HR"/>
        </w:rPr>
        <w:t xml:space="preserve"> glasnik BiH“, br. 33/05) radi obavljanja regulatornih funkcija u oblasti poštanskog prometa, kao nezavisna i neprofitna institucija sa statusom pravne osobe. </w:t>
      </w:r>
    </w:p>
    <w:p w:rsidR="00F03544" w:rsidRPr="00785F1A" w:rsidRDefault="00F03544" w:rsidP="00785F1A">
      <w:pPr>
        <w:jc w:val="both"/>
        <w:rPr>
          <w:noProof/>
          <w:sz w:val="24"/>
          <w:szCs w:val="24"/>
          <w:lang w:val="hr-HR"/>
        </w:rPr>
      </w:pPr>
      <w:r w:rsidRPr="00785F1A">
        <w:rPr>
          <w:noProof/>
          <w:sz w:val="24"/>
          <w:szCs w:val="24"/>
          <w:lang w:val="hr-HR"/>
        </w:rPr>
        <w:t>Nadležnosti Agencije su definirane člankom 10. stavkom (5) Zakona, a Statutom Agencije je regulurano unutarnje uređenje i djelokrug poslova, donošenje općih akata i ostala pitanja koja su značajna za funkcioniranje Agencije.</w:t>
      </w:r>
    </w:p>
    <w:p w:rsidR="00F03544" w:rsidRPr="00785F1A" w:rsidRDefault="00F03544" w:rsidP="00785F1A">
      <w:pPr>
        <w:jc w:val="both"/>
        <w:rPr>
          <w:noProof/>
          <w:sz w:val="24"/>
          <w:szCs w:val="24"/>
          <w:lang w:val="hr-HR"/>
        </w:rPr>
      </w:pPr>
      <w:r w:rsidRPr="00785F1A">
        <w:rPr>
          <w:noProof/>
          <w:sz w:val="24"/>
          <w:szCs w:val="24"/>
          <w:lang w:val="hr-HR"/>
        </w:rPr>
        <w:t>Uspostavom Agencije za poštanski promet</w:t>
      </w:r>
      <w:r w:rsidR="00EA5D32">
        <w:rPr>
          <w:noProof/>
          <w:sz w:val="24"/>
          <w:szCs w:val="24"/>
          <w:lang w:val="hr-HR"/>
        </w:rPr>
        <w:t xml:space="preserve"> BiH</w:t>
      </w:r>
      <w:r w:rsidRPr="00785F1A">
        <w:rPr>
          <w:noProof/>
          <w:sz w:val="24"/>
          <w:szCs w:val="24"/>
          <w:lang w:val="hr-HR"/>
        </w:rPr>
        <w:t xml:space="preserve"> kao regulatornog tijela, pravno odvojenog i operativno nezavisnog od davatelja poštanskih usluga i kurirskih usluga, jedan je od osnovnih elemenata regulatornog okvira ustanovljenog Poštanskom direktivom Eu</w:t>
      </w:r>
      <w:r w:rsidR="00EA5D32">
        <w:rPr>
          <w:noProof/>
          <w:sz w:val="24"/>
          <w:szCs w:val="24"/>
          <w:lang w:val="hr-HR"/>
        </w:rPr>
        <w:t xml:space="preserve">ropske unije. Agencija ima </w:t>
      </w:r>
      <w:r w:rsidRPr="00785F1A">
        <w:rPr>
          <w:noProof/>
          <w:sz w:val="24"/>
          <w:szCs w:val="24"/>
          <w:lang w:val="hr-HR"/>
        </w:rPr>
        <w:t>regulatornu funkciju u oblasti poštanskog prometa sa sljedećim ovlastima:</w:t>
      </w:r>
    </w:p>
    <w:p w:rsidR="00F03544" w:rsidRPr="00EA5D32" w:rsidRDefault="00F03544" w:rsidP="00FB4C38">
      <w:pPr>
        <w:pStyle w:val="ListParagraph"/>
        <w:numPr>
          <w:ilvl w:val="0"/>
          <w:numId w:val="21"/>
        </w:numPr>
        <w:jc w:val="both"/>
        <w:rPr>
          <w:noProof/>
          <w:sz w:val="24"/>
          <w:szCs w:val="24"/>
          <w:lang w:val="hr-HR"/>
        </w:rPr>
      </w:pPr>
      <w:r w:rsidRPr="00EA5D32">
        <w:rPr>
          <w:noProof/>
          <w:sz w:val="24"/>
          <w:szCs w:val="24"/>
          <w:lang w:val="hr-HR"/>
        </w:rPr>
        <w:t>nadgledanje i razvoj tržišta poštanskog prometa,</w:t>
      </w:r>
    </w:p>
    <w:p w:rsidR="00EA5D32" w:rsidRDefault="00F03544" w:rsidP="00FB4C38">
      <w:pPr>
        <w:pStyle w:val="ListParagraph"/>
        <w:numPr>
          <w:ilvl w:val="0"/>
          <w:numId w:val="21"/>
        </w:numPr>
        <w:jc w:val="both"/>
        <w:rPr>
          <w:noProof/>
          <w:sz w:val="24"/>
          <w:szCs w:val="24"/>
          <w:lang w:val="hr-HR"/>
        </w:rPr>
      </w:pPr>
      <w:r w:rsidRPr="00EA5D32">
        <w:rPr>
          <w:noProof/>
          <w:sz w:val="24"/>
          <w:szCs w:val="24"/>
          <w:lang w:val="hr-HR"/>
        </w:rPr>
        <w:t xml:space="preserve">izdaje i oduzima licencije poštanskim operaterima za obavljanje poštanskih usluga u </w:t>
      </w:r>
    </w:p>
    <w:p w:rsidR="00F03544" w:rsidRPr="00EA5D32" w:rsidRDefault="00F03544" w:rsidP="00EA5D32">
      <w:pPr>
        <w:jc w:val="both"/>
        <w:rPr>
          <w:noProof/>
          <w:sz w:val="24"/>
          <w:szCs w:val="24"/>
          <w:lang w:val="hr-HR"/>
        </w:rPr>
      </w:pPr>
      <w:r w:rsidRPr="00EA5D32">
        <w:rPr>
          <w:noProof/>
          <w:sz w:val="24"/>
          <w:szCs w:val="24"/>
          <w:lang w:val="hr-HR"/>
        </w:rPr>
        <w:t>skladu s pravilnikom koji donosi Savjet Agencije,</w:t>
      </w:r>
    </w:p>
    <w:p w:rsidR="00EA5D32" w:rsidRDefault="00F03544" w:rsidP="00FB4C38">
      <w:pPr>
        <w:pStyle w:val="ListParagraph"/>
        <w:numPr>
          <w:ilvl w:val="0"/>
          <w:numId w:val="21"/>
        </w:numPr>
        <w:jc w:val="both"/>
        <w:rPr>
          <w:noProof/>
          <w:sz w:val="24"/>
          <w:szCs w:val="24"/>
          <w:lang w:val="hr-HR"/>
        </w:rPr>
      </w:pPr>
      <w:r w:rsidRPr="00EA5D32">
        <w:rPr>
          <w:noProof/>
          <w:sz w:val="24"/>
          <w:szCs w:val="24"/>
          <w:lang w:val="hr-HR"/>
        </w:rPr>
        <w:t>donosi propise za funkcioniranje poštanskog prometa na teritoriju</w:t>
      </w:r>
      <w:r w:rsidR="00EA5D32">
        <w:rPr>
          <w:noProof/>
          <w:sz w:val="24"/>
          <w:szCs w:val="24"/>
          <w:lang w:val="hr-HR"/>
        </w:rPr>
        <w:t xml:space="preserve"> BiH</w:t>
      </w:r>
      <w:r w:rsidRPr="00EA5D32">
        <w:rPr>
          <w:noProof/>
          <w:sz w:val="24"/>
          <w:szCs w:val="24"/>
          <w:lang w:val="hr-HR"/>
        </w:rPr>
        <w:t xml:space="preserve">, te predlaže </w:t>
      </w:r>
    </w:p>
    <w:p w:rsidR="00F03544" w:rsidRPr="00EA5D32" w:rsidRDefault="00F03544" w:rsidP="00EA5D32">
      <w:pPr>
        <w:jc w:val="both"/>
        <w:rPr>
          <w:noProof/>
          <w:sz w:val="24"/>
          <w:szCs w:val="24"/>
          <w:lang w:val="hr-HR"/>
        </w:rPr>
      </w:pPr>
      <w:r w:rsidRPr="00EA5D32">
        <w:rPr>
          <w:noProof/>
          <w:sz w:val="24"/>
          <w:szCs w:val="24"/>
          <w:lang w:val="hr-HR"/>
        </w:rPr>
        <w:t>propise kojima se definiraju jedinstveni opći uvjeti za vršenje poštanskih usluga i opći standardi univrezalnih poštanskih usluga,</w:t>
      </w:r>
    </w:p>
    <w:p w:rsidR="00EA5D32" w:rsidRDefault="00F03544" w:rsidP="00FB4C38">
      <w:pPr>
        <w:pStyle w:val="ListParagraph"/>
        <w:numPr>
          <w:ilvl w:val="0"/>
          <w:numId w:val="21"/>
        </w:numPr>
        <w:jc w:val="both"/>
        <w:rPr>
          <w:noProof/>
          <w:sz w:val="24"/>
          <w:szCs w:val="24"/>
          <w:lang w:val="hr-HR"/>
        </w:rPr>
      </w:pPr>
      <w:r w:rsidRPr="00EA5D32">
        <w:rPr>
          <w:noProof/>
          <w:sz w:val="24"/>
          <w:szCs w:val="24"/>
          <w:lang w:val="hr-HR"/>
        </w:rPr>
        <w:t xml:space="preserve">prati da li se poštanski operateri pridržavaju uvjeta sadržanih u izdatim licencijama, a </w:t>
      </w:r>
    </w:p>
    <w:p w:rsidR="00F03544" w:rsidRPr="00EA5D32" w:rsidRDefault="00F03544" w:rsidP="00EA5D32">
      <w:pPr>
        <w:jc w:val="both"/>
        <w:rPr>
          <w:noProof/>
          <w:sz w:val="24"/>
          <w:szCs w:val="24"/>
          <w:lang w:val="hr-HR"/>
        </w:rPr>
      </w:pPr>
      <w:r w:rsidRPr="00EA5D32">
        <w:rPr>
          <w:noProof/>
          <w:sz w:val="24"/>
          <w:szCs w:val="24"/>
          <w:lang w:val="hr-HR"/>
        </w:rPr>
        <w:t>u slučaju povrede tih uvjeta ili odredaba Zakona, poduzima mjere iz svoje nadležnosti,</w:t>
      </w:r>
    </w:p>
    <w:p w:rsidR="00EA5D32" w:rsidRDefault="00F03544" w:rsidP="00FB4C38">
      <w:pPr>
        <w:pStyle w:val="ListParagraph"/>
        <w:numPr>
          <w:ilvl w:val="0"/>
          <w:numId w:val="21"/>
        </w:numPr>
        <w:jc w:val="both"/>
        <w:rPr>
          <w:noProof/>
          <w:sz w:val="24"/>
          <w:szCs w:val="24"/>
          <w:lang w:val="hr-HR"/>
        </w:rPr>
      </w:pPr>
      <w:r w:rsidRPr="00EA5D32">
        <w:rPr>
          <w:noProof/>
          <w:sz w:val="24"/>
          <w:szCs w:val="24"/>
          <w:lang w:val="hr-HR"/>
        </w:rPr>
        <w:t xml:space="preserve">prati poštivanje utvrđenih principa poštanske politike i inicira mjere za otklanjanje </w:t>
      </w:r>
    </w:p>
    <w:p w:rsidR="00F03544" w:rsidRPr="00EA5D32" w:rsidRDefault="00F03544" w:rsidP="00EA5D32">
      <w:pPr>
        <w:jc w:val="both"/>
        <w:rPr>
          <w:noProof/>
          <w:sz w:val="24"/>
          <w:szCs w:val="24"/>
          <w:lang w:val="hr-HR"/>
        </w:rPr>
      </w:pPr>
      <w:r w:rsidRPr="00EA5D32">
        <w:rPr>
          <w:noProof/>
          <w:sz w:val="24"/>
          <w:szCs w:val="24"/>
          <w:lang w:val="hr-HR"/>
        </w:rPr>
        <w:t>svih odstupanja od tih principa,</w:t>
      </w:r>
    </w:p>
    <w:p w:rsidR="00EA5D32" w:rsidRDefault="00F03544" w:rsidP="00FB4C38">
      <w:pPr>
        <w:pStyle w:val="ListParagraph"/>
        <w:numPr>
          <w:ilvl w:val="0"/>
          <w:numId w:val="21"/>
        </w:numPr>
        <w:jc w:val="both"/>
        <w:rPr>
          <w:noProof/>
          <w:sz w:val="24"/>
          <w:szCs w:val="24"/>
          <w:lang w:val="hr-HR"/>
        </w:rPr>
      </w:pPr>
      <w:r w:rsidRPr="00EA5D32">
        <w:rPr>
          <w:noProof/>
          <w:sz w:val="24"/>
          <w:szCs w:val="24"/>
          <w:lang w:val="hr-HR"/>
        </w:rPr>
        <w:t xml:space="preserve">prati međunarodne poštanske propise i obavještava javne operatere i druge operatere </w:t>
      </w:r>
    </w:p>
    <w:p w:rsidR="00F03544" w:rsidRPr="00EA5D32" w:rsidRDefault="00F03544" w:rsidP="00EA5D32">
      <w:pPr>
        <w:jc w:val="both"/>
        <w:rPr>
          <w:noProof/>
          <w:sz w:val="24"/>
          <w:szCs w:val="24"/>
          <w:lang w:val="hr-HR"/>
        </w:rPr>
      </w:pPr>
      <w:r w:rsidRPr="00EA5D32">
        <w:rPr>
          <w:noProof/>
          <w:sz w:val="24"/>
          <w:szCs w:val="24"/>
          <w:lang w:val="hr-HR"/>
        </w:rPr>
        <w:t>poštanskog prometa o njihovom donošenju, izmjenama i dopunama,</w:t>
      </w:r>
    </w:p>
    <w:p w:rsidR="00EA5D32" w:rsidRDefault="00F03544" w:rsidP="00FB4C38">
      <w:pPr>
        <w:pStyle w:val="ListParagraph"/>
        <w:numPr>
          <w:ilvl w:val="0"/>
          <w:numId w:val="21"/>
        </w:numPr>
        <w:jc w:val="both"/>
        <w:rPr>
          <w:noProof/>
          <w:sz w:val="24"/>
          <w:szCs w:val="24"/>
          <w:lang w:val="hr-HR"/>
        </w:rPr>
      </w:pPr>
      <w:r w:rsidRPr="00EA5D32">
        <w:rPr>
          <w:noProof/>
          <w:sz w:val="24"/>
          <w:szCs w:val="24"/>
          <w:lang w:val="hr-HR"/>
        </w:rPr>
        <w:t xml:space="preserve">daje suglasnost na ugovore koje zaključuju poštanski operateri u Bosni i Hercegovini s </w:t>
      </w:r>
    </w:p>
    <w:p w:rsidR="00F03544" w:rsidRPr="00EA5D32" w:rsidRDefault="00F03544" w:rsidP="00EA5D32">
      <w:pPr>
        <w:jc w:val="both"/>
        <w:rPr>
          <w:noProof/>
          <w:sz w:val="24"/>
          <w:szCs w:val="24"/>
          <w:lang w:val="hr-HR"/>
        </w:rPr>
      </w:pPr>
      <w:r w:rsidRPr="00EA5D32">
        <w:rPr>
          <w:noProof/>
          <w:sz w:val="24"/>
          <w:szCs w:val="24"/>
          <w:lang w:val="hr-HR"/>
        </w:rPr>
        <w:t>operaterima poštanskog prometa, poštanskih uprava drugih zemalja,</w:t>
      </w:r>
    </w:p>
    <w:p w:rsidR="00EA5D32" w:rsidRDefault="00F03544" w:rsidP="00FB4C38">
      <w:pPr>
        <w:pStyle w:val="ListParagraph"/>
        <w:numPr>
          <w:ilvl w:val="0"/>
          <w:numId w:val="21"/>
        </w:numPr>
        <w:jc w:val="both"/>
        <w:rPr>
          <w:noProof/>
          <w:sz w:val="24"/>
          <w:szCs w:val="24"/>
          <w:lang w:val="hr-HR"/>
        </w:rPr>
      </w:pPr>
      <w:r w:rsidRPr="00EA5D32">
        <w:rPr>
          <w:noProof/>
          <w:sz w:val="24"/>
          <w:szCs w:val="24"/>
          <w:lang w:val="hr-HR"/>
        </w:rPr>
        <w:t>utvrđuje metodologiju i principe za obraču</w:t>
      </w:r>
      <w:r w:rsidR="00EA5D32">
        <w:rPr>
          <w:noProof/>
          <w:sz w:val="24"/>
          <w:szCs w:val="24"/>
          <w:lang w:val="hr-HR"/>
        </w:rPr>
        <w:t xml:space="preserve">n međuoperaterskih, tranzitnih </w:t>
      </w:r>
      <w:r w:rsidRPr="00EA5D32">
        <w:rPr>
          <w:noProof/>
          <w:sz w:val="24"/>
          <w:szCs w:val="24"/>
          <w:lang w:val="hr-HR"/>
        </w:rPr>
        <w:t xml:space="preserve">i terminalnih </w:t>
      </w:r>
    </w:p>
    <w:p w:rsidR="00F03544" w:rsidRPr="00EA5D32" w:rsidRDefault="00F03544" w:rsidP="00EA5D32">
      <w:pPr>
        <w:jc w:val="both"/>
        <w:rPr>
          <w:noProof/>
          <w:sz w:val="24"/>
          <w:szCs w:val="24"/>
          <w:lang w:val="hr-HR"/>
        </w:rPr>
      </w:pPr>
      <w:r w:rsidRPr="00EA5D32">
        <w:rPr>
          <w:noProof/>
          <w:sz w:val="24"/>
          <w:szCs w:val="24"/>
          <w:lang w:val="hr-HR"/>
        </w:rPr>
        <w:t>troškova i prati njihovu realizaciju,</w:t>
      </w:r>
    </w:p>
    <w:p w:rsidR="00EA5D32" w:rsidRDefault="00F03544" w:rsidP="00FB4C38">
      <w:pPr>
        <w:pStyle w:val="ListParagraph"/>
        <w:numPr>
          <w:ilvl w:val="0"/>
          <w:numId w:val="21"/>
        </w:numPr>
        <w:jc w:val="both"/>
        <w:rPr>
          <w:noProof/>
          <w:sz w:val="24"/>
          <w:szCs w:val="24"/>
          <w:lang w:val="hr-HR"/>
        </w:rPr>
      </w:pPr>
      <w:r w:rsidRPr="00EA5D32">
        <w:rPr>
          <w:noProof/>
          <w:sz w:val="24"/>
          <w:szCs w:val="24"/>
          <w:lang w:val="hr-HR"/>
        </w:rPr>
        <w:t xml:space="preserve">prati međunarodni obračun u skladu s utvrđenim principima i propisima Svjetskog </w:t>
      </w:r>
    </w:p>
    <w:p w:rsidR="00F03544" w:rsidRPr="00EA5D32" w:rsidRDefault="00F03544" w:rsidP="00EA5D32">
      <w:pPr>
        <w:jc w:val="both"/>
        <w:rPr>
          <w:noProof/>
          <w:sz w:val="24"/>
          <w:szCs w:val="24"/>
          <w:lang w:val="hr-HR"/>
        </w:rPr>
      </w:pPr>
      <w:r w:rsidRPr="00EA5D32">
        <w:rPr>
          <w:noProof/>
          <w:sz w:val="24"/>
          <w:szCs w:val="24"/>
          <w:lang w:val="hr-HR"/>
        </w:rPr>
        <w:t>poštanskog saveza i raspodjelu unutar operatera,</w:t>
      </w:r>
    </w:p>
    <w:p w:rsidR="00F03544" w:rsidRPr="00EA5D32" w:rsidRDefault="00F03544" w:rsidP="00FB4C38">
      <w:pPr>
        <w:pStyle w:val="ListParagraph"/>
        <w:numPr>
          <w:ilvl w:val="0"/>
          <w:numId w:val="21"/>
        </w:numPr>
        <w:jc w:val="both"/>
        <w:rPr>
          <w:noProof/>
          <w:sz w:val="24"/>
          <w:szCs w:val="24"/>
          <w:lang w:val="hr-HR"/>
        </w:rPr>
      </w:pPr>
      <w:r w:rsidRPr="00EA5D32">
        <w:rPr>
          <w:noProof/>
          <w:sz w:val="24"/>
          <w:szCs w:val="24"/>
          <w:lang w:val="hr-HR"/>
        </w:rPr>
        <w:t>utvrđuje jedinstvenu tarifnu politiku za rezervir</w:t>
      </w:r>
      <w:r w:rsidR="00EA5D32">
        <w:rPr>
          <w:noProof/>
          <w:sz w:val="24"/>
          <w:szCs w:val="24"/>
          <w:lang w:val="hr-HR"/>
        </w:rPr>
        <w:t>ane usluge na području BiH</w:t>
      </w:r>
      <w:r w:rsidRPr="00EA5D32">
        <w:rPr>
          <w:noProof/>
          <w:sz w:val="24"/>
          <w:szCs w:val="24"/>
          <w:lang w:val="hr-HR"/>
        </w:rPr>
        <w:t>,</w:t>
      </w:r>
    </w:p>
    <w:p w:rsidR="00EA5D32" w:rsidRDefault="00F03544" w:rsidP="00FB4C38">
      <w:pPr>
        <w:pStyle w:val="ListParagraph"/>
        <w:numPr>
          <w:ilvl w:val="0"/>
          <w:numId w:val="21"/>
        </w:numPr>
        <w:jc w:val="both"/>
        <w:rPr>
          <w:noProof/>
          <w:sz w:val="24"/>
          <w:szCs w:val="24"/>
          <w:lang w:val="hr-HR"/>
        </w:rPr>
      </w:pPr>
      <w:r w:rsidRPr="00EA5D32">
        <w:rPr>
          <w:noProof/>
          <w:sz w:val="24"/>
          <w:szCs w:val="24"/>
          <w:lang w:val="hr-HR"/>
        </w:rPr>
        <w:t xml:space="preserve">utvrđuje visinu troškova za izdavanje licencija i visinu godišnje naknade za obavljanje </w:t>
      </w:r>
    </w:p>
    <w:p w:rsidR="00F03544" w:rsidRPr="00EA5D32" w:rsidRDefault="00F03544" w:rsidP="00EA5D32">
      <w:pPr>
        <w:jc w:val="both"/>
        <w:rPr>
          <w:noProof/>
          <w:sz w:val="24"/>
          <w:szCs w:val="24"/>
          <w:lang w:val="hr-HR"/>
        </w:rPr>
      </w:pPr>
      <w:r w:rsidRPr="00EA5D32">
        <w:rPr>
          <w:noProof/>
          <w:sz w:val="24"/>
          <w:szCs w:val="24"/>
          <w:lang w:val="hr-HR"/>
        </w:rPr>
        <w:t>poštanskih usluga kao i rokova za izmirenje obveza plaćanja,</w:t>
      </w:r>
    </w:p>
    <w:p w:rsidR="00EA5D32" w:rsidRDefault="00F03544" w:rsidP="00FB4C38">
      <w:pPr>
        <w:pStyle w:val="ListParagraph"/>
        <w:numPr>
          <w:ilvl w:val="0"/>
          <w:numId w:val="21"/>
        </w:numPr>
        <w:jc w:val="both"/>
        <w:rPr>
          <w:noProof/>
          <w:sz w:val="24"/>
          <w:szCs w:val="24"/>
          <w:lang w:val="hr-HR"/>
        </w:rPr>
      </w:pPr>
      <w:r w:rsidRPr="00EA5D32">
        <w:rPr>
          <w:noProof/>
          <w:sz w:val="24"/>
          <w:szCs w:val="24"/>
          <w:lang w:val="hr-HR"/>
        </w:rPr>
        <w:t xml:space="preserve">daje suglasnost o programu izdavanja poštanskih maraka koje izdaju javni poštanski </w:t>
      </w:r>
    </w:p>
    <w:p w:rsidR="00F03544" w:rsidRPr="00EA5D32" w:rsidRDefault="00F03544" w:rsidP="00EA5D32">
      <w:pPr>
        <w:jc w:val="both"/>
        <w:rPr>
          <w:noProof/>
          <w:sz w:val="24"/>
          <w:szCs w:val="24"/>
          <w:lang w:val="hr-HR"/>
        </w:rPr>
      </w:pPr>
      <w:r w:rsidRPr="00EA5D32">
        <w:rPr>
          <w:noProof/>
          <w:sz w:val="24"/>
          <w:szCs w:val="24"/>
          <w:lang w:val="hr-HR"/>
        </w:rPr>
        <w:t>operateri,</w:t>
      </w:r>
    </w:p>
    <w:p w:rsidR="00EA5D32" w:rsidRDefault="00F03544" w:rsidP="00FB4C38">
      <w:pPr>
        <w:pStyle w:val="ListParagraph"/>
        <w:numPr>
          <w:ilvl w:val="0"/>
          <w:numId w:val="21"/>
        </w:numPr>
        <w:jc w:val="both"/>
        <w:rPr>
          <w:noProof/>
          <w:sz w:val="24"/>
          <w:szCs w:val="24"/>
          <w:lang w:val="hr-HR"/>
        </w:rPr>
      </w:pPr>
      <w:r w:rsidRPr="00EA5D32">
        <w:rPr>
          <w:noProof/>
          <w:sz w:val="24"/>
          <w:szCs w:val="24"/>
          <w:lang w:val="hr-HR"/>
        </w:rPr>
        <w:t xml:space="preserve">vrši i druge nadležnosti koje su joj povjerene Zakonom i drugim aktima u skladu sa </w:t>
      </w:r>
    </w:p>
    <w:p w:rsidR="00F03544" w:rsidRPr="00EA5D32" w:rsidRDefault="00F03544" w:rsidP="00EA5D32">
      <w:pPr>
        <w:jc w:val="both"/>
        <w:rPr>
          <w:noProof/>
          <w:sz w:val="24"/>
          <w:szCs w:val="24"/>
          <w:lang w:val="hr-HR"/>
        </w:rPr>
      </w:pPr>
      <w:r w:rsidRPr="00EA5D32">
        <w:rPr>
          <w:noProof/>
          <w:sz w:val="24"/>
          <w:szCs w:val="24"/>
          <w:lang w:val="hr-HR"/>
        </w:rPr>
        <w:t>Zakonom.</w:t>
      </w:r>
    </w:p>
    <w:p w:rsidR="00EA5D32" w:rsidRDefault="00F03544" w:rsidP="00FB4C38">
      <w:pPr>
        <w:pStyle w:val="ListParagraph"/>
        <w:numPr>
          <w:ilvl w:val="0"/>
          <w:numId w:val="21"/>
        </w:numPr>
        <w:jc w:val="both"/>
        <w:rPr>
          <w:noProof/>
          <w:sz w:val="24"/>
          <w:szCs w:val="24"/>
          <w:lang w:val="hr-HR"/>
        </w:rPr>
      </w:pPr>
      <w:r w:rsidRPr="00EA5D32">
        <w:rPr>
          <w:noProof/>
          <w:sz w:val="24"/>
          <w:szCs w:val="24"/>
          <w:lang w:val="hr-HR"/>
        </w:rPr>
        <w:t>Cilj navedenog regulatornog okvira ustan</w:t>
      </w:r>
      <w:r w:rsidR="00EA5D32">
        <w:rPr>
          <w:noProof/>
          <w:sz w:val="24"/>
          <w:szCs w:val="24"/>
          <w:lang w:val="hr-HR"/>
        </w:rPr>
        <w:t xml:space="preserve">ovljenog Poštanskom direktivom </w:t>
      </w:r>
      <w:r w:rsidRPr="00EA5D32">
        <w:rPr>
          <w:noProof/>
          <w:sz w:val="24"/>
          <w:szCs w:val="24"/>
          <w:lang w:val="hr-HR"/>
        </w:rPr>
        <w:t xml:space="preserve">EU je </w:t>
      </w:r>
    </w:p>
    <w:p w:rsidR="00F03544" w:rsidRPr="00EA5D32" w:rsidRDefault="00F03544" w:rsidP="00EA5D32">
      <w:pPr>
        <w:jc w:val="both"/>
        <w:rPr>
          <w:noProof/>
          <w:sz w:val="24"/>
          <w:szCs w:val="24"/>
          <w:lang w:val="hr-HR"/>
        </w:rPr>
      </w:pPr>
      <w:r w:rsidRPr="00EA5D32">
        <w:rPr>
          <w:noProof/>
          <w:sz w:val="24"/>
          <w:szCs w:val="24"/>
          <w:lang w:val="hr-HR"/>
        </w:rPr>
        <w:t>postizanje jedinstvenog tržišta poštanskih usluga postupnim i kontinuiranim otvaranjem tržišta poštanskih usluga. Potpuna liberalizacija tržišta poštanskih usluga u Europskoj uniji u skladu s tzv. trećom poštanskom direktivom usvojenom 2008. godine.</w:t>
      </w:r>
    </w:p>
    <w:p w:rsidR="00F03544" w:rsidRPr="00785F1A" w:rsidRDefault="00F03544" w:rsidP="00785F1A">
      <w:pPr>
        <w:jc w:val="both"/>
        <w:rPr>
          <w:noProof/>
          <w:sz w:val="24"/>
          <w:szCs w:val="24"/>
        </w:rPr>
      </w:pPr>
    </w:p>
    <w:p w:rsidR="00F03544" w:rsidRPr="00EA5D32" w:rsidRDefault="00F03544" w:rsidP="00785F1A">
      <w:pPr>
        <w:jc w:val="both"/>
        <w:rPr>
          <w:noProof/>
          <w:sz w:val="22"/>
          <w:szCs w:val="22"/>
        </w:rPr>
      </w:pPr>
      <w:r w:rsidRPr="00EA5D32">
        <w:rPr>
          <w:noProof/>
          <w:sz w:val="22"/>
          <w:szCs w:val="22"/>
        </w:rPr>
        <w:t xml:space="preserve">NAJVAŽNIJE </w:t>
      </w:r>
      <w:r w:rsidR="00EA5D32">
        <w:rPr>
          <w:noProof/>
          <w:sz w:val="22"/>
          <w:szCs w:val="22"/>
        </w:rPr>
        <w:t xml:space="preserve"> </w:t>
      </w:r>
      <w:r w:rsidRPr="00EA5D32">
        <w:rPr>
          <w:noProof/>
          <w:sz w:val="22"/>
          <w:szCs w:val="22"/>
        </w:rPr>
        <w:t xml:space="preserve">AKTIVNOSTI </w:t>
      </w:r>
    </w:p>
    <w:p w:rsidR="00F03544" w:rsidRPr="00785F1A" w:rsidRDefault="00F03544" w:rsidP="00785F1A">
      <w:pPr>
        <w:jc w:val="both"/>
        <w:rPr>
          <w:noProof/>
          <w:sz w:val="24"/>
          <w:szCs w:val="24"/>
          <w:lang w:val="hr-HR"/>
        </w:rPr>
      </w:pPr>
    </w:p>
    <w:p w:rsidR="00F03544" w:rsidRPr="00785F1A" w:rsidRDefault="00F03544" w:rsidP="00785F1A">
      <w:pPr>
        <w:jc w:val="both"/>
        <w:rPr>
          <w:bCs/>
          <w:noProof/>
          <w:sz w:val="24"/>
          <w:szCs w:val="24"/>
          <w:lang w:val="hr-HR"/>
        </w:rPr>
      </w:pPr>
      <w:r w:rsidRPr="00785F1A">
        <w:rPr>
          <w:bCs/>
          <w:noProof/>
          <w:sz w:val="24"/>
          <w:szCs w:val="24"/>
          <w:lang w:val="hr-HR"/>
        </w:rPr>
        <w:t xml:space="preserve">U izvještajnom razdoblju </w:t>
      </w:r>
      <w:r w:rsidR="00EA5D32">
        <w:rPr>
          <w:bCs/>
          <w:noProof/>
          <w:sz w:val="24"/>
          <w:szCs w:val="24"/>
          <w:lang w:val="hr-HR"/>
        </w:rPr>
        <w:t xml:space="preserve">Agencija </w:t>
      </w:r>
      <w:r w:rsidRPr="00785F1A">
        <w:rPr>
          <w:bCs/>
          <w:noProof/>
          <w:sz w:val="24"/>
          <w:szCs w:val="24"/>
          <w:lang w:val="hr-HR"/>
        </w:rPr>
        <w:t>za poštanski promet</w:t>
      </w:r>
      <w:r w:rsidR="00EA5D32">
        <w:rPr>
          <w:bCs/>
          <w:noProof/>
          <w:sz w:val="24"/>
          <w:szCs w:val="24"/>
          <w:lang w:val="hr-HR"/>
        </w:rPr>
        <w:t xml:space="preserve"> BiH </w:t>
      </w:r>
      <w:r w:rsidRPr="00785F1A">
        <w:rPr>
          <w:bCs/>
          <w:noProof/>
          <w:sz w:val="24"/>
          <w:szCs w:val="24"/>
          <w:lang w:val="hr-HR"/>
        </w:rPr>
        <w:t>je preko Savjeta Agencije i organizacijskih</w:t>
      </w:r>
      <w:r w:rsidR="00EA5D32">
        <w:rPr>
          <w:bCs/>
          <w:noProof/>
          <w:sz w:val="24"/>
          <w:szCs w:val="24"/>
          <w:lang w:val="hr-HR"/>
        </w:rPr>
        <w:t xml:space="preserve"> jedinica Agencije obavila</w:t>
      </w:r>
      <w:r w:rsidRPr="00785F1A">
        <w:rPr>
          <w:bCs/>
          <w:noProof/>
          <w:sz w:val="24"/>
          <w:szCs w:val="24"/>
          <w:lang w:val="hr-HR"/>
        </w:rPr>
        <w:t xml:space="preserve"> niz aktivnosti koje se ogledaju u sljedećem:</w:t>
      </w:r>
    </w:p>
    <w:p w:rsidR="00F03544" w:rsidRPr="00785F1A" w:rsidRDefault="00F03544" w:rsidP="00785F1A">
      <w:pPr>
        <w:jc w:val="both"/>
        <w:rPr>
          <w:noProof/>
          <w:sz w:val="24"/>
          <w:szCs w:val="24"/>
          <w:lang w:val="hr-HR"/>
        </w:rPr>
      </w:pPr>
      <w:r w:rsidRPr="00785F1A">
        <w:rPr>
          <w:noProof/>
          <w:sz w:val="24"/>
          <w:szCs w:val="24"/>
          <w:lang w:val="hr-HR"/>
        </w:rPr>
        <w:t xml:space="preserve">sačinjeno je Izvješće o radu Agencije i godišnje financijsko izvješće za 2013. godinu koje su usvojili Vijeće ministara i Parlamentarna skupština. Za svoj rad Agencija je dobila pozitivno mišljenje Ureda za reviziju institucija BiH,  a na osnovi kojeg je Dom </w:t>
      </w:r>
      <w:r w:rsidR="00EA5D32">
        <w:rPr>
          <w:noProof/>
          <w:sz w:val="24"/>
          <w:szCs w:val="24"/>
          <w:lang w:val="hr-HR"/>
        </w:rPr>
        <w:t xml:space="preserve">naroda PS BiH </w:t>
      </w:r>
      <w:r w:rsidRPr="00785F1A">
        <w:rPr>
          <w:noProof/>
          <w:sz w:val="24"/>
          <w:szCs w:val="24"/>
          <w:lang w:val="hr-HR"/>
        </w:rPr>
        <w:t>usvojio izvješće</w:t>
      </w:r>
      <w:r w:rsidR="00EA5D32">
        <w:rPr>
          <w:noProof/>
          <w:sz w:val="24"/>
          <w:szCs w:val="24"/>
          <w:lang w:val="hr-HR"/>
        </w:rPr>
        <w:t xml:space="preserve"> o radu </w:t>
      </w:r>
      <w:r w:rsidRPr="00785F1A">
        <w:rPr>
          <w:noProof/>
          <w:sz w:val="24"/>
          <w:szCs w:val="24"/>
          <w:lang w:val="hr-HR"/>
        </w:rPr>
        <w:t>Agencije.</w:t>
      </w:r>
    </w:p>
    <w:p w:rsidR="00F03544" w:rsidRPr="00785F1A" w:rsidRDefault="00F03544" w:rsidP="00785F1A">
      <w:pPr>
        <w:jc w:val="both"/>
        <w:rPr>
          <w:noProof/>
          <w:sz w:val="24"/>
          <w:szCs w:val="24"/>
        </w:rPr>
      </w:pPr>
      <w:r w:rsidRPr="00785F1A">
        <w:rPr>
          <w:noProof/>
          <w:sz w:val="24"/>
          <w:szCs w:val="24"/>
        </w:rPr>
        <w:t>Na osnovi dostavljenih elemenata financijskih izvješća (bilanca stanja i bilanca uspjeha) te analitičkog pregleda ostvarenih prihoda javnih poštanskih operatera od obavljanja poštanskih usluga u 2013. godini, a u skladu sa Zakonom i Odlukom o visini troškova za izdavanje licencija i visini godišnje naknade za obavljan</w:t>
      </w:r>
      <w:r w:rsidR="00EA5D32">
        <w:rPr>
          <w:noProof/>
          <w:sz w:val="24"/>
          <w:szCs w:val="24"/>
        </w:rPr>
        <w:t>je poštanskih usluga, („Sl.</w:t>
      </w:r>
      <w:r w:rsidRPr="00785F1A">
        <w:rPr>
          <w:noProof/>
          <w:sz w:val="24"/>
          <w:szCs w:val="24"/>
        </w:rPr>
        <w:t xml:space="preserve"> glasnik BiH“, br.</w:t>
      </w:r>
      <w:r w:rsidR="00EA5D32">
        <w:rPr>
          <w:noProof/>
          <w:sz w:val="24"/>
          <w:szCs w:val="24"/>
        </w:rPr>
        <w:t xml:space="preserve"> 43/09 i 57/14) </w:t>
      </w:r>
      <w:r w:rsidRPr="00785F1A">
        <w:rPr>
          <w:noProof/>
          <w:sz w:val="24"/>
          <w:szCs w:val="24"/>
        </w:rPr>
        <w:t>utvrđeno je potraživanje Agencije od JPO i PO,  na osnovi</w:t>
      </w:r>
      <w:r w:rsidR="00EA5D32">
        <w:rPr>
          <w:noProof/>
          <w:sz w:val="24"/>
          <w:szCs w:val="24"/>
        </w:rPr>
        <w:t xml:space="preserve"> čega je utvrđen </w:t>
      </w:r>
      <w:r w:rsidRPr="00785F1A">
        <w:rPr>
          <w:noProof/>
          <w:sz w:val="24"/>
          <w:szCs w:val="24"/>
        </w:rPr>
        <w:t>vlastiti priho</w:t>
      </w:r>
      <w:r w:rsidR="00EA5D32">
        <w:rPr>
          <w:noProof/>
          <w:sz w:val="24"/>
          <w:szCs w:val="24"/>
        </w:rPr>
        <w:t xml:space="preserve">d Agencije u prvom polugodištu </w:t>
      </w:r>
      <w:r w:rsidRPr="00785F1A">
        <w:rPr>
          <w:noProof/>
          <w:sz w:val="24"/>
          <w:szCs w:val="24"/>
        </w:rPr>
        <w:t>2014. godine.</w:t>
      </w:r>
    </w:p>
    <w:p w:rsidR="00F03544" w:rsidRPr="00785F1A" w:rsidRDefault="00F03544" w:rsidP="00785F1A">
      <w:pPr>
        <w:jc w:val="both"/>
        <w:rPr>
          <w:noProof/>
          <w:sz w:val="24"/>
          <w:szCs w:val="24"/>
        </w:rPr>
      </w:pPr>
      <w:r w:rsidRPr="00785F1A">
        <w:rPr>
          <w:noProof/>
          <w:sz w:val="24"/>
          <w:szCs w:val="24"/>
        </w:rPr>
        <w:t>Na osnovi nove Odluke o visini troškova za izdavanje licencija i visini naknade za obavljanje poštanskih</w:t>
      </w:r>
      <w:r w:rsidR="00EA5D32">
        <w:rPr>
          <w:noProof/>
          <w:sz w:val="24"/>
          <w:szCs w:val="24"/>
        </w:rPr>
        <w:t xml:space="preserve"> usluga („Sl.</w:t>
      </w:r>
      <w:r w:rsidRPr="00785F1A">
        <w:rPr>
          <w:noProof/>
          <w:sz w:val="24"/>
          <w:szCs w:val="24"/>
        </w:rPr>
        <w:t xml:space="preserve"> glasnik BiH“, broj 1</w:t>
      </w:r>
      <w:r w:rsidR="002C4113">
        <w:rPr>
          <w:noProof/>
          <w:sz w:val="24"/>
          <w:szCs w:val="24"/>
        </w:rPr>
        <w:t>0/14) koja se primjenjuje od 1.7.</w:t>
      </w:r>
      <w:r w:rsidRPr="00785F1A">
        <w:rPr>
          <w:noProof/>
          <w:sz w:val="24"/>
          <w:szCs w:val="24"/>
        </w:rPr>
        <w:t xml:space="preserve">2014. godine Agencija je izvršila </w:t>
      </w:r>
      <w:r w:rsidR="00EA5D32">
        <w:rPr>
          <w:noProof/>
          <w:sz w:val="24"/>
          <w:szCs w:val="24"/>
        </w:rPr>
        <w:t xml:space="preserve">pregled dostavljenih </w:t>
      </w:r>
      <w:r w:rsidRPr="00785F1A">
        <w:rPr>
          <w:noProof/>
          <w:sz w:val="24"/>
          <w:szCs w:val="24"/>
        </w:rPr>
        <w:t>prijava za obračun i uplatu naknade za obavljane poštanskih usluga, a na osnovi kojih je Agencija izdala rješenja za akontaciju naknade za obavljanje poštanskih usluga.</w:t>
      </w:r>
    </w:p>
    <w:p w:rsidR="00F03544" w:rsidRPr="00785F1A" w:rsidRDefault="00F03544" w:rsidP="00785F1A">
      <w:pPr>
        <w:jc w:val="both"/>
        <w:rPr>
          <w:noProof/>
          <w:sz w:val="24"/>
          <w:szCs w:val="24"/>
        </w:rPr>
      </w:pPr>
      <w:r w:rsidRPr="00785F1A">
        <w:rPr>
          <w:noProof/>
          <w:sz w:val="24"/>
          <w:szCs w:val="24"/>
        </w:rPr>
        <w:t xml:space="preserve">Savjetu Agencije dostavljeno je osam (8) zahtjeva za izmjenu godišnjih programa izdavanja poštanskih maraka za 2014. godinu, i to: od Pošta Srpske je dostavljeno šest zahtjeva, jedan zahtjev je dostavljen od BH Pošte i jedan od HP Mostara. Savjet Agencije je dao šest suglasnosti  za izmjenu godišnjeg programa izdavanja poštanskih maraka za 2014. godinu, od čega su Poštama Srpske dane četiri suglasnosti i po jedna suglasnost na zahtjev BH Pošte i HP Mostara. </w:t>
      </w:r>
    </w:p>
    <w:p w:rsidR="00F03544" w:rsidRPr="00785F1A" w:rsidRDefault="00F03544" w:rsidP="00785F1A">
      <w:pPr>
        <w:jc w:val="both"/>
        <w:rPr>
          <w:noProof/>
          <w:sz w:val="24"/>
          <w:szCs w:val="24"/>
        </w:rPr>
      </w:pPr>
      <w:r w:rsidRPr="00785F1A">
        <w:rPr>
          <w:noProof/>
          <w:sz w:val="24"/>
          <w:szCs w:val="24"/>
        </w:rPr>
        <w:t xml:space="preserve">Savjetu Agencije dostavljeno je 33 zahtjeva za 97 idejnih rješenja poštanskih maraka, od čega je Savjet Agencije dao suglasnost na 27 zahtjeva i 80 </w:t>
      </w:r>
      <w:r w:rsidR="00EA5D32">
        <w:rPr>
          <w:noProof/>
          <w:sz w:val="24"/>
          <w:szCs w:val="24"/>
        </w:rPr>
        <w:t xml:space="preserve">idejnih rješenja. tj nije dano </w:t>
      </w:r>
      <w:r w:rsidRPr="00785F1A">
        <w:rPr>
          <w:noProof/>
          <w:sz w:val="24"/>
          <w:szCs w:val="24"/>
        </w:rPr>
        <w:t xml:space="preserve">šest suglasnosti za pojedinačnu emisiju poštanskih maraka i za 17 idejnih rješenja. </w:t>
      </w:r>
    </w:p>
    <w:p w:rsidR="00F03544" w:rsidRPr="00785F1A" w:rsidRDefault="00F03544" w:rsidP="00785F1A">
      <w:pPr>
        <w:jc w:val="both"/>
        <w:rPr>
          <w:noProof/>
          <w:sz w:val="24"/>
          <w:szCs w:val="24"/>
        </w:rPr>
      </w:pPr>
      <w:r w:rsidRPr="00785F1A">
        <w:rPr>
          <w:noProof/>
          <w:sz w:val="24"/>
          <w:szCs w:val="24"/>
        </w:rPr>
        <w:t xml:space="preserve">Na osnovi zaključka Savjeta Agencije predstavinici Sektora za licencije, standarde, kvalitetu i tržišta su izvršili kontrolu poštanskih operatera  te sačinili zapisnike o izvršenoj kontroli. </w:t>
      </w:r>
    </w:p>
    <w:p w:rsidR="00F03544" w:rsidRPr="00785F1A" w:rsidRDefault="00F03544" w:rsidP="00785F1A">
      <w:pPr>
        <w:jc w:val="both"/>
        <w:rPr>
          <w:noProof/>
          <w:sz w:val="24"/>
          <w:szCs w:val="24"/>
        </w:rPr>
      </w:pPr>
      <w:r w:rsidRPr="00785F1A">
        <w:rPr>
          <w:noProof/>
          <w:sz w:val="24"/>
          <w:szCs w:val="24"/>
        </w:rPr>
        <w:t>Obrađen je zahtjev za dobivanje licencije za obavljanje kurirskih usluga koji je dostavio EXPO d.o.o. Banja Luka, nako čega je Savjet Agencije izdao  rješenje na koje je Minstarstvo komunikacija i pro</w:t>
      </w:r>
      <w:r w:rsidR="00EA5D32">
        <w:rPr>
          <w:noProof/>
          <w:sz w:val="24"/>
          <w:szCs w:val="24"/>
        </w:rPr>
        <w:t>meta BiH</w:t>
      </w:r>
      <w:r w:rsidRPr="00785F1A">
        <w:rPr>
          <w:noProof/>
          <w:sz w:val="24"/>
          <w:szCs w:val="24"/>
        </w:rPr>
        <w:t xml:space="preserve"> dalo suglasnost. Također je obrađen zahtjev za dobivanje licencije za obavljanje kurirskih usluga koji je dostavio 24.VIP LS d.o.o  koji je otpremljen Minstarstvu komunikacija i prometa BiH na suglasnost.</w:t>
      </w:r>
    </w:p>
    <w:p w:rsidR="00F03544" w:rsidRPr="00785F1A" w:rsidRDefault="00EA5D32" w:rsidP="00785F1A">
      <w:pPr>
        <w:jc w:val="both"/>
        <w:rPr>
          <w:i/>
          <w:noProof/>
          <w:sz w:val="24"/>
          <w:szCs w:val="24"/>
        </w:rPr>
      </w:pPr>
      <w:r>
        <w:rPr>
          <w:noProof/>
          <w:sz w:val="24"/>
          <w:szCs w:val="24"/>
        </w:rPr>
        <w:t xml:space="preserve">Agencija </w:t>
      </w:r>
      <w:r w:rsidR="00F03544" w:rsidRPr="00785F1A">
        <w:rPr>
          <w:noProof/>
          <w:sz w:val="24"/>
          <w:szCs w:val="24"/>
        </w:rPr>
        <w:t>je javnim poštanskim operaterima dostavila upitnike od Ministarstva komunikacija i prometa</w:t>
      </w:r>
      <w:r>
        <w:rPr>
          <w:noProof/>
          <w:sz w:val="24"/>
          <w:szCs w:val="24"/>
        </w:rPr>
        <w:t xml:space="preserve"> BiH</w:t>
      </w:r>
      <w:r w:rsidR="00F03544" w:rsidRPr="00785F1A">
        <w:rPr>
          <w:noProof/>
          <w:sz w:val="24"/>
          <w:szCs w:val="24"/>
        </w:rPr>
        <w:t>, te je za iste prikupila informacije od javnih poštanskih operatera i dostavila Ministarstvu komunikacija i prometa sljedeće upitnike:</w:t>
      </w:r>
    </w:p>
    <w:p w:rsidR="00F03544" w:rsidRPr="00EA5D32" w:rsidRDefault="00F03544" w:rsidP="00FB4C38">
      <w:pPr>
        <w:pStyle w:val="ListParagraph"/>
        <w:numPr>
          <w:ilvl w:val="0"/>
          <w:numId w:val="22"/>
        </w:numPr>
        <w:jc w:val="both"/>
        <w:rPr>
          <w:noProof/>
          <w:sz w:val="24"/>
          <w:szCs w:val="24"/>
        </w:rPr>
      </w:pPr>
      <w:r w:rsidRPr="00EA5D32">
        <w:rPr>
          <w:iCs/>
          <w:noProof/>
          <w:sz w:val="24"/>
          <w:szCs w:val="24"/>
        </w:rPr>
        <w:t>Pitanja vezana za plaćanje avioprijenosa u zatvorenom tranzitu,</w:t>
      </w:r>
      <w:r w:rsidR="002C4113">
        <w:rPr>
          <w:noProof/>
          <w:sz w:val="24"/>
          <w:szCs w:val="24"/>
        </w:rPr>
        <w:t xml:space="preserve"> br. 56-1, 30.1.</w:t>
      </w:r>
      <w:r w:rsidR="00EA5D32">
        <w:rPr>
          <w:noProof/>
          <w:sz w:val="24"/>
          <w:szCs w:val="24"/>
        </w:rPr>
        <w:t>2014.g</w:t>
      </w:r>
      <w:r w:rsidRPr="00EA5D32">
        <w:rPr>
          <w:noProof/>
          <w:sz w:val="24"/>
          <w:szCs w:val="24"/>
        </w:rPr>
        <w:t>,</w:t>
      </w:r>
    </w:p>
    <w:p w:rsidR="00F03544" w:rsidRPr="00EA5D32" w:rsidRDefault="00F03544" w:rsidP="00FB4C38">
      <w:pPr>
        <w:pStyle w:val="ListParagraph"/>
        <w:numPr>
          <w:ilvl w:val="0"/>
          <w:numId w:val="22"/>
        </w:numPr>
        <w:jc w:val="both"/>
        <w:rPr>
          <w:noProof/>
          <w:sz w:val="24"/>
          <w:szCs w:val="24"/>
        </w:rPr>
      </w:pPr>
      <w:r w:rsidRPr="00EA5D32">
        <w:rPr>
          <w:iCs/>
          <w:noProof/>
          <w:sz w:val="24"/>
          <w:szCs w:val="24"/>
        </w:rPr>
        <w:t>Opasne robe u poštan</w:t>
      </w:r>
      <w:r w:rsidR="002C4113">
        <w:rPr>
          <w:iCs/>
          <w:noProof/>
          <w:sz w:val="24"/>
          <w:szCs w:val="24"/>
        </w:rPr>
        <w:t>skom prometu, br. 244-1/14, 19.5.</w:t>
      </w:r>
      <w:r w:rsidRPr="00EA5D32">
        <w:rPr>
          <w:iCs/>
          <w:noProof/>
          <w:sz w:val="24"/>
          <w:szCs w:val="24"/>
        </w:rPr>
        <w:t>2014. godine,</w:t>
      </w:r>
    </w:p>
    <w:p w:rsidR="00F03544" w:rsidRPr="00EA5D32" w:rsidRDefault="00F03544" w:rsidP="00FB4C38">
      <w:pPr>
        <w:pStyle w:val="ListParagraph"/>
        <w:numPr>
          <w:ilvl w:val="0"/>
          <w:numId w:val="22"/>
        </w:numPr>
        <w:jc w:val="both"/>
        <w:rPr>
          <w:noProof/>
          <w:sz w:val="24"/>
          <w:szCs w:val="24"/>
        </w:rPr>
      </w:pPr>
      <w:r w:rsidRPr="00EA5D32">
        <w:rPr>
          <w:iCs/>
          <w:noProof/>
          <w:sz w:val="24"/>
          <w:szCs w:val="24"/>
        </w:rPr>
        <w:t xml:space="preserve">Pošiljke u </w:t>
      </w:r>
      <w:r w:rsidR="002C4113">
        <w:rPr>
          <w:iCs/>
          <w:noProof/>
          <w:sz w:val="24"/>
          <w:szCs w:val="24"/>
        </w:rPr>
        <w:t>velikom broju, br. 285-1/14, 4.6.</w:t>
      </w:r>
      <w:r w:rsidRPr="00EA5D32">
        <w:rPr>
          <w:iCs/>
          <w:noProof/>
          <w:sz w:val="24"/>
          <w:szCs w:val="24"/>
        </w:rPr>
        <w:t>2014. godine,</w:t>
      </w:r>
    </w:p>
    <w:p w:rsidR="00F03544" w:rsidRPr="00EA5D32" w:rsidRDefault="00F03544" w:rsidP="00FB4C38">
      <w:pPr>
        <w:pStyle w:val="ListParagraph"/>
        <w:numPr>
          <w:ilvl w:val="0"/>
          <w:numId w:val="22"/>
        </w:numPr>
        <w:jc w:val="both"/>
        <w:rPr>
          <w:noProof/>
          <w:sz w:val="24"/>
          <w:szCs w:val="24"/>
        </w:rPr>
      </w:pPr>
      <w:r w:rsidRPr="00EA5D32">
        <w:rPr>
          <w:iCs/>
          <w:noProof/>
          <w:sz w:val="24"/>
          <w:szCs w:val="24"/>
        </w:rPr>
        <w:t>Troškovi rukovanja pošiljkama u zatvorenom i otvorenom tranzitu i izgubljenih pošiljki, br. 2</w:t>
      </w:r>
      <w:r w:rsidR="002C4113">
        <w:rPr>
          <w:iCs/>
          <w:noProof/>
          <w:sz w:val="24"/>
          <w:szCs w:val="24"/>
        </w:rPr>
        <w:t>91-1/14 od 9.6.</w:t>
      </w:r>
      <w:r w:rsidRPr="00EA5D32">
        <w:rPr>
          <w:iCs/>
          <w:noProof/>
          <w:sz w:val="24"/>
          <w:szCs w:val="24"/>
        </w:rPr>
        <w:t>2014. godine,</w:t>
      </w:r>
    </w:p>
    <w:p w:rsidR="00F03544" w:rsidRPr="00EA5D32" w:rsidRDefault="00F03544" w:rsidP="00FB4C38">
      <w:pPr>
        <w:pStyle w:val="ListParagraph"/>
        <w:numPr>
          <w:ilvl w:val="0"/>
          <w:numId w:val="22"/>
        </w:numPr>
        <w:jc w:val="both"/>
        <w:rPr>
          <w:noProof/>
          <w:sz w:val="24"/>
          <w:szCs w:val="24"/>
        </w:rPr>
      </w:pPr>
      <w:r w:rsidRPr="00EA5D32">
        <w:rPr>
          <w:iCs/>
          <w:noProof/>
          <w:sz w:val="24"/>
          <w:szCs w:val="24"/>
        </w:rPr>
        <w:t>Alati za mjerenje zadovoljstv</w:t>
      </w:r>
      <w:r w:rsidR="002C4113">
        <w:rPr>
          <w:iCs/>
          <w:noProof/>
          <w:sz w:val="24"/>
          <w:szCs w:val="24"/>
        </w:rPr>
        <w:t>a kupaca, br. 289-1/14 od 9.6.</w:t>
      </w:r>
      <w:r w:rsidRPr="00EA5D32">
        <w:rPr>
          <w:iCs/>
          <w:noProof/>
          <w:sz w:val="24"/>
          <w:szCs w:val="24"/>
        </w:rPr>
        <w:t>2014. godine,</w:t>
      </w:r>
    </w:p>
    <w:p w:rsidR="00F03544" w:rsidRPr="00EA5D32" w:rsidRDefault="00F03544" w:rsidP="00FB4C38">
      <w:pPr>
        <w:pStyle w:val="ListParagraph"/>
        <w:numPr>
          <w:ilvl w:val="0"/>
          <w:numId w:val="22"/>
        </w:numPr>
        <w:jc w:val="both"/>
        <w:rPr>
          <w:noProof/>
          <w:sz w:val="24"/>
          <w:szCs w:val="24"/>
        </w:rPr>
      </w:pPr>
      <w:r w:rsidRPr="00EA5D32">
        <w:rPr>
          <w:iCs/>
          <w:noProof/>
          <w:sz w:val="24"/>
          <w:szCs w:val="24"/>
        </w:rPr>
        <w:t>Standardi za sigurnost u poštansk</w:t>
      </w:r>
      <w:r w:rsidR="002C4113">
        <w:rPr>
          <w:iCs/>
          <w:noProof/>
          <w:sz w:val="24"/>
          <w:szCs w:val="24"/>
        </w:rPr>
        <w:t>om sektoru, br. 298-1/14 od 10.6.</w:t>
      </w:r>
      <w:r w:rsidRPr="00EA5D32">
        <w:rPr>
          <w:iCs/>
          <w:noProof/>
          <w:sz w:val="24"/>
          <w:szCs w:val="24"/>
        </w:rPr>
        <w:t>2014. godine.</w:t>
      </w:r>
    </w:p>
    <w:p w:rsidR="00F03544" w:rsidRPr="00EA5D32" w:rsidRDefault="00F03544" w:rsidP="00FB4C38">
      <w:pPr>
        <w:pStyle w:val="ListParagraph"/>
        <w:numPr>
          <w:ilvl w:val="0"/>
          <w:numId w:val="22"/>
        </w:numPr>
        <w:jc w:val="both"/>
        <w:rPr>
          <w:noProof/>
          <w:sz w:val="24"/>
          <w:szCs w:val="24"/>
        </w:rPr>
      </w:pPr>
      <w:r w:rsidRPr="00EA5D32">
        <w:rPr>
          <w:bCs/>
          <w:noProof/>
          <w:sz w:val="24"/>
          <w:szCs w:val="24"/>
        </w:rPr>
        <w:t>Razvoj tržišta i trendo</w:t>
      </w:r>
      <w:r w:rsidR="002C4113">
        <w:rPr>
          <w:bCs/>
          <w:noProof/>
          <w:sz w:val="24"/>
          <w:szCs w:val="24"/>
        </w:rPr>
        <w:t>va u filateliji, br. 346 od 15.7.</w:t>
      </w:r>
      <w:r w:rsidRPr="00EA5D32">
        <w:rPr>
          <w:bCs/>
          <w:noProof/>
          <w:sz w:val="24"/>
          <w:szCs w:val="24"/>
        </w:rPr>
        <w:t>2014. g.</w:t>
      </w:r>
    </w:p>
    <w:p w:rsidR="00F03544" w:rsidRPr="00EA5D32" w:rsidRDefault="00F03544" w:rsidP="00FB4C38">
      <w:pPr>
        <w:pStyle w:val="ListParagraph"/>
        <w:numPr>
          <w:ilvl w:val="0"/>
          <w:numId w:val="22"/>
        </w:numPr>
        <w:jc w:val="both"/>
        <w:rPr>
          <w:noProof/>
          <w:sz w:val="24"/>
          <w:szCs w:val="24"/>
        </w:rPr>
      </w:pPr>
      <w:r w:rsidRPr="00EA5D32">
        <w:rPr>
          <w:noProof/>
          <w:sz w:val="24"/>
          <w:szCs w:val="24"/>
        </w:rPr>
        <w:t>Peto istraživanje staklen</w:t>
      </w:r>
      <w:r w:rsidR="002C4113">
        <w:rPr>
          <w:noProof/>
          <w:sz w:val="24"/>
          <w:szCs w:val="24"/>
        </w:rPr>
        <w:t>ičkih plinova, br. 358-1 od 22.7.</w:t>
      </w:r>
      <w:r w:rsidRPr="00EA5D32">
        <w:rPr>
          <w:noProof/>
          <w:sz w:val="24"/>
          <w:szCs w:val="24"/>
        </w:rPr>
        <w:t>2014. g.</w:t>
      </w:r>
    </w:p>
    <w:p w:rsidR="00F03544" w:rsidRPr="00EA5D32" w:rsidRDefault="00F03544" w:rsidP="00FB4C38">
      <w:pPr>
        <w:pStyle w:val="ListParagraph"/>
        <w:numPr>
          <w:ilvl w:val="0"/>
          <w:numId w:val="22"/>
        </w:numPr>
        <w:jc w:val="both"/>
        <w:rPr>
          <w:noProof/>
          <w:sz w:val="24"/>
          <w:szCs w:val="24"/>
        </w:rPr>
      </w:pPr>
      <w:r w:rsidRPr="00EA5D32">
        <w:rPr>
          <w:iCs/>
          <w:noProof/>
          <w:sz w:val="24"/>
          <w:szCs w:val="24"/>
        </w:rPr>
        <w:t xml:space="preserve">Osmo DMAB istraživanje proizvoda i usluga </w:t>
      </w:r>
      <w:r w:rsidR="002C4113">
        <w:rPr>
          <w:iCs/>
          <w:noProof/>
          <w:sz w:val="24"/>
          <w:szCs w:val="24"/>
        </w:rPr>
        <w:t>direktne pošte, br. 426-1/14 od5.9.2014.</w:t>
      </w:r>
      <w:r w:rsidRPr="00EA5D32">
        <w:rPr>
          <w:iCs/>
          <w:noProof/>
          <w:sz w:val="24"/>
          <w:szCs w:val="24"/>
        </w:rPr>
        <w:t>g.</w:t>
      </w:r>
    </w:p>
    <w:p w:rsidR="00F03544" w:rsidRPr="00EA5D32" w:rsidRDefault="00F03544" w:rsidP="00FB4C38">
      <w:pPr>
        <w:pStyle w:val="ListParagraph"/>
        <w:numPr>
          <w:ilvl w:val="0"/>
          <w:numId w:val="22"/>
        </w:numPr>
        <w:jc w:val="both"/>
        <w:rPr>
          <w:noProof/>
          <w:sz w:val="24"/>
          <w:szCs w:val="24"/>
        </w:rPr>
      </w:pPr>
      <w:r w:rsidRPr="00EA5D32">
        <w:rPr>
          <w:iCs/>
          <w:noProof/>
          <w:sz w:val="24"/>
          <w:szCs w:val="24"/>
        </w:rPr>
        <w:t>Trgovinske olakšice i regionalni razvoj MSMEs, br. 471-1/14 od 8. 9. 2014. g.</w:t>
      </w:r>
    </w:p>
    <w:p w:rsidR="00F03544" w:rsidRPr="00EA5D32" w:rsidRDefault="00F03544" w:rsidP="00FB4C38">
      <w:pPr>
        <w:pStyle w:val="ListParagraph"/>
        <w:numPr>
          <w:ilvl w:val="0"/>
          <w:numId w:val="22"/>
        </w:numPr>
        <w:jc w:val="both"/>
        <w:rPr>
          <w:noProof/>
          <w:color w:val="FF0000"/>
          <w:sz w:val="24"/>
          <w:szCs w:val="24"/>
        </w:rPr>
      </w:pPr>
      <w:r w:rsidRPr="00EA5D32">
        <w:rPr>
          <w:iCs/>
          <w:noProof/>
          <w:sz w:val="24"/>
          <w:szCs w:val="24"/>
        </w:rPr>
        <w:t xml:space="preserve">Ažuriranje UPU-ovog Tranzitnog priručnika za </w:t>
      </w:r>
      <w:r w:rsidR="002C4113">
        <w:rPr>
          <w:iCs/>
          <w:noProof/>
          <w:sz w:val="24"/>
          <w:szCs w:val="24"/>
        </w:rPr>
        <w:t>2015. god., br. 433-1/14 od 10.9.</w:t>
      </w:r>
      <w:r w:rsidRPr="00EA5D32">
        <w:rPr>
          <w:iCs/>
          <w:noProof/>
          <w:sz w:val="24"/>
          <w:szCs w:val="24"/>
        </w:rPr>
        <w:t>2014.g.</w:t>
      </w:r>
    </w:p>
    <w:p w:rsidR="00F03544" w:rsidRPr="002C4113" w:rsidRDefault="00F03544" w:rsidP="00785F1A">
      <w:pPr>
        <w:pStyle w:val="ListParagraph"/>
        <w:numPr>
          <w:ilvl w:val="0"/>
          <w:numId w:val="22"/>
        </w:numPr>
        <w:jc w:val="both"/>
        <w:rPr>
          <w:noProof/>
          <w:sz w:val="24"/>
          <w:szCs w:val="24"/>
        </w:rPr>
      </w:pPr>
      <w:r w:rsidRPr="00EA5D32">
        <w:rPr>
          <w:noProof/>
          <w:sz w:val="24"/>
          <w:szCs w:val="24"/>
        </w:rPr>
        <w:t>Na osnovi dostavljenih podataka sačinjen je tabelarni pregled ukupnog bro</w:t>
      </w:r>
      <w:r w:rsidR="002C4113">
        <w:rPr>
          <w:noProof/>
          <w:sz w:val="24"/>
          <w:szCs w:val="24"/>
        </w:rPr>
        <w:t xml:space="preserve">ja usluga i ostvarenog prihoda </w:t>
      </w:r>
      <w:r w:rsidRPr="00EA5D32">
        <w:rPr>
          <w:noProof/>
          <w:sz w:val="24"/>
          <w:szCs w:val="24"/>
        </w:rPr>
        <w:t>u 2013. godini.</w:t>
      </w:r>
    </w:p>
    <w:p w:rsidR="00F03544" w:rsidRPr="00EA5D32" w:rsidRDefault="00F03544" w:rsidP="00785F1A">
      <w:pPr>
        <w:jc w:val="both"/>
        <w:rPr>
          <w:i/>
          <w:noProof/>
        </w:rPr>
      </w:pPr>
      <w:r w:rsidRPr="00EA5D32">
        <w:rPr>
          <w:i/>
          <w:noProof/>
        </w:rPr>
        <w:t>STANJE U OBLASTI POŠTANSKIH USLUGA</w:t>
      </w:r>
    </w:p>
    <w:p w:rsidR="00F03544" w:rsidRPr="00785F1A" w:rsidRDefault="00F03544" w:rsidP="00785F1A">
      <w:pPr>
        <w:jc w:val="both"/>
        <w:rPr>
          <w:noProof/>
          <w:sz w:val="24"/>
          <w:szCs w:val="24"/>
        </w:rPr>
      </w:pPr>
      <w:r w:rsidRPr="00785F1A">
        <w:rPr>
          <w:noProof/>
          <w:sz w:val="24"/>
          <w:szCs w:val="24"/>
        </w:rPr>
        <w:t xml:space="preserve">Tržište poštanskih usluga u BiH se postupno liberalizira jer se vodi računa da se ne ugrozi društvena funkcija univerzalnih poštanskih usluga. </w:t>
      </w:r>
    </w:p>
    <w:p w:rsidR="00F03544" w:rsidRPr="00785F1A" w:rsidRDefault="00F03544" w:rsidP="00785F1A">
      <w:pPr>
        <w:jc w:val="both"/>
        <w:rPr>
          <w:noProof/>
          <w:sz w:val="24"/>
          <w:szCs w:val="24"/>
        </w:rPr>
      </w:pPr>
      <w:r w:rsidRPr="00785F1A">
        <w:rPr>
          <w:noProof/>
          <w:sz w:val="24"/>
          <w:szCs w:val="24"/>
        </w:rPr>
        <w:t>Zakonom je definirano rezervirano područje univerzalnih poštanskih usluga koje mogu obavljati samo javni poštanski operateri, a ostali dio univerzalnih poštanskih usluga, te usluge sa dodatnom vrijednošću</w:t>
      </w:r>
      <w:r w:rsidR="00EA5D32">
        <w:rPr>
          <w:noProof/>
          <w:sz w:val="24"/>
          <w:szCs w:val="24"/>
        </w:rPr>
        <w:t xml:space="preserve"> </w:t>
      </w:r>
      <w:r w:rsidRPr="00785F1A">
        <w:rPr>
          <w:noProof/>
          <w:sz w:val="24"/>
          <w:szCs w:val="24"/>
        </w:rPr>
        <w:t>- kurirske usluge su liberalizirane, na slobodnom su tržištu i Agencija je izdala 12 licencija privatnim operaterima za obavljanje kurirskih usluga. Za licenciju za obavljanje nerezerviranog dijela univerzalnih poštanskih usluga nije bilo zainteresiranih su</w:t>
      </w:r>
      <w:r w:rsidR="00EA5D32">
        <w:rPr>
          <w:noProof/>
          <w:sz w:val="24"/>
          <w:szCs w:val="24"/>
        </w:rPr>
        <w:t>bjekata.</w:t>
      </w:r>
      <w:r w:rsidRPr="00785F1A">
        <w:rPr>
          <w:noProof/>
          <w:sz w:val="24"/>
          <w:szCs w:val="24"/>
        </w:rPr>
        <w:t xml:space="preserve"> Ovaj podatak treba promatrati i sa stanovišta definiranja obveze pružanja univerzalnih poštanskih usluga pa i samog redefiniranja istih. Očigledno je da osim javnih poštanskih operatera kojima je ova obveza nametnuta zakonom, drugih zainteresiranih nije bilo. Kako su Zakonom precizno definirani limiti rezerviranog područja prema masi -težini, a cjenovni limiti nisu precizno definirani, Agencija je Općim uvjetima za obavljanje poštanskih usluga i Odlukom o jedinstvenoj tarifnoj politici za rezervirane poštanske usluge razriješila dileme po pitanju cjenovnih limita pri liberalizaciji </w:t>
      </w:r>
      <w:r w:rsidR="00EA5D32">
        <w:rPr>
          <w:noProof/>
          <w:sz w:val="24"/>
          <w:szCs w:val="24"/>
        </w:rPr>
        <w:t xml:space="preserve">poštanskih usluga, a </w:t>
      </w:r>
      <w:r w:rsidRPr="00785F1A">
        <w:rPr>
          <w:noProof/>
          <w:sz w:val="24"/>
          <w:szCs w:val="24"/>
        </w:rPr>
        <w:t>intervenirala je u dijelu liberalizacije neadresirane direktne pošte, tako što je u Općim uvjetima definirano da se neadresirana direktna pošta nalazi na slobodnom tržištu.</w:t>
      </w:r>
    </w:p>
    <w:p w:rsidR="00F03544" w:rsidRPr="00785F1A" w:rsidRDefault="00F03544" w:rsidP="00785F1A">
      <w:pPr>
        <w:jc w:val="both"/>
        <w:rPr>
          <w:noProof/>
          <w:sz w:val="24"/>
          <w:szCs w:val="24"/>
        </w:rPr>
      </w:pPr>
      <w:r w:rsidRPr="00785F1A">
        <w:rPr>
          <w:noProof/>
          <w:sz w:val="24"/>
          <w:szCs w:val="24"/>
        </w:rPr>
        <w:t xml:space="preserve">Ono što i dalje ostaje kao problem na tržištu poštanskih usluga je nepoštivanje zakonskih propisa kojima se regulira oblast poštanskog prometa bez ozira na razinu vlasti nadležnu za donošenje propisa, a na što Agencija ukazuje u stalnim kontaktima s entitetskim inspekcijama te entitetskim ministarstvima i državnim ministarstvom. </w:t>
      </w:r>
    </w:p>
    <w:p w:rsidR="00F03544" w:rsidRPr="00785F1A" w:rsidRDefault="00F03544" w:rsidP="00785F1A">
      <w:pPr>
        <w:jc w:val="both"/>
        <w:rPr>
          <w:noProof/>
          <w:sz w:val="24"/>
          <w:szCs w:val="24"/>
        </w:rPr>
      </w:pPr>
    </w:p>
    <w:p w:rsidR="00F03544" w:rsidRPr="00EA5D32" w:rsidRDefault="00F03544" w:rsidP="00785F1A">
      <w:pPr>
        <w:jc w:val="both"/>
        <w:rPr>
          <w:noProof/>
          <w:sz w:val="22"/>
          <w:szCs w:val="22"/>
        </w:rPr>
      </w:pPr>
      <w:r w:rsidRPr="00EA5D32">
        <w:rPr>
          <w:noProof/>
          <w:sz w:val="22"/>
          <w:szCs w:val="22"/>
        </w:rPr>
        <w:t xml:space="preserve">ZAKONODAVNE </w:t>
      </w:r>
      <w:r w:rsidR="00EA5D32" w:rsidRPr="00EA5D32">
        <w:rPr>
          <w:noProof/>
          <w:sz w:val="22"/>
          <w:szCs w:val="22"/>
        </w:rPr>
        <w:t xml:space="preserve"> </w:t>
      </w:r>
      <w:r w:rsidRPr="00EA5D32">
        <w:rPr>
          <w:noProof/>
          <w:sz w:val="22"/>
          <w:szCs w:val="22"/>
        </w:rPr>
        <w:t>AKTIVNOSTI</w:t>
      </w:r>
    </w:p>
    <w:p w:rsidR="00F03544" w:rsidRPr="00785F1A" w:rsidRDefault="00F03544" w:rsidP="00785F1A">
      <w:pPr>
        <w:jc w:val="both"/>
        <w:rPr>
          <w:noProof/>
          <w:sz w:val="24"/>
          <w:szCs w:val="24"/>
        </w:rPr>
      </w:pPr>
    </w:p>
    <w:p w:rsidR="00F03544" w:rsidRPr="00785F1A" w:rsidRDefault="00F03544" w:rsidP="00785F1A">
      <w:pPr>
        <w:jc w:val="both"/>
        <w:rPr>
          <w:noProof/>
          <w:sz w:val="24"/>
          <w:szCs w:val="24"/>
        </w:rPr>
      </w:pPr>
      <w:r w:rsidRPr="00785F1A">
        <w:rPr>
          <w:noProof/>
          <w:sz w:val="24"/>
          <w:szCs w:val="24"/>
        </w:rPr>
        <w:t>U skladu s člank</w:t>
      </w:r>
      <w:r w:rsidR="00EA5D32">
        <w:rPr>
          <w:noProof/>
          <w:sz w:val="24"/>
          <w:szCs w:val="24"/>
        </w:rPr>
        <w:t xml:space="preserve">om 10. Zakona o poštama BiH, </w:t>
      </w:r>
      <w:r w:rsidRPr="00785F1A">
        <w:rPr>
          <w:noProof/>
          <w:sz w:val="24"/>
          <w:szCs w:val="24"/>
        </w:rPr>
        <w:t>Agencija ima obvezu donositi i usklađivati podzakonska akta, te je stoga u 2014. godini usvojila sljedeće podzakonske akte:</w:t>
      </w:r>
    </w:p>
    <w:p w:rsidR="00F03544" w:rsidRPr="00EA5D32" w:rsidRDefault="00F03544" w:rsidP="00FB4C38">
      <w:pPr>
        <w:pStyle w:val="ListParagraph"/>
        <w:numPr>
          <w:ilvl w:val="0"/>
          <w:numId w:val="23"/>
        </w:numPr>
        <w:jc w:val="both"/>
        <w:rPr>
          <w:noProof/>
          <w:sz w:val="24"/>
          <w:szCs w:val="24"/>
          <w:lang w:val="hr-HR"/>
        </w:rPr>
      </w:pPr>
      <w:r w:rsidRPr="00EA5D32">
        <w:rPr>
          <w:noProof/>
          <w:sz w:val="24"/>
          <w:szCs w:val="24"/>
          <w:lang w:val="hr-HR"/>
        </w:rPr>
        <w:t>Odluka o izmjeni Odluke o visini troškova izdavanja licencija i visini godišnje naknade za obavljan</w:t>
      </w:r>
      <w:r w:rsidR="00EA5D32">
        <w:rPr>
          <w:noProof/>
          <w:sz w:val="24"/>
          <w:szCs w:val="24"/>
          <w:lang w:val="hr-HR"/>
        </w:rPr>
        <w:t>je poštanskih usluga, („Sl.</w:t>
      </w:r>
      <w:r w:rsidRPr="00EA5D32">
        <w:rPr>
          <w:noProof/>
          <w:sz w:val="24"/>
          <w:szCs w:val="24"/>
          <w:lang w:val="hr-HR"/>
        </w:rPr>
        <w:t xml:space="preserve"> glasnik BiH“, br. 43/09 i 10/14)</w:t>
      </w:r>
    </w:p>
    <w:p w:rsidR="00F03544" w:rsidRPr="00EA5D32" w:rsidRDefault="00F03544" w:rsidP="00FB4C38">
      <w:pPr>
        <w:pStyle w:val="ListParagraph"/>
        <w:numPr>
          <w:ilvl w:val="0"/>
          <w:numId w:val="23"/>
        </w:numPr>
        <w:jc w:val="both"/>
        <w:rPr>
          <w:noProof/>
          <w:sz w:val="24"/>
          <w:szCs w:val="24"/>
          <w:lang w:val="hr-HR"/>
        </w:rPr>
      </w:pPr>
      <w:r w:rsidRPr="00EA5D32">
        <w:rPr>
          <w:noProof/>
          <w:sz w:val="24"/>
          <w:szCs w:val="24"/>
          <w:lang w:val="hr-HR"/>
        </w:rPr>
        <w:t>Pravilnik o post</w:t>
      </w:r>
      <w:r w:rsidR="00EA5D32">
        <w:rPr>
          <w:noProof/>
          <w:sz w:val="24"/>
          <w:szCs w:val="24"/>
          <w:lang w:val="hr-HR"/>
        </w:rPr>
        <w:t xml:space="preserve">upku interne prijave korupcije </w:t>
      </w:r>
      <w:r w:rsidRPr="00EA5D32">
        <w:rPr>
          <w:noProof/>
          <w:sz w:val="24"/>
          <w:szCs w:val="24"/>
          <w:lang w:val="hr-HR"/>
        </w:rPr>
        <w:t>i zaštiti uzbunjivačava u Agenciji za poštanski promet Bosne i Hercegovine</w:t>
      </w:r>
    </w:p>
    <w:p w:rsidR="00F03544" w:rsidRPr="00EA5D32" w:rsidRDefault="00F03544" w:rsidP="00FB4C38">
      <w:pPr>
        <w:pStyle w:val="ListParagraph"/>
        <w:numPr>
          <w:ilvl w:val="0"/>
          <w:numId w:val="23"/>
        </w:numPr>
        <w:jc w:val="both"/>
        <w:rPr>
          <w:noProof/>
          <w:sz w:val="24"/>
          <w:szCs w:val="24"/>
          <w:lang w:val="hr-HR"/>
        </w:rPr>
      </w:pPr>
      <w:r w:rsidRPr="00EA5D32">
        <w:rPr>
          <w:noProof/>
          <w:sz w:val="24"/>
          <w:szCs w:val="24"/>
          <w:lang w:val="hr-HR"/>
        </w:rPr>
        <w:t>Metodologiju planova integriteta Agencije na šta je APIK dao pozitivno mišljenje</w:t>
      </w:r>
      <w:r w:rsidR="002C4113">
        <w:rPr>
          <w:noProof/>
          <w:sz w:val="24"/>
          <w:szCs w:val="24"/>
          <w:lang w:val="hr-HR"/>
        </w:rPr>
        <w:t xml:space="preserve"> broj 04-3-07-3-543-4/14 od 11.9.</w:t>
      </w:r>
      <w:r w:rsidRPr="00EA5D32">
        <w:rPr>
          <w:noProof/>
          <w:sz w:val="24"/>
          <w:szCs w:val="24"/>
          <w:lang w:val="hr-HR"/>
        </w:rPr>
        <w:t>2014. godine</w:t>
      </w:r>
    </w:p>
    <w:p w:rsidR="00F03544" w:rsidRPr="00EA5D32" w:rsidRDefault="00F03544" w:rsidP="00FB4C38">
      <w:pPr>
        <w:pStyle w:val="ListParagraph"/>
        <w:numPr>
          <w:ilvl w:val="0"/>
          <w:numId w:val="23"/>
        </w:numPr>
        <w:jc w:val="both"/>
        <w:rPr>
          <w:noProof/>
          <w:sz w:val="24"/>
          <w:szCs w:val="24"/>
          <w:lang w:val="hr-HR"/>
        </w:rPr>
      </w:pPr>
      <w:r w:rsidRPr="00EA5D32">
        <w:rPr>
          <w:noProof/>
          <w:sz w:val="24"/>
          <w:szCs w:val="24"/>
          <w:lang w:val="hr-HR"/>
        </w:rPr>
        <w:t>Pravilnik o korištenju sredstava reprezentacije</w:t>
      </w:r>
    </w:p>
    <w:p w:rsidR="00F03544" w:rsidRPr="00EA5D32" w:rsidRDefault="00F03544" w:rsidP="00FB4C38">
      <w:pPr>
        <w:pStyle w:val="ListParagraph"/>
        <w:numPr>
          <w:ilvl w:val="0"/>
          <w:numId w:val="23"/>
        </w:numPr>
        <w:jc w:val="both"/>
        <w:rPr>
          <w:noProof/>
          <w:sz w:val="24"/>
          <w:szCs w:val="24"/>
          <w:lang w:val="hr-HR"/>
        </w:rPr>
      </w:pPr>
      <w:r w:rsidRPr="00EA5D32">
        <w:rPr>
          <w:noProof/>
          <w:sz w:val="24"/>
          <w:szCs w:val="24"/>
          <w:lang w:val="hr-HR"/>
        </w:rPr>
        <w:t>Pravilnik o korištenju mobilnih i fiksnih telefona u Agenciji za poštanski promet BiH</w:t>
      </w:r>
    </w:p>
    <w:p w:rsidR="00F03544" w:rsidRPr="00EA5D32" w:rsidRDefault="00F03544" w:rsidP="00FB4C38">
      <w:pPr>
        <w:pStyle w:val="ListParagraph"/>
        <w:numPr>
          <w:ilvl w:val="0"/>
          <w:numId w:val="23"/>
        </w:numPr>
        <w:jc w:val="both"/>
        <w:rPr>
          <w:noProof/>
          <w:sz w:val="24"/>
          <w:szCs w:val="24"/>
          <w:lang w:val="hr-HR"/>
        </w:rPr>
      </w:pPr>
      <w:r w:rsidRPr="00EA5D32">
        <w:rPr>
          <w:noProof/>
          <w:sz w:val="24"/>
          <w:szCs w:val="24"/>
          <w:lang w:val="hr-HR"/>
        </w:rPr>
        <w:t>Pravilnik o korištenju službenih vozila u Agenciji za poštanski promet BiH</w:t>
      </w:r>
    </w:p>
    <w:p w:rsidR="00F03544" w:rsidRPr="00EA5D32" w:rsidRDefault="00F03544" w:rsidP="00FB4C38">
      <w:pPr>
        <w:pStyle w:val="ListParagraph"/>
        <w:numPr>
          <w:ilvl w:val="0"/>
          <w:numId w:val="23"/>
        </w:numPr>
        <w:jc w:val="both"/>
        <w:rPr>
          <w:noProof/>
          <w:sz w:val="24"/>
          <w:szCs w:val="24"/>
          <w:lang w:val="hr-HR"/>
        </w:rPr>
      </w:pPr>
      <w:r w:rsidRPr="00EA5D32">
        <w:rPr>
          <w:noProof/>
          <w:sz w:val="24"/>
          <w:szCs w:val="24"/>
          <w:lang w:val="hr-HR"/>
        </w:rPr>
        <w:t>u tijeku je izrada Pravilnika o unutarnjoj organizaciji i sistematizaciji radnih mjesta u Agenciji za poštanski promet BiH.</w:t>
      </w:r>
    </w:p>
    <w:p w:rsidR="00F03544" w:rsidRPr="00785F1A" w:rsidRDefault="00F03544" w:rsidP="00785F1A">
      <w:pPr>
        <w:jc w:val="both"/>
        <w:rPr>
          <w:noProof/>
          <w:sz w:val="24"/>
          <w:szCs w:val="24"/>
        </w:rPr>
      </w:pPr>
    </w:p>
    <w:p w:rsidR="00F03544" w:rsidRPr="00EA5D32" w:rsidRDefault="00F03544" w:rsidP="00785F1A">
      <w:pPr>
        <w:jc w:val="both"/>
        <w:rPr>
          <w:noProof/>
          <w:sz w:val="22"/>
          <w:szCs w:val="22"/>
        </w:rPr>
      </w:pPr>
      <w:r w:rsidRPr="00EA5D32">
        <w:rPr>
          <w:noProof/>
          <w:sz w:val="22"/>
          <w:szCs w:val="22"/>
        </w:rPr>
        <w:t>ZAKLJUČIVANJE</w:t>
      </w:r>
      <w:r w:rsidR="00EA5D32">
        <w:rPr>
          <w:noProof/>
          <w:sz w:val="22"/>
          <w:szCs w:val="22"/>
        </w:rPr>
        <w:t xml:space="preserve"> </w:t>
      </w:r>
      <w:r w:rsidRPr="00EA5D32">
        <w:rPr>
          <w:noProof/>
          <w:sz w:val="22"/>
          <w:szCs w:val="22"/>
        </w:rPr>
        <w:t xml:space="preserve"> MEĐUNARODNIH </w:t>
      </w:r>
      <w:r w:rsidR="00EA5D32">
        <w:rPr>
          <w:noProof/>
          <w:sz w:val="22"/>
          <w:szCs w:val="22"/>
        </w:rPr>
        <w:t xml:space="preserve"> </w:t>
      </w:r>
      <w:r w:rsidRPr="00EA5D32">
        <w:rPr>
          <w:noProof/>
          <w:sz w:val="22"/>
          <w:szCs w:val="22"/>
        </w:rPr>
        <w:t>UGOVORA</w:t>
      </w:r>
    </w:p>
    <w:p w:rsidR="00F03544" w:rsidRPr="00785F1A" w:rsidRDefault="00F03544" w:rsidP="00785F1A">
      <w:pPr>
        <w:jc w:val="both"/>
        <w:rPr>
          <w:noProof/>
          <w:sz w:val="24"/>
          <w:szCs w:val="24"/>
        </w:rPr>
      </w:pPr>
    </w:p>
    <w:p w:rsidR="00F03544" w:rsidRPr="00785F1A" w:rsidRDefault="00F03544" w:rsidP="00785F1A">
      <w:pPr>
        <w:jc w:val="both"/>
        <w:rPr>
          <w:noProof/>
          <w:sz w:val="24"/>
          <w:szCs w:val="24"/>
        </w:rPr>
      </w:pPr>
      <w:r w:rsidRPr="00785F1A">
        <w:rPr>
          <w:noProof/>
          <w:sz w:val="24"/>
          <w:szCs w:val="24"/>
        </w:rPr>
        <w:t>Na osnovi članka 10. stav</w:t>
      </w:r>
      <w:r w:rsidR="00EA5D32">
        <w:rPr>
          <w:noProof/>
          <w:sz w:val="24"/>
          <w:szCs w:val="24"/>
        </w:rPr>
        <w:t xml:space="preserve">ka </w:t>
      </w:r>
      <w:r w:rsidRPr="00785F1A">
        <w:rPr>
          <w:noProof/>
          <w:sz w:val="24"/>
          <w:szCs w:val="24"/>
        </w:rPr>
        <w:t>(5) točka (g), a prema raspo</w:t>
      </w:r>
      <w:r w:rsidR="00EA5D32">
        <w:rPr>
          <w:noProof/>
          <w:sz w:val="24"/>
          <w:szCs w:val="24"/>
        </w:rPr>
        <w:t>loživim</w:t>
      </w:r>
      <w:r w:rsidRPr="00785F1A">
        <w:rPr>
          <w:noProof/>
          <w:sz w:val="24"/>
          <w:szCs w:val="24"/>
        </w:rPr>
        <w:t xml:space="preserve"> evidencijama,</w:t>
      </w:r>
      <w:r w:rsidR="00EA5D32">
        <w:rPr>
          <w:noProof/>
          <w:sz w:val="24"/>
          <w:szCs w:val="24"/>
        </w:rPr>
        <w:t xml:space="preserve"> Agencija nema</w:t>
      </w:r>
      <w:r w:rsidRPr="00785F1A">
        <w:rPr>
          <w:noProof/>
          <w:sz w:val="24"/>
          <w:szCs w:val="24"/>
        </w:rPr>
        <w:t xml:space="preserve"> evidentirane međunarodne ugovore zaključene izmeđiu poštanskih operatera u BiH s operaterima poštanskog prometa drugih zemalja.</w:t>
      </w:r>
    </w:p>
    <w:p w:rsidR="00F03544" w:rsidRPr="00785F1A" w:rsidRDefault="00F03544" w:rsidP="00785F1A">
      <w:pPr>
        <w:jc w:val="both"/>
        <w:rPr>
          <w:noProof/>
          <w:sz w:val="24"/>
          <w:szCs w:val="24"/>
        </w:rPr>
      </w:pPr>
    </w:p>
    <w:p w:rsidR="00F03544" w:rsidRPr="00EA5D32" w:rsidRDefault="00F03544" w:rsidP="00785F1A">
      <w:pPr>
        <w:jc w:val="both"/>
        <w:rPr>
          <w:noProof/>
          <w:sz w:val="22"/>
          <w:szCs w:val="22"/>
        </w:rPr>
      </w:pPr>
      <w:r w:rsidRPr="00EA5D32">
        <w:rPr>
          <w:noProof/>
          <w:sz w:val="22"/>
          <w:szCs w:val="22"/>
        </w:rPr>
        <w:t xml:space="preserve">EUROPSKE </w:t>
      </w:r>
      <w:r w:rsidR="00EA5D32">
        <w:rPr>
          <w:noProof/>
          <w:sz w:val="22"/>
          <w:szCs w:val="22"/>
        </w:rPr>
        <w:t xml:space="preserve"> </w:t>
      </w:r>
      <w:r w:rsidRPr="00EA5D32">
        <w:rPr>
          <w:noProof/>
          <w:sz w:val="22"/>
          <w:szCs w:val="22"/>
        </w:rPr>
        <w:t>INTEGRACIJE</w:t>
      </w:r>
    </w:p>
    <w:p w:rsidR="00F03544" w:rsidRPr="00785F1A" w:rsidRDefault="00F03544" w:rsidP="00785F1A">
      <w:pPr>
        <w:jc w:val="both"/>
        <w:rPr>
          <w:bCs/>
          <w:noProof/>
          <w:sz w:val="24"/>
          <w:szCs w:val="24"/>
        </w:rPr>
      </w:pPr>
    </w:p>
    <w:p w:rsidR="00F03544" w:rsidRPr="00785F1A" w:rsidRDefault="00F03544" w:rsidP="00785F1A">
      <w:pPr>
        <w:jc w:val="both"/>
        <w:rPr>
          <w:bCs/>
          <w:noProof/>
          <w:sz w:val="24"/>
          <w:szCs w:val="24"/>
        </w:rPr>
      </w:pPr>
      <w:r w:rsidRPr="00785F1A">
        <w:rPr>
          <w:bCs/>
          <w:noProof/>
          <w:sz w:val="24"/>
          <w:szCs w:val="24"/>
        </w:rPr>
        <w:t>Zakon o poštam</w:t>
      </w:r>
      <w:r w:rsidR="00EA5D32">
        <w:rPr>
          <w:bCs/>
          <w:noProof/>
          <w:sz w:val="24"/>
          <w:szCs w:val="24"/>
        </w:rPr>
        <w:t>a BiH („Sl.</w:t>
      </w:r>
      <w:r w:rsidRPr="00785F1A">
        <w:rPr>
          <w:bCs/>
          <w:noProof/>
          <w:sz w:val="24"/>
          <w:szCs w:val="24"/>
        </w:rPr>
        <w:t xml:space="preserve"> glasnik BiH“, broj 33/05) </w:t>
      </w:r>
      <w:r w:rsidRPr="00785F1A">
        <w:rPr>
          <w:noProof/>
          <w:sz w:val="24"/>
          <w:szCs w:val="24"/>
        </w:rPr>
        <w:t>je sačinjen na osnovi Prve eu</w:t>
      </w:r>
      <w:r w:rsidR="00EA5D32">
        <w:rPr>
          <w:noProof/>
          <w:sz w:val="24"/>
          <w:szCs w:val="24"/>
        </w:rPr>
        <w:t xml:space="preserve">ropske poštanske </w:t>
      </w:r>
      <w:r w:rsidRPr="00785F1A">
        <w:rPr>
          <w:noProof/>
          <w:sz w:val="24"/>
          <w:szCs w:val="24"/>
        </w:rPr>
        <w:t>direktive, uvažavajući uređenje države i nadležnosti entiteta u oblasti poštanskog prometa.</w:t>
      </w:r>
    </w:p>
    <w:p w:rsidR="00F03544" w:rsidRPr="00785F1A" w:rsidRDefault="00F03544" w:rsidP="00785F1A">
      <w:pPr>
        <w:jc w:val="both"/>
        <w:rPr>
          <w:noProof/>
          <w:sz w:val="24"/>
          <w:szCs w:val="24"/>
          <w:lang w:val="hr-HR"/>
        </w:rPr>
      </w:pPr>
      <w:r w:rsidRPr="00785F1A">
        <w:rPr>
          <w:noProof/>
          <w:sz w:val="24"/>
          <w:szCs w:val="24"/>
          <w:shd w:val="clear" w:color="auto" w:fill="FFFFFF"/>
          <w:lang w:val="hr-HR"/>
        </w:rPr>
        <w:t>Za približavanje bosanskohercegovačke poštanske regulative EU standardima nužno je dodatno usklađivanje zakonskih rješenja s europskim direktivama u cilju daljnje liberalizacije tržišta poštanskih usluga.</w:t>
      </w:r>
    </w:p>
    <w:p w:rsidR="00F03544" w:rsidRPr="00785F1A" w:rsidRDefault="00F03544" w:rsidP="00785F1A">
      <w:pPr>
        <w:jc w:val="both"/>
        <w:rPr>
          <w:noProof/>
          <w:sz w:val="24"/>
          <w:szCs w:val="24"/>
          <w:lang w:val="hr-HR"/>
        </w:rPr>
      </w:pPr>
      <w:r w:rsidRPr="00785F1A">
        <w:rPr>
          <w:noProof/>
          <w:sz w:val="24"/>
          <w:szCs w:val="24"/>
          <w:lang w:val="hr-HR"/>
        </w:rPr>
        <w:t>Smjernicama koje su dane Rezolucijom C-95-Zelene knjige Europske ekonomske zajednice o poštanskim uslugama 1992. godine, definiraju se osnovni okviri razvoja poštanske djelatnosti na jedinstvenom tržištu Europske zajednice u smislu oslobađanja od državnog utjecaja i osposobljavanja da se na tržištu osigura visoka kvaliteta poštanskih usluga.</w:t>
      </w:r>
    </w:p>
    <w:p w:rsidR="00F03544" w:rsidRPr="00785F1A" w:rsidRDefault="00F03544" w:rsidP="00785F1A">
      <w:pPr>
        <w:jc w:val="both"/>
        <w:rPr>
          <w:noProof/>
          <w:sz w:val="24"/>
          <w:szCs w:val="24"/>
          <w:lang w:val="hr-HR"/>
        </w:rPr>
      </w:pPr>
      <w:r w:rsidRPr="00785F1A">
        <w:rPr>
          <w:noProof/>
          <w:sz w:val="24"/>
          <w:szCs w:val="24"/>
          <w:lang w:val="hr-HR"/>
        </w:rPr>
        <w:t>Europskim direktivama uspostavljena su zajednička pravila koja se odnose na obavljanje univerzalnih poštanskih usluga i uvjeti pod kojima se pružaju nerezervirane poštanske usluge, utvrđivanje standarda kvaliteta za univerzalnu uslugu.</w:t>
      </w:r>
    </w:p>
    <w:p w:rsidR="00F03544" w:rsidRPr="00785F1A" w:rsidRDefault="00F03544" w:rsidP="00785F1A">
      <w:pPr>
        <w:jc w:val="both"/>
        <w:rPr>
          <w:bCs/>
          <w:noProof/>
          <w:sz w:val="24"/>
          <w:szCs w:val="24"/>
        </w:rPr>
      </w:pPr>
      <w:r w:rsidRPr="00785F1A">
        <w:rPr>
          <w:bCs/>
          <w:noProof/>
          <w:sz w:val="24"/>
          <w:szCs w:val="24"/>
        </w:rPr>
        <w:t>Prvom direktivom su utvrđena zajednička pravila koja se tiču definiranja i obavljanja univerzalnih poštanskih usluga, kriterija za određivanje poštanskih usluga koje mogu biti rezervirane za davatelje univerzalnih poštanskih usluga, uvjeta pod kojima se obavljaju nerezervirane poštanske usluge, tarifna politika i transparentnost obračuna davatelja univerzalnih usluga, utvrđivanje normi kvaliteta i tehnički normi te stvaranje nacionalnog regulativnog tijela.</w:t>
      </w:r>
    </w:p>
    <w:p w:rsidR="00F03544" w:rsidRPr="00785F1A" w:rsidRDefault="00F03544" w:rsidP="00785F1A">
      <w:pPr>
        <w:jc w:val="both"/>
        <w:rPr>
          <w:bCs/>
          <w:noProof/>
          <w:sz w:val="24"/>
          <w:szCs w:val="24"/>
        </w:rPr>
      </w:pPr>
      <w:r w:rsidRPr="00785F1A">
        <w:rPr>
          <w:bCs/>
          <w:noProof/>
          <w:sz w:val="24"/>
          <w:szCs w:val="24"/>
        </w:rPr>
        <w:t>Zakonom su definirani principi poštanske politike, univerzalne poštanske usluge, rezervirane poštanske usluge i utvrđeno je pravo javnih poštanskih operatera da ih samo oni obavljaju, ostale poštanske usluge, organizaciju poštanskog prometa i uvjete za obavljanje poštanskih usluga univerzalnih rezerviranih i one na slobodnom tržištu, osnivanje Agencije za poštanski promet kao regulatornog tijela u čijoj nadležnosti je između ostalog obveza donošenja tarifne politike i akta o općim uvjetima, međuoperaterski poštanski promet, međuentitetski poštanski promet, međunarodni poštanski promet, principe za obračun troškova i refundacije, odgovornost operatera poštanskog prometa za prijenos poštanskih pošiljaka i kaznene odredbe za nepoštivanje pravnih normi iz Zakona.</w:t>
      </w:r>
    </w:p>
    <w:p w:rsidR="00F03544" w:rsidRPr="00785F1A" w:rsidRDefault="00F03544" w:rsidP="00785F1A">
      <w:pPr>
        <w:jc w:val="both"/>
        <w:rPr>
          <w:bCs/>
          <w:noProof/>
          <w:sz w:val="24"/>
          <w:szCs w:val="24"/>
        </w:rPr>
      </w:pPr>
      <w:r w:rsidRPr="00785F1A">
        <w:rPr>
          <w:bCs/>
          <w:noProof/>
          <w:sz w:val="24"/>
          <w:szCs w:val="24"/>
        </w:rPr>
        <w:t>Ono što nije usuglašeno s EU direktivama tiče se lepeze univerzalnih poštanskih usluga, lepeze rezerviranog dijela, limita u rezerviranim uslugama u težinskom i cjenovnom smislu, a što je proizvod prava svake zemlje da procijeni stupanj liberalizacije tržišta poštanskih usluga vodeći računa o društvenoj funkciji univerzalnih poštanskih usluga koje objektivno moraju biti opterećene i socijalnim  elementima.</w:t>
      </w:r>
    </w:p>
    <w:p w:rsidR="00F03544" w:rsidRPr="00785F1A" w:rsidRDefault="00F03544" w:rsidP="00785F1A">
      <w:pPr>
        <w:jc w:val="both"/>
        <w:rPr>
          <w:bCs/>
          <w:noProof/>
          <w:color w:val="FF0000"/>
          <w:sz w:val="24"/>
          <w:szCs w:val="24"/>
        </w:rPr>
      </w:pPr>
      <w:r w:rsidRPr="00785F1A">
        <w:rPr>
          <w:bCs/>
          <w:noProof/>
          <w:sz w:val="24"/>
          <w:szCs w:val="24"/>
        </w:rPr>
        <w:t xml:space="preserve">Moramo napomenuti da je Agencija kroz Opće uvjete za obavljanje poštanskih usluga i jedinstvenu tarifnu politiku izvršila dodatno usuglašavanje s EU direktivama u smislu cjenovnih limita u rezerviranom području i aktima kojima je reguliran način obavljanja poštanskih usluga na slobodnom tržištu i nerezerviranog dijela univerzalnih usluga od strane drugih poštanskih operatera računajući i privatne te uvjetima za dobivanja dozvole za obavljanje poštanskih usluga. </w:t>
      </w:r>
    </w:p>
    <w:p w:rsidR="00F03544" w:rsidRPr="00785F1A" w:rsidRDefault="00F03544" w:rsidP="00785F1A">
      <w:pPr>
        <w:jc w:val="both"/>
        <w:rPr>
          <w:noProof/>
          <w:sz w:val="24"/>
          <w:szCs w:val="24"/>
        </w:rPr>
      </w:pPr>
    </w:p>
    <w:p w:rsidR="00F03544" w:rsidRPr="00EA5D32" w:rsidRDefault="00F03544" w:rsidP="00785F1A">
      <w:pPr>
        <w:jc w:val="both"/>
        <w:rPr>
          <w:noProof/>
          <w:sz w:val="22"/>
          <w:szCs w:val="22"/>
        </w:rPr>
      </w:pPr>
      <w:r w:rsidRPr="00EA5D32">
        <w:rPr>
          <w:noProof/>
          <w:sz w:val="22"/>
          <w:szCs w:val="22"/>
        </w:rPr>
        <w:t>PLANIRANI I REALIZIRANI PROGRAMSKI ZADACI</w:t>
      </w:r>
    </w:p>
    <w:p w:rsidR="00F03544" w:rsidRPr="00785F1A" w:rsidRDefault="00F03544" w:rsidP="00785F1A">
      <w:pPr>
        <w:jc w:val="both"/>
        <w:rPr>
          <w:noProof/>
          <w:sz w:val="24"/>
          <w:szCs w:val="24"/>
        </w:rPr>
      </w:pPr>
    </w:p>
    <w:p w:rsidR="00F03544" w:rsidRPr="00785F1A" w:rsidRDefault="00F03544" w:rsidP="00785F1A">
      <w:pPr>
        <w:jc w:val="both"/>
        <w:rPr>
          <w:noProof/>
          <w:sz w:val="24"/>
          <w:szCs w:val="24"/>
          <w:lang w:val="hr-HR"/>
        </w:rPr>
      </w:pPr>
      <w:r w:rsidRPr="00785F1A">
        <w:rPr>
          <w:noProof/>
          <w:sz w:val="24"/>
          <w:szCs w:val="24"/>
          <w:lang w:val="hr-HR"/>
        </w:rPr>
        <w:t xml:space="preserve">Programski zadaci koji su predviđeni planom rada Agencije za 2014. godinu su  realizirani zahvaljujući, između ostalog, i dobroj suradnji Agencije s državnim i entitetskim resornim ministarstvima i nadležnim inspekcijama za oblast poštanskog </w:t>
      </w:r>
      <w:r w:rsidRPr="00785F1A">
        <w:rPr>
          <w:bCs/>
          <w:noProof/>
          <w:sz w:val="24"/>
          <w:szCs w:val="24"/>
        </w:rPr>
        <w:t>prometa</w:t>
      </w:r>
      <w:r w:rsidRPr="00785F1A">
        <w:rPr>
          <w:noProof/>
          <w:sz w:val="24"/>
          <w:szCs w:val="24"/>
          <w:lang w:val="hr-HR"/>
        </w:rPr>
        <w:t xml:space="preserve">. </w:t>
      </w:r>
    </w:p>
    <w:p w:rsidR="00F03544" w:rsidRPr="00785F1A" w:rsidRDefault="00F03544" w:rsidP="00785F1A">
      <w:pPr>
        <w:jc w:val="both"/>
        <w:rPr>
          <w:noProof/>
          <w:sz w:val="24"/>
          <w:szCs w:val="24"/>
          <w:lang w:val="hr-HR"/>
        </w:rPr>
      </w:pPr>
      <w:r w:rsidRPr="00785F1A">
        <w:rPr>
          <w:noProof/>
          <w:sz w:val="24"/>
          <w:szCs w:val="24"/>
          <w:lang w:val="hr-HR"/>
        </w:rPr>
        <w:t xml:space="preserve">Agencija je u suradnji s drugim institucijama poduzela određene aktivnosti na dosljednoj primjeni zakonskih odredbi u obavljanju poštanskog </w:t>
      </w:r>
      <w:r w:rsidRPr="00785F1A">
        <w:rPr>
          <w:bCs/>
          <w:noProof/>
          <w:sz w:val="24"/>
          <w:szCs w:val="24"/>
        </w:rPr>
        <w:t>prometa</w:t>
      </w:r>
      <w:r w:rsidRPr="00785F1A">
        <w:rPr>
          <w:noProof/>
          <w:sz w:val="24"/>
          <w:szCs w:val="24"/>
          <w:lang w:val="hr-HR"/>
        </w:rPr>
        <w:t>.</w:t>
      </w:r>
    </w:p>
    <w:p w:rsidR="00F03544" w:rsidRPr="00785F1A" w:rsidRDefault="00F03544" w:rsidP="00785F1A">
      <w:pPr>
        <w:jc w:val="both"/>
        <w:rPr>
          <w:noProof/>
          <w:sz w:val="24"/>
          <w:szCs w:val="24"/>
          <w:lang w:val="hr-HR"/>
        </w:rPr>
      </w:pPr>
      <w:r w:rsidRPr="00785F1A">
        <w:rPr>
          <w:noProof/>
          <w:sz w:val="24"/>
          <w:szCs w:val="24"/>
          <w:lang w:val="hr-HR"/>
        </w:rPr>
        <w:t>Rezultat t</w:t>
      </w:r>
      <w:r w:rsidR="00EA5D32">
        <w:rPr>
          <w:noProof/>
          <w:sz w:val="24"/>
          <w:szCs w:val="24"/>
          <w:lang w:val="hr-HR"/>
        </w:rPr>
        <w:t>akvog rada su značajno uređenje</w:t>
      </w:r>
      <w:r w:rsidRPr="00785F1A">
        <w:rPr>
          <w:noProof/>
          <w:sz w:val="24"/>
          <w:szCs w:val="24"/>
          <w:lang w:val="hr-HR"/>
        </w:rPr>
        <w:t xml:space="preserve"> tržište poštanskog </w:t>
      </w:r>
      <w:r w:rsidRPr="00785F1A">
        <w:rPr>
          <w:bCs/>
          <w:noProof/>
          <w:sz w:val="24"/>
          <w:szCs w:val="24"/>
        </w:rPr>
        <w:t>prometa</w:t>
      </w:r>
      <w:r w:rsidRPr="00785F1A">
        <w:rPr>
          <w:noProof/>
          <w:sz w:val="24"/>
          <w:szCs w:val="24"/>
          <w:lang w:val="hr-HR"/>
        </w:rPr>
        <w:t xml:space="preserve"> u odnosu na 2013. godinu, što je i osnovni zadatak Agencije.</w:t>
      </w:r>
    </w:p>
    <w:p w:rsidR="00F03544" w:rsidRDefault="00F03544" w:rsidP="00785F1A">
      <w:pPr>
        <w:jc w:val="both"/>
        <w:rPr>
          <w:noProof/>
          <w:sz w:val="24"/>
          <w:szCs w:val="24"/>
          <w:lang w:val="hr-HR"/>
        </w:rPr>
      </w:pPr>
    </w:p>
    <w:p w:rsidR="00526A77" w:rsidRDefault="00526A77" w:rsidP="00785F1A">
      <w:pPr>
        <w:jc w:val="both"/>
        <w:rPr>
          <w:noProof/>
          <w:sz w:val="24"/>
          <w:szCs w:val="24"/>
          <w:lang w:val="hr-HR"/>
        </w:rPr>
      </w:pPr>
    </w:p>
    <w:p w:rsidR="00526A77" w:rsidRDefault="00526A77" w:rsidP="00785F1A">
      <w:pPr>
        <w:jc w:val="both"/>
        <w:rPr>
          <w:noProof/>
          <w:sz w:val="24"/>
          <w:szCs w:val="24"/>
          <w:lang w:val="hr-HR"/>
        </w:rPr>
      </w:pPr>
    </w:p>
    <w:p w:rsidR="00526A77" w:rsidRPr="00785F1A" w:rsidRDefault="00526A77" w:rsidP="00785F1A">
      <w:pPr>
        <w:jc w:val="both"/>
        <w:rPr>
          <w:noProof/>
          <w:sz w:val="24"/>
          <w:szCs w:val="24"/>
          <w:lang w:val="hr-HR"/>
        </w:rPr>
      </w:pPr>
    </w:p>
    <w:p w:rsidR="00F03544" w:rsidRPr="00EA5D32" w:rsidRDefault="00F03544" w:rsidP="00785F1A">
      <w:pPr>
        <w:jc w:val="both"/>
        <w:rPr>
          <w:noProof/>
          <w:sz w:val="22"/>
          <w:szCs w:val="22"/>
          <w:lang w:val="hr-HR"/>
        </w:rPr>
      </w:pPr>
      <w:r w:rsidRPr="00EA5D32">
        <w:rPr>
          <w:noProof/>
          <w:sz w:val="22"/>
          <w:szCs w:val="22"/>
          <w:lang w:val="hr-HR"/>
        </w:rPr>
        <w:t>PRORAČUNSKA</w:t>
      </w:r>
      <w:r w:rsidR="00EA5D32">
        <w:rPr>
          <w:noProof/>
          <w:sz w:val="22"/>
          <w:szCs w:val="22"/>
          <w:lang w:val="hr-HR"/>
        </w:rPr>
        <w:t xml:space="preserve"> </w:t>
      </w:r>
      <w:r w:rsidRPr="00EA5D32">
        <w:rPr>
          <w:noProof/>
          <w:sz w:val="22"/>
          <w:szCs w:val="22"/>
          <w:lang w:val="hr-HR"/>
        </w:rPr>
        <w:t xml:space="preserve"> SREDSTVA</w:t>
      </w:r>
    </w:p>
    <w:p w:rsidR="00F03544" w:rsidRPr="00785F1A" w:rsidRDefault="00F03544" w:rsidP="00785F1A">
      <w:pPr>
        <w:jc w:val="both"/>
        <w:rPr>
          <w:iCs/>
          <w:noProof/>
          <w:sz w:val="24"/>
          <w:szCs w:val="24"/>
        </w:rPr>
      </w:pPr>
    </w:p>
    <w:p w:rsidR="00F03544" w:rsidRPr="00785F1A" w:rsidRDefault="00F03544" w:rsidP="00785F1A">
      <w:pPr>
        <w:jc w:val="both"/>
        <w:rPr>
          <w:noProof/>
          <w:sz w:val="24"/>
          <w:szCs w:val="24"/>
        </w:rPr>
      </w:pPr>
      <w:r w:rsidRPr="00785F1A">
        <w:rPr>
          <w:noProof/>
          <w:sz w:val="24"/>
          <w:szCs w:val="24"/>
        </w:rPr>
        <w:t>Ukupno odobrena proračunska sre</w:t>
      </w:r>
      <w:r w:rsidR="00EA5D32">
        <w:rPr>
          <w:noProof/>
          <w:sz w:val="24"/>
          <w:szCs w:val="24"/>
        </w:rPr>
        <w:t xml:space="preserve">dstva Agenciji za 2014. godinu </w:t>
      </w:r>
      <w:r w:rsidRPr="00785F1A">
        <w:rPr>
          <w:noProof/>
          <w:sz w:val="24"/>
          <w:szCs w:val="24"/>
        </w:rPr>
        <w:t>iznose 819.000 KM od čega se na program posebne namjene ili vlastiti prihod odnosi 72</w:t>
      </w:r>
      <w:r w:rsidR="00EA5D32">
        <w:rPr>
          <w:noProof/>
          <w:sz w:val="24"/>
          <w:szCs w:val="24"/>
        </w:rPr>
        <w:t xml:space="preserve">7.000 </w:t>
      </w:r>
      <w:r w:rsidRPr="00785F1A">
        <w:rPr>
          <w:noProof/>
          <w:sz w:val="24"/>
          <w:szCs w:val="24"/>
        </w:rPr>
        <w:t>KM ili 89% a na proračunska sredstva 92.000 KM ili 11%. Agencija je po osnovi vlastitih prihoda koji su ostvareni na osnovi Odluke o visini troškova za izdavanje licencija i visini godišnje naknade z</w:t>
      </w:r>
      <w:r w:rsidR="00EA5D32">
        <w:rPr>
          <w:noProof/>
          <w:sz w:val="24"/>
          <w:szCs w:val="24"/>
        </w:rPr>
        <w:t xml:space="preserve">a obavljanje poštanskih usluga </w:t>
      </w:r>
      <w:r w:rsidRPr="00785F1A">
        <w:rPr>
          <w:noProof/>
          <w:sz w:val="24"/>
          <w:szCs w:val="24"/>
        </w:rPr>
        <w:t>planirala 727.000, a ostvarila iznos od 866.842.KM čime j</w:t>
      </w:r>
      <w:r w:rsidR="00EA5D32">
        <w:rPr>
          <w:noProof/>
          <w:sz w:val="24"/>
          <w:szCs w:val="24"/>
        </w:rPr>
        <w:t xml:space="preserve">e </w:t>
      </w:r>
      <w:r w:rsidRPr="00785F1A">
        <w:rPr>
          <w:noProof/>
          <w:sz w:val="24"/>
          <w:szCs w:val="24"/>
        </w:rPr>
        <w:t>vlastiti prihod uvećala za 19% u odnosu na plan. S obzirom na činjenicu da do trenutka pisanja ovog izvješća nije sačinjeno godišnje zvješće o izvršenju proračuna Agencije za 2014. godinu,</w:t>
      </w:r>
      <w:r w:rsidR="00EA5D32">
        <w:rPr>
          <w:noProof/>
          <w:sz w:val="24"/>
          <w:szCs w:val="24"/>
        </w:rPr>
        <w:t xml:space="preserve"> Agencija nije u mogućnosti </w:t>
      </w:r>
      <w:r w:rsidRPr="00785F1A">
        <w:rPr>
          <w:noProof/>
          <w:sz w:val="24"/>
          <w:szCs w:val="24"/>
        </w:rPr>
        <w:t>obrazložiti situaciju oko izvršenja proračuna</w:t>
      </w:r>
      <w:r w:rsidR="00EA5D32">
        <w:rPr>
          <w:noProof/>
          <w:sz w:val="24"/>
          <w:szCs w:val="24"/>
        </w:rPr>
        <w:t xml:space="preserve">, </w:t>
      </w:r>
      <w:r w:rsidRPr="00785F1A">
        <w:rPr>
          <w:noProof/>
          <w:sz w:val="24"/>
          <w:szCs w:val="24"/>
        </w:rPr>
        <w:t xml:space="preserve">procjene su da će proračun u 2014. godini biti izvršen s preko 93%, a što će </w:t>
      </w:r>
      <w:r w:rsidR="00EA5D32">
        <w:rPr>
          <w:noProof/>
          <w:sz w:val="24"/>
          <w:szCs w:val="24"/>
        </w:rPr>
        <w:t xml:space="preserve">Agencija obraditi </w:t>
      </w:r>
      <w:r w:rsidRPr="00785F1A">
        <w:rPr>
          <w:noProof/>
          <w:sz w:val="24"/>
          <w:szCs w:val="24"/>
        </w:rPr>
        <w:t xml:space="preserve">u </w:t>
      </w:r>
      <w:r w:rsidR="00EA5D32">
        <w:rPr>
          <w:noProof/>
          <w:sz w:val="24"/>
          <w:szCs w:val="24"/>
        </w:rPr>
        <w:t xml:space="preserve">Izvješću o izvršenju proračuna </w:t>
      </w:r>
      <w:r w:rsidRPr="00785F1A">
        <w:rPr>
          <w:noProof/>
          <w:sz w:val="24"/>
          <w:szCs w:val="24"/>
        </w:rPr>
        <w:t>za razdoblje 1.1. - 31.12.2014. godine, koji smo obvezni</w:t>
      </w:r>
      <w:r w:rsidR="00EA5D32">
        <w:rPr>
          <w:noProof/>
          <w:sz w:val="24"/>
          <w:szCs w:val="24"/>
        </w:rPr>
        <w:t xml:space="preserve"> dostaviti </w:t>
      </w:r>
      <w:r w:rsidRPr="00785F1A">
        <w:rPr>
          <w:noProof/>
          <w:sz w:val="24"/>
          <w:szCs w:val="24"/>
        </w:rPr>
        <w:t>Ministarstvu financija i trezora Bosne i Hercegovine do 1.3.2015. godine.</w:t>
      </w:r>
    </w:p>
    <w:p w:rsidR="000D3B21" w:rsidRPr="00785F1A" w:rsidRDefault="000D3B21" w:rsidP="00785F1A">
      <w:pPr>
        <w:jc w:val="both"/>
        <w:rPr>
          <w:sz w:val="24"/>
          <w:szCs w:val="24"/>
        </w:rPr>
      </w:pPr>
    </w:p>
    <w:p w:rsidR="000D3B21" w:rsidRPr="000D3B21" w:rsidRDefault="000D3B21" w:rsidP="004D684F">
      <w:pPr>
        <w:pStyle w:val="Davorka2"/>
      </w:pPr>
      <w:bookmarkStart w:id="136" w:name="_Toc412718739"/>
      <w:r w:rsidRPr="000D3B21">
        <w:t xml:space="preserve">AGENCIJA </w:t>
      </w:r>
      <w:r>
        <w:t xml:space="preserve"> </w:t>
      </w:r>
      <w:r w:rsidRPr="000D3B21">
        <w:t xml:space="preserve">ZA </w:t>
      </w:r>
      <w:r>
        <w:t xml:space="preserve"> </w:t>
      </w:r>
      <w:r w:rsidRPr="000D3B21">
        <w:t>PROMIDŽBU</w:t>
      </w:r>
      <w:r>
        <w:t xml:space="preserve"> </w:t>
      </w:r>
      <w:r w:rsidRPr="000D3B21">
        <w:t xml:space="preserve"> INOZEMNIH </w:t>
      </w:r>
      <w:r>
        <w:t xml:space="preserve"> </w:t>
      </w:r>
      <w:r w:rsidRPr="000D3B21">
        <w:t>ULAGANJA –FIPA-</w:t>
      </w:r>
      <w:bookmarkEnd w:id="136"/>
      <w:r w:rsidRPr="000D3B21">
        <w:t xml:space="preserve"> </w:t>
      </w:r>
    </w:p>
    <w:p w:rsidR="000D3B21" w:rsidRDefault="000D3B21" w:rsidP="008C1C84">
      <w:pPr>
        <w:jc w:val="both"/>
        <w:rPr>
          <w:sz w:val="24"/>
          <w:szCs w:val="24"/>
        </w:rPr>
      </w:pPr>
    </w:p>
    <w:p w:rsidR="008C1C84" w:rsidRPr="000D3B21" w:rsidRDefault="008C1C84" w:rsidP="000D3B21">
      <w:pPr>
        <w:jc w:val="both"/>
        <w:rPr>
          <w:bCs/>
          <w:sz w:val="22"/>
          <w:szCs w:val="22"/>
        </w:rPr>
      </w:pPr>
      <w:r w:rsidRPr="000D3B21">
        <w:rPr>
          <w:bCs/>
          <w:sz w:val="22"/>
          <w:szCs w:val="22"/>
        </w:rPr>
        <w:t>NAJVAŽNIJE AKTIVNOSTI I STANJE U OBLASTI</w:t>
      </w:r>
    </w:p>
    <w:p w:rsidR="000D3B21" w:rsidRPr="000D3B21" w:rsidRDefault="000D3B21" w:rsidP="000D3B21">
      <w:pPr>
        <w:jc w:val="both"/>
        <w:rPr>
          <w:bCs/>
          <w:sz w:val="24"/>
          <w:szCs w:val="24"/>
        </w:rPr>
      </w:pPr>
    </w:p>
    <w:p w:rsidR="008C1C84" w:rsidRPr="0095596C" w:rsidRDefault="008C1C84" w:rsidP="000D3B21">
      <w:pPr>
        <w:rPr>
          <w:noProof/>
          <w:sz w:val="24"/>
          <w:szCs w:val="24"/>
          <w:lang w:eastAsia="bs-Latn-BA"/>
        </w:rPr>
      </w:pPr>
      <w:r>
        <w:rPr>
          <w:noProof/>
          <w:sz w:val="24"/>
          <w:szCs w:val="24"/>
          <w:lang w:eastAsia="bs-Latn-BA"/>
        </w:rPr>
        <w:t>U milijunima</w:t>
      </w:r>
      <w:r w:rsidRPr="0095596C">
        <w:rPr>
          <w:noProof/>
          <w:sz w:val="24"/>
          <w:szCs w:val="24"/>
          <w:lang w:eastAsia="bs-Latn-BA"/>
        </w:rPr>
        <w:t xml:space="preserve"> KM</w:t>
      </w:r>
    </w:p>
    <w:p w:rsidR="008C1C84" w:rsidRPr="0095596C" w:rsidRDefault="008C1C84" w:rsidP="008C1C84">
      <w:pPr>
        <w:jc w:val="center"/>
        <w:rPr>
          <w:noProof/>
          <w:lang w:eastAsia="bs-Latn-BA"/>
        </w:rPr>
      </w:pPr>
      <w:r>
        <w:rPr>
          <w:noProof/>
          <w:lang w:val="bs-Latn-BA" w:eastAsia="bs-Latn-BA"/>
        </w:rPr>
        <w:drawing>
          <wp:inline distT="0" distB="0" distL="0" distR="0">
            <wp:extent cx="4389120" cy="2618842"/>
            <wp:effectExtent l="57150" t="19050" r="87630" b="67208"/>
            <wp:docPr id="2"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8C1C84" w:rsidRPr="00E5444C" w:rsidRDefault="008C1C84" w:rsidP="00E5444C">
      <w:pPr>
        <w:jc w:val="center"/>
        <w:rPr>
          <w:b/>
          <w:noProof/>
          <w:sz w:val="24"/>
          <w:szCs w:val="24"/>
          <w:lang w:eastAsia="bs-Latn-BA"/>
        </w:rPr>
      </w:pPr>
      <w:r w:rsidRPr="0095596C">
        <w:rPr>
          <w:sz w:val="24"/>
          <w:szCs w:val="24"/>
        </w:rPr>
        <w:t>Izvor:</w:t>
      </w:r>
      <w:r>
        <w:rPr>
          <w:sz w:val="24"/>
          <w:szCs w:val="24"/>
        </w:rPr>
        <w:t xml:space="preserve"> Centralna b</w:t>
      </w:r>
      <w:r w:rsidRPr="0095596C">
        <w:rPr>
          <w:sz w:val="24"/>
          <w:szCs w:val="24"/>
        </w:rPr>
        <w:t>anka BiH, *I</w:t>
      </w:r>
      <w:r>
        <w:rPr>
          <w:sz w:val="24"/>
          <w:szCs w:val="24"/>
        </w:rPr>
        <w:t xml:space="preserve">. – </w:t>
      </w:r>
      <w:r w:rsidRPr="0095596C">
        <w:rPr>
          <w:sz w:val="24"/>
          <w:szCs w:val="24"/>
        </w:rPr>
        <w:t>IX</w:t>
      </w:r>
      <w:r>
        <w:rPr>
          <w:sz w:val="24"/>
          <w:szCs w:val="24"/>
        </w:rPr>
        <w:t>.</w:t>
      </w:r>
      <w:r w:rsidRPr="0095596C">
        <w:rPr>
          <w:sz w:val="24"/>
          <w:szCs w:val="24"/>
        </w:rPr>
        <w:t xml:space="preserve"> 2014</w:t>
      </w:r>
      <w:r>
        <w:rPr>
          <w:sz w:val="24"/>
          <w:szCs w:val="24"/>
        </w:rPr>
        <w:t>.</w:t>
      </w:r>
      <w:r w:rsidRPr="0095596C">
        <w:rPr>
          <w:sz w:val="24"/>
          <w:szCs w:val="24"/>
        </w:rPr>
        <w:t>, preliminarni podaci bez zadržanih zarada</w:t>
      </w:r>
    </w:p>
    <w:p w:rsidR="008C1C84" w:rsidRPr="0095596C" w:rsidRDefault="008C1C84" w:rsidP="00E5444C">
      <w:pPr>
        <w:jc w:val="both"/>
        <w:rPr>
          <w:bCs/>
          <w:sz w:val="24"/>
          <w:szCs w:val="24"/>
        </w:rPr>
      </w:pPr>
    </w:p>
    <w:p w:rsidR="008C1C84" w:rsidRPr="0095596C" w:rsidRDefault="008C1C84" w:rsidP="008C1C84">
      <w:pPr>
        <w:tabs>
          <w:tab w:val="left" w:pos="9072"/>
        </w:tabs>
        <w:jc w:val="both"/>
        <w:rPr>
          <w:sz w:val="24"/>
          <w:szCs w:val="24"/>
        </w:rPr>
      </w:pPr>
      <w:r w:rsidRPr="0095596C">
        <w:rPr>
          <w:sz w:val="24"/>
          <w:szCs w:val="24"/>
        </w:rPr>
        <w:t xml:space="preserve">Nakon </w:t>
      </w:r>
      <w:r>
        <w:rPr>
          <w:sz w:val="24"/>
          <w:szCs w:val="24"/>
        </w:rPr>
        <w:t>globalnog usporavanja gospodarskih</w:t>
      </w:r>
      <w:r w:rsidRPr="0095596C">
        <w:rPr>
          <w:sz w:val="24"/>
          <w:szCs w:val="24"/>
        </w:rPr>
        <w:t xml:space="preserve"> aktivnosti došlo je i do pada </w:t>
      </w:r>
      <w:r>
        <w:rPr>
          <w:sz w:val="24"/>
          <w:szCs w:val="24"/>
        </w:rPr>
        <w:t>stranih investicija na globalnoj razini</w:t>
      </w:r>
      <w:r w:rsidRPr="0095596C">
        <w:rPr>
          <w:sz w:val="24"/>
          <w:szCs w:val="24"/>
        </w:rPr>
        <w:t xml:space="preserve"> u 2012.</w:t>
      </w:r>
      <w:r>
        <w:rPr>
          <w:sz w:val="24"/>
          <w:szCs w:val="24"/>
        </w:rPr>
        <w:t xml:space="preserve"> </w:t>
      </w:r>
      <w:r w:rsidRPr="0095596C">
        <w:rPr>
          <w:sz w:val="24"/>
          <w:szCs w:val="24"/>
        </w:rPr>
        <w:t>godini, dok se u 2013. vraćaju pozitivnom trendu uz procjene rasta i u narednim godinama</w:t>
      </w:r>
      <w:r>
        <w:rPr>
          <w:sz w:val="24"/>
          <w:szCs w:val="24"/>
        </w:rPr>
        <w:t>. Prema izvješću</w:t>
      </w:r>
      <w:r w:rsidRPr="0095596C">
        <w:rPr>
          <w:sz w:val="24"/>
          <w:szCs w:val="24"/>
        </w:rPr>
        <w:t xml:space="preserve"> UN</w:t>
      </w:r>
      <w:r>
        <w:rPr>
          <w:sz w:val="24"/>
          <w:szCs w:val="24"/>
        </w:rPr>
        <w:t>-ove</w:t>
      </w:r>
      <w:r w:rsidRPr="0095596C">
        <w:rPr>
          <w:sz w:val="24"/>
          <w:szCs w:val="24"/>
        </w:rPr>
        <w:t xml:space="preserve"> Komisije za trgovinu i razvoj (UNCTAD) (World Investment Report 2014) </w:t>
      </w:r>
      <w:r>
        <w:rPr>
          <w:sz w:val="24"/>
          <w:szCs w:val="24"/>
        </w:rPr>
        <w:t>iz lipnja</w:t>
      </w:r>
      <w:r w:rsidRPr="0095596C">
        <w:rPr>
          <w:sz w:val="24"/>
          <w:szCs w:val="24"/>
        </w:rPr>
        <w:t xml:space="preserve"> 2014.</w:t>
      </w:r>
      <w:r>
        <w:rPr>
          <w:sz w:val="24"/>
          <w:szCs w:val="24"/>
        </w:rPr>
        <w:t xml:space="preserve"> </w:t>
      </w:r>
      <w:r w:rsidRPr="0095596C">
        <w:rPr>
          <w:sz w:val="24"/>
          <w:szCs w:val="24"/>
        </w:rPr>
        <w:t>godine strane investicije u 2013.</w:t>
      </w:r>
      <w:r>
        <w:rPr>
          <w:sz w:val="24"/>
          <w:szCs w:val="24"/>
        </w:rPr>
        <w:t xml:space="preserve"> iznosile su 1,45 trilijuna</w:t>
      </w:r>
      <w:r w:rsidRPr="0095596C">
        <w:rPr>
          <w:sz w:val="24"/>
          <w:szCs w:val="24"/>
        </w:rPr>
        <w:t xml:space="preserve"> dolara</w:t>
      </w:r>
      <w:r>
        <w:rPr>
          <w:sz w:val="24"/>
          <w:szCs w:val="24"/>
        </w:rPr>
        <w:t xml:space="preserve"> </w:t>
      </w:r>
      <w:r w:rsidRPr="0095596C">
        <w:rPr>
          <w:sz w:val="24"/>
          <w:szCs w:val="24"/>
        </w:rPr>
        <w:t>(1,452 milijarde dolara)</w:t>
      </w:r>
      <w:r>
        <w:rPr>
          <w:sz w:val="24"/>
          <w:szCs w:val="24"/>
        </w:rPr>
        <w:t>,</w:t>
      </w:r>
      <w:r w:rsidRPr="0095596C">
        <w:rPr>
          <w:sz w:val="24"/>
          <w:szCs w:val="24"/>
        </w:rPr>
        <w:t xml:space="preserve"> što je povećanje od 9% u odnosu na godinu ranije. Zemlje u razvoju i</w:t>
      </w:r>
      <w:r>
        <w:rPr>
          <w:sz w:val="24"/>
          <w:szCs w:val="24"/>
        </w:rPr>
        <w:t xml:space="preserve"> po ovom izvješću</w:t>
      </w:r>
      <w:r w:rsidRPr="0095596C">
        <w:rPr>
          <w:sz w:val="24"/>
          <w:szCs w:val="24"/>
        </w:rPr>
        <w:t xml:space="preserve"> zadržavaju dominantnu ulogu i dostižu 54% globalnih tokova, što je značajno s obzirom da su razvijene zemlje privukle 39%.</w:t>
      </w:r>
    </w:p>
    <w:p w:rsidR="008C1C84" w:rsidRPr="0095596C" w:rsidRDefault="008C1C84" w:rsidP="008C1C84">
      <w:pPr>
        <w:jc w:val="both"/>
        <w:rPr>
          <w:sz w:val="24"/>
          <w:szCs w:val="24"/>
        </w:rPr>
      </w:pPr>
      <w:r w:rsidRPr="0095596C">
        <w:rPr>
          <w:sz w:val="24"/>
          <w:szCs w:val="24"/>
        </w:rPr>
        <w:t xml:space="preserve">Od ukupnog iznosa investicija u zemljama u tranziciji, </w:t>
      </w:r>
      <w:r>
        <w:rPr>
          <w:sz w:val="24"/>
          <w:szCs w:val="24"/>
        </w:rPr>
        <w:t>zemlje regije</w:t>
      </w:r>
      <w:r w:rsidRPr="0095596C">
        <w:rPr>
          <w:sz w:val="24"/>
          <w:szCs w:val="24"/>
        </w:rPr>
        <w:t xml:space="preserve"> (SEE) čine 3.4%. Priliv stranih ulaganja u</w:t>
      </w:r>
      <w:r w:rsidRPr="0095596C">
        <w:rPr>
          <w:b/>
          <w:sz w:val="24"/>
          <w:szCs w:val="24"/>
        </w:rPr>
        <w:t xml:space="preserve"> </w:t>
      </w:r>
      <w:r w:rsidRPr="0095596C">
        <w:rPr>
          <w:sz w:val="24"/>
          <w:szCs w:val="24"/>
        </w:rPr>
        <w:t>tranzicijske ekonomije dostigao</w:t>
      </w:r>
      <w:r w:rsidR="00E5444C">
        <w:rPr>
          <w:sz w:val="24"/>
          <w:szCs w:val="24"/>
        </w:rPr>
        <w:t xml:space="preserve"> je </w:t>
      </w:r>
      <w:r w:rsidRPr="0095596C">
        <w:rPr>
          <w:sz w:val="24"/>
          <w:szCs w:val="24"/>
        </w:rPr>
        <w:t>rekordni iznos u 2013</w:t>
      </w:r>
      <w:r>
        <w:rPr>
          <w:sz w:val="24"/>
          <w:szCs w:val="24"/>
        </w:rPr>
        <w:t>.</w:t>
      </w:r>
      <w:r w:rsidRPr="0095596C">
        <w:rPr>
          <w:sz w:val="24"/>
          <w:szCs w:val="24"/>
        </w:rPr>
        <w:t xml:space="preserve">, prvenstveno zahvaljujući Ruskoj Federaciji. Rusija je bila treća zemlja po iznosu primljenih investicija i četvrta  </w:t>
      </w:r>
      <w:r w:rsidR="00E5444C">
        <w:rPr>
          <w:sz w:val="24"/>
          <w:szCs w:val="24"/>
        </w:rPr>
        <w:t>zemlja investitor u svijetu.</w:t>
      </w:r>
      <w:r>
        <w:rPr>
          <w:sz w:val="24"/>
          <w:szCs w:val="24"/>
        </w:rPr>
        <w:t xml:space="preserve"> NR</w:t>
      </w:r>
      <w:r w:rsidRPr="0095596C">
        <w:rPr>
          <w:sz w:val="24"/>
          <w:szCs w:val="24"/>
        </w:rPr>
        <w:t xml:space="preserve"> Kina povećava svoje investicije u Ruskoj Federaciji i CIS zemljama, a izražen je i veći interes kineskih</w:t>
      </w:r>
      <w:r>
        <w:rPr>
          <w:sz w:val="24"/>
          <w:szCs w:val="24"/>
        </w:rPr>
        <w:t xml:space="preserve"> investitora u zemljama regije</w:t>
      </w:r>
      <w:r w:rsidRPr="0095596C">
        <w:rPr>
          <w:sz w:val="24"/>
          <w:szCs w:val="24"/>
        </w:rPr>
        <w:t xml:space="preserve">. Ovo potvrđuju i održani </w:t>
      </w:r>
      <w:r w:rsidR="00E5444C">
        <w:rPr>
          <w:sz w:val="24"/>
          <w:szCs w:val="24"/>
        </w:rPr>
        <w:t>samiti Kine</w:t>
      </w:r>
      <w:r w:rsidRPr="0095596C">
        <w:rPr>
          <w:sz w:val="24"/>
          <w:szCs w:val="24"/>
        </w:rPr>
        <w:t xml:space="preserve"> i </w:t>
      </w:r>
      <w:r>
        <w:rPr>
          <w:sz w:val="24"/>
          <w:szCs w:val="24"/>
        </w:rPr>
        <w:t>zemalja središnje</w:t>
      </w:r>
      <w:r w:rsidRPr="0095596C">
        <w:rPr>
          <w:sz w:val="24"/>
          <w:szCs w:val="24"/>
        </w:rPr>
        <w:t xml:space="preserve"> i</w:t>
      </w:r>
      <w:r>
        <w:rPr>
          <w:sz w:val="24"/>
          <w:szCs w:val="24"/>
        </w:rPr>
        <w:t xml:space="preserve"> istočne Eu</w:t>
      </w:r>
      <w:r w:rsidRPr="0095596C">
        <w:rPr>
          <w:sz w:val="24"/>
          <w:szCs w:val="24"/>
        </w:rPr>
        <w:t>r</w:t>
      </w:r>
      <w:r>
        <w:rPr>
          <w:sz w:val="24"/>
          <w:szCs w:val="24"/>
        </w:rPr>
        <w:t>ope održani u Poljskoj, Rumunjskoj</w:t>
      </w:r>
      <w:r w:rsidRPr="0095596C">
        <w:rPr>
          <w:sz w:val="24"/>
          <w:szCs w:val="24"/>
        </w:rPr>
        <w:t xml:space="preserve"> i Srbiji. Direk</w:t>
      </w:r>
      <w:r>
        <w:rPr>
          <w:sz w:val="24"/>
          <w:szCs w:val="24"/>
        </w:rPr>
        <w:t>tna strana ulaganja u zemljama jugoistočne Eu</w:t>
      </w:r>
      <w:r w:rsidRPr="0095596C">
        <w:rPr>
          <w:sz w:val="24"/>
          <w:szCs w:val="24"/>
        </w:rPr>
        <w:t>rope su u 2013. godini zabilježila rast od 43% i iznosila su</w:t>
      </w:r>
      <w:r>
        <w:rPr>
          <w:sz w:val="24"/>
          <w:szCs w:val="24"/>
        </w:rPr>
        <w:t xml:space="preserve"> 3,716 milijuna</w:t>
      </w:r>
      <w:r w:rsidRPr="0095596C">
        <w:rPr>
          <w:sz w:val="24"/>
          <w:szCs w:val="24"/>
        </w:rPr>
        <w:t xml:space="preserve"> dolara. Iznos direktnih stranih ulaganja je još uvijek manji u odnosu na iznose iz 2010. i 2011. go</w:t>
      </w:r>
      <w:r w:rsidR="00E5444C">
        <w:rPr>
          <w:sz w:val="24"/>
          <w:szCs w:val="24"/>
        </w:rPr>
        <w:t xml:space="preserve">dine, </w:t>
      </w:r>
      <w:r w:rsidRPr="0095596C">
        <w:rPr>
          <w:sz w:val="24"/>
          <w:szCs w:val="24"/>
        </w:rPr>
        <w:t>i značajno</w:t>
      </w:r>
      <w:r>
        <w:rPr>
          <w:sz w:val="24"/>
          <w:szCs w:val="24"/>
        </w:rPr>
        <w:t xml:space="preserve"> manji u odnosu na 5,876 milijuna</w:t>
      </w:r>
      <w:r w:rsidRPr="0095596C">
        <w:rPr>
          <w:sz w:val="24"/>
          <w:szCs w:val="24"/>
        </w:rPr>
        <w:t xml:space="preserve"> dolara, koliko i</w:t>
      </w:r>
      <w:r>
        <w:rPr>
          <w:sz w:val="24"/>
          <w:szCs w:val="24"/>
        </w:rPr>
        <w:t>znosi godišnji prosjek za razdoblje</w:t>
      </w:r>
      <w:r w:rsidRPr="0095596C">
        <w:rPr>
          <w:sz w:val="24"/>
          <w:szCs w:val="24"/>
        </w:rPr>
        <w:t xml:space="preserve"> 2005</w:t>
      </w:r>
      <w:r>
        <w:rPr>
          <w:sz w:val="24"/>
          <w:szCs w:val="24"/>
        </w:rPr>
        <w:t xml:space="preserve">. </w:t>
      </w:r>
      <w:r w:rsidRPr="0095596C">
        <w:rPr>
          <w:sz w:val="24"/>
          <w:szCs w:val="24"/>
        </w:rPr>
        <w:t>-</w:t>
      </w:r>
      <w:r>
        <w:rPr>
          <w:sz w:val="24"/>
          <w:szCs w:val="24"/>
        </w:rPr>
        <w:t xml:space="preserve"> </w:t>
      </w:r>
      <w:r w:rsidRPr="0095596C">
        <w:rPr>
          <w:sz w:val="24"/>
          <w:szCs w:val="24"/>
        </w:rPr>
        <w:t xml:space="preserve">2007. </w:t>
      </w:r>
      <w:r w:rsidR="00E5444C">
        <w:rPr>
          <w:sz w:val="24"/>
          <w:szCs w:val="24"/>
        </w:rPr>
        <w:t>BiH</w:t>
      </w:r>
      <w:r>
        <w:rPr>
          <w:sz w:val="24"/>
          <w:szCs w:val="24"/>
        </w:rPr>
        <w:t xml:space="preserve"> je zajedno s</w:t>
      </w:r>
      <w:r w:rsidRPr="0095596C">
        <w:rPr>
          <w:sz w:val="24"/>
          <w:szCs w:val="24"/>
        </w:rPr>
        <w:t xml:space="preserve"> Makedonijom privukla najskromniji iznos stranih investicija u preth</w:t>
      </w:r>
      <w:r>
        <w:rPr>
          <w:sz w:val="24"/>
          <w:szCs w:val="24"/>
        </w:rPr>
        <w:t>odnoj godini. Od zemalja regije</w:t>
      </w:r>
      <w:r w:rsidRPr="0095596C">
        <w:rPr>
          <w:sz w:val="24"/>
          <w:szCs w:val="24"/>
        </w:rPr>
        <w:t>, Crna Gora i BiH (ali i Hrvatska) ostvarile su lošije rezultate u odnosu na 2012. go</w:t>
      </w:r>
      <w:r>
        <w:rPr>
          <w:sz w:val="24"/>
          <w:szCs w:val="24"/>
        </w:rPr>
        <w:t>dinu. Prema ukupno registriranom</w:t>
      </w:r>
      <w:r w:rsidRPr="0095596C">
        <w:rPr>
          <w:sz w:val="24"/>
          <w:szCs w:val="24"/>
        </w:rPr>
        <w:t xml:space="preserve"> stanju D</w:t>
      </w:r>
      <w:r w:rsidR="00E5444C">
        <w:rPr>
          <w:sz w:val="24"/>
          <w:szCs w:val="24"/>
        </w:rPr>
        <w:t>SU na kraju 2013. godine, BiH</w:t>
      </w:r>
      <w:r w:rsidRPr="0095596C">
        <w:rPr>
          <w:sz w:val="24"/>
          <w:szCs w:val="24"/>
        </w:rPr>
        <w:t xml:space="preserve"> je na drugom mjestu iza Srbije (s obzirom da ranije prvoplasirana </w:t>
      </w:r>
      <w:r>
        <w:rPr>
          <w:sz w:val="24"/>
          <w:szCs w:val="24"/>
        </w:rPr>
        <w:t>Hrvatska nije više u ovoj skupini</w:t>
      </w:r>
      <w:r w:rsidRPr="0095596C">
        <w:rPr>
          <w:sz w:val="24"/>
          <w:szCs w:val="24"/>
        </w:rPr>
        <w:t xml:space="preserve"> zemalja).</w:t>
      </w:r>
    </w:p>
    <w:p w:rsidR="008C1C84" w:rsidRPr="0095596C" w:rsidRDefault="008C1C84" w:rsidP="008C1C84">
      <w:pPr>
        <w:jc w:val="both"/>
        <w:rPr>
          <w:sz w:val="24"/>
          <w:szCs w:val="24"/>
        </w:rPr>
      </w:pPr>
      <w:r w:rsidRPr="0095596C">
        <w:rPr>
          <w:sz w:val="24"/>
          <w:szCs w:val="24"/>
        </w:rPr>
        <w:t>Prema podacima Centralne banke BiH</w:t>
      </w:r>
      <w:r>
        <w:rPr>
          <w:sz w:val="24"/>
          <w:szCs w:val="24"/>
        </w:rPr>
        <w:t>,</w:t>
      </w:r>
      <w:r w:rsidRPr="0095596C">
        <w:rPr>
          <w:sz w:val="24"/>
          <w:szCs w:val="24"/>
        </w:rPr>
        <w:t xml:space="preserve"> od 2009. do 2011. godine zabilježen je pozitivan, ali blagi rast stranih direktnih ulaganja u BiH, a od 2011</w:t>
      </w:r>
      <w:r>
        <w:rPr>
          <w:sz w:val="24"/>
          <w:szCs w:val="24"/>
        </w:rPr>
        <w:t>.</w:t>
      </w:r>
      <w:r w:rsidRPr="0095596C">
        <w:rPr>
          <w:sz w:val="24"/>
          <w:szCs w:val="24"/>
        </w:rPr>
        <w:t xml:space="preserve"> se bilježi pad. Razlozi su mnogobrojni, od onih vanjskih, ekonomskih i političkih na koje kao</w:t>
      </w:r>
      <w:r>
        <w:rPr>
          <w:sz w:val="24"/>
          <w:szCs w:val="24"/>
        </w:rPr>
        <w:t xml:space="preserve"> mala ekonomija ne možemo ni utje</w:t>
      </w:r>
      <w:r w:rsidRPr="0095596C">
        <w:rPr>
          <w:sz w:val="24"/>
          <w:szCs w:val="24"/>
        </w:rPr>
        <w:t>cati, pa</w:t>
      </w:r>
      <w:r>
        <w:rPr>
          <w:sz w:val="24"/>
          <w:szCs w:val="24"/>
        </w:rPr>
        <w:t xml:space="preserve"> do onih koji se tiču unutarnje</w:t>
      </w:r>
      <w:r w:rsidRPr="0095596C">
        <w:rPr>
          <w:sz w:val="24"/>
          <w:szCs w:val="24"/>
        </w:rPr>
        <w:t xml:space="preserve"> ekonomske i političke situacije od kojih zavisi konkurentnost</w:t>
      </w:r>
      <w:r w:rsidR="002C4113">
        <w:rPr>
          <w:sz w:val="24"/>
          <w:szCs w:val="24"/>
        </w:rPr>
        <w:t xml:space="preserve"> ekonomije i poslovni ambijent.</w:t>
      </w:r>
      <w:r w:rsidRPr="0095596C">
        <w:rPr>
          <w:sz w:val="24"/>
          <w:szCs w:val="24"/>
        </w:rPr>
        <w:t xml:space="preserve"> U prvih devet mjeseci 2014. (za koje imamo raspoložive preliminarne podatke Centralne banke) registrirano je 555 mil</w:t>
      </w:r>
      <w:r>
        <w:rPr>
          <w:sz w:val="24"/>
          <w:szCs w:val="24"/>
        </w:rPr>
        <w:t>.</w:t>
      </w:r>
      <w:r w:rsidRPr="0095596C">
        <w:rPr>
          <w:sz w:val="24"/>
          <w:szCs w:val="24"/>
        </w:rPr>
        <w:t xml:space="preserve"> KM, </w:t>
      </w:r>
      <w:r w:rsidRPr="0095596C">
        <w:rPr>
          <w:bCs/>
          <w:sz w:val="24"/>
          <w:szCs w:val="24"/>
        </w:rPr>
        <w:t xml:space="preserve">a najznačajnije investicije su iz Rusije, Velike Britanije, Austrije, Luksemburga i Hrvatske. Kada govorimo o strukturi, najznačajnija su i dalje strana ulaganja u proizvodnju, a zatim slijede bankarstvo, telekomunikacije i trgovina. </w:t>
      </w:r>
      <w:r w:rsidRPr="0095596C">
        <w:rPr>
          <w:sz w:val="24"/>
          <w:szCs w:val="24"/>
        </w:rPr>
        <w:t>Preliminarni podaci pokazuju pozitivni trend rasta, ali za ozbiljnije analize potrebni su konačni podaci. Analizirajući investicije u zadnjih nekoliko godina, najznačajnije se odnose na ulaganja onih kompanija koja su u nekim prethodnim godinama pokrenule svoje kapacitete i odlučile se za reinvestiranje i nova zapošljavanja. I dalje najznačajniji ulag</w:t>
      </w:r>
      <w:r>
        <w:rPr>
          <w:sz w:val="24"/>
          <w:szCs w:val="24"/>
        </w:rPr>
        <w:t>ači su iz susjednih zemalja i Eu</w:t>
      </w:r>
      <w:r w:rsidRPr="0095596C">
        <w:rPr>
          <w:sz w:val="24"/>
          <w:szCs w:val="24"/>
        </w:rPr>
        <w:t xml:space="preserve">ropske unije, uz povećan udio ulaganja iz Rusije i Turske. Na osnovu ostvarenih </w:t>
      </w:r>
      <w:r>
        <w:rPr>
          <w:sz w:val="24"/>
          <w:szCs w:val="24"/>
        </w:rPr>
        <w:t>kontakata s</w:t>
      </w:r>
      <w:r w:rsidRPr="0095596C">
        <w:rPr>
          <w:sz w:val="24"/>
          <w:szCs w:val="24"/>
        </w:rPr>
        <w:t xml:space="preserve"> potencijalnim ulagačima najviše interesa je pokazano za sektore energetike, poljoprivrede i turizma. To su i sektori za koje raspolažemo značajnim, a neiskorištenim prirodnim resursima. Interes postoji i za metalski, drvni i tekstilno-kožarski sektor gdje cjenovno konkurentna radna snaga i niski operativni troškovi imaju značajnu ulogu. </w:t>
      </w:r>
    </w:p>
    <w:p w:rsidR="008C1C84" w:rsidRPr="0095596C" w:rsidRDefault="008C1C84" w:rsidP="008C1C84">
      <w:pPr>
        <w:jc w:val="both"/>
        <w:rPr>
          <w:sz w:val="24"/>
          <w:szCs w:val="24"/>
        </w:rPr>
      </w:pPr>
      <w:r w:rsidRPr="0095596C">
        <w:rPr>
          <w:sz w:val="24"/>
          <w:szCs w:val="24"/>
        </w:rPr>
        <w:t xml:space="preserve">Osnovna aktivnost Agencije </w:t>
      </w:r>
      <w:r>
        <w:rPr>
          <w:sz w:val="24"/>
          <w:szCs w:val="24"/>
        </w:rPr>
        <w:t>jest</w:t>
      </w:r>
      <w:r w:rsidRPr="0095596C">
        <w:rPr>
          <w:sz w:val="24"/>
          <w:szCs w:val="24"/>
        </w:rPr>
        <w:t xml:space="preserve"> komunikacija usmjerena prema postojećim i potencijalnim invest</w:t>
      </w:r>
      <w:r>
        <w:rPr>
          <w:sz w:val="24"/>
          <w:szCs w:val="24"/>
        </w:rPr>
        <w:t>itorima i drugim ciljnim skupinama</w:t>
      </w:r>
      <w:r w:rsidR="00362C79">
        <w:rPr>
          <w:sz w:val="24"/>
          <w:szCs w:val="24"/>
        </w:rPr>
        <w:t xml:space="preserve"> </w:t>
      </w:r>
      <w:r w:rsidRPr="0095596C">
        <w:rPr>
          <w:sz w:val="24"/>
          <w:szCs w:val="24"/>
        </w:rPr>
        <w:t>koje direk</w:t>
      </w:r>
      <w:r>
        <w:rPr>
          <w:sz w:val="24"/>
          <w:szCs w:val="24"/>
        </w:rPr>
        <w:t>tno ili indirektno mogu utjecati</w:t>
      </w:r>
      <w:r w:rsidRPr="0095596C">
        <w:rPr>
          <w:sz w:val="24"/>
          <w:szCs w:val="24"/>
        </w:rPr>
        <w:t xml:space="preserve"> na proces donošenja odluka o investiranju. Ono što se uvijek mora imati na umu je da su razvojne politike i resursi u nadležnosti entiteta, te s tim u vezi i u prikupljanju informacija kao i impleme</w:t>
      </w:r>
      <w:r>
        <w:rPr>
          <w:sz w:val="24"/>
          <w:szCs w:val="24"/>
        </w:rPr>
        <w:t>ntaciji projekata značajna je su</w:t>
      </w:r>
      <w:r w:rsidRPr="0095596C">
        <w:rPr>
          <w:sz w:val="24"/>
          <w:szCs w:val="24"/>
        </w:rPr>
        <w:t>radnja upravo s entitetskim ministarstvima, ali i kantonalnim institucijama i lokalnom zajednicom. U prethodnoj godini aktivnosti su usmjerene na poboljšanju komunikacije i prema investitorima i prema svim nadležnim institucijama</w:t>
      </w:r>
      <w:r>
        <w:rPr>
          <w:sz w:val="24"/>
          <w:szCs w:val="24"/>
        </w:rPr>
        <w:t xml:space="preserve"> na svim razinama</w:t>
      </w:r>
      <w:r w:rsidRPr="0095596C">
        <w:rPr>
          <w:sz w:val="24"/>
          <w:szCs w:val="24"/>
        </w:rPr>
        <w:t xml:space="preserve"> vlasti.</w:t>
      </w:r>
      <w:r w:rsidR="00E5444C">
        <w:rPr>
          <w:sz w:val="24"/>
          <w:szCs w:val="24"/>
        </w:rPr>
        <w:t xml:space="preserve"> </w:t>
      </w:r>
    </w:p>
    <w:p w:rsidR="008C1C84" w:rsidRPr="002C4113" w:rsidRDefault="008C1C84" w:rsidP="002C4113">
      <w:pPr>
        <w:jc w:val="both"/>
        <w:rPr>
          <w:sz w:val="24"/>
          <w:szCs w:val="24"/>
        </w:rPr>
      </w:pPr>
      <w:r w:rsidRPr="0095596C">
        <w:rPr>
          <w:sz w:val="24"/>
          <w:szCs w:val="24"/>
        </w:rPr>
        <w:t>Za značajniji priliv stranih investicija, pored raspoloživih prirodnih i ljudskih resursa</w:t>
      </w:r>
      <w:r w:rsidR="00E5444C">
        <w:rPr>
          <w:sz w:val="24"/>
          <w:szCs w:val="24"/>
        </w:rPr>
        <w:t>,</w:t>
      </w:r>
      <w:r w:rsidRPr="0095596C">
        <w:rPr>
          <w:sz w:val="24"/>
          <w:szCs w:val="24"/>
        </w:rPr>
        <w:t xml:space="preserve"> neophodno je imati jasno određene i definirane</w:t>
      </w:r>
      <w:r>
        <w:rPr>
          <w:sz w:val="24"/>
          <w:szCs w:val="24"/>
        </w:rPr>
        <w:t xml:space="preserve"> investicijske</w:t>
      </w:r>
      <w:r w:rsidRPr="0095596C">
        <w:rPr>
          <w:sz w:val="24"/>
          <w:szCs w:val="24"/>
        </w:rPr>
        <w:t xml:space="preserve"> politike koje su usmjerene prema stranim investitorima odnosno d</w:t>
      </w:r>
      <w:r>
        <w:rPr>
          <w:sz w:val="24"/>
          <w:szCs w:val="24"/>
        </w:rPr>
        <w:t>a znamo šta i pod kojim uvjetima</w:t>
      </w:r>
      <w:r w:rsidRPr="0095596C">
        <w:rPr>
          <w:sz w:val="24"/>
          <w:szCs w:val="24"/>
        </w:rPr>
        <w:t xml:space="preserve"> želimo da im ponudimo. Dodatno, investitori traže stabilno, sigurno, transparent</w:t>
      </w:r>
      <w:r>
        <w:rPr>
          <w:sz w:val="24"/>
          <w:szCs w:val="24"/>
        </w:rPr>
        <w:t>no i po</w:t>
      </w:r>
      <w:r w:rsidRPr="0095596C">
        <w:rPr>
          <w:sz w:val="24"/>
          <w:szCs w:val="24"/>
        </w:rPr>
        <w:t xml:space="preserve">ticajno poslovno </w:t>
      </w:r>
      <w:r w:rsidR="00E5444C">
        <w:rPr>
          <w:sz w:val="24"/>
          <w:szCs w:val="24"/>
        </w:rPr>
        <w:t xml:space="preserve">okruženje koje nije opterećeno </w:t>
      </w:r>
      <w:r w:rsidRPr="0095596C">
        <w:rPr>
          <w:sz w:val="24"/>
          <w:szCs w:val="24"/>
        </w:rPr>
        <w:t>glomaznom i tromom administracijom. Nedostaci koji su evidentni kako po pitanju investicionih politika tako i poslovnog okru</w:t>
      </w:r>
      <w:r>
        <w:rPr>
          <w:sz w:val="24"/>
          <w:szCs w:val="24"/>
        </w:rPr>
        <w:t>ženja imali su značajan utje</w:t>
      </w:r>
      <w:r w:rsidRPr="0095596C">
        <w:rPr>
          <w:sz w:val="24"/>
          <w:szCs w:val="24"/>
        </w:rPr>
        <w:t xml:space="preserve">caj i u prethodnoj godini na nedovoljan priliv stranih investicija. </w:t>
      </w:r>
      <w:r>
        <w:rPr>
          <w:sz w:val="24"/>
          <w:szCs w:val="24"/>
        </w:rPr>
        <w:t>U kontaktima s</w:t>
      </w:r>
      <w:r w:rsidRPr="0095596C">
        <w:rPr>
          <w:sz w:val="24"/>
          <w:szCs w:val="24"/>
        </w:rPr>
        <w:t xml:space="preserve"> postojećim stranim investitorima u BiH na listi najčešćih primjedbi investitora su brojne i dugotrajne procedure, neusklađenost propisa, neprimjenjivanje ili nepostojanje propisa, korupcija, sporost sudova i sve te oblasti zahtijevaju značajne reforme kak</w:t>
      </w:r>
      <w:r w:rsidR="00E5444C">
        <w:rPr>
          <w:sz w:val="24"/>
          <w:szCs w:val="24"/>
        </w:rPr>
        <w:t xml:space="preserve">o bi ambijent bio privlačniji. </w:t>
      </w:r>
      <w:r w:rsidRPr="0095596C">
        <w:rPr>
          <w:sz w:val="24"/>
          <w:szCs w:val="24"/>
        </w:rPr>
        <w:t>Nasuprot tome, oni investitori koji imaju viz</w:t>
      </w:r>
      <w:r>
        <w:rPr>
          <w:sz w:val="24"/>
          <w:szCs w:val="24"/>
        </w:rPr>
        <w:t>iju razvoja i jasne investicijske politike u sinergiji s</w:t>
      </w:r>
      <w:r w:rsidRPr="0095596C">
        <w:rPr>
          <w:sz w:val="24"/>
          <w:szCs w:val="24"/>
        </w:rPr>
        <w:t xml:space="preserve"> lokalnim institucijama, mogu da postignu i postižu dobre rezultate i u postojećem ambijentu. FIPA je u 2014</w:t>
      </w:r>
      <w:r>
        <w:rPr>
          <w:sz w:val="24"/>
          <w:szCs w:val="24"/>
        </w:rPr>
        <w:t>.</w:t>
      </w:r>
      <w:r w:rsidRPr="0095596C">
        <w:rPr>
          <w:sz w:val="24"/>
          <w:szCs w:val="24"/>
        </w:rPr>
        <w:t xml:space="preserve"> posjetila preko 70 kompanija sa stranim kapitalom i više od 70% kompanija namjerava i dodatna ulaganja i zapošljavanja. Iako je uzorak relativno mali to su kompanije koje rade po vrhunskim standardima, izvozno orijentirane i svojim pr</w:t>
      </w:r>
      <w:r>
        <w:rPr>
          <w:sz w:val="24"/>
          <w:szCs w:val="24"/>
        </w:rPr>
        <w:t>imjerom pozitivno mogu utjecati</w:t>
      </w:r>
      <w:r w:rsidRPr="0095596C">
        <w:rPr>
          <w:sz w:val="24"/>
          <w:szCs w:val="24"/>
        </w:rPr>
        <w:t xml:space="preserve"> i na druge investitore. </w:t>
      </w:r>
    </w:p>
    <w:p w:rsidR="008C1C84" w:rsidRPr="00E5444C" w:rsidRDefault="00E5444C" w:rsidP="008C1C84">
      <w:pPr>
        <w:jc w:val="both"/>
        <w:rPr>
          <w:bCs/>
          <w:i/>
          <w:sz w:val="22"/>
          <w:szCs w:val="22"/>
        </w:rPr>
      </w:pPr>
      <w:r w:rsidRPr="00E5444C">
        <w:rPr>
          <w:bCs/>
          <w:i/>
          <w:sz w:val="22"/>
          <w:szCs w:val="22"/>
        </w:rPr>
        <w:t>OPERATIVNE AKTIVNOSTI</w:t>
      </w:r>
    </w:p>
    <w:p w:rsidR="008C1C84" w:rsidRPr="00472E6E" w:rsidRDefault="008C1C84" w:rsidP="00E5444C">
      <w:pPr>
        <w:jc w:val="both"/>
        <w:rPr>
          <w:i/>
          <w:sz w:val="24"/>
          <w:szCs w:val="24"/>
          <w:u w:val="single"/>
        </w:rPr>
      </w:pPr>
      <w:r w:rsidRPr="00472E6E">
        <w:rPr>
          <w:i/>
          <w:sz w:val="24"/>
          <w:szCs w:val="24"/>
          <w:u w:val="single"/>
        </w:rPr>
        <w:t>U skladu sa zak</w:t>
      </w:r>
      <w:r w:rsidR="00E5444C" w:rsidRPr="00472E6E">
        <w:rPr>
          <w:i/>
          <w:sz w:val="24"/>
          <w:szCs w:val="24"/>
          <w:u w:val="single"/>
        </w:rPr>
        <w:t xml:space="preserve">onom i Programom rada za 2014. </w:t>
      </w:r>
      <w:r w:rsidRPr="00472E6E">
        <w:rPr>
          <w:i/>
          <w:sz w:val="24"/>
          <w:szCs w:val="24"/>
          <w:u w:val="single"/>
        </w:rPr>
        <w:t xml:space="preserve">FIPA je svoje aktivnosti usmjerila na: </w:t>
      </w:r>
    </w:p>
    <w:p w:rsidR="008C1C84" w:rsidRPr="00472E6E" w:rsidRDefault="008C1C84" w:rsidP="00E5444C">
      <w:pPr>
        <w:jc w:val="both"/>
        <w:rPr>
          <w:i/>
          <w:sz w:val="24"/>
          <w:szCs w:val="24"/>
          <w:u w:val="single"/>
        </w:rPr>
      </w:pPr>
      <w:r w:rsidRPr="00472E6E">
        <w:rPr>
          <w:i/>
          <w:sz w:val="24"/>
          <w:szCs w:val="24"/>
          <w:u w:val="single"/>
        </w:rPr>
        <w:t xml:space="preserve">Kreiranje imidža o Bosni i Hercegovini kao povoljnoj investicijskoj lokaciji </w:t>
      </w:r>
    </w:p>
    <w:p w:rsidR="008C1C84" w:rsidRPr="00E5444C" w:rsidRDefault="008C1C84" w:rsidP="00E5444C">
      <w:pPr>
        <w:jc w:val="both"/>
        <w:rPr>
          <w:sz w:val="24"/>
          <w:szCs w:val="24"/>
        </w:rPr>
      </w:pPr>
      <w:r w:rsidRPr="00E5444C">
        <w:rPr>
          <w:sz w:val="24"/>
          <w:szCs w:val="24"/>
        </w:rPr>
        <w:t>Analizirajući mišljenja i stavove investitora kao i svih drugih ciljnih skupina koje mogu direktno ili indirektno utjecati na proces donošenja odluke o investiranju, nesumnjivo je da imidž investicijske lokacije ima značajan utjecaj. U cilju unapređenja imidža investicijske lokacije FIPA je u prethodnoj godini, realizirala niz aktivnosti kako bi se utjeca</w:t>
      </w:r>
      <w:r w:rsidR="00362C79">
        <w:rPr>
          <w:sz w:val="24"/>
          <w:szCs w:val="24"/>
        </w:rPr>
        <w:t>lo na sadašnju percepciju BiH</w:t>
      </w:r>
      <w:r w:rsidRPr="00E5444C">
        <w:rPr>
          <w:sz w:val="24"/>
          <w:szCs w:val="24"/>
        </w:rPr>
        <w:t xml:space="preserve"> kao investicijske lokacije. Da bi se ostvarila promjena te percepcije, neophodno je predstaviti i nametnuti informacije koje imaju podjednako jak utjecaj kao </w:t>
      </w:r>
      <w:r w:rsidR="00362C79">
        <w:rPr>
          <w:sz w:val="24"/>
          <w:szCs w:val="24"/>
        </w:rPr>
        <w:t xml:space="preserve">i one koje se žele zanemariti. </w:t>
      </w:r>
      <w:r w:rsidRPr="00E5444C">
        <w:rPr>
          <w:sz w:val="24"/>
          <w:szCs w:val="24"/>
        </w:rPr>
        <w:t>U tom pravcu FIPA se fokusirala na upoznavanje šire javnosti o mogućnostima koje pruža BiH kao investicijska lokacija, o svim prednostima koje se nude kao i pozitivnim pr</w:t>
      </w:r>
      <w:r w:rsidR="00362C79">
        <w:rPr>
          <w:sz w:val="24"/>
          <w:szCs w:val="24"/>
        </w:rPr>
        <w:t xml:space="preserve">imjerima uspješno realiziranih </w:t>
      </w:r>
      <w:r w:rsidRPr="00E5444C">
        <w:rPr>
          <w:sz w:val="24"/>
          <w:szCs w:val="24"/>
        </w:rPr>
        <w:t xml:space="preserve">investicija. U skladu s raspoloživim sredstvima, i usvojenim Planom rada, aktivnosti su realizirane korištenjem svih dostupnih kanala promocije. </w:t>
      </w:r>
    </w:p>
    <w:p w:rsidR="008C1C84" w:rsidRPr="00472E6E" w:rsidRDefault="008C1C84" w:rsidP="00472E6E">
      <w:pPr>
        <w:jc w:val="both"/>
        <w:rPr>
          <w:sz w:val="24"/>
          <w:szCs w:val="24"/>
        </w:rPr>
      </w:pPr>
      <w:r w:rsidRPr="00E5444C">
        <w:rPr>
          <w:sz w:val="24"/>
          <w:szCs w:val="24"/>
        </w:rPr>
        <w:t>Posebna pažnja posvećuje se izradi promotivnog materijala koji se distribuira u štampanom obliku, elektronički, a dostupan je i na web-stranici. Ažuriranje i izrada novih brošura je realizirana u skladu s Planom rada, a generalna i</w:t>
      </w:r>
      <w:r w:rsidRPr="0095596C">
        <w:t xml:space="preserve"> </w:t>
      </w:r>
      <w:r w:rsidRPr="00362C79">
        <w:rPr>
          <w:sz w:val="24"/>
          <w:szCs w:val="24"/>
        </w:rPr>
        <w:t>sektorske prezentacije o mogućnostima ulaganja u</w:t>
      </w:r>
      <w:r w:rsidRPr="0095596C">
        <w:t xml:space="preserve"> </w:t>
      </w:r>
      <w:r w:rsidRPr="00472E6E">
        <w:rPr>
          <w:sz w:val="24"/>
          <w:szCs w:val="24"/>
        </w:rPr>
        <w:t xml:space="preserve">BiH su korištene ne samo od strane zaposlenih nego su ustupane i drugim institucijama, posebno veleposlanstvima, čime se značajno povećava ciljna skupina. U izradi svih ovih materijala povremeno je korištena i stručna asistencija IFC - Svjetske banke, s kojima već nekoliko godina zajednički realiziramp projekte. </w:t>
      </w:r>
    </w:p>
    <w:p w:rsidR="008C1C84" w:rsidRPr="00472E6E" w:rsidRDefault="008C1C84" w:rsidP="00472E6E">
      <w:pPr>
        <w:jc w:val="both"/>
        <w:rPr>
          <w:sz w:val="24"/>
          <w:szCs w:val="24"/>
        </w:rPr>
      </w:pPr>
      <w:r w:rsidRPr="00472E6E">
        <w:rPr>
          <w:sz w:val="24"/>
          <w:szCs w:val="24"/>
        </w:rPr>
        <w:t>Održavanje i unapređenje FIPA web-stranice je kontinuirana aktivnost, koja je i od strane posjetitelja ocijenjena kao sveobuhvatna, detaljna i korisna za one koji se bave pitanjima investiranja. Redovno se ažuriraju svi podaci, objavljuju se aktivnosti FIPA i druge gospodarske aktivnosti , raspoloživi investicijski projekti, otvoreni natječaji, stečajni postupci i sve informacije koje direktno ili indirektno utječu na investicijske odluke. FIPA web-stranica je na osnovi parametara Google analyticsa u 2014. imala oko 17.500 posjeta. U skladu s</w:t>
      </w:r>
      <w:r w:rsidR="00472E6E">
        <w:rPr>
          <w:sz w:val="24"/>
          <w:szCs w:val="24"/>
        </w:rPr>
        <w:t xml:space="preserve"> mogućnostima,</w:t>
      </w:r>
      <w:r w:rsidRPr="00472E6E">
        <w:rPr>
          <w:sz w:val="24"/>
          <w:szCs w:val="24"/>
        </w:rPr>
        <w:t xml:space="preserve"> ažurirana je i interaktivna mapa koja je veoma dobar način da se posjetiocima osiguraju informacije o konkretnim mikrolokacijama.</w:t>
      </w:r>
    </w:p>
    <w:p w:rsidR="008C1C84" w:rsidRPr="00472E6E" w:rsidRDefault="008C1C84" w:rsidP="00472E6E">
      <w:pPr>
        <w:jc w:val="both"/>
        <w:rPr>
          <w:sz w:val="24"/>
          <w:szCs w:val="24"/>
        </w:rPr>
      </w:pPr>
      <w:r w:rsidRPr="00472E6E">
        <w:rPr>
          <w:sz w:val="24"/>
          <w:szCs w:val="24"/>
        </w:rPr>
        <w:t>Promocija na Facebooku i Youtubeu se pokazala kao značajan komunikacijski kanal, posebno ukoliko se uzme u obzir da sve veći broj poslovnih ljudi koristi ove socijalne mreže. Redovno se postavljaju slike (157) i drugi sadržaji (135) što je privuklo 1408 lajkova i iniciralo 22 konkretna upita vezano za investiranje.</w:t>
      </w:r>
    </w:p>
    <w:p w:rsidR="008C1C84" w:rsidRPr="00472E6E" w:rsidRDefault="008C1C84" w:rsidP="00472E6E">
      <w:pPr>
        <w:jc w:val="both"/>
        <w:rPr>
          <w:sz w:val="24"/>
          <w:szCs w:val="24"/>
        </w:rPr>
      </w:pPr>
      <w:r w:rsidRPr="00472E6E">
        <w:rPr>
          <w:sz w:val="24"/>
          <w:szCs w:val="24"/>
        </w:rPr>
        <w:t xml:space="preserve">Plan suradnje s medijima je realiziran u potpunosti. Ukupno je odgovoreno na 102 novinarska upita, odnosno izjave, ili gostovanja u emisijama čime je šira javnost upoznata s aktivnostima FIPA-e i stanju u oblasti. Newsletteri na engleskom jeziku su se redovno objavljivali, a posebno pozitivno su ocijenjeni newsletteri na jezicima u službenoj uporabi u BiH, koje izdajemo od mjeseca travnja. Za čitatelje na francuskom jeziku je objavljeno nekoliko članaka na portalu bh.info.fr. </w:t>
      </w:r>
    </w:p>
    <w:p w:rsidR="008C1C84" w:rsidRPr="00472E6E" w:rsidRDefault="008C1C84" w:rsidP="00472E6E">
      <w:pPr>
        <w:jc w:val="both"/>
        <w:rPr>
          <w:sz w:val="24"/>
          <w:szCs w:val="24"/>
        </w:rPr>
      </w:pPr>
      <w:r w:rsidRPr="00472E6E">
        <w:rPr>
          <w:sz w:val="24"/>
          <w:szCs w:val="24"/>
        </w:rPr>
        <w:t>Doprinos promociji potencijala BiH daje i rad japanskog novinara, Shigehiko Nishihama, koji jedanput godišnje dolazi u posjetu BiH, priprema materijale i objavljivanjem pozitivnih priča volonterski promovira BiH u Japanu.</w:t>
      </w:r>
    </w:p>
    <w:p w:rsidR="008C1C84" w:rsidRPr="00472E6E" w:rsidRDefault="008C1C84" w:rsidP="00472E6E">
      <w:pPr>
        <w:jc w:val="both"/>
        <w:rPr>
          <w:sz w:val="24"/>
          <w:szCs w:val="24"/>
        </w:rPr>
      </w:pPr>
      <w:r w:rsidRPr="00472E6E">
        <w:rPr>
          <w:sz w:val="24"/>
          <w:szCs w:val="24"/>
        </w:rPr>
        <w:t xml:space="preserve">Na imidž i pozicioniranje investicijske lokacije značajno utječe učešće na sajamskim događajima izvan zemlje te i u prethodnoj godini zajedno s predstavnicima drugih institucija uzeto je učešće na prestižnom sajmu EXPO REAL u Münchenu. U 2014. godini nije bilo drugih službenih velikih političko-poslovnih izaslanstava u kojima je FIPA sudjelovala. </w:t>
      </w:r>
    </w:p>
    <w:p w:rsidR="008C1C84" w:rsidRPr="00472E6E" w:rsidRDefault="008C1C84" w:rsidP="00472E6E">
      <w:pPr>
        <w:jc w:val="both"/>
        <w:rPr>
          <w:sz w:val="24"/>
          <w:szCs w:val="24"/>
        </w:rPr>
      </w:pPr>
      <w:r w:rsidRPr="00472E6E">
        <w:rPr>
          <w:sz w:val="24"/>
          <w:szCs w:val="24"/>
        </w:rPr>
        <w:t xml:space="preserve">I 2014., kao i prethodne godine su obilježili zajednički projekti i aktivnosti s međunarodnim i regionalnim organizacijama u dijelu koji se tiče unapređenja ekonomske situacije, i to s Vijećem za regionalnu suradnju - </w:t>
      </w:r>
      <w:r w:rsidRPr="00472E6E">
        <w:rPr>
          <w:bCs/>
          <w:sz w:val="24"/>
          <w:szCs w:val="24"/>
        </w:rPr>
        <w:t xml:space="preserve">RCC, Međunarodnom financijskome korporacijom- IFC, Svjetskom asocijacijom agencija za promociju stranih investicija -WAIPA, Centrom za razvoj odnosa Turska – BiH - BIGMEV, Američkom agencijom za međunarodni razvoj - USAID, Švedskom agencijom za razvoj - SIDA, UNCTAD i drugi. Uspostavljen je i </w:t>
      </w:r>
      <w:r w:rsidR="00472E6E">
        <w:rPr>
          <w:sz w:val="24"/>
          <w:szCs w:val="24"/>
        </w:rPr>
        <w:t xml:space="preserve">Contact Mechanism </w:t>
      </w:r>
      <w:r w:rsidRPr="00472E6E">
        <w:rPr>
          <w:sz w:val="24"/>
          <w:szCs w:val="24"/>
        </w:rPr>
        <w:t>for the Investment Promotion Agencies of China and CEE Countries čiji je cilj privlačenje investicija iz Kine u zemlje središnje i istočne Europe, a u skladu sa smjernicama sa s</w:t>
      </w:r>
      <w:r w:rsidR="00472E6E">
        <w:rPr>
          <w:sz w:val="24"/>
          <w:szCs w:val="24"/>
        </w:rPr>
        <w:t xml:space="preserve">amita u Bukureštu. </w:t>
      </w:r>
    </w:p>
    <w:p w:rsidR="008C1C84" w:rsidRPr="00472E6E" w:rsidRDefault="008C1C84" w:rsidP="00B3230A">
      <w:pPr>
        <w:overflowPunct/>
        <w:autoSpaceDE/>
        <w:autoSpaceDN/>
        <w:adjustRightInd/>
        <w:jc w:val="both"/>
        <w:textAlignment w:val="auto"/>
        <w:rPr>
          <w:i/>
          <w:sz w:val="24"/>
          <w:szCs w:val="24"/>
          <w:u w:val="single"/>
        </w:rPr>
      </w:pPr>
      <w:r w:rsidRPr="00472E6E">
        <w:rPr>
          <w:i/>
          <w:sz w:val="24"/>
          <w:szCs w:val="24"/>
          <w:u w:val="single"/>
        </w:rPr>
        <w:t xml:space="preserve">Povećanje broja direktnih kontakata s investitorima u cilju informiranja istih o mogućnostima ulaganja u BiH </w:t>
      </w:r>
    </w:p>
    <w:p w:rsidR="008C1C84" w:rsidRPr="0095596C" w:rsidRDefault="008C1C84" w:rsidP="00B3230A">
      <w:pPr>
        <w:jc w:val="both"/>
        <w:rPr>
          <w:sz w:val="24"/>
          <w:szCs w:val="24"/>
        </w:rPr>
      </w:pPr>
      <w:r>
        <w:rPr>
          <w:sz w:val="24"/>
          <w:szCs w:val="24"/>
        </w:rPr>
        <w:t>Direktna komunikacija s</w:t>
      </w:r>
      <w:r w:rsidRPr="0095596C">
        <w:rPr>
          <w:sz w:val="24"/>
          <w:szCs w:val="24"/>
        </w:rPr>
        <w:t xml:space="preserve"> potencijalnim investitorima predstavlja najznačajniji dio u procesu privlačenja investicija. Ostvareni kontakt s potencijalnim investitorima predstavlja otvorenu platformu za interaktivnu komunikaciju čime se značajno povećava mogućnost postizan</w:t>
      </w:r>
      <w:r>
        <w:rPr>
          <w:sz w:val="24"/>
          <w:szCs w:val="24"/>
        </w:rPr>
        <w:t>ja značajnijeg utje</w:t>
      </w:r>
      <w:r w:rsidRPr="0095596C">
        <w:rPr>
          <w:sz w:val="24"/>
          <w:szCs w:val="24"/>
        </w:rPr>
        <w:t>caja na proce</w:t>
      </w:r>
      <w:r>
        <w:rPr>
          <w:sz w:val="24"/>
          <w:szCs w:val="24"/>
        </w:rPr>
        <w:t>s donošenja investicijske</w:t>
      </w:r>
      <w:r w:rsidRPr="0095596C">
        <w:rPr>
          <w:sz w:val="24"/>
          <w:szCs w:val="24"/>
        </w:rPr>
        <w:t xml:space="preserve"> odluke. Indirektna i</w:t>
      </w:r>
      <w:r>
        <w:rPr>
          <w:sz w:val="24"/>
          <w:szCs w:val="24"/>
        </w:rPr>
        <w:t xml:space="preserve"> masovna komunikacija s</w:t>
      </w:r>
      <w:r w:rsidRPr="0095596C">
        <w:rPr>
          <w:sz w:val="24"/>
          <w:szCs w:val="24"/>
        </w:rPr>
        <w:t xml:space="preserve"> ciljnom grupom </w:t>
      </w:r>
      <w:r>
        <w:rPr>
          <w:sz w:val="24"/>
          <w:szCs w:val="24"/>
        </w:rPr>
        <w:t>determinira</w:t>
      </w:r>
      <w:r w:rsidRPr="0095596C">
        <w:rPr>
          <w:sz w:val="24"/>
          <w:szCs w:val="24"/>
        </w:rPr>
        <w:t xml:space="preserve"> manje grupe koje pokazuju svoj interes za ulaganjem. Upravo u tom dijelu rada s manjim grupama veoma značajnu ulogu imaju direktni pregovarači/prezentatori koji treba</w:t>
      </w:r>
      <w:r>
        <w:rPr>
          <w:sz w:val="24"/>
          <w:szCs w:val="24"/>
        </w:rPr>
        <w:t>ju uvjeriti</w:t>
      </w:r>
      <w:r w:rsidRPr="0095596C">
        <w:rPr>
          <w:sz w:val="24"/>
          <w:szCs w:val="24"/>
        </w:rPr>
        <w:t xml:space="preserve"> i</w:t>
      </w:r>
      <w:r>
        <w:rPr>
          <w:sz w:val="24"/>
          <w:szCs w:val="24"/>
        </w:rPr>
        <w:t xml:space="preserve"> po</w:t>
      </w:r>
      <w:r w:rsidRPr="0095596C">
        <w:rPr>
          <w:sz w:val="24"/>
          <w:szCs w:val="24"/>
        </w:rPr>
        <w:t>taknu</w:t>
      </w:r>
      <w:r>
        <w:rPr>
          <w:sz w:val="24"/>
          <w:szCs w:val="24"/>
        </w:rPr>
        <w:t>ti</w:t>
      </w:r>
      <w:r w:rsidR="00B3230A">
        <w:rPr>
          <w:sz w:val="24"/>
          <w:szCs w:val="24"/>
        </w:rPr>
        <w:t xml:space="preserve"> na investiranje. Aktivnosti </w:t>
      </w:r>
      <w:r w:rsidRPr="0095596C">
        <w:rPr>
          <w:sz w:val="24"/>
          <w:szCs w:val="24"/>
        </w:rPr>
        <w:t>koje su i navedene u prethodnom poglav</w:t>
      </w:r>
      <w:r>
        <w:rPr>
          <w:sz w:val="24"/>
          <w:szCs w:val="24"/>
        </w:rPr>
        <w:t>lju značajno utje</w:t>
      </w:r>
      <w:r w:rsidRPr="0095596C">
        <w:rPr>
          <w:sz w:val="24"/>
          <w:szCs w:val="24"/>
        </w:rPr>
        <w:t>ču na povećanje direktnih kontakata, a pored njih poseban fokus u prethodnoj godini je bio na sljedećem:</w:t>
      </w:r>
    </w:p>
    <w:p w:rsidR="008C1C84" w:rsidRPr="0095596C" w:rsidRDefault="008C1C84" w:rsidP="00735E83">
      <w:pPr>
        <w:tabs>
          <w:tab w:val="left" w:pos="9072"/>
        </w:tabs>
        <w:overflowPunct/>
        <w:autoSpaceDE/>
        <w:autoSpaceDN/>
        <w:adjustRightInd/>
        <w:jc w:val="both"/>
        <w:textAlignment w:val="auto"/>
        <w:rPr>
          <w:sz w:val="24"/>
          <w:szCs w:val="24"/>
        </w:rPr>
      </w:pPr>
      <w:r w:rsidRPr="0095596C">
        <w:rPr>
          <w:sz w:val="24"/>
          <w:szCs w:val="24"/>
        </w:rPr>
        <w:t xml:space="preserve">FIPA je </w:t>
      </w:r>
      <w:r>
        <w:rPr>
          <w:sz w:val="24"/>
          <w:szCs w:val="24"/>
        </w:rPr>
        <w:t>sudjelovala</w:t>
      </w:r>
      <w:r w:rsidRPr="0095596C">
        <w:rPr>
          <w:sz w:val="24"/>
          <w:szCs w:val="24"/>
        </w:rPr>
        <w:t xml:space="preserve"> u svim aktivnostima vezanim za pripremu i prijem </w:t>
      </w:r>
      <w:r>
        <w:rPr>
          <w:sz w:val="24"/>
          <w:szCs w:val="24"/>
        </w:rPr>
        <w:t>gospodarskih izaslanstava</w:t>
      </w:r>
      <w:r w:rsidRPr="0095596C">
        <w:rPr>
          <w:sz w:val="24"/>
          <w:szCs w:val="24"/>
        </w:rPr>
        <w:t xml:space="preserve"> u BiH kada su održavane prezentacije i uspos</w:t>
      </w:r>
      <w:r>
        <w:rPr>
          <w:sz w:val="24"/>
          <w:szCs w:val="24"/>
        </w:rPr>
        <w:t>tavljani osobni</w:t>
      </w:r>
      <w:r w:rsidR="00472E6E">
        <w:rPr>
          <w:sz w:val="24"/>
          <w:szCs w:val="24"/>
        </w:rPr>
        <w:t xml:space="preserve"> kontakata. </w:t>
      </w:r>
      <w:r w:rsidRPr="0095596C">
        <w:rPr>
          <w:sz w:val="24"/>
          <w:szCs w:val="24"/>
        </w:rPr>
        <w:t>U ovom segmentu ostvarena</w:t>
      </w:r>
      <w:r>
        <w:rPr>
          <w:sz w:val="24"/>
          <w:szCs w:val="24"/>
        </w:rPr>
        <w:t xml:space="preserve"> je suradnja s</w:t>
      </w:r>
      <w:r w:rsidRPr="0095596C">
        <w:rPr>
          <w:sz w:val="24"/>
          <w:szCs w:val="24"/>
        </w:rPr>
        <w:t xml:space="preserve"> drugim nadležnim  institucijama (posebno STK i</w:t>
      </w:r>
      <w:r>
        <w:rPr>
          <w:sz w:val="24"/>
          <w:szCs w:val="24"/>
        </w:rPr>
        <w:t xml:space="preserve"> strana veleposlanstva</w:t>
      </w:r>
      <w:r w:rsidRPr="0095596C">
        <w:rPr>
          <w:sz w:val="24"/>
          <w:szCs w:val="24"/>
        </w:rPr>
        <w:t>) koje su u FIPA-i prepoznale partnera i neophodnog</w:t>
      </w:r>
      <w:r>
        <w:rPr>
          <w:sz w:val="24"/>
          <w:szCs w:val="24"/>
        </w:rPr>
        <w:t xml:space="preserve"> sudionika</w:t>
      </w:r>
      <w:r w:rsidRPr="0095596C">
        <w:rPr>
          <w:sz w:val="24"/>
          <w:szCs w:val="24"/>
        </w:rPr>
        <w:t xml:space="preserve"> u implementaciji</w:t>
      </w:r>
      <w:r>
        <w:rPr>
          <w:sz w:val="24"/>
          <w:szCs w:val="24"/>
        </w:rPr>
        <w:t xml:space="preserve"> ovih događaja. Gospodarska izaslanstva</w:t>
      </w:r>
      <w:r w:rsidRPr="0095596C">
        <w:rPr>
          <w:sz w:val="24"/>
          <w:szCs w:val="24"/>
        </w:rPr>
        <w:t xml:space="preserve"> iz Turske, Pakistana, Kine, Koreje, Norveške, te fokusiranje na turizam, energetiku i poljoprivredu samo je dio ovih aktivnosti.</w:t>
      </w:r>
    </w:p>
    <w:p w:rsidR="008C1C84" w:rsidRPr="0095596C" w:rsidRDefault="008C1C84" w:rsidP="00735E83">
      <w:pPr>
        <w:overflowPunct/>
        <w:autoSpaceDE/>
        <w:autoSpaceDN/>
        <w:adjustRightInd/>
        <w:jc w:val="both"/>
        <w:textAlignment w:val="auto"/>
        <w:rPr>
          <w:sz w:val="24"/>
          <w:szCs w:val="24"/>
        </w:rPr>
      </w:pPr>
      <w:r w:rsidRPr="0095596C">
        <w:rPr>
          <w:sz w:val="24"/>
          <w:szCs w:val="24"/>
        </w:rPr>
        <w:t>Imajući u vidu da zadovoljni investitor predstavlja najboljeg promotora i ekonomskog</w:t>
      </w:r>
      <w:r>
        <w:rPr>
          <w:sz w:val="24"/>
          <w:szCs w:val="24"/>
        </w:rPr>
        <w:t xml:space="preserve"> veleposlanika, </w:t>
      </w:r>
      <w:r w:rsidRPr="0095596C">
        <w:rPr>
          <w:sz w:val="24"/>
          <w:szCs w:val="24"/>
        </w:rPr>
        <w:t>posebna pažnja se posvećuje praćenju unapređenja poslovnog okruženja, posebno u dijelu koji se odnosi na primjedbe i sugestije već postojećih stranih investitora. S tim u vezi organiziran je okrugli sto</w:t>
      </w:r>
      <w:r>
        <w:rPr>
          <w:sz w:val="24"/>
          <w:szCs w:val="24"/>
        </w:rPr>
        <w:t>l</w:t>
      </w:r>
      <w:r w:rsidRPr="0095596C">
        <w:rPr>
          <w:sz w:val="24"/>
          <w:szCs w:val="24"/>
        </w:rPr>
        <w:t xml:space="preserve"> na temu “Prijedlozi i</w:t>
      </w:r>
      <w:r>
        <w:rPr>
          <w:sz w:val="24"/>
          <w:szCs w:val="24"/>
        </w:rPr>
        <w:t xml:space="preserve"> po</w:t>
      </w:r>
      <w:r w:rsidRPr="0095596C">
        <w:rPr>
          <w:sz w:val="24"/>
          <w:szCs w:val="24"/>
        </w:rPr>
        <w:t xml:space="preserve">duzete mjere na poboljšanju poslovnog okruženja” koji je bio posjećen i od strane predstavnika institucija i investitora i bio je veoma dobro medijski propraćen. </w:t>
      </w:r>
    </w:p>
    <w:p w:rsidR="008C1C84" w:rsidRPr="0095596C" w:rsidRDefault="008C1C84" w:rsidP="00B3230A">
      <w:pPr>
        <w:overflowPunct/>
        <w:autoSpaceDE/>
        <w:autoSpaceDN/>
        <w:adjustRightInd/>
        <w:jc w:val="both"/>
        <w:textAlignment w:val="auto"/>
        <w:rPr>
          <w:sz w:val="24"/>
          <w:szCs w:val="24"/>
        </w:rPr>
      </w:pPr>
      <w:r>
        <w:rPr>
          <w:sz w:val="24"/>
          <w:szCs w:val="24"/>
        </w:rPr>
        <w:t>Kontinuirana komunikacija s</w:t>
      </w:r>
      <w:r w:rsidRPr="0095596C">
        <w:rPr>
          <w:sz w:val="24"/>
          <w:szCs w:val="24"/>
        </w:rPr>
        <w:t xml:space="preserve"> potencijalnim investitorima je veoma važan korak u generiranju investicija. S tim u vezi</w:t>
      </w:r>
      <w:r>
        <w:rPr>
          <w:sz w:val="24"/>
          <w:szCs w:val="24"/>
        </w:rPr>
        <w:t>,</w:t>
      </w:r>
      <w:r w:rsidRPr="0095596C">
        <w:rPr>
          <w:sz w:val="24"/>
          <w:szCs w:val="24"/>
        </w:rPr>
        <w:t xml:space="preserve"> pružanje stalne podrške u organizaciji sastanaka, dostavljanju bitnih informacija ili novih projekata, odgovaranje na primljene upite, podsje</w:t>
      </w:r>
      <w:r w:rsidR="00472E6E">
        <w:rPr>
          <w:sz w:val="24"/>
          <w:szCs w:val="24"/>
        </w:rPr>
        <w:t xml:space="preserve">ćanja na značajne konferencije </w:t>
      </w:r>
      <w:r w:rsidRPr="0095596C">
        <w:rPr>
          <w:sz w:val="24"/>
          <w:szCs w:val="24"/>
        </w:rPr>
        <w:t xml:space="preserve">su samo dio stalnih aktivnosti na poticanju interesa za investiranje. </w:t>
      </w:r>
    </w:p>
    <w:p w:rsidR="008C1C84" w:rsidRPr="0095596C" w:rsidRDefault="008C1C84" w:rsidP="00E677CE">
      <w:pPr>
        <w:tabs>
          <w:tab w:val="left" w:pos="9072"/>
        </w:tabs>
        <w:overflowPunct/>
        <w:autoSpaceDE/>
        <w:autoSpaceDN/>
        <w:adjustRightInd/>
        <w:jc w:val="both"/>
        <w:textAlignment w:val="auto"/>
        <w:rPr>
          <w:sz w:val="24"/>
          <w:szCs w:val="24"/>
        </w:rPr>
      </w:pPr>
      <w:r w:rsidRPr="0095596C">
        <w:rPr>
          <w:sz w:val="24"/>
          <w:szCs w:val="24"/>
        </w:rPr>
        <w:t xml:space="preserve">Baza potencijalnih investitora/kontakata se stalno povećava, bilo direktnim kontaktima bilo selekcijom na raspoloživim internet bazama podataka, kojima se direktno dostavljaju informacije koje su relevantne za ulaganje. </w:t>
      </w:r>
    </w:p>
    <w:p w:rsidR="008C1C84" w:rsidRPr="0095596C" w:rsidRDefault="008C1C84" w:rsidP="00E677CE">
      <w:pPr>
        <w:tabs>
          <w:tab w:val="left" w:pos="9072"/>
        </w:tabs>
        <w:overflowPunct/>
        <w:autoSpaceDE/>
        <w:autoSpaceDN/>
        <w:adjustRightInd/>
        <w:jc w:val="both"/>
        <w:textAlignment w:val="auto"/>
        <w:rPr>
          <w:sz w:val="24"/>
          <w:szCs w:val="24"/>
        </w:rPr>
      </w:pPr>
      <w:r w:rsidRPr="0095596C">
        <w:rPr>
          <w:sz w:val="24"/>
          <w:szCs w:val="24"/>
        </w:rPr>
        <w:t>U c</w:t>
      </w:r>
      <w:r w:rsidR="00472E6E">
        <w:rPr>
          <w:sz w:val="24"/>
          <w:szCs w:val="24"/>
        </w:rPr>
        <w:t xml:space="preserve">ilju multiplikacije aktivnosti </w:t>
      </w:r>
      <w:r w:rsidRPr="0095596C">
        <w:rPr>
          <w:sz w:val="24"/>
          <w:szCs w:val="24"/>
        </w:rPr>
        <w:t>prepoznata je neophodnost</w:t>
      </w:r>
      <w:r>
        <w:rPr>
          <w:sz w:val="24"/>
          <w:szCs w:val="24"/>
        </w:rPr>
        <w:t xml:space="preserve"> su</w:t>
      </w:r>
      <w:r w:rsidRPr="0095596C">
        <w:rPr>
          <w:sz w:val="24"/>
          <w:szCs w:val="24"/>
        </w:rPr>
        <w:t>radnje sa DKP predstavništvima i stranim</w:t>
      </w:r>
      <w:r>
        <w:rPr>
          <w:sz w:val="24"/>
          <w:szCs w:val="24"/>
        </w:rPr>
        <w:t xml:space="preserve"> gospodarskim</w:t>
      </w:r>
      <w:r w:rsidRPr="0095596C">
        <w:rPr>
          <w:sz w:val="24"/>
          <w:szCs w:val="24"/>
        </w:rPr>
        <w:t xml:space="preserve"> udruženjima koji se koriste kao diseminatori informacija o investiranju.</w:t>
      </w:r>
    </w:p>
    <w:p w:rsidR="008C1C84" w:rsidRPr="0095596C" w:rsidRDefault="008C1C84" w:rsidP="00E677CE">
      <w:pPr>
        <w:overflowPunct/>
        <w:autoSpaceDE/>
        <w:autoSpaceDN/>
        <w:adjustRightInd/>
        <w:jc w:val="both"/>
        <w:textAlignment w:val="auto"/>
        <w:rPr>
          <w:sz w:val="24"/>
          <w:szCs w:val="24"/>
        </w:rPr>
      </w:pPr>
      <w:r>
        <w:rPr>
          <w:sz w:val="24"/>
          <w:szCs w:val="24"/>
        </w:rPr>
        <w:t>Pored predstavljanja opć</w:t>
      </w:r>
      <w:r w:rsidRPr="0095596C">
        <w:rPr>
          <w:sz w:val="24"/>
          <w:szCs w:val="24"/>
        </w:rPr>
        <w:t xml:space="preserve">ih informacija vezano za mogućnosti ulaganja najznačajnije informacije koje traže potencijalni investitori su </w:t>
      </w:r>
      <w:r>
        <w:rPr>
          <w:sz w:val="24"/>
          <w:szCs w:val="24"/>
        </w:rPr>
        <w:t>vezane</w:t>
      </w:r>
      <w:r w:rsidRPr="0095596C">
        <w:rPr>
          <w:sz w:val="24"/>
          <w:szCs w:val="24"/>
        </w:rPr>
        <w:t xml:space="preserve"> za konkretne prijedloge projekata ili raspoložive lokacije za investiranje. Informacije o raspoloživim projektima se prikupljaju kako od predstavnika institucija, tako i od vlasnika projekata koji traže partnere za implementaciju.</w:t>
      </w:r>
    </w:p>
    <w:p w:rsidR="008C1C84" w:rsidRPr="00472E6E" w:rsidRDefault="008C1C84" w:rsidP="00E677CE">
      <w:pPr>
        <w:overflowPunct/>
        <w:jc w:val="both"/>
        <w:textAlignment w:val="auto"/>
        <w:rPr>
          <w:bCs/>
          <w:i/>
          <w:sz w:val="24"/>
          <w:szCs w:val="24"/>
          <w:u w:val="single"/>
        </w:rPr>
      </w:pPr>
      <w:r w:rsidRPr="00472E6E">
        <w:rPr>
          <w:i/>
          <w:sz w:val="24"/>
          <w:szCs w:val="24"/>
          <w:u w:val="single"/>
        </w:rPr>
        <w:t xml:space="preserve">Postinvesticijsku podršku ulagačima kako bi se u direktnim kontaktima s postojećim investitorima promoviralo i osiguralo reinvestiranje </w:t>
      </w:r>
    </w:p>
    <w:p w:rsidR="008C1C84" w:rsidRPr="0095596C" w:rsidRDefault="008C1C84" w:rsidP="008C1C84">
      <w:pPr>
        <w:jc w:val="both"/>
        <w:rPr>
          <w:bCs/>
          <w:sz w:val="24"/>
          <w:szCs w:val="24"/>
        </w:rPr>
      </w:pPr>
      <w:r w:rsidRPr="0095596C">
        <w:rPr>
          <w:bCs/>
          <w:sz w:val="24"/>
          <w:szCs w:val="24"/>
        </w:rPr>
        <w:t>Analizirajući ukupne strane investicije u BiH</w:t>
      </w:r>
      <w:r>
        <w:rPr>
          <w:bCs/>
          <w:sz w:val="24"/>
          <w:szCs w:val="24"/>
        </w:rPr>
        <w:t>,</w:t>
      </w:r>
      <w:r w:rsidRPr="0095596C">
        <w:rPr>
          <w:bCs/>
          <w:sz w:val="24"/>
          <w:szCs w:val="24"/>
        </w:rPr>
        <w:t xml:space="preserve"> ali i šire, jasno je da postojeći investitori imaju veoma važnu ulogu i kao reinvestitori i kao promotori novih investicija. S tim u vezi, značajan dio aktivnosti, samostalno i na u drugim projektima, FIPA je posvetila upravo toj ciljnoj grupi. I u 2014. rad na ovoj komponenti možemo podijeliti na dvije grupe, jedna je vezana za posjete kompanijama </w:t>
      </w:r>
      <w:r>
        <w:rPr>
          <w:bCs/>
          <w:sz w:val="24"/>
          <w:szCs w:val="24"/>
        </w:rPr>
        <w:t>odnosno a</w:t>
      </w:r>
      <w:r w:rsidRPr="0095596C">
        <w:rPr>
          <w:bCs/>
          <w:sz w:val="24"/>
          <w:szCs w:val="24"/>
        </w:rPr>
        <w:t xml:space="preserve">ftercare posjete, a drugi dio na predlaganje i praćenje implementacije preporuka za unapređenje poslovnog okruženja. Posebna pažnja i u ovom </w:t>
      </w:r>
      <w:r>
        <w:rPr>
          <w:bCs/>
          <w:sz w:val="24"/>
          <w:szCs w:val="24"/>
        </w:rPr>
        <w:t>izvještajnom razdoblju</w:t>
      </w:r>
      <w:r w:rsidRPr="0095596C">
        <w:rPr>
          <w:bCs/>
          <w:sz w:val="24"/>
          <w:szCs w:val="24"/>
        </w:rPr>
        <w:t xml:space="preserve"> </w:t>
      </w:r>
      <w:r>
        <w:rPr>
          <w:bCs/>
          <w:sz w:val="24"/>
          <w:szCs w:val="24"/>
        </w:rPr>
        <w:t>bila je posvećena unapređenju suradnje s</w:t>
      </w:r>
      <w:r w:rsidRPr="0095596C">
        <w:rPr>
          <w:bCs/>
          <w:sz w:val="24"/>
          <w:szCs w:val="24"/>
        </w:rPr>
        <w:t xml:space="preserve"> drugim nadležnim institucijama i prenošenje iskustva rada sa stranim investitorima. </w:t>
      </w:r>
    </w:p>
    <w:p w:rsidR="008C1C84" w:rsidRPr="0095596C" w:rsidRDefault="008C1C84" w:rsidP="008C1C84">
      <w:pPr>
        <w:jc w:val="both"/>
        <w:rPr>
          <w:bCs/>
          <w:sz w:val="24"/>
          <w:szCs w:val="24"/>
        </w:rPr>
      </w:pPr>
      <w:r>
        <w:rPr>
          <w:bCs/>
          <w:sz w:val="24"/>
          <w:szCs w:val="24"/>
        </w:rPr>
        <w:t>Aftercare program FIPA realizira</w:t>
      </w:r>
      <w:r w:rsidRPr="0095596C">
        <w:rPr>
          <w:bCs/>
          <w:sz w:val="24"/>
          <w:szCs w:val="24"/>
        </w:rPr>
        <w:t xml:space="preserve"> od 2006. godine, i svake godine nastojanja su da što više dru</w:t>
      </w:r>
      <w:r>
        <w:rPr>
          <w:bCs/>
          <w:sz w:val="24"/>
          <w:szCs w:val="24"/>
        </w:rPr>
        <w:t>gih institucija bude upoznato s</w:t>
      </w:r>
      <w:r w:rsidRPr="0095596C">
        <w:rPr>
          <w:bCs/>
          <w:sz w:val="24"/>
          <w:szCs w:val="24"/>
        </w:rPr>
        <w:t xml:space="preserve"> tim aktivnosti kako bi ih i samostalno provo</w:t>
      </w:r>
      <w:r>
        <w:rPr>
          <w:bCs/>
          <w:sz w:val="24"/>
          <w:szCs w:val="24"/>
        </w:rPr>
        <w:t>dili. Cilj je da se na taj način multipliciraju</w:t>
      </w:r>
      <w:r w:rsidRPr="0095596C">
        <w:rPr>
          <w:bCs/>
          <w:sz w:val="24"/>
          <w:szCs w:val="24"/>
        </w:rPr>
        <w:t xml:space="preserve"> aktivnosti,</w:t>
      </w:r>
      <w:r>
        <w:rPr>
          <w:bCs/>
          <w:sz w:val="24"/>
          <w:szCs w:val="24"/>
        </w:rPr>
        <w:t xml:space="preserve"> te da se unaprijedi su</w:t>
      </w:r>
      <w:r w:rsidRPr="0095596C">
        <w:rPr>
          <w:bCs/>
          <w:sz w:val="24"/>
          <w:szCs w:val="24"/>
        </w:rPr>
        <w:t>radnja ka</w:t>
      </w:r>
      <w:r>
        <w:rPr>
          <w:bCs/>
          <w:sz w:val="24"/>
          <w:szCs w:val="24"/>
        </w:rPr>
        <w:t>ko svih nadležnih institucija s</w:t>
      </w:r>
      <w:r w:rsidRPr="0095596C">
        <w:rPr>
          <w:bCs/>
          <w:sz w:val="24"/>
          <w:szCs w:val="24"/>
        </w:rPr>
        <w:t xml:space="preserve"> investitorima tako i institucija međusobno. Podršku ovim aktivnostima i u 2014. pružio je IFC/Svjetska banka.</w:t>
      </w:r>
      <w:r w:rsidRPr="0095596C">
        <w:rPr>
          <w:bCs/>
          <w:color w:val="FF0000"/>
          <w:sz w:val="24"/>
          <w:szCs w:val="24"/>
        </w:rPr>
        <w:t xml:space="preserve"> </w:t>
      </w:r>
      <w:r w:rsidRPr="0095596C">
        <w:rPr>
          <w:bCs/>
          <w:sz w:val="24"/>
          <w:szCs w:val="24"/>
        </w:rPr>
        <w:t>U odnosu na 2013. godinu, suradnička mreža je značajno proširena, a tendencija je da se svake naredne godine taj broj povećava. Ovakav način rada je imao veoma pozitivne reakcije svih uključenih, a strani investitori su to posebno isticali. Realizacijom planiranih aktivnosti u 2014. godini je p</w:t>
      </w:r>
      <w:r>
        <w:rPr>
          <w:bCs/>
          <w:sz w:val="24"/>
          <w:szCs w:val="24"/>
        </w:rPr>
        <w:t>osjećeno 70 kompanija u okviru a</w:t>
      </w:r>
      <w:r w:rsidRPr="0095596C">
        <w:rPr>
          <w:bCs/>
          <w:sz w:val="24"/>
          <w:szCs w:val="24"/>
        </w:rPr>
        <w:t>ftercare posjeta.</w:t>
      </w:r>
    </w:p>
    <w:p w:rsidR="008C1C84" w:rsidRPr="0095596C" w:rsidRDefault="008C1C84" w:rsidP="008C1C84">
      <w:pPr>
        <w:jc w:val="both"/>
        <w:rPr>
          <w:bCs/>
          <w:sz w:val="24"/>
          <w:szCs w:val="24"/>
        </w:rPr>
      </w:pPr>
      <w:r w:rsidRPr="0095596C">
        <w:rPr>
          <w:bCs/>
          <w:sz w:val="24"/>
          <w:szCs w:val="24"/>
        </w:rPr>
        <w:t>Od 70 posjećenih</w:t>
      </w:r>
      <w:r>
        <w:rPr>
          <w:bCs/>
          <w:sz w:val="24"/>
          <w:szCs w:val="24"/>
        </w:rPr>
        <w:t xml:space="preserve"> kompanija s</w:t>
      </w:r>
      <w:r w:rsidRPr="0095596C">
        <w:rPr>
          <w:bCs/>
          <w:sz w:val="24"/>
          <w:szCs w:val="24"/>
        </w:rPr>
        <w:t xml:space="preserve"> većinskim stranim kapitalom, koje su do sada investirale </w:t>
      </w:r>
      <w:r>
        <w:rPr>
          <w:bCs/>
          <w:sz w:val="24"/>
          <w:szCs w:val="24"/>
        </w:rPr>
        <w:t>789.2 milijuna</w:t>
      </w:r>
      <w:r w:rsidRPr="0095596C">
        <w:rPr>
          <w:bCs/>
          <w:sz w:val="24"/>
          <w:szCs w:val="24"/>
        </w:rPr>
        <w:t xml:space="preserve"> eura i</w:t>
      </w:r>
      <w:r w:rsidR="002C4113">
        <w:rPr>
          <w:bCs/>
          <w:sz w:val="24"/>
          <w:szCs w:val="24"/>
        </w:rPr>
        <w:t xml:space="preserve"> zapošljavaju 9.051 radnika, 74</w:t>
      </w:r>
      <w:r w:rsidRPr="0095596C">
        <w:rPr>
          <w:bCs/>
          <w:sz w:val="24"/>
          <w:szCs w:val="24"/>
        </w:rPr>
        <w:t xml:space="preserve">% planira nova ulaganja, a planirane reinvesticije </w:t>
      </w:r>
      <w:r>
        <w:rPr>
          <w:bCs/>
          <w:sz w:val="24"/>
          <w:szCs w:val="24"/>
        </w:rPr>
        <w:t>u narednom razdoblju su oko 224 milijuna</w:t>
      </w:r>
      <w:r w:rsidRPr="0095596C">
        <w:rPr>
          <w:bCs/>
          <w:sz w:val="24"/>
          <w:szCs w:val="24"/>
        </w:rPr>
        <w:t xml:space="preserve"> eura i kreira</w:t>
      </w:r>
      <w:r>
        <w:rPr>
          <w:bCs/>
          <w:sz w:val="24"/>
          <w:szCs w:val="24"/>
        </w:rPr>
        <w:t xml:space="preserve">t </w:t>
      </w:r>
      <w:r w:rsidRPr="0095596C">
        <w:rPr>
          <w:bCs/>
          <w:sz w:val="24"/>
          <w:szCs w:val="24"/>
        </w:rPr>
        <w:t>će oko</w:t>
      </w:r>
      <w:r w:rsidR="00472E6E">
        <w:rPr>
          <w:bCs/>
          <w:sz w:val="24"/>
          <w:szCs w:val="24"/>
        </w:rPr>
        <w:t xml:space="preserve"> 2.500 novih radnih mjesta.</w:t>
      </w:r>
    </w:p>
    <w:p w:rsidR="008C1C84" w:rsidRPr="0095596C" w:rsidRDefault="008C1C84" w:rsidP="00472E6E">
      <w:pPr>
        <w:jc w:val="both"/>
        <w:rPr>
          <w:bCs/>
          <w:sz w:val="24"/>
          <w:szCs w:val="24"/>
        </w:rPr>
      </w:pPr>
      <w:r w:rsidRPr="0095596C">
        <w:rPr>
          <w:bCs/>
          <w:sz w:val="24"/>
          <w:szCs w:val="24"/>
        </w:rPr>
        <w:t>Vezano za ocjenu poslovnog okruženja u BiH, 69% predstavnika kompanija je odgovorilo da je poslovno okruženje „dobro“, dok je 31% dalo negativan odgovor. Kao i ranijih godina, na osnovu konkretnih primjedbi i prijedloga stranih investitora, FIPA će pripremiti prijedloge za unapređenje poslovnog okruženja, koji će biti dostav</w:t>
      </w:r>
      <w:r>
        <w:rPr>
          <w:bCs/>
          <w:sz w:val="24"/>
          <w:szCs w:val="24"/>
        </w:rPr>
        <w:t>ljen Vijeću</w:t>
      </w:r>
      <w:r w:rsidRPr="0095596C">
        <w:rPr>
          <w:bCs/>
          <w:sz w:val="24"/>
          <w:szCs w:val="24"/>
        </w:rPr>
        <w:t xml:space="preserve"> ministara. Posebna značaj i doprinos u okviru ovih aktivnosti se ogleda u posredovanju u rješavanju otvorenih pitanja koji nisu vezani za nove zakonske ili podzakonske akte, nego na primjenu postojećih. </w:t>
      </w:r>
    </w:p>
    <w:p w:rsidR="008C1C84" w:rsidRPr="0095596C" w:rsidRDefault="008C1C84" w:rsidP="00472E6E">
      <w:pPr>
        <w:jc w:val="both"/>
        <w:rPr>
          <w:bCs/>
          <w:sz w:val="24"/>
          <w:szCs w:val="24"/>
        </w:rPr>
      </w:pPr>
      <w:r w:rsidRPr="0095596C">
        <w:rPr>
          <w:bCs/>
          <w:sz w:val="24"/>
          <w:szCs w:val="24"/>
        </w:rPr>
        <w:t>U drugu grupu aktivnosti spada analiziranje, predlaganje i praćenje predloženih reformi na unapređenju poslovnog okruženja. Na osnovu informac</w:t>
      </w:r>
      <w:r>
        <w:rPr>
          <w:bCs/>
          <w:sz w:val="24"/>
          <w:szCs w:val="24"/>
        </w:rPr>
        <w:t>ija iz prethodne godine, Vijeću</w:t>
      </w:r>
      <w:r w:rsidRPr="0095596C">
        <w:rPr>
          <w:bCs/>
          <w:sz w:val="24"/>
          <w:szCs w:val="24"/>
        </w:rPr>
        <w:t xml:space="preserve"> ministara dostavljen</w:t>
      </w:r>
      <w:r>
        <w:rPr>
          <w:bCs/>
          <w:sz w:val="24"/>
          <w:szCs w:val="24"/>
        </w:rPr>
        <w:t>o je izvješće</w:t>
      </w:r>
      <w:r w:rsidRPr="0095596C">
        <w:rPr>
          <w:bCs/>
          <w:sz w:val="24"/>
          <w:szCs w:val="24"/>
        </w:rPr>
        <w:t xml:space="preserve"> i prijedlozi za poboljšanje poslovnog okruženja čija se implementacija prati</w:t>
      </w:r>
      <w:r>
        <w:rPr>
          <w:bCs/>
          <w:sz w:val="24"/>
          <w:szCs w:val="24"/>
        </w:rPr>
        <w:t>la tijekom</w:t>
      </w:r>
      <w:r w:rsidRPr="0095596C">
        <w:rPr>
          <w:bCs/>
          <w:sz w:val="24"/>
          <w:szCs w:val="24"/>
        </w:rPr>
        <w:t xml:space="preserve"> godine. FIPA je aktivno </w:t>
      </w:r>
      <w:r>
        <w:rPr>
          <w:bCs/>
          <w:sz w:val="24"/>
          <w:szCs w:val="24"/>
        </w:rPr>
        <w:t>sudjelovala</w:t>
      </w:r>
      <w:r w:rsidRPr="0095596C">
        <w:rPr>
          <w:bCs/>
          <w:sz w:val="24"/>
          <w:szCs w:val="24"/>
        </w:rPr>
        <w:t xml:space="preserve"> i u drugim projektima koji se tiču prijedloga za unapređenje poslovnog okruženja posebn</w:t>
      </w:r>
      <w:r>
        <w:rPr>
          <w:bCs/>
          <w:sz w:val="24"/>
          <w:szCs w:val="24"/>
        </w:rPr>
        <w:t>o u su</w:t>
      </w:r>
      <w:r w:rsidRPr="0095596C">
        <w:rPr>
          <w:bCs/>
          <w:sz w:val="24"/>
          <w:szCs w:val="24"/>
        </w:rPr>
        <w:t>rad</w:t>
      </w:r>
      <w:r>
        <w:rPr>
          <w:bCs/>
          <w:sz w:val="24"/>
          <w:szCs w:val="24"/>
        </w:rPr>
        <w:t>nji s</w:t>
      </w:r>
      <w:r w:rsidRPr="0095596C">
        <w:rPr>
          <w:bCs/>
          <w:sz w:val="24"/>
          <w:szCs w:val="24"/>
        </w:rPr>
        <w:t xml:space="preserve"> USAID</w:t>
      </w:r>
      <w:r>
        <w:rPr>
          <w:bCs/>
          <w:sz w:val="24"/>
          <w:szCs w:val="24"/>
        </w:rPr>
        <w:t>-om</w:t>
      </w:r>
      <w:r w:rsidRPr="0095596C">
        <w:rPr>
          <w:bCs/>
          <w:sz w:val="24"/>
          <w:szCs w:val="24"/>
        </w:rPr>
        <w:t>, EC</w:t>
      </w:r>
      <w:r>
        <w:rPr>
          <w:bCs/>
          <w:sz w:val="24"/>
          <w:szCs w:val="24"/>
        </w:rPr>
        <w:t>-om</w:t>
      </w:r>
      <w:r w:rsidRPr="0095596C">
        <w:rPr>
          <w:bCs/>
          <w:sz w:val="24"/>
          <w:szCs w:val="24"/>
        </w:rPr>
        <w:t xml:space="preserve"> i IFC</w:t>
      </w:r>
      <w:r>
        <w:rPr>
          <w:bCs/>
          <w:sz w:val="24"/>
          <w:szCs w:val="24"/>
        </w:rPr>
        <w:t>-om</w:t>
      </w:r>
      <w:r w:rsidRPr="0095596C">
        <w:rPr>
          <w:bCs/>
          <w:sz w:val="24"/>
          <w:szCs w:val="24"/>
        </w:rPr>
        <w:t>.</w:t>
      </w:r>
    </w:p>
    <w:p w:rsidR="008C1C84" w:rsidRPr="0095596C" w:rsidRDefault="008C1C84" w:rsidP="00472E6E">
      <w:pPr>
        <w:jc w:val="both"/>
        <w:rPr>
          <w:bCs/>
          <w:sz w:val="24"/>
          <w:szCs w:val="24"/>
        </w:rPr>
      </w:pPr>
      <w:r w:rsidRPr="0095596C">
        <w:rPr>
          <w:bCs/>
          <w:sz w:val="24"/>
          <w:szCs w:val="24"/>
        </w:rPr>
        <w:t>Izbor investitora godine je tradicionalna aktivnost kada da se oda priznanje najznačajnijim stranim investitorima, gdje je posebna pažnja posvećena promoviranju pozitivnih priča, ali i stvaranju osjećaja pripadnosti</w:t>
      </w:r>
      <w:r w:rsidR="00472E6E">
        <w:rPr>
          <w:bCs/>
          <w:sz w:val="24"/>
          <w:szCs w:val="24"/>
        </w:rPr>
        <w:t xml:space="preserve"> stranaca domaćoj sredini. </w:t>
      </w:r>
    </w:p>
    <w:p w:rsidR="008C1C84" w:rsidRPr="00472E6E" w:rsidRDefault="008C1C84" w:rsidP="00472E6E">
      <w:pPr>
        <w:overflowPunct/>
        <w:jc w:val="both"/>
        <w:textAlignment w:val="auto"/>
        <w:rPr>
          <w:bCs/>
          <w:i/>
          <w:sz w:val="24"/>
          <w:szCs w:val="24"/>
          <w:u w:val="single"/>
        </w:rPr>
      </w:pPr>
      <w:r w:rsidRPr="00472E6E">
        <w:rPr>
          <w:bCs/>
          <w:i/>
          <w:sz w:val="24"/>
          <w:szCs w:val="24"/>
          <w:u w:val="single"/>
        </w:rPr>
        <w:t>Opći pravni i financijski</w:t>
      </w:r>
      <w:r w:rsidR="00472E6E" w:rsidRPr="00472E6E">
        <w:rPr>
          <w:bCs/>
          <w:i/>
          <w:sz w:val="24"/>
          <w:szCs w:val="24"/>
          <w:u w:val="single"/>
        </w:rPr>
        <w:t xml:space="preserve"> poslovi </w:t>
      </w:r>
    </w:p>
    <w:p w:rsidR="008C1C84" w:rsidRPr="0095596C" w:rsidRDefault="008C1C84" w:rsidP="00472E6E">
      <w:pPr>
        <w:pStyle w:val="ListParagraph"/>
        <w:ind w:left="0"/>
        <w:jc w:val="both"/>
        <w:rPr>
          <w:bCs/>
          <w:sz w:val="24"/>
          <w:szCs w:val="24"/>
        </w:rPr>
      </w:pPr>
      <w:r>
        <w:rPr>
          <w:bCs/>
          <w:sz w:val="24"/>
          <w:szCs w:val="24"/>
        </w:rPr>
        <w:t>Aktivnosti opć</w:t>
      </w:r>
      <w:r w:rsidRPr="0095596C">
        <w:rPr>
          <w:bCs/>
          <w:sz w:val="24"/>
          <w:szCs w:val="24"/>
        </w:rPr>
        <w:t>ih, pravnih i financijskih poslova. Aktivnosti su realizirane u skladu sa zakonskim, podzakonskim i internim aktima i raspoloživim financijskim sredstvima. Od ukupno sistematiziranih 33 radna mjesta popunjeno je 30. Redovne konsultacije i kontakti se održavaju sa Ministarstvom financija</w:t>
      </w:r>
      <w:r w:rsidR="00472E6E">
        <w:rPr>
          <w:bCs/>
          <w:sz w:val="24"/>
          <w:szCs w:val="24"/>
        </w:rPr>
        <w:t xml:space="preserve">, </w:t>
      </w:r>
      <w:r>
        <w:rPr>
          <w:bCs/>
          <w:sz w:val="24"/>
          <w:szCs w:val="24"/>
        </w:rPr>
        <w:t>Agencijom za javne nabav</w:t>
      </w:r>
      <w:r w:rsidRPr="0095596C">
        <w:rPr>
          <w:bCs/>
          <w:sz w:val="24"/>
          <w:szCs w:val="24"/>
        </w:rPr>
        <w:t>e i Agencijom za državnu službu, a državni službenici redovno po</w:t>
      </w:r>
      <w:r w:rsidR="00472E6E">
        <w:rPr>
          <w:bCs/>
          <w:sz w:val="24"/>
          <w:szCs w:val="24"/>
        </w:rPr>
        <w:t xml:space="preserve">hađaju seminare koji su vezani </w:t>
      </w:r>
      <w:r w:rsidRPr="0095596C">
        <w:rPr>
          <w:bCs/>
          <w:sz w:val="24"/>
          <w:szCs w:val="24"/>
        </w:rPr>
        <w:t>kako za osnovnu misiju FIPA</w:t>
      </w:r>
      <w:r>
        <w:rPr>
          <w:bCs/>
          <w:sz w:val="24"/>
          <w:szCs w:val="24"/>
        </w:rPr>
        <w:t>-e tako i za aktivnosti opć</w:t>
      </w:r>
      <w:r w:rsidRPr="0095596C">
        <w:rPr>
          <w:bCs/>
          <w:sz w:val="24"/>
          <w:szCs w:val="24"/>
        </w:rPr>
        <w:t>ih, pravnih i financijskih</w:t>
      </w:r>
      <w:r w:rsidR="00472E6E">
        <w:rPr>
          <w:bCs/>
          <w:sz w:val="24"/>
          <w:szCs w:val="24"/>
        </w:rPr>
        <w:t xml:space="preserve"> poslova. </w:t>
      </w:r>
    </w:p>
    <w:p w:rsidR="008C1C84" w:rsidRPr="0095596C" w:rsidRDefault="008C1C84" w:rsidP="008C1C84">
      <w:pPr>
        <w:pStyle w:val="ListParagraph"/>
        <w:ind w:left="0"/>
        <w:jc w:val="both"/>
        <w:rPr>
          <w:bCs/>
          <w:sz w:val="24"/>
          <w:szCs w:val="24"/>
        </w:rPr>
      </w:pPr>
      <w:r w:rsidRPr="0095596C">
        <w:rPr>
          <w:bCs/>
          <w:sz w:val="24"/>
          <w:szCs w:val="24"/>
        </w:rPr>
        <w:t xml:space="preserve">Upravni odbor Agencije održao je pet sastanaka, na kojim su se </w:t>
      </w:r>
      <w:r>
        <w:rPr>
          <w:bCs/>
          <w:sz w:val="24"/>
          <w:szCs w:val="24"/>
        </w:rPr>
        <w:t>raspravljala pitanja u skladu s</w:t>
      </w:r>
      <w:r w:rsidRPr="0095596C">
        <w:rPr>
          <w:bCs/>
          <w:sz w:val="24"/>
          <w:szCs w:val="24"/>
        </w:rPr>
        <w:t xml:space="preserve"> utvrđenim nadležnostima.</w:t>
      </w:r>
    </w:p>
    <w:p w:rsidR="008C1C84" w:rsidRPr="0095596C" w:rsidRDefault="008C1C84" w:rsidP="008C1C84">
      <w:pPr>
        <w:jc w:val="both"/>
        <w:rPr>
          <w:bCs/>
          <w:color w:val="1F497D"/>
          <w:sz w:val="24"/>
          <w:szCs w:val="24"/>
        </w:rPr>
      </w:pPr>
      <w:r w:rsidRPr="0095596C">
        <w:rPr>
          <w:bCs/>
          <w:sz w:val="24"/>
          <w:szCs w:val="24"/>
        </w:rPr>
        <w:t>Agencija je u potpunosti realizirala</w:t>
      </w:r>
      <w:r>
        <w:rPr>
          <w:bCs/>
          <w:sz w:val="24"/>
          <w:szCs w:val="24"/>
        </w:rPr>
        <w:t xml:space="preserve"> Plan javnih nabava za 2014 godinu, kao i Plan suradnje s</w:t>
      </w:r>
      <w:r w:rsidRPr="0095596C">
        <w:rPr>
          <w:bCs/>
          <w:sz w:val="24"/>
          <w:szCs w:val="24"/>
        </w:rPr>
        <w:t xml:space="preserve"> medijima za 2014</w:t>
      </w:r>
      <w:r>
        <w:rPr>
          <w:bCs/>
          <w:sz w:val="24"/>
          <w:szCs w:val="24"/>
        </w:rPr>
        <w:t>.</w:t>
      </w:r>
      <w:r w:rsidRPr="0095596C">
        <w:rPr>
          <w:bCs/>
          <w:sz w:val="24"/>
          <w:szCs w:val="24"/>
        </w:rPr>
        <w:t xml:space="preserve"> godinu. </w:t>
      </w:r>
    </w:p>
    <w:p w:rsidR="008C1C84" w:rsidRPr="00472E6E" w:rsidRDefault="008C1C84" w:rsidP="008C1C84">
      <w:pPr>
        <w:shd w:val="clear" w:color="auto" w:fill="FFFFFF"/>
        <w:jc w:val="both"/>
        <w:rPr>
          <w:bCs/>
          <w:color w:val="1F497D"/>
          <w:sz w:val="24"/>
          <w:szCs w:val="24"/>
        </w:rPr>
      </w:pPr>
    </w:p>
    <w:p w:rsidR="008C1C84" w:rsidRPr="00472E6E" w:rsidRDefault="008C1C84" w:rsidP="008C1C84">
      <w:pPr>
        <w:shd w:val="clear" w:color="auto" w:fill="FFFFFF"/>
        <w:jc w:val="both"/>
        <w:rPr>
          <w:bCs/>
          <w:sz w:val="22"/>
          <w:szCs w:val="22"/>
        </w:rPr>
      </w:pPr>
      <w:r w:rsidRPr="00472E6E">
        <w:rPr>
          <w:bCs/>
          <w:sz w:val="22"/>
          <w:szCs w:val="22"/>
        </w:rPr>
        <w:t>ZAKONODAVNE</w:t>
      </w:r>
      <w:r w:rsidR="00472E6E">
        <w:rPr>
          <w:bCs/>
          <w:sz w:val="22"/>
          <w:szCs w:val="22"/>
        </w:rPr>
        <w:t xml:space="preserve"> </w:t>
      </w:r>
      <w:r w:rsidRPr="00472E6E">
        <w:rPr>
          <w:bCs/>
          <w:sz w:val="22"/>
          <w:szCs w:val="22"/>
        </w:rPr>
        <w:t xml:space="preserve"> AKTIVNOSTI</w:t>
      </w:r>
    </w:p>
    <w:p w:rsidR="008C1C84" w:rsidRPr="00472E6E" w:rsidRDefault="008C1C84" w:rsidP="008C1C84">
      <w:pPr>
        <w:shd w:val="clear" w:color="auto" w:fill="FFFFFF"/>
        <w:jc w:val="both"/>
        <w:rPr>
          <w:bCs/>
          <w:sz w:val="24"/>
          <w:szCs w:val="24"/>
        </w:rPr>
      </w:pPr>
    </w:p>
    <w:p w:rsidR="008C1C84" w:rsidRPr="0095596C" w:rsidRDefault="008C1C84" w:rsidP="008C1C84">
      <w:pPr>
        <w:shd w:val="clear" w:color="auto" w:fill="FFFFFF"/>
        <w:jc w:val="both"/>
        <w:rPr>
          <w:sz w:val="24"/>
          <w:szCs w:val="24"/>
        </w:rPr>
      </w:pPr>
      <w:r w:rsidRPr="0095596C">
        <w:rPr>
          <w:sz w:val="24"/>
          <w:szCs w:val="24"/>
        </w:rPr>
        <w:t>Agencija, kao samostalna upravna organizacija nadležna za promociju i unapređenje direktnih stranih investicija u B</w:t>
      </w:r>
      <w:r w:rsidR="00472E6E">
        <w:rPr>
          <w:sz w:val="24"/>
          <w:szCs w:val="24"/>
        </w:rPr>
        <w:t>iH</w:t>
      </w:r>
      <w:r>
        <w:rPr>
          <w:sz w:val="24"/>
          <w:szCs w:val="24"/>
        </w:rPr>
        <w:t>, nije nositelj</w:t>
      </w:r>
      <w:r w:rsidRPr="0095596C">
        <w:rPr>
          <w:sz w:val="24"/>
          <w:szCs w:val="24"/>
        </w:rPr>
        <w:t xml:space="preserve"> aktivnosti u postupku pripreme i izrade nacrta pravnih propisa, ali je pružala sve neophodne informacije i po potrebi se aktivno uključivala u radu radnih grupa čiji je zadatak izmjena zakonsk</w:t>
      </w:r>
      <w:r>
        <w:rPr>
          <w:sz w:val="24"/>
          <w:szCs w:val="24"/>
        </w:rPr>
        <w:t>ih i podzakonskih akata. Vijeću</w:t>
      </w:r>
      <w:r w:rsidRPr="0095596C">
        <w:rPr>
          <w:sz w:val="24"/>
          <w:szCs w:val="24"/>
        </w:rPr>
        <w:t xml:space="preserve"> mi</w:t>
      </w:r>
      <w:r>
        <w:rPr>
          <w:sz w:val="24"/>
          <w:szCs w:val="24"/>
        </w:rPr>
        <w:t xml:space="preserve">nistara BiH dostavljen je (28. </w:t>
      </w:r>
      <w:r w:rsidRPr="0095596C">
        <w:rPr>
          <w:sz w:val="24"/>
          <w:szCs w:val="24"/>
        </w:rPr>
        <w:t>4. 2014</w:t>
      </w:r>
      <w:r>
        <w:rPr>
          <w:sz w:val="24"/>
          <w:szCs w:val="24"/>
        </w:rPr>
        <w:t>.</w:t>
      </w:r>
      <w:r w:rsidRPr="0095596C">
        <w:rPr>
          <w:sz w:val="24"/>
          <w:szCs w:val="24"/>
        </w:rPr>
        <w:t xml:space="preserve"> godine) Prijedlog </w:t>
      </w:r>
      <w:r>
        <w:rPr>
          <w:sz w:val="24"/>
          <w:szCs w:val="24"/>
        </w:rPr>
        <w:t>p</w:t>
      </w:r>
      <w:r w:rsidRPr="0095596C">
        <w:rPr>
          <w:sz w:val="24"/>
          <w:szCs w:val="24"/>
        </w:rPr>
        <w:t xml:space="preserve">ravilnika o </w:t>
      </w:r>
      <w:r>
        <w:rPr>
          <w:sz w:val="24"/>
          <w:szCs w:val="24"/>
        </w:rPr>
        <w:t>unutarnjoj</w:t>
      </w:r>
      <w:r w:rsidRPr="0095596C">
        <w:rPr>
          <w:sz w:val="24"/>
          <w:szCs w:val="24"/>
        </w:rPr>
        <w:t xml:space="preserve"> organizaciji FIPA-e, radi davanja suglasnosti. Isti je sačinjen u</w:t>
      </w:r>
      <w:r>
        <w:rPr>
          <w:sz w:val="24"/>
          <w:szCs w:val="24"/>
        </w:rPr>
        <w:t xml:space="preserve"> skladu s</w:t>
      </w:r>
      <w:r w:rsidRPr="0095596C">
        <w:rPr>
          <w:sz w:val="24"/>
          <w:szCs w:val="24"/>
        </w:rPr>
        <w:t xml:space="preserve"> Odlukom o na</w:t>
      </w:r>
      <w:r>
        <w:rPr>
          <w:sz w:val="24"/>
          <w:szCs w:val="24"/>
        </w:rPr>
        <w:t>čelima za utvrđivanje unutarnje organizacije tijela</w:t>
      </w:r>
      <w:r w:rsidRPr="0095596C">
        <w:rPr>
          <w:sz w:val="24"/>
          <w:szCs w:val="24"/>
        </w:rPr>
        <w:t xml:space="preserve"> uprave Bosne i Hercegovine i </w:t>
      </w:r>
      <w:r w:rsidRPr="0095596C">
        <w:rPr>
          <w:sz w:val="24"/>
          <w:szCs w:val="24"/>
          <w:lang w:eastAsia="bs-Latn-BA"/>
        </w:rPr>
        <w:t>Odlukom o razvrstavanju radnih mjesta i kriterijima za opis poslova radnih mjesta u institucijama Bosne i Hercegovine</w:t>
      </w:r>
      <w:r w:rsidRPr="0095596C">
        <w:rPr>
          <w:sz w:val="24"/>
          <w:szCs w:val="24"/>
        </w:rPr>
        <w:t xml:space="preserve">. </w:t>
      </w:r>
    </w:p>
    <w:p w:rsidR="008C1C84" w:rsidRPr="0095596C" w:rsidRDefault="008C1C84" w:rsidP="008C1C84">
      <w:pPr>
        <w:shd w:val="clear" w:color="auto" w:fill="FFFFFF"/>
        <w:jc w:val="both"/>
        <w:rPr>
          <w:bCs/>
          <w:sz w:val="24"/>
          <w:szCs w:val="24"/>
        </w:rPr>
      </w:pPr>
      <w:r w:rsidRPr="0095596C">
        <w:rPr>
          <w:bCs/>
          <w:sz w:val="24"/>
          <w:szCs w:val="24"/>
        </w:rPr>
        <w:t>Također</w:t>
      </w:r>
      <w:r>
        <w:rPr>
          <w:bCs/>
          <w:sz w:val="24"/>
          <w:szCs w:val="24"/>
        </w:rPr>
        <w:t>, u skladu s</w:t>
      </w:r>
      <w:r w:rsidRPr="0095596C">
        <w:rPr>
          <w:bCs/>
          <w:sz w:val="24"/>
          <w:szCs w:val="24"/>
        </w:rPr>
        <w:t xml:space="preserve"> propisima koje je usvoji</w:t>
      </w:r>
      <w:r>
        <w:rPr>
          <w:bCs/>
          <w:sz w:val="24"/>
          <w:szCs w:val="24"/>
        </w:rPr>
        <w:t>lo Vijeće</w:t>
      </w:r>
      <w:r w:rsidRPr="0095596C">
        <w:rPr>
          <w:bCs/>
          <w:sz w:val="24"/>
          <w:szCs w:val="24"/>
        </w:rPr>
        <w:t xml:space="preserve"> ministara BiH, donijeti su novi </w:t>
      </w:r>
      <w:r>
        <w:rPr>
          <w:bCs/>
          <w:sz w:val="24"/>
          <w:szCs w:val="24"/>
        </w:rPr>
        <w:t>interni akti, kojim se regulira uporaba</w:t>
      </w:r>
      <w:r w:rsidRPr="0095596C">
        <w:rPr>
          <w:bCs/>
          <w:sz w:val="24"/>
          <w:szCs w:val="24"/>
        </w:rPr>
        <w:t xml:space="preserve"> službenih vozila, reprezentacije, te fiksnih i mobilnih telefona u Agenciji.</w:t>
      </w:r>
    </w:p>
    <w:p w:rsidR="002C4113" w:rsidRPr="00472E6E" w:rsidRDefault="002C4113" w:rsidP="008C1C84">
      <w:pPr>
        <w:shd w:val="clear" w:color="auto" w:fill="FFFFFF"/>
        <w:jc w:val="both"/>
        <w:rPr>
          <w:bCs/>
          <w:color w:val="1F497D"/>
          <w:sz w:val="24"/>
          <w:szCs w:val="24"/>
        </w:rPr>
      </w:pPr>
    </w:p>
    <w:p w:rsidR="008C1C84" w:rsidRPr="00472E6E" w:rsidRDefault="008C1C84" w:rsidP="008C1C84">
      <w:pPr>
        <w:shd w:val="clear" w:color="auto" w:fill="FFFFFF"/>
        <w:jc w:val="both"/>
        <w:rPr>
          <w:bCs/>
          <w:sz w:val="22"/>
          <w:szCs w:val="22"/>
        </w:rPr>
      </w:pPr>
      <w:r w:rsidRPr="00472E6E">
        <w:rPr>
          <w:bCs/>
          <w:sz w:val="22"/>
          <w:szCs w:val="22"/>
        </w:rPr>
        <w:t xml:space="preserve">ZAKLJUČIVANJE </w:t>
      </w:r>
      <w:r w:rsidR="00472E6E">
        <w:rPr>
          <w:bCs/>
          <w:sz w:val="22"/>
          <w:szCs w:val="22"/>
        </w:rPr>
        <w:t xml:space="preserve"> </w:t>
      </w:r>
      <w:r w:rsidRPr="00472E6E">
        <w:rPr>
          <w:bCs/>
          <w:sz w:val="22"/>
          <w:szCs w:val="22"/>
        </w:rPr>
        <w:t xml:space="preserve">MEĐUNARODNIH </w:t>
      </w:r>
      <w:r w:rsidR="00472E6E">
        <w:rPr>
          <w:bCs/>
          <w:sz w:val="22"/>
          <w:szCs w:val="22"/>
        </w:rPr>
        <w:t xml:space="preserve"> </w:t>
      </w:r>
      <w:r w:rsidRPr="00472E6E">
        <w:rPr>
          <w:bCs/>
          <w:sz w:val="22"/>
          <w:szCs w:val="22"/>
        </w:rPr>
        <w:t>UGOVORA</w:t>
      </w:r>
    </w:p>
    <w:p w:rsidR="008C1C84" w:rsidRPr="00472E6E" w:rsidRDefault="008C1C84" w:rsidP="008C1C84">
      <w:pPr>
        <w:shd w:val="clear" w:color="auto" w:fill="FFFFFF"/>
        <w:jc w:val="both"/>
        <w:rPr>
          <w:bCs/>
          <w:sz w:val="24"/>
          <w:szCs w:val="24"/>
        </w:rPr>
      </w:pPr>
    </w:p>
    <w:p w:rsidR="008C1C84" w:rsidRPr="0095596C" w:rsidRDefault="008C1C84" w:rsidP="008C1C84">
      <w:pPr>
        <w:shd w:val="clear" w:color="auto" w:fill="FFFFFF"/>
        <w:jc w:val="both"/>
        <w:rPr>
          <w:sz w:val="24"/>
          <w:szCs w:val="24"/>
        </w:rPr>
      </w:pPr>
      <w:r w:rsidRPr="0095596C">
        <w:rPr>
          <w:sz w:val="24"/>
          <w:szCs w:val="24"/>
        </w:rPr>
        <w:t>U skladu sa zakonskim ovlaštenjima FIPA nije nadležna za provođenje procedura u cilju zaključivanja međunarodnih ugovora, u skladu sa Zakonom o zaključivanju i izvršavanju međunarodnih ugovora.</w:t>
      </w:r>
    </w:p>
    <w:p w:rsidR="008C1C84" w:rsidRPr="0095596C" w:rsidRDefault="008C1C84" w:rsidP="008C1C84">
      <w:pPr>
        <w:shd w:val="clear" w:color="auto" w:fill="FFFFFF"/>
        <w:jc w:val="both"/>
        <w:rPr>
          <w:b/>
          <w:bCs/>
          <w:color w:val="1F497D"/>
          <w:sz w:val="24"/>
          <w:szCs w:val="24"/>
        </w:rPr>
      </w:pPr>
    </w:p>
    <w:p w:rsidR="008C1C84" w:rsidRPr="00472E6E" w:rsidRDefault="008C1C84" w:rsidP="008C1C84">
      <w:pPr>
        <w:shd w:val="clear" w:color="auto" w:fill="FFFFFF"/>
        <w:jc w:val="both"/>
        <w:rPr>
          <w:bCs/>
          <w:sz w:val="22"/>
          <w:szCs w:val="22"/>
        </w:rPr>
      </w:pPr>
      <w:r w:rsidRPr="00472E6E">
        <w:rPr>
          <w:bCs/>
          <w:sz w:val="22"/>
          <w:szCs w:val="22"/>
        </w:rPr>
        <w:t>EUROPSKE</w:t>
      </w:r>
      <w:r w:rsidR="00472E6E">
        <w:rPr>
          <w:bCs/>
          <w:sz w:val="22"/>
          <w:szCs w:val="22"/>
        </w:rPr>
        <w:t xml:space="preserve"> </w:t>
      </w:r>
      <w:r w:rsidRPr="00472E6E">
        <w:rPr>
          <w:bCs/>
          <w:sz w:val="22"/>
          <w:szCs w:val="22"/>
        </w:rPr>
        <w:t xml:space="preserve"> INTEGRACIJE</w:t>
      </w:r>
    </w:p>
    <w:p w:rsidR="008C1C84" w:rsidRPr="0095596C" w:rsidRDefault="008C1C84" w:rsidP="008C1C84">
      <w:pPr>
        <w:shd w:val="clear" w:color="auto" w:fill="FFFFFF"/>
        <w:jc w:val="both"/>
        <w:rPr>
          <w:sz w:val="24"/>
          <w:szCs w:val="24"/>
        </w:rPr>
      </w:pPr>
    </w:p>
    <w:p w:rsidR="008C1C84" w:rsidRPr="0095596C" w:rsidRDefault="008C1C84" w:rsidP="008C1C84">
      <w:pPr>
        <w:shd w:val="clear" w:color="auto" w:fill="FFFFFF"/>
        <w:jc w:val="both"/>
        <w:rPr>
          <w:sz w:val="24"/>
          <w:szCs w:val="24"/>
        </w:rPr>
      </w:pPr>
      <w:r>
        <w:rPr>
          <w:sz w:val="24"/>
          <w:szCs w:val="24"/>
        </w:rPr>
        <w:t>U skladu s</w:t>
      </w:r>
      <w:r w:rsidRPr="0095596C">
        <w:rPr>
          <w:sz w:val="24"/>
          <w:szCs w:val="24"/>
        </w:rPr>
        <w:t xml:space="preserve"> utvrđenim nadležnostima, FIPA ne provodi aktivnosti koje su u neposrednoj vezi </w:t>
      </w:r>
      <w:r>
        <w:rPr>
          <w:sz w:val="24"/>
          <w:szCs w:val="24"/>
        </w:rPr>
        <w:t>s</w:t>
      </w:r>
      <w:r w:rsidRPr="0095596C">
        <w:rPr>
          <w:sz w:val="24"/>
          <w:szCs w:val="24"/>
        </w:rPr>
        <w:t xml:space="preserve"> </w:t>
      </w:r>
      <w:r>
        <w:rPr>
          <w:sz w:val="24"/>
          <w:szCs w:val="24"/>
        </w:rPr>
        <w:t>eu</w:t>
      </w:r>
      <w:r w:rsidRPr="0095596C">
        <w:rPr>
          <w:sz w:val="24"/>
          <w:szCs w:val="24"/>
        </w:rPr>
        <w:t>ropskim integracijama</w:t>
      </w:r>
      <w:r>
        <w:rPr>
          <w:sz w:val="24"/>
          <w:szCs w:val="24"/>
        </w:rPr>
        <w:t>,</w:t>
      </w:r>
      <w:r w:rsidRPr="0095596C">
        <w:rPr>
          <w:sz w:val="24"/>
          <w:szCs w:val="24"/>
        </w:rPr>
        <w:t xml:space="preserve"> ali se po potrebi aktivno uključivala u rad radnih grupa koje su se bavile ovom problematikom.</w:t>
      </w:r>
    </w:p>
    <w:p w:rsidR="008C1C84" w:rsidRPr="00472E6E" w:rsidRDefault="008C1C84" w:rsidP="008C1C84">
      <w:pPr>
        <w:shd w:val="clear" w:color="auto" w:fill="FFFFFF"/>
        <w:jc w:val="both"/>
        <w:rPr>
          <w:bCs/>
          <w:color w:val="1F497D"/>
          <w:sz w:val="24"/>
          <w:szCs w:val="24"/>
        </w:rPr>
      </w:pPr>
    </w:p>
    <w:p w:rsidR="008C1C84" w:rsidRPr="00472E6E" w:rsidRDefault="008C1C84" w:rsidP="008C1C84">
      <w:pPr>
        <w:shd w:val="clear" w:color="auto" w:fill="FFFFFF"/>
        <w:jc w:val="both"/>
        <w:rPr>
          <w:bCs/>
          <w:sz w:val="22"/>
          <w:szCs w:val="22"/>
        </w:rPr>
      </w:pPr>
      <w:r w:rsidRPr="00472E6E">
        <w:rPr>
          <w:bCs/>
          <w:sz w:val="22"/>
          <w:szCs w:val="22"/>
        </w:rPr>
        <w:t>PLANIRANI</w:t>
      </w:r>
      <w:r w:rsidR="00472E6E">
        <w:rPr>
          <w:bCs/>
          <w:sz w:val="22"/>
          <w:szCs w:val="22"/>
        </w:rPr>
        <w:t xml:space="preserve"> </w:t>
      </w:r>
      <w:r w:rsidRPr="00472E6E">
        <w:rPr>
          <w:bCs/>
          <w:sz w:val="22"/>
          <w:szCs w:val="22"/>
        </w:rPr>
        <w:t xml:space="preserve"> I </w:t>
      </w:r>
      <w:r w:rsidR="00472E6E">
        <w:rPr>
          <w:bCs/>
          <w:sz w:val="22"/>
          <w:szCs w:val="22"/>
        </w:rPr>
        <w:t xml:space="preserve"> </w:t>
      </w:r>
      <w:r w:rsidRPr="00472E6E">
        <w:rPr>
          <w:bCs/>
          <w:sz w:val="22"/>
          <w:szCs w:val="22"/>
        </w:rPr>
        <w:t>REALIZIRANI</w:t>
      </w:r>
      <w:r w:rsidR="00472E6E">
        <w:rPr>
          <w:bCs/>
          <w:sz w:val="22"/>
          <w:szCs w:val="22"/>
        </w:rPr>
        <w:t xml:space="preserve"> </w:t>
      </w:r>
      <w:r w:rsidRPr="00472E6E">
        <w:rPr>
          <w:bCs/>
          <w:sz w:val="22"/>
          <w:szCs w:val="22"/>
        </w:rPr>
        <w:t xml:space="preserve"> PROGRAMSKI </w:t>
      </w:r>
      <w:r w:rsidR="00472E6E">
        <w:rPr>
          <w:bCs/>
          <w:sz w:val="22"/>
          <w:szCs w:val="22"/>
        </w:rPr>
        <w:t xml:space="preserve"> </w:t>
      </w:r>
      <w:r w:rsidRPr="00472E6E">
        <w:rPr>
          <w:bCs/>
          <w:sz w:val="22"/>
          <w:szCs w:val="22"/>
        </w:rPr>
        <w:t>ZADACI</w:t>
      </w:r>
    </w:p>
    <w:p w:rsidR="008C1C84" w:rsidRPr="00472E6E" w:rsidRDefault="008C1C84" w:rsidP="008C1C84">
      <w:pPr>
        <w:shd w:val="clear" w:color="auto" w:fill="FFFFFF"/>
        <w:jc w:val="both"/>
        <w:rPr>
          <w:bCs/>
          <w:sz w:val="24"/>
          <w:szCs w:val="24"/>
        </w:rPr>
      </w:pPr>
    </w:p>
    <w:p w:rsidR="008C1C84" w:rsidRPr="0095596C" w:rsidRDefault="008C1C84" w:rsidP="008C1C84">
      <w:pPr>
        <w:shd w:val="clear" w:color="auto" w:fill="FFFFFF"/>
        <w:jc w:val="both"/>
        <w:rPr>
          <w:color w:val="C00000"/>
          <w:sz w:val="24"/>
          <w:szCs w:val="24"/>
        </w:rPr>
      </w:pPr>
      <w:r w:rsidRPr="0095596C">
        <w:rPr>
          <w:sz w:val="24"/>
          <w:szCs w:val="24"/>
        </w:rPr>
        <w:t>Programski zadaci realizirani su</w:t>
      </w:r>
      <w:r>
        <w:rPr>
          <w:sz w:val="24"/>
          <w:szCs w:val="24"/>
        </w:rPr>
        <w:t xml:space="preserve"> u skladu s</w:t>
      </w:r>
      <w:r w:rsidRPr="0095596C">
        <w:rPr>
          <w:sz w:val="24"/>
          <w:szCs w:val="24"/>
        </w:rPr>
        <w:t xml:space="preserve"> Programom rada  FIPA-e za 2014.</w:t>
      </w:r>
      <w:r>
        <w:rPr>
          <w:sz w:val="24"/>
          <w:szCs w:val="24"/>
        </w:rPr>
        <w:t xml:space="preserve"> </w:t>
      </w:r>
      <w:r w:rsidRPr="0095596C">
        <w:rPr>
          <w:sz w:val="24"/>
          <w:szCs w:val="24"/>
        </w:rPr>
        <w:t>godinu i planom aktivnosti.</w:t>
      </w:r>
    </w:p>
    <w:p w:rsidR="008C1C84" w:rsidRPr="00472E6E" w:rsidRDefault="008C1C84" w:rsidP="008C1C84">
      <w:pPr>
        <w:shd w:val="clear" w:color="auto" w:fill="FFFFFF"/>
        <w:jc w:val="both"/>
        <w:rPr>
          <w:bCs/>
          <w:sz w:val="24"/>
          <w:szCs w:val="24"/>
        </w:rPr>
      </w:pPr>
    </w:p>
    <w:p w:rsidR="008C1C84" w:rsidRPr="00472E6E" w:rsidRDefault="008C1C84" w:rsidP="008C1C84">
      <w:pPr>
        <w:shd w:val="clear" w:color="auto" w:fill="FFFFFF"/>
        <w:jc w:val="both"/>
        <w:rPr>
          <w:bCs/>
          <w:sz w:val="22"/>
          <w:szCs w:val="22"/>
        </w:rPr>
      </w:pPr>
      <w:r w:rsidRPr="00472E6E">
        <w:rPr>
          <w:bCs/>
          <w:sz w:val="22"/>
          <w:szCs w:val="22"/>
        </w:rPr>
        <w:t>PRORAČUNSKA</w:t>
      </w:r>
      <w:r w:rsidR="00472E6E">
        <w:rPr>
          <w:bCs/>
          <w:sz w:val="22"/>
          <w:szCs w:val="22"/>
        </w:rPr>
        <w:t xml:space="preserve"> </w:t>
      </w:r>
      <w:r w:rsidRPr="00472E6E">
        <w:rPr>
          <w:bCs/>
          <w:sz w:val="22"/>
          <w:szCs w:val="22"/>
        </w:rPr>
        <w:t xml:space="preserve"> SREDSTVA</w:t>
      </w:r>
    </w:p>
    <w:p w:rsidR="008C1C84" w:rsidRPr="00472E6E" w:rsidRDefault="008C1C84" w:rsidP="008C1C84">
      <w:pPr>
        <w:shd w:val="clear" w:color="auto" w:fill="FFFFFF"/>
        <w:jc w:val="both"/>
        <w:rPr>
          <w:bCs/>
          <w:sz w:val="24"/>
          <w:szCs w:val="24"/>
        </w:rPr>
      </w:pPr>
    </w:p>
    <w:p w:rsidR="00F03544" w:rsidRPr="002C4113" w:rsidRDefault="008C1C84" w:rsidP="002C4113">
      <w:pPr>
        <w:shd w:val="clear" w:color="auto" w:fill="FFFFFF"/>
        <w:jc w:val="both"/>
        <w:rPr>
          <w:color w:val="7030A0"/>
          <w:sz w:val="24"/>
          <w:szCs w:val="24"/>
        </w:rPr>
      </w:pPr>
      <w:r w:rsidRPr="0095596C">
        <w:rPr>
          <w:sz w:val="24"/>
          <w:szCs w:val="24"/>
        </w:rPr>
        <w:t xml:space="preserve">Odobreni </w:t>
      </w:r>
      <w:r>
        <w:rPr>
          <w:sz w:val="24"/>
          <w:szCs w:val="24"/>
        </w:rPr>
        <w:t>proračun</w:t>
      </w:r>
      <w:r w:rsidRPr="0095596C">
        <w:rPr>
          <w:sz w:val="24"/>
          <w:szCs w:val="24"/>
        </w:rPr>
        <w:t xml:space="preserve"> FIPA-e u 2014. godini iznosio je 1.407.000 KM. Stanje izvršenja </w:t>
      </w:r>
      <w:r>
        <w:rPr>
          <w:sz w:val="24"/>
          <w:szCs w:val="24"/>
        </w:rPr>
        <w:t>peoračuna</w:t>
      </w:r>
      <w:r w:rsidRPr="0095596C">
        <w:rPr>
          <w:sz w:val="24"/>
          <w:szCs w:val="24"/>
        </w:rPr>
        <w:t xml:space="preserve"> na dan 23.1.2015. godine iznosi 1.378.514 KM (98%).</w:t>
      </w:r>
    </w:p>
    <w:p w:rsidR="00D20BDF" w:rsidRDefault="00D20BDF" w:rsidP="00637CB8">
      <w:pPr>
        <w:jc w:val="both"/>
        <w:rPr>
          <w:sz w:val="24"/>
          <w:szCs w:val="24"/>
        </w:rPr>
      </w:pPr>
    </w:p>
    <w:p w:rsidR="00ED7F5E" w:rsidRPr="002F5572" w:rsidRDefault="00ED7F5E" w:rsidP="004D684F">
      <w:pPr>
        <w:pStyle w:val="Davorka2"/>
      </w:pPr>
      <w:bookmarkStart w:id="137" w:name="_Toc412718740"/>
      <w:r w:rsidRPr="002F5572">
        <w:t xml:space="preserve">AGENCIJA </w:t>
      </w:r>
      <w:r w:rsidR="00305DB3">
        <w:t xml:space="preserve"> </w:t>
      </w:r>
      <w:r w:rsidRPr="002F5572">
        <w:t xml:space="preserve">ZA </w:t>
      </w:r>
      <w:r w:rsidR="00305DB3">
        <w:t xml:space="preserve"> </w:t>
      </w:r>
      <w:r w:rsidRPr="002F5572">
        <w:t>IDENTIFIKACIJSKE</w:t>
      </w:r>
      <w:r w:rsidR="00305DB3">
        <w:t xml:space="preserve"> </w:t>
      </w:r>
      <w:r w:rsidRPr="002F5572">
        <w:t xml:space="preserve"> ISPRAVE, </w:t>
      </w:r>
      <w:r w:rsidR="00305DB3">
        <w:t xml:space="preserve"> </w:t>
      </w:r>
      <w:r w:rsidRPr="002F5572">
        <w:t xml:space="preserve">EVIDENCIJU </w:t>
      </w:r>
      <w:r w:rsidR="00305DB3">
        <w:t xml:space="preserve"> </w:t>
      </w:r>
      <w:r w:rsidRPr="002F5572">
        <w:t xml:space="preserve">I </w:t>
      </w:r>
      <w:r w:rsidR="00305DB3">
        <w:t xml:space="preserve"> </w:t>
      </w:r>
      <w:r w:rsidRPr="002F5572">
        <w:t>RAZMJENU</w:t>
      </w:r>
      <w:r w:rsidR="00305DB3">
        <w:t xml:space="preserve"> </w:t>
      </w:r>
      <w:r w:rsidRPr="002F5572">
        <w:t xml:space="preserve"> PODATAKA </w:t>
      </w:r>
      <w:r w:rsidR="00305DB3">
        <w:t xml:space="preserve"> BIH</w:t>
      </w:r>
      <w:bookmarkEnd w:id="137"/>
    </w:p>
    <w:p w:rsidR="00ED7F5E" w:rsidRPr="00305DB3" w:rsidRDefault="00ED7F5E" w:rsidP="00ED7F5E">
      <w:pPr>
        <w:rPr>
          <w:sz w:val="24"/>
          <w:szCs w:val="24"/>
        </w:rPr>
      </w:pPr>
    </w:p>
    <w:p w:rsidR="00ED7F5E" w:rsidRPr="0048597E" w:rsidRDefault="00ED7F5E" w:rsidP="0048597E">
      <w:pPr>
        <w:jc w:val="both"/>
        <w:rPr>
          <w:sz w:val="22"/>
          <w:szCs w:val="22"/>
        </w:rPr>
      </w:pPr>
      <w:r w:rsidRPr="0048597E">
        <w:rPr>
          <w:sz w:val="22"/>
          <w:szCs w:val="22"/>
        </w:rPr>
        <w:t>NAJVAŽNIJE</w:t>
      </w:r>
      <w:r w:rsidR="0048597E">
        <w:rPr>
          <w:sz w:val="22"/>
          <w:szCs w:val="22"/>
        </w:rPr>
        <w:t xml:space="preserve"> </w:t>
      </w:r>
      <w:r w:rsidRPr="0048597E">
        <w:rPr>
          <w:sz w:val="22"/>
          <w:szCs w:val="22"/>
        </w:rPr>
        <w:t xml:space="preserve"> AKTIVNOSTI</w:t>
      </w:r>
      <w:r w:rsidR="0048597E">
        <w:rPr>
          <w:sz w:val="22"/>
          <w:szCs w:val="22"/>
        </w:rPr>
        <w:t xml:space="preserve"> </w:t>
      </w:r>
      <w:r w:rsidRPr="0048597E">
        <w:rPr>
          <w:sz w:val="22"/>
          <w:szCs w:val="22"/>
        </w:rPr>
        <w:t xml:space="preserve"> I</w:t>
      </w:r>
      <w:r w:rsidR="0048597E">
        <w:rPr>
          <w:sz w:val="22"/>
          <w:szCs w:val="22"/>
        </w:rPr>
        <w:t xml:space="preserve"> </w:t>
      </w:r>
      <w:r w:rsidRPr="0048597E">
        <w:rPr>
          <w:sz w:val="22"/>
          <w:szCs w:val="22"/>
        </w:rPr>
        <w:t xml:space="preserve"> STANJE</w:t>
      </w:r>
      <w:r w:rsidR="0048597E">
        <w:rPr>
          <w:sz w:val="22"/>
          <w:szCs w:val="22"/>
        </w:rPr>
        <w:t xml:space="preserve"> </w:t>
      </w:r>
      <w:r w:rsidRPr="0048597E">
        <w:rPr>
          <w:sz w:val="22"/>
          <w:szCs w:val="22"/>
        </w:rPr>
        <w:t xml:space="preserve"> U</w:t>
      </w:r>
      <w:r w:rsidR="0048597E">
        <w:rPr>
          <w:sz w:val="22"/>
          <w:szCs w:val="22"/>
        </w:rPr>
        <w:t xml:space="preserve"> </w:t>
      </w:r>
      <w:r w:rsidRPr="0048597E">
        <w:rPr>
          <w:sz w:val="22"/>
          <w:szCs w:val="22"/>
        </w:rPr>
        <w:t xml:space="preserve"> OBLASTI</w:t>
      </w:r>
    </w:p>
    <w:p w:rsidR="00917F46" w:rsidRPr="00917F46" w:rsidRDefault="00917F46" w:rsidP="00917F46">
      <w:pPr>
        <w:jc w:val="both"/>
        <w:rPr>
          <w:sz w:val="24"/>
          <w:szCs w:val="24"/>
        </w:rPr>
      </w:pPr>
    </w:p>
    <w:p w:rsidR="00ED7F5E" w:rsidRPr="00917F46" w:rsidRDefault="00ED7F5E" w:rsidP="00917F46">
      <w:pPr>
        <w:jc w:val="both"/>
        <w:rPr>
          <w:rFonts w:eastAsia="Calibri"/>
          <w:sz w:val="24"/>
          <w:szCs w:val="24"/>
        </w:rPr>
      </w:pPr>
      <w:r w:rsidRPr="00917F46">
        <w:rPr>
          <w:rFonts w:eastAsia="Calibri"/>
          <w:sz w:val="24"/>
          <w:szCs w:val="24"/>
        </w:rPr>
        <w:t xml:space="preserve">U razdoblju od donošenja odluke da se BiH prebaci na bijelu schengen-listu do danas, Agencija za identifikacijske isprave, evidenciju i razmjenu podataka (u daljnjem tekstu: IDDEEA) kontinuiranu radi na unaprijeđenu sustava osobnih dokumenata u BiH. Uspostavljanjem sustava elektroničkih osobnih iskaznica uvedena je mogućnost digitalne identifikacije građana, na osnovi čega je omogućeno pružanje elektroničkih usluga odnosno e-servisa. Naime, uporaba elektroničke osobne iskaznice omogućava sigurno predstavljanje građanina prilikom interakcije s državnim institucijama i privatnim sektorom kroz komunikaciju baziranu na internetskim servisima. Pored uvođenja elektroničke osobne iskaznice, dio ovog projekta je i izgradnja odgovarajuće PKI infrastrukture (eng. Public Key Infrastructure). Na razini IDDEEA-e je u proteklom razdoblju formirano CSCA tijelo koje funkcionara u oblasti izdavanja dokumenata, a sada se proširuje i na oblast izdavanja </w:t>
      </w:r>
      <w:r w:rsidRPr="0048597E">
        <w:rPr>
          <w:rFonts w:eastAsia="Calibri"/>
          <w:sz w:val="24"/>
          <w:szCs w:val="24"/>
        </w:rPr>
        <w:t>kvalificiranih potvrda za digitalno potpisivanje</w:t>
      </w:r>
      <w:r w:rsidRPr="00917F46">
        <w:rPr>
          <w:rFonts w:eastAsia="Calibri"/>
          <w:sz w:val="24"/>
          <w:szCs w:val="24"/>
        </w:rPr>
        <w:t>. Nacrt odluke o visini naknade za izdavanje kvalificirane potvrde kojom će se omogućiti uporaba sigurnog elektroničkog potpisa je upućen u proceduru usvajanja. Ovo će omogućiti Agenciji da kao nadležni ovjeritelj izdaje kvalificirane potvrde koje omogućavaju uporabu sigurnog elektroničkog potpisa za građane BiH.</w:t>
      </w:r>
      <w:r w:rsidR="0048597E">
        <w:rPr>
          <w:rFonts w:eastAsia="Calibri"/>
          <w:sz w:val="24"/>
          <w:szCs w:val="24"/>
        </w:rPr>
        <w:t xml:space="preserve"> </w:t>
      </w:r>
      <w:r w:rsidRPr="00917F46">
        <w:rPr>
          <w:rFonts w:eastAsia="Calibri"/>
          <w:sz w:val="24"/>
          <w:szCs w:val="24"/>
        </w:rPr>
        <w:t>Projekt se zasniva na Zakonu o elektroničkom potpisu i Zakonu o Agenciji za identifikacijske isprave, evidenciju i razmjenu podataka Bosne i Hercegovi</w:t>
      </w:r>
      <w:r w:rsidR="0048597E">
        <w:rPr>
          <w:rFonts w:eastAsia="Calibri"/>
          <w:sz w:val="24"/>
          <w:szCs w:val="24"/>
        </w:rPr>
        <w:t>ne. Dakle, svaki građanin BiH</w:t>
      </w:r>
      <w:r w:rsidRPr="00917F46">
        <w:rPr>
          <w:rFonts w:eastAsia="Calibri"/>
          <w:sz w:val="24"/>
          <w:szCs w:val="24"/>
        </w:rPr>
        <w:t xml:space="preserve"> će moći u odgovarajućoj proceduri na osobnu iskaznicu upisati kvalificiranu potvrdu za digitalno potpisivanje. Nova elektronička osobna iskaznica uz uspostavu PKI infrastrukture predstavlja informatičku osnovu za daljnji razvoj bh. društva u smislu pružanja usluga od strane javnih institucija u digitalnom svijetu, uz maksimalno korištenje Interneta kao medija za pristup uslugama. Sada je neophodno da nadležna tijela različitih razina vlasti pripreme svoje informacijske sustave za ovakvu vrstu usluga, a kako je definirano Strategijom razvoja sustava dokumenata koju je usvojilo Vijeće ministara u kojoj se nalaze prijedlozi servisa i navedene nadležnosti. Također se upotrebom elektronički aktivnih dokumenata kao što su osobna iskaznica i putovnica može poboljšati sigurnost i efikasnost izbornog procesa u BiH. Osobna iskaznica služi samo kao medij za sigurno digitalno predstavljanje.</w:t>
      </w:r>
    </w:p>
    <w:p w:rsidR="00ED7F5E" w:rsidRPr="00917F46" w:rsidRDefault="00ED7F5E" w:rsidP="00917F46">
      <w:pPr>
        <w:jc w:val="both"/>
        <w:rPr>
          <w:rFonts w:eastAsia="Calibri"/>
          <w:sz w:val="24"/>
          <w:szCs w:val="24"/>
        </w:rPr>
      </w:pPr>
      <w:r w:rsidRPr="00917F46">
        <w:rPr>
          <w:rFonts w:eastAsia="Calibri"/>
          <w:sz w:val="24"/>
          <w:szCs w:val="24"/>
        </w:rPr>
        <w:t xml:space="preserve">U okviru projekta financiranog sredstvima IPA 2010 IDDEEA trenutno radi na uvođenju </w:t>
      </w:r>
      <w:r w:rsidRPr="0048597E">
        <w:rPr>
          <w:rFonts w:eastAsia="Calibri"/>
          <w:sz w:val="24"/>
          <w:szCs w:val="24"/>
        </w:rPr>
        <w:t>korištenja elektroničkih usluga za građane BiH putem portala nadležnih tijela</w:t>
      </w:r>
      <w:r w:rsidRPr="00917F46">
        <w:rPr>
          <w:rFonts w:eastAsia="Calibri"/>
          <w:sz w:val="24"/>
          <w:szCs w:val="24"/>
        </w:rPr>
        <w:t xml:space="preserve">. Implementacijom spomenutog projekta građanima će biti omogućeno da autentikacijom putem osobne iskaznice ostvare mogućnost uvida u vlastite podatke u evidencijama i podnesu zahtjev po nekom od dostupnih servisa, koji uključuju podnošenje zahtjeva za izdavanje osobne iskaznice, vozačke dozvole, putne isprave, promjenu prebivališta i sl. </w:t>
      </w:r>
    </w:p>
    <w:p w:rsidR="00ED7F5E" w:rsidRPr="00917F46" w:rsidRDefault="00ED7F5E" w:rsidP="00917F46">
      <w:pPr>
        <w:jc w:val="both"/>
        <w:rPr>
          <w:rFonts w:eastAsia="Calibri"/>
          <w:sz w:val="24"/>
          <w:szCs w:val="24"/>
        </w:rPr>
      </w:pPr>
      <w:r w:rsidRPr="00917F46">
        <w:rPr>
          <w:rFonts w:eastAsia="Calibri"/>
          <w:sz w:val="24"/>
          <w:szCs w:val="24"/>
        </w:rPr>
        <w:t xml:space="preserve">SMS servis je usluga koja građanima omogućava da </w:t>
      </w:r>
      <w:r w:rsidRPr="0048597E">
        <w:rPr>
          <w:rFonts w:eastAsia="Calibri"/>
          <w:sz w:val="24"/>
          <w:szCs w:val="24"/>
        </w:rPr>
        <w:t>slanjem SMS poruke izvrše provjeru statusa osobnih dokumenata, status registracije vozila i uvid u podatke iz registra novčanih kazni.</w:t>
      </w:r>
      <w:r w:rsidRPr="00917F46">
        <w:rPr>
          <w:rFonts w:eastAsia="Calibri"/>
          <w:sz w:val="24"/>
          <w:szCs w:val="24"/>
        </w:rPr>
        <w:t xml:space="preserve"> Ovaj servis omogućava provjeru statusa osobnih dokumenata u procesu izdavanja, odnosno informaciju o njihovom isteku, uvid u registraciju motornog vozila i informaciju o isteku važenja registracije, kao i uvid u izrečene novčane kazne, uplate i informaciju o prestanku važenja izrečenih kaznenih bodova. MUP RS je jedino nadležno tijelo koje je ove godine implementirao ovaj servis.</w:t>
      </w:r>
    </w:p>
    <w:p w:rsidR="00ED7F5E" w:rsidRPr="00917F46" w:rsidRDefault="00ED7F5E" w:rsidP="00917F46">
      <w:pPr>
        <w:jc w:val="both"/>
        <w:rPr>
          <w:rFonts w:eastAsia="Calibri"/>
          <w:sz w:val="24"/>
          <w:szCs w:val="24"/>
        </w:rPr>
      </w:pPr>
      <w:r w:rsidRPr="00917F46">
        <w:rPr>
          <w:rFonts w:eastAsia="Calibri"/>
          <w:sz w:val="24"/>
          <w:szCs w:val="24"/>
        </w:rPr>
        <w:t xml:space="preserve">Pored elektroničke osobne iskaznice, važno je istaći da se </w:t>
      </w:r>
      <w:r w:rsidRPr="0048597E">
        <w:rPr>
          <w:rFonts w:eastAsia="Calibri"/>
          <w:sz w:val="24"/>
          <w:szCs w:val="24"/>
        </w:rPr>
        <w:t>putovnice treće generacije ili Supplemental Access Control – SAC, u</w:t>
      </w:r>
      <w:r w:rsidR="0048597E">
        <w:rPr>
          <w:rFonts w:eastAsia="Calibri"/>
          <w:sz w:val="24"/>
          <w:szCs w:val="24"/>
        </w:rPr>
        <w:t xml:space="preserve"> BiH</w:t>
      </w:r>
      <w:r w:rsidR="002C4113">
        <w:rPr>
          <w:rFonts w:eastAsia="Calibri"/>
          <w:sz w:val="24"/>
          <w:szCs w:val="24"/>
        </w:rPr>
        <w:t xml:space="preserve"> izdaju od 1.10.</w:t>
      </w:r>
      <w:r w:rsidRPr="0048597E">
        <w:rPr>
          <w:rFonts w:eastAsia="Calibri"/>
          <w:sz w:val="24"/>
          <w:szCs w:val="24"/>
        </w:rPr>
        <w:t>2014. godine.</w:t>
      </w:r>
      <w:r w:rsidRPr="00917F46">
        <w:rPr>
          <w:rFonts w:eastAsia="Calibri"/>
          <w:sz w:val="24"/>
          <w:szCs w:val="24"/>
        </w:rPr>
        <w:t xml:space="preserve"> Radi se o biometrijskim putovnicama posljednje generacije koji se personaliziraju najsu</w:t>
      </w:r>
      <w:r w:rsidR="0048597E">
        <w:rPr>
          <w:rFonts w:eastAsia="Calibri"/>
          <w:sz w:val="24"/>
          <w:szCs w:val="24"/>
        </w:rPr>
        <w:t>vremenijom tehnologijom. BiH</w:t>
      </w:r>
      <w:r w:rsidRPr="00917F46">
        <w:rPr>
          <w:rFonts w:eastAsia="Calibri"/>
          <w:sz w:val="24"/>
          <w:szCs w:val="24"/>
        </w:rPr>
        <w:t xml:space="preserve"> je među prvim zemljama u svijetu započela izdavanje SAC putovnica, dva mjeseca prije roka koji je Europska unija postavila svojim članicama u okviru dokumenta Commission Decision C(2011) 5499 final amending Commission Decision C(2006) 2909 </w:t>
      </w:r>
      <w:r w:rsidR="0048597E">
        <w:rPr>
          <w:rFonts w:eastAsia="Calibri"/>
          <w:sz w:val="24"/>
          <w:szCs w:val="24"/>
        </w:rPr>
        <w:t>final laying down the technical</w:t>
      </w:r>
      <w:r w:rsidRPr="00917F46">
        <w:rPr>
          <w:rFonts w:eastAsia="Calibri"/>
          <w:sz w:val="24"/>
          <w:szCs w:val="24"/>
        </w:rPr>
        <w:t xml:space="preserve"> specifications on the standards for security features </w:t>
      </w:r>
      <w:r w:rsidR="0048597E">
        <w:rPr>
          <w:rFonts w:eastAsia="Calibri"/>
          <w:sz w:val="24"/>
          <w:szCs w:val="24"/>
        </w:rPr>
        <w:t>and biometrics in passports and</w:t>
      </w:r>
      <w:r w:rsidRPr="00917F46">
        <w:rPr>
          <w:rFonts w:eastAsia="Calibri"/>
          <w:sz w:val="24"/>
          <w:szCs w:val="24"/>
        </w:rPr>
        <w:t xml:space="preserve"> travel documents issued by Member States. Uvođenjem elektroničke osobne iskaznice i SAC putovnica u značajnoj mjeri je unaprijeđena sigurnost osobnih dokumenata. Također, uvođenje elektroničke osob</w:t>
      </w:r>
      <w:r w:rsidR="00EB4104">
        <w:rPr>
          <w:rFonts w:eastAsia="Calibri"/>
          <w:sz w:val="24"/>
          <w:szCs w:val="24"/>
        </w:rPr>
        <w:t xml:space="preserve">ne iskaznice kao preduvjeta za </w:t>
      </w:r>
      <w:r w:rsidRPr="00917F46">
        <w:rPr>
          <w:rFonts w:eastAsia="Calibri"/>
          <w:sz w:val="24"/>
          <w:szCs w:val="24"/>
        </w:rPr>
        <w:t>buduće e-servise prepoznala je i Europska komisija u Izvješću o napretku za 2013. godinu.</w:t>
      </w:r>
    </w:p>
    <w:p w:rsidR="00ED7F5E" w:rsidRPr="00917F46" w:rsidRDefault="00ED7F5E" w:rsidP="00917F46">
      <w:pPr>
        <w:jc w:val="both"/>
        <w:rPr>
          <w:rFonts w:eastAsia="Calibri"/>
          <w:sz w:val="24"/>
          <w:szCs w:val="24"/>
        </w:rPr>
      </w:pPr>
      <w:r w:rsidRPr="00917F46">
        <w:rPr>
          <w:rFonts w:eastAsia="Calibri"/>
          <w:sz w:val="24"/>
          <w:szCs w:val="24"/>
        </w:rPr>
        <w:t xml:space="preserve">IDDEEA je u proteklom razdoblju uspostavila sustav tehničke podrške za vođenje upravnih postupka za sve osobne dokumenta iz svoje nadležnosti, kao i evidencije osobnih dokumenata, jedinstvenih matičnih brojeva, registracije motornih vozila, novčanih kazni i prekršajnu evidenciju. </w:t>
      </w:r>
    </w:p>
    <w:p w:rsidR="00ED7F5E" w:rsidRPr="00917F46" w:rsidRDefault="00ED7F5E" w:rsidP="00917F46">
      <w:pPr>
        <w:jc w:val="both"/>
        <w:rPr>
          <w:rFonts w:eastAsia="Calibri"/>
          <w:sz w:val="24"/>
          <w:szCs w:val="24"/>
        </w:rPr>
      </w:pPr>
      <w:r w:rsidRPr="00917F46">
        <w:rPr>
          <w:rFonts w:eastAsia="Calibri"/>
          <w:sz w:val="24"/>
          <w:szCs w:val="24"/>
        </w:rPr>
        <w:t xml:space="preserve">Uspostavljenim evidencijama i tehničkom podrškom tijelima koja vode upravne postupke omogućen je brz, pouzdan, točan i efikasan pristup podacima vezanim za građane, vozila, dokumenta i prekršaje. Dalje, uspostavljen je </w:t>
      </w:r>
      <w:r w:rsidRPr="00EB4104">
        <w:rPr>
          <w:rFonts w:eastAsia="Calibri"/>
          <w:sz w:val="24"/>
          <w:szCs w:val="24"/>
        </w:rPr>
        <w:t>sustav digitalnih tahografa i sustav pog</w:t>
      </w:r>
      <w:r w:rsidR="00127FF4">
        <w:rPr>
          <w:rFonts w:eastAsia="Calibri"/>
          <w:sz w:val="24"/>
          <w:szCs w:val="24"/>
        </w:rPr>
        <w:t>raničnih propusnica s R.</w:t>
      </w:r>
      <w:r w:rsidRPr="00EB4104">
        <w:rPr>
          <w:rFonts w:eastAsia="Calibri"/>
          <w:sz w:val="24"/>
          <w:szCs w:val="24"/>
        </w:rPr>
        <w:t xml:space="preserve"> Hrvatskom.</w:t>
      </w:r>
      <w:r w:rsidRPr="00917F46">
        <w:rPr>
          <w:rFonts w:eastAsia="Calibri"/>
          <w:sz w:val="24"/>
          <w:szCs w:val="24"/>
        </w:rPr>
        <w:t xml:space="preserve"> I digitalni tahograf i pogranična propusnica su elektronički dokumenti. Putem tahoneta u sustavu tahografa podaci se razmjenjuju sa zemljama članicama EU.</w:t>
      </w:r>
    </w:p>
    <w:p w:rsidR="00ED7F5E" w:rsidRPr="00917F46" w:rsidRDefault="00ED7F5E" w:rsidP="00917F46">
      <w:pPr>
        <w:jc w:val="both"/>
        <w:rPr>
          <w:rFonts w:eastAsia="Calibri"/>
          <w:sz w:val="24"/>
          <w:szCs w:val="24"/>
        </w:rPr>
      </w:pPr>
      <w:r w:rsidRPr="00917F46">
        <w:rPr>
          <w:rFonts w:eastAsia="Calibri"/>
          <w:sz w:val="24"/>
          <w:szCs w:val="24"/>
        </w:rPr>
        <w:t>Na uspostavljenu infrastrukturu, vezano za telekomunikacijsku mrežu za prijenos podataka, središnje evidencije i personalizaciju osobnih dokumenata, razvijena je infrastruktura za implementaciju EU servis direktive, odnosno uspostavljena je mogućnost digitalnog predstavljanja građana i pružanje servisa od strane tijela vlasti.</w:t>
      </w:r>
    </w:p>
    <w:p w:rsidR="00ED7F5E" w:rsidRPr="00917F46" w:rsidRDefault="00ED7F5E" w:rsidP="00917F46">
      <w:pPr>
        <w:jc w:val="both"/>
        <w:rPr>
          <w:rFonts w:eastAsia="Calibri"/>
          <w:sz w:val="24"/>
          <w:szCs w:val="24"/>
        </w:rPr>
      </w:pPr>
      <w:r w:rsidRPr="00917F46">
        <w:rPr>
          <w:rFonts w:eastAsia="Calibri"/>
          <w:sz w:val="24"/>
          <w:szCs w:val="24"/>
        </w:rPr>
        <w:t>IDDEEA razvija, održava i unapređuje telekomunikacijske mreže za prijenos podataka za svoje i potrebe drugih tijela javne sigurnosti u skladu sa Zakonom o komunikacijama</w:t>
      </w:r>
      <w:r w:rsidRPr="00917F46">
        <w:rPr>
          <w:rFonts w:eastAsia="Calibri"/>
          <w:sz w:val="24"/>
          <w:szCs w:val="24"/>
          <w:vertAlign w:val="superscript"/>
        </w:rPr>
        <w:footnoteReference w:id="12"/>
      </w:r>
      <w:r w:rsidR="00EB4104">
        <w:rPr>
          <w:rFonts w:eastAsia="Calibri"/>
          <w:sz w:val="24"/>
          <w:szCs w:val="24"/>
        </w:rPr>
        <w:t xml:space="preserve">, </w:t>
      </w:r>
      <w:r w:rsidRPr="00917F46">
        <w:rPr>
          <w:rFonts w:eastAsia="Calibri"/>
          <w:sz w:val="24"/>
          <w:szCs w:val="24"/>
        </w:rPr>
        <w:t>kako bi se omogućila efikasna razmjena podataka iz registara definiranih ovim zakonom, te kako bi se uvezale institucije koje imaju pravo da koriste mrežu vezano iz domena nadležnosti IDDEEA-e, te domena obrane i sigurnosti.</w:t>
      </w:r>
    </w:p>
    <w:p w:rsidR="00ED7F5E" w:rsidRPr="00917F46" w:rsidRDefault="00ED7F5E" w:rsidP="00917F46">
      <w:pPr>
        <w:jc w:val="both"/>
        <w:rPr>
          <w:rFonts w:eastAsia="Calibri"/>
          <w:sz w:val="24"/>
          <w:szCs w:val="24"/>
        </w:rPr>
      </w:pPr>
      <w:r w:rsidRPr="00917F46">
        <w:rPr>
          <w:rFonts w:eastAsia="Calibri"/>
          <w:sz w:val="24"/>
          <w:szCs w:val="24"/>
        </w:rPr>
        <w:t>Shodno spomenutom IDDEEA je u proteklom razdoblju provela sve neophodne aktivnosti s ciljem uvezivanja lokacija krajnjih korisnika te osigurala unapređenje i kontinuirano održavanje svog telekomunikacijskog sustava.</w:t>
      </w:r>
    </w:p>
    <w:p w:rsidR="00ED7F5E" w:rsidRPr="00EB4104" w:rsidRDefault="00ED7F5E" w:rsidP="00ED7F5E">
      <w:pPr>
        <w:spacing w:after="120"/>
        <w:rPr>
          <w:rFonts w:eastAsia="Calibri"/>
          <w:i/>
          <w:sz w:val="24"/>
          <w:szCs w:val="24"/>
        </w:rPr>
      </w:pPr>
      <w:r w:rsidRPr="00EB4104">
        <w:rPr>
          <w:rFonts w:eastAsia="Calibri"/>
          <w:i/>
          <w:sz w:val="24"/>
          <w:szCs w:val="24"/>
        </w:rPr>
        <w:t>Korisnici ovog telekomunikacijskog sustava su:</w:t>
      </w:r>
    </w:p>
    <w:p w:rsidR="00ED7F5E" w:rsidRPr="00EB4104" w:rsidRDefault="00ED7F5E" w:rsidP="005E1CF8">
      <w:pPr>
        <w:pStyle w:val="ListParagraph"/>
        <w:numPr>
          <w:ilvl w:val="0"/>
          <w:numId w:val="76"/>
        </w:numPr>
        <w:jc w:val="both"/>
        <w:rPr>
          <w:rFonts w:eastAsia="Calibri"/>
          <w:sz w:val="24"/>
          <w:szCs w:val="24"/>
        </w:rPr>
      </w:pPr>
      <w:r w:rsidRPr="00EB4104">
        <w:rPr>
          <w:rFonts w:eastAsia="Calibri"/>
          <w:sz w:val="24"/>
          <w:szCs w:val="24"/>
        </w:rPr>
        <w:t>policijske agencije s razine BiH i Ministarstvo sigurnosti;</w:t>
      </w:r>
    </w:p>
    <w:p w:rsidR="00ED7F5E" w:rsidRPr="00EB4104" w:rsidRDefault="00ED7F5E" w:rsidP="005E1CF8">
      <w:pPr>
        <w:pStyle w:val="ListParagraph"/>
        <w:numPr>
          <w:ilvl w:val="0"/>
          <w:numId w:val="76"/>
        </w:numPr>
        <w:jc w:val="both"/>
        <w:rPr>
          <w:rFonts w:eastAsia="Calibri"/>
          <w:sz w:val="24"/>
          <w:szCs w:val="24"/>
        </w:rPr>
      </w:pPr>
      <w:r w:rsidRPr="00EB4104">
        <w:rPr>
          <w:rFonts w:eastAsia="Calibri"/>
          <w:sz w:val="24"/>
          <w:szCs w:val="24"/>
        </w:rPr>
        <w:t xml:space="preserve">Visoko sudbeno i tužiteljsko vijeće; </w:t>
      </w:r>
    </w:p>
    <w:p w:rsidR="00ED7F5E" w:rsidRPr="00EB4104" w:rsidRDefault="00ED7F5E" w:rsidP="005E1CF8">
      <w:pPr>
        <w:pStyle w:val="ListParagraph"/>
        <w:numPr>
          <w:ilvl w:val="0"/>
          <w:numId w:val="76"/>
        </w:numPr>
        <w:jc w:val="both"/>
        <w:rPr>
          <w:rFonts w:eastAsia="Calibri"/>
          <w:sz w:val="24"/>
          <w:szCs w:val="24"/>
        </w:rPr>
      </w:pPr>
      <w:r w:rsidRPr="00EB4104">
        <w:rPr>
          <w:rFonts w:eastAsia="Calibri"/>
          <w:sz w:val="24"/>
          <w:szCs w:val="24"/>
        </w:rPr>
        <w:t>Središnje izborno povjerenstvo i sve lokacije OIK-a u BiH;</w:t>
      </w:r>
    </w:p>
    <w:p w:rsidR="00ED7F5E" w:rsidRPr="00EB4104" w:rsidRDefault="00ED7F5E" w:rsidP="005E1CF8">
      <w:pPr>
        <w:pStyle w:val="ListParagraph"/>
        <w:numPr>
          <w:ilvl w:val="0"/>
          <w:numId w:val="76"/>
        </w:numPr>
        <w:jc w:val="both"/>
        <w:rPr>
          <w:rFonts w:eastAsia="Calibri"/>
          <w:sz w:val="24"/>
          <w:szCs w:val="24"/>
        </w:rPr>
      </w:pPr>
      <w:r w:rsidRPr="00EB4104">
        <w:rPr>
          <w:rFonts w:eastAsia="Calibri"/>
          <w:sz w:val="24"/>
          <w:szCs w:val="24"/>
        </w:rPr>
        <w:t>FMUP;</w:t>
      </w:r>
    </w:p>
    <w:p w:rsidR="00ED7F5E" w:rsidRPr="00EB4104" w:rsidRDefault="00ED7F5E" w:rsidP="005E1CF8">
      <w:pPr>
        <w:pStyle w:val="ListParagraph"/>
        <w:numPr>
          <w:ilvl w:val="0"/>
          <w:numId w:val="76"/>
        </w:numPr>
        <w:jc w:val="both"/>
        <w:rPr>
          <w:rFonts w:eastAsia="Calibri"/>
          <w:sz w:val="24"/>
          <w:szCs w:val="24"/>
        </w:rPr>
      </w:pPr>
      <w:r w:rsidRPr="00EB4104">
        <w:rPr>
          <w:rFonts w:eastAsia="Calibri"/>
          <w:sz w:val="24"/>
          <w:szCs w:val="24"/>
        </w:rPr>
        <w:t>MUP Republike Srpske;</w:t>
      </w:r>
    </w:p>
    <w:p w:rsidR="00ED7F5E" w:rsidRPr="00EB4104" w:rsidRDefault="00ED7F5E" w:rsidP="005E1CF8">
      <w:pPr>
        <w:pStyle w:val="ListParagraph"/>
        <w:numPr>
          <w:ilvl w:val="0"/>
          <w:numId w:val="76"/>
        </w:numPr>
        <w:jc w:val="both"/>
        <w:rPr>
          <w:rFonts w:eastAsia="Calibri"/>
          <w:sz w:val="24"/>
          <w:szCs w:val="24"/>
        </w:rPr>
      </w:pPr>
      <w:r w:rsidRPr="00EB4104">
        <w:rPr>
          <w:rFonts w:eastAsia="Calibri"/>
          <w:sz w:val="24"/>
          <w:szCs w:val="24"/>
        </w:rPr>
        <w:t>Policija Brčko Distrikta;</w:t>
      </w:r>
    </w:p>
    <w:p w:rsidR="00ED7F5E" w:rsidRPr="00EB4104" w:rsidRDefault="00ED7F5E" w:rsidP="005E1CF8">
      <w:pPr>
        <w:pStyle w:val="ListParagraph"/>
        <w:numPr>
          <w:ilvl w:val="0"/>
          <w:numId w:val="76"/>
        </w:numPr>
        <w:jc w:val="both"/>
        <w:rPr>
          <w:rFonts w:eastAsia="Calibri"/>
          <w:sz w:val="24"/>
          <w:szCs w:val="24"/>
        </w:rPr>
      </w:pPr>
      <w:r w:rsidRPr="00EB4104">
        <w:rPr>
          <w:rFonts w:eastAsia="Calibri"/>
          <w:sz w:val="24"/>
          <w:szCs w:val="24"/>
        </w:rPr>
        <w:t>kantonalni MUP-ovi (ukupno 10 kantonalnih MUP-ova);</w:t>
      </w:r>
    </w:p>
    <w:p w:rsidR="00ED7F5E" w:rsidRPr="00EB4104" w:rsidRDefault="00ED7F5E" w:rsidP="005E1CF8">
      <w:pPr>
        <w:pStyle w:val="ListParagraph"/>
        <w:numPr>
          <w:ilvl w:val="0"/>
          <w:numId w:val="76"/>
        </w:numPr>
        <w:jc w:val="both"/>
        <w:rPr>
          <w:rFonts w:eastAsia="Calibri"/>
          <w:sz w:val="24"/>
          <w:szCs w:val="24"/>
        </w:rPr>
      </w:pPr>
      <w:r w:rsidRPr="00EB4104">
        <w:rPr>
          <w:rFonts w:eastAsia="Calibri"/>
          <w:sz w:val="24"/>
          <w:szCs w:val="24"/>
        </w:rPr>
        <w:t>Ministarstvo obrane;</w:t>
      </w:r>
    </w:p>
    <w:p w:rsidR="00ED7F5E" w:rsidRPr="00EB4104" w:rsidRDefault="00ED7F5E" w:rsidP="005E1CF8">
      <w:pPr>
        <w:pStyle w:val="ListParagraph"/>
        <w:numPr>
          <w:ilvl w:val="0"/>
          <w:numId w:val="76"/>
        </w:numPr>
        <w:jc w:val="both"/>
        <w:rPr>
          <w:rFonts w:eastAsia="Calibri"/>
          <w:sz w:val="24"/>
          <w:szCs w:val="24"/>
        </w:rPr>
      </w:pPr>
      <w:r w:rsidRPr="00EB4104">
        <w:rPr>
          <w:rFonts w:eastAsia="Calibri"/>
          <w:sz w:val="24"/>
          <w:szCs w:val="24"/>
        </w:rPr>
        <w:t>Obavještajno-sigurnosna agencija;</w:t>
      </w:r>
    </w:p>
    <w:p w:rsidR="00ED7F5E" w:rsidRPr="00EB4104" w:rsidRDefault="00ED7F5E" w:rsidP="005E1CF8">
      <w:pPr>
        <w:pStyle w:val="ListParagraph"/>
        <w:numPr>
          <w:ilvl w:val="0"/>
          <w:numId w:val="76"/>
        </w:numPr>
        <w:jc w:val="both"/>
        <w:rPr>
          <w:rFonts w:eastAsia="Calibri"/>
          <w:sz w:val="24"/>
          <w:szCs w:val="24"/>
        </w:rPr>
      </w:pPr>
      <w:r w:rsidRPr="00EB4104">
        <w:rPr>
          <w:rFonts w:eastAsia="Calibri"/>
          <w:sz w:val="24"/>
          <w:szCs w:val="24"/>
        </w:rPr>
        <w:t>sve lokacije sudova i tužiteljstava u BiH na svim razinama vlasti.</w:t>
      </w:r>
    </w:p>
    <w:p w:rsidR="00ED7F5E" w:rsidRPr="002D2DDC" w:rsidRDefault="00ED7F5E" w:rsidP="00EB4104">
      <w:pPr>
        <w:jc w:val="both"/>
        <w:rPr>
          <w:rFonts w:eastAsia="Calibri"/>
          <w:sz w:val="24"/>
          <w:szCs w:val="24"/>
        </w:rPr>
      </w:pPr>
      <w:r w:rsidRPr="002D2DDC">
        <w:rPr>
          <w:rFonts w:eastAsia="Calibri"/>
          <w:sz w:val="24"/>
          <w:szCs w:val="24"/>
        </w:rPr>
        <w:t>Ukupno je u telekomunikacijski sustav uvezano preko 800 fizičkih lokacija krajnjih korisnika. BiH, u okviru redovnog proračunskog financiranja, godišnje izdvaja 1,5 milijuna eura za razvoj i održavanje ove mreže.</w:t>
      </w:r>
    </w:p>
    <w:p w:rsidR="00ED7F5E" w:rsidRPr="00EB4104" w:rsidRDefault="00ED7F5E" w:rsidP="00EB4104">
      <w:pPr>
        <w:jc w:val="both"/>
        <w:rPr>
          <w:rFonts w:eastAsia="Calibri"/>
          <w:sz w:val="24"/>
          <w:szCs w:val="24"/>
        </w:rPr>
      </w:pPr>
      <w:r w:rsidRPr="00EB4104">
        <w:rPr>
          <w:rFonts w:eastAsia="Calibri"/>
          <w:sz w:val="24"/>
          <w:szCs w:val="24"/>
        </w:rPr>
        <w:t>U 2014. godini Agencija je poduzela aktivnosti na implementaciji Zakona o Agenciji za identifikacijske isprave, evidenciju i razmjenu podataka, koji određuje da sjedište ove i</w:t>
      </w:r>
      <w:r w:rsidR="002D2DDC">
        <w:rPr>
          <w:rFonts w:eastAsia="Calibri"/>
          <w:sz w:val="24"/>
          <w:szCs w:val="24"/>
        </w:rPr>
        <w:t xml:space="preserve">nstitucije bude u Banjoj Luci. </w:t>
      </w:r>
      <w:r w:rsidRPr="00EB4104">
        <w:rPr>
          <w:rFonts w:eastAsia="Calibri"/>
          <w:sz w:val="24"/>
          <w:szCs w:val="24"/>
        </w:rPr>
        <w:t xml:space="preserve">U tu svrhu, riješila je imovinskopravne odnose na nekretnini na kojoj će se graditi administrativno-poslovni objekt u vlasništvu Agencije. Agencija se uknjižila u zemljišnoj knjizi i katastru zemljišta kao nositelj prava građenja, </w:t>
      </w:r>
      <w:r w:rsidRPr="002D2DDC">
        <w:rPr>
          <w:rFonts w:eastAsia="Calibri"/>
          <w:sz w:val="24"/>
          <w:szCs w:val="24"/>
        </w:rPr>
        <w:t xml:space="preserve">dobila građevinsku dozvolu </w:t>
      </w:r>
      <w:r w:rsidRPr="00EB4104">
        <w:rPr>
          <w:rFonts w:eastAsia="Calibri"/>
          <w:sz w:val="24"/>
          <w:szCs w:val="24"/>
        </w:rPr>
        <w:t xml:space="preserve">za gradnju objekta i odobrenje za rušenje ili uklanjanje postojećih vojnih objekata – drvenih baraka. </w:t>
      </w:r>
    </w:p>
    <w:p w:rsidR="00ED7F5E" w:rsidRPr="00EB4104" w:rsidRDefault="00ED7F5E" w:rsidP="00EB4104">
      <w:pPr>
        <w:jc w:val="both"/>
        <w:rPr>
          <w:rFonts w:eastAsia="Calibri"/>
          <w:sz w:val="24"/>
          <w:szCs w:val="24"/>
        </w:rPr>
      </w:pPr>
      <w:r w:rsidRPr="00EB4104">
        <w:rPr>
          <w:rFonts w:eastAsia="Calibri"/>
          <w:sz w:val="24"/>
          <w:szCs w:val="24"/>
        </w:rPr>
        <w:t>Iako je zaključkom Vijeća ministara BiH donesenim na 113. sjednici održanoj 21.1.2010. godine određeno da Agencija riješi imovinskopravne odnose na predmetnoj nekretnini, bez preciziranja na koji način (da li osnivanjem prava građenja ili osnivanjem prava vlasništva na predmetnoj nekretnini, što je ostavljeno Agenciji na volju), iako su imovinskopravni odnosi smatraju po samom zakonu riješeni i osnivanjem prava građenja, Agencija će u suradnji s VM i Vladom RS i dalje nastaviti dodatne aktivnosti da se na predmetnom zemljištu osnuje i pravo vlasništva u korist Bosne i Hercegovine.</w:t>
      </w:r>
    </w:p>
    <w:p w:rsidR="00ED7F5E" w:rsidRPr="00EB4104" w:rsidRDefault="00ED7F5E" w:rsidP="00EB4104">
      <w:pPr>
        <w:jc w:val="both"/>
        <w:rPr>
          <w:rFonts w:eastAsia="Calibri"/>
          <w:sz w:val="24"/>
          <w:szCs w:val="24"/>
        </w:rPr>
      </w:pPr>
      <w:r w:rsidRPr="00EB4104">
        <w:rPr>
          <w:rFonts w:eastAsia="Calibri"/>
          <w:sz w:val="24"/>
          <w:szCs w:val="24"/>
        </w:rPr>
        <w:t xml:space="preserve">Za sada osnovano pravo građenja u korist Agencije omogućilo je Agenciji, promatrano s pravne strane, da dobije građevinsku dozvolu i da započne odmah s legalnom i pravno sigurnom gradnjom objekta, koji će se po tehničkom prijemu zgrade i dobivanju uporabne dozvole upisati u zemljišnoj knjizi i katastru zemljišta kao vlasništvo Agencije, odnosno da ne gubi vrijeme dok se pitanje vojne imovine ne riješi u BiH dogovorom političara, na koji se čeka bezuspješno već godinama. Na ovaj način je uspješno zaobiđen gorući problem rješavanja pitanja vojne imovine u BiH, kad je ova nekretnina u pitanju. </w:t>
      </w:r>
    </w:p>
    <w:p w:rsidR="00ED7F5E" w:rsidRDefault="00ED7F5E" w:rsidP="00EB4104">
      <w:pPr>
        <w:jc w:val="both"/>
        <w:rPr>
          <w:sz w:val="24"/>
          <w:szCs w:val="24"/>
        </w:rPr>
      </w:pPr>
    </w:p>
    <w:p w:rsidR="00526A77" w:rsidRDefault="00526A77" w:rsidP="00EB4104">
      <w:pPr>
        <w:jc w:val="both"/>
        <w:rPr>
          <w:sz w:val="24"/>
          <w:szCs w:val="24"/>
        </w:rPr>
      </w:pPr>
    </w:p>
    <w:p w:rsidR="00526A77" w:rsidRPr="00EB4104" w:rsidRDefault="00526A77" w:rsidP="00EB4104">
      <w:pPr>
        <w:jc w:val="both"/>
        <w:rPr>
          <w:sz w:val="24"/>
          <w:szCs w:val="24"/>
        </w:rPr>
      </w:pPr>
    </w:p>
    <w:p w:rsidR="00ED7F5E" w:rsidRPr="002D2DDC" w:rsidRDefault="00ED7F5E" w:rsidP="00EB4104">
      <w:pPr>
        <w:jc w:val="both"/>
        <w:rPr>
          <w:sz w:val="22"/>
          <w:szCs w:val="22"/>
        </w:rPr>
      </w:pPr>
      <w:r w:rsidRPr="002D2DDC">
        <w:rPr>
          <w:sz w:val="22"/>
          <w:szCs w:val="22"/>
        </w:rPr>
        <w:t>ZAKONODAVNE</w:t>
      </w:r>
      <w:r w:rsidR="002D2DDC">
        <w:rPr>
          <w:sz w:val="22"/>
          <w:szCs w:val="22"/>
        </w:rPr>
        <w:t xml:space="preserve"> </w:t>
      </w:r>
      <w:r w:rsidRPr="002D2DDC">
        <w:rPr>
          <w:sz w:val="22"/>
          <w:szCs w:val="22"/>
        </w:rPr>
        <w:t xml:space="preserve"> AKTIVNOSTI</w:t>
      </w:r>
    </w:p>
    <w:p w:rsidR="002D2DDC" w:rsidRPr="002D2DDC" w:rsidRDefault="002D2DDC" w:rsidP="00EB4104">
      <w:pPr>
        <w:jc w:val="both"/>
        <w:rPr>
          <w:sz w:val="24"/>
          <w:szCs w:val="24"/>
        </w:rPr>
      </w:pPr>
    </w:p>
    <w:p w:rsidR="00ED7F5E" w:rsidRPr="003135D9" w:rsidRDefault="00ED7F5E" w:rsidP="00ED7F5E">
      <w:pPr>
        <w:rPr>
          <w:sz w:val="24"/>
          <w:szCs w:val="24"/>
        </w:rPr>
      </w:pPr>
      <w:r>
        <w:rPr>
          <w:sz w:val="24"/>
          <w:szCs w:val="24"/>
        </w:rPr>
        <w:t>Agencija je u tijeku 2014. godine donijela sl</w:t>
      </w:r>
      <w:r w:rsidRPr="003135D9">
        <w:rPr>
          <w:sz w:val="24"/>
          <w:szCs w:val="24"/>
        </w:rPr>
        <w:t>jedeće propise:</w:t>
      </w:r>
    </w:p>
    <w:p w:rsidR="00ED7F5E" w:rsidRPr="003135D9" w:rsidRDefault="00ED7F5E" w:rsidP="005E1CF8">
      <w:pPr>
        <w:numPr>
          <w:ilvl w:val="0"/>
          <w:numId w:val="75"/>
        </w:numPr>
        <w:overflowPunct/>
        <w:autoSpaceDE/>
        <w:autoSpaceDN/>
        <w:adjustRightInd/>
        <w:spacing w:line="276" w:lineRule="auto"/>
        <w:contextualSpacing/>
        <w:jc w:val="both"/>
        <w:textAlignment w:val="auto"/>
        <w:rPr>
          <w:rFonts w:eastAsia="Calibri"/>
          <w:i/>
          <w:sz w:val="24"/>
          <w:szCs w:val="24"/>
        </w:rPr>
      </w:pPr>
      <w:r>
        <w:rPr>
          <w:rFonts w:eastAsia="Calibri"/>
          <w:i/>
          <w:sz w:val="24"/>
          <w:szCs w:val="24"/>
        </w:rPr>
        <w:t>p</w:t>
      </w:r>
      <w:r w:rsidRPr="003135D9">
        <w:rPr>
          <w:rFonts w:eastAsia="Calibri"/>
          <w:i/>
          <w:sz w:val="24"/>
          <w:szCs w:val="24"/>
        </w:rPr>
        <w:t>regled donesenih pravilnika u 2014. godini:</w:t>
      </w:r>
    </w:p>
    <w:p w:rsidR="00ED7F5E" w:rsidRPr="002D2DDC" w:rsidRDefault="00ED7F5E" w:rsidP="005E1CF8">
      <w:pPr>
        <w:pStyle w:val="ListParagraph"/>
        <w:numPr>
          <w:ilvl w:val="0"/>
          <w:numId w:val="77"/>
        </w:numPr>
        <w:jc w:val="both"/>
        <w:rPr>
          <w:rFonts w:eastAsia="Calibri"/>
          <w:b/>
          <w:sz w:val="24"/>
          <w:szCs w:val="24"/>
        </w:rPr>
      </w:pPr>
      <w:r w:rsidRPr="002D2DDC">
        <w:rPr>
          <w:rFonts w:eastAsia="Calibri"/>
          <w:sz w:val="24"/>
          <w:szCs w:val="24"/>
        </w:rPr>
        <w:t>Pravilnik o cijeni putnih isprava (“Službeni glasnik BiH“ broj: 56/14 i 86/14)</w:t>
      </w:r>
    </w:p>
    <w:p w:rsidR="00ED7F5E" w:rsidRPr="002D2DDC" w:rsidRDefault="00ED7F5E" w:rsidP="005E1CF8">
      <w:pPr>
        <w:pStyle w:val="ListParagraph"/>
        <w:numPr>
          <w:ilvl w:val="0"/>
          <w:numId w:val="77"/>
        </w:numPr>
        <w:jc w:val="both"/>
        <w:rPr>
          <w:rFonts w:eastAsia="Calibri"/>
          <w:b/>
          <w:sz w:val="24"/>
          <w:szCs w:val="24"/>
        </w:rPr>
      </w:pPr>
      <w:r w:rsidRPr="002D2DDC">
        <w:rPr>
          <w:rFonts w:eastAsia="Calibri"/>
          <w:sz w:val="24"/>
          <w:szCs w:val="24"/>
        </w:rPr>
        <w:t>Pravilnik o cijeni osobnih dokumenata (“Službeni glasnik BiH“, broj: 100/12 i 56/14)</w:t>
      </w:r>
    </w:p>
    <w:p w:rsidR="00ED7F5E" w:rsidRPr="002D2DDC" w:rsidRDefault="00ED7F5E" w:rsidP="005E1CF8">
      <w:pPr>
        <w:pStyle w:val="ListParagraph"/>
        <w:numPr>
          <w:ilvl w:val="0"/>
          <w:numId w:val="77"/>
        </w:numPr>
        <w:jc w:val="both"/>
        <w:rPr>
          <w:rFonts w:eastAsia="Calibri"/>
          <w:sz w:val="24"/>
          <w:szCs w:val="24"/>
        </w:rPr>
      </w:pPr>
      <w:r w:rsidRPr="002D2DDC">
        <w:rPr>
          <w:rFonts w:eastAsia="Calibri"/>
          <w:sz w:val="24"/>
          <w:szCs w:val="24"/>
        </w:rPr>
        <w:t>Pravilnik o korištenju službenih telefona. broj: 15-03-0</w:t>
      </w:r>
      <w:r w:rsidR="00B11536">
        <w:rPr>
          <w:rFonts w:eastAsia="Calibri"/>
          <w:sz w:val="24"/>
          <w:szCs w:val="24"/>
        </w:rPr>
        <w:t xml:space="preserve">2-2-80-1/14 od 15.1.2014. g. </w:t>
      </w:r>
    </w:p>
    <w:p w:rsidR="00ED7F5E" w:rsidRPr="002D2DDC" w:rsidRDefault="00ED7F5E" w:rsidP="005E1CF8">
      <w:pPr>
        <w:pStyle w:val="ListParagraph"/>
        <w:numPr>
          <w:ilvl w:val="0"/>
          <w:numId w:val="77"/>
        </w:numPr>
        <w:jc w:val="both"/>
        <w:rPr>
          <w:rFonts w:eastAsia="Calibri"/>
          <w:sz w:val="24"/>
          <w:szCs w:val="24"/>
        </w:rPr>
      </w:pPr>
      <w:r w:rsidRPr="002D2DDC">
        <w:rPr>
          <w:rFonts w:eastAsia="Calibri"/>
          <w:sz w:val="24"/>
          <w:szCs w:val="24"/>
        </w:rPr>
        <w:t>Pravnik o izmjenama pravilnika o korištenju službenih telefona, broj: 15-03-02-2-80-3/14 od 10.2.2014. godine</w:t>
      </w:r>
    </w:p>
    <w:p w:rsidR="00ED7F5E" w:rsidRPr="002D2DDC" w:rsidRDefault="00ED7F5E" w:rsidP="005E1CF8">
      <w:pPr>
        <w:pStyle w:val="ListParagraph"/>
        <w:numPr>
          <w:ilvl w:val="0"/>
          <w:numId w:val="77"/>
        </w:numPr>
        <w:jc w:val="both"/>
        <w:rPr>
          <w:rFonts w:eastAsia="Calibri"/>
          <w:sz w:val="24"/>
          <w:szCs w:val="24"/>
        </w:rPr>
      </w:pPr>
      <w:r w:rsidRPr="002D2DDC">
        <w:rPr>
          <w:rFonts w:eastAsia="Calibri"/>
          <w:sz w:val="24"/>
          <w:szCs w:val="24"/>
        </w:rPr>
        <w:t>Pravilnik o stvaranju i izvršenju obveza nastalih na osnovi obuka i drugih vidova usavršavanja zaposlenih u Agenciji, broj: 15-03/02-2-153/14 od 3.3.2014. godine</w:t>
      </w:r>
    </w:p>
    <w:p w:rsidR="00ED7F5E" w:rsidRPr="002D2DDC" w:rsidRDefault="00ED7F5E" w:rsidP="005E1CF8">
      <w:pPr>
        <w:pStyle w:val="ListParagraph"/>
        <w:numPr>
          <w:ilvl w:val="0"/>
          <w:numId w:val="77"/>
        </w:numPr>
        <w:jc w:val="both"/>
        <w:rPr>
          <w:rFonts w:eastAsia="Calibri"/>
          <w:sz w:val="24"/>
          <w:szCs w:val="24"/>
        </w:rPr>
      </w:pPr>
      <w:r w:rsidRPr="002D2DDC">
        <w:rPr>
          <w:rFonts w:eastAsia="Calibri"/>
          <w:sz w:val="24"/>
          <w:szCs w:val="24"/>
        </w:rPr>
        <w:t>Pravilnik o izmjeni i dopuni Pravilnika o administriranju mreže za prijenos podataka, broj: 15-02-02-2-176/2014 od 15.4.2014. godine</w:t>
      </w:r>
    </w:p>
    <w:p w:rsidR="00ED7F5E" w:rsidRPr="002D2DDC" w:rsidRDefault="00ED7F5E" w:rsidP="005E1CF8">
      <w:pPr>
        <w:pStyle w:val="ListParagraph"/>
        <w:numPr>
          <w:ilvl w:val="0"/>
          <w:numId w:val="77"/>
        </w:numPr>
        <w:jc w:val="both"/>
        <w:rPr>
          <w:rFonts w:eastAsia="Calibri"/>
          <w:sz w:val="24"/>
          <w:szCs w:val="24"/>
        </w:rPr>
      </w:pPr>
      <w:r w:rsidRPr="002D2DDC">
        <w:rPr>
          <w:rFonts w:eastAsia="Calibri"/>
          <w:sz w:val="24"/>
          <w:szCs w:val="24"/>
        </w:rPr>
        <w:t>Pravilnik o radu Agencije, broj: 15-03/02-2-1432/2013 od 21.4.2014. godine</w:t>
      </w:r>
    </w:p>
    <w:p w:rsidR="00ED7F5E" w:rsidRPr="002D2DDC" w:rsidRDefault="00ED7F5E" w:rsidP="005E1CF8">
      <w:pPr>
        <w:pStyle w:val="ListParagraph"/>
        <w:numPr>
          <w:ilvl w:val="0"/>
          <w:numId w:val="77"/>
        </w:numPr>
        <w:jc w:val="both"/>
        <w:rPr>
          <w:rFonts w:eastAsia="Calibri"/>
          <w:sz w:val="24"/>
          <w:szCs w:val="24"/>
        </w:rPr>
      </w:pPr>
      <w:r w:rsidRPr="002D2DDC">
        <w:rPr>
          <w:rFonts w:eastAsia="Calibri"/>
          <w:sz w:val="24"/>
          <w:szCs w:val="24"/>
        </w:rPr>
        <w:t>Pravilnik o izmjenama i dopunama Pravilnika o radu u Agenciji, broj: 15-03/02-1-670/2014 od 20.10.2014. godine</w:t>
      </w:r>
    </w:p>
    <w:p w:rsidR="00ED7F5E" w:rsidRPr="002D2DDC" w:rsidRDefault="00ED7F5E" w:rsidP="005E1CF8">
      <w:pPr>
        <w:pStyle w:val="ListParagraph"/>
        <w:numPr>
          <w:ilvl w:val="0"/>
          <w:numId w:val="77"/>
        </w:numPr>
        <w:jc w:val="both"/>
        <w:rPr>
          <w:rFonts w:eastAsia="Calibri"/>
          <w:sz w:val="24"/>
          <w:szCs w:val="24"/>
        </w:rPr>
      </w:pPr>
      <w:r w:rsidRPr="002D2DDC">
        <w:rPr>
          <w:rFonts w:eastAsia="Calibri"/>
          <w:sz w:val="24"/>
          <w:szCs w:val="24"/>
        </w:rPr>
        <w:t>Pravilnik o službenim vozilima u vlasništvu Agencije, broj: 15-03-02-2-731-2/14 od 19.9.2014. godine</w:t>
      </w:r>
    </w:p>
    <w:p w:rsidR="00ED7F5E" w:rsidRPr="002D2DDC" w:rsidRDefault="00ED7F5E" w:rsidP="005E1CF8">
      <w:pPr>
        <w:pStyle w:val="ListParagraph"/>
        <w:numPr>
          <w:ilvl w:val="0"/>
          <w:numId w:val="77"/>
        </w:numPr>
        <w:jc w:val="both"/>
        <w:rPr>
          <w:rFonts w:eastAsia="Calibri"/>
          <w:sz w:val="24"/>
          <w:szCs w:val="24"/>
        </w:rPr>
      </w:pPr>
      <w:r w:rsidRPr="002D2DDC">
        <w:rPr>
          <w:rFonts w:eastAsia="Calibri"/>
          <w:sz w:val="24"/>
          <w:szCs w:val="24"/>
        </w:rPr>
        <w:t>Pravilnik o službenim specijaliziranim vozilima u vlasništvu Agencije, broj: 15-03-02-2-352/14 (u proceduri donošenja i pribavljanja suglasnosti od Vijeća ministara BiH)</w:t>
      </w:r>
    </w:p>
    <w:p w:rsidR="00ED7F5E" w:rsidRPr="002D2DDC" w:rsidRDefault="00ED7F5E" w:rsidP="005E1CF8">
      <w:pPr>
        <w:pStyle w:val="ListParagraph"/>
        <w:numPr>
          <w:ilvl w:val="0"/>
          <w:numId w:val="77"/>
        </w:numPr>
        <w:jc w:val="both"/>
        <w:rPr>
          <w:rFonts w:eastAsia="Calibri"/>
          <w:sz w:val="24"/>
          <w:szCs w:val="24"/>
        </w:rPr>
      </w:pPr>
      <w:r w:rsidRPr="002D2DDC">
        <w:rPr>
          <w:rFonts w:eastAsia="Calibri"/>
          <w:sz w:val="24"/>
          <w:szCs w:val="24"/>
        </w:rPr>
        <w:t>Pravilnik o sadržaju elektroničkog memorijskog elementa putovnice, broj: 15-03-02-2-824/2014 od 25.9.2014. godine</w:t>
      </w:r>
    </w:p>
    <w:p w:rsidR="00ED7F5E" w:rsidRPr="002D2DDC" w:rsidRDefault="00ED7F5E" w:rsidP="005E1CF8">
      <w:pPr>
        <w:pStyle w:val="ListParagraph"/>
        <w:numPr>
          <w:ilvl w:val="0"/>
          <w:numId w:val="77"/>
        </w:numPr>
        <w:jc w:val="both"/>
        <w:rPr>
          <w:rFonts w:eastAsia="Calibri"/>
          <w:sz w:val="24"/>
          <w:szCs w:val="24"/>
        </w:rPr>
      </w:pPr>
      <w:r w:rsidRPr="002D2DDC">
        <w:rPr>
          <w:rFonts w:eastAsia="Calibri"/>
          <w:sz w:val="24"/>
          <w:szCs w:val="24"/>
        </w:rPr>
        <w:t>Prav</w:t>
      </w:r>
      <w:r w:rsidR="00127FF4">
        <w:rPr>
          <w:rFonts w:eastAsia="Calibri"/>
          <w:sz w:val="24"/>
          <w:szCs w:val="24"/>
        </w:rPr>
        <w:t>ilnik o unutarnjoj organizaciji</w:t>
      </w:r>
      <w:r w:rsidRPr="002D2DDC">
        <w:rPr>
          <w:rFonts w:eastAsia="Calibri"/>
          <w:sz w:val="24"/>
          <w:szCs w:val="24"/>
        </w:rPr>
        <w:t xml:space="preserve"> Agencije (u proceduri donošenja i pribavljanja suglasnosti od Vijeća ministara BiH)</w:t>
      </w:r>
    </w:p>
    <w:p w:rsidR="00ED7F5E" w:rsidRPr="002D2DDC" w:rsidRDefault="00ED7F5E" w:rsidP="005E1CF8">
      <w:pPr>
        <w:pStyle w:val="ListParagraph"/>
        <w:numPr>
          <w:ilvl w:val="0"/>
          <w:numId w:val="77"/>
        </w:numPr>
        <w:jc w:val="both"/>
        <w:rPr>
          <w:rFonts w:eastAsia="Calibri"/>
          <w:sz w:val="24"/>
          <w:szCs w:val="24"/>
        </w:rPr>
      </w:pPr>
      <w:r w:rsidRPr="002D2DDC">
        <w:rPr>
          <w:color w:val="000000"/>
          <w:sz w:val="24"/>
          <w:szCs w:val="24"/>
          <w:lang w:eastAsia="bs-Latn-BA"/>
        </w:rPr>
        <w:t>Pravilnik o nabav</w:t>
      </w:r>
      <w:r w:rsidR="002D2DDC">
        <w:rPr>
          <w:color w:val="000000"/>
          <w:sz w:val="24"/>
          <w:szCs w:val="24"/>
          <w:lang w:eastAsia="bs-Latn-BA"/>
        </w:rPr>
        <w:t>i</w:t>
      </w:r>
      <w:r w:rsidRPr="002D2DDC">
        <w:rPr>
          <w:color w:val="000000"/>
          <w:sz w:val="24"/>
          <w:szCs w:val="24"/>
          <w:lang w:eastAsia="bs-Latn-BA"/>
        </w:rPr>
        <w:t xml:space="preserve"> putem direktnog sporazuma, broj: 15-03-02-2-1140/14 od 31.12.2014. godine</w:t>
      </w:r>
    </w:p>
    <w:p w:rsidR="00ED7F5E" w:rsidRPr="002D2DDC" w:rsidRDefault="00ED7F5E" w:rsidP="005E1CF8">
      <w:pPr>
        <w:pStyle w:val="ListParagraph"/>
        <w:numPr>
          <w:ilvl w:val="0"/>
          <w:numId w:val="77"/>
        </w:numPr>
        <w:jc w:val="both"/>
        <w:rPr>
          <w:rFonts w:eastAsia="Calibri"/>
          <w:sz w:val="24"/>
          <w:szCs w:val="24"/>
        </w:rPr>
      </w:pPr>
      <w:r w:rsidRPr="002D2DDC">
        <w:rPr>
          <w:color w:val="000000"/>
          <w:sz w:val="24"/>
          <w:szCs w:val="24"/>
          <w:lang w:eastAsia="bs-Latn-BA"/>
        </w:rPr>
        <w:t>Pravilnik</w:t>
      </w:r>
      <w:r w:rsidRPr="002D2DDC">
        <w:rPr>
          <w:sz w:val="24"/>
          <w:szCs w:val="24"/>
        </w:rPr>
        <w:t xml:space="preserve"> </w:t>
      </w:r>
      <w:r w:rsidRPr="002D2DDC">
        <w:rPr>
          <w:color w:val="00000A"/>
          <w:sz w:val="24"/>
          <w:szCs w:val="24"/>
        </w:rPr>
        <w:t>o službenim transportnim i terenskim vozilima u vlasniš</w:t>
      </w:r>
      <w:r w:rsidR="002D2DDC">
        <w:rPr>
          <w:color w:val="00000A"/>
          <w:sz w:val="24"/>
          <w:szCs w:val="24"/>
        </w:rPr>
        <w:t xml:space="preserve">tvu </w:t>
      </w:r>
      <w:r w:rsidRPr="002D2DDC">
        <w:rPr>
          <w:color w:val="00000A"/>
          <w:sz w:val="24"/>
          <w:szCs w:val="24"/>
        </w:rPr>
        <w:t>Agencije za identifikacijske isprave, evide</w:t>
      </w:r>
      <w:r w:rsidR="002D2DDC">
        <w:rPr>
          <w:color w:val="00000A"/>
          <w:sz w:val="24"/>
          <w:szCs w:val="24"/>
        </w:rPr>
        <w:t>nciju i razmjenu podataka BiH</w:t>
      </w:r>
      <w:r w:rsidRPr="002D2DDC">
        <w:rPr>
          <w:color w:val="00000A"/>
          <w:sz w:val="24"/>
          <w:szCs w:val="24"/>
        </w:rPr>
        <w:t>, broj: 15-03-07-3-1129-2/14 od 24.12.2014. godine</w:t>
      </w:r>
    </w:p>
    <w:p w:rsidR="00ED7F5E" w:rsidRPr="002D2DDC" w:rsidRDefault="00ED7F5E" w:rsidP="005E1CF8">
      <w:pPr>
        <w:pStyle w:val="ListParagraph"/>
        <w:numPr>
          <w:ilvl w:val="0"/>
          <w:numId w:val="77"/>
        </w:numPr>
        <w:jc w:val="both"/>
        <w:rPr>
          <w:rFonts w:eastAsia="Calibri"/>
          <w:sz w:val="24"/>
          <w:szCs w:val="24"/>
        </w:rPr>
      </w:pPr>
      <w:r w:rsidRPr="002D2DDC">
        <w:rPr>
          <w:color w:val="000000"/>
          <w:sz w:val="24"/>
          <w:szCs w:val="24"/>
          <w:lang w:eastAsia="bs-Latn-BA"/>
        </w:rPr>
        <w:t>Pravilnik</w:t>
      </w:r>
      <w:r w:rsidRPr="002D2DDC">
        <w:rPr>
          <w:color w:val="00000A"/>
          <w:sz w:val="24"/>
          <w:szCs w:val="24"/>
        </w:rPr>
        <w:t xml:space="preserve"> o službenim specijaliziranim vozilima u vlasništvu Agencije za identifikacijske isprave,</w:t>
      </w:r>
      <w:r w:rsidR="002D2DDC">
        <w:rPr>
          <w:color w:val="00000A"/>
          <w:sz w:val="24"/>
          <w:szCs w:val="24"/>
        </w:rPr>
        <w:t xml:space="preserve"> evidenciju i razmjenu podataka BiH</w:t>
      </w:r>
      <w:r w:rsidRPr="002D2DDC">
        <w:rPr>
          <w:color w:val="00000A"/>
          <w:sz w:val="24"/>
          <w:szCs w:val="24"/>
        </w:rPr>
        <w:t>,</w:t>
      </w:r>
      <w:r w:rsidRPr="002D2DDC">
        <w:rPr>
          <w:sz w:val="24"/>
          <w:szCs w:val="24"/>
        </w:rPr>
        <w:t xml:space="preserve"> broj: 15-03-02-2-352/14 (u postupku donošenja i pribavljanja suglasnosti od Vijeća ministara BiH).</w:t>
      </w:r>
    </w:p>
    <w:p w:rsidR="00ED7F5E" w:rsidRPr="003135D9" w:rsidRDefault="00ED7F5E" w:rsidP="005E1CF8">
      <w:pPr>
        <w:numPr>
          <w:ilvl w:val="0"/>
          <w:numId w:val="75"/>
        </w:numPr>
        <w:overflowPunct/>
        <w:autoSpaceDE/>
        <w:autoSpaceDN/>
        <w:adjustRightInd/>
        <w:spacing w:line="276" w:lineRule="auto"/>
        <w:contextualSpacing/>
        <w:jc w:val="both"/>
        <w:textAlignment w:val="auto"/>
        <w:rPr>
          <w:rFonts w:eastAsia="Calibri"/>
          <w:i/>
          <w:sz w:val="24"/>
          <w:szCs w:val="24"/>
        </w:rPr>
      </w:pPr>
      <w:r w:rsidRPr="003135D9">
        <w:rPr>
          <w:rFonts w:eastAsia="Calibri"/>
          <w:i/>
          <w:sz w:val="24"/>
          <w:szCs w:val="24"/>
        </w:rPr>
        <w:t>Pregled donesenih odluka u 2014. godini:</w:t>
      </w:r>
    </w:p>
    <w:p w:rsidR="00ED7F5E" w:rsidRPr="00A876F4" w:rsidRDefault="00ED7F5E" w:rsidP="005E1CF8">
      <w:pPr>
        <w:pStyle w:val="ListParagraph"/>
        <w:numPr>
          <w:ilvl w:val="0"/>
          <w:numId w:val="78"/>
        </w:numPr>
        <w:jc w:val="both"/>
        <w:rPr>
          <w:rFonts w:eastAsia="Calibri"/>
          <w:sz w:val="24"/>
          <w:szCs w:val="24"/>
        </w:rPr>
      </w:pPr>
      <w:r w:rsidRPr="00A876F4">
        <w:rPr>
          <w:rFonts w:eastAsia="Calibri"/>
          <w:sz w:val="24"/>
          <w:szCs w:val="24"/>
        </w:rPr>
        <w:t>Odluka o propisivanju dodatnih mjera zaštite od buke u prostoriji za personalizaciju registarskih tablica u Centru za skladištenje, personalizaciju i transport dokumenata, broj: 15-03-16-5-1282/13 od 21.1.2014. godine</w:t>
      </w:r>
    </w:p>
    <w:p w:rsidR="00ED7F5E" w:rsidRPr="00A876F4" w:rsidRDefault="00ED7F5E" w:rsidP="005E1CF8">
      <w:pPr>
        <w:pStyle w:val="ListParagraph"/>
        <w:numPr>
          <w:ilvl w:val="0"/>
          <w:numId w:val="78"/>
        </w:numPr>
        <w:jc w:val="both"/>
        <w:rPr>
          <w:rFonts w:eastAsia="Calibri"/>
          <w:sz w:val="24"/>
          <w:szCs w:val="24"/>
        </w:rPr>
      </w:pPr>
      <w:r w:rsidRPr="00A876F4">
        <w:rPr>
          <w:rFonts w:eastAsia="Calibri"/>
          <w:sz w:val="24"/>
          <w:szCs w:val="24"/>
        </w:rPr>
        <w:t>Odluka o izmjeni Odluke o propisivanju dodatnih mjera zaštite od buke u prostoriji za personalizaciju registarskih tablica u Centru za skladištenje, personalizaciju i transport dokumenata, broj: 15-03-16-5-1282/13 od 3.3.2014. godine</w:t>
      </w:r>
    </w:p>
    <w:p w:rsidR="00ED7F5E" w:rsidRPr="00A876F4" w:rsidRDefault="00ED7F5E" w:rsidP="005E1CF8">
      <w:pPr>
        <w:pStyle w:val="ListParagraph"/>
        <w:numPr>
          <w:ilvl w:val="0"/>
          <w:numId w:val="78"/>
        </w:numPr>
        <w:jc w:val="both"/>
        <w:rPr>
          <w:rFonts w:eastAsia="Calibri"/>
          <w:sz w:val="24"/>
          <w:szCs w:val="24"/>
        </w:rPr>
      </w:pPr>
      <w:r w:rsidRPr="00A876F4">
        <w:rPr>
          <w:rFonts w:eastAsia="Calibri"/>
          <w:sz w:val="24"/>
          <w:szCs w:val="24"/>
        </w:rPr>
        <w:t>Odluka o korištenju mobilnih telefona u Agenciji, broj: 15-03-02-2-80-2/14 od 5.2.2014. godine</w:t>
      </w:r>
    </w:p>
    <w:p w:rsidR="00ED7F5E" w:rsidRPr="00A876F4" w:rsidRDefault="00ED7F5E" w:rsidP="005E1CF8">
      <w:pPr>
        <w:pStyle w:val="ListParagraph"/>
        <w:numPr>
          <w:ilvl w:val="0"/>
          <w:numId w:val="78"/>
        </w:numPr>
        <w:jc w:val="both"/>
        <w:rPr>
          <w:rFonts w:eastAsia="Calibri"/>
          <w:sz w:val="24"/>
          <w:szCs w:val="24"/>
        </w:rPr>
      </w:pPr>
      <w:r w:rsidRPr="00A876F4">
        <w:rPr>
          <w:rFonts w:eastAsia="Calibri"/>
          <w:sz w:val="24"/>
          <w:szCs w:val="24"/>
        </w:rPr>
        <w:t>Odluka o izmjenama i dopunama Odluke o korištenju mobilnih telefona u Agenciji, broj: 15-03-02-2-252/14 od 24.3.2014. godine</w:t>
      </w:r>
    </w:p>
    <w:p w:rsidR="00ED7F5E" w:rsidRPr="00A876F4" w:rsidRDefault="00ED7F5E" w:rsidP="005E1CF8">
      <w:pPr>
        <w:pStyle w:val="ListParagraph"/>
        <w:numPr>
          <w:ilvl w:val="0"/>
          <w:numId w:val="78"/>
        </w:numPr>
        <w:jc w:val="both"/>
        <w:rPr>
          <w:rFonts w:eastAsia="Calibri"/>
          <w:sz w:val="24"/>
          <w:szCs w:val="24"/>
        </w:rPr>
      </w:pPr>
      <w:r w:rsidRPr="00A876F4">
        <w:rPr>
          <w:rFonts w:eastAsia="Calibri"/>
          <w:sz w:val="24"/>
          <w:szCs w:val="24"/>
        </w:rPr>
        <w:t>Odluka o dopuni Odluke o korištenju mobilnih telefona u Agenciji, broj: 15-03-02-2-252/14 od 25.4.2014. godine</w:t>
      </w:r>
    </w:p>
    <w:p w:rsidR="00ED7F5E" w:rsidRPr="00A876F4" w:rsidRDefault="00ED7F5E" w:rsidP="005E1CF8">
      <w:pPr>
        <w:pStyle w:val="ListParagraph"/>
        <w:numPr>
          <w:ilvl w:val="0"/>
          <w:numId w:val="78"/>
        </w:numPr>
        <w:jc w:val="both"/>
        <w:rPr>
          <w:rFonts w:eastAsia="Calibri"/>
          <w:sz w:val="24"/>
          <w:szCs w:val="24"/>
        </w:rPr>
      </w:pPr>
      <w:r w:rsidRPr="00A876F4">
        <w:rPr>
          <w:rFonts w:eastAsia="Calibri"/>
          <w:sz w:val="24"/>
          <w:szCs w:val="24"/>
        </w:rPr>
        <w:t>Odluka o korištenju mobilnih telefona,</w:t>
      </w:r>
      <w:r w:rsidR="00A876F4">
        <w:rPr>
          <w:rFonts w:eastAsia="Calibri"/>
          <w:sz w:val="24"/>
          <w:szCs w:val="24"/>
        </w:rPr>
        <w:t xml:space="preserve"> broj: 15-03-02-2-733/14 od </w:t>
      </w:r>
      <w:r w:rsidRPr="00A876F4">
        <w:rPr>
          <w:rFonts w:eastAsia="Calibri"/>
          <w:sz w:val="24"/>
          <w:szCs w:val="24"/>
        </w:rPr>
        <w:t>17.12.2014. godine</w:t>
      </w:r>
    </w:p>
    <w:p w:rsidR="00ED7F5E" w:rsidRPr="00A876F4" w:rsidRDefault="00ED7F5E" w:rsidP="005E1CF8">
      <w:pPr>
        <w:pStyle w:val="ListParagraph"/>
        <w:numPr>
          <w:ilvl w:val="0"/>
          <w:numId w:val="78"/>
        </w:numPr>
        <w:jc w:val="both"/>
        <w:rPr>
          <w:rFonts w:eastAsia="Calibri"/>
          <w:sz w:val="24"/>
          <w:szCs w:val="24"/>
        </w:rPr>
      </w:pPr>
      <w:r w:rsidRPr="00A876F4">
        <w:rPr>
          <w:rFonts w:eastAsia="Calibri"/>
          <w:sz w:val="24"/>
          <w:szCs w:val="24"/>
        </w:rPr>
        <w:t>Odluka o korištenju fiksnih telefona, broj 15-03-02-3-379/14 od 22.4.2014. godine</w:t>
      </w:r>
    </w:p>
    <w:p w:rsidR="00ED7F5E" w:rsidRPr="00A876F4" w:rsidRDefault="00ED7F5E" w:rsidP="005E1CF8">
      <w:pPr>
        <w:pStyle w:val="ListParagraph"/>
        <w:numPr>
          <w:ilvl w:val="0"/>
          <w:numId w:val="78"/>
        </w:numPr>
        <w:jc w:val="both"/>
        <w:rPr>
          <w:rFonts w:eastAsia="Calibri"/>
          <w:sz w:val="24"/>
          <w:szCs w:val="24"/>
        </w:rPr>
      </w:pPr>
      <w:r w:rsidRPr="00A876F4">
        <w:rPr>
          <w:rFonts w:eastAsia="Calibri"/>
          <w:sz w:val="24"/>
          <w:szCs w:val="24"/>
        </w:rPr>
        <w:t>Odluka o izmjenama i dopuni Odluke o rasporedu službenih motornih vozila, broj: 15-03-02-2-251/14 od 26.3.2014. godine</w:t>
      </w:r>
    </w:p>
    <w:p w:rsidR="00ED7F5E" w:rsidRPr="00A876F4" w:rsidRDefault="00ED7F5E" w:rsidP="005E1CF8">
      <w:pPr>
        <w:pStyle w:val="ListParagraph"/>
        <w:numPr>
          <w:ilvl w:val="0"/>
          <w:numId w:val="78"/>
        </w:numPr>
        <w:jc w:val="both"/>
        <w:rPr>
          <w:rFonts w:eastAsia="Calibri"/>
          <w:sz w:val="24"/>
          <w:szCs w:val="24"/>
        </w:rPr>
      </w:pPr>
      <w:r w:rsidRPr="00A876F4">
        <w:rPr>
          <w:rFonts w:eastAsia="Calibri"/>
          <w:sz w:val="24"/>
          <w:szCs w:val="24"/>
        </w:rPr>
        <w:t>Odluka o usvajanju liste pristupnih točaka, broj: 15-02-02</w:t>
      </w:r>
      <w:r w:rsidR="007A4ED4">
        <w:rPr>
          <w:rFonts w:eastAsia="Calibri"/>
          <w:sz w:val="24"/>
          <w:szCs w:val="24"/>
        </w:rPr>
        <w:t>-2-176-2/14 od 21.5.2014. g</w:t>
      </w:r>
    </w:p>
    <w:p w:rsidR="00ED7F5E" w:rsidRPr="00A876F4" w:rsidRDefault="00ED7F5E" w:rsidP="005E1CF8">
      <w:pPr>
        <w:pStyle w:val="ListParagraph"/>
        <w:numPr>
          <w:ilvl w:val="0"/>
          <w:numId w:val="78"/>
        </w:numPr>
        <w:jc w:val="both"/>
        <w:rPr>
          <w:rFonts w:eastAsia="Calibri"/>
          <w:sz w:val="24"/>
          <w:szCs w:val="24"/>
        </w:rPr>
      </w:pPr>
      <w:r w:rsidRPr="00A876F4">
        <w:rPr>
          <w:rFonts w:eastAsia="Calibri"/>
          <w:sz w:val="24"/>
          <w:szCs w:val="24"/>
        </w:rPr>
        <w:t>Odluka o planu korištenja godišnjih odmora za 2014. godinu, broj: 15-03-34-3-3</w:t>
      </w:r>
      <w:r w:rsidR="00A876F4">
        <w:rPr>
          <w:rFonts w:eastAsia="Calibri"/>
          <w:sz w:val="24"/>
          <w:szCs w:val="24"/>
        </w:rPr>
        <w:t xml:space="preserve">61/14 </w:t>
      </w:r>
      <w:r w:rsidRPr="00A876F4">
        <w:rPr>
          <w:rFonts w:eastAsia="Calibri"/>
          <w:sz w:val="24"/>
          <w:szCs w:val="24"/>
        </w:rPr>
        <w:t>od 20.5.2014. godine</w:t>
      </w:r>
    </w:p>
    <w:p w:rsidR="00ED7F5E" w:rsidRPr="00A876F4" w:rsidRDefault="00ED7F5E" w:rsidP="005E1CF8">
      <w:pPr>
        <w:pStyle w:val="ListParagraph"/>
        <w:numPr>
          <w:ilvl w:val="0"/>
          <w:numId w:val="78"/>
        </w:numPr>
        <w:jc w:val="both"/>
        <w:rPr>
          <w:rFonts w:eastAsia="Calibri"/>
          <w:sz w:val="24"/>
          <w:szCs w:val="24"/>
        </w:rPr>
      </w:pPr>
      <w:r w:rsidRPr="00A876F4">
        <w:rPr>
          <w:rFonts w:eastAsia="Calibri"/>
          <w:sz w:val="24"/>
          <w:szCs w:val="24"/>
        </w:rPr>
        <w:t>Odluka o pravu, načinu i postupku pristupa aplikacijama i sustavima evidencija koje vodi i tehnički održava Agencija, broj: 15-03-02-2-839/2014 od 10.10.2014. godine</w:t>
      </w:r>
    </w:p>
    <w:p w:rsidR="00ED7F5E" w:rsidRPr="00A876F4" w:rsidRDefault="00ED7F5E" w:rsidP="005E1CF8">
      <w:pPr>
        <w:pStyle w:val="ListParagraph"/>
        <w:numPr>
          <w:ilvl w:val="0"/>
          <w:numId w:val="79"/>
        </w:numPr>
        <w:jc w:val="both"/>
        <w:rPr>
          <w:rFonts w:eastAsia="Calibri"/>
          <w:sz w:val="24"/>
          <w:szCs w:val="24"/>
        </w:rPr>
      </w:pPr>
      <w:r w:rsidRPr="00A876F4">
        <w:rPr>
          <w:rFonts w:eastAsia="Calibri"/>
          <w:sz w:val="24"/>
          <w:szCs w:val="24"/>
        </w:rPr>
        <w:t>Odluka o obradi osobnih podataka putem videonadzora u Agenciji, broj: 15-03-02-2-1460/13 od 8.2.2014. godine</w:t>
      </w:r>
    </w:p>
    <w:p w:rsidR="00ED7F5E" w:rsidRPr="00A876F4" w:rsidRDefault="00ED7F5E" w:rsidP="005E1CF8">
      <w:pPr>
        <w:pStyle w:val="ListParagraph"/>
        <w:numPr>
          <w:ilvl w:val="0"/>
          <w:numId w:val="79"/>
        </w:numPr>
        <w:jc w:val="both"/>
        <w:rPr>
          <w:rFonts w:eastAsia="Calibri"/>
          <w:sz w:val="24"/>
          <w:szCs w:val="24"/>
        </w:rPr>
      </w:pPr>
      <w:r w:rsidRPr="00A876F4">
        <w:rPr>
          <w:color w:val="000000"/>
          <w:sz w:val="24"/>
          <w:szCs w:val="24"/>
          <w:lang w:eastAsia="bs-Latn-BA"/>
        </w:rPr>
        <w:t>Odluka o reprezentaciji, broj: 15-03-02-3-1156/14 od 31.12.2014. godine</w:t>
      </w:r>
    </w:p>
    <w:p w:rsidR="00ED7F5E" w:rsidRPr="003135D9" w:rsidRDefault="00ED7F5E" w:rsidP="005E1CF8">
      <w:pPr>
        <w:numPr>
          <w:ilvl w:val="0"/>
          <w:numId w:val="75"/>
        </w:numPr>
        <w:overflowPunct/>
        <w:autoSpaceDE/>
        <w:autoSpaceDN/>
        <w:adjustRightInd/>
        <w:spacing w:line="276" w:lineRule="auto"/>
        <w:contextualSpacing/>
        <w:jc w:val="both"/>
        <w:textAlignment w:val="auto"/>
        <w:rPr>
          <w:rFonts w:eastAsia="Calibri"/>
          <w:i/>
          <w:sz w:val="24"/>
          <w:szCs w:val="24"/>
        </w:rPr>
      </w:pPr>
      <w:r>
        <w:rPr>
          <w:rFonts w:eastAsia="Calibri"/>
          <w:i/>
          <w:sz w:val="24"/>
          <w:szCs w:val="24"/>
        </w:rPr>
        <w:t>Pregled donesenih naputaka</w:t>
      </w:r>
      <w:r w:rsidRPr="003135D9">
        <w:rPr>
          <w:rFonts w:eastAsia="Calibri"/>
          <w:i/>
          <w:sz w:val="24"/>
          <w:szCs w:val="24"/>
        </w:rPr>
        <w:t xml:space="preserve"> u 2014. godini</w:t>
      </w:r>
    </w:p>
    <w:p w:rsidR="00ED7F5E" w:rsidRPr="00A876F4" w:rsidRDefault="00ED7F5E" w:rsidP="005E1CF8">
      <w:pPr>
        <w:pStyle w:val="ListParagraph"/>
        <w:numPr>
          <w:ilvl w:val="0"/>
          <w:numId w:val="80"/>
        </w:numPr>
        <w:jc w:val="both"/>
        <w:rPr>
          <w:rFonts w:eastAsia="Calibri"/>
          <w:sz w:val="24"/>
          <w:szCs w:val="24"/>
        </w:rPr>
      </w:pPr>
      <w:r w:rsidRPr="00A876F4">
        <w:rPr>
          <w:rFonts w:eastAsia="Calibri"/>
          <w:sz w:val="24"/>
          <w:szCs w:val="24"/>
        </w:rPr>
        <w:t>Naputak o pravilima skraćivanja imena i naziva zbog tehničkih ograničenja upisa u skladu sa preporukama iz ICAO 9303 (“Službeni glasnik BiH“, broj: 96/14) na prijedlog direktora Agencije donio MCP BiH</w:t>
      </w:r>
    </w:p>
    <w:p w:rsidR="00ED7F5E" w:rsidRPr="00A876F4" w:rsidRDefault="00ED7F5E" w:rsidP="005E1CF8">
      <w:pPr>
        <w:pStyle w:val="ListParagraph"/>
        <w:numPr>
          <w:ilvl w:val="0"/>
          <w:numId w:val="80"/>
        </w:numPr>
        <w:jc w:val="both"/>
        <w:rPr>
          <w:rFonts w:eastAsia="Calibri"/>
          <w:b/>
          <w:sz w:val="24"/>
          <w:szCs w:val="24"/>
        </w:rPr>
      </w:pPr>
      <w:r w:rsidRPr="00A876F4">
        <w:rPr>
          <w:rFonts w:eastAsia="Calibri"/>
          <w:sz w:val="24"/>
          <w:szCs w:val="24"/>
        </w:rPr>
        <w:t>Naputak o pravilima i procedurama u vezi s transportom identifikacijskih dokumenata do nadležnih tijela (“Službeni glasnik BiH“, broj: 8/13 i 79/14)</w:t>
      </w:r>
    </w:p>
    <w:p w:rsidR="00ED7F5E" w:rsidRPr="00A876F4" w:rsidRDefault="00ED7F5E" w:rsidP="005E1CF8">
      <w:pPr>
        <w:pStyle w:val="ListParagraph"/>
        <w:numPr>
          <w:ilvl w:val="0"/>
          <w:numId w:val="80"/>
        </w:numPr>
        <w:jc w:val="both"/>
        <w:rPr>
          <w:rFonts w:eastAsia="Calibri"/>
          <w:sz w:val="24"/>
          <w:szCs w:val="24"/>
        </w:rPr>
      </w:pPr>
      <w:r w:rsidRPr="00A876F4">
        <w:rPr>
          <w:rFonts w:eastAsia="Calibri"/>
          <w:sz w:val="24"/>
          <w:szCs w:val="24"/>
        </w:rPr>
        <w:t xml:space="preserve">Naputak o načinu podnošenja interne prijave zbog sumnje ili okolnosti na postojanje korupcije od strane zaposlenih u Agenciji za identifikacijske isprave, evidenciju i </w:t>
      </w:r>
      <w:r w:rsidR="00A876F4">
        <w:rPr>
          <w:rFonts w:eastAsia="Calibri"/>
          <w:sz w:val="24"/>
          <w:szCs w:val="24"/>
        </w:rPr>
        <w:t>razmjenu podataka BiH</w:t>
      </w:r>
      <w:r w:rsidRPr="00A876F4">
        <w:rPr>
          <w:rFonts w:eastAsia="Calibri"/>
          <w:sz w:val="24"/>
          <w:szCs w:val="24"/>
        </w:rPr>
        <w:t>, broj: 15-03-02-2-316/14 od 31.3.2014. godine</w:t>
      </w:r>
    </w:p>
    <w:p w:rsidR="00ED7F5E" w:rsidRPr="00A876F4" w:rsidRDefault="00ED7F5E" w:rsidP="005E1CF8">
      <w:pPr>
        <w:pStyle w:val="ListParagraph"/>
        <w:numPr>
          <w:ilvl w:val="0"/>
          <w:numId w:val="80"/>
        </w:numPr>
        <w:jc w:val="both"/>
        <w:rPr>
          <w:rFonts w:eastAsia="Calibri"/>
          <w:sz w:val="24"/>
          <w:szCs w:val="24"/>
        </w:rPr>
      </w:pPr>
      <w:r w:rsidRPr="00A876F4">
        <w:rPr>
          <w:rFonts w:eastAsia="Calibri"/>
          <w:sz w:val="24"/>
          <w:szCs w:val="24"/>
        </w:rPr>
        <w:t>Naputak o reguliranju postupaka prilikom pojava škarta u procesu personalizacije dokumenata,</w:t>
      </w:r>
      <w:r w:rsidR="00127FF4">
        <w:rPr>
          <w:rFonts w:eastAsia="Calibri"/>
          <w:sz w:val="24"/>
          <w:szCs w:val="24"/>
        </w:rPr>
        <w:t xml:space="preserve"> broj: 15-05-02-2-603/14 od 10.7.</w:t>
      </w:r>
      <w:r w:rsidRPr="00A876F4">
        <w:rPr>
          <w:rFonts w:eastAsia="Calibri"/>
          <w:sz w:val="24"/>
          <w:szCs w:val="24"/>
        </w:rPr>
        <w:t>2014. godine</w:t>
      </w:r>
    </w:p>
    <w:p w:rsidR="00ED7F5E" w:rsidRPr="00A876F4" w:rsidRDefault="00ED7F5E" w:rsidP="005E1CF8">
      <w:pPr>
        <w:pStyle w:val="ListParagraph"/>
        <w:numPr>
          <w:ilvl w:val="0"/>
          <w:numId w:val="80"/>
        </w:numPr>
        <w:jc w:val="both"/>
        <w:rPr>
          <w:rFonts w:eastAsia="Calibri"/>
          <w:sz w:val="24"/>
          <w:szCs w:val="24"/>
        </w:rPr>
      </w:pPr>
      <w:r w:rsidRPr="00A876F4">
        <w:rPr>
          <w:rFonts w:eastAsia="Calibri"/>
          <w:sz w:val="24"/>
          <w:szCs w:val="24"/>
        </w:rPr>
        <w:t>Naputak o procedurama za implementaciju projekata financiranih od strane fondova EU i ostalih stranih donatora u Agenciji za identifikacijske isprave, evide</w:t>
      </w:r>
      <w:r w:rsidR="00A876F4">
        <w:rPr>
          <w:rFonts w:eastAsia="Calibri"/>
          <w:sz w:val="24"/>
          <w:szCs w:val="24"/>
        </w:rPr>
        <w:t>nciju i razmjenu podataka BiH</w:t>
      </w:r>
      <w:r w:rsidRPr="00A876F4">
        <w:rPr>
          <w:rFonts w:eastAsia="Calibri"/>
          <w:sz w:val="24"/>
          <w:szCs w:val="24"/>
        </w:rPr>
        <w:t>,</w:t>
      </w:r>
      <w:r w:rsidR="00A876F4">
        <w:rPr>
          <w:rFonts w:eastAsia="Calibri"/>
          <w:sz w:val="24"/>
          <w:szCs w:val="24"/>
        </w:rPr>
        <w:t xml:space="preserve"> </w:t>
      </w:r>
      <w:r w:rsidRPr="00A876F4">
        <w:rPr>
          <w:rFonts w:eastAsia="Calibri"/>
          <w:sz w:val="24"/>
          <w:szCs w:val="24"/>
        </w:rPr>
        <w:t>broj: 15-04/02-2-644/2014 od 25.7.2014. godine.</w:t>
      </w:r>
    </w:p>
    <w:p w:rsidR="00ED7F5E" w:rsidRPr="003135D9" w:rsidRDefault="00ED7F5E" w:rsidP="005E1CF8">
      <w:pPr>
        <w:numPr>
          <w:ilvl w:val="0"/>
          <w:numId w:val="75"/>
        </w:numPr>
        <w:overflowPunct/>
        <w:autoSpaceDE/>
        <w:autoSpaceDN/>
        <w:adjustRightInd/>
        <w:spacing w:line="276" w:lineRule="auto"/>
        <w:contextualSpacing/>
        <w:jc w:val="both"/>
        <w:textAlignment w:val="auto"/>
        <w:rPr>
          <w:rFonts w:eastAsia="Calibri"/>
          <w:i/>
          <w:sz w:val="24"/>
          <w:szCs w:val="24"/>
        </w:rPr>
      </w:pPr>
      <w:r w:rsidRPr="003135D9">
        <w:rPr>
          <w:rFonts w:eastAsia="Calibri"/>
          <w:i/>
          <w:sz w:val="24"/>
          <w:szCs w:val="24"/>
        </w:rPr>
        <w:t>Ostalo:</w:t>
      </w:r>
    </w:p>
    <w:p w:rsidR="00ED7F5E" w:rsidRPr="0090066F" w:rsidRDefault="00ED7F5E" w:rsidP="005E1CF8">
      <w:pPr>
        <w:pStyle w:val="ListParagraph"/>
        <w:numPr>
          <w:ilvl w:val="0"/>
          <w:numId w:val="81"/>
        </w:numPr>
        <w:jc w:val="both"/>
        <w:rPr>
          <w:rFonts w:eastAsia="Calibri"/>
          <w:sz w:val="24"/>
          <w:szCs w:val="24"/>
        </w:rPr>
      </w:pPr>
      <w:r w:rsidRPr="0090066F">
        <w:rPr>
          <w:rFonts w:eastAsia="Calibri"/>
          <w:sz w:val="24"/>
          <w:szCs w:val="24"/>
        </w:rPr>
        <w:t>Plan integriteta, broj: 15-03-02-2-43-6/14 od 16.9.2014. godine</w:t>
      </w:r>
    </w:p>
    <w:p w:rsidR="00ED7F5E" w:rsidRPr="0090066F" w:rsidRDefault="00ED7F5E" w:rsidP="005E1CF8">
      <w:pPr>
        <w:pStyle w:val="ListParagraph"/>
        <w:numPr>
          <w:ilvl w:val="0"/>
          <w:numId w:val="81"/>
        </w:numPr>
        <w:jc w:val="both"/>
        <w:rPr>
          <w:rFonts w:eastAsia="Calibri"/>
          <w:sz w:val="24"/>
          <w:szCs w:val="24"/>
        </w:rPr>
      </w:pPr>
      <w:r w:rsidRPr="0090066F">
        <w:rPr>
          <w:rFonts w:eastAsia="Calibri"/>
          <w:sz w:val="24"/>
          <w:szCs w:val="24"/>
        </w:rPr>
        <w:t>Strategija obuka u Agenciji za razdoblje 2014. – 2019., broj: 15-04/02-2-337/14 od 14.5.2014. godine</w:t>
      </w:r>
    </w:p>
    <w:p w:rsidR="00ED7F5E" w:rsidRPr="0090066F" w:rsidRDefault="00ED7F5E" w:rsidP="005E1CF8">
      <w:pPr>
        <w:pStyle w:val="ListParagraph"/>
        <w:numPr>
          <w:ilvl w:val="0"/>
          <w:numId w:val="81"/>
        </w:numPr>
        <w:jc w:val="both"/>
        <w:rPr>
          <w:rFonts w:eastAsia="Calibri"/>
          <w:sz w:val="24"/>
          <w:szCs w:val="24"/>
        </w:rPr>
      </w:pPr>
      <w:r w:rsidRPr="0090066F">
        <w:rPr>
          <w:rFonts w:eastAsia="Calibri"/>
          <w:sz w:val="24"/>
          <w:szCs w:val="24"/>
        </w:rPr>
        <w:t>Plan zaštite od požara</w:t>
      </w:r>
    </w:p>
    <w:p w:rsidR="00ED7F5E" w:rsidRPr="0090066F" w:rsidRDefault="00ED7F5E" w:rsidP="005E1CF8">
      <w:pPr>
        <w:pStyle w:val="ListParagraph"/>
        <w:numPr>
          <w:ilvl w:val="0"/>
          <w:numId w:val="81"/>
        </w:numPr>
        <w:jc w:val="both"/>
        <w:rPr>
          <w:rFonts w:eastAsia="Calibri"/>
          <w:sz w:val="24"/>
          <w:szCs w:val="24"/>
        </w:rPr>
      </w:pPr>
      <w:r w:rsidRPr="0090066F">
        <w:rPr>
          <w:rFonts w:eastAsia="Calibri"/>
          <w:sz w:val="24"/>
          <w:szCs w:val="24"/>
        </w:rPr>
        <w:t>Vodič za pristup podacima i Indeks registra informacija (nova verzija).</w:t>
      </w:r>
    </w:p>
    <w:p w:rsidR="00ED7F5E" w:rsidRPr="00A876F4" w:rsidRDefault="00ED7F5E" w:rsidP="00A876F4">
      <w:pPr>
        <w:jc w:val="both"/>
        <w:rPr>
          <w:sz w:val="24"/>
          <w:szCs w:val="24"/>
        </w:rPr>
      </w:pPr>
    </w:p>
    <w:p w:rsidR="00ED7F5E" w:rsidRPr="0090066F" w:rsidRDefault="00ED7F5E" w:rsidP="00A876F4">
      <w:pPr>
        <w:jc w:val="both"/>
        <w:rPr>
          <w:sz w:val="22"/>
          <w:szCs w:val="22"/>
        </w:rPr>
      </w:pPr>
      <w:r w:rsidRPr="0090066F">
        <w:rPr>
          <w:sz w:val="22"/>
          <w:szCs w:val="22"/>
        </w:rPr>
        <w:t xml:space="preserve">ZAKLJUČIVANJE </w:t>
      </w:r>
      <w:r w:rsidR="0090066F">
        <w:rPr>
          <w:sz w:val="22"/>
          <w:szCs w:val="22"/>
        </w:rPr>
        <w:t xml:space="preserve"> </w:t>
      </w:r>
      <w:r w:rsidRPr="0090066F">
        <w:rPr>
          <w:sz w:val="22"/>
          <w:szCs w:val="22"/>
        </w:rPr>
        <w:t>MEĐUNARODNIH</w:t>
      </w:r>
      <w:r w:rsidR="0090066F">
        <w:rPr>
          <w:sz w:val="22"/>
          <w:szCs w:val="22"/>
        </w:rPr>
        <w:t xml:space="preserve"> </w:t>
      </w:r>
      <w:r w:rsidRPr="0090066F">
        <w:rPr>
          <w:sz w:val="22"/>
          <w:szCs w:val="22"/>
        </w:rPr>
        <w:t xml:space="preserve"> UGOVORA</w:t>
      </w:r>
    </w:p>
    <w:p w:rsidR="0090066F" w:rsidRPr="00A876F4" w:rsidRDefault="0090066F" w:rsidP="00A876F4">
      <w:pPr>
        <w:jc w:val="both"/>
        <w:rPr>
          <w:sz w:val="24"/>
          <w:szCs w:val="24"/>
        </w:rPr>
      </w:pPr>
    </w:p>
    <w:p w:rsidR="00ED7F5E" w:rsidRPr="00A876F4" w:rsidRDefault="00ED7F5E" w:rsidP="00A876F4">
      <w:pPr>
        <w:jc w:val="both"/>
        <w:rPr>
          <w:sz w:val="24"/>
          <w:szCs w:val="24"/>
        </w:rPr>
      </w:pPr>
      <w:r w:rsidRPr="00A876F4">
        <w:rPr>
          <w:sz w:val="24"/>
          <w:szCs w:val="24"/>
        </w:rPr>
        <w:t>Suradnja s Međunarodnom agencijom za civilni avionski promet („ICAO“).</w:t>
      </w:r>
    </w:p>
    <w:p w:rsidR="00ED7F5E" w:rsidRPr="00A876F4" w:rsidRDefault="00ED7F5E" w:rsidP="00A876F4">
      <w:pPr>
        <w:jc w:val="both"/>
        <w:rPr>
          <w:sz w:val="24"/>
          <w:szCs w:val="24"/>
        </w:rPr>
      </w:pPr>
      <w:r w:rsidRPr="00A876F4">
        <w:rPr>
          <w:sz w:val="24"/>
          <w:szCs w:val="24"/>
        </w:rPr>
        <w:t>U tijeku 2014. godine pokrenute su aktivnosti za učlanjenje u ICAO PKD (International Civil Aviation Organization - Public Key Directory).</w:t>
      </w:r>
    </w:p>
    <w:p w:rsidR="00ED7F5E" w:rsidRPr="00A876F4" w:rsidRDefault="00ED7F5E" w:rsidP="00A876F4">
      <w:pPr>
        <w:jc w:val="both"/>
        <w:rPr>
          <w:sz w:val="24"/>
          <w:szCs w:val="24"/>
        </w:rPr>
      </w:pPr>
    </w:p>
    <w:p w:rsidR="00ED7F5E" w:rsidRDefault="00ED7F5E" w:rsidP="00A876F4">
      <w:pPr>
        <w:jc w:val="both"/>
        <w:rPr>
          <w:sz w:val="24"/>
          <w:szCs w:val="24"/>
        </w:rPr>
      </w:pPr>
      <w:r w:rsidRPr="00A876F4">
        <w:rPr>
          <w:sz w:val="24"/>
          <w:szCs w:val="24"/>
        </w:rPr>
        <w:t xml:space="preserve">EUROPSKE </w:t>
      </w:r>
      <w:r w:rsidR="0090066F">
        <w:rPr>
          <w:sz w:val="24"/>
          <w:szCs w:val="24"/>
        </w:rPr>
        <w:t xml:space="preserve"> </w:t>
      </w:r>
      <w:r w:rsidRPr="00A876F4">
        <w:rPr>
          <w:sz w:val="24"/>
          <w:szCs w:val="24"/>
        </w:rPr>
        <w:t>INTEGRACIJE</w:t>
      </w:r>
    </w:p>
    <w:p w:rsidR="0090066F" w:rsidRPr="00A876F4" w:rsidRDefault="0090066F" w:rsidP="00A876F4">
      <w:pPr>
        <w:jc w:val="both"/>
        <w:rPr>
          <w:sz w:val="24"/>
          <w:szCs w:val="24"/>
        </w:rPr>
      </w:pPr>
    </w:p>
    <w:p w:rsidR="00ED7F5E" w:rsidRPr="00A876F4" w:rsidRDefault="00ED7F5E" w:rsidP="00A876F4">
      <w:pPr>
        <w:jc w:val="both"/>
        <w:rPr>
          <w:sz w:val="24"/>
          <w:szCs w:val="24"/>
        </w:rPr>
      </w:pPr>
      <w:r w:rsidRPr="00A876F4">
        <w:rPr>
          <w:sz w:val="24"/>
          <w:szCs w:val="24"/>
        </w:rPr>
        <w:t>Mjesečno izvješće za potrebe Europske komisije u Bruxellesu o stanju u oblasti - o implementaciji preuzetih obveza u okviru postviza liberalizacija monitoring mehanizma za Bosnu i Hercegovinu</w:t>
      </w:r>
    </w:p>
    <w:p w:rsidR="00ED7F5E" w:rsidRPr="00A876F4" w:rsidRDefault="00ED7F5E" w:rsidP="00A876F4">
      <w:pPr>
        <w:jc w:val="both"/>
        <w:rPr>
          <w:rFonts w:eastAsia="Calibri"/>
          <w:color w:val="1F497D"/>
          <w:sz w:val="24"/>
          <w:szCs w:val="24"/>
        </w:rPr>
      </w:pPr>
      <w:r w:rsidRPr="00A876F4">
        <w:rPr>
          <w:sz w:val="24"/>
          <w:szCs w:val="24"/>
        </w:rPr>
        <w:t xml:space="preserve">Kako je i traženo, izvješća za ovu aktivnost su bila kontinuirano dostavljana svaka dva mjeseca. </w:t>
      </w:r>
    </w:p>
    <w:p w:rsidR="00ED7F5E" w:rsidRPr="00A876F4" w:rsidRDefault="00ED7F5E" w:rsidP="00A876F4">
      <w:pPr>
        <w:jc w:val="both"/>
        <w:rPr>
          <w:rFonts w:eastAsia="Calibri"/>
          <w:color w:val="1F497D"/>
          <w:sz w:val="24"/>
          <w:szCs w:val="24"/>
        </w:rPr>
      </w:pPr>
    </w:p>
    <w:p w:rsidR="00ED7F5E" w:rsidRPr="0090066F" w:rsidRDefault="00ED7F5E" w:rsidP="00A876F4">
      <w:pPr>
        <w:jc w:val="both"/>
        <w:rPr>
          <w:sz w:val="22"/>
          <w:szCs w:val="22"/>
        </w:rPr>
      </w:pPr>
      <w:r w:rsidRPr="0090066F">
        <w:rPr>
          <w:sz w:val="22"/>
          <w:szCs w:val="22"/>
        </w:rPr>
        <w:t>PLANIRANI</w:t>
      </w:r>
      <w:r w:rsidR="0090066F">
        <w:rPr>
          <w:sz w:val="22"/>
          <w:szCs w:val="22"/>
        </w:rPr>
        <w:t xml:space="preserve"> </w:t>
      </w:r>
      <w:r w:rsidRPr="0090066F">
        <w:rPr>
          <w:sz w:val="22"/>
          <w:szCs w:val="22"/>
        </w:rPr>
        <w:t xml:space="preserve"> I</w:t>
      </w:r>
      <w:r w:rsidR="0090066F">
        <w:rPr>
          <w:sz w:val="22"/>
          <w:szCs w:val="22"/>
        </w:rPr>
        <w:t xml:space="preserve"> </w:t>
      </w:r>
      <w:r w:rsidRPr="0090066F">
        <w:rPr>
          <w:sz w:val="22"/>
          <w:szCs w:val="22"/>
        </w:rPr>
        <w:t xml:space="preserve"> REALIZIRANI</w:t>
      </w:r>
      <w:r w:rsidR="0090066F">
        <w:rPr>
          <w:sz w:val="22"/>
          <w:szCs w:val="22"/>
        </w:rPr>
        <w:t xml:space="preserve"> </w:t>
      </w:r>
      <w:r w:rsidRPr="0090066F">
        <w:rPr>
          <w:sz w:val="22"/>
          <w:szCs w:val="22"/>
        </w:rPr>
        <w:t xml:space="preserve"> PROGRAMSKI</w:t>
      </w:r>
      <w:r w:rsidR="0090066F">
        <w:rPr>
          <w:sz w:val="22"/>
          <w:szCs w:val="22"/>
        </w:rPr>
        <w:t xml:space="preserve"> </w:t>
      </w:r>
      <w:r w:rsidRPr="0090066F">
        <w:rPr>
          <w:sz w:val="22"/>
          <w:szCs w:val="22"/>
        </w:rPr>
        <w:t xml:space="preserve"> ZADACI</w:t>
      </w:r>
    </w:p>
    <w:p w:rsidR="0090066F" w:rsidRPr="00A876F4" w:rsidRDefault="0090066F" w:rsidP="00A876F4">
      <w:pPr>
        <w:jc w:val="both"/>
        <w:rPr>
          <w:sz w:val="24"/>
          <w:szCs w:val="24"/>
        </w:rPr>
      </w:pPr>
    </w:p>
    <w:p w:rsidR="00ED7F5E" w:rsidRPr="00A876F4" w:rsidRDefault="00ED7F5E" w:rsidP="00A876F4">
      <w:pPr>
        <w:jc w:val="both"/>
        <w:rPr>
          <w:sz w:val="24"/>
          <w:szCs w:val="24"/>
        </w:rPr>
      </w:pPr>
      <w:r w:rsidRPr="00A876F4">
        <w:rPr>
          <w:rStyle w:val="Style2"/>
          <w:rFonts w:ascii="Times New Roman" w:hAnsi="Times New Roman" w:cs="Times New Roman"/>
          <w:sz w:val="24"/>
          <w:szCs w:val="24"/>
        </w:rPr>
        <w:t xml:space="preserve">Agencija za identifikacijske isprave, evidenciju i </w:t>
      </w:r>
      <w:r w:rsidR="0090066F">
        <w:rPr>
          <w:rStyle w:val="Style2"/>
          <w:rFonts w:ascii="Times New Roman" w:hAnsi="Times New Roman" w:cs="Times New Roman"/>
          <w:sz w:val="24"/>
          <w:szCs w:val="24"/>
        </w:rPr>
        <w:t>razmjenu podataka BiH</w:t>
      </w:r>
      <w:r w:rsidRPr="00A876F4">
        <w:rPr>
          <w:rStyle w:val="Style2"/>
          <w:rFonts w:ascii="Times New Roman" w:hAnsi="Times New Roman" w:cs="Times New Roman"/>
          <w:sz w:val="24"/>
          <w:szCs w:val="24"/>
        </w:rPr>
        <w:t xml:space="preserve"> sačinila je i uputila Prijedlog pravilnika o cijeni putnih isprava Vijeću ministara BiH, koji je donesen i objav</w:t>
      </w:r>
      <w:r w:rsidR="0090066F">
        <w:rPr>
          <w:rStyle w:val="Style2"/>
          <w:rFonts w:ascii="Times New Roman" w:hAnsi="Times New Roman" w:cs="Times New Roman"/>
          <w:sz w:val="24"/>
          <w:szCs w:val="24"/>
        </w:rPr>
        <w:t>ljen u Službenom glasniku BiH</w:t>
      </w:r>
      <w:r w:rsidRPr="00A876F4">
        <w:rPr>
          <w:rStyle w:val="Style2"/>
          <w:rFonts w:ascii="Times New Roman" w:hAnsi="Times New Roman" w:cs="Times New Roman"/>
          <w:sz w:val="24"/>
          <w:szCs w:val="24"/>
        </w:rPr>
        <w:t>, broj: 86/14, dok radna skupina formirana u 2014. godini za donošenje strategije za razvoj Agencije za razdoblje 2015. – 2020. godinu radi još uvijek na istoj.</w:t>
      </w:r>
    </w:p>
    <w:p w:rsidR="00ED7F5E" w:rsidRPr="00A876F4" w:rsidRDefault="00ED7F5E" w:rsidP="00A876F4">
      <w:pPr>
        <w:jc w:val="both"/>
        <w:rPr>
          <w:sz w:val="24"/>
          <w:szCs w:val="24"/>
        </w:rPr>
      </w:pPr>
    </w:p>
    <w:p w:rsidR="00ED7F5E" w:rsidRPr="0090066F" w:rsidRDefault="00ED7F5E" w:rsidP="00A876F4">
      <w:pPr>
        <w:jc w:val="both"/>
        <w:rPr>
          <w:sz w:val="22"/>
          <w:szCs w:val="22"/>
        </w:rPr>
      </w:pPr>
      <w:r w:rsidRPr="0090066F">
        <w:rPr>
          <w:sz w:val="22"/>
          <w:szCs w:val="22"/>
        </w:rPr>
        <w:t xml:space="preserve">PRORAČUNSKA </w:t>
      </w:r>
      <w:r w:rsidR="0090066F">
        <w:rPr>
          <w:sz w:val="22"/>
          <w:szCs w:val="22"/>
        </w:rPr>
        <w:t xml:space="preserve"> </w:t>
      </w:r>
      <w:r w:rsidRPr="0090066F">
        <w:rPr>
          <w:sz w:val="22"/>
          <w:szCs w:val="22"/>
        </w:rPr>
        <w:t>SREDSTVA</w:t>
      </w:r>
    </w:p>
    <w:p w:rsidR="0090066F" w:rsidRPr="00A876F4" w:rsidRDefault="0090066F" w:rsidP="00A876F4">
      <w:pPr>
        <w:jc w:val="both"/>
        <w:rPr>
          <w:sz w:val="24"/>
          <w:szCs w:val="24"/>
        </w:rPr>
      </w:pPr>
    </w:p>
    <w:p w:rsidR="00ED7F5E" w:rsidRPr="00A876F4" w:rsidRDefault="00ED7F5E" w:rsidP="00A876F4">
      <w:pPr>
        <w:jc w:val="both"/>
        <w:rPr>
          <w:sz w:val="24"/>
          <w:szCs w:val="24"/>
        </w:rPr>
      </w:pPr>
      <w:r w:rsidRPr="00A876F4">
        <w:rPr>
          <w:sz w:val="24"/>
          <w:szCs w:val="24"/>
        </w:rPr>
        <w:t>Shodno Zakonu o Proračunu institucija BiH i međunarodnih obveza BiH za 2014. godinu, Agenciji za identifikacijske isprave, evidenciju i razmjenu podataka BiH odobrena su ukupna proračunska sredstva u iznosu od 56.015.000 KM, od čega se iznos od 51.684.000 KM odnosi na tekuće rashode, a iznos od 4.331.000 KM na kapitalne zadatke. Shodno aktu Ministarstva financija i trezora BiH, a na osnovi zaključka Vijeća ministara sa 102. sjednice održane 25. 6. 2014. godine, proračunski korisnici su bili u obvezi izvršiti analizu svojih proračuna i Ministarstvu financija i trezora BiH dostaviti podatke o smanjenju minimalno 1% proračunskog zahtjeva. Agencija je izvršila analizu i postupila po traženom te na poziciji tekućih izdataka izvršila umanjenje za ukupno 561.000 KM, tako da ukupni proračunski zahtjev po rebalansu proračuna za 2014. godinu iznosi ukupno 55.454.000 KM, od čega se na tekuće izdatke odnosi iznos od 51.123.000 KM, a na ka</w:t>
      </w:r>
      <w:r w:rsidR="0090066F">
        <w:rPr>
          <w:sz w:val="24"/>
          <w:szCs w:val="24"/>
        </w:rPr>
        <w:t xml:space="preserve">pitalne iznos od 4.331.000 KM. </w:t>
      </w:r>
    </w:p>
    <w:p w:rsidR="00ED7F5E" w:rsidRDefault="00ED7F5E" w:rsidP="00637CB8">
      <w:pPr>
        <w:jc w:val="both"/>
        <w:rPr>
          <w:sz w:val="24"/>
          <w:szCs w:val="24"/>
        </w:rPr>
      </w:pPr>
      <w:r w:rsidRPr="00A876F4">
        <w:rPr>
          <w:sz w:val="24"/>
          <w:szCs w:val="24"/>
        </w:rPr>
        <w:t xml:space="preserve">Realizacija i utrošak proračunskih </w:t>
      </w:r>
      <w:r w:rsidR="0090066F">
        <w:rPr>
          <w:sz w:val="24"/>
          <w:szCs w:val="24"/>
        </w:rPr>
        <w:t xml:space="preserve">sredstava (kapitalni i tekući) </w:t>
      </w:r>
      <w:r w:rsidRPr="00A876F4">
        <w:rPr>
          <w:sz w:val="24"/>
          <w:szCs w:val="24"/>
        </w:rPr>
        <w:t>u 2014. godini zaključno s 30. 11. 2014. godine iznosi ukupno 29.451.861 KM ili 53% odobrenog proračuna.</w:t>
      </w:r>
    </w:p>
    <w:p w:rsidR="00016601" w:rsidRDefault="00016601" w:rsidP="00637CB8">
      <w:pPr>
        <w:jc w:val="both"/>
        <w:rPr>
          <w:sz w:val="24"/>
          <w:szCs w:val="24"/>
        </w:rPr>
      </w:pPr>
    </w:p>
    <w:p w:rsidR="00016601" w:rsidRPr="00C02348" w:rsidRDefault="00016601" w:rsidP="004D684F">
      <w:pPr>
        <w:pStyle w:val="Davorka2"/>
      </w:pPr>
      <w:bookmarkStart w:id="138" w:name="_Toc412718741"/>
      <w:r w:rsidRPr="00C02348">
        <w:t xml:space="preserve">AGENCIJE </w:t>
      </w:r>
      <w:r w:rsidR="00E15AAF">
        <w:t xml:space="preserve"> </w:t>
      </w:r>
      <w:r w:rsidRPr="00C02348">
        <w:t xml:space="preserve">ZA </w:t>
      </w:r>
      <w:r w:rsidR="00E15AAF">
        <w:t xml:space="preserve"> </w:t>
      </w:r>
      <w:r w:rsidRPr="00C02348">
        <w:t>LIJEK</w:t>
      </w:r>
      <w:r w:rsidR="00C02348" w:rsidRPr="00C02348">
        <w:t>OVE</w:t>
      </w:r>
      <w:r w:rsidR="00E15AAF">
        <w:t xml:space="preserve"> </w:t>
      </w:r>
      <w:r w:rsidR="00C02348" w:rsidRPr="00C02348">
        <w:t xml:space="preserve"> I </w:t>
      </w:r>
      <w:r w:rsidR="00E15AAF">
        <w:t xml:space="preserve"> </w:t>
      </w:r>
      <w:r w:rsidR="00C02348" w:rsidRPr="00C02348">
        <w:t xml:space="preserve">MEDICINSKA </w:t>
      </w:r>
      <w:r w:rsidR="00E15AAF">
        <w:t xml:space="preserve"> </w:t>
      </w:r>
      <w:r w:rsidR="00C02348" w:rsidRPr="00C02348">
        <w:t>SREDSTVA</w:t>
      </w:r>
      <w:r w:rsidR="00E15AAF">
        <w:t xml:space="preserve"> </w:t>
      </w:r>
      <w:r w:rsidR="00C02348" w:rsidRPr="00C02348">
        <w:t xml:space="preserve"> BIH</w:t>
      </w:r>
      <w:bookmarkEnd w:id="138"/>
      <w:r w:rsidR="00C02348" w:rsidRPr="00C02348">
        <w:t xml:space="preserve"> </w:t>
      </w:r>
    </w:p>
    <w:p w:rsidR="00C02348" w:rsidRPr="009166BA" w:rsidRDefault="00C02348" w:rsidP="00016601">
      <w:pPr>
        <w:jc w:val="center"/>
        <w:rPr>
          <w:b/>
          <w:sz w:val="24"/>
          <w:szCs w:val="24"/>
        </w:rPr>
      </w:pPr>
    </w:p>
    <w:p w:rsidR="00016601" w:rsidRPr="00E15AAF" w:rsidRDefault="00016601" w:rsidP="00E15AAF">
      <w:pPr>
        <w:pStyle w:val="NoSpacing"/>
        <w:jc w:val="both"/>
        <w:rPr>
          <w:rFonts w:ascii="Times New Roman" w:hAnsi="Times New Roman"/>
        </w:rPr>
      </w:pPr>
      <w:r w:rsidRPr="00E15AAF">
        <w:rPr>
          <w:rFonts w:ascii="Times New Roman" w:hAnsi="Times New Roman"/>
        </w:rPr>
        <w:t xml:space="preserve">NAJVAŽNIJE </w:t>
      </w:r>
      <w:r w:rsidR="00E15AAF">
        <w:rPr>
          <w:rFonts w:ascii="Times New Roman" w:hAnsi="Times New Roman"/>
        </w:rPr>
        <w:t xml:space="preserve"> </w:t>
      </w:r>
      <w:r w:rsidRPr="00E15AAF">
        <w:rPr>
          <w:rFonts w:ascii="Times New Roman" w:hAnsi="Times New Roman"/>
        </w:rPr>
        <w:t xml:space="preserve">AKTIVNOSTI </w:t>
      </w:r>
      <w:r w:rsidR="00E15AAF">
        <w:rPr>
          <w:rFonts w:ascii="Times New Roman" w:hAnsi="Times New Roman"/>
        </w:rPr>
        <w:t xml:space="preserve"> </w:t>
      </w:r>
      <w:r w:rsidRPr="00E15AAF">
        <w:rPr>
          <w:rFonts w:ascii="Times New Roman" w:hAnsi="Times New Roman"/>
        </w:rPr>
        <w:t>I</w:t>
      </w:r>
      <w:r w:rsidR="00E15AAF">
        <w:rPr>
          <w:rFonts w:ascii="Times New Roman" w:hAnsi="Times New Roman"/>
        </w:rPr>
        <w:t xml:space="preserve"> </w:t>
      </w:r>
      <w:r w:rsidRPr="00E15AAF">
        <w:rPr>
          <w:rFonts w:ascii="Times New Roman" w:hAnsi="Times New Roman"/>
        </w:rPr>
        <w:t xml:space="preserve"> STANJE</w:t>
      </w:r>
      <w:r w:rsidR="00E15AAF">
        <w:rPr>
          <w:rFonts w:ascii="Times New Roman" w:hAnsi="Times New Roman"/>
        </w:rPr>
        <w:t xml:space="preserve"> </w:t>
      </w:r>
      <w:r w:rsidRPr="00E15AAF">
        <w:rPr>
          <w:rFonts w:ascii="Times New Roman" w:hAnsi="Times New Roman"/>
        </w:rPr>
        <w:t xml:space="preserve"> U </w:t>
      </w:r>
      <w:r w:rsidR="00E15AAF">
        <w:rPr>
          <w:rFonts w:ascii="Times New Roman" w:hAnsi="Times New Roman"/>
        </w:rPr>
        <w:t xml:space="preserve"> </w:t>
      </w:r>
      <w:r w:rsidRPr="00E15AAF">
        <w:rPr>
          <w:rFonts w:ascii="Times New Roman" w:hAnsi="Times New Roman"/>
        </w:rPr>
        <w:t>OBLASTI</w:t>
      </w:r>
    </w:p>
    <w:p w:rsidR="00016601" w:rsidRPr="00E15AAF" w:rsidRDefault="00016601" w:rsidP="00016601">
      <w:pPr>
        <w:pStyle w:val="NoSpacing"/>
        <w:rPr>
          <w:rFonts w:ascii="Times New Roman" w:hAnsi="Times New Roman"/>
          <w:sz w:val="24"/>
          <w:szCs w:val="24"/>
          <w:lang w:val="hr-HR"/>
        </w:rPr>
      </w:pPr>
    </w:p>
    <w:p w:rsidR="00016601" w:rsidRPr="009166BA" w:rsidRDefault="00016601" w:rsidP="00016601">
      <w:pPr>
        <w:pStyle w:val="NoSpacing"/>
        <w:rPr>
          <w:rFonts w:ascii="Times New Roman" w:hAnsi="Times New Roman"/>
          <w:b/>
          <w:sz w:val="24"/>
          <w:szCs w:val="24"/>
          <w:lang w:val="hr-HR"/>
        </w:rPr>
      </w:pPr>
      <w:r w:rsidRPr="009166BA">
        <w:rPr>
          <w:rFonts w:ascii="Times New Roman" w:hAnsi="Times New Roman"/>
          <w:b/>
          <w:sz w:val="24"/>
          <w:szCs w:val="24"/>
          <w:lang w:val="hr-HR"/>
        </w:rPr>
        <w:t>Dozvole za stavljanje lijekova u promet – postupci – ukupan broj:</w:t>
      </w:r>
    </w:p>
    <w:tbl>
      <w:tblPr>
        <w:tblW w:w="4623" w:type="pct"/>
        <w:tblLook w:val="04A0"/>
      </w:tblPr>
      <w:tblGrid>
        <w:gridCol w:w="1080"/>
        <w:gridCol w:w="3438"/>
        <w:gridCol w:w="1655"/>
        <w:gridCol w:w="1139"/>
        <w:gridCol w:w="1276"/>
      </w:tblGrid>
      <w:tr w:rsidR="00016601" w:rsidRPr="009166BA" w:rsidTr="00CD5564">
        <w:trPr>
          <w:trHeight w:val="221"/>
        </w:trPr>
        <w:tc>
          <w:tcPr>
            <w:tcW w:w="634" w:type="pct"/>
            <w:tcBorders>
              <w:top w:val="single" w:sz="4" w:space="0" w:color="auto"/>
              <w:left w:val="single" w:sz="4" w:space="0" w:color="auto"/>
              <w:bottom w:val="single" w:sz="4" w:space="0" w:color="auto"/>
              <w:right w:val="single" w:sz="4" w:space="0" w:color="auto"/>
            </w:tcBorders>
            <w:shd w:val="clear" w:color="auto" w:fill="D9D9D9"/>
            <w:noWrap/>
            <w:hideMark/>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Redni broj</w:t>
            </w:r>
          </w:p>
        </w:tc>
        <w:tc>
          <w:tcPr>
            <w:tcW w:w="2007" w:type="pct"/>
            <w:tcBorders>
              <w:top w:val="single" w:sz="4" w:space="0" w:color="auto"/>
              <w:left w:val="nil"/>
              <w:bottom w:val="single" w:sz="4" w:space="0" w:color="auto"/>
              <w:right w:val="single" w:sz="4" w:space="0" w:color="auto"/>
            </w:tcBorders>
            <w:shd w:val="clear" w:color="auto" w:fill="D9D9D9"/>
            <w:noWrap/>
            <w:hideMark/>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Postupak</w:t>
            </w:r>
          </w:p>
        </w:tc>
        <w:tc>
          <w:tcPr>
            <w:tcW w:w="969" w:type="pct"/>
            <w:tcBorders>
              <w:top w:val="single" w:sz="4" w:space="0" w:color="auto"/>
              <w:left w:val="nil"/>
              <w:bottom w:val="single" w:sz="4" w:space="0" w:color="auto"/>
              <w:right w:val="single" w:sz="4" w:space="0" w:color="auto"/>
            </w:tcBorders>
            <w:shd w:val="clear" w:color="auto" w:fill="D9D9D9"/>
            <w:noWrap/>
            <w:hideMark/>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ZAPRIMLJENO</w:t>
            </w:r>
          </w:p>
        </w:tc>
        <w:tc>
          <w:tcPr>
            <w:tcW w:w="642" w:type="pct"/>
            <w:tcBorders>
              <w:top w:val="single" w:sz="4" w:space="0" w:color="auto"/>
              <w:left w:val="nil"/>
              <w:bottom w:val="single" w:sz="4" w:space="0" w:color="auto"/>
              <w:right w:val="single" w:sz="4" w:space="0" w:color="auto"/>
            </w:tcBorders>
            <w:shd w:val="clear" w:color="auto" w:fill="D9D9D9"/>
            <w:noWrap/>
            <w:hideMark/>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RIJEŠENO</w:t>
            </w:r>
          </w:p>
        </w:tc>
        <w:tc>
          <w:tcPr>
            <w:tcW w:w="748" w:type="pct"/>
            <w:tcBorders>
              <w:top w:val="single" w:sz="4" w:space="0" w:color="auto"/>
              <w:left w:val="nil"/>
              <w:bottom w:val="single" w:sz="4" w:space="0" w:color="auto"/>
              <w:right w:val="single" w:sz="4" w:space="0" w:color="auto"/>
            </w:tcBorders>
            <w:shd w:val="clear" w:color="auto" w:fill="D9D9D9"/>
            <w:noWrap/>
            <w:hideMark/>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U postupku</w:t>
            </w:r>
          </w:p>
        </w:tc>
      </w:tr>
      <w:tr w:rsidR="00016601" w:rsidRPr="009166BA" w:rsidTr="00CD5564">
        <w:trPr>
          <w:trHeight w:val="227"/>
        </w:trPr>
        <w:tc>
          <w:tcPr>
            <w:tcW w:w="634" w:type="pct"/>
            <w:tcBorders>
              <w:top w:val="nil"/>
              <w:left w:val="single" w:sz="4" w:space="0" w:color="auto"/>
              <w:bottom w:val="single" w:sz="4" w:space="0" w:color="auto"/>
              <w:right w:val="single" w:sz="4" w:space="0" w:color="auto"/>
            </w:tcBorders>
            <w:noWrap/>
            <w:hideMark/>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1.</w:t>
            </w:r>
          </w:p>
        </w:tc>
        <w:tc>
          <w:tcPr>
            <w:tcW w:w="2007" w:type="pct"/>
            <w:tcBorders>
              <w:top w:val="nil"/>
              <w:left w:val="nil"/>
              <w:bottom w:val="single" w:sz="4" w:space="0" w:color="auto"/>
              <w:right w:val="single" w:sz="4" w:space="0" w:color="auto"/>
            </w:tcBorders>
            <w:hideMark/>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 xml:space="preserve">Davanje dozvole za stavljanje lijeka u promet </w:t>
            </w:r>
          </w:p>
        </w:tc>
        <w:tc>
          <w:tcPr>
            <w:tcW w:w="969" w:type="pct"/>
            <w:tcBorders>
              <w:top w:val="nil"/>
              <w:left w:val="nil"/>
              <w:bottom w:val="single" w:sz="4" w:space="0" w:color="auto"/>
              <w:right w:val="single" w:sz="4" w:space="0" w:color="auto"/>
            </w:tcBorders>
            <w:noWrap/>
            <w:hideMark/>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502</w:t>
            </w:r>
          </w:p>
        </w:tc>
        <w:tc>
          <w:tcPr>
            <w:tcW w:w="642" w:type="pct"/>
            <w:tcBorders>
              <w:top w:val="nil"/>
              <w:left w:val="nil"/>
              <w:bottom w:val="single" w:sz="4" w:space="0" w:color="auto"/>
              <w:right w:val="single" w:sz="4" w:space="0" w:color="auto"/>
            </w:tcBorders>
            <w:noWrap/>
            <w:hideMark/>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536</w:t>
            </w:r>
          </w:p>
        </w:tc>
        <w:tc>
          <w:tcPr>
            <w:tcW w:w="748" w:type="pct"/>
            <w:tcBorders>
              <w:top w:val="nil"/>
              <w:left w:val="nil"/>
              <w:bottom w:val="single" w:sz="4" w:space="0" w:color="auto"/>
              <w:right w:val="single" w:sz="4" w:space="0" w:color="auto"/>
            </w:tcBorders>
            <w:noWrap/>
            <w:hideMark/>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210</w:t>
            </w:r>
          </w:p>
        </w:tc>
      </w:tr>
      <w:tr w:rsidR="00016601" w:rsidRPr="009166BA" w:rsidTr="00CD5564">
        <w:trPr>
          <w:trHeight w:val="187"/>
        </w:trPr>
        <w:tc>
          <w:tcPr>
            <w:tcW w:w="634" w:type="pct"/>
            <w:tcBorders>
              <w:top w:val="nil"/>
              <w:left w:val="single" w:sz="4" w:space="0" w:color="auto"/>
              <w:bottom w:val="single" w:sz="4" w:space="0" w:color="auto"/>
              <w:right w:val="single" w:sz="4" w:space="0" w:color="auto"/>
            </w:tcBorders>
            <w:noWrap/>
            <w:hideMark/>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2.</w:t>
            </w:r>
          </w:p>
        </w:tc>
        <w:tc>
          <w:tcPr>
            <w:tcW w:w="2007" w:type="pct"/>
            <w:tcBorders>
              <w:top w:val="nil"/>
              <w:left w:val="nil"/>
              <w:bottom w:val="single" w:sz="4" w:space="0" w:color="auto"/>
              <w:right w:val="single" w:sz="4" w:space="0" w:color="auto"/>
            </w:tcBorders>
            <w:hideMark/>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Obnova dozvole</w:t>
            </w:r>
          </w:p>
        </w:tc>
        <w:tc>
          <w:tcPr>
            <w:tcW w:w="969" w:type="pct"/>
            <w:tcBorders>
              <w:top w:val="nil"/>
              <w:left w:val="nil"/>
              <w:bottom w:val="single" w:sz="4" w:space="0" w:color="auto"/>
              <w:right w:val="single" w:sz="4" w:space="0" w:color="auto"/>
            </w:tcBorders>
            <w:noWrap/>
            <w:hideMark/>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240</w:t>
            </w:r>
          </w:p>
        </w:tc>
        <w:tc>
          <w:tcPr>
            <w:tcW w:w="642" w:type="pct"/>
            <w:tcBorders>
              <w:top w:val="nil"/>
              <w:left w:val="nil"/>
              <w:bottom w:val="single" w:sz="4" w:space="0" w:color="auto"/>
              <w:right w:val="single" w:sz="4" w:space="0" w:color="auto"/>
            </w:tcBorders>
            <w:noWrap/>
            <w:hideMark/>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244</w:t>
            </w:r>
          </w:p>
        </w:tc>
        <w:tc>
          <w:tcPr>
            <w:tcW w:w="748" w:type="pct"/>
            <w:tcBorders>
              <w:top w:val="nil"/>
              <w:left w:val="nil"/>
              <w:bottom w:val="single" w:sz="4" w:space="0" w:color="auto"/>
              <w:right w:val="single" w:sz="4" w:space="0" w:color="auto"/>
            </w:tcBorders>
            <w:noWrap/>
            <w:hideMark/>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65</w:t>
            </w:r>
          </w:p>
        </w:tc>
      </w:tr>
      <w:tr w:rsidR="00016601" w:rsidRPr="009166BA" w:rsidTr="00CD5564">
        <w:trPr>
          <w:trHeight w:val="304"/>
        </w:trPr>
        <w:tc>
          <w:tcPr>
            <w:tcW w:w="634" w:type="pct"/>
            <w:tcBorders>
              <w:top w:val="nil"/>
              <w:left w:val="single" w:sz="4" w:space="0" w:color="auto"/>
              <w:bottom w:val="single" w:sz="4" w:space="0" w:color="auto"/>
              <w:right w:val="single" w:sz="4" w:space="0" w:color="auto"/>
            </w:tcBorders>
            <w:shd w:val="clear" w:color="auto" w:fill="auto"/>
            <w:noWrap/>
            <w:hideMark/>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3.</w:t>
            </w:r>
          </w:p>
        </w:tc>
        <w:tc>
          <w:tcPr>
            <w:tcW w:w="2007" w:type="pct"/>
            <w:tcBorders>
              <w:top w:val="nil"/>
              <w:left w:val="nil"/>
              <w:bottom w:val="single" w:sz="4" w:space="0" w:color="auto"/>
              <w:right w:val="single" w:sz="4" w:space="0" w:color="auto"/>
            </w:tcBorders>
            <w:shd w:val="clear" w:color="auto" w:fill="auto"/>
            <w:hideMark/>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Izmjena – varijacija dozvole</w:t>
            </w:r>
          </w:p>
        </w:tc>
        <w:tc>
          <w:tcPr>
            <w:tcW w:w="969" w:type="pct"/>
            <w:tcBorders>
              <w:top w:val="nil"/>
              <w:left w:val="nil"/>
              <w:bottom w:val="single" w:sz="4" w:space="0" w:color="auto"/>
              <w:right w:val="single" w:sz="4" w:space="0" w:color="auto"/>
            </w:tcBorders>
            <w:shd w:val="clear" w:color="auto" w:fill="auto"/>
            <w:noWrap/>
            <w:hideMark/>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1675</w:t>
            </w:r>
          </w:p>
        </w:tc>
        <w:tc>
          <w:tcPr>
            <w:tcW w:w="642" w:type="pct"/>
            <w:tcBorders>
              <w:top w:val="nil"/>
              <w:left w:val="nil"/>
              <w:bottom w:val="single" w:sz="4" w:space="0" w:color="auto"/>
              <w:right w:val="single" w:sz="4" w:space="0" w:color="auto"/>
            </w:tcBorders>
            <w:shd w:val="clear" w:color="auto" w:fill="auto"/>
            <w:noWrap/>
            <w:hideMark/>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1503</w:t>
            </w:r>
          </w:p>
        </w:tc>
        <w:tc>
          <w:tcPr>
            <w:tcW w:w="748" w:type="pct"/>
            <w:tcBorders>
              <w:top w:val="nil"/>
              <w:left w:val="nil"/>
              <w:bottom w:val="single" w:sz="4" w:space="0" w:color="auto"/>
              <w:right w:val="single" w:sz="4" w:space="0" w:color="auto"/>
            </w:tcBorders>
            <w:shd w:val="clear" w:color="auto" w:fill="auto"/>
            <w:noWrap/>
            <w:hideMark/>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83</w:t>
            </w:r>
          </w:p>
        </w:tc>
      </w:tr>
      <w:tr w:rsidR="00016601" w:rsidRPr="009166BA" w:rsidTr="00CD5564">
        <w:trPr>
          <w:trHeight w:val="304"/>
        </w:trPr>
        <w:tc>
          <w:tcPr>
            <w:tcW w:w="634" w:type="pct"/>
            <w:tcBorders>
              <w:top w:val="nil"/>
              <w:left w:val="single" w:sz="4" w:space="0" w:color="auto"/>
              <w:bottom w:val="single" w:sz="4" w:space="0" w:color="auto"/>
              <w:right w:val="single" w:sz="4" w:space="0" w:color="auto"/>
            </w:tcBorders>
            <w:shd w:val="clear" w:color="auto" w:fill="auto"/>
            <w:noWrap/>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4.</w:t>
            </w:r>
          </w:p>
        </w:tc>
        <w:tc>
          <w:tcPr>
            <w:tcW w:w="2007" w:type="pct"/>
            <w:tcBorders>
              <w:top w:val="nil"/>
              <w:left w:val="nil"/>
              <w:bottom w:val="single" w:sz="4" w:space="0" w:color="auto"/>
              <w:right w:val="single" w:sz="4" w:space="0" w:color="auto"/>
            </w:tcBorders>
            <w:shd w:val="clear" w:color="auto" w:fill="auto"/>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Ukidanje dozvole</w:t>
            </w:r>
          </w:p>
        </w:tc>
        <w:tc>
          <w:tcPr>
            <w:tcW w:w="969" w:type="pct"/>
            <w:tcBorders>
              <w:top w:val="nil"/>
              <w:left w:val="nil"/>
              <w:bottom w:val="single" w:sz="4" w:space="0" w:color="auto"/>
              <w:right w:val="single" w:sz="4" w:space="0" w:color="auto"/>
            </w:tcBorders>
            <w:shd w:val="clear" w:color="auto" w:fill="auto"/>
            <w:noWrap/>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134</w:t>
            </w:r>
          </w:p>
        </w:tc>
        <w:tc>
          <w:tcPr>
            <w:tcW w:w="642" w:type="pct"/>
            <w:tcBorders>
              <w:top w:val="nil"/>
              <w:left w:val="nil"/>
              <w:bottom w:val="single" w:sz="4" w:space="0" w:color="auto"/>
              <w:right w:val="single" w:sz="4" w:space="0" w:color="auto"/>
            </w:tcBorders>
            <w:shd w:val="clear" w:color="auto" w:fill="auto"/>
            <w:noWrap/>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165</w:t>
            </w:r>
          </w:p>
        </w:tc>
        <w:tc>
          <w:tcPr>
            <w:tcW w:w="748" w:type="pct"/>
            <w:tcBorders>
              <w:top w:val="nil"/>
              <w:left w:val="nil"/>
              <w:bottom w:val="single" w:sz="4" w:space="0" w:color="auto"/>
              <w:right w:val="single" w:sz="4" w:space="0" w:color="auto"/>
            </w:tcBorders>
            <w:shd w:val="clear" w:color="auto" w:fill="auto"/>
            <w:noWrap/>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0</w:t>
            </w:r>
          </w:p>
        </w:tc>
      </w:tr>
      <w:tr w:rsidR="00016601" w:rsidRPr="009166BA" w:rsidTr="00E15AAF">
        <w:trPr>
          <w:trHeight w:val="312"/>
        </w:trPr>
        <w:tc>
          <w:tcPr>
            <w:tcW w:w="634" w:type="pct"/>
            <w:tcBorders>
              <w:top w:val="nil"/>
              <w:left w:val="single" w:sz="4" w:space="0" w:color="auto"/>
              <w:bottom w:val="single" w:sz="4" w:space="0" w:color="auto"/>
              <w:right w:val="single" w:sz="4" w:space="0" w:color="auto"/>
            </w:tcBorders>
            <w:noWrap/>
            <w:hideMark/>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 xml:space="preserve"> </w:t>
            </w:r>
          </w:p>
        </w:tc>
        <w:tc>
          <w:tcPr>
            <w:tcW w:w="2007" w:type="pct"/>
            <w:tcBorders>
              <w:top w:val="nil"/>
              <w:left w:val="nil"/>
              <w:bottom w:val="single" w:sz="4" w:space="0" w:color="auto"/>
              <w:right w:val="single" w:sz="4" w:space="0" w:color="auto"/>
            </w:tcBorders>
            <w:hideMark/>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UKUPNO</w:t>
            </w:r>
          </w:p>
        </w:tc>
        <w:tc>
          <w:tcPr>
            <w:tcW w:w="969" w:type="pct"/>
            <w:tcBorders>
              <w:top w:val="nil"/>
              <w:left w:val="nil"/>
              <w:bottom w:val="single" w:sz="4" w:space="0" w:color="auto"/>
              <w:right w:val="single" w:sz="4" w:space="0" w:color="auto"/>
            </w:tcBorders>
            <w:noWrap/>
            <w:hideMark/>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2551</w:t>
            </w:r>
          </w:p>
        </w:tc>
        <w:tc>
          <w:tcPr>
            <w:tcW w:w="642" w:type="pct"/>
            <w:tcBorders>
              <w:top w:val="nil"/>
              <w:left w:val="nil"/>
              <w:bottom w:val="single" w:sz="4" w:space="0" w:color="auto"/>
              <w:right w:val="single" w:sz="4" w:space="0" w:color="auto"/>
            </w:tcBorders>
            <w:noWrap/>
            <w:hideMark/>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2448</w:t>
            </w:r>
          </w:p>
        </w:tc>
        <w:tc>
          <w:tcPr>
            <w:tcW w:w="748" w:type="pct"/>
            <w:tcBorders>
              <w:top w:val="nil"/>
              <w:left w:val="nil"/>
              <w:bottom w:val="single" w:sz="4" w:space="0" w:color="auto"/>
              <w:right w:val="single" w:sz="4" w:space="0" w:color="auto"/>
            </w:tcBorders>
            <w:noWrap/>
            <w:hideMark/>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358</w:t>
            </w:r>
          </w:p>
          <w:p w:rsidR="00016601" w:rsidRPr="00E15AAF" w:rsidRDefault="00016601" w:rsidP="00CD5564">
            <w:pPr>
              <w:pStyle w:val="NoSpacing"/>
              <w:rPr>
                <w:rFonts w:ascii="Times New Roman" w:hAnsi="Times New Roman"/>
                <w:sz w:val="20"/>
                <w:szCs w:val="20"/>
                <w:lang w:val="hr-HR"/>
              </w:rPr>
            </w:pPr>
          </w:p>
        </w:tc>
      </w:tr>
    </w:tbl>
    <w:p w:rsidR="00016601" w:rsidRPr="009166BA" w:rsidRDefault="00016601" w:rsidP="00016601">
      <w:pPr>
        <w:pStyle w:val="NoSpacing"/>
        <w:rPr>
          <w:rFonts w:ascii="Times New Roman" w:hAnsi="Times New Roman"/>
          <w:sz w:val="24"/>
          <w:szCs w:val="24"/>
          <w:lang w:val="hr-HR"/>
        </w:rPr>
      </w:pPr>
    </w:p>
    <w:p w:rsidR="00016601" w:rsidRPr="009166BA" w:rsidRDefault="00016601" w:rsidP="00016601">
      <w:pPr>
        <w:pStyle w:val="NoSpacing"/>
        <w:rPr>
          <w:rFonts w:ascii="Times New Roman" w:hAnsi="Times New Roman"/>
          <w:b/>
          <w:sz w:val="24"/>
          <w:szCs w:val="24"/>
          <w:lang w:val="hr-HR"/>
        </w:rPr>
      </w:pPr>
      <w:r>
        <w:rPr>
          <w:rFonts w:ascii="Times New Roman" w:hAnsi="Times New Roman"/>
          <w:b/>
          <w:sz w:val="24"/>
          <w:szCs w:val="24"/>
          <w:lang w:val="hr-HR"/>
        </w:rPr>
        <w:t>Izvješće</w:t>
      </w:r>
      <w:r w:rsidRPr="009166BA">
        <w:rPr>
          <w:rFonts w:ascii="Times New Roman" w:hAnsi="Times New Roman"/>
          <w:b/>
          <w:sz w:val="24"/>
          <w:szCs w:val="24"/>
          <w:lang w:val="hr-HR"/>
        </w:rPr>
        <w:t xml:space="preserve"> o kontroli kvalitet</w:t>
      </w:r>
      <w:r>
        <w:rPr>
          <w:rFonts w:ascii="Times New Roman" w:hAnsi="Times New Roman"/>
          <w:b/>
          <w:sz w:val="24"/>
          <w:szCs w:val="24"/>
          <w:lang w:val="hr-HR"/>
        </w:rPr>
        <w:t>e</w:t>
      </w:r>
      <w:r w:rsidRPr="009166BA">
        <w:rPr>
          <w:rFonts w:ascii="Times New Roman" w:hAnsi="Times New Roman"/>
          <w:b/>
          <w:sz w:val="24"/>
          <w:szCs w:val="24"/>
          <w:lang w:val="hr-HR"/>
        </w:rPr>
        <w:t xml:space="preserve"> u Agenciji za lije</w:t>
      </w:r>
      <w:r w:rsidR="00E15AAF">
        <w:rPr>
          <w:rFonts w:ascii="Times New Roman" w:hAnsi="Times New Roman"/>
          <w:b/>
          <w:sz w:val="24"/>
          <w:szCs w:val="24"/>
          <w:lang w:val="hr-HR"/>
        </w:rPr>
        <w:t>kove i medicinska sredstva BiH</w:t>
      </w:r>
    </w:p>
    <w:p w:rsidR="00016601" w:rsidRPr="009166BA" w:rsidRDefault="00016601" w:rsidP="00016601">
      <w:pPr>
        <w:pStyle w:val="NoSpacing"/>
        <w:rPr>
          <w:rFonts w:ascii="Times New Roman" w:hAnsi="Times New Roman"/>
          <w:sz w:val="24"/>
          <w:szCs w:val="24"/>
          <w:lang w:val="hr-HR"/>
        </w:rPr>
      </w:pPr>
    </w:p>
    <w:p w:rsidR="00016601" w:rsidRPr="009166BA" w:rsidRDefault="00016601" w:rsidP="00016601">
      <w:pPr>
        <w:pStyle w:val="NoSpacing"/>
        <w:rPr>
          <w:rFonts w:ascii="Times New Roman" w:hAnsi="Times New Roman"/>
          <w:noProof/>
          <w:sz w:val="24"/>
          <w:szCs w:val="24"/>
          <w:lang w:val="hr-HR"/>
        </w:rPr>
      </w:pPr>
      <w:r w:rsidRPr="009166BA">
        <w:rPr>
          <w:rFonts w:ascii="Times New Roman" w:hAnsi="Times New Roman"/>
          <w:noProof/>
          <w:sz w:val="24"/>
          <w:szCs w:val="24"/>
          <w:lang w:val="hr-HR"/>
        </w:rPr>
        <w:t xml:space="preserve">Tabela 1. </w:t>
      </w:r>
      <w:r>
        <w:rPr>
          <w:rFonts w:ascii="Times New Roman" w:hAnsi="Times New Roman"/>
          <w:noProof/>
          <w:sz w:val="24"/>
          <w:szCs w:val="24"/>
          <w:lang w:val="hr-HR"/>
        </w:rPr>
        <w:t>Ocjena farmaceutske kvalitete</w:t>
      </w:r>
      <w:r w:rsidRPr="009166BA">
        <w:rPr>
          <w:rFonts w:ascii="Times New Roman" w:hAnsi="Times New Roman"/>
          <w:noProof/>
          <w:sz w:val="24"/>
          <w:szCs w:val="24"/>
          <w:lang w:val="hr-HR"/>
        </w:rPr>
        <w:t xml:space="preserve"> lijeka:</w:t>
      </w:r>
    </w:p>
    <w:tbl>
      <w:tblPr>
        <w:tblW w:w="8897" w:type="dxa"/>
        <w:tblLayout w:type="fixed"/>
        <w:tblLook w:val="04A0"/>
      </w:tblPr>
      <w:tblGrid>
        <w:gridCol w:w="5211"/>
        <w:gridCol w:w="1560"/>
        <w:gridCol w:w="2126"/>
      </w:tblGrid>
      <w:tr w:rsidR="00016601" w:rsidRPr="009166BA" w:rsidTr="00CD5564">
        <w:trPr>
          <w:trHeight w:val="517"/>
        </w:trPr>
        <w:tc>
          <w:tcPr>
            <w:tcW w:w="5211" w:type="dxa"/>
            <w:vMerge w:val="restart"/>
            <w:tcBorders>
              <w:top w:val="single" w:sz="4" w:space="0" w:color="auto"/>
              <w:left w:val="single" w:sz="4" w:space="0" w:color="auto"/>
              <w:bottom w:val="single" w:sz="4" w:space="0" w:color="auto"/>
              <w:right w:val="single" w:sz="4" w:space="0" w:color="auto"/>
            </w:tcBorders>
            <w:shd w:val="clear" w:color="000000" w:fill="EEECE1"/>
            <w:hideMark/>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Vrsta zahtjeva</w:t>
            </w:r>
          </w:p>
        </w:tc>
        <w:tc>
          <w:tcPr>
            <w:tcW w:w="1560" w:type="dxa"/>
            <w:vMerge w:val="restart"/>
            <w:tcBorders>
              <w:top w:val="single" w:sz="4" w:space="0" w:color="auto"/>
              <w:left w:val="single" w:sz="4" w:space="0" w:color="auto"/>
              <w:bottom w:val="single" w:sz="4" w:space="0" w:color="000000"/>
              <w:right w:val="single" w:sz="4" w:space="0" w:color="auto"/>
            </w:tcBorders>
            <w:shd w:val="clear" w:color="000000" w:fill="EEECE1"/>
            <w:hideMark/>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Zaprimljeno u 2014. godini</w:t>
            </w:r>
          </w:p>
        </w:tc>
        <w:tc>
          <w:tcPr>
            <w:tcW w:w="2126" w:type="dxa"/>
            <w:vMerge w:val="restart"/>
            <w:tcBorders>
              <w:top w:val="single" w:sz="4" w:space="0" w:color="auto"/>
              <w:left w:val="single" w:sz="4" w:space="0" w:color="auto"/>
              <w:bottom w:val="single" w:sz="4" w:space="0" w:color="000000"/>
              <w:right w:val="single" w:sz="4" w:space="0" w:color="auto"/>
            </w:tcBorders>
            <w:shd w:val="clear" w:color="000000" w:fill="EEECE1"/>
            <w:noWrap/>
            <w:hideMark/>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Završeno u 2014. godini</w:t>
            </w:r>
          </w:p>
        </w:tc>
      </w:tr>
      <w:tr w:rsidR="00016601" w:rsidRPr="009166BA" w:rsidTr="00CD5564">
        <w:trPr>
          <w:trHeight w:val="315"/>
        </w:trPr>
        <w:tc>
          <w:tcPr>
            <w:tcW w:w="5211" w:type="dxa"/>
            <w:vMerge/>
            <w:tcBorders>
              <w:top w:val="single" w:sz="4" w:space="0" w:color="auto"/>
              <w:left w:val="single" w:sz="4" w:space="0" w:color="auto"/>
              <w:bottom w:val="single" w:sz="4" w:space="0" w:color="auto"/>
              <w:right w:val="single" w:sz="4" w:space="0" w:color="auto"/>
            </w:tcBorders>
            <w:vAlign w:val="center"/>
            <w:hideMark/>
          </w:tcPr>
          <w:p w:rsidR="00016601" w:rsidRPr="00E15AAF" w:rsidRDefault="00016601" w:rsidP="00CD5564">
            <w:pPr>
              <w:pStyle w:val="NoSpacing"/>
              <w:rPr>
                <w:rFonts w:ascii="Times New Roman" w:hAnsi="Times New Roman"/>
                <w:bCs/>
                <w:color w:val="FF0000"/>
                <w:sz w:val="20"/>
                <w:szCs w:val="20"/>
                <w:lang w:val="hr-HR" w:eastAsia="bs-Latn-BA"/>
              </w:rPr>
            </w:pPr>
          </w:p>
        </w:tc>
        <w:tc>
          <w:tcPr>
            <w:tcW w:w="1560" w:type="dxa"/>
            <w:vMerge/>
            <w:tcBorders>
              <w:top w:val="single" w:sz="4" w:space="0" w:color="auto"/>
              <w:left w:val="single" w:sz="4" w:space="0" w:color="auto"/>
              <w:bottom w:val="single" w:sz="4" w:space="0" w:color="000000"/>
              <w:right w:val="single" w:sz="4" w:space="0" w:color="auto"/>
            </w:tcBorders>
            <w:vAlign w:val="center"/>
            <w:hideMark/>
          </w:tcPr>
          <w:p w:rsidR="00016601" w:rsidRPr="00E15AAF" w:rsidRDefault="00016601" w:rsidP="00CD5564">
            <w:pPr>
              <w:pStyle w:val="NoSpacing"/>
              <w:rPr>
                <w:rFonts w:ascii="Times New Roman" w:hAnsi="Times New Roman"/>
                <w:bCs/>
                <w:color w:val="FF0000"/>
                <w:sz w:val="20"/>
                <w:szCs w:val="20"/>
                <w:lang w:val="hr-HR" w:eastAsia="bs-Latn-BA"/>
              </w:rPr>
            </w:pPr>
          </w:p>
        </w:tc>
        <w:tc>
          <w:tcPr>
            <w:tcW w:w="2126" w:type="dxa"/>
            <w:vMerge/>
            <w:tcBorders>
              <w:top w:val="single" w:sz="4" w:space="0" w:color="auto"/>
              <w:left w:val="single" w:sz="4" w:space="0" w:color="auto"/>
              <w:bottom w:val="single" w:sz="4" w:space="0" w:color="000000"/>
              <w:right w:val="single" w:sz="4" w:space="0" w:color="auto"/>
            </w:tcBorders>
            <w:vAlign w:val="center"/>
            <w:hideMark/>
          </w:tcPr>
          <w:p w:rsidR="00016601" w:rsidRPr="00E15AAF" w:rsidRDefault="00016601" w:rsidP="00CD5564">
            <w:pPr>
              <w:pStyle w:val="NoSpacing"/>
              <w:rPr>
                <w:rFonts w:ascii="Times New Roman" w:hAnsi="Times New Roman"/>
                <w:bCs/>
                <w:color w:val="FF0000"/>
                <w:sz w:val="20"/>
                <w:szCs w:val="20"/>
                <w:lang w:val="hr-HR" w:eastAsia="bs-Latn-BA"/>
              </w:rPr>
            </w:pPr>
          </w:p>
        </w:tc>
      </w:tr>
      <w:tr w:rsidR="00016601" w:rsidRPr="009166BA" w:rsidTr="00CD5564">
        <w:trPr>
          <w:trHeight w:val="187"/>
        </w:trPr>
        <w:tc>
          <w:tcPr>
            <w:tcW w:w="5211" w:type="dxa"/>
            <w:tcBorders>
              <w:top w:val="single" w:sz="4" w:space="0" w:color="auto"/>
              <w:left w:val="single" w:sz="4" w:space="0" w:color="auto"/>
              <w:bottom w:val="single" w:sz="4" w:space="0" w:color="auto"/>
              <w:right w:val="single" w:sz="4" w:space="0" w:color="auto"/>
            </w:tcBorders>
            <w:shd w:val="clear" w:color="auto" w:fill="auto"/>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Zahtjev za pribavljanje dozvole za stavljanje  lijeka u promet  (registracija)</w:t>
            </w:r>
          </w:p>
        </w:tc>
        <w:tc>
          <w:tcPr>
            <w:tcW w:w="1560" w:type="dxa"/>
            <w:tcBorders>
              <w:top w:val="nil"/>
              <w:left w:val="nil"/>
              <w:bottom w:val="single" w:sz="4" w:space="0" w:color="auto"/>
              <w:right w:val="single" w:sz="4" w:space="0" w:color="auto"/>
            </w:tcBorders>
            <w:shd w:val="clear" w:color="auto" w:fill="auto"/>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513</w:t>
            </w:r>
          </w:p>
        </w:tc>
        <w:tc>
          <w:tcPr>
            <w:tcW w:w="2126" w:type="dxa"/>
            <w:tcBorders>
              <w:top w:val="nil"/>
              <w:left w:val="nil"/>
              <w:bottom w:val="single" w:sz="4" w:space="0" w:color="auto"/>
              <w:right w:val="single" w:sz="4" w:space="0" w:color="auto"/>
            </w:tcBorders>
            <w:shd w:val="clear" w:color="auto" w:fill="auto"/>
            <w:noWrap/>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159</w:t>
            </w:r>
          </w:p>
        </w:tc>
      </w:tr>
      <w:tr w:rsidR="00016601" w:rsidRPr="009166BA" w:rsidTr="00CD5564">
        <w:trPr>
          <w:trHeight w:val="149"/>
        </w:trPr>
        <w:tc>
          <w:tcPr>
            <w:tcW w:w="5211" w:type="dxa"/>
            <w:tcBorders>
              <w:top w:val="single" w:sz="4" w:space="0" w:color="auto"/>
              <w:left w:val="single" w:sz="4" w:space="0" w:color="auto"/>
              <w:bottom w:val="single" w:sz="4" w:space="0" w:color="auto"/>
              <w:right w:val="single" w:sz="4" w:space="0" w:color="auto"/>
            </w:tcBorders>
            <w:shd w:val="clear" w:color="auto" w:fill="auto"/>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 xml:space="preserve">Zahtjev za obnovu dozvole za stavljanje  lijeka u promet (obnova) </w:t>
            </w:r>
          </w:p>
        </w:tc>
        <w:tc>
          <w:tcPr>
            <w:tcW w:w="1560" w:type="dxa"/>
            <w:tcBorders>
              <w:top w:val="nil"/>
              <w:left w:val="nil"/>
              <w:bottom w:val="single" w:sz="4" w:space="0" w:color="auto"/>
              <w:right w:val="single" w:sz="4" w:space="0" w:color="auto"/>
            </w:tcBorders>
            <w:shd w:val="clear" w:color="auto" w:fill="auto"/>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215</w:t>
            </w:r>
          </w:p>
        </w:tc>
        <w:tc>
          <w:tcPr>
            <w:tcW w:w="2126" w:type="dxa"/>
            <w:tcBorders>
              <w:top w:val="nil"/>
              <w:left w:val="nil"/>
              <w:bottom w:val="single" w:sz="4" w:space="0" w:color="auto"/>
              <w:right w:val="single" w:sz="4" w:space="0" w:color="auto"/>
            </w:tcBorders>
            <w:shd w:val="clear" w:color="auto" w:fill="auto"/>
            <w:noWrap/>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14</w:t>
            </w:r>
          </w:p>
        </w:tc>
      </w:tr>
      <w:tr w:rsidR="00016601" w:rsidRPr="009166BA" w:rsidTr="00CD5564">
        <w:trPr>
          <w:trHeight w:val="315"/>
        </w:trPr>
        <w:tc>
          <w:tcPr>
            <w:tcW w:w="5211" w:type="dxa"/>
            <w:tcBorders>
              <w:top w:val="single" w:sz="4" w:space="0" w:color="auto"/>
              <w:left w:val="single" w:sz="4" w:space="0" w:color="auto"/>
              <w:bottom w:val="single" w:sz="4" w:space="0" w:color="auto"/>
              <w:right w:val="single" w:sz="4" w:space="0" w:color="auto"/>
            </w:tcBorders>
            <w:shd w:val="clear" w:color="auto" w:fill="auto"/>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Zahtjev za izmjenu dozvole za stavljanje lijeka u promet (varijacije)</w:t>
            </w:r>
          </w:p>
        </w:tc>
        <w:tc>
          <w:tcPr>
            <w:tcW w:w="1560" w:type="dxa"/>
            <w:tcBorders>
              <w:top w:val="nil"/>
              <w:left w:val="nil"/>
              <w:bottom w:val="single" w:sz="4" w:space="0" w:color="auto"/>
              <w:right w:val="single" w:sz="4" w:space="0" w:color="auto"/>
            </w:tcBorders>
            <w:shd w:val="clear" w:color="auto" w:fill="auto"/>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1069</w:t>
            </w:r>
          </w:p>
        </w:tc>
        <w:tc>
          <w:tcPr>
            <w:tcW w:w="2126" w:type="dxa"/>
            <w:tcBorders>
              <w:top w:val="nil"/>
              <w:left w:val="nil"/>
              <w:bottom w:val="single" w:sz="4" w:space="0" w:color="auto"/>
              <w:right w:val="single" w:sz="4" w:space="0" w:color="auto"/>
            </w:tcBorders>
            <w:shd w:val="clear" w:color="auto" w:fill="auto"/>
            <w:noWrap/>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1394</w:t>
            </w:r>
          </w:p>
        </w:tc>
      </w:tr>
      <w:tr w:rsidR="00016601" w:rsidRPr="009166BA" w:rsidTr="00CD5564">
        <w:trPr>
          <w:trHeight w:val="243"/>
        </w:trPr>
        <w:tc>
          <w:tcPr>
            <w:tcW w:w="5211" w:type="dxa"/>
            <w:tcBorders>
              <w:top w:val="single" w:sz="4" w:space="0" w:color="auto"/>
              <w:left w:val="single" w:sz="4" w:space="0" w:color="auto"/>
              <w:bottom w:val="single" w:sz="4" w:space="0" w:color="auto"/>
              <w:right w:val="single" w:sz="4" w:space="0" w:color="auto"/>
            </w:tcBorders>
            <w:shd w:val="clear" w:color="auto" w:fill="auto"/>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bCs/>
                <w:sz w:val="20"/>
                <w:szCs w:val="20"/>
                <w:lang w:val="hr-HR"/>
              </w:rPr>
              <w:t>UKUPNO</w:t>
            </w:r>
          </w:p>
        </w:tc>
        <w:tc>
          <w:tcPr>
            <w:tcW w:w="1560" w:type="dxa"/>
            <w:tcBorders>
              <w:top w:val="nil"/>
              <w:left w:val="nil"/>
              <w:bottom w:val="single" w:sz="4" w:space="0" w:color="auto"/>
              <w:right w:val="single" w:sz="4" w:space="0" w:color="auto"/>
            </w:tcBorders>
            <w:shd w:val="clear" w:color="auto" w:fill="auto"/>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1797</w:t>
            </w:r>
          </w:p>
        </w:tc>
        <w:tc>
          <w:tcPr>
            <w:tcW w:w="2126" w:type="dxa"/>
            <w:tcBorders>
              <w:top w:val="nil"/>
              <w:left w:val="nil"/>
              <w:bottom w:val="single" w:sz="4" w:space="0" w:color="auto"/>
              <w:right w:val="single" w:sz="4" w:space="0" w:color="auto"/>
            </w:tcBorders>
            <w:shd w:val="clear" w:color="auto" w:fill="auto"/>
            <w:noWrap/>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1567</w:t>
            </w:r>
          </w:p>
        </w:tc>
      </w:tr>
      <w:tr w:rsidR="00016601" w:rsidRPr="009166BA" w:rsidTr="00CD5564">
        <w:trPr>
          <w:trHeight w:val="64"/>
        </w:trPr>
        <w:tc>
          <w:tcPr>
            <w:tcW w:w="5211" w:type="dxa"/>
            <w:tcBorders>
              <w:top w:val="single" w:sz="4" w:space="0" w:color="auto"/>
              <w:left w:val="single" w:sz="4" w:space="0" w:color="auto"/>
              <w:bottom w:val="single" w:sz="4" w:space="0" w:color="auto"/>
              <w:right w:val="single" w:sz="4" w:space="0" w:color="auto"/>
            </w:tcBorders>
            <w:shd w:val="clear" w:color="auto" w:fill="auto"/>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Kontrola kvalitete prve serije lijeka</w:t>
            </w:r>
          </w:p>
        </w:tc>
        <w:tc>
          <w:tcPr>
            <w:tcW w:w="1560" w:type="dxa"/>
            <w:tcBorders>
              <w:top w:val="nil"/>
              <w:left w:val="nil"/>
              <w:bottom w:val="single" w:sz="4" w:space="0" w:color="auto"/>
              <w:right w:val="single" w:sz="4" w:space="0" w:color="auto"/>
            </w:tcBorders>
            <w:shd w:val="clear" w:color="auto" w:fill="auto"/>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1002</w:t>
            </w:r>
          </w:p>
        </w:tc>
        <w:tc>
          <w:tcPr>
            <w:tcW w:w="2126" w:type="dxa"/>
            <w:tcBorders>
              <w:top w:val="nil"/>
              <w:left w:val="nil"/>
              <w:bottom w:val="single" w:sz="4" w:space="0" w:color="auto"/>
              <w:right w:val="single" w:sz="4" w:space="0" w:color="auto"/>
            </w:tcBorders>
            <w:shd w:val="clear" w:color="auto" w:fill="auto"/>
            <w:noWrap/>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1000</w:t>
            </w:r>
          </w:p>
        </w:tc>
      </w:tr>
      <w:tr w:rsidR="00016601" w:rsidRPr="009166BA" w:rsidTr="00CD5564">
        <w:trPr>
          <w:trHeight w:val="64"/>
        </w:trPr>
        <w:tc>
          <w:tcPr>
            <w:tcW w:w="5211" w:type="dxa"/>
            <w:tcBorders>
              <w:top w:val="single" w:sz="4" w:space="0" w:color="auto"/>
              <w:left w:val="single" w:sz="4" w:space="0" w:color="auto"/>
              <w:bottom w:val="single" w:sz="4" w:space="0" w:color="auto"/>
              <w:right w:val="single" w:sz="4" w:space="0" w:color="auto"/>
            </w:tcBorders>
            <w:shd w:val="clear" w:color="auto" w:fill="auto"/>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Vanredna kontrola</w:t>
            </w:r>
          </w:p>
        </w:tc>
        <w:tc>
          <w:tcPr>
            <w:tcW w:w="1560" w:type="dxa"/>
            <w:tcBorders>
              <w:top w:val="nil"/>
              <w:left w:val="nil"/>
              <w:bottom w:val="single" w:sz="4" w:space="0" w:color="auto"/>
              <w:right w:val="single" w:sz="4" w:space="0" w:color="auto"/>
            </w:tcBorders>
            <w:shd w:val="clear" w:color="auto" w:fill="auto"/>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1</w:t>
            </w:r>
          </w:p>
        </w:tc>
        <w:tc>
          <w:tcPr>
            <w:tcW w:w="2126" w:type="dxa"/>
            <w:tcBorders>
              <w:top w:val="nil"/>
              <w:left w:val="nil"/>
              <w:bottom w:val="single" w:sz="4" w:space="0" w:color="auto"/>
              <w:right w:val="single" w:sz="4" w:space="0" w:color="auto"/>
            </w:tcBorders>
            <w:shd w:val="clear" w:color="auto" w:fill="auto"/>
            <w:noWrap/>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1</w:t>
            </w:r>
          </w:p>
        </w:tc>
      </w:tr>
      <w:tr w:rsidR="00016601" w:rsidRPr="009166BA" w:rsidTr="00CD5564">
        <w:trPr>
          <w:trHeight w:val="64"/>
        </w:trPr>
        <w:tc>
          <w:tcPr>
            <w:tcW w:w="5211" w:type="dxa"/>
            <w:tcBorders>
              <w:top w:val="single" w:sz="4" w:space="0" w:color="auto"/>
              <w:left w:val="single" w:sz="4" w:space="0" w:color="auto"/>
              <w:bottom w:val="single" w:sz="4" w:space="0" w:color="auto"/>
              <w:right w:val="single" w:sz="4" w:space="0" w:color="auto"/>
            </w:tcBorders>
            <w:shd w:val="clear" w:color="auto" w:fill="auto"/>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UNDP</w:t>
            </w:r>
          </w:p>
        </w:tc>
        <w:tc>
          <w:tcPr>
            <w:tcW w:w="1560" w:type="dxa"/>
            <w:tcBorders>
              <w:top w:val="nil"/>
              <w:left w:val="nil"/>
              <w:bottom w:val="single" w:sz="4" w:space="0" w:color="auto"/>
              <w:right w:val="single" w:sz="4" w:space="0" w:color="auto"/>
            </w:tcBorders>
            <w:shd w:val="clear" w:color="auto" w:fill="auto"/>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6</w:t>
            </w:r>
          </w:p>
        </w:tc>
        <w:tc>
          <w:tcPr>
            <w:tcW w:w="2126" w:type="dxa"/>
            <w:tcBorders>
              <w:top w:val="nil"/>
              <w:left w:val="nil"/>
              <w:bottom w:val="single" w:sz="4" w:space="0" w:color="auto"/>
              <w:right w:val="single" w:sz="4" w:space="0" w:color="auto"/>
            </w:tcBorders>
            <w:shd w:val="clear" w:color="auto" w:fill="auto"/>
            <w:noWrap/>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6</w:t>
            </w:r>
          </w:p>
        </w:tc>
      </w:tr>
      <w:tr w:rsidR="00016601" w:rsidRPr="009166BA" w:rsidTr="00CD5564">
        <w:trPr>
          <w:trHeight w:val="64"/>
        </w:trPr>
        <w:tc>
          <w:tcPr>
            <w:tcW w:w="5211" w:type="dxa"/>
            <w:tcBorders>
              <w:top w:val="single" w:sz="4" w:space="0" w:color="auto"/>
              <w:left w:val="single" w:sz="4" w:space="0" w:color="auto"/>
              <w:bottom w:val="single" w:sz="4" w:space="0" w:color="auto"/>
              <w:right w:val="single" w:sz="4" w:space="0" w:color="auto"/>
            </w:tcBorders>
            <w:shd w:val="clear" w:color="auto" w:fill="auto"/>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Druge osnove ispitivanja</w:t>
            </w:r>
          </w:p>
        </w:tc>
        <w:tc>
          <w:tcPr>
            <w:tcW w:w="1560" w:type="dxa"/>
            <w:tcBorders>
              <w:top w:val="nil"/>
              <w:left w:val="nil"/>
              <w:bottom w:val="single" w:sz="4" w:space="0" w:color="auto"/>
              <w:right w:val="single" w:sz="4" w:space="0" w:color="auto"/>
            </w:tcBorders>
            <w:shd w:val="clear" w:color="auto" w:fill="auto"/>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1</w:t>
            </w:r>
          </w:p>
        </w:tc>
        <w:tc>
          <w:tcPr>
            <w:tcW w:w="2126" w:type="dxa"/>
            <w:tcBorders>
              <w:top w:val="nil"/>
              <w:left w:val="nil"/>
              <w:bottom w:val="single" w:sz="4" w:space="0" w:color="auto"/>
              <w:right w:val="single" w:sz="4" w:space="0" w:color="auto"/>
            </w:tcBorders>
            <w:shd w:val="clear" w:color="auto" w:fill="auto"/>
            <w:noWrap/>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1</w:t>
            </w:r>
          </w:p>
        </w:tc>
      </w:tr>
      <w:tr w:rsidR="00016601" w:rsidRPr="009166BA" w:rsidTr="00CD5564">
        <w:trPr>
          <w:trHeight w:val="64"/>
        </w:trPr>
        <w:tc>
          <w:tcPr>
            <w:tcW w:w="5211" w:type="dxa"/>
            <w:tcBorders>
              <w:top w:val="single" w:sz="4" w:space="0" w:color="auto"/>
              <w:left w:val="single" w:sz="4" w:space="0" w:color="auto"/>
              <w:bottom w:val="single" w:sz="4" w:space="0" w:color="auto"/>
              <w:right w:val="single" w:sz="4" w:space="0" w:color="auto"/>
            </w:tcBorders>
            <w:shd w:val="clear" w:color="auto" w:fill="auto"/>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PTS</w:t>
            </w:r>
          </w:p>
        </w:tc>
        <w:tc>
          <w:tcPr>
            <w:tcW w:w="1560" w:type="dxa"/>
            <w:tcBorders>
              <w:top w:val="nil"/>
              <w:left w:val="nil"/>
              <w:bottom w:val="single" w:sz="4" w:space="0" w:color="auto"/>
              <w:right w:val="single" w:sz="4" w:space="0" w:color="auto"/>
            </w:tcBorders>
            <w:shd w:val="clear" w:color="auto" w:fill="auto"/>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4</w:t>
            </w:r>
          </w:p>
        </w:tc>
        <w:tc>
          <w:tcPr>
            <w:tcW w:w="2126" w:type="dxa"/>
            <w:tcBorders>
              <w:top w:val="nil"/>
              <w:left w:val="nil"/>
              <w:bottom w:val="single" w:sz="4" w:space="0" w:color="auto"/>
              <w:right w:val="single" w:sz="4" w:space="0" w:color="auto"/>
            </w:tcBorders>
            <w:shd w:val="clear" w:color="auto" w:fill="auto"/>
            <w:noWrap/>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4</w:t>
            </w:r>
          </w:p>
        </w:tc>
      </w:tr>
      <w:tr w:rsidR="00016601" w:rsidRPr="009166BA" w:rsidTr="00CD5564">
        <w:trPr>
          <w:trHeight w:val="64"/>
        </w:trPr>
        <w:tc>
          <w:tcPr>
            <w:tcW w:w="5211" w:type="dxa"/>
            <w:tcBorders>
              <w:top w:val="single" w:sz="4" w:space="0" w:color="auto"/>
              <w:left w:val="single" w:sz="4" w:space="0" w:color="auto"/>
              <w:bottom w:val="single" w:sz="4" w:space="0" w:color="auto"/>
              <w:right w:val="single" w:sz="4" w:space="0" w:color="auto"/>
            </w:tcBorders>
            <w:shd w:val="clear" w:color="auto" w:fill="auto"/>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MSS</w:t>
            </w:r>
          </w:p>
        </w:tc>
        <w:tc>
          <w:tcPr>
            <w:tcW w:w="1560" w:type="dxa"/>
            <w:tcBorders>
              <w:top w:val="nil"/>
              <w:left w:val="nil"/>
              <w:bottom w:val="single" w:sz="4" w:space="0" w:color="auto"/>
              <w:right w:val="single" w:sz="4" w:space="0" w:color="auto"/>
            </w:tcBorders>
            <w:shd w:val="clear" w:color="auto" w:fill="auto"/>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1</w:t>
            </w:r>
          </w:p>
        </w:tc>
        <w:tc>
          <w:tcPr>
            <w:tcW w:w="2126" w:type="dxa"/>
            <w:tcBorders>
              <w:top w:val="nil"/>
              <w:left w:val="nil"/>
              <w:bottom w:val="single" w:sz="4" w:space="0" w:color="auto"/>
              <w:right w:val="single" w:sz="4" w:space="0" w:color="auto"/>
            </w:tcBorders>
            <w:shd w:val="clear" w:color="auto" w:fill="auto"/>
            <w:noWrap/>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1</w:t>
            </w:r>
          </w:p>
        </w:tc>
      </w:tr>
      <w:tr w:rsidR="00016601" w:rsidRPr="009166BA" w:rsidTr="00CD5564">
        <w:trPr>
          <w:trHeight w:val="133"/>
        </w:trPr>
        <w:tc>
          <w:tcPr>
            <w:tcW w:w="5211" w:type="dxa"/>
            <w:tcBorders>
              <w:top w:val="single" w:sz="4" w:space="0" w:color="auto"/>
              <w:left w:val="single" w:sz="4" w:space="0" w:color="auto"/>
              <w:bottom w:val="single" w:sz="4" w:space="0" w:color="auto"/>
              <w:right w:val="single" w:sz="4" w:space="0" w:color="auto"/>
            </w:tcBorders>
            <w:shd w:val="clear" w:color="auto" w:fill="auto"/>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Kontrola kvalitete svake serije:</w:t>
            </w:r>
          </w:p>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 xml:space="preserve">- Kontrola pakovanja </w:t>
            </w:r>
          </w:p>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 Laboratorijska kontrola</w:t>
            </w:r>
          </w:p>
        </w:tc>
        <w:tc>
          <w:tcPr>
            <w:tcW w:w="1560" w:type="dxa"/>
            <w:tcBorders>
              <w:top w:val="nil"/>
              <w:left w:val="nil"/>
              <w:bottom w:val="single" w:sz="4" w:space="0" w:color="auto"/>
              <w:right w:val="single" w:sz="4" w:space="0" w:color="auto"/>
            </w:tcBorders>
            <w:shd w:val="clear" w:color="auto" w:fill="auto"/>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Ukupno zaprimljeno KSS 4894</w:t>
            </w:r>
          </w:p>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 xml:space="preserve">4880 </w:t>
            </w:r>
          </w:p>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14</w:t>
            </w:r>
          </w:p>
        </w:tc>
        <w:tc>
          <w:tcPr>
            <w:tcW w:w="2126" w:type="dxa"/>
            <w:tcBorders>
              <w:top w:val="nil"/>
              <w:left w:val="nil"/>
              <w:bottom w:val="single" w:sz="4" w:space="0" w:color="auto"/>
              <w:right w:val="single" w:sz="4" w:space="0" w:color="auto"/>
            </w:tcBorders>
            <w:shd w:val="clear" w:color="auto" w:fill="auto"/>
            <w:noWrap/>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Ukupno završeno KSS 4894</w:t>
            </w:r>
          </w:p>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 xml:space="preserve">4880 </w:t>
            </w:r>
          </w:p>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14</w:t>
            </w:r>
          </w:p>
        </w:tc>
      </w:tr>
      <w:tr w:rsidR="00016601" w:rsidRPr="009166BA" w:rsidTr="00CD5564">
        <w:trPr>
          <w:trHeight w:val="293"/>
        </w:trPr>
        <w:tc>
          <w:tcPr>
            <w:tcW w:w="5211" w:type="dxa"/>
            <w:tcBorders>
              <w:top w:val="single" w:sz="4" w:space="0" w:color="auto"/>
              <w:left w:val="single" w:sz="4" w:space="0" w:color="auto"/>
              <w:bottom w:val="single" w:sz="4" w:space="0" w:color="auto"/>
              <w:right w:val="single" w:sz="4" w:space="0" w:color="auto"/>
            </w:tcBorders>
            <w:shd w:val="clear" w:color="auto" w:fill="auto"/>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Posebna kontrola kvalitete</w:t>
            </w:r>
          </w:p>
        </w:tc>
        <w:tc>
          <w:tcPr>
            <w:tcW w:w="1560" w:type="dxa"/>
            <w:tcBorders>
              <w:top w:val="nil"/>
              <w:left w:val="nil"/>
              <w:bottom w:val="single" w:sz="4" w:space="0" w:color="auto"/>
              <w:right w:val="single" w:sz="4" w:space="0" w:color="auto"/>
            </w:tcBorders>
            <w:shd w:val="clear" w:color="auto" w:fill="auto"/>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 xml:space="preserve">Kontrola pakovanja </w:t>
            </w:r>
          </w:p>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Lab. kontrola</w:t>
            </w:r>
          </w:p>
        </w:tc>
        <w:tc>
          <w:tcPr>
            <w:tcW w:w="2126" w:type="dxa"/>
            <w:tcBorders>
              <w:top w:val="nil"/>
              <w:left w:val="nil"/>
              <w:bottom w:val="single" w:sz="4" w:space="0" w:color="auto"/>
              <w:right w:val="single" w:sz="4" w:space="0" w:color="auto"/>
            </w:tcBorders>
            <w:shd w:val="clear" w:color="auto" w:fill="auto"/>
            <w:noWrap/>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Ukupno zaprimljeno PK 118</w:t>
            </w:r>
          </w:p>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70</w:t>
            </w:r>
          </w:p>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48</w:t>
            </w:r>
          </w:p>
        </w:tc>
      </w:tr>
      <w:tr w:rsidR="00016601" w:rsidRPr="009166BA" w:rsidTr="00CD5564">
        <w:trPr>
          <w:trHeight w:val="173"/>
        </w:trPr>
        <w:tc>
          <w:tcPr>
            <w:tcW w:w="5211" w:type="dxa"/>
            <w:tcBorders>
              <w:top w:val="single" w:sz="4" w:space="0" w:color="auto"/>
              <w:left w:val="single" w:sz="4" w:space="0" w:color="auto"/>
              <w:bottom w:val="single" w:sz="4" w:space="0" w:color="auto"/>
              <w:right w:val="single" w:sz="4" w:space="0" w:color="auto"/>
            </w:tcBorders>
            <w:shd w:val="clear" w:color="auto" w:fill="auto"/>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Inspekcija ALIMS</w:t>
            </w:r>
          </w:p>
        </w:tc>
        <w:tc>
          <w:tcPr>
            <w:tcW w:w="1560" w:type="dxa"/>
            <w:tcBorders>
              <w:top w:val="nil"/>
              <w:left w:val="nil"/>
              <w:bottom w:val="single" w:sz="4" w:space="0" w:color="auto"/>
              <w:right w:val="single" w:sz="4" w:space="0" w:color="auto"/>
            </w:tcBorders>
            <w:shd w:val="clear" w:color="auto" w:fill="auto"/>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20</w:t>
            </w:r>
          </w:p>
        </w:tc>
        <w:tc>
          <w:tcPr>
            <w:tcW w:w="2126" w:type="dxa"/>
            <w:tcBorders>
              <w:top w:val="nil"/>
              <w:left w:val="nil"/>
              <w:bottom w:val="single" w:sz="4" w:space="0" w:color="auto"/>
              <w:right w:val="single" w:sz="4" w:space="0" w:color="auto"/>
            </w:tcBorders>
            <w:shd w:val="clear" w:color="auto" w:fill="auto"/>
            <w:noWrap/>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20</w:t>
            </w:r>
          </w:p>
        </w:tc>
      </w:tr>
      <w:tr w:rsidR="00016601" w:rsidRPr="009166BA" w:rsidTr="00CD5564">
        <w:trPr>
          <w:trHeight w:val="548"/>
        </w:trPr>
        <w:tc>
          <w:tcPr>
            <w:tcW w:w="5211" w:type="dxa"/>
            <w:tcBorders>
              <w:top w:val="single" w:sz="4" w:space="0" w:color="auto"/>
              <w:left w:val="single" w:sz="4" w:space="0" w:color="auto"/>
              <w:bottom w:val="single" w:sz="4" w:space="0" w:color="auto"/>
              <w:right w:val="single" w:sz="4" w:space="0" w:color="auto"/>
            </w:tcBorders>
            <w:shd w:val="clear" w:color="auto" w:fill="auto"/>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Redovna kontrola ALIMS</w:t>
            </w:r>
          </w:p>
        </w:tc>
        <w:tc>
          <w:tcPr>
            <w:tcW w:w="1560" w:type="dxa"/>
            <w:tcBorders>
              <w:top w:val="nil"/>
              <w:left w:val="nil"/>
              <w:bottom w:val="single" w:sz="4" w:space="0" w:color="auto"/>
              <w:right w:val="single" w:sz="4" w:space="0" w:color="auto"/>
            </w:tcBorders>
            <w:shd w:val="clear" w:color="auto" w:fill="auto"/>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52</w:t>
            </w:r>
          </w:p>
        </w:tc>
        <w:tc>
          <w:tcPr>
            <w:tcW w:w="2126" w:type="dxa"/>
            <w:tcBorders>
              <w:top w:val="nil"/>
              <w:left w:val="nil"/>
              <w:bottom w:val="single" w:sz="4" w:space="0" w:color="auto"/>
              <w:right w:val="single" w:sz="4" w:space="0" w:color="auto"/>
            </w:tcBorders>
            <w:shd w:val="clear" w:color="auto" w:fill="auto"/>
            <w:noWrap/>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U radu u laboratoriju</w:t>
            </w:r>
          </w:p>
        </w:tc>
      </w:tr>
      <w:tr w:rsidR="00016601" w:rsidRPr="009166BA" w:rsidTr="00CD5564">
        <w:trPr>
          <w:trHeight w:val="64"/>
        </w:trPr>
        <w:tc>
          <w:tcPr>
            <w:tcW w:w="5211" w:type="dxa"/>
            <w:tcBorders>
              <w:top w:val="single" w:sz="4" w:space="0" w:color="auto"/>
              <w:left w:val="single" w:sz="4" w:space="0" w:color="auto"/>
              <w:bottom w:val="single" w:sz="4" w:space="0" w:color="auto"/>
              <w:right w:val="single" w:sz="4" w:space="0" w:color="auto"/>
            </w:tcBorders>
            <w:shd w:val="clear" w:color="auto" w:fill="auto"/>
          </w:tcPr>
          <w:p w:rsidR="00016601" w:rsidRPr="00E15AAF" w:rsidRDefault="00016601" w:rsidP="00CD5564">
            <w:pPr>
              <w:pStyle w:val="NoSpacing"/>
              <w:rPr>
                <w:rFonts w:ascii="Times New Roman" w:hAnsi="Times New Roman"/>
                <w:sz w:val="20"/>
                <w:szCs w:val="20"/>
                <w:lang w:val="hr-HR"/>
              </w:rPr>
            </w:pPr>
            <w:r w:rsidRPr="00E15AAF">
              <w:rPr>
                <w:rFonts w:ascii="Times New Roman" w:hAnsi="Times New Roman"/>
                <w:sz w:val="20"/>
                <w:szCs w:val="20"/>
                <w:lang w:val="hr-HR"/>
              </w:rPr>
              <w:t>UKUPNO</w:t>
            </w:r>
          </w:p>
        </w:tc>
        <w:tc>
          <w:tcPr>
            <w:tcW w:w="1560" w:type="dxa"/>
            <w:tcBorders>
              <w:top w:val="nil"/>
              <w:left w:val="nil"/>
              <w:bottom w:val="single" w:sz="4" w:space="0" w:color="auto"/>
              <w:right w:val="single" w:sz="4" w:space="0" w:color="auto"/>
            </w:tcBorders>
            <w:shd w:val="clear" w:color="auto" w:fill="auto"/>
          </w:tcPr>
          <w:p w:rsidR="00016601" w:rsidRPr="00E15AAF" w:rsidRDefault="00016601" w:rsidP="00CD5564">
            <w:pPr>
              <w:pStyle w:val="NoSpacing"/>
              <w:rPr>
                <w:rFonts w:ascii="Times New Roman" w:hAnsi="Times New Roman"/>
                <w:bCs/>
                <w:sz w:val="20"/>
                <w:szCs w:val="20"/>
                <w:lang w:val="hr-HR"/>
              </w:rPr>
            </w:pPr>
            <w:r w:rsidRPr="00E15AAF">
              <w:rPr>
                <w:rFonts w:ascii="Times New Roman" w:hAnsi="Times New Roman"/>
                <w:bCs/>
                <w:sz w:val="20"/>
                <w:szCs w:val="20"/>
                <w:lang w:val="hr-HR"/>
              </w:rPr>
              <w:t>6099</w:t>
            </w:r>
          </w:p>
        </w:tc>
        <w:tc>
          <w:tcPr>
            <w:tcW w:w="2126" w:type="dxa"/>
            <w:tcBorders>
              <w:top w:val="nil"/>
              <w:left w:val="nil"/>
              <w:bottom w:val="single" w:sz="4" w:space="0" w:color="auto"/>
              <w:right w:val="single" w:sz="4" w:space="0" w:color="auto"/>
            </w:tcBorders>
            <w:shd w:val="clear" w:color="auto" w:fill="auto"/>
            <w:noWrap/>
          </w:tcPr>
          <w:p w:rsidR="00016601" w:rsidRPr="00E15AAF" w:rsidRDefault="00016601" w:rsidP="00CD5564">
            <w:pPr>
              <w:pStyle w:val="NoSpacing"/>
              <w:rPr>
                <w:rFonts w:ascii="Times New Roman" w:hAnsi="Times New Roman"/>
                <w:bCs/>
                <w:sz w:val="20"/>
                <w:szCs w:val="20"/>
                <w:lang w:val="hr-HR"/>
              </w:rPr>
            </w:pPr>
            <w:r w:rsidRPr="00E15AAF">
              <w:rPr>
                <w:rFonts w:ascii="Times New Roman" w:hAnsi="Times New Roman"/>
                <w:bCs/>
                <w:sz w:val="20"/>
                <w:szCs w:val="20"/>
                <w:lang w:val="hr-HR"/>
              </w:rPr>
              <w:t>6045</w:t>
            </w:r>
          </w:p>
        </w:tc>
      </w:tr>
    </w:tbl>
    <w:p w:rsidR="00016601" w:rsidRPr="009166BA" w:rsidRDefault="00016601" w:rsidP="00016601">
      <w:pPr>
        <w:pStyle w:val="NoSpacing"/>
        <w:rPr>
          <w:rFonts w:ascii="Times New Roman" w:hAnsi="Times New Roman"/>
          <w:noProof/>
          <w:sz w:val="24"/>
          <w:szCs w:val="24"/>
          <w:lang w:val="hr-HR"/>
        </w:rPr>
      </w:pPr>
    </w:p>
    <w:p w:rsidR="00016601" w:rsidRPr="009166BA" w:rsidRDefault="00016601" w:rsidP="00016601">
      <w:pPr>
        <w:pStyle w:val="NoSpacing"/>
        <w:rPr>
          <w:rFonts w:ascii="Times New Roman" w:hAnsi="Times New Roman"/>
          <w:b/>
          <w:noProof/>
          <w:sz w:val="24"/>
          <w:szCs w:val="24"/>
          <w:lang w:val="hr-HR"/>
        </w:rPr>
      </w:pPr>
      <w:r>
        <w:rPr>
          <w:rFonts w:ascii="Times New Roman" w:hAnsi="Times New Roman"/>
          <w:b/>
          <w:noProof/>
          <w:sz w:val="24"/>
          <w:szCs w:val="24"/>
          <w:lang w:val="hr-HR"/>
        </w:rPr>
        <w:t>Tabela 2. Farmaceutsko-kemijska kontrola kvalitete</w:t>
      </w:r>
      <w:r w:rsidRPr="009166BA">
        <w:rPr>
          <w:rFonts w:ascii="Times New Roman" w:hAnsi="Times New Roman"/>
          <w:b/>
          <w:noProof/>
          <w:sz w:val="24"/>
          <w:szCs w:val="24"/>
          <w:lang w:val="hr-HR"/>
        </w:rPr>
        <w:t xml:space="preserve"> lijeka:</w:t>
      </w:r>
    </w:p>
    <w:tbl>
      <w:tblPr>
        <w:tblW w:w="10284" w:type="dxa"/>
        <w:tblInd w:w="-537" w:type="dxa"/>
        <w:tblLayout w:type="fixed"/>
        <w:tblLook w:val="04A0"/>
      </w:tblPr>
      <w:tblGrid>
        <w:gridCol w:w="929"/>
        <w:gridCol w:w="4678"/>
        <w:gridCol w:w="1842"/>
        <w:gridCol w:w="1418"/>
        <w:gridCol w:w="1417"/>
      </w:tblGrid>
      <w:tr w:rsidR="00016601" w:rsidRPr="009166BA" w:rsidTr="00CD5564">
        <w:trPr>
          <w:trHeight w:val="315"/>
        </w:trPr>
        <w:tc>
          <w:tcPr>
            <w:tcW w:w="929" w:type="dxa"/>
            <w:vMerge w:val="restart"/>
            <w:tcBorders>
              <w:top w:val="single" w:sz="4" w:space="0" w:color="auto"/>
              <w:left w:val="single" w:sz="4" w:space="0" w:color="auto"/>
              <w:bottom w:val="single" w:sz="4" w:space="0" w:color="auto"/>
              <w:right w:val="single" w:sz="4" w:space="0" w:color="auto"/>
            </w:tcBorders>
            <w:shd w:val="clear" w:color="000000" w:fill="EEECE1"/>
            <w:vAlign w:val="center"/>
            <w:hideMark/>
          </w:tcPr>
          <w:p w:rsidR="00016601" w:rsidRPr="00E15AAF" w:rsidRDefault="00016601" w:rsidP="00CD5564">
            <w:pPr>
              <w:pStyle w:val="NoSpacing"/>
              <w:rPr>
                <w:rFonts w:ascii="Times New Roman" w:hAnsi="Times New Roman"/>
                <w:bCs/>
                <w:sz w:val="20"/>
                <w:szCs w:val="20"/>
                <w:lang w:val="hr-HR" w:eastAsia="bs-Latn-BA"/>
              </w:rPr>
            </w:pPr>
            <w:r w:rsidRPr="00E15AAF">
              <w:rPr>
                <w:rFonts w:ascii="Times New Roman" w:hAnsi="Times New Roman"/>
                <w:bCs/>
                <w:sz w:val="20"/>
                <w:szCs w:val="20"/>
                <w:lang w:val="hr-HR" w:eastAsia="bs-Latn-BA"/>
              </w:rPr>
              <w:t>Red. br.</w:t>
            </w:r>
          </w:p>
        </w:tc>
        <w:tc>
          <w:tcPr>
            <w:tcW w:w="4678" w:type="dxa"/>
            <w:vMerge w:val="restart"/>
            <w:tcBorders>
              <w:top w:val="single" w:sz="4" w:space="0" w:color="auto"/>
              <w:left w:val="single" w:sz="4" w:space="0" w:color="auto"/>
              <w:bottom w:val="single" w:sz="4" w:space="0" w:color="auto"/>
              <w:right w:val="single" w:sz="4" w:space="0" w:color="auto"/>
            </w:tcBorders>
            <w:shd w:val="clear" w:color="000000" w:fill="EEECE1"/>
            <w:vAlign w:val="center"/>
            <w:hideMark/>
          </w:tcPr>
          <w:p w:rsidR="00016601" w:rsidRPr="00E15AAF" w:rsidRDefault="00016601" w:rsidP="00CD5564">
            <w:pPr>
              <w:pStyle w:val="NoSpacing"/>
              <w:rPr>
                <w:rFonts w:ascii="Times New Roman" w:hAnsi="Times New Roman"/>
                <w:bCs/>
                <w:sz w:val="20"/>
                <w:szCs w:val="20"/>
                <w:lang w:val="hr-HR" w:eastAsia="bs-Latn-BA"/>
              </w:rPr>
            </w:pPr>
            <w:r w:rsidRPr="00E15AAF">
              <w:rPr>
                <w:rFonts w:ascii="Times New Roman" w:hAnsi="Times New Roman"/>
                <w:bCs/>
                <w:sz w:val="20"/>
                <w:szCs w:val="20"/>
                <w:lang w:val="hr-HR" w:eastAsia="bs-Latn-BA"/>
              </w:rPr>
              <w:t>PARAMETAR</w:t>
            </w:r>
          </w:p>
        </w:tc>
        <w:tc>
          <w:tcPr>
            <w:tcW w:w="1842" w:type="dxa"/>
            <w:vMerge w:val="restart"/>
            <w:tcBorders>
              <w:top w:val="single" w:sz="4" w:space="0" w:color="auto"/>
              <w:left w:val="single" w:sz="4" w:space="0" w:color="auto"/>
              <w:bottom w:val="single" w:sz="4" w:space="0" w:color="000000"/>
              <w:right w:val="single" w:sz="4" w:space="0" w:color="auto"/>
            </w:tcBorders>
            <w:shd w:val="clear" w:color="000000" w:fill="EEECE1"/>
            <w:vAlign w:val="center"/>
            <w:hideMark/>
          </w:tcPr>
          <w:p w:rsidR="00016601" w:rsidRPr="00E15AAF" w:rsidRDefault="00016601" w:rsidP="00CD5564">
            <w:pPr>
              <w:pStyle w:val="NoSpacing"/>
              <w:rPr>
                <w:rFonts w:ascii="Times New Roman" w:hAnsi="Times New Roman"/>
                <w:bCs/>
                <w:sz w:val="20"/>
                <w:szCs w:val="20"/>
                <w:lang w:val="hr-HR" w:eastAsia="bs-Latn-BA"/>
              </w:rPr>
            </w:pPr>
            <w:r w:rsidRPr="00E15AAF">
              <w:rPr>
                <w:rFonts w:ascii="Times New Roman" w:hAnsi="Times New Roman"/>
                <w:bCs/>
                <w:sz w:val="20"/>
                <w:szCs w:val="20"/>
                <w:lang w:val="hr-HR" w:eastAsia="bs-Latn-BA"/>
              </w:rPr>
              <w:t>TEHNIKA</w:t>
            </w:r>
          </w:p>
        </w:tc>
        <w:tc>
          <w:tcPr>
            <w:tcW w:w="1418" w:type="dxa"/>
            <w:vMerge w:val="restart"/>
            <w:tcBorders>
              <w:top w:val="single" w:sz="4" w:space="0" w:color="auto"/>
              <w:left w:val="single" w:sz="4" w:space="0" w:color="auto"/>
              <w:bottom w:val="single" w:sz="4" w:space="0" w:color="000000"/>
              <w:right w:val="single" w:sz="4" w:space="0" w:color="auto"/>
            </w:tcBorders>
            <w:shd w:val="clear" w:color="000000" w:fill="EEECE1"/>
            <w:vAlign w:val="center"/>
            <w:hideMark/>
          </w:tcPr>
          <w:p w:rsidR="00016601" w:rsidRPr="00E15AAF" w:rsidRDefault="00016601" w:rsidP="00CD5564">
            <w:pPr>
              <w:pStyle w:val="NoSpacing"/>
              <w:rPr>
                <w:rFonts w:ascii="Times New Roman" w:hAnsi="Times New Roman"/>
                <w:bCs/>
                <w:sz w:val="20"/>
                <w:szCs w:val="20"/>
                <w:lang w:val="hr-HR" w:eastAsia="bs-Latn-BA"/>
              </w:rPr>
            </w:pPr>
            <w:r w:rsidRPr="00E15AAF">
              <w:rPr>
                <w:rFonts w:ascii="Times New Roman" w:hAnsi="Times New Roman"/>
                <w:bCs/>
                <w:sz w:val="20"/>
                <w:szCs w:val="20"/>
                <w:lang w:val="hr-HR" w:eastAsia="bs-Latn-BA"/>
              </w:rPr>
              <w:t>Planirano</w:t>
            </w:r>
          </w:p>
        </w:tc>
        <w:tc>
          <w:tcPr>
            <w:tcW w:w="1417" w:type="dxa"/>
            <w:vMerge w:val="restart"/>
            <w:tcBorders>
              <w:top w:val="single" w:sz="4" w:space="0" w:color="auto"/>
              <w:left w:val="single" w:sz="4" w:space="0" w:color="auto"/>
              <w:bottom w:val="single" w:sz="4" w:space="0" w:color="000000"/>
              <w:right w:val="single" w:sz="4" w:space="0" w:color="auto"/>
            </w:tcBorders>
            <w:shd w:val="clear" w:color="000000" w:fill="EEECE1"/>
            <w:noWrap/>
            <w:vAlign w:val="center"/>
            <w:hideMark/>
          </w:tcPr>
          <w:p w:rsidR="00016601" w:rsidRPr="00E15AAF" w:rsidRDefault="00016601" w:rsidP="00CD5564">
            <w:pPr>
              <w:pStyle w:val="NoSpacing"/>
              <w:rPr>
                <w:rFonts w:ascii="Times New Roman" w:hAnsi="Times New Roman"/>
                <w:bCs/>
                <w:sz w:val="20"/>
                <w:szCs w:val="20"/>
                <w:lang w:val="hr-HR" w:eastAsia="bs-Latn-BA"/>
              </w:rPr>
            </w:pPr>
            <w:r w:rsidRPr="00E15AAF">
              <w:rPr>
                <w:rFonts w:ascii="Times New Roman" w:hAnsi="Times New Roman"/>
                <w:bCs/>
                <w:sz w:val="20"/>
                <w:szCs w:val="20"/>
                <w:lang w:val="hr-HR" w:eastAsia="bs-Latn-BA"/>
              </w:rPr>
              <w:t>Završeno</w:t>
            </w:r>
          </w:p>
        </w:tc>
      </w:tr>
      <w:tr w:rsidR="00016601" w:rsidRPr="009166BA" w:rsidTr="00CD5564">
        <w:trPr>
          <w:trHeight w:val="315"/>
        </w:trPr>
        <w:tc>
          <w:tcPr>
            <w:tcW w:w="929" w:type="dxa"/>
            <w:vMerge/>
            <w:tcBorders>
              <w:top w:val="single" w:sz="4" w:space="0" w:color="auto"/>
              <w:left w:val="single" w:sz="4" w:space="0" w:color="auto"/>
              <w:bottom w:val="single" w:sz="4" w:space="0" w:color="auto"/>
              <w:right w:val="single" w:sz="4" w:space="0" w:color="auto"/>
            </w:tcBorders>
            <w:vAlign w:val="center"/>
            <w:hideMark/>
          </w:tcPr>
          <w:p w:rsidR="00016601" w:rsidRPr="00E15AAF" w:rsidRDefault="00016601" w:rsidP="00CD5564">
            <w:pPr>
              <w:pStyle w:val="NoSpacing"/>
              <w:rPr>
                <w:rFonts w:ascii="Times New Roman" w:hAnsi="Times New Roman"/>
                <w:bCs/>
                <w:sz w:val="20"/>
                <w:szCs w:val="20"/>
                <w:lang w:val="hr-HR" w:eastAsia="bs-Latn-BA"/>
              </w:rPr>
            </w:pPr>
          </w:p>
        </w:tc>
        <w:tc>
          <w:tcPr>
            <w:tcW w:w="4678" w:type="dxa"/>
            <w:vMerge/>
            <w:tcBorders>
              <w:top w:val="single" w:sz="4" w:space="0" w:color="auto"/>
              <w:left w:val="single" w:sz="4" w:space="0" w:color="auto"/>
              <w:bottom w:val="single" w:sz="4" w:space="0" w:color="auto"/>
              <w:right w:val="single" w:sz="4" w:space="0" w:color="auto"/>
            </w:tcBorders>
            <w:vAlign w:val="center"/>
            <w:hideMark/>
          </w:tcPr>
          <w:p w:rsidR="00016601" w:rsidRPr="00E15AAF" w:rsidRDefault="00016601" w:rsidP="00CD5564">
            <w:pPr>
              <w:pStyle w:val="NoSpacing"/>
              <w:rPr>
                <w:rFonts w:ascii="Times New Roman" w:hAnsi="Times New Roman"/>
                <w:bCs/>
                <w:sz w:val="20"/>
                <w:szCs w:val="20"/>
                <w:lang w:val="hr-HR" w:eastAsia="bs-Latn-BA"/>
              </w:rPr>
            </w:pPr>
          </w:p>
        </w:tc>
        <w:tc>
          <w:tcPr>
            <w:tcW w:w="1842" w:type="dxa"/>
            <w:vMerge/>
            <w:tcBorders>
              <w:top w:val="single" w:sz="4" w:space="0" w:color="auto"/>
              <w:left w:val="single" w:sz="4" w:space="0" w:color="auto"/>
              <w:bottom w:val="single" w:sz="4" w:space="0" w:color="000000"/>
              <w:right w:val="single" w:sz="4" w:space="0" w:color="auto"/>
            </w:tcBorders>
            <w:vAlign w:val="center"/>
            <w:hideMark/>
          </w:tcPr>
          <w:p w:rsidR="00016601" w:rsidRPr="00E15AAF" w:rsidRDefault="00016601" w:rsidP="00CD5564">
            <w:pPr>
              <w:pStyle w:val="NoSpacing"/>
              <w:rPr>
                <w:rFonts w:ascii="Times New Roman" w:hAnsi="Times New Roman"/>
                <w:bCs/>
                <w:sz w:val="20"/>
                <w:szCs w:val="20"/>
                <w:lang w:val="hr-HR" w:eastAsia="bs-Latn-BA"/>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16601" w:rsidRPr="00E15AAF" w:rsidRDefault="00016601" w:rsidP="00CD5564">
            <w:pPr>
              <w:pStyle w:val="NoSpacing"/>
              <w:rPr>
                <w:rFonts w:ascii="Times New Roman" w:hAnsi="Times New Roman"/>
                <w:bCs/>
                <w:sz w:val="20"/>
                <w:szCs w:val="20"/>
                <w:lang w:val="hr-HR" w:eastAsia="bs-Latn-BA"/>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016601" w:rsidRPr="00E15AAF" w:rsidRDefault="00016601" w:rsidP="00CD5564">
            <w:pPr>
              <w:pStyle w:val="NoSpacing"/>
              <w:rPr>
                <w:rFonts w:ascii="Times New Roman" w:hAnsi="Times New Roman"/>
                <w:bCs/>
                <w:sz w:val="20"/>
                <w:szCs w:val="20"/>
                <w:lang w:val="hr-HR" w:eastAsia="bs-Latn-BA"/>
              </w:rPr>
            </w:pPr>
          </w:p>
        </w:tc>
      </w:tr>
      <w:tr w:rsidR="00016601" w:rsidRPr="009166BA" w:rsidTr="00CD5564">
        <w:trPr>
          <w:trHeight w:val="187"/>
        </w:trPr>
        <w:tc>
          <w:tcPr>
            <w:tcW w:w="929" w:type="dxa"/>
            <w:tcBorders>
              <w:top w:val="nil"/>
              <w:left w:val="single" w:sz="4" w:space="0" w:color="auto"/>
              <w:bottom w:val="single" w:sz="4" w:space="0" w:color="auto"/>
              <w:right w:val="single" w:sz="4" w:space="0" w:color="auto"/>
            </w:tcBorders>
            <w:shd w:val="clear" w:color="auto" w:fill="auto"/>
            <w:vAlign w:val="center"/>
            <w:hideMark/>
          </w:tcPr>
          <w:p w:rsidR="00016601" w:rsidRPr="00E15AAF" w:rsidRDefault="00016601" w:rsidP="00CD5564">
            <w:pPr>
              <w:pStyle w:val="NoSpacing"/>
              <w:rPr>
                <w:rFonts w:ascii="Times New Roman" w:hAnsi="Times New Roman"/>
                <w:sz w:val="20"/>
                <w:szCs w:val="20"/>
                <w:lang w:val="hr-HR" w:eastAsia="bs-Latn-BA"/>
              </w:rPr>
            </w:pPr>
            <w:r w:rsidRPr="00E15AAF">
              <w:rPr>
                <w:rFonts w:ascii="Times New Roman" w:hAnsi="Times New Roman"/>
                <w:sz w:val="20"/>
                <w:szCs w:val="20"/>
                <w:lang w:val="hr-HR" w:eastAsia="bs-Latn-BA"/>
              </w:rPr>
              <w:t>1.</w:t>
            </w:r>
          </w:p>
        </w:tc>
        <w:tc>
          <w:tcPr>
            <w:tcW w:w="4678" w:type="dxa"/>
            <w:tcBorders>
              <w:top w:val="nil"/>
              <w:left w:val="nil"/>
              <w:bottom w:val="single" w:sz="4" w:space="0" w:color="auto"/>
              <w:right w:val="single" w:sz="4" w:space="0" w:color="auto"/>
            </w:tcBorders>
            <w:shd w:val="clear" w:color="auto" w:fill="auto"/>
            <w:vAlign w:val="center"/>
            <w:hideMark/>
          </w:tcPr>
          <w:p w:rsidR="00016601" w:rsidRPr="00E15AAF" w:rsidRDefault="00016601" w:rsidP="00CD5564">
            <w:pPr>
              <w:pStyle w:val="NoSpacing"/>
              <w:rPr>
                <w:rFonts w:ascii="Times New Roman" w:hAnsi="Times New Roman"/>
                <w:sz w:val="20"/>
                <w:szCs w:val="20"/>
                <w:lang w:val="hr-HR" w:eastAsia="bs-Latn-BA"/>
              </w:rPr>
            </w:pPr>
            <w:r w:rsidRPr="00E15AAF">
              <w:rPr>
                <w:rFonts w:ascii="Times New Roman" w:hAnsi="Times New Roman"/>
                <w:sz w:val="20"/>
                <w:szCs w:val="20"/>
                <w:lang w:val="hr-HR" w:eastAsia="bs-Latn-BA"/>
              </w:rPr>
              <w:t>Sadržaj aktivne supstance</w:t>
            </w:r>
          </w:p>
        </w:tc>
        <w:tc>
          <w:tcPr>
            <w:tcW w:w="1842" w:type="dxa"/>
            <w:tcBorders>
              <w:top w:val="nil"/>
              <w:left w:val="nil"/>
              <w:bottom w:val="single" w:sz="4" w:space="0" w:color="auto"/>
              <w:right w:val="single" w:sz="4" w:space="0" w:color="auto"/>
            </w:tcBorders>
            <w:shd w:val="clear" w:color="auto" w:fill="auto"/>
            <w:vAlign w:val="center"/>
            <w:hideMark/>
          </w:tcPr>
          <w:p w:rsidR="00016601" w:rsidRPr="00E15AAF" w:rsidRDefault="00016601" w:rsidP="00CD5564">
            <w:pPr>
              <w:pStyle w:val="NoSpacing"/>
              <w:rPr>
                <w:rFonts w:ascii="Times New Roman" w:hAnsi="Times New Roman"/>
                <w:sz w:val="20"/>
                <w:szCs w:val="20"/>
                <w:lang w:val="hr-HR" w:eastAsia="bs-Latn-BA"/>
              </w:rPr>
            </w:pPr>
            <w:r w:rsidRPr="00E15AAF">
              <w:rPr>
                <w:rFonts w:ascii="Times New Roman" w:hAnsi="Times New Roman"/>
                <w:sz w:val="20"/>
                <w:szCs w:val="20"/>
                <w:lang w:val="hr-HR" w:eastAsia="bs-Latn-BA"/>
              </w:rPr>
              <w:t>HPLC</w:t>
            </w:r>
          </w:p>
        </w:tc>
        <w:tc>
          <w:tcPr>
            <w:tcW w:w="1418" w:type="dxa"/>
            <w:tcBorders>
              <w:top w:val="nil"/>
              <w:left w:val="nil"/>
              <w:bottom w:val="single" w:sz="4" w:space="0" w:color="auto"/>
              <w:right w:val="single" w:sz="4" w:space="0" w:color="auto"/>
            </w:tcBorders>
            <w:shd w:val="clear" w:color="auto" w:fill="auto"/>
            <w:vAlign w:val="center"/>
            <w:hideMark/>
          </w:tcPr>
          <w:p w:rsidR="00016601" w:rsidRPr="00E15AAF" w:rsidRDefault="00016601" w:rsidP="00CD5564">
            <w:pPr>
              <w:pStyle w:val="NoSpacing"/>
              <w:rPr>
                <w:rFonts w:ascii="Times New Roman" w:hAnsi="Times New Roman"/>
                <w:sz w:val="20"/>
                <w:szCs w:val="20"/>
                <w:lang w:val="hr-HR" w:eastAsia="bs-Latn-BA"/>
              </w:rPr>
            </w:pPr>
            <w:r w:rsidRPr="00E15AAF">
              <w:rPr>
                <w:rFonts w:ascii="Times New Roman" w:hAnsi="Times New Roman"/>
                <w:sz w:val="20"/>
                <w:szCs w:val="20"/>
                <w:lang w:val="hr-HR" w:eastAsia="bs-Latn-BA"/>
              </w:rPr>
              <w:t>660</w:t>
            </w:r>
          </w:p>
        </w:tc>
        <w:tc>
          <w:tcPr>
            <w:tcW w:w="1417" w:type="dxa"/>
            <w:tcBorders>
              <w:top w:val="nil"/>
              <w:left w:val="nil"/>
              <w:bottom w:val="single" w:sz="4" w:space="0" w:color="auto"/>
              <w:right w:val="single" w:sz="4" w:space="0" w:color="auto"/>
            </w:tcBorders>
            <w:shd w:val="clear" w:color="auto" w:fill="auto"/>
            <w:noWrap/>
            <w:vAlign w:val="center"/>
            <w:hideMark/>
          </w:tcPr>
          <w:p w:rsidR="00016601" w:rsidRPr="00E15AAF" w:rsidRDefault="00016601" w:rsidP="00CD5564">
            <w:pPr>
              <w:pStyle w:val="NoSpacing"/>
              <w:rPr>
                <w:rFonts w:ascii="Times New Roman" w:hAnsi="Times New Roman"/>
                <w:sz w:val="20"/>
                <w:szCs w:val="20"/>
                <w:lang w:val="hr-HR" w:eastAsia="bs-Latn-BA"/>
              </w:rPr>
            </w:pPr>
            <w:r w:rsidRPr="00E15AAF">
              <w:rPr>
                <w:rFonts w:ascii="Times New Roman" w:hAnsi="Times New Roman"/>
                <w:sz w:val="20"/>
                <w:szCs w:val="20"/>
                <w:lang w:val="hr-HR" w:eastAsia="bs-Latn-BA"/>
              </w:rPr>
              <w:t>607</w:t>
            </w:r>
          </w:p>
        </w:tc>
      </w:tr>
      <w:tr w:rsidR="00016601" w:rsidRPr="009166BA" w:rsidTr="00CD5564">
        <w:trPr>
          <w:trHeight w:val="149"/>
        </w:trPr>
        <w:tc>
          <w:tcPr>
            <w:tcW w:w="929" w:type="dxa"/>
            <w:tcBorders>
              <w:top w:val="nil"/>
              <w:left w:val="single" w:sz="4" w:space="0" w:color="auto"/>
              <w:bottom w:val="single" w:sz="4" w:space="0" w:color="auto"/>
              <w:right w:val="single" w:sz="4" w:space="0" w:color="auto"/>
            </w:tcBorders>
            <w:shd w:val="clear" w:color="auto" w:fill="auto"/>
            <w:vAlign w:val="center"/>
            <w:hideMark/>
          </w:tcPr>
          <w:p w:rsidR="00016601" w:rsidRPr="00E15AAF" w:rsidRDefault="00016601" w:rsidP="00CD5564">
            <w:pPr>
              <w:pStyle w:val="NoSpacing"/>
              <w:rPr>
                <w:rFonts w:ascii="Times New Roman" w:hAnsi="Times New Roman"/>
                <w:sz w:val="20"/>
                <w:szCs w:val="20"/>
                <w:lang w:val="hr-HR" w:eastAsia="bs-Latn-BA"/>
              </w:rPr>
            </w:pPr>
            <w:r w:rsidRPr="00E15AAF">
              <w:rPr>
                <w:rFonts w:ascii="Times New Roman" w:hAnsi="Times New Roman"/>
                <w:sz w:val="20"/>
                <w:szCs w:val="20"/>
                <w:lang w:val="hr-HR" w:eastAsia="bs-Latn-BA"/>
              </w:rPr>
              <w:t>2.</w:t>
            </w:r>
          </w:p>
        </w:tc>
        <w:tc>
          <w:tcPr>
            <w:tcW w:w="4678" w:type="dxa"/>
            <w:tcBorders>
              <w:top w:val="nil"/>
              <w:left w:val="nil"/>
              <w:bottom w:val="single" w:sz="4" w:space="0" w:color="auto"/>
              <w:right w:val="single" w:sz="4" w:space="0" w:color="auto"/>
            </w:tcBorders>
            <w:shd w:val="clear" w:color="auto" w:fill="auto"/>
            <w:vAlign w:val="center"/>
            <w:hideMark/>
          </w:tcPr>
          <w:p w:rsidR="00016601" w:rsidRPr="00E15AAF" w:rsidRDefault="00016601" w:rsidP="00CD5564">
            <w:pPr>
              <w:pStyle w:val="NoSpacing"/>
              <w:rPr>
                <w:rFonts w:ascii="Times New Roman" w:hAnsi="Times New Roman"/>
                <w:sz w:val="20"/>
                <w:szCs w:val="20"/>
                <w:lang w:val="hr-HR" w:eastAsia="bs-Latn-BA"/>
              </w:rPr>
            </w:pPr>
            <w:r w:rsidRPr="00E15AAF">
              <w:rPr>
                <w:rFonts w:ascii="Times New Roman" w:hAnsi="Times New Roman"/>
                <w:sz w:val="20"/>
                <w:szCs w:val="20"/>
                <w:lang w:val="hr-HR" w:eastAsia="bs-Latn-BA"/>
              </w:rPr>
              <w:t>Ujednačenost sadržaja</w:t>
            </w:r>
          </w:p>
        </w:tc>
        <w:tc>
          <w:tcPr>
            <w:tcW w:w="1842" w:type="dxa"/>
            <w:tcBorders>
              <w:top w:val="nil"/>
              <w:left w:val="nil"/>
              <w:bottom w:val="single" w:sz="4" w:space="0" w:color="auto"/>
              <w:right w:val="single" w:sz="4" w:space="0" w:color="auto"/>
            </w:tcBorders>
            <w:shd w:val="clear" w:color="auto" w:fill="auto"/>
            <w:vAlign w:val="center"/>
            <w:hideMark/>
          </w:tcPr>
          <w:p w:rsidR="00016601" w:rsidRPr="00E15AAF" w:rsidRDefault="00016601" w:rsidP="00CD5564">
            <w:pPr>
              <w:pStyle w:val="NoSpacing"/>
              <w:rPr>
                <w:rFonts w:ascii="Times New Roman" w:hAnsi="Times New Roman"/>
                <w:sz w:val="20"/>
                <w:szCs w:val="20"/>
                <w:lang w:val="hr-HR" w:eastAsia="bs-Latn-BA"/>
              </w:rPr>
            </w:pPr>
            <w:r w:rsidRPr="00E15AAF">
              <w:rPr>
                <w:rFonts w:ascii="Times New Roman" w:hAnsi="Times New Roman"/>
                <w:sz w:val="20"/>
                <w:szCs w:val="20"/>
                <w:lang w:val="hr-HR" w:eastAsia="bs-Latn-BA"/>
              </w:rPr>
              <w:t>HPLC</w:t>
            </w:r>
          </w:p>
        </w:tc>
        <w:tc>
          <w:tcPr>
            <w:tcW w:w="1418" w:type="dxa"/>
            <w:tcBorders>
              <w:top w:val="nil"/>
              <w:left w:val="nil"/>
              <w:bottom w:val="single" w:sz="4" w:space="0" w:color="auto"/>
              <w:right w:val="single" w:sz="4" w:space="0" w:color="auto"/>
            </w:tcBorders>
            <w:shd w:val="clear" w:color="auto" w:fill="auto"/>
            <w:vAlign w:val="center"/>
            <w:hideMark/>
          </w:tcPr>
          <w:p w:rsidR="00016601" w:rsidRPr="00E15AAF" w:rsidRDefault="00016601" w:rsidP="00CD5564">
            <w:pPr>
              <w:pStyle w:val="NoSpacing"/>
              <w:rPr>
                <w:rFonts w:ascii="Times New Roman" w:hAnsi="Times New Roman"/>
                <w:sz w:val="20"/>
                <w:szCs w:val="20"/>
                <w:lang w:val="hr-HR" w:eastAsia="bs-Latn-BA"/>
              </w:rPr>
            </w:pPr>
            <w:r w:rsidRPr="00E15AAF">
              <w:rPr>
                <w:rFonts w:ascii="Times New Roman" w:hAnsi="Times New Roman"/>
                <w:sz w:val="20"/>
                <w:szCs w:val="20"/>
                <w:lang w:val="hr-HR" w:eastAsia="bs-Latn-BA"/>
              </w:rPr>
              <w:t>165</w:t>
            </w:r>
          </w:p>
        </w:tc>
        <w:tc>
          <w:tcPr>
            <w:tcW w:w="1417" w:type="dxa"/>
            <w:tcBorders>
              <w:top w:val="nil"/>
              <w:left w:val="nil"/>
              <w:bottom w:val="single" w:sz="4" w:space="0" w:color="auto"/>
              <w:right w:val="single" w:sz="4" w:space="0" w:color="auto"/>
            </w:tcBorders>
            <w:shd w:val="clear" w:color="auto" w:fill="auto"/>
            <w:noWrap/>
            <w:vAlign w:val="center"/>
            <w:hideMark/>
          </w:tcPr>
          <w:p w:rsidR="00016601" w:rsidRPr="00E15AAF" w:rsidRDefault="00016601" w:rsidP="00CD5564">
            <w:pPr>
              <w:pStyle w:val="NoSpacing"/>
              <w:rPr>
                <w:rFonts w:ascii="Times New Roman" w:hAnsi="Times New Roman"/>
                <w:sz w:val="20"/>
                <w:szCs w:val="20"/>
                <w:lang w:val="hr-HR" w:eastAsia="bs-Latn-BA"/>
              </w:rPr>
            </w:pPr>
            <w:r w:rsidRPr="00E15AAF">
              <w:rPr>
                <w:rFonts w:ascii="Times New Roman" w:hAnsi="Times New Roman"/>
                <w:sz w:val="20"/>
                <w:szCs w:val="20"/>
                <w:lang w:val="hr-HR" w:eastAsia="bs-Latn-BA"/>
              </w:rPr>
              <w:t>8</w:t>
            </w:r>
          </w:p>
        </w:tc>
      </w:tr>
      <w:tr w:rsidR="00016601" w:rsidRPr="009166BA" w:rsidTr="00CD5564">
        <w:trPr>
          <w:trHeight w:val="315"/>
        </w:trPr>
        <w:tc>
          <w:tcPr>
            <w:tcW w:w="929" w:type="dxa"/>
            <w:tcBorders>
              <w:top w:val="nil"/>
              <w:left w:val="single" w:sz="4" w:space="0" w:color="auto"/>
              <w:bottom w:val="single" w:sz="4" w:space="0" w:color="auto"/>
              <w:right w:val="single" w:sz="4" w:space="0" w:color="auto"/>
            </w:tcBorders>
            <w:shd w:val="clear" w:color="auto" w:fill="auto"/>
            <w:vAlign w:val="center"/>
            <w:hideMark/>
          </w:tcPr>
          <w:p w:rsidR="00016601" w:rsidRPr="00E15AAF" w:rsidRDefault="00016601" w:rsidP="00CD5564">
            <w:pPr>
              <w:pStyle w:val="NoSpacing"/>
              <w:rPr>
                <w:rFonts w:ascii="Times New Roman" w:hAnsi="Times New Roman"/>
                <w:sz w:val="20"/>
                <w:szCs w:val="20"/>
                <w:lang w:val="hr-HR" w:eastAsia="bs-Latn-BA"/>
              </w:rPr>
            </w:pPr>
            <w:r w:rsidRPr="00E15AAF">
              <w:rPr>
                <w:rFonts w:ascii="Times New Roman" w:hAnsi="Times New Roman"/>
                <w:sz w:val="20"/>
                <w:szCs w:val="20"/>
                <w:lang w:val="hr-HR" w:eastAsia="bs-Latn-BA"/>
              </w:rPr>
              <w:t>3.</w:t>
            </w:r>
          </w:p>
        </w:tc>
        <w:tc>
          <w:tcPr>
            <w:tcW w:w="4678" w:type="dxa"/>
            <w:tcBorders>
              <w:top w:val="nil"/>
              <w:left w:val="nil"/>
              <w:bottom w:val="single" w:sz="4" w:space="0" w:color="auto"/>
              <w:right w:val="single" w:sz="4" w:space="0" w:color="auto"/>
            </w:tcBorders>
            <w:shd w:val="clear" w:color="auto" w:fill="auto"/>
            <w:vAlign w:val="center"/>
            <w:hideMark/>
          </w:tcPr>
          <w:p w:rsidR="00016601" w:rsidRPr="00E15AAF" w:rsidRDefault="00016601" w:rsidP="00CD5564">
            <w:pPr>
              <w:pStyle w:val="NoSpacing"/>
              <w:rPr>
                <w:rFonts w:ascii="Times New Roman" w:hAnsi="Times New Roman"/>
                <w:sz w:val="20"/>
                <w:szCs w:val="20"/>
                <w:lang w:val="hr-HR" w:eastAsia="bs-Latn-BA"/>
              </w:rPr>
            </w:pPr>
            <w:r w:rsidRPr="00E15AAF">
              <w:rPr>
                <w:rFonts w:ascii="Times New Roman" w:hAnsi="Times New Roman"/>
                <w:sz w:val="20"/>
                <w:szCs w:val="20"/>
                <w:lang w:val="hr-HR" w:eastAsia="bs-Latn-BA"/>
              </w:rPr>
              <w:t>Onečišćenja</w:t>
            </w:r>
          </w:p>
        </w:tc>
        <w:tc>
          <w:tcPr>
            <w:tcW w:w="1842" w:type="dxa"/>
            <w:tcBorders>
              <w:top w:val="nil"/>
              <w:left w:val="nil"/>
              <w:bottom w:val="single" w:sz="4" w:space="0" w:color="auto"/>
              <w:right w:val="single" w:sz="4" w:space="0" w:color="auto"/>
            </w:tcBorders>
            <w:shd w:val="clear" w:color="auto" w:fill="auto"/>
            <w:vAlign w:val="center"/>
            <w:hideMark/>
          </w:tcPr>
          <w:p w:rsidR="00016601" w:rsidRPr="00E15AAF" w:rsidRDefault="00016601" w:rsidP="00CD5564">
            <w:pPr>
              <w:pStyle w:val="NoSpacing"/>
              <w:rPr>
                <w:rFonts w:ascii="Times New Roman" w:hAnsi="Times New Roman"/>
                <w:sz w:val="20"/>
                <w:szCs w:val="20"/>
                <w:lang w:val="hr-HR" w:eastAsia="bs-Latn-BA"/>
              </w:rPr>
            </w:pPr>
            <w:r w:rsidRPr="00E15AAF">
              <w:rPr>
                <w:rFonts w:ascii="Times New Roman" w:hAnsi="Times New Roman"/>
                <w:sz w:val="20"/>
                <w:szCs w:val="20"/>
                <w:lang w:val="hr-HR" w:eastAsia="bs-Latn-BA"/>
              </w:rPr>
              <w:t>HPLC</w:t>
            </w:r>
          </w:p>
        </w:tc>
        <w:tc>
          <w:tcPr>
            <w:tcW w:w="1418" w:type="dxa"/>
            <w:tcBorders>
              <w:top w:val="nil"/>
              <w:left w:val="nil"/>
              <w:bottom w:val="single" w:sz="4" w:space="0" w:color="auto"/>
              <w:right w:val="single" w:sz="4" w:space="0" w:color="auto"/>
            </w:tcBorders>
            <w:shd w:val="clear" w:color="auto" w:fill="auto"/>
            <w:vAlign w:val="center"/>
            <w:hideMark/>
          </w:tcPr>
          <w:p w:rsidR="00016601" w:rsidRPr="00E15AAF" w:rsidRDefault="00016601" w:rsidP="00CD5564">
            <w:pPr>
              <w:pStyle w:val="NoSpacing"/>
              <w:rPr>
                <w:rFonts w:ascii="Times New Roman" w:hAnsi="Times New Roman"/>
                <w:sz w:val="20"/>
                <w:szCs w:val="20"/>
                <w:lang w:val="hr-HR" w:eastAsia="bs-Latn-BA"/>
              </w:rPr>
            </w:pPr>
            <w:r w:rsidRPr="00E15AAF">
              <w:rPr>
                <w:rFonts w:ascii="Times New Roman" w:hAnsi="Times New Roman"/>
                <w:sz w:val="20"/>
                <w:szCs w:val="20"/>
                <w:lang w:val="hr-HR" w:eastAsia="bs-Latn-BA"/>
              </w:rPr>
              <w:t>550</w:t>
            </w:r>
          </w:p>
        </w:tc>
        <w:tc>
          <w:tcPr>
            <w:tcW w:w="1417" w:type="dxa"/>
            <w:tcBorders>
              <w:top w:val="nil"/>
              <w:left w:val="nil"/>
              <w:bottom w:val="single" w:sz="4" w:space="0" w:color="auto"/>
              <w:right w:val="single" w:sz="4" w:space="0" w:color="auto"/>
            </w:tcBorders>
            <w:shd w:val="clear" w:color="auto" w:fill="auto"/>
            <w:noWrap/>
            <w:vAlign w:val="center"/>
            <w:hideMark/>
          </w:tcPr>
          <w:p w:rsidR="00016601" w:rsidRPr="00E15AAF" w:rsidRDefault="00016601" w:rsidP="00CD5564">
            <w:pPr>
              <w:pStyle w:val="NoSpacing"/>
              <w:rPr>
                <w:rFonts w:ascii="Times New Roman" w:hAnsi="Times New Roman"/>
                <w:sz w:val="20"/>
                <w:szCs w:val="20"/>
                <w:lang w:val="hr-HR" w:eastAsia="bs-Latn-BA"/>
              </w:rPr>
            </w:pPr>
            <w:r w:rsidRPr="00E15AAF">
              <w:rPr>
                <w:rFonts w:ascii="Times New Roman" w:hAnsi="Times New Roman"/>
                <w:sz w:val="20"/>
                <w:szCs w:val="20"/>
                <w:lang w:val="hr-HR" w:eastAsia="bs-Latn-BA"/>
              </w:rPr>
              <w:t>556</w:t>
            </w:r>
          </w:p>
        </w:tc>
      </w:tr>
      <w:tr w:rsidR="00016601" w:rsidRPr="009166BA" w:rsidTr="00CD5564">
        <w:trPr>
          <w:trHeight w:val="243"/>
        </w:trPr>
        <w:tc>
          <w:tcPr>
            <w:tcW w:w="929" w:type="dxa"/>
            <w:tcBorders>
              <w:top w:val="nil"/>
              <w:left w:val="single" w:sz="4" w:space="0" w:color="auto"/>
              <w:bottom w:val="single" w:sz="4" w:space="0" w:color="auto"/>
              <w:right w:val="single" w:sz="4" w:space="0" w:color="auto"/>
            </w:tcBorders>
            <w:shd w:val="clear" w:color="auto" w:fill="auto"/>
            <w:vAlign w:val="center"/>
            <w:hideMark/>
          </w:tcPr>
          <w:p w:rsidR="00016601" w:rsidRPr="00E15AAF" w:rsidRDefault="00016601" w:rsidP="00CD5564">
            <w:pPr>
              <w:pStyle w:val="NoSpacing"/>
              <w:rPr>
                <w:rFonts w:ascii="Times New Roman" w:hAnsi="Times New Roman"/>
                <w:sz w:val="20"/>
                <w:szCs w:val="20"/>
                <w:lang w:val="hr-HR" w:eastAsia="bs-Latn-BA"/>
              </w:rPr>
            </w:pPr>
            <w:r w:rsidRPr="00E15AAF">
              <w:rPr>
                <w:rFonts w:ascii="Times New Roman" w:hAnsi="Times New Roman"/>
                <w:sz w:val="20"/>
                <w:szCs w:val="20"/>
                <w:lang w:val="hr-HR" w:eastAsia="bs-Latn-BA"/>
              </w:rPr>
              <w:t>4.</w:t>
            </w:r>
          </w:p>
        </w:tc>
        <w:tc>
          <w:tcPr>
            <w:tcW w:w="4678" w:type="dxa"/>
            <w:tcBorders>
              <w:top w:val="nil"/>
              <w:left w:val="nil"/>
              <w:bottom w:val="single" w:sz="4" w:space="0" w:color="auto"/>
              <w:right w:val="single" w:sz="4" w:space="0" w:color="auto"/>
            </w:tcBorders>
            <w:shd w:val="clear" w:color="auto" w:fill="auto"/>
            <w:vAlign w:val="center"/>
            <w:hideMark/>
          </w:tcPr>
          <w:p w:rsidR="00016601" w:rsidRPr="00E15AAF" w:rsidRDefault="00016601" w:rsidP="00CD5564">
            <w:pPr>
              <w:pStyle w:val="NoSpacing"/>
              <w:rPr>
                <w:rFonts w:ascii="Times New Roman" w:hAnsi="Times New Roman"/>
                <w:sz w:val="20"/>
                <w:szCs w:val="20"/>
                <w:lang w:val="hr-HR" w:eastAsia="bs-Latn-BA"/>
              </w:rPr>
            </w:pPr>
            <w:r w:rsidRPr="00E15AAF">
              <w:rPr>
                <w:rFonts w:ascii="Times New Roman" w:hAnsi="Times New Roman"/>
                <w:sz w:val="20"/>
                <w:szCs w:val="20"/>
                <w:lang w:val="hr-HR" w:eastAsia="bs-Latn-BA"/>
              </w:rPr>
              <w:t>Brzina otapanja, profil oslobađanja</w:t>
            </w:r>
          </w:p>
        </w:tc>
        <w:tc>
          <w:tcPr>
            <w:tcW w:w="1842" w:type="dxa"/>
            <w:tcBorders>
              <w:top w:val="nil"/>
              <w:left w:val="nil"/>
              <w:bottom w:val="single" w:sz="4" w:space="0" w:color="auto"/>
              <w:right w:val="single" w:sz="4" w:space="0" w:color="auto"/>
            </w:tcBorders>
            <w:shd w:val="clear" w:color="auto" w:fill="auto"/>
            <w:vAlign w:val="center"/>
            <w:hideMark/>
          </w:tcPr>
          <w:p w:rsidR="00016601" w:rsidRPr="00E15AAF" w:rsidRDefault="00016601" w:rsidP="00CD5564">
            <w:pPr>
              <w:pStyle w:val="NoSpacing"/>
              <w:rPr>
                <w:rFonts w:ascii="Times New Roman" w:hAnsi="Times New Roman"/>
                <w:sz w:val="20"/>
                <w:szCs w:val="20"/>
                <w:lang w:val="hr-HR" w:eastAsia="bs-Latn-BA"/>
              </w:rPr>
            </w:pPr>
            <w:r w:rsidRPr="00E15AAF">
              <w:rPr>
                <w:rFonts w:ascii="Times New Roman" w:hAnsi="Times New Roman"/>
                <w:sz w:val="20"/>
                <w:szCs w:val="20"/>
                <w:lang w:val="hr-HR" w:eastAsia="bs-Latn-BA"/>
              </w:rPr>
              <w:t>HPLC</w:t>
            </w:r>
          </w:p>
        </w:tc>
        <w:tc>
          <w:tcPr>
            <w:tcW w:w="1418" w:type="dxa"/>
            <w:tcBorders>
              <w:top w:val="nil"/>
              <w:left w:val="nil"/>
              <w:bottom w:val="single" w:sz="4" w:space="0" w:color="auto"/>
              <w:right w:val="single" w:sz="4" w:space="0" w:color="auto"/>
            </w:tcBorders>
            <w:shd w:val="clear" w:color="auto" w:fill="auto"/>
            <w:vAlign w:val="center"/>
            <w:hideMark/>
          </w:tcPr>
          <w:p w:rsidR="00016601" w:rsidRPr="00E15AAF" w:rsidRDefault="00016601" w:rsidP="00CD5564">
            <w:pPr>
              <w:pStyle w:val="NoSpacing"/>
              <w:rPr>
                <w:rFonts w:ascii="Times New Roman" w:hAnsi="Times New Roman"/>
                <w:sz w:val="20"/>
                <w:szCs w:val="20"/>
                <w:lang w:val="hr-HR" w:eastAsia="bs-Latn-BA"/>
              </w:rPr>
            </w:pPr>
            <w:r w:rsidRPr="00E15AAF">
              <w:rPr>
                <w:rFonts w:ascii="Times New Roman" w:hAnsi="Times New Roman"/>
                <w:sz w:val="20"/>
                <w:szCs w:val="20"/>
                <w:lang w:val="hr-HR" w:eastAsia="bs-Latn-BA"/>
              </w:rPr>
              <w:t>110</w:t>
            </w:r>
          </w:p>
        </w:tc>
        <w:tc>
          <w:tcPr>
            <w:tcW w:w="1417" w:type="dxa"/>
            <w:tcBorders>
              <w:top w:val="nil"/>
              <w:left w:val="nil"/>
              <w:bottom w:val="single" w:sz="4" w:space="0" w:color="auto"/>
              <w:right w:val="single" w:sz="4" w:space="0" w:color="auto"/>
            </w:tcBorders>
            <w:shd w:val="clear" w:color="auto" w:fill="auto"/>
            <w:noWrap/>
            <w:vAlign w:val="center"/>
            <w:hideMark/>
          </w:tcPr>
          <w:p w:rsidR="00016601" w:rsidRPr="00E15AAF" w:rsidRDefault="00016601" w:rsidP="00CD5564">
            <w:pPr>
              <w:pStyle w:val="NoSpacing"/>
              <w:rPr>
                <w:rFonts w:ascii="Times New Roman" w:hAnsi="Times New Roman"/>
                <w:sz w:val="20"/>
                <w:szCs w:val="20"/>
                <w:lang w:val="hr-HR" w:eastAsia="bs-Latn-BA"/>
              </w:rPr>
            </w:pPr>
            <w:r w:rsidRPr="00E15AAF">
              <w:rPr>
                <w:rFonts w:ascii="Times New Roman" w:hAnsi="Times New Roman"/>
                <w:sz w:val="20"/>
                <w:szCs w:val="20"/>
                <w:lang w:val="hr-HR" w:eastAsia="bs-Latn-BA"/>
              </w:rPr>
              <w:t>189</w:t>
            </w:r>
          </w:p>
        </w:tc>
      </w:tr>
      <w:tr w:rsidR="00016601" w:rsidRPr="009166BA" w:rsidTr="00CD5564">
        <w:trPr>
          <w:trHeight w:val="220"/>
        </w:trPr>
        <w:tc>
          <w:tcPr>
            <w:tcW w:w="929" w:type="dxa"/>
            <w:tcBorders>
              <w:top w:val="nil"/>
              <w:left w:val="single" w:sz="4" w:space="0" w:color="auto"/>
              <w:bottom w:val="single" w:sz="4" w:space="0" w:color="auto"/>
              <w:right w:val="single" w:sz="4" w:space="0" w:color="auto"/>
            </w:tcBorders>
            <w:shd w:val="clear" w:color="auto" w:fill="auto"/>
            <w:vAlign w:val="center"/>
            <w:hideMark/>
          </w:tcPr>
          <w:p w:rsidR="00016601" w:rsidRPr="00E15AAF" w:rsidRDefault="00016601" w:rsidP="00CD5564">
            <w:pPr>
              <w:pStyle w:val="NoSpacing"/>
              <w:rPr>
                <w:rFonts w:ascii="Times New Roman" w:hAnsi="Times New Roman"/>
                <w:sz w:val="20"/>
                <w:szCs w:val="20"/>
                <w:lang w:val="hr-HR" w:eastAsia="bs-Latn-BA"/>
              </w:rPr>
            </w:pPr>
            <w:r w:rsidRPr="00E15AAF">
              <w:rPr>
                <w:rFonts w:ascii="Times New Roman" w:hAnsi="Times New Roman"/>
                <w:sz w:val="20"/>
                <w:szCs w:val="20"/>
                <w:lang w:val="hr-HR" w:eastAsia="bs-Latn-BA"/>
              </w:rPr>
              <w:t>5.</w:t>
            </w:r>
          </w:p>
        </w:tc>
        <w:tc>
          <w:tcPr>
            <w:tcW w:w="4678" w:type="dxa"/>
            <w:tcBorders>
              <w:top w:val="nil"/>
              <w:left w:val="nil"/>
              <w:bottom w:val="single" w:sz="4" w:space="0" w:color="auto"/>
              <w:right w:val="single" w:sz="4" w:space="0" w:color="auto"/>
            </w:tcBorders>
            <w:shd w:val="clear" w:color="auto" w:fill="auto"/>
            <w:vAlign w:val="center"/>
            <w:hideMark/>
          </w:tcPr>
          <w:p w:rsidR="00016601" w:rsidRPr="00E15AAF" w:rsidRDefault="00016601" w:rsidP="00CD5564">
            <w:pPr>
              <w:pStyle w:val="NoSpacing"/>
              <w:rPr>
                <w:rFonts w:ascii="Times New Roman" w:hAnsi="Times New Roman"/>
                <w:sz w:val="20"/>
                <w:szCs w:val="20"/>
                <w:lang w:val="hr-HR" w:eastAsia="bs-Latn-BA"/>
              </w:rPr>
            </w:pPr>
            <w:r w:rsidRPr="00E15AAF">
              <w:rPr>
                <w:rFonts w:ascii="Times New Roman" w:hAnsi="Times New Roman"/>
                <w:sz w:val="20"/>
                <w:szCs w:val="20"/>
                <w:lang w:val="hr-HR" w:eastAsia="bs-Latn-BA"/>
              </w:rPr>
              <w:t>Sadržaj, ujednačenost sadržaja</w:t>
            </w:r>
          </w:p>
        </w:tc>
        <w:tc>
          <w:tcPr>
            <w:tcW w:w="1842" w:type="dxa"/>
            <w:tcBorders>
              <w:top w:val="nil"/>
              <w:left w:val="nil"/>
              <w:bottom w:val="single" w:sz="4" w:space="0" w:color="auto"/>
              <w:right w:val="single" w:sz="4" w:space="0" w:color="auto"/>
            </w:tcBorders>
            <w:shd w:val="clear" w:color="auto" w:fill="auto"/>
            <w:vAlign w:val="center"/>
            <w:hideMark/>
          </w:tcPr>
          <w:p w:rsidR="00016601" w:rsidRPr="00E15AAF" w:rsidRDefault="00016601" w:rsidP="00CD5564">
            <w:pPr>
              <w:pStyle w:val="NoSpacing"/>
              <w:rPr>
                <w:rFonts w:ascii="Times New Roman" w:hAnsi="Times New Roman"/>
                <w:sz w:val="20"/>
                <w:szCs w:val="20"/>
                <w:lang w:val="hr-HR" w:eastAsia="bs-Latn-BA"/>
              </w:rPr>
            </w:pPr>
            <w:r w:rsidRPr="00E15AAF">
              <w:rPr>
                <w:rFonts w:ascii="Times New Roman" w:hAnsi="Times New Roman"/>
                <w:sz w:val="20"/>
                <w:szCs w:val="20"/>
                <w:lang w:val="hr-HR" w:eastAsia="bs-Latn-BA"/>
              </w:rPr>
              <w:t>UV/VIS</w:t>
            </w:r>
          </w:p>
        </w:tc>
        <w:tc>
          <w:tcPr>
            <w:tcW w:w="1418" w:type="dxa"/>
            <w:tcBorders>
              <w:top w:val="nil"/>
              <w:left w:val="nil"/>
              <w:bottom w:val="single" w:sz="4" w:space="0" w:color="auto"/>
              <w:right w:val="single" w:sz="4" w:space="0" w:color="auto"/>
            </w:tcBorders>
            <w:shd w:val="clear" w:color="auto" w:fill="auto"/>
            <w:vAlign w:val="center"/>
            <w:hideMark/>
          </w:tcPr>
          <w:p w:rsidR="00016601" w:rsidRPr="00E15AAF" w:rsidRDefault="00016601" w:rsidP="00CD5564">
            <w:pPr>
              <w:pStyle w:val="NoSpacing"/>
              <w:rPr>
                <w:rFonts w:ascii="Times New Roman" w:hAnsi="Times New Roman"/>
                <w:sz w:val="20"/>
                <w:szCs w:val="20"/>
                <w:lang w:val="hr-HR" w:eastAsia="bs-Latn-BA"/>
              </w:rPr>
            </w:pPr>
            <w:r w:rsidRPr="00E15AAF">
              <w:rPr>
                <w:rFonts w:ascii="Times New Roman" w:hAnsi="Times New Roman"/>
                <w:sz w:val="20"/>
                <w:szCs w:val="20"/>
                <w:lang w:val="hr-HR" w:eastAsia="bs-Latn-BA"/>
              </w:rPr>
              <w:t>200</w:t>
            </w:r>
          </w:p>
        </w:tc>
        <w:tc>
          <w:tcPr>
            <w:tcW w:w="1417" w:type="dxa"/>
            <w:tcBorders>
              <w:top w:val="nil"/>
              <w:left w:val="nil"/>
              <w:bottom w:val="single" w:sz="4" w:space="0" w:color="auto"/>
              <w:right w:val="single" w:sz="4" w:space="0" w:color="auto"/>
            </w:tcBorders>
            <w:shd w:val="clear" w:color="auto" w:fill="auto"/>
            <w:noWrap/>
            <w:vAlign w:val="center"/>
            <w:hideMark/>
          </w:tcPr>
          <w:p w:rsidR="00016601" w:rsidRPr="00E15AAF" w:rsidRDefault="00016601" w:rsidP="00CD5564">
            <w:pPr>
              <w:pStyle w:val="NoSpacing"/>
              <w:rPr>
                <w:rFonts w:ascii="Times New Roman" w:hAnsi="Times New Roman"/>
                <w:sz w:val="20"/>
                <w:szCs w:val="20"/>
                <w:lang w:val="hr-HR" w:eastAsia="bs-Latn-BA"/>
              </w:rPr>
            </w:pPr>
            <w:r w:rsidRPr="00E15AAF">
              <w:rPr>
                <w:rFonts w:ascii="Times New Roman" w:hAnsi="Times New Roman"/>
                <w:sz w:val="20"/>
                <w:szCs w:val="20"/>
                <w:lang w:val="hr-HR" w:eastAsia="bs-Latn-BA"/>
              </w:rPr>
              <w:t>36</w:t>
            </w:r>
          </w:p>
        </w:tc>
      </w:tr>
      <w:tr w:rsidR="00016601" w:rsidRPr="009166BA" w:rsidTr="00CD5564">
        <w:trPr>
          <w:trHeight w:val="195"/>
        </w:trPr>
        <w:tc>
          <w:tcPr>
            <w:tcW w:w="929" w:type="dxa"/>
            <w:tcBorders>
              <w:top w:val="nil"/>
              <w:left w:val="single" w:sz="4" w:space="0" w:color="auto"/>
              <w:bottom w:val="single" w:sz="4" w:space="0" w:color="auto"/>
              <w:right w:val="single" w:sz="4" w:space="0" w:color="auto"/>
            </w:tcBorders>
            <w:shd w:val="clear" w:color="auto" w:fill="auto"/>
            <w:vAlign w:val="center"/>
            <w:hideMark/>
          </w:tcPr>
          <w:p w:rsidR="00016601" w:rsidRPr="00E15AAF" w:rsidRDefault="00016601" w:rsidP="00CD5564">
            <w:pPr>
              <w:pStyle w:val="NoSpacing"/>
              <w:rPr>
                <w:rFonts w:ascii="Times New Roman" w:hAnsi="Times New Roman"/>
                <w:sz w:val="20"/>
                <w:szCs w:val="20"/>
                <w:lang w:val="hr-HR" w:eastAsia="bs-Latn-BA"/>
              </w:rPr>
            </w:pPr>
            <w:r w:rsidRPr="00E15AAF">
              <w:rPr>
                <w:rFonts w:ascii="Times New Roman" w:hAnsi="Times New Roman"/>
                <w:sz w:val="20"/>
                <w:szCs w:val="20"/>
                <w:lang w:val="hr-HR" w:eastAsia="bs-Latn-BA"/>
              </w:rPr>
              <w:t>6.</w:t>
            </w:r>
          </w:p>
        </w:tc>
        <w:tc>
          <w:tcPr>
            <w:tcW w:w="4678" w:type="dxa"/>
            <w:tcBorders>
              <w:top w:val="nil"/>
              <w:left w:val="nil"/>
              <w:bottom w:val="single" w:sz="4" w:space="0" w:color="auto"/>
              <w:right w:val="single" w:sz="4" w:space="0" w:color="auto"/>
            </w:tcBorders>
            <w:shd w:val="clear" w:color="auto" w:fill="auto"/>
            <w:vAlign w:val="center"/>
            <w:hideMark/>
          </w:tcPr>
          <w:p w:rsidR="00016601" w:rsidRPr="00E15AAF" w:rsidRDefault="00016601" w:rsidP="00CD5564">
            <w:pPr>
              <w:pStyle w:val="NoSpacing"/>
              <w:rPr>
                <w:rFonts w:ascii="Times New Roman" w:hAnsi="Times New Roman"/>
                <w:sz w:val="20"/>
                <w:szCs w:val="20"/>
                <w:lang w:val="hr-HR" w:eastAsia="bs-Latn-BA"/>
              </w:rPr>
            </w:pPr>
            <w:r w:rsidRPr="00E15AAF">
              <w:rPr>
                <w:rFonts w:ascii="Times New Roman" w:hAnsi="Times New Roman"/>
                <w:sz w:val="20"/>
                <w:szCs w:val="20"/>
                <w:lang w:val="hr-HR" w:eastAsia="bs-Latn-BA"/>
              </w:rPr>
              <w:t>Brzina otapanja, profil oslobađanja</w:t>
            </w:r>
          </w:p>
        </w:tc>
        <w:tc>
          <w:tcPr>
            <w:tcW w:w="1842" w:type="dxa"/>
            <w:tcBorders>
              <w:top w:val="nil"/>
              <w:left w:val="nil"/>
              <w:bottom w:val="single" w:sz="4" w:space="0" w:color="auto"/>
              <w:right w:val="single" w:sz="4" w:space="0" w:color="auto"/>
            </w:tcBorders>
            <w:shd w:val="clear" w:color="auto" w:fill="auto"/>
            <w:vAlign w:val="center"/>
            <w:hideMark/>
          </w:tcPr>
          <w:p w:rsidR="00016601" w:rsidRPr="00E15AAF" w:rsidRDefault="00016601" w:rsidP="00CD5564">
            <w:pPr>
              <w:pStyle w:val="NoSpacing"/>
              <w:rPr>
                <w:rFonts w:ascii="Times New Roman" w:hAnsi="Times New Roman"/>
                <w:sz w:val="20"/>
                <w:szCs w:val="20"/>
                <w:lang w:val="hr-HR" w:eastAsia="bs-Latn-BA"/>
              </w:rPr>
            </w:pPr>
            <w:r w:rsidRPr="00E15AAF">
              <w:rPr>
                <w:rFonts w:ascii="Times New Roman" w:hAnsi="Times New Roman"/>
                <w:sz w:val="20"/>
                <w:szCs w:val="20"/>
                <w:lang w:val="hr-HR" w:eastAsia="bs-Latn-BA"/>
              </w:rPr>
              <w:t> UV/VIS</w:t>
            </w:r>
          </w:p>
        </w:tc>
        <w:tc>
          <w:tcPr>
            <w:tcW w:w="1418" w:type="dxa"/>
            <w:tcBorders>
              <w:top w:val="nil"/>
              <w:left w:val="nil"/>
              <w:bottom w:val="single" w:sz="4" w:space="0" w:color="auto"/>
              <w:right w:val="single" w:sz="4" w:space="0" w:color="auto"/>
            </w:tcBorders>
            <w:shd w:val="clear" w:color="auto" w:fill="auto"/>
            <w:vAlign w:val="center"/>
            <w:hideMark/>
          </w:tcPr>
          <w:p w:rsidR="00016601" w:rsidRPr="00E15AAF" w:rsidRDefault="00016601" w:rsidP="00CD5564">
            <w:pPr>
              <w:pStyle w:val="NoSpacing"/>
              <w:rPr>
                <w:rFonts w:ascii="Times New Roman" w:hAnsi="Times New Roman"/>
                <w:sz w:val="20"/>
                <w:szCs w:val="20"/>
                <w:lang w:val="hr-HR" w:eastAsia="bs-Latn-BA"/>
              </w:rPr>
            </w:pPr>
            <w:r w:rsidRPr="00E15AAF">
              <w:rPr>
                <w:rFonts w:ascii="Times New Roman" w:hAnsi="Times New Roman"/>
                <w:sz w:val="20"/>
                <w:szCs w:val="20"/>
                <w:lang w:val="hr-HR" w:eastAsia="bs-Latn-BA"/>
              </w:rPr>
              <w:t>250</w:t>
            </w:r>
          </w:p>
        </w:tc>
        <w:tc>
          <w:tcPr>
            <w:tcW w:w="1417" w:type="dxa"/>
            <w:tcBorders>
              <w:top w:val="nil"/>
              <w:left w:val="nil"/>
              <w:bottom w:val="single" w:sz="4" w:space="0" w:color="auto"/>
              <w:right w:val="single" w:sz="4" w:space="0" w:color="auto"/>
            </w:tcBorders>
            <w:shd w:val="clear" w:color="auto" w:fill="auto"/>
            <w:noWrap/>
            <w:vAlign w:val="center"/>
            <w:hideMark/>
          </w:tcPr>
          <w:p w:rsidR="00016601" w:rsidRPr="00E15AAF" w:rsidRDefault="00016601" w:rsidP="00CD5564">
            <w:pPr>
              <w:pStyle w:val="NoSpacing"/>
              <w:rPr>
                <w:rFonts w:ascii="Times New Roman" w:hAnsi="Times New Roman"/>
                <w:sz w:val="20"/>
                <w:szCs w:val="20"/>
                <w:lang w:val="hr-HR" w:eastAsia="bs-Latn-BA"/>
              </w:rPr>
            </w:pPr>
            <w:r w:rsidRPr="00E15AAF">
              <w:rPr>
                <w:rFonts w:ascii="Times New Roman" w:hAnsi="Times New Roman"/>
                <w:sz w:val="20"/>
                <w:szCs w:val="20"/>
                <w:lang w:val="hr-HR" w:eastAsia="bs-Latn-BA"/>
              </w:rPr>
              <w:t>166</w:t>
            </w:r>
          </w:p>
        </w:tc>
      </w:tr>
      <w:tr w:rsidR="00016601" w:rsidRPr="009166BA" w:rsidTr="00CD5564">
        <w:trPr>
          <w:trHeight w:val="64"/>
        </w:trPr>
        <w:tc>
          <w:tcPr>
            <w:tcW w:w="929" w:type="dxa"/>
            <w:tcBorders>
              <w:top w:val="nil"/>
              <w:left w:val="single" w:sz="4" w:space="0" w:color="auto"/>
              <w:bottom w:val="single" w:sz="4" w:space="0" w:color="auto"/>
              <w:right w:val="single" w:sz="4" w:space="0" w:color="auto"/>
            </w:tcBorders>
            <w:shd w:val="clear" w:color="auto" w:fill="auto"/>
            <w:vAlign w:val="center"/>
            <w:hideMark/>
          </w:tcPr>
          <w:p w:rsidR="00016601" w:rsidRPr="00E15AAF" w:rsidRDefault="00016601" w:rsidP="00CD5564">
            <w:pPr>
              <w:pStyle w:val="NoSpacing"/>
              <w:rPr>
                <w:rFonts w:ascii="Times New Roman" w:hAnsi="Times New Roman"/>
                <w:sz w:val="20"/>
                <w:szCs w:val="20"/>
                <w:lang w:val="hr-HR" w:eastAsia="bs-Latn-BA"/>
              </w:rPr>
            </w:pPr>
            <w:r w:rsidRPr="00E15AAF">
              <w:rPr>
                <w:rFonts w:ascii="Times New Roman" w:hAnsi="Times New Roman"/>
                <w:sz w:val="20"/>
                <w:szCs w:val="20"/>
                <w:lang w:val="hr-HR" w:eastAsia="bs-Latn-BA"/>
              </w:rPr>
              <w:t>7.</w:t>
            </w:r>
          </w:p>
        </w:tc>
        <w:tc>
          <w:tcPr>
            <w:tcW w:w="4678" w:type="dxa"/>
            <w:tcBorders>
              <w:top w:val="nil"/>
              <w:left w:val="nil"/>
              <w:bottom w:val="single" w:sz="4" w:space="0" w:color="auto"/>
              <w:right w:val="single" w:sz="4" w:space="0" w:color="auto"/>
            </w:tcBorders>
            <w:shd w:val="clear" w:color="auto" w:fill="auto"/>
            <w:vAlign w:val="center"/>
            <w:hideMark/>
          </w:tcPr>
          <w:p w:rsidR="00016601" w:rsidRPr="00E15AAF" w:rsidRDefault="00016601" w:rsidP="00CD5564">
            <w:pPr>
              <w:pStyle w:val="NoSpacing"/>
              <w:rPr>
                <w:rFonts w:ascii="Times New Roman" w:hAnsi="Times New Roman"/>
                <w:sz w:val="20"/>
                <w:szCs w:val="20"/>
                <w:lang w:val="hr-HR" w:eastAsia="bs-Latn-BA"/>
              </w:rPr>
            </w:pPr>
            <w:r w:rsidRPr="00E15AAF">
              <w:rPr>
                <w:rFonts w:ascii="Times New Roman" w:hAnsi="Times New Roman"/>
                <w:sz w:val="20"/>
                <w:szCs w:val="20"/>
                <w:lang w:val="hr-HR" w:eastAsia="bs-Latn-BA"/>
              </w:rPr>
              <w:t>Sadržaj, ujednačenost sadržaja, rezidualna otapala</w:t>
            </w:r>
          </w:p>
        </w:tc>
        <w:tc>
          <w:tcPr>
            <w:tcW w:w="1842" w:type="dxa"/>
            <w:tcBorders>
              <w:top w:val="nil"/>
              <w:left w:val="nil"/>
              <w:bottom w:val="single" w:sz="4" w:space="0" w:color="auto"/>
              <w:right w:val="single" w:sz="4" w:space="0" w:color="auto"/>
            </w:tcBorders>
            <w:shd w:val="clear" w:color="auto" w:fill="auto"/>
            <w:vAlign w:val="center"/>
            <w:hideMark/>
          </w:tcPr>
          <w:p w:rsidR="00016601" w:rsidRPr="00E15AAF" w:rsidRDefault="00016601" w:rsidP="00CD5564">
            <w:pPr>
              <w:pStyle w:val="NoSpacing"/>
              <w:rPr>
                <w:rFonts w:ascii="Times New Roman" w:hAnsi="Times New Roman"/>
                <w:sz w:val="20"/>
                <w:szCs w:val="20"/>
                <w:lang w:val="hr-HR" w:eastAsia="bs-Latn-BA"/>
              </w:rPr>
            </w:pPr>
            <w:r w:rsidRPr="00E15AAF">
              <w:rPr>
                <w:rFonts w:ascii="Times New Roman" w:hAnsi="Times New Roman"/>
                <w:sz w:val="20"/>
                <w:szCs w:val="20"/>
                <w:lang w:val="hr-HR" w:eastAsia="bs-Latn-BA"/>
              </w:rPr>
              <w:t>GC</w:t>
            </w:r>
          </w:p>
        </w:tc>
        <w:tc>
          <w:tcPr>
            <w:tcW w:w="1418" w:type="dxa"/>
            <w:tcBorders>
              <w:top w:val="nil"/>
              <w:left w:val="nil"/>
              <w:bottom w:val="single" w:sz="4" w:space="0" w:color="auto"/>
              <w:right w:val="single" w:sz="4" w:space="0" w:color="auto"/>
            </w:tcBorders>
            <w:shd w:val="clear" w:color="auto" w:fill="auto"/>
            <w:vAlign w:val="center"/>
            <w:hideMark/>
          </w:tcPr>
          <w:p w:rsidR="00016601" w:rsidRPr="00E15AAF" w:rsidRDefault="00016601" w:rsidP="00CD5564">
            <w:pPr>
              <w:pStyle w:val="NoSpacing"/>
              <w:rPr>
                <w:rFonts w:ascii="Times New Roman" w:hAnsi="Times New Roman"/>
                <w:sz w:val="20"/>
                <w:szCs w:val="20"/>
                <w:lang w:val="hr-HR" w:eastAsia="bs-Latn-BA"/>
              </w:rPr>
            </w:pPr>
            <w:r w:rsidRPr="00E15AAF">
              <w:rPr>
                <w:rFonts w:ascii="Times New Roman" w:hAnsi="Times New Roman"/>
                <w:sz w:val="20"/>
                <w:szCs w:val="20"/>
                <w:lang w:val="hr-HR" w:eastAsia="bs-Latn-BA"/>
              </w:rPr>
              <w:t>20</w:t>
            </w:r>
          </w:p>
        </w:tc>
        <w:tc>
          <w:tcPr>
            <w:tcW w:w="1417" w:type="dxa"/>
            <w:tcBorders>
              <w:top w:val="nil"/>
              <w:left w:val="nil"/>
              <w:bottom w:val="single" w:sz="4" w:space="0" w:color="auto"/>
              <w:right w:val="single" w:sz="4" w:space="0" w:color="auto"/>
            </w:tcBorders>
            <w:shd w:val="clear" w:color="auto" w:fill="auto"/>
            <w:noWrap/>
            <w:vAlign w:val="center"/>
            <w:hideMark/>
          </w:tcPr>
          <w:p w:rsidR="00016601" w:rsidRPr="00E15AAF" w:rsidRDefault="00016601" w:rsidP="00CD5564">
            <w:pPr>
              <w:pStyle w:val="NoSpacing"/>
              <w:rPr>
                <w:rFonts w:ascii="Times New Roman" w:hAnsi="Times New Roman"/>
                <w:sz w:val="20"/>
                <w:szCs w:val="20"/>
                <w:lang w:val="hr-HR" w:eastAsia="bs-Latn-BA"/>
              </w:rPr>
            </w:pPr>
            <w:r w:rsidRPr="00E15AAF">
              <w:rPr>
                <w:rFonts w:ascii="Times New Roman" w:hAnsi="Times New Roman"/>
                <w:sz w:val="20"/>
                <w:szCs w:val="20"/>
                <w:lang w:val="hr-HR" w:eastAsia="bs-Latn-BA"/>
              </w:rPr>
              <w:t>8</w:t>
            </w:r>
          </w:p>
        </w:tc>
      </w:tr>
      <w:tr w:rsidR="00016601" w:rsidRPr="009166BA" w:rsidTr="00CD5564">
        <w:trPr>
          <w:trHeight w:val="133"/>
        </w:trPr>
        <w:tc>
          <w:tcPr>
            <w:tcW w:w="929" w:type="dxa"/>
            <w:tcBorders>
              <w:top w:val="nil"/>
              <w:left w:val="single" w:sz="4" w:space="0" w:color="auto"/>
              <w:bottom w:val="single" w:sz="4" w:space="0" w:color="auto"/>
              <w:right w:val="single" w:sz="4" w:space="0" w:color="auto"/>
            </w:tcBorders>
            <w:shd w:val="clear" w:color="auto" w:fill="auto"/>
            <w:vAlign w:val="center"/>
            <w:hideMark/>
          </w:tcPr>
          <w:p w:rsidR="00016601" w:rsidRPr="00E15AAF" w:rsidRDefault="00016601" w:rsidP="00CD5564">
            <w:pPr>
              <w:pStyle w:val="NoSpacing"/>
              <w:rPr>
                <w:rFonts w:ascii="Times New Roman" w:hAnsi="Times New Roman"/>
                <w:sz w:val="20"/>
                <w:szCs w:val="20"/>
                <w:lang w:val="hr-HR" w:eastAsia="bs-Latn-BA"/>
              </w:rPr>
            </w:pPr>
            <w:r w:rsidRPr="00E15AAF">
              <w:rPr>
                <w:rFonts w:ascii="Times New Roman" w:hAnsi="Times New Roman"/>
                <w:sz w:val="20"/>
                <w:szCs w:val="20"/>
                <w:lang w:val="hr-HR" w:eastAsia="bs-Latn-BA"/>
              </w:rPr>
              <w:t>8.</w:t>
            </w:r>
          </w:p>
        </w:tc>
        <w:tc>
          <w:tcPr>
            <w:tcW w:w="4678" w:type="dxa"/>
            <w:tcBorders>
              <w:top w:val="nil"/>
              <w:left w:val="nil"/>
              <w:bottom w:val="single" w:sz="4" w:space="0" w:color="auto"/>
              <w:right w:val="single" w:sz="4" w:space="0" w:color="auto"/>
            </w:tcBorders>
            <w:shd w:val="clear" w:color="auto" w:fill="auto"/>
            <w:vAlign w:val="center"/>
            <w:hideMark/>
          </w:tcPr>
          <w:p w:rsidR="00016601" w:rsidRPr="00E15AAF" w:rsidRDefault="00016601" w:rsidP="00CD5564">
            <w:pPr>
              <w:pStyle w:val="NoSpacing"/>
              <w:rPr>
                <w:rFonts w:ascii="Times New Roman" w:hAnsi="Times New Roman"/>
                <w:sz w:val="20"/>
                <w:szCs w:val="20"/>
                <w:lang w:val="hr-HR" w:eastAsia="bs-Latn-BA"/>
              </w:rPr>
            </w:pPr>
            <w:r w:rsidRPr="00E15AAF">
              <w:rPr>
                <w:rFonts w:ascii="Times New Roman" w:hAnsi="Times New Roman"/>
                <w:sz w:val="20"/>
                <w:szCs w:val="20"/>
                <w:lang w:val="hr-HR" w:eastAsia="bs-Latn-BA"/>
              </w:rPr>
              <w:t>Udio vode</w:t>
            </w:r>
          </w:p>
        </w:tc>
        <w:tc>
          <w:tcPr>
            <w:tcW w:w="1842" w:type="dxa"/>
            <w:tcBorders>
              <w:top w:val="nil"/>
              <w:left w:val="nil"/>
              <w:bottom w:val="single" w:sz="4" w:space="0" w:color="auto"/>
              <w:right w:val="single" w:sz="4" w:space="0" w:color="auto"/>
            </w:tcBorders>
            <w:shd w:val="clear" w:color="auto" w:fill="auto"/>
            <w:vAlign w:val="center"/>
            <w:hideMark/>
          </w:tcPr>
          <w:p w:rsidR="00016601" w:rsidRPr="00E15AAF" w:rsidRDefault="00016601" w:rsidP="00CD5564">
            <w:pPr>
              <w:pStyle w:val="NoSpacing"/>
              <w:rPr>
                <w:rFonts w:ascii="Times New Roman" w:hAnsi="Times New Roman"/>
                <w:sz w:val="20"/>
                <w:szCs w:val="20"/>
                <w:lang w:val="hr-HR" w:eastAsia="bs-Latn-BA"/>
              </w:rPr>
            </w:pPr>
            <w:r w:rsidRPr="00E15AAF">
              <w:rPr>
                <w:rFonts w:ascii="Times New Roman" w:hAnsi="Times New Roman"/>
                <w:sz w:val="20"/>
                <w:szCs w:val="20"/>
                <w:lang w:val="hr-HR" w:eastAsia="bs-Latn-BA"/>
              </w:rPr>
              <w:t>KF titracije</w:t>
            </w:r>
          </w:p>
        </w:tc>
        <w:tc>
          <w:tcPr>
            <w:tcW w:w="1418" w:type="dxa"/>
            <w:tcBorders>
              <w:top w:val="nil"/>
              <w:left w:val="nil"/>
              <w:bottom w:val="single" w:sz="4" w:space="0" w:color="auto"/>
              <w:right w:val="single" w:sz="4" w:space="0" w:color="auto"/>
            </w:tcBorders>
            <w:shd w:val="clear" w:color="auto" w:fill="auto"/>
            <w:vAlign w:val="center"/>
            <w:hideMark/>
          </w:tcPr>
          <w:p w:rsidR="00016601" w:rsidRPr="00E15AAF" w:rsidRDefault="00016601" w:rsidP="00CD5564">
            <w:pPr>
              <w:pStyle w:val="NoSpacing"/>
              <w:rPr>
                <w:rFonts w:ascii="Times New Roman" w:hAnsi="Times New Roman"/>
                <w:sz w:val="20"/>
                <w:szCs w:val="20"/>
                <w:lang w:val="hr-HR" w:eastAsia="bs-Latn-BA"/>
              </w:rPr>
            </w:pPr>
            <w:r w:rsidRPr="00E15AAF">
              <w:rPr>
                <w:rFonts w:ascii="Times New Roman" w:hAnsi="Times New Roman"/>
                <w:sz w:val="20"/>
                <w:szCs w:val="20"/>
                <w:lang w:val="hr-HR" w:eastAsia="bs-Latn-BA"/>
              </w:rPr>
              <w:t>120</w:t>
            </w:r>
          </w:p>
        </w:tc>
        <w:tc>
          <w:tcPr>
            <w:tcW w:w="1417" w:type="dxa"/>
            <w:tcBorders>
              <w:top w:val="nil"/>
              <w:left w:val="nil"/>
              <w:bottom w:val="single" w:sz="4" w:space="0" w:color="auto"/>
              <w:right w:val="single" w:sz="4" w:space="0" w:color="auto"/>
            </w:tcBorders>
            <w:shd w:val="clear" w:color="auto" w:fill="auto"/>
            <w:noWrap/>
            <w:vAlign w:val="center"/>
            <w:hideMark/>
          </w:tcPr>
          <w:p w:rsidR="00016601" w:rsidRPr="00E15AAF" w:rsidRDefault="00016601" w:rsidP="00CD5564">
            <w:pPr>
              <w:pStyle w:val="NoSpacing"/>
              <w:rPr>
                <w:rFonts w:ascii="Times New Roman" w:hAnsi="Times New Roman"/>
                <w:sz w:val="20"/>
                <w:szCs w:val="20"/>
                <w:lang w:val="hr-HR" w:eastAsia="bs-Latn-BA"/>
              </w:rPr>
            </w:pPr>
            <w:r w:rsidRPr="00E15AAF">
              <w:rPr>
                <w:rFonts w:ascii="Times New Roman" w:hAnsi="Times New Roman"/>
                <w:sz w:val="20"/>
                <w:szCs w:val="20"/>
                <w:lang w:val="hr-HR" w:eastAsia="bs-Latn-BA"/>
              </w:rPr>
              <w:t>12</w:t>
            </w:r>
          </w:p>
        </w:tc>
      </w:tr>
      <w:tr w:rsidR="00016601" w:rsidRPr="009166BA" w:rsidTr="00CD5564">
        <w:trPr>
          <w:trHeight w:val="64"/>
        </w:trPr>
        <w:tc>
          <w:tcPr>
            <w:tcW w:w="929" w:type="dxa"/>
            <w:tcBorders>
              <w:top w:val="nil"/>
              <w:left w:val="single" w:sz="4" w:space="0" w:color="auto"/>
              <w:bottom w:val="single" w:sz="4" w:space="0" w:color="auto"/>
              <w:right w:val="single" w:sz="4" w:space="0" w:color="auto"/>
            </w:tcBorders>
            <w:shd w:val="clear" w:color="auto" w:fill="auto"/>
            <w:vAlign w:val="center"/>
            <w:hideMark/>
          </w:tcPr>
          <w:p w:rsidR="00016601" w:rsidRPr="00E15AAF" w:rsidRDefault="00016601" w:rsidP="00CD5564">
            <w:pPr>
              <w:pStyle w:val="NoSpacing"/>
              <w:rPr>
                <w:rFonts w:ascii="Times New Roman" w:hAnsi="Times New Roman"/>
                <w:sz w:val="20"/>
                <w:szCs w:val="20"/>
                <w:lang w:val="hr-HR" w:eastAsia="bs-Latn-BA"/>
              </w:rPr>
            </w:pPr>
            <w:r w:rsidRPr="00E15AAF">
              <w:rPr>
                <w:rFonts w:ascii="Times New Roman" w:hAnsi="Times New Roman"/>
                <w:sz w:val="20"/>
                <w:szCs w:val="20"/>
                <w:lang w:val="hr-HR" w:eastAsia="bs-Latn-BA"/>
              </w:rPr>
              <w:t>10.</w:t>
            </w:r>
          </w:p>
        </w:tc>
        <w:tc>
          <w:tcPr>
            <w:tcW w:w="4678" w:type="dxa"/>
            <w:tcBorders>
              <w:top w:val="nil"/>
              <w:left w:val="nil"/>
              <w:bottom w:val="single" w:sz="4" w:space="0" w:color="auto"/>
              <w:right w:val="single" w:sz="4" w:space="0" w:color="auto"/>
            </w:tcBorders>
            <w:shd w:val="clear" w:color="auto" w:fill="auto"/>
            <w:vAlign w:val="center"/>
            <w:hideMark/>
          </w:tcPr>
          <w:p w:rsidR="00016601" w:rsidRPr="00E15AAF" w:rsidRDefault="00016601" w:rsidP="00CD5564">
            <w:pPr>
              <w:pStyle w:val="NoSpacing"/>
              <w:rPr>
                <w:rFonts w:ascii="Times New Roman" w:hAnsi="Times New Roman"/>
                <w:sz w:val="20"/>
                <w:szCs w:val="20"/>
                <w:lang w:val="hr-HR" w:eastAsia="bs-Latn-BA"/>
              </w:rPr>
            </w:pPr>
            <w:r w:rsidRPr="00E15AAF">
              <w:rPr>
                <w:rFonts w:ascii="Times New Roman" w:hAnsi="Times New Roman"/>
                <w:sz w:val="20"/>
                <w:szCs w:val="20"/>
                <w:lang w:val="hr-HR" w:eastAsia="bs-Latn-BA"/>
              </w:rPr>
              <w:t>Sadržaj, onečišćenja</w:t>
            </w:r>
          </w:p>
        </w:tc>
        <w:tc>
          <w:tcPr>
            <w:tcW w:w="1842" w:type="dxa"/>
            <w:tcBorders>
              <w:top w:val="nil"/>
              <w:left w:val="nil"/>
              <w:bottom w:val="single" w:sz="4" w:space="0" w:color="auto"/>
              <w:right w:val="single" w:sz="4" w:space="0" w:color="auto"/>
            </w:tcBorders>
            <w:shd w:val="clear" w:color="auto" w:fill="auto"/>
            <w:vAlign w:val="center"/>
            <w:hideMark/>
          </w:tcPr>
          <w:p w:rsidR="00016601" w:rsidRPr="00E15AAF" w:rsidRDefault="00016601" w:rsidP="00CD5564">
            <w:pPr>
              <w:pStyle w:val="NoSpacing"/>
              <w:rPr>
                <w:rFonts w:ascii="Times New Roman" w:hAnsi="Times New Roman"/>
                <w:sz w:val="20"/>
                <w:szCs w:val="20"/>
                <w:lang w:val="hr-HR" w:eastAsia="bs-Latn-BA"/>
              </w:rPr>
            </w:pPr>
            <w:r w:rsidRPr="00E15AAF">
              <w:rPr>
                <w:rFonts w:ascii="Times New Roman" w:hAnsi="Times New Roman"/>
                <w:sz w:val="20"/>
                <w:szCs w:val="20"/>
                <w:lang w:val="hr-HR" w:eastAsia="bs-Latn-BA"/>
              </w:rPr>
              <w:t>TLC</w:t>
            </w:r>
          </w:p>
        </w:tc>
        <w:tc>
          <w:tcPr>
            <w:tcW w:w="1418" w:type="dxa"/>
            <w:tcBorders>
              <w:top w:val="nil"/>
              <w:left w:val="nil"/>
              <w:bottom w:val="single" w:sz="4" w:space="0" w:color="auto"/>
              <w:right w:val="single" w:sz="4" w:space="0" w:color="auto"/>
            </w:tcBorders>
            <w:shd w:val="clear" w:color="auto" w:fill="auto"/>
            <w:vAlign w:val="center"/>
            <w:hideMark/>
          </w:tcPr>
          <w:p w:rsidR="00016601" w:rsidRPr="00E15AAF" w:rsidRDefault="00016601" w:rsidP="00CD5564">
            <w:pPr>
              <w:pStyle w:val="NoSpacing"/>
              <w:rPr>
                <w:rFonts w:ascii="Times New Roman" w:hAnsi="Times New Roman"/>
                <w:sz w:val="20"/>
                <w:szCs w:val="20"/>
                <w:lang w:val="hr-HR" w:eastAsia="bs-Latn-BA"/>
              </w:rPr>
            </w:pPr>
            <w:r w:rsidRPr="00E15AAF">
              <w:rPr>
                <w:rFonts w:ascii="Times New Roman" w:hAnsi="Times New Roman"/>
                <w:sz w:val="20"/>
                <w:szCs w:val="20"/>
                <w:lang w:val="hr-HR" w:eastAsia="bs-Latn-BA"/>
              </w:rPr>
              <w:t>40</w:t>
            </w:r>
          </w:p>
        </w:tc>
        <w:tc>
          <w:tcPr>
            <w:tcW w:w="1417" w:type="dxa"/>
            <w:tcBorders>
              <w:top w:val="nil"/>
              <w:left w:val="nil"/>
              <w:bottom w:val="single" w:sz="4" w:space="0" w:color="auto"/>
              <w:right w:val="single" w:sz="4" w:space="0" w:color="auto"/>
            </w:tcBorders>
            <w:shd w:val="clear" w:color="auto" w:fill="auto"/>
            <w:noWrap/>
            <w:vAlign w:val="center"/>
            <w:hideMark/>
          </w:tcPr>
          <w:p w:rsidR="00016601" w:rsidRPr="00E15AAF" w:rsidRDefault="00016601" w:rsidP="00CD5564">
            <w:pPr>
              <w:pStyle w:val="NoSpacing"/>
              <w:rPr>
                <w:rFonts w:ascii="Times New Roman" w:hAnsi="Times New Roman"/>
                <w:sz w:val="20"/>
                <w:szCs w:val="20"/>
                <w:lang w:val="hr-HR" w:eastAsia="bs-Latn-BA"/>
              </w:rPr>
            </w:pPr>
            <w:r w:rsidRPr="00E15AAF">
              <w:rPr>
                <w:rFonts w:ascii="Times New Roman" w:hAnsi="Times New Roman"/>
                <w:sz w:val="20"/>
                <w:szCs w:val="20"/>
                <w:lang w:val="hr-HR" w:eastAsia="bs-Latn-BA"/>
              </w:rPr>
              <w:t>24</w:t>
            </w:r>
          </w:p>
        </w:tc>
      </w:tr>
      <w:tr w:rsidR="00016601" w:rsidRPr="009166BA" w:rsidTr="00CD5564">
        <w:trPr>
          <w:trHeight w:val="293"/>
        </w:trPr>
        <w:tc>
          <w:tcPr>
            <w:tcW w:w="929" w:type="dxa"/>
            <w:tcBorders>
              <w:top w:val="nil"/>
              <w:left w:val="single" w:sz="4" w:space="0" w:color="auto"/>
              <w:bottom w:val="single" w:sz="4" w:space="0" w:color="auto"/>
              <w:right w:val="single" w:sz="4" w:space="0" w:color="auto"/>
            </w:tcBorders>
            <w:shd w:val="clear" w:color="auto" w:fill="auto"/>
            <w:vAlign w:val="center"/>
            <w:hideMark/>
          </w:tcPr>
          <w:p w:rsidR="00016601" w:rsidRPr="00E15AAF" w:rsidRDefault="00016601" w:rsidP="00CD5564">
            <w:pPr>
              <w:pStyle w:val="NoSpacing"/>
              <w:rPr>
                <w:rFonts w:ascii="Times New Roman" w:hAnsi="Times New Roman"/>
                <w:sz w:val="20"/>
                <w:szCs w:val="20"/>
                <w:lang w:val="hr-HR" w:eastAsia="bs-Latn-BA"/>
              </w:rPr>
            </w:pPr>
            <w:r w:rsidRPr="00E15AAF">
              <w:rPr>
                <w:rFonts w:ascii="Times New Roman" w:hAnsi="Times New Roman"/>
                <w:sz w:val="20"/>
                <w:szCs w:val="20"/>
                <w:lang w:val="hr-HR" w:eastAsia="bs-Latn-BA"/>
              </w:rPr>
              <w:t>11.</w:t>
            </w:r>
          </w:p>
        </w:tc>
        <w:tc>
          <w:tcPr>
            <w:tcW w:w="4678" w:type="dxa"/>
            <w:tcBorders>
              <w:top w:val="nil"/>
              <w:left w:val="nil"/>
              <w:bottom w:val="single" w:sz="4" w:space="0" w:color="auto"/>
              <w:right w:val="single" w:sz="4" w:space="0" w:color="auto"/>
            </w:tcBorders>
            <w:shd w:val="clear" w:color="auto" w:fill="auto"/>
            <w:vAlign w:val="center"/>
            <w:hideMark/>
          </w:tcPr>
          <w:p w:rsidR="00016601" w:rsidRPr="00E15AAF" w:rsidRDefault="00016601" w:rsidP="00CD5564">
            <w:pPr>
              <w:pStyle w:val="NoSpacing"/>
              <w:rPr>
                <w:rFonts w:ascii="Times New Roman" w:hAnsi="Times New Roman"/>
                <w:sz w:val="20"/>
                <w:szCs w:val="20"/>
                <w:lang w:val="hr-HR" w:eastAsia="bs-Latn-BA"/>
              </w:rPr>
            </w:pPr>
            <w:r w:rsidRPr="00E15AAF">
              <w:rPr>
                <w:rFonts w:ascii="Times New Roman" w:hAnsi="Times New Roman"/>
                <w:sz w:val="20"/>
                <w:szCs w:val="20"/>
                <w:lang w:val="hr-HR" w:eastAsia="bs-Latn-BA"/>
              </w:rPr>
              <w:t>Sadržaj, ujednačenost sadržaja</w:t>
            </w:r>
          </w:p>
        </w:tc>
        <w:tc>
          <w:tcPr>
            <w:tcW w:w="1842" w:type="dxa"/>
            <w:tcBorders>
              <w:top w:val="nil"/>
              <w:left w:val="nil"/>
              <w:bottom w:val="single" w:sz="4" w:space="0" w:color="auto"/>
              <w:right w:val="single" w:sz="4" w:space="0" w:color="auto"/>
            </w:tcBorders>
            <w:shd w:val="clear" w:color="auto" w:fill="auto"/>
            <w:vAlign w:val="center"/>
            <w:hideMark/>
          </w:tcPr>
          <w:p w:rsidR="00016601" w:rsidRPr="00E15AAF" w:rsidRDefault="00016601" w:rsidP="00CD5564">
            <w:pPr>
              <w:pStyle w:val="NoSpacing"/>
              <w:rPr>
                <w:rFonts w:ascii="Times New Roman" w:hAnsi="Times New Roman"/>
                <w:sz w:val="20"/>
                <w:szCs w:val="20"/>
                <w:lang w:val="hr-HR" w:eastAsia="bs-Latn-BA"/>
              </w:rPr>
            </w:pPr>
            <w:r w:rsidRPr="00E15AAF">
              <w:rPr>
                <w:rFonts w:ascii="Times New Roman" w:hAnsi="Times New Roman"/>
                <w:sz w:val="20"/>
                <w:szCs w:val="20"/>
                <w:lang w:val="hr-HR" w:eastAsia="bs-Latn-BA"/>
              </w:rPr>
              <w:t>potenciometrijska titracija</w:t>
            </w:r>
          </w:p>
        </w:tc>
        <w:tc>
          <w:tcPr>
            <w:tcW w:w="1418" w:type="dxa"/>
            <w:tcBorders>
              <w:top w:val="nil"/>
              <w:left w:val="nil"/>
              <w:bottom w:val="single" w:sz="4" w:space="0" w:color="auto"/>
              <w:right w:val="single" w:sz="4" w:space="0" w:color="auto"/>
            </w:tcBorders>
            <w:shd w:val="clear" w:color="auto" w:fill="auto"/>
            <w:vAlign w:val="center"/>
            <w:hideMark/>
          </w:tcPr>
          <w:p w:rsidR="00016601" w:rsidRPr="00E15AAF" w:rsidRDefault="00016601" w:rsidP="00CD5564">
            <w:pPr>
              <w:pStyle w:val="NoSpacing"/>
              <w:rPr>
                <w:rFonts w:ascii="Times New Roman" w:hAnsi="Times New Roman"/>
                <w:sz w:val="20"/>
                <w:szCs w:val="20"/>
                <w:lang w:val="hr-HR" w:eastAsia="bs-Latn-BA"/>
              </w:rPr>
            </w:pPr>
            <w:r w:rsidRPr="00E15AAF">
              <w:rPr>
                <w:rFonts w:ascii="Times New Roman" w:hAnsi="Times New Roman"/>
                <w:sz w:val="20"/>
                <w:szCs w:val="20"/>
                <w:lang w:val="hr-HR" w:eastAsia="bs-Latn-BA"/>
              </w:rPr>
              <w:t>30</w:t>
            </w:r>
          </w:p>
        </w:tc>
        <w:tc>
          <w:tcPr>
            <w:tcW w:w="1417" w:type="dxa"/>
            <w:tcBorders>
              <w:top w:val="nil"/>
              <w:left w:val="nil"/>
              <w:bottom w:val="single" w:sz="4" w:space="0" w:color="auto"/>
              <w:right w:val="single" w:sz="4" w:space="0" w:color="auto"/>
            </w:tcBorders>
            <w:shd w:val="clear" w:color="auto" w:fill="auto"/>
            <w:noWrap/>
            <w:vAlign w:val="center"/>
            <w:hideMark/>
          </w:tcPr>
          <w:p w:rsidR="00016601" w:rsidRPr="00E15AAF" w:rsidRDefault="00016601" w:rsidP="00CD5564">
            <w:pPr>
              <w:pStyle w:val="NoSpacing"/>
              <w:rPr>
                <w:rFonts w:ascii="Times New Roman" w:hAnsi="Times New Roman"/>
                <w:sz w:val="20"/>
                <w:szCs w:val="20"/>
                <w:lang w:val="hr-HR" w:eastAsia="bs-Latn-BA"/>
              </w:rPr>
            </w:pPr>
            <w:r w:rsidRPr="00E15AAF">
              <w:rPr>
                <w:rFonts w:ascii="Times New Roman" w:hAnsi="Times New Roman"/>
                <w:sz w:val="20"/>
                <w:szCs w:val="20"/>
                <w:lang w:val="hr-HR" w:eastAsia="bs-Latn-BA"/>
              </w:rPr>
              <w:t>2</w:t>
            </w:r>
          </w:p>
        </w:tc>
      </w:tr>
      <w:tr w:rsidR="00016601" w:rsidRPr="009166BA" w:rsidTr="00CD5564">
        <w:trPr>
          <w:trHeight w:val="173"/>
        </w:trPr>
        <w:tc>
          <w:tcPr>
            <w:tcW w:w="929" w:type="dxa"/>
            <w:tcBorders>
              <w:top w:val="nil"/>
              <w:left w:val="single" w:sz="4" w:space="0" w:color="auto"/>
              <w:bottom w:val="single" w:sz="4" w:space="0" w:color="auto"/>
              <w:right w:val="single" w:sz="4" w:space="0" w:color="auto"/>
            </w:tcBorders>
            <w:shd w:val="clear" w:color="auto" w:fill="auto"/>
            <w:vAlign w:val="center"/>
            <w:hideMark/>
          </w:tcPr>
          <w:p w:rsidR="00016601" w:rsidRPr="00E15AAF" w:rsidRDefault="00016601" w:rsidP="00CD5564">
            <w:pPr>
              <w:pStyle w:val="NoSpacing"/>
              <w:rPr>
                <w:rFonts w:ascii="Times New Roman" w:hAnsi="Times New Roman"/>
                <w:sz w:val="20"/>
                <w:szCs w:val="20"/>
                <w:lang w:val="hr-HR" w:eastAsia="bs-Latn-BA"/>
              </w:rPr>
            </w:pPr>
            <w:r w:rsidRPr="00E15AAF">
              <w:rPr>
                <w:rFonts w:ascii="Times New Roman" w:hAnsi="Times New Roman"/>
                <w:sz w:val="20"/>
                <w:szCs w:val="20"/>
                <w:lang w:val="hr-HR" w:eastAsia="bs-Latn-BA"/>
              </w:rPr>
              <w:t>12.</w:t>
            </w:r>
          </w:p>
        </w:tc>
        <w:tc>
          <w:tcPr>
            <w:tcW w:w="4678" w:type="dxa"/>
            <w:tcBorders>
              <w:top w:val="nil"/>
              <w:left w:val="nil"/>
              <w:bottom w:val="single" w:sz="4" w:space="0" w:color="auto"/>
              <w:right w:val="single" w:sz="4" w:space="0" w:color="auto"/>
            </w:tcBorders>
            <w:shd w:val="clear" w:color="auto" w:fill="auto"/>
            <w:vAlign w:val="center"/>
            <w:hideMark/>
          </w:tcPr>
          <w:p w:rsidR="00016601" w:rsidRPr="00E15AAF" w:rsidRDefault="00016601" w:rsidP="00CD5564">
            <w:pPr>
              <w:pStyle w:val="NoSpacing"/>
              <w:rPr>
                <w:rFonts w:ascii="Times New Roman" w:hAnsi="Times New Roman"/>
                <w:sz w:val="20"/>
                <w:szCs w:val="20"/>
                <w:lang w:val="hr-HR" w:eastAsia="bs-Latn-BA"/>
              </w:rPr>
            </w:pPr>
            <w:r w:rsidRPr="00E15AAF">
              <w:rPr>
                <w:rFonts w:ascii="Times New Roman" w:hAnsi="Times New Roman"/>
                <w:sz w:val="20"/>
                <w:szCs w:val="20"/>
                <w:lang w:val="hr-HR" w:eastAsia="bs-Latn-BA"/>
              </w:rPr>
              <w:t>pH vrijednost</w:t>
            </w:r>
          </w:p>
        </w:tc>
        <w:tc>
          <w:tcPr>
            <w:tcW w:w="1842" w:type="dxa"/>
            <w:tcBorders>
              <w:top w:val="nil"/>
              <w:left w:val="nil"/>
              <w:bottom w:val="single" w:sz="4" w:space="0" w:color="auto"/>
              <w:right w:val="single" w:sz="4" w:space="0" w:color="auto"/>
            </w:tcBorders>
            <w:shd w:val="clear" w:color="auto" w:fill="auto"/>
            <w:vAlign w:val="center"/>
            <w:hideMark/>
          </w:tcPr>
          <w:p w:rsidR="00016601" w:rsidRPr="00E15AAF" w:rsidRDefault="00016601" w:rsidP="00CD5564">
            <w:pPr>
              <w:pStyle w:val="NoSpacing"/>
              <w:rPr>
                <w:rFonts w:ascii="Times New Roman" w:hAnsi="Times New Roman"/>
                <w:sz w:val="20"/>
                <w:szCs w:val="20"/>
                <w:lang w:val="hr-HR" w:eastAsia="bs-Latn-BA"/>
              </w:rPr>
            </w:pPr>
            <w:r w:rsidRPr="00E15AAF">
              <w:rPr>
                <w:rFonts w:ascii="Times New Roman" w:hAnsi="Times New Roman"/>
                <w:sz w:val="20"/>
                <w:szCs w:val="20"/>
                <w:lang w:val="hr-HR" w:eastAsia="bs-Latn-BA"/>
              </w:rPr>
              <w:t>potenciometrijski</w:t>
            </w:r>
          </w:p>
        </w:tc>
        <w:tc>
          <w:tcPr>
            <w:tcW w:w="1418" w:type="dxa"/>
            <w:tcBorders>
              <w:top w:val="nil"/>
              <w:left w:val="nil"/>
              <w:bottom w:val="single" w:sz="4" w:space="0" w:color="auto"/>
              <w:right w:val="single" w:sz="4" w:space="0" w:color="auto"/>
            </w:tcBorders>
            <w:shd w:val="clear" w:color="auto" w:fill="auto"/>
            <w:vAlign w:val="center"/>
            <w:hideMark/>
          </w:tcPr>
          <w:p w:rsidR="00016601" w:rsidRPr="00E15AAF" w:rsidRDefault="00016601" w:rsidP="00CD5564">
            <w:pPr>
              <w:pStyle w:val="NoSpacing"/>
              <w:rPr>
                <w:rFonts w:ascii="Times New Roman" w:hAnsi="Times New Roman"/>
                <w:sz w:val="20"/>
                <w:szCs w:val="20"/>
                <w:lang w:val="hr-HR" w:eastAsia="bs-Latn-BA"/>
              </w:rPr>
            </w:pPr>
            <w:r w:rsidRPr="00E15AAF">
              <w:rPr>
                <w:rFonts w:ascii="Times New Roman" w:hAnsi="Times New Roman"/>
                <w:sz w:val="20"/>
                <w:szCs w:val="20"/>
                <w:lang w:val="hr-HR" w:eastAsia="bs-Latn-BA"/>
              </w:rPr>
              <w:t>240</w:t>
            </w:r>
          </w:p>
        </w:tc>
        <w:tc>
          <w:tcPr>
            <w:tcW w:w="1417" w:type="dxa"/>
            <w:tcBorders>
              <w:top w:val="nil"/>
              <w:left w:val="nil"/>
              <w:bottom w:val="single" w:sz="4" w:space="0" w:color="auto"/>
              <w:right w:val="single" w:sz="4" w:space="0" w:color="auto"/>
            </w:tcBorders>
            <w:shd w:val="clear" w:color="auto" w:fill="auto"/>
            <w:noWrap/>
            <w:vAlign w:val="center"/>
            <w:hideMark/>
          </w:tcPr>
          <w:p w:rsidR="00016601" w:rsidRPr="00E15AAF" w:rsidRDefault="00016601" w:rsidP="00CD5564">
            <w:pPr>
              <w:pStyle w:val="NoSpacing"/>
              <w:rPr>
                <w:rFonts w:ascii="Times New Roman" w:hAnsi="Times New Roman"/>
                <w:sz w:val="20"/>
                <w:szCs w:val="20"/>
                <w:lang w:val="hr-HR" w:eastAsia="bs-Latn-BA"/>
              </w:rPr>
            </w:pPr>
            <w:r w:rsidRPr="00E15AAF">
              <w:rPr>
                <w:rFonts w:ascii="Times New Roman" w:hAnsi="Times New Roman"/>
                <w:sz w:val="20"/>
                <w:szCs w:val="20"/>
                <w:lang w:val="hr-HR" w:eastAsia="bs-Latn-BA"/>
              </w:rPr>
              <w:t>276</w:t>
            </w:r>
          </w:p>
        </w:tc>
      </w:tr>
      <w:tr w:rsidR="00016601" w:rsidRPr="009166BA" w:rsidTr="00CD5564">
        <w:trPr>
          <w:trHeight w:val="64"/>
        </w:trPr>
        <w:tc>
          <w:tcPr>
            <w:tcW w:w="929" w:type="dxa"/>
            <w:tcBorders>
              <w:top w:val="nil"/>
              <w:left w:val="single" w:sz="4" w:space="0" w:color="auto"/>
              <w:bottom w:val="single" w:sz="4" w:space="0" w:color="auto"/>
              <w:right w:val="single" w:sz="4" w:space="0" w:color="auto"/>
            </w:tcBorders>
            <w:shd w:val="clear" w:color="auto" w:fill="auto"/>
            <w:vAlign w:val="center"/>
            <w:hideMark/>
          </w:tcPr>
          <w:p w:rsidR="00016601" w:rsidRPr="00E15AAF" w:rsidRDefault="00016601" w:rsidP="00CD5564">
            <w:pPr>
              <w:pStyle w:val="NoSpacing"/>
              <w:rPr>
                <w:rFonts w:ascii="Times New Roman" w:hAnsi="Times New Roman"/>
                <w:sz w:val="20"/>
                <w:szCs w:val="20"/>
                <w:lang w:val="hr-HR" w:eastAsia="bs-Latn-BA"/>
              </w:rPr>
            </w:pPr>
            <w:r w:rsidRPr="00E15AAF">
              <w:rPr>
                <w:rFonts w:ascii="Times New Roman" w:hAnsi="Times New Roman"/>
                <w:sz w:val="20"/>
                <w:szCs w:val="20"/>
                <w:lang w:val="hr-HR" w:eastAsia="bs-Latn-BA"/>
              </w:rPr>
              <w:t>13.</w:t>
            </w:r>
          </w:p>
        </w:tc>
        <w:tc>
          <w:tcPr>
            <w:tcW w:w="4678" w:type="dxa"/>
            <w:tcBorders>
              <w:top w:val="nil"/>
              <w:left w:val="nil"/>
              <w:bottom w:val="single" w:sz="4" w:space="0" w:color="auto"/>
              <w:right w:val="single" w:sz="4" w:space="0" w:color="auto"/>
            </w:tcBorders>
            <w:shd w:val="clear" w:color="auto" w:fill="auto"/>
            <w:vAlign w:val="center"/>
            <w:hideMark/>
          </w:tcPr>
          <w:p w:rsidR="00016601" w:rsidRPr="00E15AAF" w:rsidRDefault="00016601" w:rsidP="00CD5564">
            <w:pPr>
              <w:pStyle w:val="NoSpacing"/>
              <w:rPr>
                <w:rFonts w:ascii="Times New Roman" w:hAnsi="Times New Roman"/>
                <w:sz w:val="20"/>
                <w:szCs w:val="20"/>
                <w:lang w:val="hr-HR" w:eastAsia="bs-Latn-BA"/>
              </w:rPr>
            </w:pPr>
            <w:r w:rsidRPr="00E15AAF">
              <w:rPr>
                <w:rFonts w:ascii="Times New Roman" w:hAnsi="Times New Roman"/>
                <w:sz w:val="20"/>
                <w:szCs w:val="20"/>
                <w:lang w:val="hr-HR" w:eastAsia="bs-Latn-BA"/>
              </w:rPr>
              <w:t>OSTALO</w:t>
            </w:r>
          </w:p>
        </w:tc>
        <w:tc>
          <w:tcPr>
            <w:tcW w:w="1842" w:type="dxa"/>
            <w:tcBorders>
              <w:top w:val="nil"/>
              <w:left w:val="nil"/>
              <w:bottom w:val="single" w:sz="4" w:space="0" w:color="auto"/>
              <w:right w:val="single" w:sz="4" w:space="0" w:color="auto"/>
            </w:tcBorders>
            <w:shd w:val="clear" w:color="auto" w:fill="auto"/>
            <w:vAlign w:val="center"/>
            <w:hideMark/>
          </w:tcPr>
          <w:p w:rsidR="00016601" w:rsidRPr="00E15AAF" w:rsidRDefault="00016601" w:rsidP="00CD5564">
            <w:pPr>
              <w:pStyle w:val="NoSpacing"/>
              <w:rPr>
                <w:rFonts w:ascii="Times New Roman" w:hAnsi="Times New Roman"/>
                <w:sz w:val="20"/>
                <w:szCs w:val="20"/>
                <w:lang w:val="hr-HR" w:eastAsia="bs-Latn-BA"/>
              </w:rPr>
            </w:pPr>
            <w:r w:rsidRPr="00E15AAF">
              <w:rPr>
                <w:rFonts w:ascii="Times New Roman" w:hAnsi="Times New Roman"/>
                <w:sz w:val="20"/>
                <w:szCs w:val="20"/>
                <w:lang w:val="hr-HR" w:eastAsia="bs-Latn-BA"/>
              </w:rPr>
              <w:t>Različite tehnike  </w:t>
            </w:r>
          </w:p>
        </w:tc>
        <w:tc>
          <w:tcPr>
            <w:tcW w:w="1418" w:type="dxa"/>
            <w:tcBorders>
              <w:top w:val="nil"/>
              <w:left w:val="nil"/>
              <w:bottom w:val="single" w:sz="4" w:space="0" w:color="auto"/>
              <w:right w:val="single" w:sz="4" w:space="0" w:color="auto"/>
            </w:tcBorders>
            <w:shd w:val="clear" w:color="auto" w:fill="auto"/>
            <w:vAlign w:val="center"/>
            <w:hideMark/>
          </w:tcPr>
          <w:p w:rsidR="00016601" w:rsidRPr="00E15AAF" w:rsidRDefault="00016601" w:rsidP="00CD5564">
            <w:pPr>
              <w:pStyle w:val="NoSpacing"/>
              <w:rPr>
                <w:rFonts w:ascii="Times New Roman" w:hAnsi="Times New Roman"/>
                <w:sz w:val="20"/>
                <w:szCs w:val="20"/>
                <w:lang w:val="hr-HR" w:eastAsia="bs-Latn-BA"/>
              </w:rPr>
            </w:pPr>
            <w:r w:rsidRPr="00E15AAF">
              <w:rPr>
                <w:rFonts w:ascii="Times New Roman" w:hAnsi="Times New Roman"/>
                <w:sz w:val="20"/>
                <w:szCs w:val="20"/>
                <w:lang w:val="hr-HR" w:eastAsia="bs-Latn-BA"/>
              </w:rPr>
              <w:t>1150</w:t>
            </w:r>
          </w:p>
        </w:tc>
        <w:tc>
          <w:tcPr>
            <w:tcW w:w="1417" w:type="dxa"/>
            <w:tcBorders>
              <w:top w:val="nil"/>
              <w:left w:val="nil"/>
              <w:bottom w:val="single" w:sz="4" w:space="0" w:color="auto"/>
              <w:right w:val="single" w:sz="4" w:space="0" w:color="auto"/>
            </w:tcBorders>
            <w:shd w:val="clear" w:color="auto" w:fill="auto"/>
            <w:noWrap/>
            <w:vAlign w:val="center"/>
            <w:hideMark/>
          </w:tcPr>
          <w:p w:rsidR="00016601" w:rsidRPr="00E15AAF" w:rsidRDefault="00016601" w:rsidP="00CD5564">
            <w:pPr>
              <w:pStyle w:val="NoSpacing"/>
              <w:rPr>
                <w:rFonts w:ascii="Times New Roman" w:hAnsi="Times New Roman"/>
                <w:sz w:val="20"/>
                <w:szCs w:val="20"/>
                <w:lang w:val="hr-HR" w:eastAsia="bs-Latn-BA"/>
              </w:rPr>
            </w:pPr>
            <w:r w:rsidRPr="00E15AAF">
              <w:rPr>
                <w:rFonts w:ascii="Times New Roman" w:hAnsi="Times New Roman"/>
                <w:sz w:val="20"/>
                <w:szCs w:val="20"/>
                <w:lang w:val="hr-HR" w:eastAsia="bs-Latn-BA"/>
              </w:rPr>
              <w:t>2894</w:t>
            </w:r>
          </w:p>
        </w:tc>
      </w:tr>
      <w:tr w:rsidR="00016601" w:rsidRPr="009166BA" w:rsidTr="00CD5564">
        <w:trPr>
          <w:trHeight w:val="139"/>
        </w:trPr>
        <w:tc>
          <w:tcPr>
            <w:tcW w:w="929" w:type="dxa"/>
            <w:tcBorders>
              <w:top w:val="nil"/>
              <w:left w:val="single" w:sz="4" w:space="0" w:color="auto"/>
              <w:bottom w:val="single" w:sz="4" w:space="0" w:color="auto"/>
              <w:right w:val="single" w:sz="4" w:space="0" w:color="auto"/>
            </w:tcBorders>
            <w:shd w:val="clear" w:color="auto" w:fill="auto"/>
            <w:noWrap/>
            <w:vAlign w:val="bottom"/>
            <w:hideMark/>
          </w:tcPr>
          <w:p w:rsidR="00016601" w:rsidRPr="00E15AAF" w:rsidRDefault="00016601" w:rsidP="00CD5564">
            <w:pPr>
              <w:pStyle w:val="NoSpacing"/>
              <w:rPr>
                <w:rFonts w:ascii="Times New Roman" w:hAnsi="Times New Roman"/>
                <w:sz w:val="20"/>
                <w:szCs w:val="20"/>
                <w:lang w:val="hr-HR" w:eastAsia="bs-Latn-BA"/>
              </w:rPr>
            </w:pPr>
            <w:r w:rsidRPr="00E15AAF">
              <w:rPr>
                <w:rFonts w:ascii="Times New Roman" w:hAnsi="Times New Roman"/>
                <w:sz w:val="20"/>
                <w:szCs w:val="20"/>
                <w:lang w:val="hr-HR" w:eastAsia="bs-Latn-BA"/>
              </w:rPr>
              <w:t> </w:t>
            </w:r>
          </w:p>
        </w:tc>
        <w:tc>
          <w:tcPr>
            <w:tcW w:w="4678" w:type="dxa"/>
            <w:tcBorders>
              <w:top w:val="nil"/>
              <w:left w:val="nil"/>
              <w:bottom w:val="single" w:sz="4" w:space="0" w:color="auto"/>
              <w:right w:val="single" w:sz="4" w:space="0" w:color="auto"/>
            </w:tcBorders>
            <w:shd w:val="clear" w:color="auto" w:fill="auto"/>
            <w:vAlign w:val="center"/>
            <w:hideMark/>
          </w:tcPr>
          <w:p w:rsidR="00016601" w:rsidRPr="00E15AAF" w:rsidRDefault="00016601" w:rsidP="00CD5564">
            <w:pPr>
              <w:pStyle w:val="NoSpacing"/>
              <w:rPr>
                <w:rFonts w:ascii="Times New Roman" w:hAnsi="Times New Roman"/>
                <w:sz w:val="20"/>
                <w:szCs w:val="20"/>
                <w:lang w:val="hr-HR" w:eastAsia="bs-Latn-BA"/>
              </w:rPr>
            </w:pPr>
            <w:r w:rsidRPr="00E15AAF">
              <w:rPr>
                <w:rFonts w:ascii="Times New Roman" w:hAnsi="Times New Roman"/>
                <w:sz w:val="20"/>
                <w:szCs w:val="20"/>
                <w:lang w:val="hr-HR" w:eastAsia="bs-Latn-BA"/>
              </w:rPr>
              <w:t>UKUPNO</w:t>
            </w:r>
          </w:p>
        </w:tc>
        <w:tc>
          <w:tcPr>
            <w:tcW w:w="1842" w:type="dxa"/>
            <w:tcBorders>
              <w:top w:val="nil"/>
              <w:left w:val="nil"/>
              <w:bottom w:val="single" w:sz="4" w:space="0" w:color="auto"/>
              <w:right w:val="single" w:sz="4" w:space="0" w:color="auto"/>
            </w:tcBorders>
            <w:shd w:val="clear" w:color="auto" w:fill="auto"/>
            <w:noWrap/>
            <w:vAlign w:val="center"/>
            <w:hideMark/>
          </w:tcPr>
          <w:p w:rsidR="00016601" w:rsidRPr="00E15AAF" w:rsidRDefault="00016601" w:rsidP="00CD5564">
            <w:pPr>
              <w:pStyle w:val="NoSpacing"/>
              <w:rPr>
                <w:rFonts w:ascii="Times New Roman" w:hAnsi="Times New Roman"/>
                <w:sz w:val="20"/>
                <w:szCs w:val="20"/>
                <w:lang w:val="hr-HR" w:eastAsia="bs-Latn-BA"/>
              </w:rPr>
            </w:pPr>
            <w:r w:rsidRPr="00E15AAF">
              <w:rPr>
                <w:rFonts w:ascii="Times New Roman" w:hAnsi="Times New Roman"/>
                <w:sz w:val="20"/>
                <w:szCs w:val="20"/>
                <w:lang w:val="hr-HR" w:eastAsia="bs-Latn-BA"/>
              </w:rPr>
              <w:t> </w:t>
            </w:r>
          </w:p>
        </w:tc>
        <w:tc>
          <w:tcPr>
            <w:tcW w:w="1418" w:type="dxa"/>
            <w:tcBorders>
              <w:top w:val="nil"/>
              <w:left w:val="nil"/>
              <w:bottom w:val="single" w:sz="4" w:space="0" w:color="auto"/>
              <w:right w:val="single" w:sz="4" w:space="0" w:color="auto"/>
            </w:tcBorders>
            <w:shd w:val="clear" w:color="auto" w:fill="auto"/>
            <w:noWrap/>
            <w:vAlign w:val="center"/>
            <w:hideMark/>
          </w:tcPr>
          <w:p w:rsidR="00016601" w:rsidRPr="00E15AAF" w:rsidRDefault="00016601" w:rsidP="00CD5564">
            <w:pPr>
              <w:pStyle w:val="NoSpacing"/>
              <w:rPr>
                <w:rFonts w:ascii="Times New Roman" w:hAnsi="Times New Roman"/>
                <w:sz w:val="20"/>
                <w:szCs w:val="20"/>
                <w:lang w:val="hr-HR" w:eastAsia="bs-Latn-BA"/>
              </w:rPr>
            </w:pPr>
            <w:r w:rsidRPr="00E15AAF">
              <w:rPr>
                <w:rFonts w:ascii="Times New Roman" w:hAnsi="Times New Roman"/>
                <w:sz w:val="20"/>
                <w:szCs w:val="20"/>
                <w:lang w:val="hr-HR" w:eastAsia="bs-Latn-BA"/>
              </w:rPr>
              <w:t>3535</w:t>
            </w:r>
          </w:p>
        </w:tc>
        <w:tc>
          <w:tcPr>
            <w:tcW w:w="1417" w:type="dxa"/>
            <w:tcBorders>
              <w:top w:val="nil"/>
              <w:left w:val="nil"/>
              <w:bottom w:val="single" w:sz="4" w:space="0" w:color="auto"/>
              <w:right w:val="single" w:sz="4" w:space="0" w:color="auto"/>
            </w:tcBorders>
            <w:shd w:val="clear" w:color="auto" w:fill="auto"/>
            <w:noWrap/>
            <w:vAlign w:val="center"/>
            <w:hideMark/>
          </w:tcPr>
          <w:p w:rsidR="00016601" w:rsidRPr="00E15AAF" w:rsidRDefault="00016601" w:rsidP="00CD5564">
            <w:pPr>
              <w:pStyle w:val="NoSpacing"/>
              <w:rPr>
                <w:rFonts w:ascii="Times New Roman" w:hAnsi="Times New Roman"/>
                <w:sz w:val="20"/>
                <w:szCs w:val="20"/>
                <w:lang w:val="hr-HR" w:eastAsia="bs-Latn-BA"/>
              </w:rPr>
            </w:pPr>
            <w:r w:rsidRPr="00E15AAF">
              <w:rPr>
                <w:rFonts w:ascii="Times New Roman" w:hAnsi="Times New Roman"/>
                <w:sz w:val="20"/>
                <w:szCs w:val="20"/>
                <w:lang w:val="hr-HR" w:eastAsia="bs-Latn-BA"/>
              </w:rPr>
              <w:t>4778</w:t>
            </w:r>
          </w:p>
        </w:tc>
      </w:tr>
    </w:tbl>
    <w:p w:rsidR="00016601" w:rsidRPr="009166BA" w:rsidRDefault="00016601" w:rsidP="00016601">
      <w:pPr>
        <w:pStyle w:val="NoSpacing"/>
        <w:rPr>
          <w:rFonts w:ascii="Times New Roman" w:hAnsi="Times New Roman"/>
          <w:noProof/>
          <w:sz w:val="24"/>
          <w:szCs w:val="24"/>
          <w:lang w:val="hr-HR"/>
        </w:rPr>
      </w:pPr>
    </w:p>
    <w:p w:rsidR="00016601" w:rsidRPr="009166BA" w:rsidRDefault="00016601" w:rsidP="00016601">
      <w:pPr>
        <w:pStyle w:val="NoSpacing"/>
        <w:rPr>
          <w:rFonts w:ascii="Times New Roman" w:hAnsi="Times New Roman"/>
          <w:b/>
          <w:noProof/>
          <w:sz w:val="24"/>
          <w:szCs w:val="24"/>
          <w:lang w:val="hr-HR"/>
        </w:rPr>
      </w:pPr>
      <w:r w:rsidRPr="009166BA">
        <w:rPr>
          <w:rFonts w:ascii="Times New Roman" w:hAnsi="Times New Roman"/>
          <w:b/>
          <w:noProof/>
          <w:sz w:val="24"/>
          <w:szCs w:val="24"/>
          <w:lang w:val="hr-HR"/>
        </w:rPr>
        <w:t>Tabela 3. Mikrobiološ</w:t>
      </w:r>
      <w:r>
        <w:rPr>
          <w:rFonts w:ascii="Times New Roman" w:hAnsi="Times New Roman"/>
          <w:b/>
          <w:noProof/>
          <w:sz w:val="24"/>
          <w:szCs w:val="24"/>
          <w:lang w:val="hr-HR"/>
        </w:rPr>
        <w:t>ka i biološka kontrola kvalitete</w:t>
      </w:r>
      <w:r w:rsidRPr="009166BA">
        <w:rPr>
          <w:rFonts w:ascii="Times New Roman" w:hAnsi="Times New Roman"/>
          <w:b/>
          <w:noProof/>
          <w:sz w:val="24"/>
          <w:szCs w:val="24"/>
          <w:lang w:val="hr-HR"/>
        </w:rPr>
        <w:t xml:space="preserve"> lijeka i fitolaboratorija:</w:t>
      </w:r>
    </w:p>
    <w:tbl>
      <w:tblPr>
        <w:tblStyle w:val="TableGrid1"/>
        <w:tblpPr w:leftFromText="180" w:rightFromText="180" w:vertAnchor="text" w:horzAnchor="page" w:tblpX="931" w:tblpY="135"/>
        <w:tblW w:w="8613" w:type="dxa"/>
        <w:tblLayout w:type="fixed"/>
        <w:tblLook w:val="01E0"/>
      </w:tblPr>
      <w:tblGrid>
        <w:gridCol w:w="959"/>
        <w:gridCol w:w="4819"/>
        <w:gridCol w:w="1560"/>
        <w:gridCol w:w="1275"/>
      </w:tblGrid>
      <w:tr w:rsidR="00016601" w:rsidRPr="009166BA" w:rsidTr="00CD5564">
        <w:trPr>
          <w:trHeight w:val="433"/>
        </w:trPr>
        <w:tc>
          <w:tcPr>
            <w:tcW w:w="959"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rsidR="00016601" w:rsidRPr="00E15AAF" w:rsidRDefault="00016601" w:rsidP="00CD5564">
            <w:pPr>
              <w:pStyle w:val="NoSpacing"/>
              <w:rPr>
                <w:rFonts w:eastAsia="Calibri"/>
                <w:lang w:val="hr-HR"/>
              </w:rPr>
            </w:pPr>
            <w:r w:rsidRPr="00E15AAF">
              <w:rPr>
                <w:rFonts w:eastAsia="Calibri"/>
                <w:lang w:val="hr-HR"/>
              </w:rPr>
              <w:t>Red. br.</w:t>
            </w:r>
          </w:p>
        </w:tc>
        <w:tc>
          <w:tcPr>
            <w:tcW w:w="4819"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rsidR="00016601" w:rsidRPr="00E15AAF" w:rsidRDefault="00016601" w:rsidP="00CD5564">
            <w:pPr>
              <w:pStyle w:val="NoSpacing"/>
              <w:rPr>
                <w:rFonts w:eastAsia="Calibri"/>
                <w:lang w:val="hr-HR"/>
              </w:rPr>
            </w:pPr>
            <w:r w:rsidRPr="00E15AAF">
              <w:rPr>
                <w:rFonts w:eastAsia="Calibri"/>
                <w:lang w:val="hr-HR"/>
              </w:rPr>
              <w:t>Vrste analiza</w:t>
            </w:r>
          </w:p>
        </w:tc>
        <w:tc>
          <w:tcPr>
            <w:tcW w:w="1560"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rsidR="00016601" w:rsidRPr="00E15AAF" w:rsidRDefault="00016601" w:rsidP="00CD5564">
            <w:pPr>
              <w:pStyle w:val="NoSpacing"/>
              <w:rPr>
                <w:rFonts w:eastAsia="Calibri"/>
                <w:lang w:val="hr-HR"/>
              </w:rPr>
            </w:pPr>
            <w:r w:rsidRPr="00E15AAF">
              <w:rPr>
                <w:rFonts w:eastAsia="Calibri"/>
                <w:lang w:val="hr-HR"/>
              </w:rPr>
              <w:t>Planirano</w:t>
            </w:r>
          </w:p>
        </w:tc>
        <w:tc>
          <w:tcPr>
            <w:tcW w:w="1275"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rsidR="00016601" w:rsidRPr="00E15AAF" w:rsidRDefault="00016601" w:rsidP="00CD5564">
            <w:pPr>
              <w:pStyle w:val="NoSpacing"/>
              <w:rPr>
                <w:lang w:val="hr-HR" w:eastAsia="bs-Latn-BA"/>
              </w:rPr>
            </w:pPr>
            <w:r w:rsidRPr="00E15AAF">
              <w:rPr>
                <w:lang w:val="hr-HR" w:eastAsia="bs-Latn-BA"/>
              </w:rPr>
              <w:t>Završeno</w:t>
            </w:r>
          </w:p>
        </w:tc>
      </w:tr>
      <w:tr w:rsidR="00016601" w:rsidRPr="009166BA" w:rsidTr="00CD5564">
        <w:trPr>
          <w:trHeight w:val="265"/>
        </w:trPr>
        <w:tc>
          <w:tcPr>
            <w:tcW w:w="959" w:type="dxa"/>
            <w:tcBorders>
              <w:top w:val="single" w:sz="4" w:space="0" w:color="auto"/>
              <w:left w:val="single" w:sz="4" w:space="0" w:color="auto"/>
              <w:bottom w:val="single" w:sz="4" w:space="0" w:color="auto"/>
              <w:right w:val="single" w:sz="4" w:space="0" w:color="auto"/>
            </w:tcBorders>
            <w:hideMark/>
          </w:tcPr>
          <w:p w:rsidR="00016601" w:rsidRPr="00E15AAF" w:rsidRDefault="00016601" w:rsidP="00CD5564">
            <w:pPr>
              <w:pStyle w:val="NoSpacing"/>
              <w:rPr>
                <w:rFonts w:eastAsia="Calibri"/>
                <w:lang w:val="hr-HR"/>
              </w:rPr>
            </w:pPr>
            <w:r w:rsidRPr="00E15AAF">
              <w:rPr>
                <w:rFonts w:eastAsia="Calibri"/>
                <w:lang w:val="hr-HR"/>
              </w:rPr>
              <w:t>1.</w:t>
            </w:r>
          </w:p>
        </w:tc>
        <w:tc>
          <w:tcPr>
            <w:tcW w:w="4819" w:type="dxa"/>
            <w:tcBorders>
              <w:top w:val="single" w:sz="4" w:space="0" w:color="auto"/>
              <w:left w:val="single" w:sz="4" w:space="0" w:color="auto"/>
              <w:bottom w:val="single" w:sz="4" w:space="0" w:color="auto"/>
              <w:right w:val="single" w:sz="4" w:space="0" w:color="auto"/>
            </w:tcBorders>
            <w:hideMark/>
          </w:tcPr>
          <w:p w:rsidR="00016601" w:rsidRPr="00E15AAF" w:rsidRDefault="00016601" w:rsidP="00CD5564">
            <w:pPr>
              <w:pStyle w:val="NoSpacing"/>
              <w:rPr>
                <w:lang w:val="hr-HR"/>
              </w:rPr>
            </w:pPr>
            <w:r w:rsidRPr="00E15AAF">
              <w:rPr>
                <w:lang w:val="hr-HR"/>
              </w:rPr>
              <w:t>Mikrobiološko ispitivanje nesterilnih preparata</w:t>
            </w:r>
          </w:p>
        </w:tc>
        <w:tc>
          <w:tcPr>
            <w:tcW w:w="1560" w:type="dxa"/>
            <w:tcBorders>
              <w:top w:val="single" w:sz="4" w:space="0" w:color="auto"/>
              <w:left w:val="single" w:sz="4" w:space="0" w:color="auto"/>
              <w:bottom w:val="single" w:sz="4" w:space="0" w:color="auto"/>
              <w:right w:val="single" w:sz="4" w:space="0" w:color="auto"/>
            </w:tcBorders>
            <w:hideMark/>
          </w:tcPr>
          <w:p w:rsidR="00016601" w:rsidRPr="00E15AAF" w:rsidRDefault="00016601" w:rsidP="00CD5564">
            <w:pPr>
              <w:pStyle w:val="NoSpacing"/>
              <w:rPr>
                <w:lang w:val="hr-HR"/>
              </w:rPr>
            </w:pPr>
            <w:r w:rsidRPr="00E15AAF">
              <w:rPr>
                <w:lang w:val="hr-HR"/>
              </w:rPr>
              <w:t>450</w:t>
            </w:r>
          </w:p>
        </w:tc>
        <w:tc>
          <w:tcPr>
            <w:tcW w:w="1275" w:type="dxa"/>
            <w:tcBorders>
              <w:top w:val="single" w:sz="4" w:space="0" w:color="auto"/>
              <w:left w:val="single" w:sz="4" w:space="0" w:color="auto"/>
              <w:bottom w:val="single" w:sz="4" w:space="0" w:color="auto"/>
              <w:right w:val="single" w:sz="4" w:space="0" w:color="auto"/>
            </w:tcBorders>
            <w:hideMark/>
          </w:tcPr>
          <w:p w:rsidR="00016601" w:rsidRPr="00E15AAF" w:rsidRDefault="00016601" w:rsidP="00CD5564">
            <w:pPr>
              <w:pStyle w:val="NoSpacing"/>
              <w:rPr>
                <w:lang w:val="hr-HR"/>
              </w:rPr>
            </w:pPr>
            <w:r w:rsidRPr="00E15AAF">
              <w:rPr>
                <w:lang w:val="hr-HR"/>
              </w:rPr>
              <w:t>606</w:t>
            </w:r>
          </w:p>
        </w:tc>
      </w:tr>
      <w:tr w:rsidR="00016601" w:rsidRPr="009166BA" w:rsidTr="00CD5564">
        <w:tc>
          <w:tcPr>
            <w:tcW w:w="959" w:type="dxa"/>
            <w:tcBorders>
              <w:top w:val="single" w:sz="4" w:space="0" w:color="auto"/>
              <w:left w:val="single" w:sz="4" w:space="0" w:color="auto"/>
              <w:bottom w:val="single" w:sz="4" w:space="0" w:color="auto"/>
              <w:right w:val="single" w:sz="4" w:space="0" w:color="auto"/>
            </w:tcBorders>
            <w:hideMark/>
          </w:tcPr>
          <w:p w:rsidR="00016601" w:rsidRPr="00E15AAF" w:rsidRDefault="00016601" w:rsidP="00CD5564">
            <w:pPr>
              <w:pStyle w:val="NoSpacing"/>
              <w:rPr>
                <w:rFonts w:eastAsia="Calibri"/>
                <w:lang w:val="hr-HR"/>
              </w:rPr>
            </w:pPr>
            <w:r w:rsidRPr="00E15AAF">
              <w:rPr>
                <w:rFonts w:eastAsia="Calibri"/>
                <w:lang w:val="hr-HR"/>
              </w:rPr>
              <w:t>2.</w:t>
            </w:r>
          </w:p>
        </w:tc>
        <w:tc>
          <w:tcPr>
            <w:tcW w:w="4819" w:type="dxa"/>
            <w:tcBorders>
              <w:top w:val="single" w:sz="4" w:space="0" w:color="auto"/>
              <w:left w:val="single" w:sz="4" w:space="0" w:color="auto"/>
              <w:bottom w:val="single" w:sz="4" w:space="0" w:color="auto"/>
              <w:right w:val="single" w:sz="4" w:space="0" w:color="auto"/>
            </w:tcBorders>
            <w:hideMark/>
          </w:tcPr>
          <w:p w:rsidR="00016601" w:rsidRPr="00E15AAF" w:rsidRDefault="00016601" w:rsidP="00CD5564">
            <w:pPr>
              <w:pStyle w:val="NoSpacing"/>
              <w:rPr>
                <w:lang w:val="hr-HR"/>
              </w:rPr>
            </w:pPr>
            <w:r w:rsidRPr="00E15AAF">
              <w:rPr>
                <w:lang w:val="hr-HR"/>
              </w:rPr>
              <w:t>Mikrobiološko ispitivanje sterilnih preparata: test sterilnosti</w:t>
            </w:r>
          </w:p>
        </w:tc>
        <w:tc>
          <w:tcPr>
            <w:tcW w:w="1560" w:type="dxa"/>
            <w:tcBorders>
              <w:top w:val="single" w:sz="4" w:space="0" w:color="auto"/>
              <w:left w:val="single" w:sz="4" w:space="0" w:color="auto"/>
              <w:bottom w:val="single" w:sz="4" w:space="0" w:color="auto"/>
              <w:right w:val="single" w:sz="4" w:space="0" w:color="auto"/>
            </w:tcBorders>
            <w:hideMark/>
          </w:tcPr>
          <w:p w:rsidR="00016601" w:rsidRPr="00E15AAF" w:rsidRDefault="00016601" w:rsidP="00CD5564">
            <w:pPr>
              <w:pStyle w:val="NoSpacing"/>
              <w:rPr>
                <w:lang w:val="hr-HR"/>
              </w:rPr>
            </w:pPr>
            <w:r w:rsidRPr="00E15AAF">
              <w:rPr>
                <w:lang w:val="hr-HR"/>
              </w:rPr>
              <w:t>150</w:t>
            </w:r>
          </w:p>
        </w:tc>
        <w:tc>
          <w:tcPr>
            <w:tcW w:w="1275" w:type="dxa"/>
            <w:tcBorders>
              <w:top w:val="single" w:sz="4" w:space="0" w:color="auto"/>
              <w:left w:val="single" w:sz="4" w:space="0" w:color="auto"/>
              <w:bottom w:val="single" w:sz="4" w:space="0" w:color="auto"/>
              <w:right w:val="single" w:sz="4" w:space="0" w:color="auto"/>
            </w:tcBorders>
            <w:hideMark/>
          </w:tcPr>
          <w:p w:rsidR="00016601" w:rsidRPr="00E15AAF" w:rsidRDefault="00016601" w:rsidP="00CD5564">
            <w:pPr>
              <w:pStyle w:val="NoSpacing"/>
              <w:rPr>
                <w:lang w:val="hr-HR"/>
              </w:rPr>
            </w:pPr>
            <w:r w:rsidRPr="00E15AAF">
              <w:rPr>
                <w:lang w:val="hr-HR"/>
              </w:rPr>
              <w:t>225</w:t>
            </w:r>
          </w:p>
        </w:tc>
      </w:tr>
      <w:tr w:rsidR="00016601" w:rsidRPr="009166BA" w:rsidTr="00CD5564">
        <w:tc>
          <w:tcPr>
            <w:tcW w:w="959" w:type="dxa"/>
            <w:tcBorders>
              <w:top w:val="single" w:sz="4" w:space="0" w:color="auto"/>
              <w:left w:val="single" w:sz="4" w:space="0" w:color="auto"/>
              <w:bottom w:val="single" w:sz="4" w:space="0" w:color="auto"/>
              <w:right w:val="single" w:sz="4" w:space="0" w:color="auto"/>
            </w:tcBorders>
            <w:hideMark/>
          </w:tcPr>
          <w:p w:rsidR="00016601" w:rsidRPr="00E15AAF" w:rsidRDefault="00016601" w:rsidP="00CD5564">
            <w:pPr>
              <w:pStyle w:val="NoSpacing"/>
              <w:rPr>
                <w:rFonts w:eastAsia="Calibri"/>
                <w:lang w:val="hr-HR"/>
              </w:rPr>
            </w:pPr>
            <w:r w:rsidRPr="00E15AAF">
              <w:rPr>
                <w:rFonts w:eastAsia="Calibri"/>
                <w:lang w:val="hr-HR"/>
              </w:rPr>
              <w:t>3.</w:t>
            </w:r>
          </w:p>
        </w:tc>
        <w:tc>
          <w:tcPr>
            <w:tcW w:w="4819" w:type="dxa"/>
            <w:tcBorders>
              <w:top w:val="single" w:sz="4" w:space="0" w:color="auto"/>
              <w:left w:val="single" w:sz="4" w:space="0" w:color="auto"/>
              <w:bottom w:val="single" w:sz="4" w:space="0" w:color="auto"/>
              <w:right w:val="single" w:sz="4" w:space="0" w:color="auto"/>
            </w:tcBorders>
            <w:hideMark/>
          </w:tcPr>
          <w:p w:rsidR="00016601" w:rsidRPr="00E15AAF" w:rsidRDefault="00016601" w:rsidP="00CD5564">
            <w:pPr>
              <w:pStyle w:val="NoSpacing"/>
              <w:rPr>
                <w:lang w:val="hr-HR"/>
              </w:rPr>
            </w:pPr>
            <w:r w:rsidRPr="00E15AAF">
              <w:rPr>
                <w:lang w:val="hr-HR"/>
              </w:rPr>
              <w:t>Biološko ispitivanje sterilnih preparata: LAL test</w:t>
            </w:r>
          </w:p>
        </w:tc>
        <w:tc>
          <w:tcPr>
            <w:tcW w:w="1560" w:type="dxa"/>
            <w:tcBorders>
              <w:top w:val="single" w:sz="4" w:space="0" w:color="auto"/>
              <w:left w:val="single" w:sz="4" w:space="0" w:color="auto"/>
              <w:bottom w:val="single" w:sz="4" w:space="0" w:color="auto"/>
              <w:right w:val="single" w:sz="4" w:space="0" w:color="auto"/>
            </w:tcBorders>
            <w:hideMark/>
          </w:tcPr>
          <w:p w:rsidR="00016601" w:rsidRPr="00E15AAF" w:rsidRDefault="00016601" w:rsidP="00CD5564">
            <w:pPr>
              <w:pStyle w:val="NoSpacing"/>
              <w:rPr>
                <w:lang w:val="hr-HR"/>
              </w:rPr>
            </w:pPr>
            <w:r w:rsidRPr="00E15AAF">
              <w:rPr>
                <w:lang w:val="hr-HR"/>
              </w:rPr>
              <w:t>60</w:t>
            </w:r>
          </w:p>
        </w:tc>
        <w:tc>
          <w:tcPr>
            <w:tcW w:w="1275" w:type="dxa"/>
            <w:tcBorders>
              <w:top w:val="single" w:sz="4" w:space="0" w:color="auto"/>
              <w:left w:val="single" w:sz="4" w:space="0" w:color="auto"/>
              <w:bottom w:val="single" w:sz="4" w:space="0" w:color="auto"/>
              <w:right w:val="single" w:sz="4" w:space="0" w:color="auto"/>
            </w:tcBorders>
            <w:hideMark/>
          </w:tcPr>
          <w:p w:rsidR="00016601" w:rsidRPr="00E15AAF" w:rsidRDefault="00016601" w:rsidP="00CD5564">
            <w:pPr>
              <w:pStyle w:val="NoSpacing"/>
              <w:rPr>
                <w:lang w:val="hr-HR"/>
              </w:rPr>
            </w:pPr>
            <w:r w:rsidRPr="00E15AAF">
              <w:rPr>
                <w:lang w:val="hr-HR"/>
              </w:rPr>
              <w:t>147</w:t>
            </w:r>
          </w:p>
        </w:tc>
      </w:tr>
      <w:tr w:rsidR="00016601" w:rsidRPr="009166BA" w:rsidTr="00CD5564">
        <w:tc>
          <w:tcPr>
            <w:tcW w:w="959" w:type="dxa"/>
            <w:tcBorders>
              <w:top w:val="single" w:sz="4" w:space="0" w:color="auto"/>
              <w:left w:val="single" w:sz="4" w:space="0" w:color="auto"/>
              <w:bottom w:val="single" w:sz="4" w:space="0" w:color="auto"/>
              <w:right w:val="single" w:sz="4" w:space="0" w:color="auto"/>
            </w:tcBorders>
            <w:hideMark/>
          </w:tcPr>
          <w:p w:rsidR="00016601" w:rsidRPr="00E15AAF" w:rsidRDefault="00016601" w:rsidP="00CD5564">
            <w:pPr>
              <w:pStyle w:val="NoSpacing"/>
              <w:rPr>
                <w:rFonts w:eastAsia="Calibri"/>
                <w:lang w:val="hr-HR"/>
              </w:rPr>
            </w:pPr>
            <w:r w:rsidRPr="00E15AAF">
              <w:rPr>
                <w:rFonts w:eastAsia="Calibri"/>
                <w:lang w:val="hr-HR"/>
              </w:rPr>
              <w:t>4.</w:t>
            </w:r>
          </w:p>
        </w:tc>
        <w:tc>
          <w:tcPr>
            <w:tcW w:w="4819" w:type="dxa"/>
            <w:tcBorders>
              <w:top w:val="single" w:sz="4" w:space="0" w:color="auto"/>
              <w:left w:val="single" w:sz="4" w:space="0" w:color="auto"/>
              <w:bottom w:val="single" w:sz="4" w:space="0" w:color="auto"/>
              <w:right w:val="single" w:sz="4" w:space="0" w:color="auto"/>
            </w:tcBorders>
            <w:hideMark/>
          </w:tcPr>
          <w:p w:rsidR="00016601" w:rsidRPr="00E15AAF" w:rsidRDefault="00016601" w:rsidP="00CD5564">
            <w:pPr>
              <w:pStyle w:val="NoSpacing"/>
              <w:rPr>
                <w:lang w:val="hr-HR"/>
              </w:rPr>
            </w:pPr>
            <w:r w:rsidRPr="00E15AAF">
              <w:rPr>
                <w:lang w:val="hr-HR"/>
              </w:rPr>
              <w:t>Mikrobiološko određivanje antibiotika i vitamina</w:t>
            </w:r>
          </w:p>
        </w:tc>
        <w:tc>
          <w:tcPr>
            <w:tcW w:w="1560" w:type="dxa"/>
            <w:tcBorders>
              <w:top w:val="single" w:sz="4" w:space="0" w:color="auto"/>
              <w:left w:val="single" w:sz="4" w:space="0" w:color="auto"/>
              <w:bottom w:val="single" w:sz="4" w:space="0" w:color="auto"/>
              <w:right w:val="single" w:sz="4" w:space="0" w:color="auto"/>
            </w:tcBorders>
            <w:hideMark/>
          </w:tcPr>
          <w:p w:rsidR="00016601" w:rsidRPr="00E15AAF" w:rsidRDefault="00016601" w:rsidP="00CD5564">
            <w:pPr>
              <w:pStyle w:val="NoSpacing"/>
              <w:rPr>
                <w:lang w:val="hr-HR"/>
              </w:rPr>
            </w:pPr>
            <w:r w:rsidRPr="00E15AAF">
              <w:rPr>
                <w:lang w:val="hr-HR"/>
              </w:rPr>
              <w:t>5</w:t>
            </w:r>
          </w:p>
        </w:tc>
        <w:tc>
          <w:tcPr>
            <w:tcW w:w="1275" w:type="dxa"/>
            <w:tcBorders>
              <w:top w:val="single" w:sz="4" w:space="0" w:color="auto"/>
              <w:left w:val="single" w:sz="4" w:space="0" w:color="auto"/>
              <w:bottom w:val="single" w:sz="4" w:space="0" w:color="auto"/>
              <w:right w:val="single" w:sz="4" w:space="0" w:color="auto"/>
            </w:tcBorders>
            <w:hideMark/>
          </w:tcPr>
          <w:p w:rsidR="00016601" w:rsidRPr="00E15AAF" w:rsidRDefault="00016601" w:rsidP="00CD5564">
            <w:pPr>
              <w:pStyle w:val="NoSpacing"/>
              <w:rPr>
                <w:lang w:val="hr-HR"/>
              </w:rPr>
            </w:pPr>
            <w:r w:rsidRPr="00E15AAF">
              <w:rPr>
                <w:lang w:val="hr-HR"/>
              </w:rPr>
              <w:t>13</w:t>
            </w:r>
          </w:p>
        </w:tc>
      </w:tr>
      <w:tr w:rsidR="00016601" w:rsidRPr="009166BA" w:rsidTr="00CD5564">
        <w:tc>
          <w:tcPr>
            <w:tcW w:w="959" w:type="dxa"/>
            <w:tcBorders>
              <w:top w:val="single" w:sz="4" w:space="0" w:color="auto"/>
              <w:left w:val="single" w:sz="4" w:space="0" w:color="auto"/>
              <w:bottom w:val="single" w:sz="4" w:space="0" w:color="auto"/>
              <w:right w:val="single" w:sz="4" w:space="0" w:color="auto"/>
            </w:tcBorders>
            <w:hideMark/>
          </w:tcPr>
          <w:p w:rsidR="00016601" w:rsidRPr="00E15AAF" w:rsidRDefault="00016601" w:rsidP="00CD5564">
            <w:pPr>
              <w:pStyle w:val="NoSpacing"/>
              <w:rPr>
                <w:rFonts w:eastAsia="Calibri"/>
                <w:lang w:val="hr-HR"/>
              </w:rPr>
            </w:pPr>
            <w:r w:rsidRPr="00E15AAF">
              <w:rPr>
                <w:rFonts w:eastAsia="Calibri"/>
                <w:lang w:val="hr-HR"/>
              </w:rPr>
              <w:t>5.</w:t>
            </w:r>
          </w:p>
        </w:tc>
        <w:tc>
          <w:tcPr>
            <w:tcW w:w="4819" w:type="dxa"/>
            <w:tcBorders>
              <w:top w:val="single" w:sz="4" w:space="0" w:color="auto"/>
              <w:left w:val="single" w:sz="4" w:space="0" w:color="auto"/>
              <w:bottom w:val="single" w:sz="4" w:space="0" w:color="auto"/>
              <w:right w:val="single" w:sz="4" w:space="0" w:color="auto"/>
            </w:tcBorders>
            <w:hideMark/>
          </w:tcPr>
          <w:p w:rsidR="00016601" w:rsidRPr="00E15AAF" w:rsidRDefault="00016601" w:rsidP="00CD5564">
            <w:pPr>
              <w:pStyle w:val="NoSpacing"/>
              <w:rPr>
                <w:lang w:val="hr-HR"/>
              </w:rPr>
            </w:pPr>
            <w:r w:rsidRPr="00E15AAF">
              <w:rPr>
                <w:lang w:val="hr-HR"/>
              </w:rPr>
              <w:t>Biološko određivanje heparina</w:t>
            </w:r>
          </w:p>
        </w:tc>
        <w:tc>
          <w:tcPr>
            <w:tcW w:w="1560" w:type="dxa"/>
            <w:tcBorders>
              <w:top w:val="single" w:sz="4" w:space="0" w:color="auto"/>
              <w:left w:val="single" w:sz="4" w:space="0" w:color="auto"/>
              <w:bottom w:val="single" w:sz="4" w:space="0" w:color="auto"/>
              <w:right w:val="single" w:sz="4" w:space="0" w:color="auto"/>
            </w:tcBorders>
            <w:hideMark/>
          </w:tcPr>
          <w:p w:rsidR="00016601" w:rsidRPr="00E15AAF" w:rsidRDefault="00016601" w:rsidP="00CD5564">
            <w:pPr>
              <w:pStyle w:val="NoSpacing"/>
              <w:rPr>
                <w:lang w:val="hr-HR"/>
              </w:rPr>
            </w:pPr>
            <w:r w:rsidRPr="00E15AAF">
              <w:rPr>
                <w:lang w:val="hr-HR"/>
              </w:rPr>
              <w:t>3</w:t>
            </w:r>
          </w:p>
        </w:tc>
        <w:tc>
          <w:tcPr>
            <w:tcW w:w="1275" w:type="dxa"/>
            <w:tcBorders>
              <w:top w:val="single" w:sz="4" w:space="0" w:color="auto"/>
              <w:left w:val="single" w:sz="4" w:space="0" w:color="auto"/>
              <w:bottom w:val="single" w:sz="4" w:space="0" w:color="auto"/>
              <w:right w:val="single" w:sz="4" w:space="0" w:color="auto"/>
            </w:tcBorders>
            <w:hideMark/>
          </w:tcPr>
          <w:p w:rsidR="00016601" w:rsidRPr="00E15AAF" w:rsidRDefault="00016601" w:rsidP="00CD5564">
            <w:pPr>
              <w:pStyle w:val="NoSpacing"/>
              <w:rPr>
                <w:lang w:val="hr-HR"/>
              </w:rPr>
            </w:pPr>
            <w:r w:rsidRPr="00E15AAF">
              <w:rPr>
                <w:lang w:val="hr-HR"/>
              </w:rPr>
              <w:t>/ *</w:t>
            </w:r>
          </w:p>
        </w:tc>
      </w:tr>
      <w:tr w:rsidR="00016601" w:rsidRPr="009166BA" w:rsidTr="00CD5564">
        <w:tc>
          <w:tcPr>
            <w:tcW w:w="959" w:type="dxa"/>
            <w:tcBorders>
              <w:top w:val="single" w:sz="4" w:space="0" w:color="auto"/>
              <w:left w:val="single" w:sz="4" w:space="0" w:color="auto"/>
              <w:bottom w:val="single" w:sz="4" w:space="0" w:color="auto"/>
              <w:right w:val="single" w:sz="4" w:space="0" w:color="auto"/>
            </w:tcBorders>
            <w:hideMark/>
          </w:tcPr>
          <w:p w:rsidR="00016601" w:rsidRPr="00E15AAF" w:rsidRDefault="00016601" w:rsidP="00CD5564">
            <w:pPr>
              <w:pStyle w:val="NoSpacing"/>
              <w:rPr>
                <w:rFonts w:eastAsia="Calibri"/>
                <w:lang w:val="hr-HR"/>
              </w:rPr>
            </w:pPr>
            <w:r w:rsidRPr="00E15AAF">
              <w:rPr>
                <w:rFonts w:eastAsia="Calibri"/>
                <w:lang w:val="hr-HR"/>
              </w:rPr>
              <w:t>6.</w:t>
            </w:r>
          </w:p>
        </w:tc>
        <w:tc>
          <w:tcPr>
            <w:tcW w:w="4819" w:type="dxa"/>
            <w:tcBorders>
              <w:top w:val="single" w:sz="4" w:space="0" w:color="auto"/>
              <w:left w:val="single" w:sz="4" w:space="0" w:color="auto"/>
              <w:bottom w:val="single" w:sz="4" w:space="0" w:color="auto"/>
              <w:right w:val="single" w:sz="4" w:space="0" w:color="auto"/>
            </w:tcBorders>
            <w:hideMark/>
          </w:tcPr>
          <w:p w:rsidR="00016601" w:rsidRPr="00E15AAF" w:rsidRDefault="00016601" w:rsidP="00CD5564">
            <w:pPr>
              <w:pStyle w:val="NoSpacing"/>
              <w:rPr>
                <w:lang w:val="hr-HR"/>
              </w:rPr>
            </w:pPr>
            <w:r w:rsidRPr="00E15AAF">
              <w:rPr>
                <w:lang w:val="hr-HR"/>
              </w:rPr>
              <w:t>Određivanje pH vrijednosti u okviru posebne kontrole</w:t>
            </w:r>
          </w:p>
        </w:tc>
        <w:tc>
          <w:tcPr>
            <w:tcW w:w="1560" w:type="dxa"/>
            <w:tcBorders>
              <w:top w:val="single" w:sz="4" w:space="0" w:color="auto"/>
              <w:left w:val="single" w:sz="4" w:space="0" w:color="auto"/>
              <w:bottom w:val="single" w:sz="4" w:space="0" w:color="auto"/>
              <w:right w:val="single" w:sz="4" w:space="0" w:color="auto"/>
            </w:tcBorders>
            <w:hideMark/>
          </w:tcPr>
          <w:p w:rsidR="00016601" w:rsidRPr="00E15AAF" w:rsidRDefault="00016601" w:rsidP="00CD5564">
            <w:pPr>
              <w:pStyle w:val="NoSpacing"/>
              <w:rPr>
                <w:lang w:val="hr-HR"/>
              </w:rPr>
            </w:pPr>
            <w:r w:rsidRPr="00E15AAF">
              <w:rPr>
                <w:lang w:val="hr-HR"/>
              </w:rPr>
              <w:t>40</w:t>
            </w:r>
          </w:p>
        </w:tc>
        <w:tc>
          <w:tcPr>
            <w:tcW w:w="1275" w:type="dxa"/>
            <w:tcBorders>
              <w:top w:val="single" w:sz="4" w:space="0" w:color="auto"/>
              <w:left w:val="single" w:sz="4" w:space="0" w:color="auto"/>
              <w:bottom w:val="single" w:sz="4" w:space="0" w:color="auto"/>
              <w:right w:val="single" w:sz="4" w:space="0" w:color="auto"/>
            </w:tcBorders>
            <w:hideMark/>
          </w:tcPr>
          <w:p w:rsidR="00016601" w:rsidRPr="00E15AAF" w:rsidRDefault="00016601" w:rsidP="00CD5564">
            <w:pPr>
              <w:pStyle w:val="NoSpacing"/>
              <w:rPr>
                <w:lang w:val="hr-HR"/>
              </w:rPr>
            </w:pPr>
            <w:r w:rsidRPr="00E15AAF">
              <w:rPr>
                <w:lang w:val="hr-HR"/>
              </w:rPr>
              <w:t>87</w:t>
            </w:r>
          </w:p>
        </w:tc>
      </w:tr>
      <w:tr w:rsidR="00016601" w:rsidRPr="009166BA" w:rsidTr="00CD5564">
        <w:tc>
          <w:tcPr>
            <w:tcW w:w="959" w:type="dxa"/>
            <w:tcBorders>
              <w:top w:val="single" w:sz="4" w:space="0" w:color="auto"/>
              <w:left w:val="single" w:sz="4" w:space="0" w:color="auto"/>
              <w:bottom w:val="single" w:sz="4" w:space="0" w:color="auto"/>
              <w:right w:val="single" w:sz="4" w:space="0" w:color="auto"/>
            </w:tcBorders>
            <w:hideMark/>
          </w:tcPr>
          <w:p w:rsidR="00016601" w:rsidRPr="00E15AAF" w:rsidRDefault="00016601" w:rsidP="00CD5564">
            <w:pPr>
              <w:pStyle w:val="NoSpacing"/>
              <w:rPr>
                <w:rFonts w:eastAsia="Calibri"/>
                <w:lang w:val="hr-HR"/>
              </w:rPr>
            </w:pPr>
            <w:r w:rsidRPr="00E15AAF">
              <w:rPr>
                <w:rFonts w:eastAsia="Calibri"/>
                <w:lang w:val="hr-HR"/>
              </w:rPr>
              <w:t>7.</w:t>
            </w:r>
          </w:p>
        </w:tc>
        <w:tc>
          <w:tcPr>
            <w:tcW w:w="4819" w:type="dxa"/>
            <w:tcBorders>
              <w:top w:val="single" w:sz="4" w:space="0" w:color="auto"/>
              <w:left w:val="single" w:sz="4" w:space="0" w:color="auto"/>
              <w:bottom w:val="single" w:sz="4" w:space="0" w:color="auto"/>
              <w:right w:val="single" w:sz="4" w:space="0" w:color="auto"/>
            </w:tcBorders>
            <w:hideMark/>
          </w:tcPr>
          <w:p w:rsidR="00016601" w:rsidRPr="00E15AAF" w:rsidRDefault="00016601" w:rsidP="00CD5564">
            <w:pPr>
              <w:pStyle w:val="NoSpacing"/>
              <w:rPr>
                <w:lang w:val="hr-HR"/>
              </w:rPr>
            </w:pPr>
            <w:r w:rsidRPr="00E15AAF">
              <w:rPr>
                <w:lang w:val="hr-HR"/>
              </w:rPr>
              <w:t xml:space="preserve">Određivanje osmolalnosti </w:t>
            </w:r>
          </w:p>
        </w:tc>
        <w:tc>
          <w:tcPr>
            <w:tcW w:w="1560" w:type="dxa"/>
            <w:tcBorders>
              <w:top w:val="single" w:sz="4" w:space="0" w:color="auto"/>
              <w:left w:val="single" w:sz="4" w:space="0" w:color="auto"/>
              <w:bottom w:val="single" w:sz="4" w:space="0" w:color="auto"/>
              <w:right w:val="single" w:sz="4" w:space="0" w:color="auto"/>
            </w:tcBorders>
            <w:hideMark/>
          </w:tcPr>
          <w:p w:rsidR="00016601" w:rsidRPr="00E15AAF" w:rsidRDefault="00016601" w:rsidP="00CD5564">
            <w:pPr>
              <w:pStyle w:val="NoSpacing"/>
              <w:rPr>
                <w:lang w:val="hr-HR"/>
              </w:rPr>
            </w:pPr>
            <w:r w:rsidRPr="00E15AAF">
              <w:rPr>
                <w:lang w:val="hr-HR"/>
              </w:rPr>
              <w:t>20</w:t>
            </w:r>
          </w:p>
        </w:tc>
        <w:tc>
          <w:tcPr>
            <w:tcW w:w="1275" w:type="dxa"/>
            <w:tcBorders>
              <w:top w:val="single" w:sz="4" w:space="0" w:color="auto"/>
              <w:left w:val="single" w:sz="4" w:space="0" w:color="auto"/>
              <w:bottom w:val="single" w:sz="4" w:space="0" w:color="auto"/>
              <w:right w:val="single" w:sz="4" w:space="0" w:color="auto"/>
            </w:tcBorders>
            <w:hideMark/>
          </w:tcPr>
          <w:p w:rsidR="00016601" w:rsidRPr="00E15AAF" w:rsidRDefault="00016601" w:rsidP="00CD5564">
            <w:pPr>
              <w:pStyle w:val="NoSpacing"/>
              <w:rPr>
                <w:lang w:val="hr-HR"/>
              </w:rPr>
            </w:pPr>
            <w:r w:rsidRPr="00E15AAF">
              <w:rPr>
                <w:lang w:val="hr-HR"/>
              </w:rPr>
              <w:t>46</w:t>
            </w:r>
          </w:p>
        </w:tc>
      </w:tr>
      <w:tr w:rsidR="00016601" w:rsidRPr="009166BA" w:rsidTr="00CD5564">
        <w:tc>
          <w:tcPr>
            <w:tcW w:w="959" w:type="dxa"/>
            <w:tcBorders>
              <w:top w:val="single" w:sz="4" w:space="0" w:color="auto"/>
              <w:left w:val="single" w:sz="4" w:space="0" w:color="auto"/>
              <w:bottom w:val="single" w:sz="4" w:space="0" w:color="auto"/>
              <w:right w:val="single" w:sz="4" w:space="0" w:color="auto"/>
            </w:tcBorders>
            <w:hideMark/>
          </w:tcPr>
          <w:p w:rsidR="00016601" w:rsidRPr="00E15AAF" w:rsidRDefault="00016601" w:rsidP="00CD5564">
            <w:pPr>
              <w:pStyle w:val="NoSpacing"/>
              <w:rPr>
                <w:rFonts w:eastAsia="Calibri"/>
                <w:lang w:val="hr-HR"/>
              </w:rPr>
            </w:pPr>
            <w:r w:rsidRPr="00E15AAF">
              <w:rPr>
                <w:rFonts w:eastAsia="Calibri"/>
                <w:lang w:val="hr-HR"/>
              </w:rPr>
              <w:t>8.</w:t>
            </w:r>
          </w:p>
        </w:tc>
        <w:tc>
          <w:tcPr>
            <w:tcW w:w="4819" w:type="dxa"/>
            <w:tcBorders>
              <w:top w:val="single" w:sz="4" w:space="0" w:color="auto"/>
              <w:left w:val="single" w:sz="4" w:space="0" w:color="auto"/>
              <w:bottom w:val="single" w:sz="4" w:space="0" w:color="auto"/>
              <w:right w:val="single" w:sz="4" w:space="0" w:color="auto"/>
            </w:tcBorders>
            <w:hideMark/>
          </w:tcPr>
          <w:p w:rsidR="00016601" w:rsidRPr="00E15AAF" w:rsidRDefault="00016601" w:rsidP="00CD5564">
            <w:pPr>
              <w:pStyle w:val="NoSpacing"/>
              <w:rPr>
                <w:lang w:val="hr-HR"/>
              </w:rPr>
            </w:pPr>
            <w:r w:rsidRPr="00E15AAF">
              <w:rPr>
                <w:lang w:val="hr-HR"/>
              </w:rPr>
              <w:t>Ispitivanje izgleda</w:t>
            </w:r>
          </w:p>
          <w:p w:rsidR="00016601" w:rsidRPr="00E15AAF" w:rsidRDefault="00016601" w:rsidP="00CD5564">
            <w:pPr>
              <w:pStyle w:val="NoSpacing"/>
              <w:rPr>
                <w:lang w:val="hr-HR"/>
              </w:rPr>
            </w:pPr>
            <w:r w:rsidRPr="00E15AAF">
              <w:rPr>
                <w:lang w:val="hr-HR"/>
              </w:rPr>
              <w:t>Boja</w:t>
            </w:r>
          </w:p>
          <w:p w:rsidR="00016601" w:rsidRPr="00E15AAF" w:rsidRDefault="00016601" w:rsidP="00CD5564">
            <w:pPr>
              <w:pStyle w:val="NoSpacing"/>
              <w:rPr>
                <w:lang w:val="hr-HR"/>
              </w:rPr>
            </w:pPr>
            <w:r w:rsidRPr="00E15AAF">
              <w:rPr>
                <w:lang w:val="hr-HR"/>
              </w:rPr>
              <w:t>Bistrina</w:t>
            </w:r>
          </w:p>
        </w:tc>
        <w:tc>
          <w:tcPr>
            <w:tcW w:w="1560" w:type="dxa"/>
            <w:tcBorders>
              <w:top w:val="single" w:sz="4" w:space="0" w:color="auto"/>
              <w:left w:val="single" w:sz="4" w:space="0" w:color="auto"/>
              <w:bottom w:val="single" w:sz="4" w:space="0" w:color="auto"/>
              <w:right w:val="single" w:sz="4" w:space="0" w:color="auto"/>
            </w:tcBorders>
            <w:hideMark/>
          </w:tcPr>
          <w:p w:rsidR="00016601" w:rsidRPr="00E15AAF" w:rsidRDefault="00016601" w:rsidP="00CD5564">
            <w:pPr>
              <w:pStyle w:val="NoSpacing"/>
              <w:rPr>
                <w:lang w:val="hr-HR"/>
              </w:rPr>
            </w:pPr>
            <w:r w:rsidRPr="00E15AAF">
              <w:rPr>
                <w:lang w:val="hr-HR"/>
              </w:rPr>
              <w:t>50</w:t>
            </w:r>
          </w:p>
        </w:tc>
        <w:tc>
          <w:tcPr>
            <w:tcW w:w="1275" w:type="dxa"/>
            <w:tcBorders>
              <w:top w:val="single" w:sz="4" w:space="0" w:color="auto"/>
              <w:left w:val="single" w:sz="4" w:space="0" w:color="auto"/>
              <w:bottom w:val="single" w:sz="4" w:space="0" w:color="auto"/>
              <w:right w:val="single" w:sz="4" w:space="0" w:color="auto"/>
            </w:tcBorders>
            <w:hideMark/>
          </w:tcPr>
          <w:p w:rsidR="00016601" w:rsidRPr="00E15AAF" w:rsidRDefault="00016601" w:rsidP="00CD5564">
            <w:pPr>
              <w:pStyle w:val="NoSpacing"/>
              <w:rPr>
                <w:lang w:val="hr-HR"/>
              </w:rPr>
            </w:pPr>
            <w:r w:rsidRPr="00E15AAF">
              <w:rPr>
                <w:lang w:val="hr-HR"/>
              </w:rPr>
              <w:t>125</w:t>
            </w:r>
          </w:p>
          <w:p w:rsidR="00016601" w:rsidRPr="00E15AAF" w:rsidRDefault="00016601" w:rsidP="00CD5564">
            <w:pPr>
              <w:pStyle w:val="NoSpacing"/>
              <w:rPr>
                <w:lang w:val="hr-HR"/>
              </w:rPr>
            </w:pPr>
            <w:r w:rsidRPr="00E15AAF">
              <w:rPr>
                <w:lang w:val="hr-HR"/>
              </w:rPr>
              <w:t>4</w:t>
            </w:r>
          </w:p>
          <w:p w:rsidR="00016601" w:rsidRPr="00E15AAF" w:rsidRDefault="00016601" w:rsidP="00CD5564">
            <w:pPr>
              <w:pStyle w:val="NoSpacing"/>
              <w:rPr>
                <w:lang w:val="hr-HR"/>
              </w:rPr>
            </w:pPr>
            <w:r w:rsidRPr="00E15AAF">
              <w:rPr>
                <w:lang w:val="hr-HR"/>
              </w:rPr>
              <w:t>5</w:t>
            </w:r>
          </w:p>
        </w:tc>
      </w:tr>
      <w:tr w:rsidR="00016601" w:rsidRPr="009166BA" w:rsidTr="00CD5564">
        <w:tc>
          <w:tcPr>
            <w:tcW w:w="959" w:type="dxa"/>
            <w:tcBorders>
              <w:top w:val="single" w:sz="4" w:space="0" w:color="auto"/>
              <w:left w:val="single" w:sz="4" w:space="0" w:color="auto"/>
              <w:bottom w:val="single" w:sz="4" w:space="0" w:color="auto"/>
              <w:right w:val="single" w:sz="4" w:space="0" w:color="auto"/>
            </w:tcBorders>
          </w:tcPr>
          <w:p w:rsidR="00016601" w:rsidRPr="00E15AAF" w:rsidRDefault="00016601" w:rsidP="00CD5564">
            <w:pPr>
              <w:pStyle w:val="NoSpacing"/>
              <w:rPr>
                <w:rFonts w:eastAsia="Calibri"/>
                <w:lang w:val="hr-HR"/>
              </w:rPr>
            </w:pPr>
            <w:r w:rsidRPr="00E15AAF">
              <w:rPr>
                <w:rFonts w:eastAsia="Calibri"/>
                <w:lang w:val="hr-HR"/>
              </w:rPr>
              <w:t>*</w:t>
            </w:r>
          </w:p>
        </w:tc>
        <w:tc>
          <w:tcPr>
            <w:tcW w:w="4819" w:type="dxa"/>
            <w:tcBorders>
              <w:top w:val="single" w:sz="4" w:space="0" w:color="auto"/>
              <w:left w:val="single" w:sz="4" w:space="0" w:color="auto"/>
              <w:bottom w:val="single" w:sz="4" w:space="0" w:color="auto"/>
              <w:right w:val="single" w:sz="4" w:space="0" w:color="auto"/>
            </w:tcBorders>
          </w:tcPr>
          <w:p w:rsidR="00016601" w:rsidRPr="00E15AAF" w:rsidRDefault="00016601" w:rsidP="00CD5564">
            <w:pPr>
              <w:pStyle w:val="NoSpacing"/>
              <w:rPr>
                <w:lang w:val="hr-HR"/>
              </w:rPr>
            </w:pPr>
            <w:r w:rsidRPr="00E15AAF">
              <w:rPr>
                <w:lang w:val="hr-HR"/>
              </w:rPr>
              <w:t>Kontrola aktivnosti dezinfekcijskih sredstava</w:t>
            </w:r>
          </w:p>
        </w:tc>
        <w:tc>
          <w:tcPr>
            <w:tcW w:w="1560" w:type="dxa"/>
            <w:tcBorders>
              <w:top w:val="single" w:sz="4" w:space="0" w:color="auto"/>
              <w:left w:val="single" w:sz="4" w:space="0" w:color="auto"/>
              <w:bottom w:val="single" w:sz="4" w:space="0" w:color="auto"/>
              <w:right w:val="single" w:sz="4" w:space="0" w:color="auto"/>
            </w:tcBorders>
          </w:tcPr>
          <w:p w:rsidR="00016601" w:rsidRPr="00E15AAF" w:rsidRDefault="00016601" w:rsidP="00CD5564">
            <w:pPr>
              <w:pStyle w:val="NoSpacing"/>
              <w:rPr>
                <w:lang w:val="hr-HR"/>
              </w:rPr>
            </w:pPr>
            <w:r w:rsidRPr="00E15AAF">
              <w:rPr>
                <w:lang w:val="hr-HR"/>
              </w:rPr>
              <w:t>-</w:t>
            </w:r>
          </w:p>
        </w:tc>
        <w:tc>
          <w:tcPr>
            <w:tcW w:w="1275" w:type="dxa"/>
            <w:tcBorders>
              <w:top w:val="single" w:sz="4" w:space="0" w:color="auto"/>
              <w:left w:val="single" w:sz="4" w:space="0" w:color="auto"/>
              <w:bottom w:val="single" w:sz="4" w:space="0" w:color="auto"/>
              <w:right w:val="single" w:sz="4" w:space="0" w:color="auto"/>
            </w:tcBorders>
          </w:tcPr>
          <w:p w:rsidR="00016601" w:rsidRPr="00E15AAF" w:rsidRDefault="00016601" w:rsidP="00CD5564">
            <w:pPr>
              <w:pStyle w:val="NoSpacing"/>
              <w:rPr>
                <w:lang w:val="hr-HR"/>
              </w:rPr>
            </w:pPr>
            <w:r w:rsidRPr="00E15AAF">
              <w:rPr>
                <w:lang w:val="hr-HR"/>
              </w:rPr>
              <w:t>2</w:t>
            </w:r>
          </w:p>
        </w:tc>
      </w:tr>
      <w:tr w:rsidR="00016601" w:rsidRPr="009166BA" w:rsidTr="00CD5564">
        <w:trPr>
          <w:trHeight w:val="119"/>
        </w:trPr>
        <w:tc>
          <w:tcPr>
            <w:tcW w:w="959" w:type="dxa"/>
            <w:tcBorders>
              <w:top w:val="single" w:sz="4" w:space="0" w:color="auto"/>
              <w:left w:val="single" w:sz="4" w:space="0" w:color="auto"/>
              <w:bottom w:val="single" w:sz="4" w:space="0" w:color="auto"/>
              <w:right w:val="single" w:sz="4" w:space="0" w:color="auto"/>
            </w:tcBorders>
          </w:tcPr>
          <w:p w:rsidR="00016601" w:rsidRPr="00E15AAF" w:rsidRDefault="00016601" w:rsidP="00CD5564">
            <w:pPr>
              <w:pStyle w:val="NoSpacing"/>
              <w:rPr>
                <w:rFonts w:eastAsia="Calibri"/>
                <w:lang w:val="hr-HR"/>
              </w:rPr>
            </w:pPr>
          </w:p>
        </w:tc>
        <w:tc>
          <w:tcPr>
            <w:tcW w:w="4819" w:type="dxa"/>
            <w:tcBorders>
              <w:top w:val="single" w:sz="4" w:space="0" w:color="auto"/>
              <w:left w:val="single" w:sz="4" w:space="0" w:color="auto"/>
              <w:bottom w:val="single" w:sz="4" w:space="0" w:color="auto"/>
              <w:right w:val="single" w:sz="4" w:space="0" w:color="auto"/>
            </w:tcBorders>
            <w:hideMark/>
          </w:tcPr>
          <w:p w:rsidR="00016601" w:rsidRPr="00E15AAF" w:rsidRDefault="00016601" w:rsidP="00CD5564">
            <w:pPr>
              <w:pStyle w:val="NoSpacing"/>
              <w:rPr>
                <w:lang w:val="hr-HR"/>
              </w:rPr>
            </w:pPr>
            <w:r w:rsidRPr="00E15AAF">
              <w:rPr>
                <w:lang w:val="hr-HR"/>
              </w:rPr>
              <w:t>UKUPNO</w:t>
            </w:r>
          </w:p>
        </w:tc>
        <w:tc>
          <w:tcPr>
            <w:tcW w:w="1560" w:type="dxa"/>
            <w:tcBorders>
              <w:top w:val="single" w:sz="4" w:space="0" w:color="auto"/>
              <w:left w:val="single" w:sz="4" w:space="0" w:color="auto"/>
              <w:bottom w:val="single" w:sz="4" w:space="0" w:color="auto"/>
              <w:right w:val="single" w:sz="4" w:space="0" w:color="auto"/>
            </w:tcBorders>
            <w:hideMark/>
          </w:tcPr>
          <w:p w:rsidR="00016601" w:rsidRPr="00E15AAF" w:rsidRDefault="00016601" w:rsidP="00CD5564">
            <w:pPr>
              <w:pStyle w:val="NoSpacing"/>
              <w:rPr>
                <w:lang w:val="hr-HR"/>
              </w:rPr>
            </w:pPr>
            <w:r w:rsidRPr="00E15AAF">
              <w:rPr>
                <w:lang w:val="hr-HR"/>
              </w:rPr>
              <w:t>778</w:t>
            </w:r>
          </w:p>
        </w:tc>
        <w:tc>
          <w:tcPr>
            <w:tcW w:w="1275" w:type="dxa"/>
            <w:tcBorders>
              <w:top w:val="single" w:sz="4" w:space="0" w:color="auto"/>
              <w:left w:val="single" w:sz="4" w:space="0" w:color="auto"/>
              <w:bottom w:val="single" w:sz="4" w:space="0" w:color="auto"/>
              <w:right w:val="single" w:sz="4" w:space="0" w:color="auto"/>
            </w:tcBorders>
            <w:hideMark/>
          </w:tcPr>
          <w:p w:rsidR="00016601" w:rsidRPr="00E15AAF" w:rsidRDefault="00016601" w:rsidP="00CD5564">
            <w:pPr>
              <w:pStyle w:val="NoSpacing"/>
              <w:rPr>
                <w:lang w:val="hr-HR"/>
              </w:rPr>
            </w:pPr>
            <w:r w:rsidRPr="00E15AAF">
              <w:rPr>
                <w:lang w:val="hr-HR"/>
              </w:rPr>
              <w:t>1260</w:t>
            </w:r>
          </w:p>
        </w:tc>
      </w:tr>
    </w:tbl>
    <w:p w:rsidR="00016601" w:rsidRPr="009166BA" w:rsidRDefault="00016601" w:rsidP="00016601">
      <w:pPr>
        <w:pStyle w:val="NoSpacing"/>
        <w:rPr>
          <w:rFonts w:ascii="Times New Roman" w:hAnsi="Times New Roman"/>
          <w:sz w:val="24"/>
          <w:szCs w:val="24"/>
          <w:lang w:val="hr-HR"/>
        </w:rPr>
      </w:pPr>
    </w:p>
    <w:p w:rsidR="00016601" w:rsidRPr="009166BA" w:rsidRDefault="00016601" w:rsidP="00016601">
      <w:pPr>
        <w:pStyle w:val="NoSpacing"/>
        <w:rPr>
          <w:rFonts w:ascii="Times New Roman" w:hAnsi="Times New Roman"/>
          <w:sz w:val="24"/>
          <w:szCs w:val="24"/>
          <w:lang w:val="hr-HR"/>
        </w:rPr>
      </w:pPr>
    </w:p>
    <w:p w:rsidR="00016601" w:rsidRPr="009166BA" w:rsidRDefault="00016601" w:rsidP="00016601">
      <w:pPr>
        <w:pStyle w:val="NoSpacing"/>
        <w:rPr>
          <w:rFonts w:ascii="Times New Roman" w:hAnsi="Times New Roman"/>
          <w:sz w:val="24"/>
          <w:szCs w:val="24"/>
          <w:lang w:val="hr-HR"/>
        </w:rPr>
      </w:pPr>
    </w:p>
    <w:p w:rsidR="00016601" w:rsidRPr="009166BA" w:rsidRDefault="00016601" w:rsidP="00016601">
      <w:pPr>
        <w:pStyle w:val="NoSpacing"/>
        <w:rPr>
          <w:rFonts w:ascii="Times New Roman" w:hAnsi="Times New Roman"/>
          <w:sz w:val="24"/>
          <w:szCs w:val="24"/>
          <w:lang w:val="hr-HR"/>
        </w:rPr>
      </w:pPr>
    </w:p>
    <w:p w:rsidR="00016601" w:rsidRPr="009166BA" w:rsidRDefault="00016601" w:rsidP="00016601">
      <w:pPr>
        <w:pStyle w:val="NoSpacing"/>
        <w:rPr>
          <w:rFonts w:ascii="Times New Roman" w:hAnsi="Times New Roman"/>
          <w:sz w:val="24"/>
          <w:szCs w:val="24"/>
          <w:lang w:val="hr-HR"/>
        </w:rPr>
      </w:pPr>
    </w:p>
    <w:p w:rsidR="00E15AAF" w:rsidRDefault="00E15AAF" w:rsidP="00016601">
      <w:pPr>
        <w:pStyle w:val="NoSpacing"/>
        <w:rPr>
          <w:rFonts w:ascii="Times New Roman" w:hAnsi="Times New Roman"/>
          <w:sz w:val="24"/>
          <w:szCs w:val="24"/>
          <w:lang w:val="hr-HR"/>
        </w:rPr>
      </w:pPr>
    </w:p>
    <w:p w:rsidR="00E15AAF" w:rsidRDefault="00E15AAF" w:rsidP="00016601">
      <w:pPr>
        <w:pStyle w:val="NoSpacing"/>
        <w:rPr>
          <w:rFonts w:ascii="Times New Roman" w:hAnsi="Times New Roman"/>
          <w:sz w:val="24"/>
          <w:szCs w:val="24"/>
          <w:lang w:val="hr-HR"/>
        </w:rPr>
      </w:pPr>
    </w:p>
    <w:p w:rsidR="00E15AAF" w:rsidRDefault="00E15AAF" w:rsidP="00016601">
      <w:pPr>
        <w:pStyle w:val="NoSpacing"/>
        <w:rPr>
          <w:rFonts w:ascii="Times New Roman" w:hAnsi="Times New Roman"/>
          <w:sz w:val="24"/>
          <w:szCs w:val="24"/>
          <w:lang w:val="hr-HR"/>
        </w:rPr>
      </w:pPr>
    </w:p>
    <w:p w:rsidR="00E15AAF" w:rsidRDefault="00E15AAF" w:rsidP="00016601">
      <w:pPr>
        <w:pStyle w:val="NoSpacing"/>
        <w:rPr>
          <w:rFonts w:ascii="Times New Roman" w:hAnsi="Times New Roman"/>
          <w:sz w:val="24"/>
          <w:szCs w:val="24"/>
          <w:lang w:val="hr-HR"/>
        </w:rPr>
      </w:pPr>
    </w:p>
    <w:p w:rsidR="00E15AAF" w:rsidRDefault="00E15AAF" w:rsidP="00016601">
      <w:pPr>
        <w:pStyle w:val="NoSpacing"/>
        <w:rPr>
          <w:rFonts w:ascii="Times New Roman" w:hAnsi="Times New Roman"/>
          <w:sz w:val="24"/>
          <w:szCs w:val="24"/>
          <w:lang w:val="hr-HR"/>
        </w:rPr>
      </w:pPr>
    </w:p>
    <w:p w:rsidR="00C6286A" w:rsidRDefault="00016601" w:rsidP="00016601">
      <w:pPr>
        <w:pStyle w:val="NoSpacing"/>
        <w:rPr>
          <w:rFonts w:ascii="Times New Roman" w:hAnsi="Times New Roman"/>
          <w:sz w:val="24"/>
          <w:szCs w:val="24"/>
          <w:lang w:val="hr-HR"/>
        </w:rPr>
      </w:pPr>
      <w:r w:rsidRPr="009166BA">
        <w:rPr>
          <w:rFonts w:ascii="Times New Roman" w:hAnsi="Times New Roman"/>
          <w:sz w:val="24"/>
          <w:szCs w:val="24"/>
          <w:lang w:val="hr-HR"/>
        </w:rPr>
        <w:t xml:space="preserve">* </w:t>
      </w:r>
    </w:p>
    <w:p w:rsidR="00C6286A" w:rsidRDefault="00C6286A" w:rsidP="00016601">
      <w:pPr>
        <w:pStyle w:val="NoSpacing"/>
        <w:rPr>
          <w:rFonts w:ascii="Times New Roman" w:hAnsi="Times New Roman"/>
          <w:sz w:val="24"/>
          <w:szCs w:val="24"/>
          <w:lang w:val="hr-HR"/>
        </w:rPr>
      </w:pPr>
    </w:p>
    <w:p w:rsidR="00C6286A" w:rsidRDefault="00C6286A" w:rsidP="00016601">
      <w:pPr>
        <w:pStyle w:val="NoSpacing"/>
        <w:rPr>
          <w:rFonts w:ascii="Times New Roman" w:hAnsi="Times New Roman"/>
          <w:sz w:val="24"/>
          <w:szCs w:val="24"/>
          <w:lang w:val="hr-HR"/>
        </w:rPr>
      </w:pPr>
    </w:p>
    <w:p w:rsidR="00C6286A" w:rsidRDefault="00C6286A" w:rsidP="00016601">
      <w:pPr>
        <w:pStyle w:val="NoSpacing"/>
        <w:rPr>
          <w:rFonts w:ascii="Times New Roman" w:hAnsi="Times New Roman"/>
          <w:sz w:val="24"/>
          <w:szCs w:val="24"/>
          <w:lang w:val="hr-HR"/>
        </w:rPr>
      </w:pPr>
    </w:p>
    <w:p w:rsidR="00C6286A" w:rsidRDefault="00C6286A" w:rsidP="00016601">
      <w:pPr>
        <w:pStyle w:val="NoSpacing"/>
        <w:rPr>
          <w:rFonts w:ascii="Times New Roman" w:hAnsi="Times New Roman"/>
          <w:sz w:val="24"/>
          <w:szCs w:val="24"/>
          <w:lang w:val="hr-HR"/>
        </w:rPr>
      </w:pPr>
    </w:p>
    <w:p w:rsidR="00016601" w:rsidRPr="00DA2EBE" w:rsidRDefault="00016601" w:rsidP="00016601">
      <w:pPr>
        <w:pStyle w:val="NoSpacing"/>
        <w:rPr>
          <w:rFonts w:ascii="Times New Roman" w:hAnsi="Times New Roman"/>
          <w:sz w:val="24"/>
          <w:szCs w:val="24"/>
          <w:lang w:val="hr-HR"/>
        </w:rPr>
      </w:pPr>
      <w:r w:rsidRPr="009166BA">
        <w:rPr>
          <w:rFonts w:ascii="Times New Roman" w:hAnsi="Times New Roman"/>
          <w:sz w:val="24"/>
          <w:szCs w:val="24"/>
          <w:lang w:val="hr-HR"/>
        </w:rPr>
        <w:t>Parametar urađen, jer je bio potreban za sadržaj</w:t>
      </w:r>
    </w:p>
    <w:p w:rsidR="00016601" w:rsidRPr="009166BA" w:rsidRDefault="00016601" w:rsidP="00016601">
      <w:pPr>
        <w:pStyle w:val="NoSpacing"/>
        <w:rPr>
          <w:rFonts w:ascii="Times New Roman" w:hAnsi="Times New Roman"/>
          <w:b/>
          <w:sz w:val="24"/>
          <w:szCs w:val="24"/>
          <w:lang w:val="hr-HR"/>
        </w:rPr>
      </w:pPr>
      <w:r>
        <w:rPr>
          <w:rFonts w:ascii="Times New Roman" w:hAnsi="Times New Roman"/>
          <w:b/>
          <w:sz w:val="24"/>
          <w:szCs w:val="24"/>
          <w:lang w:val="hr-HR"/>
        </w:rPr>
        <w:t>Izvješće</w:t>
      </w:r>
      <w:r w:rsidRPr="009166BA">
        <w:rPr>
          <w:rFonts w:ascii="Times New Roman" w:hAnsi="Times New Roman"/>
          <w:b/>
          <w:sz w:val="24"/>
          <w:szCs w:val="24"/>
          <w:lang w:val="hr-HR"/>
        </w:rPr>
        <w:t xml:space="preserve"> o radu Sektora za medicinska sredstva u 2014. godini</w:t>
      </w:r>
    </w:p>
    <w:tbl>
      <w:tblPr>
        <w:tblW w:w="10233" w:type="dxa"/>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5555"/>
        <w:gridCol w:w="1134"/>
        <w:gridCol w:w="1559"/>
        <w:gridCol w:w="1134"/>
      </w:tblGrid>
      <w:tr w:rsidR="00016601" w:rsidRPr="009166BA" w:rsidTr="003E5FF2">
        <w:tc>
          <w:tcPr>
            <w:tcW w:w="851" w:type="dxa"/>
            <w:tcBorders>
              <w:top w:val="single" w:sz="4" w:space="0" w:color="auto"/>
              <w:left w:val="single" w:sz="4" w:space="0" w:color="auto"/>
              <w:bottom w:val="single" w:sz="4" w:space="0" w:color="auto"/>
              <w:right w:val="single" w:sz="4" w:space="0" w:color="auto"/>
            </w:tcBorders>
          </w:tcPr>
          <w:p w:rsidR="00016601" w:rsidRPr="003E5FF2" w:rsidRDefault="00016601" w:rsidP="00CD5564">
            <w:pPr>
              <w:pStyle w:val="NoSpacing"/>
              <w:rPr>
                <w:rFonts w:ascii="Times New Roman" w:hAnsi="Times New Roman"/>
                <w:sz w:val="20"/>
                <w:szCs w:val="20"/>
                <w:lang w:val="hr-HR"/>
              </w:rPr>
            </w:pPr>
            <w:r w:rsidRPr="003E5FF2">
              <w:rPr>
                <w:rFonts w:ascii="Times New Roman" w:hAnsi="Times New Roman"/>
                <w:sz w:val="20"/>
                <w:szCs w:val="20"/>
                <w:lang w:val="hr-HR"/>
              </w:rPr>
              <w:t>Redni broj</w:t>
            </w:r>
          </w:p>
        </w:tc>
        <w:tc>
          <w:tcPr>
            <w:tcW w:w="5555" w:type="dxa"/>
            <w:tcBorders>
              <w:top w:val="single" w:sz="4" w:space="0" w:color="auto"/>
              <w:left w:val="single" w:sz="4" w:space="0" w:color="auto"/>
              <w:bottom w:val="single" w:sz="4" w:space="0" w:color="auto"/>
              <w:right w:val="single" w:sz="4" w:space="0" w:color="auto"/>
            </w:tcBorders>
          </w:tcPr>
          <w:p w:rsidR="00016601" w:rsidRPr="003E5FF2" w:rsidRDefault="00016601" w:rsidP="00CD5564">
            <w:pPr>
              <w:pStyle w:val="NoSpacing"/>
              <w:rPr>
                <w:rFonts w:ascii="Times New Roman" w:hAnsi="Times New Roman"/>
                <w:sz w:val="20"/>
                <w:szCs w:val="20"/>
                <w:lang w:val="hr-HR"/>
              </w:rPr>
            </w:pPr>
          </w:p>
        </w:tc>
        <w:tc>
          <w:tcPr>
            <w:tcW w:w="1134" w:type="dxa"/>
            <w:tcBorders>
              <w:top w:val="single" w:sz="4" w:space="0" w:color="auto"/>
              <w:left w:val="single" w:sz="4" w:space="0" w:color="auto"/>
              <w:bottom w:val="single" w:sz="4" w:space="0" w:color="auto"/>
              <w:right w:val="single" w:sz="4" w:space="0" w:color="auto"/>
            </w:tcBorders>
          </w:tcPr>
          <w:p w:rsidR="00016601" w:rsidRPr="003E5FF2" w:rsidRDefault="003E5FF2" w:rsidP="00CD5564">
            <w:pPr>
              <w:pStyle w:val="NoSpacing"/>
              <w:rPr>
                <w:rFonts w:ascii="Times New Roman" w:hAnsi="Times New Roman"/>
                <w:sz w:val="20"/>
                <w:szCs w:val="20"/>
                <w:lang w:val="hr-HR"/>
              </w:rPr>
            </w:pPr>
            <w:r>
              <w:rPr>
                <w:rFonts w:ascii="Times New Roman" w:hAnsi="Times New Roman"/>
                <w:sz w:val="20"/>
                <w:szCs w:val="20"/>
                <w:lang w:val="hr-HR"/>
              </w:rPr>
              <w:t xml:space="preserve">Broj </w:t>
            </w:r>
            <w:r w:rsidR="00016601" w:rsidRPr="003E5FF2">
              <w:rPr>
                <w:rFonts w:ascii="Times New Roman" w:hAnsi="Times New Roman"/>
                <w:sz w:val="20"/>
                <w:szCs w:val="20"/>
                <w:lang w:val="hr-HR"/>
              </w:rPr>
              <w:t>zahtjeva</w:t>
            </w:r>
          </w:p>
        </w:tc>
        <w:tc>
          <w:tcPr>
            <w:tcW w:w="1559" w:type="dxa"/>
            <w:tcBorders>
              <w:top w:val="single" w:sz="4" w:space="0" w:color="auto"/>
              <w:left w:val="single" w:sz="4" w:space="0" w:color="auto"/>
              <w:bottom w:val="single" w:sz="4" w:space="0" w:color="auto"/>
              <w:right w:val="single" w:sz="4" w:space="0" w:color="auto"/>
            </w:tcBorders>
          </w:tcPr>
          <w:p w:rsidR="00016601" w:rsidRPr="003E5FF2" w:rsidRDefault="00016601" w:rsidP="00CD5564">
            <w:pPr>
              <w:pStyle w:val="NoSpacing"/>
              <w:rPr>
                <w:rFonts w:ascii="Times New Roman" w:hAnsi="Times New Roman"/>
                <w:sz w:val="20"/>
                <w:szCs w:val="20"/>
                <w:lang w:val="hr-HR"/>
              </w:rPr>
            </w:pPr>
            <w:r w:rsidRPr="003E5FF2">
              <w:rPr>
                <w:rFonts w:ascii="Times New Roman" w:hAnsi="Times New Roman"/>
                <w:sz w:val="20"/>
                <w:szCs w:val="20"/>
                <w:lang w:val="hr-HR"/>
              </w:rPr>
              <w:t xml:space="preserve">Broj zahtjeva u radu </w:t>
            </w:r>
          </w:p>
        </w:tc>
        <w:tc>
          <w:tcPr>
            <w:tcW w:w="1134" w:type="dxa"/>
            <w:tcBorders>
              <w:top w:val="single" w:sz="4" w:space="0" w:color="auto"/>
              <w:left w:val="single" w:sz="4" w:space="0" w:color="auto"/>
              <w:bottom w:val="single" w:sz="4" w:space="0" w:color="auto"/>
              <w:right w:val="single" w:sz="4" w:space="0" w:color="auto"/>
            </w:tcBorders>
          </w:tcPr>
          <w:p w:rsidR="00016601" w:rsidRPr="003E5FF2" w:rsidRDefault="00016601" w:rsidP="00CD5564">
            <w:pPr>
              <w:pStyle w:val="NoSpacing"/>
              <w:rPr>
                <w:rFonts w:ascii="Times New Roman" w:hAnsi="Times New Roman"/>
                <w:sz w:val="20"/>
                <w:szCs w:val="20"/>
                <w:lang w:val="hr-HR"/>
              </w:rPr>
            </w:pPr>
            <w:r w:rsidRPr="003E5FF2">
              <w:rPr>
                <w:rFonts w:ascii="Times New Roman" w:hAnsi="Times New Roman"/>
                <w:sz w:val="20"/>
                <w:szCs w:val="20"/>
                <w:lang w:val="hr-HR"/>
              </w:rPr>
              <w:t>Broj završenih zahtjeva</w:t>
            </w:r>
          </w:p>
        </w:tc>
      </w:tr>
      <w:tr w:rsidR="00016601" w:rsidRPr="009166BA" w:rsidTr="003E5FF2">
        <w:trPr>
          <w:trHeight w:val="315"/>
        </w:trPr>
        <w:tc>
          <w:tcPr>
            <w:tcW w:w="851" w:type="dxa"/>
            <w:tcBorders>
              <w:top w:val="single" w:sz="4" w:space="0" w:color="auto"/>
              <w:left w:val="single" w:sz="4" w:space="0" w:color="auto"/>
              <w:bottom w:val="single" w:sz="4" w:space="0" w:color="auto"/>
              <w:right w:val="single" w:sz="4" w:space="0" w:color="auto"/>
            </w:tcBorders>
          </w:tcPr>
          <w:p w:rsidR="00016601" w:rsidRPr="003E5FF2" w:rsidRDefault="00016601" w:rsidP="00CD5564">
            <w:pPr>
              <w:pStyle w:val="NoSpacing"/>
              <w:rPr>
                <w:rFonts w:ascii="Times New Roman" w:hAnsi="Times New Roman"/>
                <w:sz w:val="20"/>
                <w:szCs w:val="20"/>
                <w:lang w:val="hr-HR"/>
              </w:rPr>
            </w:pPr>
            <w:r w:rsidRPr="003E5FF2">
              <w:rPr>
                <w:rFonts w:ascii="Times New Roman" w:hAnsi="Times New Roman"/>
                <w:sz w:val="20"/>
                <w:szCs w:val="20"/>
                <w:lang w:val="hr-HR"/>
              </w:rPr>
              <w:t>1.</w:t>
            </w:r>
          </w:p>
        </w:tc>
        <w:tc>
          <w:tcPr>
            <w:tcW w:w="5555" w:type="dxa"/>
            <w:tcBorders>
              <w:top w:val="single" w:sz="4" w:space="0" w:color="auto"/>
              <w:left w:val="single" w:sz="4" w:space="0" w:color="auto"/>
              <w:bottom w:val="single" w:sz="4" w:space="0" w:color="auto"/>
              <w:right w:val="single" w:sz="4" w:space="0" w:color="auto"/>
            </w:tcBorders>
          </w:tcPr>
          <w:p w:rsidR="00016601" w:rsidRPr="003E5FF2" w:rsidRDefault="00016601" w:rsidP="00CD5564">
            <w:pPr>
              <w:pStyle w:val="NoSpacing"/>
              <w:rPr>
                <w:rFonts w:ascii="Times New Roman" w:hAnsi="Times New Roman"/>
                <w:sz w:val="20"/>
                <w:szCs w:val="20"/>
                <w:lang w:val="hr-HR"/>
              </w:rPr>
            </w:pPr>
            <w:r w:rsidRPr="003E5FF2">
              <w:rPr>
                <w:rFonts w:ascii="Times New Roman" w:hAnsi="Times New Roman"/>
                <w:sz w:val="20"/>
                <w:szCs w:val="20"/>
                <w:lang w:val="hr-HR"/>
              </w:rPr>
              <w:t>Broj zaprimljenih zahtjeva za upis u registar</w:t>
            </w:r>
          </w:p>
        </w:tc>
        <w:tc>
          <w:tcPr>
            <w:tcW w:w="1134" w:type="dxa"/>
            <w:tcBorders>
              <w:top w:val="single" w:sz="4" w:space="0" w:color="auto"/>
              <w:left w:val="single" w:sz="4" w:space="0" w:color="auto"/>
              <w:right w:val="single" w:sz="4" w:space="0" w:color="auto"/>
            </w:tcBorders>
            <w:shd w:val="clear" w:color="auto" w:fill="auto"/>
          </w:tcPr>
          <w:p w:rsidR="00016601" w:rsidRPr="003E5FF2" w:rsidRDefault="00016601" w:rsidP="00CD5564">
            <w:pPr>
              <w:pStyle w:val="NoSpacing"/>
              <w:rPr>
                <w:rFonts w:ascii="Times New Roman" w:hAnsi="Times New Roman"/>
                <w:sz w:val="20"/>
                <w:szCs w:val="20"/>
                <w:lang w:val="hr-HR"/>
              </w:rPr>
            </w:pPr>
            <w:r w:rsidRPr="003E5FF2">
              <w:rPr>
                <w:rFonts w:ascii="Times New Roman" w:hAnsi="Times New Roman"/>
                <w:sz w:val="20"/>
                <w:szCs w:val="20"/>
                <w:lang w:val="hr-HR"/>
              </w:rPr>
              <w:t>872</w:t>
            </w:r>
          </w:p>
        </w:tc>
        <w:tc>
          <w:tcPr>
            <w:tcW w:w="1559" w:type="dxa"/>
            <w:tcBorders>
              <w:top w:val="single" w:sz="4" w:space="0" w:color="auto"/>
              <w:left w:val="single" w:sz="4" w:space="0" w:color="auto"/>
              <w:right w:val="single" w:sz="4" w:space="0" w:color="auto"/>
            </w:tcBorders>
          </w:tcPr>
          <w:p w:rsidR="00016601" w:rsidRPr="003E5FF2" w:rsidRDefault="00016601" w:rsidP="00CD5564">
            <w:pPr>
              <w:pStyle w:val="NoSpacing"/>
              <w:rPr>
                <w:rFonts w:ascii="Times New Roman" w:hAnsi="Times New Roman"/>
                <w:sz w:val="20"/>
                <w:szCs w:val="20"/>
                <w:lang w:val="hr-HR"/>
              </w:rPr>
            </w:pPr>
            <w:r w:rsidRPr="003E5FF2">
              <w:rPr>
                <w:rFonts w:ascii="Times New Roman" w:hAnsi="Times New Roman"/>
                <w:sz w:val="20"/>
                <w:szCs w:val="20"/>
                <w:lang w:val="hr-HR"/>
              </w:rPr>
              <w:t>68</w:t>
            </w:r>
          </w:p>
        </w:tc>
        <w:tc>
          <w:tcPr>
            <w:tcW w:w="1134" w:type="dxa"/>
            <w:tcBorders>
              <w:top w:val="single" w:sz="4" w:space="0" w:color="auto"/>
              <w:left w:val="single" w:sz="4" w:space="0" w:color="auto"/>
              <w:right w:val="single" w:sz="4" w:space="0" w:color="auto"/>
            </w:tcBorders>
          </w:tcPr>
          <w:p w:rsidR="00016601" w:rsidRPr="003E5FF2" w:rsidRDefault="00016601" w:rsidP="00CD5564">
            <w:pPr>
              <w:pStyle w:val="NoSpacing"/>
              <w:rPr>
                <w:rFonts w:ascii="Times New Roman" w:hAnsi="Times New Roman"/>
                <w:sz w:val="20"/>
                <w:szCs w:val="20"/>
                <w:lang w:val="hr-HR"/>
              </w:rPr>
            </w:pPr>
            <w:r w:rsidRPr="003E5FF2">
              <w:rPr>
                <w:rFonts w:ascii="Times New Roman" w:hAnsi="Times New Roman"/>
                <w:sz w:val="20"/>
                <w:szCs w:val="20"/>
                <w:lang w:val="hr-HR"/>
              </w:rPr>
              <w:t>726</w:t>
            </w:r>
          </w:p>
        </w:tc>
      </w:tr>
      <w:tr w:rsidR="00016601" w:rsidRPr="009166BA" w:rsidTr="003E5FF2">
        <w:tc>
          <w:tcPr>
            <w:tcW w:w="851" w:type="dxa"/>
            <w:tcBorders>
              <w:top w:val="single" w:sz="4" w:space="0" w:color="auto"/>
              <w:left w:val="single" w:sz="4" w:space="0" w:color="auto"/>
              <w:bottom w:val="single" w:sz="4" w:space="0" w:color="auto"/>
              <w:right w:val="single" w:sz="4" w:space="0" w:color="auto"/>
            </w:tcBorders>
          </w:tcPr>
          <w:p w:rsidR="00016601" w:rsidRPr="003E5FF2" w:rsidRDefault="00016601" w:rsidP="00CD5564">
            <w:pPr>
              <w:pStyle w:val="NoSpacing"/>
              <w:rPr>
                <w:rFonts w:ascii="Times New Roman" w:hAnsi="Times New Roman"/>
                <w:sz w:val="20"/>
                <w:szCs w:val="20"/>
                <w:lang w:val="hr-HR"/>
              </w:rPr>
            </w:pPr>
            <w:r w:rsidRPr="003E5FF2">
              <w:rPr>
                <w:rFonts w:ascii="Times New Roman" w:hAnsi="Times New Roman"/>
                <w:sz w:val="20"/>
                <w:szCs w:val="20"/>
                <w:lang w:val="hr-HR"/>
              </w:rPr>
              <w:t>2.</w:t>
            </w:r>
          </w:p>
        </w:tc>
        <w:tc>
          <w:tcPr>
            <w:tcW w:w="5555" w:type="dxa"/>
            <w:tcBorders>
              <w:top w:val="single" w:sz="4" w:space="0" w:color="auto"/>
              <w:left w:val="single" w:sz="4" w:space="0" w:color="auto"/>
              <w:bottom w:val="single" w:sz="4" w:space="0" w:color="auto"/>
              <w:right w:val="single" w:sz="4" w:space="0" w:color="auto"/>
            </w:tcBorders>
          </w:tcPr>
          <w:p w:rsidR="00016601" w:rsidRPr="003E5FF2" w:rsidRDefault="00016601" w:rsidP="00CD5564">
            <w:pPr>
              <w:pStyle w:val="NoSpacing"/>
              <w:rPr>
                <w:rFonts w:ascii="Times New Roman" w:hAnsi="Times New Roman"/>
                <w:sz w:val="20"/>
                <w:szCs w:val="20"/>
                <w:lang w:val="hr-HR"/>
              </w:rPr>
            </w:pPr>
            <w:r w:rsidRPr="003E5FF2">
              <w:rPr>
                <w:rFonts w:ascii="Times New Roman" w:hAnsi="Times New Roman"/>
                <w:sz w:val="20"/>
                <w:szCs w:val="20"/>
                <w:lang w:val="hr-HR"/>
              </w:rPr>
              <w:t>Broj zaprimljenih zahtjeva za obnovu upisa u registar</w:t>
            </w:r>
          </w:p>
        </w:tc>
        <w:tc>
          <w:tcPr>
            <w:tcW w:w="1134" w:type="dxa"/>
            <w:tcBorders>
              <w:left w:val="single" w:sz="4" w:space="0" w:color="auto"/>
              <w:right w:val="single" w:sz="4" w:space="0" w:color="auto"/>
            </w:tcBorders>
            <w:shd w:val="clear" w:color="auto" w:fill="auto"/>
          </w:tcPr>
          <w:p w:rsidR="00016601" w:rsidRPr="003E5FF2" w:rsidRDefault="00016601" w:rsidP="00CD5564">
            <w:pPr>
              <w:pStyle w:val="NoSpacing"/>
              <w:rPr>
                <w:rFonts w:ascii="Times New Roman" w:hAnsi="Times New Roman"/>
                <w:sz w:val="20"/>
                <w:szCs w:val="20"/>
                <w:lang w:val="hr-HR"/>
              </w:rPr>
            </w:pPr>
            <w:r w:rsidRPr="003E5FF2">
              <w:rPr>
                <w:rFonts w:ascii="Times New Roman" w:hAnsi="Times New Roman"/>
                <w:sz w:val="20"/>
                <w:szCs w:val="20"/>
                <w:lang w:val="hr-HR"/>
              </w:rPr>
              <w:t>70</w:t>
            </w:r>
          </w:p>
        </w:tc>
        <w:tc>
          <w:tcPr>
            <w:tcW w:w="1559" w:type="dxa"/>
            <w:tcBorders>
              <w:left w:val="single" w:sz="4" w:space="0" w:color="auto"/>
              <w:right w:val="single" w:sz="4" w:space="0" w:color="auto"/>
            </w:tcBorders>
          </w:tcPr>
          <w:p w:rsidR="00016601" w:rsidRPr="003E5FF2" w:rsidRDefault="00016601" w:rsidP="00CD5564">
            <w:pPr>
              <w:pStyle w:val="NoSpacing"/>
              <w:rPr>
                <w:rFonts w:ascii="Times New Roman" w:hAnsi="Times New Roman"/>
                <w:sz w:val="20"/>
                <w:szCs w:val="20"/>
                <w:lang w:val="hr-HR"/>
              </w:rPr>
            </w:pPr>
            <w:r w:rsidRPr="003E5FF2">
              <w:rPr>
                <w:rFonts w:ascii="Times New Roman" w:hAnsi="Times New Roman"/>
                <w:sz w:val="20"/>
                <w:szCs w:val="20"/>
                <w:lang w:val="hr-HR"/>
              </w:rPr>
              <w:t>1</w:t>
            </w:r>
          </w:p>
        </w:tc>
        <w:tc>
          <w:tcPr>
            <w:tcW w:w="1134" w:type="dxa"/>
            <w:tcBorders>
              <w:left w:val="single" w:sz="4" w:space="0" w:color="auto"/>
              <w:right w:val="single" w:sz="4" w:space="0" w:color="auto"/>
            </w:tcBorders>
          </w:tcPr>
          <w:p w:rsidR="00016601" w:rsidRPr="003E5FF2" w:rsidRDefault="00016601" w:rsidP="00CD5564">
            <w:pPr>
              <w:pStyle w:val="NoSpacing"/>
              <w:rPr>
                <w:rFonts w:ascii="Times New Roman" w:hAnsi="Times New Roman"/>
                <w:sz w:val="20"/>
                <w:szCs w:val="20"/>
                <w:lang w:val="hr-HR"/>
              </w:rPr>
            </w:pPr>
            <w:r w:rsidRPr="003E5FF2">
              <w:rPr>
                <w:rFonts w:ascii="Times New Roman" w:hAnsi="Times New Roman"/>
                <w:sz w:val="20"/>
                <w:szCs w:val="20"/>
                <w:lang w:val="hr-HR"/>
              </w:rPr>
              <w:t>64</w:t>
            </w:r>
          </w:p>
        </w:tc>
      </w:tr>
      <w:tr w:rsidR="00016601" w:rsidRPr="009166BA" w:rsidTr="003E5FF2">
        <w:tc>
          <w:tcPr>
            <w:tcW w:w="851" w:type="dxa"/>
            <w:tcBorders>
              <w:top w:val="single" w:sz="4" w:space="0" w:color="auto"/>
              <w:left w:val="single" w:sz="4" w:space="0" w:color="auto"/>
              <w:bottom w:val="single" w:sz="4" w:space="0" w:color="auto"/>
              <w:right w:val="single" w:sz="4" w:space="0" w:color="auto"/>
            </w:tcBorders>
          </w:tcPr>
          <w:p w:rsidR="00016601" w:rsidRPr="003E5FF2" w:rsidRDefault="00016601" w:rsidP="00CD5564">
            <w:pPr>
              <w:pStyle w:val="NoSpacing"/>
              <w:rPr>
                <w:rFonts w:ascii="Times New Roman" w:hAnsi="Times New Roman"/>
                <w:sz w:val="20"/>
                <w:szCs w:val="20"/>
                <w:lang w:val="hr-HR"/>
              </w:rPr>
            </w:pPr>
            <w:r w:rsidRPr="003E5FF2">
              <w:rPr>
                <w:rFonts w:ascii="Times New Roman" w:hAnsi="Times New Roman"/>
                <w:sz w:val="20"/>
                <w:szCs w:val="20"/>
                <w:lang w:val="hr-HR"/>
              </w:rPr>
              <w:t>3.</w:t>
            </w:r>
          </w:p>
        </w:tc>
        <w:tc>
          <w:tcPr>
            <w:tcW w:w="5555" w:type="dxa"/>
            <w:tcBorders>
              <w:top w:val="single" w:sz="4" w:space="0" w:color="auto"/>
              <w:left w:val="single" w:sz="4" w:space="0" w:color="auto"/>
              <w:bottom w:val="single" w:sz="4" w:space="0" w:color="auto"/>
              <w:right w:val="single" w:sz="4" w:space="0" w:color="auto"/>
            </w:tcBorders>
          </w:tcPr>
          <w:p w:rsidR="00016601" w:rsidRPr="003E5FF2" w:rsidRDefault="00016601" w:rsidP="00CD5564">
            <w:pPr>
              <w:pStyle w:val="NoSpacing"/>
              <w:rPr>
                <w:rFonts w:ascii="Times New Roman" w:hAnsi="Times New Roman"/>
                <w:sz w:val="20"/>
                <w:szCs w:val="20"/>
                <w:lang w:val="hr-HR"/>
              </w:rPr>
            </w:pPr>
            <w:r w:rsidRPr="003E5FF2">
              <w:rPr>
                <w:rFonts w:ascii="Times New Roman" w:hAnsi="Times New Roman"/>
                <w:sz w:val="20"/>
                <w:szCs w:val="20"/>
                <w:lang w:val="hr-HR"/>
              </w:rPr>
              <w:t>Broj zaprimljenih zahtjeva  za izmjenu upisa u registar</w:t>
            </w:r>
          </w:p>
        </w:tc>
        <w:tc>
          <w:tcPr>
            <w:tcW w:w="1134" w:type="dxa"/>
            <w:tcBorders>
              <w:left w:val="single" w:sz="4" w:space="0" w:color="auto"/>
              <w:right w:val="single" w:sz="4" w:space="0" w:color="auto"/>
            </w:tcBorders>
            <w:shd w:val="clear" w:color="auto" w:fill="auto"/>
          </w:tcPr>
          <w:p w:rsidR="00016601" w:rsidRPr="003E5FF2" w:rsidRDefault="00016601" w:rsidP="00CD5564">
            <w:pPr>
              <w:pStyle w:val="NoSpacing"/>
              <w:rPr>
                <w:rFonts w:ascii="Times New Roman" w:hAnsi="Times New Roman"/>
                <w:sz w:val="20"/>
                <w:szCs w:val="20"/>
                <w:lang w:val="hr-HR"/>
              </w:rPr>
            </w:pPr>
            <w:r w:rsidRPr="003E5FF2">
              <w:rPr>
                <w:rFonts w:ascii="Times New Roman" w:hAnsi="Times New Roman"/>
                <w:sz w:val="20"/>
                <w:szCs w:val="20"/>
                <w:lang w:val="hr-HR"/>
              </w:rPr>
              <w:t>164</w:t>
            </w:r>
          </w:p>
        </w:tc>
        <w:tc>
          <w:tcPr>
            <w:tcW w:w="1559" w:type="dxa"/>
            <w:tcBorders>
              <w:left w:val="single" w:sz="4" w:space="0" w:color="auto"/>
              <w:right w:val="single" w:sz="4" w:space="0" w:color="auto"/>
            </w:tcBorders>
          </w:tcPr>
          <w:p w:rsidR="00016601" w:rsidRPr="003E5FF2" w:rsidRDefault="00016601" w:rsidP="00CD5564">
            <w:pPr>
              <w:pStyle w:val="NoSpacing"/>
              <w:rPr>
                <w:rFonts w:ascii="Times New Roman" w:hAnsi="Times New Roman"/>
                <w:sz w:val="20"/>
                <w:szCs w:val="20"/>
                <w:lang w:val="hr-HR"/>
              </w:rPr>
            </w:pPr>
            <w:r w:rsidRPr="003E5FF2">
              <w:rPr>
                <w:rFonts w:ascii="Times New Roman" w:hAnsi="Times New Roman"/>
                <w:sz w:val="20"/>
                <w:szCs w:val="20"/>
                <w:lang w:val="hr-HR"/>
              </w:rPr>
              <w:t>4</w:t>
            </w:r>
          </w:p>
        </w:tc>
        <w:tc>
          <w:tcPr>
            <w:tcW w:w="1134" w:type="dxa"/>
            <w:tcBorders>
              <w:left w:val="single" w:sz="4" w:space="0" w:color="auto"/>
              <w:right w:val="single" w:sz="4" w:space="0" w:color="auto"/>
            </w:tcBorders>
          </w:tcPr>
          <w:p w:rsidR="00016601" w:rsidRPr="003E5FF2" w:rsidRDefault="00016601" w:rsidP="00CD5564">
            <w:pPr>
              <w:pStyle w:val="NoSpacing"/>
              <w:rPr>
                <w:rFonts w:ascii="Times New Roman" w:hAnsi="Times New Roman"/>
                <w:sz w:val="20"/>
                <w:szCs w:val="20"/>
                <w:lang w:val="hr-HR"/>
              </w:rPr>
            </w:pPr>
            <w:r w:rsidRPr="003E5FF2">
              <w:rPr>
                <w:rFonts w:ascii="Times New Roman" w:hAnsi="Times New Roman"/>
                <w:sz w:val="20"/>
                <w:szCs w:val="20"/>
                <w:lang w:val="hr-HR"/>
              </w:rPr>
              <w:t>152</w:t>
            </w:r>
          </w:p>
        </w:tc>
      </w:tr>
      <w:tr w:rsidR="00016601" w:rsidRPr="009166BA" w:rsidTr="003E5FF2">
        <w:tc>
          <w:tcPr>
            <w:tcW w:w="851" w:type="dxa"/>
            <w:tcBorders>
              <w:top w:val="single" w:sz="4" w:space="0" w:color="auto"/>
              <w:left w:val="single" w:sz="4" w:space="0" w:color="auto"/>
              <w:bottom w:val="single" w:sz="4" w:space="0" w:color="auto"/>
              <w:right w:val="single" w:sz="4" w:space="0" w:color="auto"/>
            </w:tcBorders>
          </w:tcPr>
          <w:p w:rsidR="00016601" w:rsidRPr="003E5FF2" w:rsidRDefault="00016601" w:rsidP="00CD5564">
            <w:pPr>
              <w:pStyle w:val="NoSpacing"/>
              <w:rPr>
                <w:rFonts w:ascii="Times New Roman" w:hAnsi="Times New Roman"/>
                <w:sz w:val="20"/>
                <w:szCs w:val="20"/>
                <w:lang w:val="hr-HR"/>
              </w:rPr>
            </w:pPr>
            <w:r w:rsidRPr="003E5FF2">
              <w:rPr>
                <w:rFonts w:ascii="Times New Roman" w:hAnsi="Times New Roman"/>
                <w:sz w:val="20"/>
                <w:szCs w:val="20"/>
                <w:lang w:val="hr-HR"/>
              </w:rPr>
              <w:t>4</w:t>
            </w:r>
          </w:p>
        </w:tc>
        <w:tc>
          <w:tcPr>
            <w:tcW w:w="5555" w:type="dxa"/>
            <w:tcBorders>
              <w:top w:val="single" w:sz="4" w:space="0" w:color="auto"/>
              <w:left w:val="single" w:sz="4" w:space="0" w:color="auto"/>
              <w:bottom w:val="single" w:sz="4" w:space="0" w:color="auto"/>
              <w:right w:val="single" w:sz="4" w:space="0" w:color="auto"/>
            </w:tcBorders>
          </w:tcPr>
          <w:p w:rsidR="00016601" w:rsidRPr="003E5FF2" w:rsidRDefault="00016601" w:rsidP="00CD5564">
            <w:pPr>
              <w:pStyle w:val="NoSpacing"/>
              <w:rPr>
                <w:rFonts w:ascii="Times New Roman" w:hAnsi="Times New Roman"/>
                <w:sz w:val="20"/>
                <w:szCs w:val="20"/>
                <w:lang w:val="hr-HR"/>
              </w:rPr>
            </w:pPr>
            <w:r w:rsidRPr="003E5FF2">
              <w:rPr>
                <w:rFonts w:ascii="Times New Roman" w:hAnsi="Times New Roman"/>
                <w:sz w:val="20"/>
                <w:szCs w:val="20"/>
                <w:lang w:val="hr-HR"/>
              </w:rPr>
              <w:t>Broj sjednica Povjerenstva za medicinska sredstva</w:t>
            </w:r>
          </w:p>
        </w:tc>
        <w:tc>
          <w:tcPr>
            <w:tcW w:w="1134" w:type="dxa"/>
            <w:tcBorders>
              <w:left w:val="single" w:sz="4" w:space="0" w:color="auto"/>
              <w:right w:val="single" w:sz="4" w:space="0" w:color="auto"/>
            </w:tcBorders>
            <w:shd w:val="clear" w:color="auto" w:fill="auto"/>
          </w:tcPr>
          <w:p w:rsidR="00016601" w:rsidRPr="003E5FF2" w:rsidRDefault="00016601" w:rsidP="00CD5564">
            <w:pPr>
              <w:pStyle w:val="NoSpacing"/>
              <w:rPr>
                <w:rFonts w:ascii="Times New Roman" w:hAnsi="Times New Roman"/>
                <w:sz w:val="20"/>
                <w:szCs w:val="20"/>
                <w:lang w:val="hr-HR"/>
              </w:rPr>
            </w:pPr>
            <w:r w:rsidRPr="003E5FF2">
              <w:rPr>
                <w:rFonts w:ascii="Times New Roman" w:hAnsi="Times New Roman"/>
                <w:sz w:val="20"/>
                <w:szCs w:val="20"/>
                <w:lang w:val="hr-HR"/>
              </w:rPr>
              <w:t>2</w:t>
            </w:r>
          </w:p>
        </w:tc>
        <w:tc>
          <w:tcPr>
            <w:tcW w:w="1559" w:type="dxa"/>
            <w:tcBorders>
              <w:left w:val="single" w:sz="4" w:space="0" w:color="auto"/>
              <w:right w:val="single" w:sz="4" w:space="0" w:color="auto"/>
            </w:tcBorders>
          </w:tcPr>
          <w:p w:rsidR="00016601" w:rsidRPr="003E5FF2" w:rsidRDefault="00016601" w:rsidP="00CD5564">
            <w:pPr>
              <w:pStyle w:val="NoSpacing"/>
              <w:rPr>
                <w:rFonts w:ascii="Times New Roman" w:hAnsi="Times New Roman"/>
                <w:sz w:val="20"/>
                <w:szCs w:val="20"/>
                <w:lang w:val="hr-HR"/>
              </w:rPr>
            </w:pPr>
            <w:r w:rsidRPr="003E5FF2">
              <w:rPr>
                <w:rFonts w:ascii="Times New Roman" w:hAnsi="Times New Roman"/>
                <w:sz w:val="20"/>
                <w:szCs w:val="20"/>
                <w:lang w:val="hr-HR"/>
              </w:rPr>
              <w:t>-</w:t>
            </w:r>
          </w:p>
        </w:tc>
        <w:tc>
          <w:tcPr>
            <w:tcW w:w="1134" w:type="dxa"/>
            <w:tcBorders>
              <w:left w:val="single" w:sz="4" w:space="0" w:color="auto"/>
              <w:right w:val="single" w:sz="4" w:space="0" w:color="auto"/>
            </w:tcBorders>
          </w:tcPr>
          <w:p w:rsidR="00016601" w:rsidRPr="003E5FF2" w:rsidRDefault="00016601" w:rsidP="00CD5564">
            <w:pPr>
              <w:pStyle w:val="NoSpacing"/>
              <w:rPr>
                <w:rFonts w:ascii="Times New Roman" w:hAnsi="Times New Roman"/>
                <w:sz w:val="20"/>
                <w:szCs w:val="20"/>
                <w:lang w:val="hr-HR"/>
              </w:rPr>
            </w:pPr>
            <w:r w:rsidRPr="003E5FF2">
              <w:rPr>
                <w:rFonts w:ascii="Times New Roman" w:hAnsi="Times New Roman"/>
                <w:sz w:val="20"/>
                <w:szCs w:val="20"/>
                <w:lang w:val="hr-HR"/>
              </w:rPr>
              <w:t>-</w:t>
            </w:r>
          </w:p>
        </w:tc>
      </w:tr>
      <w:tr w:rsidR="00016601" w:rsidRPr="009166BA" w:rsidTr="003E5FF2">
        <w:tc>
          <w:tcPr>
            <w:tcW w:w="851" w:type="dxa"/>
            <w:tcBorders>
              <w:top w:val="single" w:sz="4" w:space="0" w:color="auto"/>
              <w:left w:val="single" w:sz="4" w:space="0" w:color="auto"/>
              <w:bottom w:val="single" w:sz="4" w:space="0" w:color="auto"/>
              <w:right w:val="single" w:sz="4" w:space="0" w:color="auto"/>
            </w:tcBorders>
          </w:tcPr>
          <w:p w:rsidR="00016601" w:rsidRPr="003E5FF2" w:rsidRDefault="00016601" w:rsidP="00CD5564">
            <w:pPr>
              <w:pStyle w:val="NoSpacing"/>
              <w:rPr>
                <w:rFonts w:ascii="Times New Roman" w:hAnsi="Times New Roman"/>
                <w:sz w:val="20"/>
                <w:szCs w:val="20"/>
                <w:lang w:val="hr-HR"/>
              </w:rPr>
            </w:pPr>
            <w:r w:rsidRPr="003E5FF2">
              <w:rPr>
                <w:rFonts w:ascii="Times New Roman" w:hAnsi="Times New Roman"/>
                <w:sz w:val="20"/>
                <w:szCs w:val="20"/>
                <w:lang w:val="hr-HR"/>
              </w:rPr>
              <w:t>5</w:t>
            </w:r>
          </w:p>
        </w:tc>
        <w:tc>
          <w:tcPr>
            <w:tcW w:w="5555" w:type="dxa"/>
            <w:tcBorders>
              <w:top w:val="single" w:sz="4" w:space="0" w:color="auto"/>
              <w:left w:val="single" w:sz="4" w:space="0" w:color="auto"/>
              <w:bottom w:val="single" w:sz="4" w:space="0" w:color="auto"/>
              <w:right w:val="single" w:sz="4" w:space="0" w:color="auto"/>
            </w:tcBorders>
          </w:tcPr>
          <w:p w:rsidR="00016601" w:rsidRPr="003E5FF2" w:rsidRDefault="00016601" w:rsidP="00CD5564">
            <w:pPr>
              <w:pStyle w:val="NoSpacing"/>
              <w:rPr>
                <w:rFonts w:ascii="Times New Roman" w:hAnsi="Times New Roman"/>
                <w:sz w:val="20"/>
                <w:szCs w:val="20"/>
                <w:lang w:val="hr-HR"/>
              </w:rPr>
            </w:pPr>
            <w:r w:rsidRPr="003E5FF2">
              <w:rPr>
                <w:rFonts w:ascii="Times New Roman" w:hAnsi="Times New Roman"/>
                <w:sz w:val="20"/>
                <w:szCs w:val="20"/>
                <w:lang w:val="hr-HR"/>
              </w:rPr>
              <w:t>Broj zahtjeva/upita za davanje stručnog mišljenja</w:t>
            </w:r>
          </w:p>
        </w:tc>
        <w:tc>
          <w:tcPr>
            <w:tcW w:w="1134" w:type="dxa"/>
            <w:tcBorders>
              <w:left w:val="single" w:sz="4" w:space="0" w:color="auto"/>
              <w:right w:val="single" w:sz="4" w:space="0" w:color="auto"/>
            </w:tcBorders>
            <w:shd w:val="clear" w:color="auto" w:fill="auto"/>
          </w:tcPr>
          <w:p w:rsidR="00016601" w:rsidRPr="003E5FF2" w:rsidRDefault="00016601" w:rsidP="00CD5564">
            <w:pPr>
              <w:pStyle w:val="NoSpacing"/>
              <w:rPr>
                <w:rFonts w:ascii="Times New Roman" w:hAnsi="Times New Roman"/>
                <w:sz w:val="20"/>
                <w:szCs w:val="20"/>
                <w:lang w:val="hr-HR"/>
              </w:rPr>
            </w:pPr>
            <w:r w:rsidRPr="003E5FF2">
              <w:rPr>
                <w:rFonts w:ascii="Times New Roman" w:hAnsi="Times New Roman"/>
                <w:sz w:val="20"/>
                <w:szCs w:val="20"/>
                <w:lang w:val="hr-HR"/>
              </w:rPr>
              <w:t>120</w:t>
            </w:r>
          </w:p>
        </w:tc>
        <w:tc>
          <w:tcPr>
            <w:tcW w:w="1559" w:type="dxa"/>
            <w:tcBorders>
              <w:left w:val="single" w:sz="4" w:space="0" w:color="auto"/>
              <w:right w:val="single" w:sz="4" w:space="0" w:color="auto"/>
            </w:tcBorders>
          </w:tcPr>
          <w:p w:rsidR="00016601" w:rsidRPr="003E5FF2" w:rsidRDefault="00016601" w:rsidP="00CD5564">
            <w:pPr>
              <w:pStyle w:val="NoSpacing"/>
              <w:rPr>
                <w:rFonts w:ascii="Times New Roman" w:hAnsi="Times New Roman"/>
                <w:sz w:val="20"/>
                <w:szCs w:val="20"/>
                <w:lang w:val="hr-HR"/>
              </w:rPr>
            </w:pPr>
            <w:r w:rsidRPr="003E5FF2">
              <w:rPr>
                <w:rFonts w:ascii="Times New Roman" w:hAnsi="Times New Roman"/>
                <w:sz w:val="20"/>
                <w:szCs w:val="20"/>
                <w:lang w:val="hr-HR"/>
              </w:rPr>
              <w:t>1</w:t>
            </w:r>
          </w:p>
        </w:tc>
        <w:tc>
          <w:tcPr>
            <w:tcW w:w="1134" w:type="dxa"/>
            <w:tcBorders>
              <w:left w:val="single" w:sz="4" w:space="0" w:color="auto"/>
              <w:right w:val="single" w:sz="4" w:space="0" w:color="auto"/>
            </w:tcBorders>
          </w:tcPr>
          <w:p w:rsidR="00016601" w:rsidRPr="003E5FF2" w:rsidRDefault="00016601" w:rsidP="00CD5564">
            <w:pPr>
              <w:pStyle w:val="NoSpacing"/>
              <w:rPr>
                <w:rFonts w:ascii="Times New Roman" w:hAnsi="Times New Roman"/>
                <w:sz w:val="20"/>
                <w:szCs w:val="20"/>
                <w:lang w:val="hr-HR"/>
              </w:rPr>
            </w:pPr>
            <w:r w:rsidRPr="003E5FF2">
              <w:rPr>
                <w:rFonts w:ascii="Times New Roman" w:hAnsi="Times New Roman"/>
                <w:sz w:val="20"/>
                <w:szCs w:val="20"/>
                <w:lang w:val="hr-HR"/>
              </w:rPr>
              <w:t>119</w:t>
            </w:r>
          </w:p>
        </w:tc>
      </w:tr>
    </w:tbl>
    <w:p w:rsidR="00016601" w:rsidRPr="00DA2EBE" w:rsidRDefault="00016601" w:rsidP="00016601">
      <w:pPr>
        <w:rPr>
          <w:sz w:val="24"/>
          <w:szCs w:val="24"/>
        </w:rPr>
      </w:pPr>
    </w:p>
    <w:p w:rsidR="00016601" w:rsidRPr="009166BA" w:rsidRDefault="00016601" w:rsidP="00016601">
      <w:pPr>
        <w:rPr>
          <w:b/>
          <w:sz w:val="24"/>
          <w:szCs w:val="24"/>
        </w:rPr>
      </w:pPr>
      <w:r w:rsidRPr="009166BA">
        <w:rPr>
          <w:b/>
          <w:bCs/>
          <w:sz w:val="24"/>
          <w:szCs w:val="24"/>
        </w:rPr>
        <w:t>Uvoz lijekova i me</w:t>
      </w:r>
      <w:r>
        <w:rPr>
          <w:b/>
          <w:bCs/>
          <w:sz w:val="24"/>
          <w:szCs w:val="24"/>
        </w:rPr>
        <w:t>dicinskih sredstava u 2014. godini</w:t>
      </w:r>
    </w:p>
    <w:p w:rsidR="00016601" w:rsidRPr="009166BA" w:rsidRDefault="00016601" w:rsidP="00016601">
      <w:pPr>
        <w:rPr>
          <w:sz w:val="24"/>
          <w:szCs w:val="24"/>
        </w:rPr>
      </w:pPr>
      <w:r w:rsidRPr="009166BA">
        <w:rPr>
          <w:sz w:val="24"/>
          <w:szCs w:val="24"/>
        </w:rPr>
        <w:t>2089 zahtjeva za uvoz neregistriranih medicinskih sredstva je odobreno u 2014. god</w:t>
      </w:r>
      <w:r>
        <w:rPr>
          <w:sz w:val="24"/>
          <w:szCs w:val="24"/>
        </w:rPr>
        <w:t>ini</w:t>
      </w:r>
      <w:r w:rsidRPr="009166BA">
        <w:rPr>
          <w:sz w:val="24"/>
          <w:szCs w:val="24"/>
        </w:rPr>
        <w:t>.</w:t>
      </w:r>
    </w:p>
    <w:p w:rsidR="00016601" w:rsidRPr="009166BA" w:rsidRDefault="00016601" w:rsidP="00016601">
      <w:pPr>
        <w:rPr>
          <w:sz w:val="24"/>
          <w:szCs w:val="24"/>
        </w:rPr>
      </w:pPr>
      <w:r w:rsidRPr="009166BA">
        <w:rPr>
          <w:sz w:val="24"/>
          <w:szCs w:val="24"/>
        </w:rPr>
        <w:t>3 zahtjeva za uvoz medicinsk</w:t>
      </w:r>
      <w:r>
        <w:rPr>
          <w:sz w:val="24"/>
          <w:szCs w:val="24"/>
        </w:rPr>
        <w:t>ih sredstava je odbijeno u 2014</w:t>
      </w:r>
      <w:r w:rsidRPr="009166BA">
        <w:rPr>
          <w:sz w:val="24"/>
          <w:szCs w:val="24"/>
        </w:rPr>
        <w:t>. god</w:t>
      </w:r>
      <w:r>
        <w:rPr>
          <w:sz w:val="24"/>
          <w:szCs w:val="24"/>
        </w:rPr>
        <w:t>ini</w:t>
      </w:r>
      <w:r w:rsidRPr="009166BA">
        <w:rPr>
          <w:sz w:val="24"/>
          <w:szCs w:val="24"/>
        </w:rPr>
        <w:t>.</w:t>
      </w:r>
    </w:p>
    <w:p w:rsidR="00016601" w:rsidRPr="009166BA" w:rsidRDefault="00016601" w:rsidP="00016601">
      <w:pPr>
        <w:rPr>
          <w:sz w:val="24"/>
          <w:szCs w:val="24"/>
        </w:rPr>
      </w:pPr>
      <w:r w:rsidRPr="009166BA">
        <w:rPr>
          <w:sz w:val="24"/>
          <w:szCs w:val="24"/>
        </w:rPr>
        <w:t>12 zaključaka o odustajanju od zahtjeva za uvoz neregistriranih medicinskih sredstava</w:t>
      </w:r>
      <w:r>
        <w:rPr>
          <w:sz w:val="24"/>
          <w:szCs w:val="24"/>
        </w:rPr>
        <w:t>.</w:t>
      </w:r>
    </w:p>
    <w:p w:rsidR="00016601" w:rsidRDefault="00016601" w:rsidP="00016601">
      <w:pPr>
        <w:rPr>
          <w:sz w:val="24"/>
          <w:szCs w:val="24"/>
        </w:rPr>
      </w:pPr>
      <w:r w:rsidRPr="009166BA">
        <w:rPr>
          <w:sz w:val="24"/>
          <w:szCs w:val="24"/>
        </w:rPr>
        <w:t>5 zahtjeva za dopunu dokumentacije za uvoz neregistriranih medicinskih sredstva</w:t>
      </w:r>
    </w:p>
    <w:p w:rsidR="00DA2EBE" w:rsidRPr="009166BA" w:rsidRDefault="00DA2EBE" w:rsidP="00016601">
      <w:pPr>
        <w:rPr>
          <w:sz w:val="24"/>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15"/>
        <w:gridCol w:w="1465"/>
      </w:tblGrid>
      <w:tr w:rsidR="00016601" w:rsidRPr="009166BA" w:rsidTr="00DA2EBE">
        <w:tc>
          <w:tcPr>
            <w:tcW w:w="7715" w:type="dxa"/>
            <w:shd w:val="clear" w:color="auto" w:fill="auto"/>
          </w:tcPr>
          <w:p w:rsidR="00016601" w:rsidRPr="00DA2EBE" w:rsidRDefault="00016601" w:rsidP="00CD5564">
            <w:pPr>
              <w:pStyle w:val="NoSpacing"/>
              <w:rPr>
                <w:rFonts w:ascii="Times New Roman" w:hAnsi="Times New Roman"/>
                <w:sz w:val="20"/>
                <w:szCs w:val="20"/>
                <w:lang w:val="hr-HR" w:bidi="en-US"/>
              </w:rPr>
            </w:pPr>
            <w:r w:rsidRPr="00DA2EBE">
              <w:rPr>
                <w:rFonts w:ascii="Times New Roman" w:hAnsi="Times New Roman"/>
                <w:sz w:val="20"/>
                <w:szCs w:val="20"/>
                <w:lang w:val="hr-HR" w:bidi="en-US"/>
              </w:rPr>
              <w:t>Broj izdanih dozvola za uvoz/izvoz opojnih droga, psihotropnih supstancija i lijekova koji sadrže prekursor</w:t>
            </w:r>
          </w:p>
        </w:tc>
        <w:tc>
          <w:tcPr>
            <w:tcW w:w="1465" w:type="dxa"/>
            <w:shd w:val="clear" w:color="auto" w:fill="auto"/>
          </w:tcPr>
          <w:p w:rsidR="00016601" w:rsidRPr="00DA2EBE" w:rsidRDefault="00016601" w:rsidP="00CD5564">
            <w:pPr>
              <w:pStyle w:val="NoSpacing"/>
              <w:rPr>
                <w:rFonts w:ascii="Times New Roman" w:hAnsi="Times New Roman"/>
                <w:b/>
                <w:sz w:val="20"/>
                <w:szCs w:val="20"/>
                <w:lang w:val="hr-HR" w:bidi="en-US"/>
              </w:rPr>
            </w:pPr>
            <w:r w:rsidRPr="00DA2EBE">
              <w:rPr>
                <w:rFonts w:ascii="Times New Roman" w:hAnsi="Times New Roman"/>
                <w:b/>
                <w:sz w:val="20"/>
                <w:szCs w:val="20"/>
                <w:lang w:val="hr-HR" w:bidi="en-US"/>
              </w:rPr>
              <w:t>544</w:t>
            </w:r>
          </w:p>
        </w:tc>
      </w:tr>
      <w:tr w:rsidR="00016601" w:rsidRPr="009166BA" w:rsidTr="00DA2EBE">
        <w:tc>
          <w:tcPr>
            <w:tcW w:w="7715" w:type="dxa"/>
            <w:shd w:val="clear" w:color="auto" w:fill="auto"/>
          </w:tcPr>
          <w:p w:rsidR="00016601" w:rsidRPr="00DA2EBE" w:rsidRDefault="00016601" w:rsidP="00CD5564">
            <w:pPr>
              <w:pStyle w:val="NoSpacing"/>
              <w:rPr>
                <w:rFonts w:ascii="Times New Roman" w:hAnsi="Times New Roman"/>
                <w:sz w:val="20"/>
                <w:szCs w:val="20"/>
                <w:lang w:val="hr-HR" w:bidi="en-US"/>
              </w:rPr>
            </w:pPr>
            <w:r w:rsidRPr="00DA2EBE">
              <w:rPr>
                <w:rFonts w:ascii="Times New Roman" w:hAnsi="Times New Roman"/>
                <w:sz w:val="20"/>
                <w:szCs w:val="20"/>
                <w:lang w:val="hr-HR" w:bidi="en-US"/>
              </w:rPr>
              <w:t xml:space="preserve">Broj izdanih dozvola za uvoz/izvoz prekursora </w:t>
            </w:r>
          </w:p>
        </w:tc>
        <w:tc>
          <w:tcPr>
            <w:tcW w:w="1465" w:type="dxa"/>
            <w:shd w:val="clear" w:color="auto" w:fill="auto"/>
          </w:tcPr>
          <w:p w:rsidR="00016601" w:rsidRPr="00DA2EBE" w:rsidRDefault="00016601" w:rsidP="00CD5564">
            <w:pPr>
              <w:pStyle w:val="NoSpacing"/>
              <w:rPr>
                <w:rFonts w:ascii="Times New Roman" w:hAnsi="Times New Roman"/>
                <w:b/>
                <w:sz w:val="20"/>
                <w:szCs w:val="20"/>
                <w:lang w:val="hr-HR" w:bidi="en-US"/>
              </w:rPr>
            </w:pPr>
            <w:r w:rsidRPr="00DA2EBE">
              <w:rPr>
                <w:rFonts w:ascii="Times New Roman" w:hAnsi="Times New Roman"/>
                <w:b/>
                <w:sz w:val="20"/>
                <w:szCs w:val="20"/>
                <w:lang w:val="hr-HR" w:bidi="en-US"/>
              </w:rPr>
              <w:t>169</w:t>
            </w:r>
          </w:p>
        </w:tc>
      </w:tr>
      <w:tr w:rsidR="00016601" w:rsidRPr="009166BA" w:rsidTr="00DA2EBE">
        <w:tc>
          <w:tcPr>
            <w:tcW w:w="7715" w:type="dxa"/>
            <w:shd w:val="clear" w:color="auto" w:fill="auto"/>
          </w:tcPr>
          <w:p w:rsidR="00016601" w:rsidRPr="00DA2EBE" w:rsidRDefault="00016601" w:rsidP="00CD5564">
            <w:pPr>
              <w:pStyle w:val="NoSpacing"/>
              <w:rPr>
                <w:rFonts w:ascii="Times New Roman" w:hAnsi="Times New Roman"/>
                <w:sz w:val="20"/>
                <w:szCs w:val="20"/>
                <w:lang w:val="hr-HR" w:bidi="en-US"/>
              </w:rPr>
            </w:pPr>
            <w:r w:rsidRPr="00DA2EBE">
              <w:rPr>
                <w:rFonts w:ascii="Times New Roman" w:hAnsi="Times New Roman"/>
                <w:sz w:val="20"/>
                <w:szCs w:val="20"/>
                <w:lang w:val="hr-HR" w:bidi="en-US"/>
              </w:rPr>
              <w:t>Broj rješenja o odbijanju ili o obustavljanju zahtjeva za  izdavanje dozvole za uvoz prekursora ili lijekova koji sadrže prekursore</w:t>
            </w:r>
          </w:p>
        </w:tc>
        <w:tc>
          <w:tcPr>
            <w:tcW w:w="1465" w:type="dxa"/>
            <w:shd w:val="clear" w:color="auto" w:fill="auto"/>
          </w:tcPr>
          <w:p w:rsidR="00016601" w:rsidRPr="00DA2EBE" w:rsidRDefault="00016601" w:rsidP="00CD5564">
            <w:pPr>
              <w:pStyle w:val="NoSpacing"/>
              <w:rPr>
                <w:rFonts w:ascii="Times New Roman" w:hAnsi="Times New Roman"/>
                <w:b/>
                <w:sz w:val="20"/>
                <w:szCs w:val="20"/>
                <w:lang w:val="hr-HR" w:bidi="en-US"/>
              </w:rPr>
            </w:pPr>
            <w:r w:rsidRPr="00DA2EBE">
              <w:rPr>
                <w:rFonts w:ascii="Times New Roman" w:hAnsi="Times New Roman"/>
                <w:b/>
                <w:sz w:val="20"/>
                <w:szCs w:val="20"/>
                <w:lang w:val="hr-HR" w:bidi="en-US"/>
              </w:rPr>
              <w:t>3</w:t>
            </w:r>
          </w:p>
        </w:tc>
      </w:tr>
      <w:tr w:rsidR="00016601" w:rsidRPr="009166BA" w:rsidTr="00DA2EBE">
        <w:tc>
          <w:tcPr>
            <w:tcW w:w="7715" w:type="dxa"/>
            <w:shd w:val="clear" w:color="auto" w:fill="auto"/>
          </w:tcPr>
          <w:p w:rsidR="00016601" w:rsidRPr="00DA2EBE" w:rsidRDefault="00016601" w:rsidP="00CD5564">
            <w:pPr>
              <w:pStyle w:val="NoSpacing"/>
              <w:rPr>
                <w:rFonts w:ascii="Times New Roman" w:hAnsi="Times New Roman"/>
                <w:sz w:val="20"/>
                <w:szCs w:val="20"/>
                <w:lang w:val="hr-HR" w:bidi="en-US"/>
              </w:rPr>
            </w:pPr>
            <w:r w:rsidRPr="00DA2EBE">
              <w:rPr>
                <w:rFonts w:ascii="Times New Roman" w:hAnsi="Times New Roman"/>
                <w:sz w:val="20"/>
                <w:szCs w:val="20"/>
                <w:lang w:val="hr-HR" w:bidi="en-US"/>
              </w:rPr>
              <w:t xml:space="preserve">Broj rješenja o odbijanju zahtjeva, odn. dijela zahtjeva, ili obustavljanju zahtjeva za  izdavanje dozvole za uvoz psihotropnih supstancija </w:t>
            </w:r>
          </w:p>
        </w:tc>
        <w:tc>
          <w:tcPr>
            <w:tcW w:w="1465" w:type="dxa"/>
            <w:shd w:val="clear" w:color="auto" w:fill="auto"/>
          </w:tcPr>
          <w:p w:rsidR="00016601" w:rsidRPr="00DA2EBE" w:rsidRDefault="00016601" w:rsidP="00CD5564">
            <w:pPr>
              <w:pStyle w:val="NoSpacing"/>
              <w:rPr>
                <w:rFonts w:ascii="Times New Roman" w:hAnsi="Times New Roman"/>
                <w:b/>
                <w:sz w:val="20"/>
                <w:szCs w:val="20"/>
                <w:lang w:val="hr-HR" w:bidi="en-US"/>
              </w:rPr>
            </w:pPr>
            <w:r w:rsidRPr="00DA2EBE">
              <w:rPr>
                <w:rFonts w:ascii="Times New Roman" w:hAnsi="Times New Roman"/>
                <w:b/>
                <w:sz w:val="20"/>
                <w:szCs w:val="20"/>
                <w:lang w:val="hr-HR" w:bidi="en-US"/>
              </w:rPr>
              <w:t>3</w:t>
            </w:r>
          </w:p>
        </w:tc>
      </w:tr>
      <w:tr w:rsidR="00016601" w:rsidRPr="009166BA" w:rsidTr="00DA2EBE">
        <w:tc>
          <w:tcPr>
            <w:tcW w:w="7715" w:type="dxa"/>
            <w:shd w:val="clear" w:color="auto" w:fill="auto"/>
          </w:tcPr>
          <w:p w:rsidR="00016601" w:rsidRPr="00DA2EBE" w:rsidRDefault="00016601" w:rsidP="00CD5564">
            <w:pPr>
              <w:pStyle w:val="NoSpacing"/>
              <w:rPr>
                <w:rFonts w:ascii="Times New Roman" w:hAnsi="Times New Roman"/>
                <w:sz w:val="20"/>
                <w:szCs w:val="20"/>
                <w:lang w:val="hr-HR" w:bidi="en-US"/>
              </w:rPr>
            </w:pPr>
            <w:r w:rsidRPr="00DA2EBE">
              <w:rPr>
                <w:rFonts w:ascii="Times New Roman" w:hAnsi="Times New Roman"/>
                <w:sz w:val="20"/>
                <w:szCs w:val="20"/>
                <w:lang w:val="hr-HR" w:bidi="en-US"/>
              </w:rPr>
              <w:t>Broj zaključaka o odbacivanju, odn. nenadležnosti za uvoz opojnih droga i prekursora</w:t>
            </w:r>
          </w:p>
        </w:tc>
        <w:tc>
          <w:tcPr>
            <w:tcW w:w="1465" w:type="dxa"/>
            <w:shd w:val="clear" w:color="auto" w:fill="auto"/>
          </w:tcPr>
          <w:p w:rsidR="00016601" w:rsidRPr="00DA2EBE" w:rsidRDefault="00016601" w:rsidP="00CD5564">
            <w:pPr>
              <w:pStyle w:val="NoSpacing"/>
              <w:rPr>
                <w:rFonts w:ascii="Times New Roman" w:hAnsi="Times New Roman"/>
                <w:b/>
                <w:sz w:val="20"/>
                <w:szCs w:val="20"/>
                <w:lang w:val="hr-HR" w:bidi="en-US"/>
              </w:rPr>
            </w:pPr>
            <w:r w:rsidRPr="00DA2EBE">
              <w:rPr>
                <w:rFonts w:ascii="Times New Roman" w:hAnsi="Times New Roman"/>
                <w:b/>
                <w:sz w:val="20"/>
                <w:szCs w:val="20"/>
                <w:lang w:val="hr-HR" w:bidi="en-US"/>
              </w:rPr>
              <w:t>4</w:t>
            </w:r>
          </w:p>
        </w:tc>
      </w:tr>
    </w:tbl>
    <w:p w:rsidR="00016601" w:rsidRPr="00A83E4C" w:rsidRDefault="00016601" w:rsidP="00016601">
      <w:pPr>
        <w:rPr>
          <w:sz w:val="24"/>
          <w:szCs w:val="24"/>
        </w:rPr>
      </w:pPr>
    </w:p>
    <w:p w:rsidR="00016601" w:rsidRPr="00A83E4C" w:rsidRDefault="00016601" w:rsidP="00A83E4C">
      <w:pPr>
        <w:jc w:val="both"/>
        <w:rPr>
          <w:i/>
          <w:sz w:val="24"/>
          <w:szCs w:val="24"/>
        </w:rPr>
      </w:pPr>
      <w:r w:rsidRPr="00A83E4C">
        <w:rPr>
          <w:i/>
          <w:sz w:val="24"/>
          <w:szCs w:val="24"/>
        </w:rPr>
        <w:t xml:space="preserve">AKTIVNOSTI INSPEKTORATA AGENCIJE U 2014. </w:t>
      </w:r>
      <w:r w:rsidR="00A83E4C" w:rsidRPr="00A83E4C">
        <w:rPr>
          <w:i/>
          <w:sz w:val="24"/>
          <w:szCs w:val="24"/>
        </w:rPr>
        <w:t>G</w:t>
      </w:r>
      <w:r w:rsidRPr="00A83E4C">
        <w:rPr>
          <w:i/>
          <w:sz w:val="24"/>
          <w:szCs w:val="24"/>
        </w:rPr>
        <w:t>odini</w:t>
      </w:r>
    </w:p>
    <w:p w:rsidR="00A83E4C" w:rsidRPr="00A83E4C" w:rsidRDefault="00A83E4C" w:rsidP="00016601">
      <w:pPr>
        <w:rPr>
          <w:sz w:val="24"/>
          <w:szCs w:val="24"/>
        </w:rPr>
      </w:pPr>
    </w:p>
    <w:p w:rsidR="00016601" w:rsidRPr="00A83E4C" w:rsidRDefault="00016601" w:rsidP="00016601">
      <w:pPr>
        <w:rPr>
          <w:sz w:val="24"/>
          <w:szCs w:val="24"/>
        </w:rPr>
      </w:pPr>
      <w:r w:rsidRPr="009166BA">
        <w:rPr>
          <w:sz w:val="24"/>
          <w:szCs w:val="24"/>
        </w:rPr>
        <w:t>U 2014. godini obavljeno je ukupno 99 farmaceutsko-inspekcijskih nadzora.</w:t>
      </w:r>
      <w:r w:rsidRPr="009166BA">
        <w:rPr>
          <w:b/>
          <w:bCs/>
          <w:sz w:val="24"/>
          <w:szCs w:val="24"/>
        </w:rPr>
        <w:t xml:space="preserve"> </w:t>
      </w:r>
    </w:p>
    <w:p w:rsidR="00016601" w:rsidRPr="009166BA" w:rsidRDefault="00016601" w:rsidP="00016601">
      <w:pPr>
        <w:rPr>
          <w:b/>
          <w:sz w:val="24"/>
          <w:szCs w:val="24"/>
        </w:rPr>
      </w:pPr>
      <w:r w:rsidRPr="009166BA">
        <w:rPr>
          <w:b/>
          <w:sz w:val="24"/>
          <w:szCs w:val="24"/>
        </w:rPr>
        <w:t xml:space="preserve">Izdane dozvole i potvrde za promet na veliko i proizvodnju lijekova i medicinskih sredstava u 2013. </w:t>
      </w:r>
    </w:p>
    <w:tbl>
      <w:tblPr>
        <w:tblStyle w:val="TableGrid"/>
        <w:tblW w:w="0" w:type="auto"/>
        <w:tblLook w:val="04A0"/>
      </w:tblPr>
      <w:tblGrid>
        <w:gridCol w:w="4722"/>
        <w:gridCol w:w="3608"/>
      </w:tblGrid>
      <w:tr w:rsidR="00016601" w:rsidRPr="009166BA" w:rsidTr="00A83E4C">
        <w:tc>
          <w:tcPr>
            <w:tcW w:w="4722" w:type="dxa"/>
          </w:tcPr>
          <w:p w:rsidR="00016601" w:rsidRPr="00A83E4C" w:rsidRDefault="00016601" w:rsidP="00CD5564">
            <w:pPr>
              <w:pStyle w:val="NoSpacing"/>
              <w:rPr>
                <w:lang w:val="hr-HR"/>
              </w:rPr>
            </w:pPr>
            <w:r w:rsidRPr="00A83E4C">
              <w:rPr>
                <w:lang w:val="hr-HR"/>
              </w:rPr>
              <w:t>Upis u registar veleprometnika med. sredstava</w:t>
            </w:r>
          </w:p>
        </w:tc>
        <w:tc>
          <w:tcPr>
            <w:tcW w:w="3608" w:type="dxa"/>
          </w:tcPr>
          <w:p w:rsidR="00016601" w:rsidRPr="00A83E4C" w:rsidRDefault="00016601" w:rsidP="00CD5564">
            <w:pPr>
              <w:pStyle w:val="NoSpacing"/>
              <w:jc w:val="right"/>
              <w:rPr>
                <w:lang w:val="hr-HR"/>
              </w:rPr>
            </w:pPr>
            <w:r w:rsidRPr="00A83E4C">
              <w:rPr>
                <w:lang w:val="hr-HR"/>
              </w:rPr>
              <w:t>68</w:t>
            </w:r>
          </w:p>
        </w:tc>
      </w:tr>
      <w:tr w:rsidR="00016601" w:rsidRPr="009166BA" w:rsidTr="00A83E4C">
        <w:tc>
          <w:tcPr>
            <w:tcW w:w="4722" w:type="dxa"/>
          </w:tcPr>
          <w:p w:rsidR="00016601" w:rsidRPr="00A83E4C" w:rsidRDefault="00016601" w:rsidP="00CD5564">
            <w:pPr>
              <w:pStyle w:val="NoSpacing"/>
              <w:rPr>
                <w:lang w:val="hr-HR"/>
              </w:rPr>
            </w:pPr>
            <w:r w:rsidRPr="00A83E4C">
              <w:rPr>
                <w:lang w:val="hr-HR"/>
              </w:rPr>
              <w:t>Upis u registar  proizvođača med. sredstava</w:t>
            </w:r>
          </w:p>
        </w:tc>
        <w:tc>
          <w:tcPr>
            <w:tcW w:w="3608" w:type="dxa"/>
          </w:tcPr>
          <w:p w:rsidR="00016601" w:rsidRPr="00A83E4C" w:rsidRDefault="00016601" w:rsidP="00CD5564">
            <w:pPr>
              <w:pStyle w:val="NoSpacing"/>
              <w:jc w:val="right"/>
              <w:rPr>
                <w:lang w:val="hr-HR"/>
              </w:rPr>
            </w:pPr>
            <w:r w:rsidRPr="00A83E4C">
              <w:rPr>
                <w:lang w:val="hr-HR"/>
              </w:rPr>
              <w:t>8</w:t>
            </w:r>
          </w:p>
        </w:tc>
      </w:tr>
      <w:tr w:rsidR="00016601" w:rsidRPr="009166BA" w:rsidTr="00A83E4C">
        <w:tc>
          <w:tcPr>
            <w:tcW w:w="4722" w:type="dxa"/>
          </w:tcPr>
          <w:p w:rsidR="00016601" w:rsidRPr="00A83E4C" w:rsidRDefault="00016601" w:rsidP="00CD5564">
            <w:pPr>
              <w:pStyle w:val="NoSpacing"/>
              <w:rPr>
                <w:lang w:val="hr-HR"/>
              </w:rPr>
            </w:pPr>
            <w:r w:rsidRPr="00A83E4C">
              <w:rPr>
                <w:lang w:val="hr-HR"/>
              </w:rPr>
              <w:t>Upis u registar veleprometnika lijekova</w:t>
            </w:r>
          </w:p>
        </w:tc>
        <w:tc>
          <w:tcPr>
            <w:tcW w:w="3608" w:type="dxa"/>
          </w:tcPr>
          <w:p w:rsidR="00016601" w:rsidRPr="00A83E4C" w:rsidRDefault="00016601" w:rsidP="00CD5564">
            <w:pPr>
              <w:pStyle w:val="NoSpacing"/>
              <w:jc w:val="right"/>
              <w:rPr>
                <w:lang w:val="hr-HR"/>
              </w:rPr>
            </w:pPr>
            <w:r w:rsidRPr="00A83E4C">
              <w:rPr>
                <w:lang w:val="hr-HR"/>
              </w:rPr>
              <w:t>16</w:t>
            </w:r>
          </w:p>
        </w:tc>
      </w:tr>
      <w:tr w:rsidR="00016601" w:rsidRPr="009166BA" w:rsidTr="00A83E4C">
        <w:tc>
          <w:tcPr>
            <w:tcW w:w="4722" w:type="dxa"/>
          </w:tcPr>
          <w:p w:rsidR="00016601" w:rsidRPr="00A83E4C" w:rsidRDefault="00016601" w:rsidP="00CD5564">
            <w:pPr>
              <w:pStyle w:val="NoSpacing"/>
              <w:rPr>
                <w:lang w:val="hr-HR"/>
              </w:rPr>
            </w:pPr>
            <w:r w:rsidRPr="00A83E4C">
              <w:rPr>
                <w:lang w:val="hr-HR"/>
              </w:rPr>
              <w:t>Upis u registar proizvođača lijekova</w:t>
            </w:r>
          </w:p>
        </w:tc>
        <w:tc>
          <w:tcPr>
            <w:tcW w:w="3608" w:type="dxa"/>
          </w:tcPr>
          <w:p w:rsidR="00016601" w:rsidRPr="00A83E4C" w:rsidRDefault="00016601" w:rsidP="00CD5564">
            <w:pPr>
              <w:pStyle w:val="NoSpacing"/>
              <w:jc w:val="right"/>
              <w:rPr>
                <w:lang w:val="hr-HR"/>
              </w:rPr>
            </w:pPr>
            <w:r w:rsidRPr="00A83E4C">
              <w:rPr>
                <w:lang w:val="hr-HR"/>
              </w:rPr>
              <w:t>1</w:t>
            </w:r>
          </w:p>
        </w:tc>
      </w:tr>
    </w:tbl>
    <w:p w:rsidR="00016601" w:rsidRPr="008E6C32" w:rsidRDefault="00016601" w:rsidP="00016601">
      <w:pPr>
        <w:pStyle w:val="NoSpacing"/>
        <w:rPr>
          <w:rFonts w:ascii="Times New Roman" w:hAnsi="Times New Roman"/>
          <w:sz w:val="24"/>
          <w:szCs w:val="24"/>
          <w:lang w:val="hr-HR"/>
        </w:rPr>
      </w:pPr>
    </w:p>
    <w:p w:rsidR="00016601" w:rsidRPr="00A10D83" w:rsidRDefault="00016601" w:rsidP="00A10D83">
      <w:pPr>
        <w:jc w:val="both"/>
        <w:rPr>
          <w:sz w:val="24"/>
          <w:szCs w:val="24"/>
          <w:lang w:val="hr-HR"/>
        </w:rPr>
      </w:pPr>
      <w:r w:rsidRPr="00A10D83">
        <w:rPr>
          <w:sz w:val="24"/>
          <w:szCs w:val="24"/>
          <w:lang w:val="hr-HR"/>
        </w:rPr>
        <w:t>Izvješće o radu vezano za klinička ispitivanja lijekova i medicinskih sredstava u 2014. godini</w:t>
      </w:r>
    </w:p>
    <w:p w:rsidR="00016601" w:rsidRPr="00A10D83" w:rsidRDefault="00016601" w:rsidP="00A10D83">
      <w:pPr>
        <w:jc w:val="both"/>
        <w:rPr>
          <w:sz w:val="24"/>
          <w:szCs w:val="24"/>
          <w:lang w:val="hr-HR"/>
        </w:rPr>
      </w:pPr>
      <w:r w:rsidRPr="00A10D83">
        <w:rPr>
          <w:sz w:val="24"/>
          <w:szCs w:val="24"/>
          <w:lang w:val="hr-HR"/>
        </w:rPr>
        <w:t>Broj zaprimljenih zahtjeva za odobrenje kliničkog ispitivanja lijeka: 23</w:t>
      </w:r>
    </w:p>
    <w:p w:rsidR="00016601" w:rsidRPr="00A10D83" w:rsidRDefault="00016601" w:rsidP="00A10D83">
      <w:pPr>
        <w:jc w:val="both"/>
        <w:rPr>
          <w:sz w:val="24"/>
          <w:szCs w:val="24"/>
          <w:lang w:val="hr-HR"/>
        </w:rPr>
      </w:pPr>
      <w:r w:rsidRPr="00A10D83">
        <w:rPr>
          <w:sz w:val="24"/>
          <w:szCs w:val="24"/>
          <w:lang w:val="hr-HR"/>
        </w:rPr>
        <w:t>Broj zaprimljenih zahtjeva za odobrenje kliničkog ispitivanja medicinskog sredstva: 1</w:t>
      </w:r>
    </w:p>
    <w:p w:rsidR="00016601" w:rsidRPr="00A10D83" w:rsidRDefault="00016601" w:rsidP="00A10D83">
      <w:pPr>
        <w:jc w:val="both"/>
        <w:rPr>
          <w:sz w:val="24"/>
          <w:szCs w:val="24"/>
          <w:lang w:val="hr-HR"/>
        </w:rPr>
      </w:pPr>
      <w:r w:rsidRPr="00A10D83">
        <w:rPr>
          <w:sz w:val="24"/>
          <w:szCs w:val="24"/>
          <w:lang w:val="hr-HR"/>
        </w:rPr>
        <w:t>Broj riješenih zahtjeva za odobrenje kliničkog ispitivanja lijeka: 20</w:t>
      </w:r>
    </w:p>
    <w:p w:rsidR="00016601" w:rsidRPr="00A10D83" w:rsidRDefault="00016601" w:rsidP="00A10D83">
      <w:pPr>
        <w:jc w:val="both"/>
        <w:rPr>
          <w:sz w:val="24"/>
          <w:szCs w:val="24"/>
          <w:lang w:val="hr-HR"/>
        </w:rPr>
      </w:pPr>
      <w:r w:rsidRPr="00A10D83">
        <w:rPr>
          <w:sz w:val="24"/>
          <w:szCs w:val="24"/>
          <w:lang w:val="hr-HR"/>
        </w:rPr>
        <w:t>Broj zaprimljenih zahtjeva za izmjene i dopune dozvole za klinička ispitivanja lijeka: 62</w:t>
      </w:r>
    </w:p>
    <w:p w:rsidR="00016601" w:rsidRPr="00A10D83" w:rsidRDefault="00016601" w:rsidP="00A10D83">
      <w:pPr>
        <w:jc w:val="both"/>
        <w:rPr>
          <w:sz w:val="24"/>
          <w:szCs w:val="24"/>
          <w:lang w:val="hr-HR"/>
        </w:rPr>
      </w:pPr>
      <w:r w:rsidRPr="00A10D83">
        <w:rPr>
          <w:sz w:val="24"/>
          <w:szCs w:val="24"/>
          <w:lang w:val="hr-HR"/>
        </w:rPr>
        <w:t>Broj riješenih zahtjeva za izmjene i dopune dozvole za klinička ispitivanja: 58</w:t>
      </w:r>
    </w:p>
    <w:p w:rsidR="00016601" w:rsidRPr="00A10D83" w:rsidRDefault="00016601" w:rsidP="00A10D83">
      <w:pPr>
        <w:jc w:val="both"/>
        <w:rPr>
          <w:sz w:val="24"/>
          <w:szCs w:val="24"/>
          <w:lang w:val="hr-HR"/>
        </w:rPr>
      </w:pPr>
      <w:r w:rsidRPr="00A10D83">
        <w:rPr>
          <w:sz w:val="24"/>
          <w:szCs w:val="24"/>
          <w:lang w:val="hr-HR"/>
        </w:rPr>
        <w:t>Prijave za postmarketinško neintervencijsko ispitivanje lijeka:4</w:t>
      </w:r>
    </w:p>
    <w:p w:rsidR="008E6C32" w:rsidRDefault="008E6C32" w:rsidP="00016601">
      <w:pPr>
        <w:pStyle w:val="NoSpacing"/>
        <w:rPr>
          <w:rFonts w:ascii="Times New Roman" w:hAnsi="Times New Roman"/>
          <w:sz w:val="24"/>
          <w:szCs w:val="24"/>
          <w:lang w:val="hr-HR"/>
        </w:rPr>
      </w:pPr>
    </w:p>
    <w:p w:rsidR="00016601" w:rsidRPr="008E6C32" w:rsidRDefault="00016601" w:rsidP="008E6C32">
      <w:pPr>
        <w:pStyle w:val="NoSpacing"/>
        <w:jc w:val="both"/>
        <w:rPr>
          <w:rFonts w:ascii="Times New Roman" w:hAnsi="Times New Roman"/>
          <w:lang w:val="hr-HR"/>
        </w:rPr>
      </w:pPr>
      <w:r w:rsidRPr="008E6C32">
        <w:rPr>
          <w:rFonts w:ascii="Times New Roman" w:hAnsi="Times New Roman"/>
          <w:lang w:val="hr-HR"/>
        </w:rPr>
        <w:t xml:space="preserve">ZAKONODAVNE </w:t>
      </w:r>
      <w:r w:rsidR="008E6C32">
        <w:rPr>
          <w:rFonts w:ascii="Times New Roman" w:hAnsi="Times New Roman"/>
          <w:lang w:val="hr-HR"/>
        </w:rPr>
        <w:t xml:space="preserve"> </w:t>
      </w:r>
      <w:r w:rsidRPr="008E6C32">
        <w:rPr>
          <w:rFonts w:ascii="Times New Roman" w:hAnsi="Times New Roman"/>
          <w:lang w:val="hr-HR"/>
        </w:rPr>
        <w:t>AKTIVNOSTI</w:t>
      </w:r>
    </w:p>
    <w:p w:rsidR="008E6C32" w:rsidRPr="00396F4E" w:rsidRDefault="008E6C32" w:rsidP="00016601">
      <w:pPr>
        <w:pStyle w:val="NoSpacing"/>
        <w:rPr>
          <w:rFonts w:ascii="Times New Roman" w:hAnsi="Times New Roman"/>
          <w:sz w:val="24"/>
          <w:szCs w:val="24"/>
          <w:lang w:val="hr-HR"/>
        </w:rPr>
      </w:pPr>
    </w:p>
    <w:p w:rsidR="00016601" w:rsidRDefault="00016601" w:rsidP="005E1CF8">
      <w:pPr>
        <w:pStyle w:val="NoSpacing"/>
        <w:numPr>
          <w:ilvl w:val="0"/>
          <w:numId w:val="81"/>
        </w:numPr>
        <w:jc w:val="both"/>
        <w:rPr>
          <w:rFonts w:ascii="Times New Roman" w:hAnsi="Times New Roman"/>
          <w:sz w:val="24"/>
          <w:szCs w:val="24"/>
        </w:rPr>
      </w:pPr>
      <w:r w:rsidRPr="008E6C32">
        <w:rPr>
          <w:rFonts w:ascii="Times New Roman" w:hAnsi="Times New Roman"/>
          <w:sz w:val="24"/>
          <w:szCs w:val="24"/>
        </w:rPr>
        <w:t>Pravilnik o uvjetima za obavljanje prome</w:t>
      </w:r>
      <w:r w:rsidR="008E6C32">
        <w:rPr>
          <w:rFonts w:ascii="Times New Roman" w:hAnsi="Times New Roman"/>
          <w:sz w:val="24"/>
          <w:szCs w:val="24"/>
        </w:rPr>
        <w:t>ta lijekova na veliko ("Sl.</w:t>
      </w:r>
      <w:r w:rsidRPr="008E6C32">
        <w:rPr>
          <w:rFonts w:ascii="Times New Roman" w:hAnsi="Times New Roman"/>
          <w:sz w:val="24"/>
          <w:szCs w:val="24"/>
        </w:rPr>
        <w:t xml:space="preserve"> glasnik BiH", broj 49/14).</w:t>
      </w:r>
    </w:p>
    <w:p w:rsidR="00016601" w:rsidRDefault="00016601" w:rsidP="005E1CF8">
      <w:pPr>
        <w:pStyle w:val="NoSpacing"/>
        <w:numPr>
          <w:ilvl w:val="0"/>
          <w:numId w:val="81"/>
        </w:numPr>
        <w:jc w:val="both"/>
        <w:rPr>
          <w:rFonts w:ascii="Times New Roman" w:hAnsi="Times New Roman"/>
          <w:sz w:val="24"/>
          <w:szCs w:val="24"/>
        </w:rPr>
      </w:pPr>
      <w:r w:rsidRPr="008E6C32">
        <w:rPr>
          <w:rFonts w:ascii="Times New Roman" w:hAnsi="Times New Roman"/>
          <w:sz w:val="24"/>
          <w:szCs w:val="24"/>
        </w:rPr>
        <w:t>Pravilnik o načinu i postupku r</w:t>
      </w:r>
      <w:r w:rsidR="008E6C32">
        <w:rPr>
          <w:rFonts w:ascii="Times New Roman" w:hAnsi="Times New Roman"/>
          <w:sz w:val="24"/>
          <w:szCs w:val="24"/>
        </w:rPr>
        <w:t>azvrstavanja lijekova ("Sl.</w:t>
      </w:r>
      <w:r w:rsidRPr="008E6C32">
        <w:rPr>
          <w:rFonts w:ascii="Times New Roman" w:hAnsi="Times New Roman"/>
          <w:sz w:val="24"/>
          <w:szCs w:val="24"/>
        </w:rPr>
        <w:t xml:space="preserve"> glasnik BiH", broj 69/14).</w:t>
      </w:r>
    </w:p>
    <w:p w:rsidR="00016601" w:rsidRPr="008E6C32" w:rsidRDefault="00016601" w:rsidP="005E1CF8">
      <w:pPr>
        <w:pStyle w:val="NoSpacing"/>
        <w:numPr>
          <w:ilvl w:val="0"/>
          <w:numId w:val="81"/>
        </w:numPr>
        <w:jc w:val="both"/>
        <w:rPr>
          <w:rFonts w:ascii="Times New Roman" w:hAnsi="Times New Roman"/>
          <w:sz w:val="24"/>
          <w:szCs w:val="24"/>
        </w:rPr>
      </w:pPr>
      <w:r w:rsidRPr="008E6C32">
        <w:rPr>
          <w:rFonts w:ascii="Times New Roman" w:hAnsi="Times New Roman"/>
          <w:sz w:val="24"/>
          <w:szCs w:val="24"/>
        </w:rPr>
        <w:t>Pravilnik o uvjetima za proizvodnju lijeka ("Službeni glasnik BiH", broj 73/14).</w:t>
      </w:r>
    </w:p>
    <w:p w:rsidR="00016601" w:rsidRPr="008E6C32" w:rsidRDefault="00016601" w:rsidP="008E6C32">
      <w:pPr>
        <w:pStyle w:val="NoSpacing"/>
        <w:jc w:val="both"/>
        <w:rPr>
          <w:rFonts w:ascii="Times New Roman" w:hAnsi="Times New Roman"/>
          <w:sz w:val="24"/>
          <w:szCs w:val="24"/>
        </w:rPr>
      </w:pPr>
    </w:p>
    <w:p w:rsidR="00016601" w:rsidRPr="008E6C32" w:rsidRDefault="00016601" w:rsidP="008E6C32">
      <w:pPr>
        <w:jc w:val="both"/>
        <w:rPr>
          <w:sz w:val="22"/>
          <w:szCs w:val="22"/>
        </w:rPr>
      </w:pPr>
      <w:r w:rsidRPr="008E6C32">
        <w:rPr>
          <w:sz w:val="22"/>
          <w:szCs w:val="22"/>
        </w:rPr>
        <w:t>ZAK</w:t>
      </w:r>
      <w:r w:rsidR="008E6C32" w:rsidRPr="008E6C32">
        <w:rPr>
          <w:sz w:val="22"/>
          <w:szCs w:val="22"/>
        </w:rPr>
        <w:t xml:space="preserve">LJUČIVANJE </w:t>
      </w:r>
      <w:r w:rsidR="008E6C32">
        <w:rPr>
          <w:sz w:val="22"/>
          <w:szCs w:val="22"/>
        </w:rPr>
        <w:t xml:space="preserve"> </w:t>
      </w:r>
      <w:r w:rsidR="008E6C32" w:rsidRPr="008E6C32">
        <w:rPr>
          <w:sz w:val="22"/>
          <w:szCs w:val="22"/>
        </w:rPr>
        <w:t xml:space="preserve">MEĐUNARODNIH </w:t>
      </w:r>
      <w:r w:rsidR="008E6C32">
        <w:rPr>
          <w:sz w:val="22"/>
          <w:szCs w:val="22"/>
        </w:rPr>
        <w:t xml:space="preserve"> </w:t>
      </w:r>
      <w:r w:rsidR="008E6C32" w:rsidRPr="008E6C32">
        <w:rPr>
          <w:sz w:val="22"/>
          <w:szCs w:val="22"/>
        </w:rPr>
        <w:t>UGOVORA</w:t>
      </w:r>
    </w:p>
    <w:p w:rsidR="008E6C32" w:rsidRPr="008E6C32" w:rsidRDefault="008E6C32" w:rsidP="008E6C32">
      <w:pPr>
        <w:pStyle w:val="ListParagraph"/>
        <w:rPr>
          <w:noProof/>
          <w:sz w:val="24"/>
          <w:szCs w:val="24"/>
        </w:rPr>
      </w:pPr>
    </w:p>
    <w:p w:rsidR="00016601" w:rsidRPr="009166BA" w:rsidRDefault="00016601" w:rsidP="00016601">
      <w:pPr>
        <w:jc w:val="both"/>
        <w:rPr>
          <w:sz w:val="24"/>
          <w:szCs w:val="24"/>
        </w:rPr>
      </w:pPr>
      <w:r w:rsidRPr="009166BA">
        <w:rPr>
          <w:sz w:val="24"/>
          <w:szCs w:val="24"/>
        </w:rPr>
        <w:t xml:space="preserve">Agencija je potpisala </w:t>
      </w:r>
      <w:r>
        <w:rPr>
          <w:sz w:val="24"/>
          <w:szCs w:val="24"/>
        </w:rPr>
        <w:t>Memorandum o su</w:t>
      </w:r>
      <w:r w:rsidRPr="009166BA">
        <w:rPr>
          <w:sz w:val="24"/>
          <w:szCs w:val="24"/>
        </w:rPr>
        <w:t>radnji i razumijevanju</w:t>
      </w:r>
      <w:r>
        <w:rPr>
          <w:sz w:val="24"/>
          <w:szCs w:val="24"/>
        </w:rPr>
        <w:t xml:space="preserve"> s a</w:t>
      </w:r>
      <w:r w:rsidRPr="009166BA">
        <w:rPr>
          <w:sz w:val="24"/>
          <w:szCs w:val="24"/>
        </w:rPr>
        <w:t xml:space="preserve">gencijama za lijekove i medicinska sredstva iz Hrvatske, Srbije i Crne Gore, </w:t>
      </w:r>
      <w:r>
        <w:rPr>
          <w:sz w:val="24"/>
          <w:szCs w:val="24"/>
        </w:rPr>
        <w:t>čime će se dalje unaprijediti su</w:t>
      </w:r>
      <w:r w:rsidRPr="009166BA">
        <w:rPr>
          <w:sz w:val="24"/>
          <w:szCs w:val="24"/>
        </w:rPr>
        <w:t>radnja i razmjena info</w:t>
      </w:r>
      <w:r>
        <w:rPr>
          <w:sz w:val="24"/>
          <w:szCs w:val="24"/>
        </w:rPr>
        <w:t>rmacija iz ove oblasti u regiji</w:t>
      </w:r>
      <w:r w:rsidRPr="009166BA">
        <w:rPr>
          <w:sz w:val="24"/>
          <w:szCs w:val="24"/>
        </w:rPr>
        <w:t>.</w:t>
      </w:r>
    </w:p>
    <w:p w:rsidR="00016601" w:rsidRDefault="00016601" w:rsidP="00016601">
      <w:pPr>
        <w:jc w:val="both"/>
        <w:rPr>
          <w:sz w:val="24"/>
          <w:szCs w:val="24"/>
        </w:rPr>
      </w:pPr>
    </w:p>
    <w:p w:rsidR="00526A77" w:rsidRDefault="00526A77" w:rsidP="00016601">
      <w:pPr>
        <w:jc w:val="both"/>
        <w:rPr>
          <w:sz w:val="24"/>
          <w:szCs w:val="24"/>
        </w:rPr>
      </w:pPr>
    </w:p>
    <w:p w:rsidR="00526A77" w:rsidRDefault="00526A77" w:rsidP="00016601">
      <w:pPr>
        <w:jc w:val="both"/>
        <w:rPr>
          <w:sz w:val="24"/>
          <w:szCs w:val="24"/>
        </w:rPr>
      </w:pPr>
    </w:p>
    <w:p w:rsidR="00526A77" w:rsidRPr="009166BA" w:rsidRDefault="00526A77" w:rsidP="00016601">
      <w:pPr>
        <w:jc w:val="both"/>
        <w:rPr>
          <w:sz w:val="24"/>
          <w:szCs w:val="24"/>
        </w:rPr>
      </w:pPr>
    </w:p>
    <w:p w:rsidR="00016601" w:rsidRPr="008E6C32" w:rsidRDefault="00016601" w:rsidP="008E6C32">
      <w:pPr>
        <w:jc w:val="both"/>
        <w:rPr>
          <w:sz w:val="22"/>
          <w:szCs w:val="22"/>
        </w:rPr>
      </w:pPr>
      <w:r w:rsidRPr="008E6C32">
        <w:rPr>
          <w:sz w:val="22"/>
          <w:szCs w:val="22"/>
        </w:rPr>
        <w:t>EU</w:t>
      </w:r>
      <w:r w:rsidR="008E6C32" w:rsidRPr="008E6C32">
        <w:rPr>
          <w:sz w:val="22"/>
          <w:szCs w:val="22"/>
        </w:rPr>
        <w:t xml:space="preserve">ROPSKE </w:t>
      </w:r>
      <w:r w:rsidR="008E6C32">
        <w:rPr>
          <w:sz w:val="22"/>
          <w:szCs w:val="22"/>
        </w:rPr>
        <w:t xml:space="preserve"> </w:t>
      </w:r>
      <w:r w:rsidR="008E6C32" w:rsidRPr="008E6C32">
        <w:rPr>
          <w:sz w:val="22"/>
          <w:szCs w:val="22"/>
        </w:rPr>
        <w:t>INTEGRACIJE</w:t>
      </w:r>
    </w:p>
    <w:p w:rsidR="008E6C32" w:rsidRPr="008E6C32" w:rsidRDefault="008E6C32" w:rsidP="008E6C32">
      <w:pPr>
        <w:jc w:val="both"/>
        <w:rPr>
          <w:sz w:val="24"/>
          <w:szCs w:val="24"/>
        </w:rPr>
      </w:pPr>
    </w:p>
    <w:p w:rsidR="00016601" w:rsidRPr="009166BA" w:rsidRDefault="00016601" w:rsidP="00016601">
      <w:pPr>
        <w:jc w:val="both"/>
        <w:rPr>
          <w:sz w:val="24"/>
          <w:szCs w:val="24"/>
        </w:rPr>
      </w:pPr>
      <w:r w:rsidRPr="009166BA">
        <w:rPr>
          <w:sz w:val="24"/>
          <w:szCs w:val="24"/>
        </w:rPr>
        <w:t>Agencija je i u 2014. godini</w:t>
      </w:r>
      <w:r>
        <w:rPr>
          <w:sz w:val="24"/>
          <w:szCs w:val="24"/>
        </w:rPr>
        <w:t xml:space="preserve"> nastavila uspješnu su</w:t>
      </w:r>
      <w:r w:rsidRPr="009166BA">
        <w:rPr>
          <w:sz w:val="24"/>
          <w:szCs w:val="24"/>
        </w:rPr>
        <w:t xml:space="preserve">radnju </w:t>
      </w:r>
      <w:r>
        <w:rPr>
          <w:sz w:val="24"/>
          <w:szCs w:val="24"/>
        </w:rPr>
        <w:t>s</w:t>
      </w:r>
      <w:r w:rsidRPr="009166BA">
        <w:rPr>
          <w:sz w:val="24"/>
          <w:szCs w:val="24"/>
        </w:rPr>
        <w:t xml:space="preserve"> EMA</w:t>
      </w:r>
      <w:r>
        <w:rPr>
          <w:sz w:val="24"/>
          <w:szCs w:val="24"/>
        </w:rPr>
        <w:t>-om (Europskom a</w:t>
      </w:r>
      <w:r w:rsidRPr="009166BA">
        <w:rPr>
          <w:sz w:val="24"/>
          <w:szCs w:val="24"/>
        </w:rPr>
        <w:t>gencijom za lijekove) u c</w:t>
      </w:r>
      <w:r>
        <w:rPr>
          <w:sz w:val="24"/>
          <w:szCs w:val="24"/>
        </w:rPr>
        <w:t>ilju ostvarivanja međunarodne su</w:t>
      </w:r>
      <w:r w:rsidRPr="009166BA">
        <w:rPr>
          <w:sz w:val="24"/>
          <w:szCs w:val="24"/>
        </w:rPr>
        <w:t xml:space="preserve">radnje i univerzalnog pristupa dobroj praksi informiranja o značajnim </w:t>
      </w:r>
      <w:r>
        <w:rPr>
          <w:sz w:val="24"/>
          <w:szCs w:val="24"/>
        </w:rPr>
        <w:t>trendovima eu</w:t>
      </w:r>
      <w:r w:rsidRPr="009166BA">
        <w:rPr>
          <w:sz w:val="24"/>
          <w:szCs w:val="24"/>
        </w:rPr>
        <w:t>ropskih p</w:t>
      </w:r>
      <w:r>
        <w:rPr>
          <w:sz w:val="24"/>
          <w:szCs w:val="24"/>
        </w:rPr>
        <w:t>ropisa iz oblasti farmacije u Eu</w:t>
      </w:r>
      <w:r w:rsidRPr="009166BA">
        <w:rPr>
          <w:sz w:val="24"/>
          <w:szCs w:val="24"/>
        </w:rPr>
        <w:t>ropskoj uniji i šire, kao i o svim aspektima promocije zdravlja.</w:t>
      </w:r>
    </w:p>
    <w:p w:rsidR="00016601" w:rsidRPr="00396F4E" w:rsidRDefault="00016601" w:rsidP="00016601">
      <w:pPr>
        <w:jc w:val="both"/>
        <w:rPr>
          <w:sz w:val="24"/>
          <w:szCs w:val="24"/>
        </w:rPr>
      </w:pPr>
    </w:p>
    <w:p w:rsidR="00016601" w:rsidRPr="008E6C32" w:rsidRDefault="00016601" w:rsidP="008E6C32">
      <w:pPr>
        <w:rPr>
          <w:sz w:val="22"/>
          <w:szCs w:val="22"/>
        </w:rPr>
      </w:pPr>
      <w:r w:rsidRPr="008E6C32">
        <w:rPr>
          <w:sz w:val="22"/>
          <w:szCs w:val="22"/>
        </w:rPr>
        <w:t>PLANIRANI</w:t>
      </w:r>
      <w:r w:rsidR="008E6C32">
        <w:rPr>
          <w:sz w:val="22"/>
          <w:szCs w:val="22"/>
        </w:rPr>
        <w:t xml:space="preserve"> </w:t>
      </w:r>
      <w:r w:rsidRPr="008E6C32">
        <w:rPr>
          <w:sz w:val="22"/>
          <w:szCs w:val="22"/>
        </w:rPr>
        <w:t xml:space="preserve"> I</w:t>
      </w:r>
      <w:r w:rsidR="008E6C32">
        <w:rPr>
          <w:sz w:val="22"/>
          <w:szCs w:val="22"/>
        </w:rPr>
        <w:t xml:space="preserve"> </w:t>
      </w:r>
      <w:r w:rsidRPr="008E6C32">
        <w:rPr>
          <w:sz w:val="22"/>
          <w:szCs w:val="22"/>
        </w:rPr>
        <w:t xml:space="preserve"> REALIZIRANI</w:t>
      </w:r>
      <w:r w:rsidR="008E6C32">
        <w:rPr>
          <w:sz w:val="22"/>
          <w:szCs w:val="22"/>
        </w:rPr>
        <w:t xml:space="preserve"> </w:t>
      </w:r>
      <w:r w:rsidRPr="008E6C32">
        <w:rPr>
          <w:sz w:val="22"/>
          <w:szCs w:val="22"/>
        </w:rPr>
        <w:t xml:space="preserve"> PROGRAMSKI</w:t>
      </w:r>
      <w:r w:rsidR="008E6C32">
        <w:rPr>
          <w:sz w:val="22"/>
          <w:szCs w:val="22"/>
        </w:rPr>
        <w:t xml:space="preserve"> </w:t>
      </w:r>
      <w:r w:rsidRPr="008E6C32">
        <w:rPr>
          <w:sz w:val="22"/>
          <w:szCs w:val="22"/>
        </w:rPr>
        <w:t xml:space="preserve"> ZADACI</w:t>
      </w:r>
    </w:p>
    <w:p w:rsidR="008E6C32" w:rsidRPr="008E6C32" w:rsidRDefault="008E6C32" w:rsidP="008E6C32">
      <w:pPr>
        <w:rPr>
          <w:sz w:val="24"/>
          <w:szCs w:val="24"/>
        </w:rPr>
      </w:pPr>
    </w:p>
    <w:p w:rsidR="00016601" w:rsidRPr="009166BA" w:rsidRDefault="00016601" w:rsidP="00396F4E">
      <w:pPr>
        <w:jc w:val="both"/>
        <w:rPr>
          <w:sz w:val="24"/>
          <w:szCs w:val="24"/>
        </w:rPr>
      </w:pPr>
      <w:r w:rsidRPr="009166BA">
        <w:rPr>
          <w:sz w:val="24"/>
          <w:szCs w:val="24"/>
        </w:rPr>
        <w:t xml:space="preserve">Planirani programski zadaci za 2013. godinu su bili:  </w:t>
      </w:r>
      <w:r>
        <w:rPr>
          <w:sz w:val="24"/>
          <w:szCs w:val="24"/>
        </w:rPr>
        <w:t>i</w:t>
      </w:r>
      <w:r w:rsidRPr="009166BA">
        <w:rPr>
          <w:sz w:val="24"/>
          <w:szCs w:val="24"/>
        </w:rPr>
        <w:t xml:space="preserve">nicijativa za </w:t>
      </w:r>
      <w:r>
        <w:rPr>
          <w:sz w:val="24"/>
          <w:szCs w:val="24"/>
        </w:rPr>
        <w:t>i</w:t>
      </w:r>
      <w:r w:rsidRPr="009166BA">
        <w:rPr>
          <w:sz w:val="24"/>
          <w:szCs w:val="24"/>
        </w:rPr>
        <w:t>zmjene i dopune Zakona o lijekovima i medicinskim sredstvima, Esencijalna lista lijekova u BiH, Pravilnik o vrsti, visini i načinu plaćanja troškova za obavljanje poslova Agencije, izmjene Pravil</w:t>
      </w:r>
      <w:r>
        <w:rPr>
          <w:sz w:val="24"/>
          <w:szCs w:val="24"/>
        </w:rPr>
        <w:t>nika o unutarnjoj</w:t>
      </w:r>
      <w:r w:rsidRPr="009166BA">
        <w:rPr>
          <w:sz w:val="24"/>
          <w:szCs w:val="24"/>
        </w:rPr>
        <w:t xml:space="preserve"> organizaciji. Planirano nije realizirano zbog objektivnih razloga</w:t>
      </w:r>
      <w:r>
        <w:rPr>
          <w:sz w:val="24"/>
          <w:szCs w:val="24"/>
        </w:rPr>
        <w:t xml:space="preserve"> na koje ne utječe ova agencija, kako je navedeno u i</w:t>
      </w:r>
      <w:r w:rsidRPr="009166BA">
        <w:rPr>
          <w:sz w:val="24"/>
          <w:szCs w:val="24"/>
        </w:rPr>
        <w:t xml:space="preserve">sječku programa rada </w:t>
      </w:r>
      <w:r>
        <w:rPr>
          <w:sz w:val="24"/>
          <w:szCs w:val="24"/>
        </w:rPr>
        <w:t>Vijeća</w:t>
      </w:r>
      <w:r w:rsidRPr="009166BA">
        <w:rPr>
          <w:sz w:val="24"/>
          <w:szCs w:val="24"/>
        </w:rPr>
        <w:t xml:space="preserve"> ministara za razdoblje 1</w:t>
      </w:r>
      <w:r>
        <w:rPr>
          <w:sz w:val="24"/>
          <w:szCs w:val="24"/>
        </w:rPr>
        <w:t xml:space="preserve">. – </w:t>
      </w:r>
      <w:r w:rsidRPr="009166BA">
        <w:rPr>
          <w:sz w:val="24"/>
          <w:szCs w:val="24"/>
        </w:rPr>
        <w:t>12</w:t>
      </w:r>
      <w:r>
        <w:rPr>
          <w:sz w:val="24"/>
          <w:szCs w:val="24"/>
        </w:rPr>
        <w:t>.</w:t>
      </w:r>
      <w:r w:rsidRPr="009166BA">
        <w:rPr>
          <w:sz w:val="24"/>
          <w:szCs w:val="24"/>
        </w:rPr>
        <w:t xml:space="preserve"> mjesec 2014. godine, koji smo već do</w:t>
      </w:r>
      <w:r>
        <w:rPr>
          <w:sz w:val="24"/>
          <w:szCs w:val="24"/>
        </w:rPr>
        <w:t>stavili Generalnom tajništvu Vijeća</w:t>
      </w:r>
      <w:r w:rsidRPr="009166BA">
        <w:rPr>
          <w:sz w:val="24"/>
          <w:szCs w:val="24"/>
        </w:rPr>
        <w:t xml:space="preserve"> ministara BiH.</w:t>
      </w:r>
    </w:p>
    <w:p w:rsidR="003C172F" w:rsidRPr="00396F4E" w:rsidRDefault="003C172F" w:rsidP="00016601">
      <w:pPr>
        <w:rPr>
          <w:sz w:val="24"/>
          <w:szCs w:val="24"/>
        </w:rPr>
      </w:pPr>
    </w:p>
    <w:p w:rsidR="00016601" w:rsidRPr="00396F4E" w:rsidRDefault="00016601" w:rsidP="00016601">
      <w:pPr>
        <w:rPr>
          <w:sz w:val="22"/>
          <w:szCs w:val="22"/>
        </w:rPr>
      </w:pPr>
      <w:r w:rsidRPr="00396F4E">
        <w:rPr>
          <w:sz w:val="22"/>
          <w:szCs w:val="22"/>
        </w:rPr>
        <w:t>PRORAČUNSKA</w:t>
      </w:r>
      <w:r w:rsidR="00396F4E">
        <w:rPr>
          <w:sz w:val="22"/>
          <w:szCs w:val="22"/>
        </w:rPr>
        <w:t xml:space="preserve"> </w:t>
      </w:r>
      <w:r w:rsidRPr="00396F4E">
        <w:rPr>
          <w:sz w:val="22"/>
          <w:szCs w:val="22"/>
        </w:rPr>
        <w:t xml:space="preserve"> SREDSTVA</w:t>
      </w:r>
    </w:p>
    <w:p w:rsidR="00396F4E" w:rsidRPr="00396F4E" w:rsidRDefault="00396F4E" w:rsidP="00016601">
      <w:pPr>
        <w:rPr>
          <w:sz w:val="24"/>
          <w:szCs w:val="24"/>
        </w:rPr>
      </w:pPr>
    </w:p>
    <w:p w:rsidR="00016601" w:rsidRPr="009166BA" w:rsidRDefault="004610F0" w:rsidP="00016601">
      <w:pPr>
        <w:jc w:val="both"/>
        <w:rPr>
          <w:sz w:val="24"/>
          <w:szCs w:val="24"/>
        </w:rPr>
      </w:pPr>
      <w:r>
        <w:rPr>
          <w:sz w:val="24"/>
          <w:szCs w:val="24"/>
          <w:lang w:eastAsia="sr-Latn-CS"/>
        </w:rPr>
        <w:t xml:space="preserve">Donošenjem </w:t>
      </w:r>
      <w:r w:rsidR="00016601" w:rsidRPr="009166BA">
        <w:rPr>
          <w:sz w:val="24"/>
          <w:szCs w:val="24"/>
          <w:lang w:eastAsia="sr-Latn-CS"/>
        </w:rPr>
        <w:t xml:space="preserve">Zakona o </w:t>
      </w:r>
      <w:r w:rsidR="00016601">
        <w:rPr>
          <w:sz w:val="24"/>
          <w:szCs w:val="24"/>
          <w:lang w:eastAsia="sr-Latn-CS"/>
        </w:rPr>
        <w:t>Proračunu</w:t>
      </w:r>
      <w:r w:rsidR="00016601" w:rsidRPr="009166BA">
        <w:rPr>
          <w:sz w:val="24"/>
          <w:szCs w:val="24"/>
          <w:lang w:eastAsia="sr-Latn-CS"/>
        </w:rPr>
        <w:t xml:space="preserve"> in</w:t>
      </w:r>
      <w:r w:rsidR="00016601">
        <w:rPr>
          <w:sz w:val="24"/>
          <w:szCs w:val="24"/>
          <w:lang w:eastAsia="sr-Latn-CS"/>
        </w:rPr>
        <w:t>stitucija BiH i međunarodnih ob</w:t>
      </w:r>
      <w:r w:rsidR="00016601" w:rsidRPr="009166BA">
        <w:rPr>
          <w:sz w:val="24"/>
          <w:szCs w:val="24"/>
          <w:lang w:eastAsia="sr-Latn-CS"/>
        </w:rPr>
        <w:t xml:space="preserve">veza BiH za 2014. godinu („Sl. glasnik </w:t>
      </w:r>
      <w:r w:rsidR="00396F4E">
        <w:rPr>
          <w:sz w:val="24"/>
          <w:szCs w:val="24"/>
          <w:lang w:eastAsia="sr-Latn-CS"/>
        </w:rPr>
        <w:t xml:space="preserve">BiH“, broj 104/13) </w:t>
      </w:r>
      <w:r w:rsidR="00016601" w:rsidRPr="009166BA">
        <w:rPr>
          <w:sz w:val="24"/>
          <w:szCs w:val="24"/>
          <w:lang w:eastAsia="sr-Latn-CS"/>
        </w:rPr>
        <w:t>Agenciji za lijekove i medicinsk</w:t>
      </w:r>
      <w:r w:rsidR="00016601">
        <w:rPr>
          <w:sz w:val="24"/>
          <w:szCs w:val="24"/>
          <w:lang w:eastAsia="sr-Latn-CS"/>
        </w:rPr>
        <w:t>a sredstva BiH je odobren proračun</w:t>
      </w:r>
      <w:r w:rsidR="00016601" w:rsidRPr="009166BA">
        <w:rPr>
          <w:sz w:val="24"/>
          <w:szCs w:val="24"/>
          <w:lang w:eastAsia="sr-Latn-CS"/>
        </w:rPr>
        <w:t xml:space="preserve"> u ukupnom iznosu od </w:t>
      </w:r>
      <w:r w:rsidR="00016601" w:rsidRPr="009166BA">
        <w:rPr>
          <w:rFonts w:eastAsia="Calibri"/>
          <w:sz w:val="24"/>
          <w:szCs w:val="24"/>
        </w:rPr>
        <w:t xml:space="preserve">4.886.000 </w:t>
      </w:r>
      <w:r w:rsidR="00016601" w:rsidRPr="009166BA">
        <w:rPr>
          <w:sz w:val="24"/>
          <w:szCs w:val="24"/>
          <w:lang w:eastAsia="sr-Latn-CS"/>
        </w:rPr>
        <w:t xml:space="preserve">KM. </w:t>
      </w:r>
    </w:p>
    <w:p w:rsidR="00016601" w:rsidRPr="009166BA" w:rsidRDefault="004610F0" w:rsidP="00016601">
      <w:pPr>
        <w:tabs>
          <w:tab w:val="left" w:pos="9240"/>
        </w:tabs>
        <w:contextualSpacing/>
        <w:jc w:val="both"/>
        <w:rPr>
          <w:rFonts w:eastAsia="Calibri"/>
          <w:sz w:val="24"/>
          <w:szCs w:val="24"/>
        </w:rPr>
      </w:pPr>
      <w:r>
        <w:rPr>
          <w:sz w:val="24"/>
          <w:szCs w:val="24"/>
          <w:lang w:eastAsia="sr-Latn-CS"/>
        </w:rPr>
        <w:t>Rebalansom</w:t>
      </w:r>
      <w:r w:rsidR="00016601">
        <w:rPr>
          <w:sz w:val="24"/>
          <w:szCs w:val="24"/>
          <w:lang w:eastAsia="sr-Latn-CS"/>
        </w:rPr>
        <w:t xml:space="preserve"> proračuna</w:t>
      </w:r>
      <w:r>
        <w:rPr>
          <w:sz w:val="24"/>
          <w:szCs w:val="24"/>
          <w:lang w:eastAsia="sr-Latn-CS"/>
        </w:rPr>
        <w:t xml:space="preserve"> institucija BiH za 2014. godinu, shodno Zakonu</w:t>
      </w:r>
      <w:r w:rsidR="00016601" w:rsidRPr="009166BA">
        <w:rPr>
          <w:sz w:val="24"/>
          <w:szCs w:val="24"/>
          <w:lang w:eastAsia="sr-Latn-CS"/>
        </w:rPr>
        <w:t xml:space="preserve"> o izmjeni i dopuni Zakona o </w:t>
      </w:r>
      <w:r w:rsidR="00016601">
        <w:rPr>
          <w:sz w:val="24"/>
          <w:szCs w:val="24"/>
          <w:lang w:eastAsia="sr-Latn-CS"/>
        </w:rPr>
        <w:t>Proračunu</w:t>
      </w:r>
      <w:r w:rsidR="00016601" w:rsidRPr="009166BA">
        <w:rPr>
          <w:sz w:val="24"/>
          <w:szCs w:val="24"/>
          <w:lang w:eastAsia="sr-Latn-CS"/>
        </w:rPr>
        <w:t xml:space="preserve"> in</w:t>
      </w:r>
      <w:r w:rsidR="00016601">
        <w:rPr>
          <w:sz w:val="24"/>
          <w:szCs w:val="24"/>
          <w:lang w:eastAsia="sr-Latn-CS"/>
        </w:rPr>
        <w:t>stitucija BiH i međunarodnih ob</w:t>
      </w:r>
      <w:r w:rsidR="00016601" w:rsidRPr="009166BA">
        <w:rPr>
          <w:sz w:val="24"/>
          <w:szCs w:val="24"/>
          <w:lang w:eastAsia="sr-Latn-CS"/>
        </w:rPr>
        <w:t>vez</w:t>
      </w:r>
      <w:r>
        <w:rPr>
          <w:sz w:val="24"/>
          <w:szCs w:val="24"/>
          <w:lang w:eastAsia="sr-Latn-CS"/>
        </w:rPr>
        <w:t>a BiH za 2014. godinu ("Sl.</w:t>
      </w:r>
      <w:r w:rsidR="00016601" w:rsidRPr="009166BA">
        <w:rPr>
          <w:sz w:val="24"/>
          <w:szCs w:val="24"/>
          <w:lang w:eastAsia="sr-Latn-CS"/>
        </w:rPr>
        <w:t xml:space="preserve"> glasnik BiH"</w:t>
      </w:r>
      <w:r w:rsidR="00016601">
        <w:rPr>
          <w:sz w:val="24"/>
          <w:szCs w:val="24"/>
          <w:lang w:eastAsia="sr-Latn-CS"/>
        </w:rPr>
        <w:t>,</w:t>
      </w:r>
      <w:r w:rsidR="00396F4E">
        <w:rPr>
          <w:sz w:val="24"/>
          <w:szCs w:val="24"/>
          <w:lang w:eastAsia="sr-Latn-CS"/>
        </w:rPr>
        <w:t xml:space="preserve"> broj 60/14)</w:t>
      </w:r>
      <w:r w:rsidR="00016601" w:rsidRPr="009166BA">
        <w:rPr>
          <w:sz w:val="24"/>
          <w:szCs w:val="24"/>
          <w:lang w:eastAsia="sr-Latn-CS"/>
        </w:rPr>
        <w:t xml:space="preserve"> </w:t>
      </w:r>
      <w:r w:rsidR="00016601" w:rsidRPr="00396F4E">
        <w:rPr>
          <w:sz w:val="24"/>
          <w:szCs w:val="24"/>
          <w:lang w:eastAsia="sr-Latn-CS"/>
        </w:rPr>
        <w:t>proračun Agencije</w:t>
      </w:r>
      <w:r w:rsidR="00016601" w:rsidRPr="009166BA">
        <w:rPr>
          <w:sz w:val="24"/>
          <w:szCs w:val="24"/>
          <w:lang w:eastAsia="sr-Latn-CS"/>
        </w:rPr>
        <w:t xml:space="preserve"> je uman</w:t>
      </w:r>
      <w:r>
        <w:rPr>
          <w:sz w:val="24"/>
          <w:szCs w:val="24"/>
          <w:lang w:eastAsia="sr-Latn-CS"/>
        </w:rPr>
        <w:t xml:space="preserve">jen za 49.000 KM, tako da isti </w:t>
      </w:r>
      <w:r w:rsidR="00016601" w:rsidRPr="009166BA">
        <w:rPr>
          <w:sz w:val="24"/>
          <w:szCs w:val="24"/>
          <w:lang w:eastAsia="sr-Latn-CS"/>
        </w:rPr>
        <w:t xml:space="preserve">po umanjenju </w:t>
      </w:r>
      <w:r w:rsidR="00016601" w:rsidRPr="00396F4E">
        <w:rPr>
          <w:sz w:val="24"/>
          <w:szCs w:val="24"/>
          <w:lang w:eastAsia="sr-Latn-CS"/>
        </w:rPr>
        <w:t>iznosi 4.837.000 KM,</w:t>
      </w:r>
      <w:r w:rsidR="00016601" w:rsidRPr="009166BA">
        <w:rPr>
          <w:sz w:val="24"/>
          <w:szCs w:val="24"/>
          <w:lang w:eastAsia="sr-Latn-CS"/>
        </w:rPr>
        <w:t xml:space="preserve"> </w:t>
      </w:r>
      <w:r>
        <w:rPr>
          <w:rFonts w:eastAsia="Calibri"/>
          <w:sz w:val="24"/>
          <w:szCs w:val="24"/>
        </w:rPr>
        <w:t xml:space="preserve">od čega se </w:t>
      </w:r>
      <w:r w:rsidR="00016601" w:rsidRPr="009166BA">
        <w:rPr>
          <w:rFonts w:eastAsia="Calibri"/>
          <w:sz w:val="24"/>
          <w:szCs w:val="24"/>
        </w:rPr>
        <w:t xml:space="preserve">na neposrednu potrošnju (tekući izdaci) odnosilo 4.556.000 KM, a na kapitalna ulaganja 281.000 KM. </w:t>
      </w:r>
    </w:p>
    <w:p w:rsidR="00016601" w:rsidRPr="009166BA" w:rsidRDefault="00016601" w:rsidP="00016601">
      <w:pPr>
        <w:jc w:val="both"/>
        <w:rPr>
          <w:sz w:val="24"/>
          <w:szCs w:val="24"/>
        </w:rPr>
      </w:pPr>
      <w:r w:rsidRPr="009166BA">
        <w:rPr>
          <w:sz w:val="24"/>
          <w:szCs w:val="24"/>
        </w:rPr>
        <w:t>Strukturu pojedinih stavki troš</w:t>
      </w:r>
      <w:r w:rsidR="004610F0">
        <w:rPr>
          <w:sz w:val="24"/>
          <w:szCs w:val="24"/>
        </w:rPr>
        <w:t xml:space="preserve">kova, prema operativnom planu, </w:t>
      </w:r>
      <w:r w:rsidRPr="009166BA">
        <w:rPr>
          <w:sz w:val="24"/>
          <w:szCs w:val="24"/>
        </w:rPr>
        <w:t>prikaza</w:t>
      </w:r>
      <w:r>
        <w:rPr>
          <w:sz w:val="24"/>
          <w:szCs w:val="24"/>
        </w:rPr>
        <w:t xml:space="preserve">t </w:t>
      </w:r>
      <w:r w:rsidRPr="009166BA">
        <w:rPr>
          <w:sz w:val="24"/>
          <w:szCs w:val="24"/>
        </w:rPr>
        <w:t>ćemo u nastavku:</w:t>
      </w:r>
    </w:p>
    <w:p w:rsidR="00016601" w:rsidRPr="009166BA" w:rsidRDefault="00016601" w:rsidP="00016601">
      <w:pPr>
        <w:jc w:val="both"/>
        <w:rPr>
          <w:sz w:val="24"/>
          <w:szCs w:val="24"/>
          <w:lang w:eastAsia="sr-Latn-CS"/>
        </w:rPr>
      </w:pPr>
      <w:r>
        <w:rPr>
          <w:sz w:val="24"/>
          <w:szCs w:val="24"/>
          <w:lang w:eastAsia="sr-Latn-CS"/>
        </w:rPr>
        <w:t>za plaće i naknade plać</w:t>
      </w:r>
      <w:r w:rsidRPr="009166BA">
        <w:rPr>
          <w:sz w:val="24"/>
          <w:szCs w:val="24"/>
          <w:lang w:eastAsia="sr-Latn-CS"/>
        </w:rPr>
        <w:t xml:space="preserve">a, kao i naknade troškova zaposlenih planirano je ukupno </w:t>
      </w:r>
      <w:r w:rsidRPr="004610F0">
        <w:rPr>
          <w:sz w:val="24"/>
          <w:szCs w:val="24"/>
        </w:rPr>
        <w:t>2.752.000</w:t>
      </w:r>
      <w:r w:rsidRPr="009166BA">
        <w:rPr>
          <w:b/>
          <w:sz w:val="24"/>
          <w:szCs w:val="24"/>
        </w:rPr>
        <w:t xml:space="preserve"> </w:t>
      </w:r>
      <w:r w:rsidRPr="009166BA">
        <w:rPr>
          <w:sz w:val="24"/>
          <w:szCs w:val="24"/>
          <w:lang w:eastAsia="sr-Latn-CS"/>
        </w:rPr>
        <w:t>KM.</w:t>
      </w:r>
    </w:p>
    <w:p w:rsidR="00016601" w:rsidRPr="009166BA" w:rsidRDefault="003C172F" w:rsidP="00016601">
      <w:pPr>
        <w:jc w:val="both"/>
        <w:rPr>
          <w:sz w:val="24"/>
          <w:szCs w:val="24"/>
        </w:rPr>
      </w:pPr>
      <w:r>
        <w:rPr>
          <w:sz w:val="24"/>
          <w:szCs w:val="24"/>
        </w:rPr>
        <w:t>Izdaci</w:t>
      </w:r>
      <w:r w:rsidR="00016601" w:rsidRPr="009166BA">
        <w:rPr>
          <w:sz w:val="24"/>
          <w:szCs w:val="24"/>
        </w:rPr>
        <w:t xml:space="preserve"> telefonskih i poštanskih usluga planirani su u iznosu od </w:t>
      </w:r>
      <w:r w:rsidR="00016601" w:rsidRPr="004610F0">
        <w:rPr>
          <w:sz w:val="24"/>
          <w:szCs w:val="24"/>
        </w:rPr>
        <w:t>80.000 KM</w:t>
      </w:r>
      <w:r w:rsidR="00016601" w:rsidRPr="009166BA">
        <w:rPr>
          <w:sz w:val="24"/>
          <w:szCs w:val="24"/>
        </w:rPr>
        <w:t xml:space="preserve">. </w:t>
      </w:r>
    </w:p>
    <w:p w:rsidR="00016601" w:rsidRPr="009166BA" w:rsidRDefault="00016601" w:rsidP="00016601">
      <w:pPr>
        <w:jc w:val="both"/>
        <w:rPr>
          <w:sz w:val="24"/>
          <w:szCs w:val="24"/>
        </w:rPr>
      </w:pPr>
      <w:r w:rsidRPr="009166BA">
        <w:rPr>
          <w:sz w:val="24"/>
          <w:szCs w:val="24"/>
        </w:rPr>
        <w:t xml:space="preserve">Izdaci za energiju i komunalne usluge (električna energija, voda, </w:t>
      </w:r>
      <w:r w:rsidR="004610F0">
        <w:rPr>
          <w:sz w:val="24"/>
          <w:szCs w:val="24"/>
        </w:rPr>
        <w:t xml:space="preserve">komunalije i dr.) planirani su </w:t>
      </w:r>
      <w:r w:rsidRPr="009166BA">
        <w:rPr>
          <w:sz w:val="24"/>
          <w:szCs w:val="24"/>
        </w:rPr>
        <w:t>na bazi iskustv</w:t>
      </w:r>
      <w:r>
        <w:rPr>
          <w:sz w:val="24"/>
          <w:szCs w:val="24"/>
        </w:rPr>
        <w:t>ene  potrošnje u ranijem razdoblju</w:t>
      </w:r>
      <w:r w:rsidRPr="009166BA">
        <w:rPr>
          <w:sz w:val="24"/>
          <w:szCs w:val="24"/>
        </w:rPr>
        <w:t xml:space="preserve"> u iznosu od </w:t>
      </w:r>
      <w:r w:rsidRPr="004610F0">
        <w:rPr>
          <w:sz w:val="24"/>
          <w:szCs w:val="24"/>
        </w:rPr>
        <w:t>150.000 KM.</w:t>
      </w:r>
    </w:p>
    <w:p w:rsidR="00016601" w:rsidRPr="009166BA" w:rsidRDefault="00016601" w:rsidP="00016601">
      <w:pPr>
        <w:jc w:val="both"/>
        <w:rPr>
          <w:sz w:val="24"/>
          <w:szCs w:val="24"/>
        </w:rPr>
      </w:pPr>
      <w:r>
        <w:rPr>
          <w:sz w:val="24"/>
          <w:szCs w:val="24"/>
        </w:rPr>
        <w:t>Izdaci za nabav</w:t>
      </w:r>
      <w:r w:rsidRPr="009166BA">
        <w:rPr>
          <w:sz w:val="24"/>
          <w:szCs w:val="24"/>
        </w:rPr>
        <w:t xml:space="preserve">u materijala za 2014. godinu iznose </w:t>
      </w:r>
      <w:r w:rsidRPr="004610F0">
        <w:rPr>
          <w:sz w:val="24"/>
          <w:szCs w:val="24"/>
        </w:rPr>
        <w:t>321.000</w:t>
      </w:r>
      <w:r w:rsidRPr="009166BA">
        <w:rPr>
          <w:b/>
          <w:sz w:val="24"/>
          <w:szCs w:val="24"/>
        </w:rPr>
        <w:t xml:space="preserve"> </w:t>
      </w:r>
      <w:r w:rsidRPr="009166BA">
        <w:rPr>
          <w:sz w:val="24"/>
          <w:szCs w:val="24"/>
        </w:rPr>
        <w:t xml:space="preserve">KM. </w:t>
      </w:r>
    </w:p>
    <w:p w:rsidR="00016601" w:rsidRPr="009166BA" w:rsidRDefault="00016601" w:rsidP="00016601">
      <w:pPr>
        <w:jc w:val="both"/>
        <w:rPr>
          <w:sz w:val="24"/>
          <w:szCs w:val="24"/>
        </w:rPr>
      </w:pPr>
      <w:r w:rsidRPr="009166BA">
        <w:rPr>
          <w:sz w:val="24"/>
          <w:szCs w:val="24"/>
        </w:rPr>
        <w:t>Izdaci za usluge pr</w:t>
      </w:r>
      <w:r>
        <w:rPr>
          <w:sz w:val="24"/>
          <w:szCs w:val="24"/>
        </w:rPr>
        <w:t>ij</w:t>
      </w:r>
      <w:r w:rsidRPr="009166BA">
        <w:rPr>
          <w:sz w:val="24"/>
          <w:szCs w:val="24"/>
        </w:rPr>
        <w:t xml:space="preserve">evoza i goriva iznose </w:t>
      </w:r>
      <w:r w:rsidRPr="004610F0">
        <w:rPr>
          <w:sz w:val="24"/>
          <w:szCs w:val="24"/>
        </w:rPr>
        <w:t>45.000</w:t>
      </w:r>
      <w:r w:rsidRPr="009166BA">
        <w:rPr>
          <w:b/>
          <w:sz w:val="24"/>
          <w:szCs w:val="24"/>
        </w:rPr>
        <w:t xml:space="preserve"> </w:t>
      </w:r>
      <w:r w:rsidRPr="009166BA">
        <w:rPr>
          <w:sz w:val="24"/>
          <w:szCs w:val="24"/>
        </w:rPr>
        <w:t>KM.</w:t>
      </w:r>
    </w:p>
    <w:p w:rsidR="00016601" w:rsidRPr="009166BA" w:rsidRDefault="00016601" w:rsidP="00016601">
      <w:pPr>
        <w:jc w:val="both"/>
        <w:rPr>
          <w:sz w:val="24"/>
          <w:szCs w:val="24"/>
        </w:rPr>
      </w:pPr>
      <w:r w:rsidRPr="009166BA">
        <w:rPr>
          <w:sz w:val="24"/>
          <w:szCs w:val="24"/>
        </w:rPr>
        <w:t xml:space="preserve">Troškovi zakupa planirani </w:t>
      </w:r>
      <w:r>
        <w:rPr>
          <w:sz w:val="24"/>
          <w:szCs w:val="24"/>
        </w:rPr>
        <w:t>za korištenje uredskog</w:t>
      </w:r>
      <w:r w:rsidRPr="009166BA">
        <w:rPr>
          <w:sz w:val="24"/>
          <w:szCs w:val="24"/>
        </w:rPr>
        <w:t xml:space="preserve"> prostora u Mostaru iznose </w:t>
      </w:r>
      <w:r w:rsidRPr="004610F0">
        <w:rPr>
          <w:sz w:val="24"/>
          <w:szCs w:val="24"/>
        </w:rPr>
        <w:t>21.060</w:t>
      </w:r>
      <w:r w:rsidRPr="009166BA">
        <w:rPr>
          <w:b/>
          <w:sz w:val="24"/>
          <w:szCs w:val="24"/>
        </w:rPr>
        <w:t xml:space="preserve"> </w:t>
      </w:r>
      <w:r w:rsidRPr="009166BA">
        <w:rPr>
          <w:sz w:val="24"/>
          <w:szCs w:val="24"/>
        </w:rPr>
        <w:t>KM.</w:t>
      </w:r>
    </w:p>
    <w:p w:rsidR="00016601" w:rsidRPr="009166BA" w:rsidRDefault="00016601" w:rsidP="00016601">
      <w:pPr>
        <w:jc w:val="both"/>
        <w:rPr>
          <w:sz w:val="24"/>
          <w:szCs w:val="24"/>
        </w:rPr>
      </w:pPr>
      <w:r w:rsidRPr="009166BA">
        <w:rPr>
          <w:sz w:val="24"/>
          <w:szCs w:val="24"/>
        </w:rPr>
        <w:t>Troškovi tekućeg održavanja planirani su za validaciju opreme prema planu eksterni</w:t>
      </w:r>
      <w:r>
        <w:rPr>
          <w:sz w:val="24"/>
          <w:szCs w:val="24"/>
        </w:rPr>
        <w:t>h validacija, servisa i popravaka</w:t>
      </w:r>
      <w:r w:rsidRPr="009166BA">
        <w:rPr>
          <w:sz w:val="24"/>
          <w:szCs w:val="24"/>
        </w:rPr>
        <w:t>, kao i na održavanje zgrada, vozila, kompjuterske opre</w:t>
      </w:r>
      <w:r>
        <w:rPr>
          <w:sz w:val="24"/>
          <w:szCs w:val="24"/>
        </w:rPr>
        <w:t>me, troškove održavanja čistoće</w:t>
      </w:r>
      <w:r w:rsidR="004610F0">
        <w:rPr>
          <w:sz w:val="24"/>
          <w:szCs w:val="24"/>
        </w:rPr>
        <w:t xml:space="preserve">, usluge održavanja softvera, </w:t>
      </w:r>
      <w:r w:rsidRPr="009166BA">
        <w:rPr>
          <w:sz w:val="24"/>
          <w:szCs w:val="24"/>
        </w:rPr>
        <w:t xml:space="preserve">i iznose </w:t>
      </w:r>
      <w:r w:rsidRPr="004610F0">
        <w:rPr>
          <w:sz w:val="24"/>
          <w:szCs w:val="24"/>
        </w:rPr>
        <w:t>657.940 KM</w:t>
      </w:r>
      <w:r w:rsidRPr="009166BA">
        <w:rPr>
          <w:sz w:val="24"/>
          <w:szCs w:val="24"/>
        </w:rPr>
        <w:t>.</w:t>
      </w:r>
    </w:p>
    <w:p w:rsidR="00016601" w:rsidRPr="009166BA" w:rsidRDefault="00016601" w:rsidP="00016601">
      <w:pPr>
        <w:jc w:val="both"/>
        <w:rPr>
          <w:sz w:val="24"/>
          <w:szCs w:val="24"/>
        </w:rPr>
      </w:pPr>
      <w:r w:rsidRPr="009166BA">
        <w:rPr>
          <w:sz w:val="24"/>
          <w:szCs w:val="24"/>
        </w:rPr>
        <w:t xml:space="preserve">Izdaci za osiguranje i troškove platnog prometa odnose se na osiguranje imovine, vozila, kolektivno osiguranje zaposlenih, osiguranje pri odlasku na službeni put i iznose </w:t>
      </w:r>
      <w:r w:rsidRPr="004610F0">
        <w:rPr>
          <w:sz w:val="24"/>
          <w:szCs w:val="24"/>
        </w:rPr>
        <w:t>9.000</w:t>
      </w:r>
      <w:r w:rsidRPr="009166BA">
        <w:rPr>
          <w:sz w:val="24"/>
          <w:szCs w:val="24"/>
        </w:rPr>
        <w:t xml:space="preserve"> KM.</w:t>
      </w:r>
    </w:p>
    <w:p w:rsidR="00016601" w:rsidRPr="009166BA" w:rsidRDefault="00016601" w:rsidP="00016601">
      <w:pPr>
        <w:jc w:val="both"/>
        <w:rPr>
          <w:sz w:val="24"/>
          <w:szCs w:val="24"/>
        </w:rPr>
      </w:pPr>
      <w:r w:rsidRPr="009166BA">
        <w:rPr>
          <w:sz w:val="24"/>
          <w:szCs w:val="24"/>
        </w:rPr>
        <w:t>Ugovorene i druge posebne usluge planirane su za financiranja</w:t>
      </w:r>
      <w:r>
        <w:rPr>
          <w:sz w:val="24"/>
          <w:szCs w:val="24"/>
        </w:rPr>
        <w:t xml:space="preserve"> pet k</w:t>
      </w:r>
      <w:r w:rsidRPr="009166BA">
        <w:rPr>
          <w:sz w:val="24"/>
          <w:szCs w:val="24"/>
        </w:rPr>
        <w:t>omisija i Stručnog vijeća Ag</w:t>
      </w:r>
      <w:r w:rsidR="004610F0">
        <w:rPr>
          <w:sz w:val="24"/>
          <w:szCs w:val="24"/>
        </w:rPr>
        <w:t>encije, za eventualnu</w:t>
      </w:r>
      <w:r w:rsidRPr="009166BA">
        <w:rPr>
          <w:sz w:val="24"/>
          <w:szCs w:val="24"/>
        </w:rPr>
        <w:t xml:space="preserve"> ko</w:t>
      </w:r>
      <w:r>
        <w:rPr>
          <w:sz w:val="24"/>
          <w:szCs w:val="24"/>
        </w:rPr>
        <w:t>ntrolu rizičnih lijekova u nekom laboratoriju u Eu</w:t>
      </w:r>
      <w:r w:rsidRPr="009166BA">
        <w:rPr>
          <w:sz w:val="24"/>
          <w:szCs w:val="24"/>
        </w:rPr>
        <w:t>ropi kao i za usluge OMCL,</w:t>
      </w:r>
      <w:r>
        <w:rPr>
          <w:sz w:val="24"/>
          <w:szCs w:val="24"/>
        </w:rPr>
        <w:t xml:space="preserve"> (Mreža državnih laboratorija Eu</w:t>
      </w:r>
      <w:r w:rsidRPr="009166BA">
        <w:rPr>
          <w:sz w:val="24"/>
          <w:szCs w:val="24"/>
        </w:rPr>
        <w:t>rope)</w:t>
      </w:r>
      <w:r>
        <w:rPr>
          <w:sz w:val="24"/>
          <w:szCs w:val="24"/>
        </w:rPr>
        <w:t>, odnosno EDQM ( Eu</w:t>
      </w:r>
      <w:r w:rsidRPr="009166BA">
        <w:rPr>
          <w:sz w:val="24"/>
          <w:szCs w:val="24"/>
        </w:rPr>
        <w:t>ropski direktorat za lijekove), k</w:t>
      </w:r>
      <w:r w:rsidR="004610F0">
        <w:rPr>
          <w:sz w:val="24"/>
          <w:szCs w:val="24"/>
        </w:rPr>
        <w:t>ao i za</w:t>
      </w:r>
      <w:r>
        <w:rPr>
          <w:sz w:val="24"/>
          <w:szCs w:val="24"/>
        </w:rPr>
        <w:t xml:space="preserve"> obvezne edukacije i ob</w:t>
      </w:r>
      <w:r w:rsidRPr="009166BA">
        <w:rPr>
          <w:sz w:val="24"/>
          <w:szCs w:val="24"/>
        </w:rPr>
        <w:t xml:space="preserve">vezna </w:t>
      </w:r>
      <w:r>
        <w:rPr>
          <w:sz w:val="24"/>
          <w:szCs w:val="24"/>
        </w:rPr>
        <w:t>stručna usavršavanja u skladu s</w:t>
      </w:r>
      <w:r w:rsidRPr="009166BA">
        <w:rPr>
          <w:sz w:val="24"/>
          <w:szCs w:val="24"/>
        </w:rPr>
        <w:t xml:space="preserve"> planom edukacija u 2014. godini, izdavanje Registra lijekova i ostalih brošura i registara iz nadležnosti Agencije, čuvanje rezervnih kopija baze podataka, usluge zaštite na radu i pro</w:t>
      </w:r>
      <w:r>
        <w:rPr>
          <w:sz w:val="24"/>
          <w:szCs w:val="24"/>
        </w:rPr>
        <w:t>tu</w:t>
      </w:r>
      <w:r w:rsidRPr="009166BA">
        <w:rPr>
          <w:sz w:val="24"/>
          <w:szCs w:val="24"/>
        </w:rPr>
        <w:t>požarne zaštite, recertifik</w:t>
      </w:r>
      <w:r>
        <w:rPr>
          <w:sz w:val="24"/>
          <w:szCs w:val="24"/>
        </w:rPr>
        <w:t>acija sustava kvalitete</w:t>
      </w:r>
      <w:r w:rsidRPr="009166BA">
        <w:rPr>
          <w:sz w:val="24"/>
          <w:szCs w:val="24"/>
        </w:rPr>
        <w:t xml:space="preserve"> i sl.</w:t>
      </w:r>
    </w:p>
    <w:p w:rsidR="00016601" w:rsidRPr="009166BA" w:rsidRDefault="00016601" w:rsidP="00016601">
      <w:pPr>
        <w:jc w:val="both"/>
        <w:rPr>
          <w:sz w:val="24"/>
          <w:szCs w:val="24"/>
        </w:rPr>
      </w:pPr>
      <w:r w:rsidRPr="009166BA">
        <w:rPr>
          <w:sz w:val="24"/>
          <w:szCs w:val="24"/>
        </w:rPr>
        <w:t xml:space="preserve">Planirani iznos za ugovorene i druge posebne usluge u 2014.godini iznosi </w:t>
      </w:r>
      <w:r w:rsidRPr="004610F0">
        <w:rPr>
          <w:sz w:val="24"/>
          <w:szCs w:val="24"/>
        </w:rPr>
        <w:t>407.000 KM</w:t>
      </w:r>
      <w:r w:rsidRPr="009166BA">
        <w:rPr>
          <w:sz w:val="24"/>
          <w:szCs w:val="24"/>
        </w:rPr>
        <w:t>.</w:t>
      </w:r>
    </w:p>
    <w:p w:rsidR="00016601" w:rsidRPr="009166BA" w:rsidRDefault="00016601" w:rsidP="00016601">
      <w:pPr>
        <w:jc w:val="both"/>
        <w:rPr>
          <w:sz w:val="24"/>
          <w:szCs w:val="24"/>
        </w:rPr>
      </w:pPr>
      <w:r w:rsidRPr="004610F0">
        <w:rPr>
          <w:sz w:val="24"/>
          <w:szCs w:val="24"/>
        </w:rPr>
        <w:t>Kapitalni izdaci, u ukupnom iznosu od 281.000</w:t>
      </w:r>
      <w:r w:rsidRPr="009166BA">
        <w:rPr>
          <w:sz w:val="24"/>
          <w:szCs w:val="24"/>
        </w:rPr>
        <w:t xml:space="preserve"> KM, odnose se na sljedeće stavke: namještaj – 9.250 KM; laboratorijska</w:t>
      </w:r>
      <w:r w:rsidR="004610F0">
        <w:rPr>
          <w:sz w:val="24"/>
          <w:szCs w:val="24"/>
        </w:rPr>
        <w:t xml:space="preserve"> oprema - </w:t>
      </w:r>
      <w:r w:rsidRPr="009166BA">
        <w:rPr>
          <w:sz w:val="24"/>
          <w:szCs w:val="24"/>
        </w:rPr>
        <w:t>180.500 KM; softver – 9.400 KM; kompjuterska oprema – 46.500 KM; oprema za pr</w:t>
      </w:r>
      <w:r>
        <w:rPr>
          <w:sz w:val="24"/>
          <w:szCs w:val="24"/>
        </w:rPr>
        <w:t>ij</w:t>
      </w:r>
      <w:r w:rsidRPr="009166BA">
        <w:rPr>
          <w:sz w:val="24"/>
          <w:szCs w:val="24"/>
        </w:rPr>
        <w:t>enos podataka i</w:t>
      </w:r>
      <w:r w:rsidR="004610F0">
        <w:rPr>
          <w:sz w:val="24"/>
          <w:szCs w:val="24"/>
        </w:rPr>
        <w:t xml:space="preserve"> glasa – 13.600 KM</w:t>
      </w:r>
      <w:r>
        <w:rPr>
          <w:sz w:val="24"/>
          <w:szCs w:val="24"/>
        </w:rPr>
        <w:t>, elektronička</w:t>
      </w:r>
      <w:r w:rsidRPr="009166BA">
        <w:rPr>
          <w:sz w:val="24"/>
          <w:szCs w:val="24"/>
        </w:rPr>
        <w:t xml:space="preserve"> oprema – 15.900 KM, mašine, uređaji, alati i instalacije – 5.120 KM i inventar – 730 KM.</w:t>
      </w:r>
    </w:p>
    <w:p w:rsidR="00016601" w:rsidRPr="009166BA" w:rsidRDefault="00016601" w:rsidP="00016601">
      <w:pPr>
        <w:jc w:val="both"/>
        <w:rPr>
          <w:sz w:val="24"/>
          <w:szCs w:val="24"/>
        </w:rPr>
      </w:pPr>
      <w:r w:rsidRPr="009166BA">
        <w:rPr>
          <w:sz w:val="24"/>
          <w:szCs w:val="24"/>
        </w:rPr>
        <w:t>U skladu sa Zakonom o lijekovima i medicins</w:t>
      </w:r>
      <w:r>
        <w:rPr>
          <w:sz w:val="24"/>
          <w:szCs w:val="24"/>
        </w:rPr>
        <w:t>kim sredstvima Agencija je u ob</w:t>
      </w:r>
      <w:r w:rsidRPr="009166BA">
        <w:rPr>
          <w:sz w:val="24"/>
          <w:szCs w:val="24"/>
        </w:rPr>
        <w:t>vezi da svojim poslov</w:t>
      </w:r>
      <w:r>
        <w:rPr>
          <w:sz w:val="24"/>
          <w:szCs w:val="24"/>
        </w:rPr>
        <w:t>anjem ostvaruje prihod u proračunu</w:t>
      </w:r>
      <w:r w:rsidRPr="009166BA">
        <w:rPr>
          <w:sz w:val="24"/>
          <w:szCs w:val="24"/>
        </w:rPr>
        <w:t>, za koji nije propisana namjena.</w:t>
      </w:r>
    </w:p>
    <w:p w:rsidR="00016601" w:rsidRDefault="00016601" w:rsidP="00637CB8">
      <w:pPr>
        <w:jc w:val="both"/>
        <w:rPr>
          <w:sz w:val="24"/>
          <w:szCs w:val="24"/>
        </w:rPr>
      </w:pPr>
      <w:r>
        <w:rPr>
          <w:sz w:val="24"/>
          <w:szCs w:val="24"/>
        </w:rPr>
        <w:t>Prema Zakonu o Proračunu</w:t>
      </w:r>
      <w:r w:rsidR="004610F0">
        <w:rPr>
          <w:sz w:val="24"/>
          <w:szCs w:val="24"/>
        </w:rPr>
        <w:t xml:space="preserve"> </w:t>
      </w:r>
      <w:r w:rsidRPr="009166BA">
        <w:rPr>
          <w:sz w:val="24"/>
          <w:szCs w:val="24"/>
        </w:rPr>
        <w:t>za 2014. godinu Agencija je u</w:t>
      </w:r>
      <w:r>
        <w:rPr>
          <w:sz w:val="24"/>
          <w:szCs w:val="24"/>
        </w:rPr>
        <w:t xml:space="preserve"> obvezi da ostvari prihod u proračunu</w:t>
      </w:r>
      <w:r w:rsidRPr="009166BA">
        <w:rPr>
          <w:sz w:val="24"/>
          <w:szCs w:val="24"/>
        </w:rPr>
        <w:t xml:space="preserve"> BiH u iznosu od </w:t>
      </w:r>
      <w:r w:rsidRPr="004610F0">
        <w:rPr>
          <w:sz w:val="24"/>
          <w:szCs w:val="24"/>
        </w:rPr>
        <w:t xml:space="preserve">7.244.500 KM. </w:t>
      </w:r>
    </w:p>
    <w:p w:rsidR="004D684F" w:rsidRDefault="004D684F" w:rsidP="00637CB8">
      <w:pPr>
        <w:jc w:val="both"/>
        <w:rPr>
          <w:sz w:val="24"/>
          <w:szCs w:val="24"/>
        </w:rPr>
      </w:pPr>
    </w:p>
    <w:p w:rsidR="00D20BDF" w:rsidRPr="00D20BDF" w:rsidRDefault="00D20BDF" w:rsidP="004D684F">
      <w:pPr>
        <w:pStyle w:val="Davorka2"/>
        <w:rPr>
          <w:lang w:eastAsia="bs-Latn-BA"/>
        </w:rPr>
      </w:pPr>
      <w:bookmarkStart w:id="139" w:name="_Toc412718742"/>
      <w:r w:rsidRPr="00D20BDF">
        <w:rPr>
          <w:lang w:eastAsia="bs-Latn-BA"/>
        </w:rPr>
        <w:t xml:space="preserve">DRŽAVNA </w:t>
      </w:r>
      <w:r w:rsidR="0004654A">
        <w:rPr>
          <w:lang w:eastAsia="bs-Latn-BA"/>
        </w:rPr>
        <w:t xml:space="preserve"> </w:t>
      </w:r>
      <w:r w:rsidRPr="00D20BDF">
        <w:rPr>
          <w:lang w:eastAsia="bs-Latn-BA"/>
        </w:rPr>
        <w:t xml:space="preserve">REGULATORNA </w:t>
      </w:r>
      <w:r w:rsidR="0004654A">
        <w:rPr>
          <w:lang w:eastAsia="bs-Latn-BA"/>
        </w:rPr>
        <w:t xml:space="preserve"> </w:t>
      </w:r>
      <w:r w:rsidRPr="00D20BDF">
        <w:rPr>
          <w:lang w:eastAsia="bs-Latn-BA"/>
        </w:rPr>
        <w:t xml:space="preserve">AGENCIJA </w:t>
      </w:r>
      <w:r w:rsidR="0004654A">
        <w:rPr>
          <w:lang w:eastAsia="bs-Latn-BA"/>
        </w:rPr>
        <w:t xml:space="preserve"> </w:t>
      </w:r>
      <w:r w:rsidRPr="00D20BDF">
        <w:rPr>
          <w:lang w:eastAsia="bs-Latn-BA"/>
        </w:rPr>
        <w:t>ZA</w:t>
      </w:r>
      <w:r w:rsidR="004D684F">
        <w:rPr>
          <w:lang w:eastAsia="bs-Latn-BA"/>
        </w:rPr>
        <w:t xml:space="preserve"> </w:t>
      </w:r>
      <w:r w:rsidRPr="00D20BDF">
        <w:rPr>
          <w:lang w:eastAsia="bs-Latn-BA"/>
        </w:rPr>
        <w:t>RADIJACIJSKU</w:t>
      </w:r>
      <w:r w:rsidR="0004654A">
        <w:rPr>
          <w:lang w:eastAsia="bs-Latn-BA"/>
        </w:rPr>
        <w:t xml:space="preserve"> </w:t>
      </w:r>
      <w:r w:rsidRPr="00D20BDF">
        <w:rPr>
          <w:lang w:eastAsia="bs-Latn-BA"/>
        </w:rPr>
        <w:t xml:space="preserve"> I </w:t>
      </w:r>
      <w:r w:rsidR="0004654A">
        <w:rPr>
          <w:lang w:eastAsia="bs-Latn-BA"/>
        </w:rPr>
        <w:t xml:space="preserve"> </w:t>
      </w:r>
      <w:r w:rsidRPr="00D20BDF">
        <w:rPr>
          <w:lang w:eastAsia="bs-Latn-BA"/>
        </w:rPr>
        <w:t xml:space="preserve">NUKLEARNU </w:t>
      </w:r>
      <w:r w:rsidR="0004654A">
        <w:rPr>
          <w:lang w:eastAsia="bs-Latn-BA"/>
        </w:rPr>
        <w:t xml:space="preserve"> </w:t>
      </w:r>
      <w:r w:rsidRPr="00D20BDF">
        <w:rPr>
          <w:lang w:eastAsia="bs-Latn-BA"/>
        </w:rPr>
        <w:t>SIGURNOST</w:t>
      </w:r>
      <w:bookmarkEnd w:id="139"/>
    </w:p>
    <w:p w:rsidR="00D20BDF" w:rsidRPr="0004654A" w:rsidRDefault="00D20BDF" w:rsidP="00D20BDF">
      <w:pPr>
        <w:jc w:val="center"/>
        <w:rPr>
          <w:sz w:val="24"/>
          <w:szCs w:val="24"/>
        </w:rPr>
      </w:pPr>
    </w:p>
    <w:p w:rsidR="00D20BDF" w:rsidRPr="00160110" w:rsidRDefault="00D20BDF" w:rsidP="0011359E">
      <w:pPr>
        <w:jc w:val="both"/>
        <w:rPr>
          <w:rFonts w:eastAsia="Calibri"/>
          <w:sz w:val="22"/>
          <w:szCs w:val="22"/>
        </w:rPr>
      </w:pPr>
      <w:r w:rsidRPr="00160110">
        <w:rPr>
          <w:rFonts w:eastAsia="Calibri"/>
          <w:sz w:val="22"/>
          <w:szCs w:val="22"/>
        </w:rPr>
        <w:t>NAJVAŽNIJE</w:t>
      </w:r>
      <w:r w:rsidR="0004654A">
        <w:rPr>
          <w:rFonts w:eastAsia="Calibri"/>
          <w:sz w:val="22"/>
          <w:szCs w:val="22"/>
        </w:rPr>
        <w:t xml:space="preserve"> </w:t>
      </w:r>
      <w:r w:rsidRPr="00160110">
        <w:rPr>
          <w:rFonts w:eastAsia="Calibri"/>
          <w:sz w:val="22"/>
          <w:szCs w:val="22"/>
        </w:rPr>
        <w:t xml:space="preserve"> AKTIVNOSTI </w:t>
      </w:r>
      <w:r w:rsidR="0004654A">
        <w:rPr>
          <w:rFonts w:eastAsia="Calibri"/>
          <w:sz w:val="22"/>
          <w:szCs w:val="22"/>
        </w:rPr>
        <w:t xml:space="preserve"> </w:t>
      </w:r>
      <w:r w:rsidRPr="00160110">
        <w:rPr>
          <w:rFonts w:eastAsia="Calibri"/>
          <w:sz w:val="22"/>
          <w:szCs w:val="22"/>
        </w:rPr>
        <w:t xml:space="preserve">I </w:t>
      </w:r>
      <w:r w:rsidR="0004654A">
        <w:rPr>
          <w:rFonts w:eastAsia="Calibri"/>
          <w:sz w:val="22"/>
          <w:szCs w:val="22"/>
        </w:rPr>
        <w:t xml:space="preserve"> </w:t>
      </w:r>
      <w:r w:rsidRPr="00160110">
        <w:rPr>
          <w:rFonts w:eastAsia="Calibri"/>
          <w:sz w:val="22"/>
          <w:szCs w:val="22"/>
        </w:rPr>
        <w:t xml:space="preserve">STANJE </w:t>
      </w:r>
      <w:r w:rsidR="0004654A">
        <w:rPr>
          <w:rFonts w:eastAsia="Calibri"/>
          <w:sz w:val="22"/>
          <w:szCs w:val="22"/>
        </w:rPr>
        <w:t xml:space="preserve"> </w:t>
      </w:r>
      <w:r w:rsidRPr="00160110">
        <w:rPr>
          <w:rFonts w:eastAsia="Calibri"/>
          <w:sz w:val="22"/>
          <w:szCs w:val="22"/>
        </w:rPr>
        <w:t xml:space="preserve">U </w:t>
      </w:r>
      <w:r w:rsidR="0004654A">
        <w:rPr>
          <w:rFonts w:eastAsia="Calibri"/>
          <w:sz w:val="22"/>
          <w:szCs w:val="22"/>
        </w:rPr>
        <w:t xml:space="preserve"> </w:t>
      </w:r>
      <w:r w:rsidRPr="00160110">
        <w:rPr>
          <w:rFonts w:eastAsia="Calibri"/>
          <w:sz w:val="22"/>
          <w:szCs w:val="22"/>
        </w:rPr>
        <w:t>OBLASTI</w:t>
      </w:r>
    </w:p>
    <w:p w:rsidR="00160110" w:rsidRPr="0004654A" w:rsidRDefault="00160110" w:rsidP="0011359E">
      <w:pPr>
        <w:jc w:val="both"/>
        <w:rPr>
          <w:rFonts w:eastAsia="Calibri"/>
          <w:sz w:val="24"/>
          <w:szCs w:val="24"/>
        </w:rPr>
      </w:pPr>
    </w:p>
    <w:p w:rsidR="00D20BDF" w:rsidRPr="004C23D2" w:rsidRDefault="00D20BDF" w:rsidP="004C23D2">
      <w:pPr>
        <w:jc w:val="both"/>
        <w:rPr>
          <w:sz w:val="24"/>
          <w:szCs w:val="24"/>
        </w:rPr>
      </w:pPr>
      <w:r w:rsidRPr="004C23D2">
        <w:rPr>
          <w:sz w:val="24"/>
          <w:szCs w:val="24"/>
        </w:rPr>
        <w:t>Državna regulatorna agencija za radi</w:t>
      </w:r>
      <w:r w:rsidR="004C23D2" w:rsidRPr="004C23D2">
        <w:rPr>
          <w:sz w:val="24"/>
          <w:szCs w:val="24"/>
        </w:rPr>
        <w:t xml:space="preserve">jacijsku i nuklearnu sigurnost </w:t>
      </w:r>
      <w:r w:rsidRPr="004C23D2">
        <w:rPr>
          <w:sz w:val="24"/>
          <w:szCs w:val="24"/>
        </w:rPr>
        <w:t xml:space="preserve">(u daljnjem tekstu: Agencija) uspostavljena je Zakonom o radijacijskoj </w:t>
      </w:r>
      <w:r w:rsidR="004C23D2" w:rsidRPr="004C23D2">
        <w:rPr>
          <w:sz w:val="24"/>
          <w:szCs w:val="24"/>
        </w:rPr>
        <w:t>i nuklearnoj sigurnosti u BiH („Sl.</w:t>
      </w:r>
      <w:r w:rsidRPr="004C23D2">
        <w:rPr>
          <w:sz w:val="24"/>
          <w:szCs w:val="24"/>
        </w:rPr>
        <w:t xml:space="preserve"> glasnik BiH“, broj 88/07). Funkcije i nadležnosti Agencije propisane su člankom 8. Zakona, a kao najvažnije mogu se izdvojiti izdavanje dozvola (autorizacija) za obavljanje djelatnosti sa izvorima ionizirajućeg zračenja, obavljanje inspekcijskog nadzora u oblasti radijacijske i nuklearne sigurnosti i donošenje propisa (regulative) iz oblasti radija</w:t>
      </w:r>
      <w:r w:rsidR="004C23D2" w:rsidRPr="004C23D2">
        <w:rPr>
          <w:sz w:val="24"/>
          <w:szCs w:val="24"/>
        </w:rPr>
        <w:t xml:space="preserve">cijske i nuklearne sigurnosti. </w:t>
      </w:r>
    </w:p>
    <w:p w:rsidR="00D20BDF" w:rsidRPr="004C23D2" w:rsidRDefault="00D20BDF" w:rsidP="004C23D2">
      <w:pPr>
        <w:jc w:val="both"/>
        <w:rPr>
          <w:rFonts w:eastAsia="Calibri"/>
          <w:sz w:val="24"/>
          <w:szCs w:val="24"/>
        </w:rPr>
      </w:pPr>
      <w:r w:rsidRPr="004C23D2">
        <w:rPr>
          <w:rFonts w:eastAsia="Calibri"/>
          <w:sz w:val="24"/>
          <w:szCs w:val="24"/>
        </w:rPr>
        <w:t xml:space="preserve">U 2014. godine Agencija je podnijela Izvješće o stanju radijacijske i nuklearne sigurnosti u BiH za 2013. godinu Parlamentarnoj skupštini BiH </w:t>
      </w:r>
      <w:r w:rsidRPr="004C23D2">
        <w:rPr>
          <w:sz w:val="24"/>
          <w:szCs w:val="24"/>
        </w:rPr>
        <w:t>(u daljnjem tekstu: PS BiH)</w:t>
      </w:r>
      <w:r w:rsidRPr="004C23D2">
        <w:rPr>
          <w:rFonts w:eastAsia="Calibri"/>
          <w:sz w:val="24"/>
          <w:szCs w:val="24"/>
        </w:rPr>
        <w:t>. Podneseno izvješće je razmatrano i usvojeno na 72. sjednici Zastu</w:t>
      </w:r>
      <w:r w:rsidR="00EA79B1">
        <w:rPr>
          <w:rFonts w:eastAsia="Calibri"/>
          <w:sz w:val="24"/>
          <w:szCs w:val="24"/>
        </w:rPr>
        <w:t>pničkog doma PS BiH održanoj 4.9.</w:t>
      </w:r>
      <w:r w:rsidRPr="004C23D2">
        <w:rPr>
          <w:rFonts w:eastAsia="Calibri"/>
          <w:sz w:val="24"/>
          <w:szCs w:val="24"/>
        </w:rPr>
        <w:t>2014. godine.</w:t>
      </w:r>
    </w:p>
    <w:p w:rsidR="00D20BDF" w:rsidRPr="004C23D2" w:rsidRDefault="00D20BDF" w:rsidP="004C23D2">
      <w:pPr>
        <w:jc w:val="both"/>
        <w:rPr>
          <w:rFonts w:eastAsia="Calibri"/>
          <w:sz w:val="24"/>
          <w:szCs w:val="24"/>
        </w:rPr>
      </w:pPr>
      <w:r w:rsidRPr="004C23D2">
        <w:rPr>
          <w:rFonts w:eastAsia="Calibri"/>
          <w:sz w:val="24"/>
          <w:szCs w:val="24"/>
        </w:rPr>
        <w:t xml:space="preserve">Izuzimajući navedeno izvješće i izradu podzakonskih propisa iz oblasti radijacijske i nuklearne sigurnosti o kojoj će biti riječi u narednom poglavlju, kao najvažnije aktivnosti Agencije izdvajamo: </w:t>
      </w:r>
    </w:p>
    <w:p w:rsidR="00D20BDF" w:rsidRPr="00EA79B1" w:rsidRDefault="00D20BDF" w:rsidP="0011359E">
      <w:pPr>
        <w:spacing w:after="200"/>
        <w:jc w:val="both"/>
        <w:rPr>
          <w:rFonts w:eastAsia="Calibri"/>
          <w:i/>
          <w:sz w:val="24"/>
          <w:szCs w:val="24"/>
        </w:rPr>
      </w:pPr>
      <w:r w:rsidRPr="00EA79B1">
        <w:rPr>
          <w:rFonts w:eastAsia="Calibri"/>
          <w:i/>
          <w:sz w:val="24"/>
          <w:szCs w:val="24"/>
        </w:rPr>
        <w:t>u Sektoru za autorizaciju Agencije</w:t>
      </w:r>
      <w:r w:rsidRPr="00EA79B1">
        <w:rPr>
          <w:rFonts w:eastAsia="Calibri"/>
          <w:b/>
          <w:i/>
          <w:sz w:val="24"/>
          <w:szCs w:val="24"/>
        </w:rPr>
        <w:t xml:space="preserve"> </w:t>
      </w:r>
      <w:r w:rsidRPr="00EA79B1">
        <w:rPr>
          <w:rFonts w:eastAsia="Calibri"/>
          <w:i/>
          <w:sz w:val="24"/>
          <w:szCs w:val="24"/>
        </w:rPr>
        <w:t>izvršena je obrada:</w:t>
      </w:r>
    </w:p>
    <w:p w:rsidR="00D20BDF" w:rsidRPr="0011359E" w:rsidRDefault="00D20BDF" w:rsidP="005E1CF8">
      <w:pPr>
        <w:numPr>
          <w:ilvl w:val="0"/>
          <w:numId w:val="69"/>
        </w:numPr>
        <w:overflowPunct/>
        <w:autoSpaceDE/>
        <w:autoSpaceDN/>
        <w:adjustRightInd/>
        <w:jc w:val="both"/>
        <w:textAlignment w:val="auto"/>
        <w:rPr>
          <w:rFonts w:eastAsia="Calibri"/>
          <w:sz w:val="24"/>
          <w:szCs w:val="24"/>
        </w:rPr>
      </w:pPr>
      <w:r w:rsidRPr="0011359E">
        <w:rPr>
          <w:rFonts w:eastAsia="Calibri"/>
          <w:sz w:val="24"/>
          <w:szCs w:val="24"/>
        </w:rPr>
        <w:t>98 izdanih licenci za obavljanje djelatnosti sa izvorima ionizirajućeg zračenja;</w:t>
      </w:r>
    </w:p>
    <w:p w:rsidR="00D20BDF" w:rsidRPr="0011359E" w:rsidRDefault="00D20BDF" w:rsidP="005E1CF8">
      <w:pPr>
        <w:numPr>
          <w:ilvl w:val="0"/>
          <w:numId w:val="69"/>
        </w:numPr>
        <w:overflowPunct/>
        <w:autoSpaceDE/>
        <w:autoSpaceDN/>
        <w:adjustRightInd/>
        <w:jc w:val="both"/>
        <w:textAlignment w:val="auto"/>
        <w:rPr>
          <w:rFonts w:eastAsia="Calibri"/>
          <w:sz w:val="24"/>
          <w:szCs w:val="24"/>
        </w:rPr>
      </w:pPr>
      <w:r w:rsidRPr="0011359E">
        <w:rPr>
          <w:rFonts w:eastAsia="Calibri"/>
          <w:sz w:val="24"/>
          <w:szCs w:val="24"/>
        </w:rPr>
        <w:t>49 izdanih obnovljenih licenci za obavljanje djelatnosti s izvorima ionizirajućeg zračenja;</w:t>
      </w:r>
    </w:p>
    <w:p w:rsidR="00D20BDF" w:rsidRPr="0011359E" w:rsidRDefault="00D20BDF" w:rsidP="005E1CF8">
      <w:pPr>
        <w:numPr>
          <w:ilvl w:val="0"/>
          <w:numId w:val="69"/>
        </w:numPr>
        <w:overflowPunct/>
        <w:autoSpaceDE/>
        <w:autoSpaceDN/>
        <w:adjustRightInd/>
        <w:jc w:val="both"/>
        <w:textAlignment w:val="auto"/>
        <w:rPr>
          <w:rFonts w:eastAsia="Calibri"/>
          <w:sz w:val="24"/>
          <w:szCs w:val="24"/>
        </w:rPr>
      </w:pPr>
      <w:r w:rsidRPr="0011359E">
        <w:rPr>
          <w:rFonts w:eastAsia="Calibri"/>
          <w:sz w:val="24"/>
          <w:szCs w:val="24"/>
        </w:rPr>
        <w:t>7 izdanih registracija za obavljanje djelatnosti s izvorima ionizirajućeg zračenja;</w:t>
      </w:r>
    </w:p>
    <w:p w:rsidR="00D20BDF" w:rsidRPr="0011359E" w:rsidRDefault="00D20BDF" w:rsidP="005E1CF8">
      <w:pPr>
        <w:numPr>
          <w:ilvl w:val="0"/>
          <w:numId w:val="69"/>
        </w:numPr>
        <w:overflowPunct/>
        <w:autoSpaceDE/>
        <w:autoSpaceDN/>
        <w:adjustRightInd/>
        <w:jc w:val="both"/>
        <w:textAlignment w:val="auto"/>
        <w:rPr>
          <w:rFonts w:eastAsia="Calibri"/>
          <w:sz w:val="24"/>
          <w:szCs w:val="24"/>
        </w:rPr>
      </w:pPr>
      <w:r w:rsidRPr="0011359E">
        <w:rPr>
          <w:rFonts w:eastAsia="Calibri"/>
          <w:sz w:val="24"/>
          <w:szCs w:val="24"/>
        </w:rPr>
        <w:t>48 notifikacija djelatnosti s izvorima ionizirajućeg zračenja;</w:t>
      </w:r>
    </w:p>
    <w:p w:rsidR="00D20BDF" w:rsidRPr="0011359E" w:rsidRDefault="00D20BDF" w:rsidP="005E1CF8">
      <w:pPr>
        <w:numPr>
          <w:ilvl w:val="0"/>
          <w:numId w:val="69"/>
        </w:numPr>
        <w:overflowPunct/>
        <w:autoSpaceDE/>
        <w:autoSpaceDN/>
        <w:adjustRightInd/>
        <w:jc w:val="both"/>
        <w:textAlignment w:val="auto"/>
        <w:rPr>
          <w:rFonts w:eastAsia="Calibri"/>
          <w:sz w:val="24"/>
          <w:szCs w:val="24"/>
        </w:rPr>
      </w:pPr>
      <w:r w:rsidRPr="0011359E">
        <w:rPr>
          <w:rFonts w:eastAsia="Calibri"/>
          <w:sz w:val="24"/>
          <w:szCs w:val="24"/>
        </w:rPr>
        <w:t>126 odobrenja za promet radioaktivnih izvora i skladištenje izvora;</w:t>
      </w:r>
    </w:p>
    <w:p w:rsidR="00D20BDF" w:rsidRPr="0011359E" w:rsidRDefault="00D20BDF" w:rsidP="005E1CF8">
      <w:pPr>
        <w:numPr>
          <w:ilvl w:val="0"/>
          <w:numId w:val="69"/>
        </w:numPr>
        <w:overflowPunct/>
        <w:autoSpaceDE/>
        <w:autoSpaceDN/>
        <w:adjustRightInd/>
        <w:jc w:val="both"/>
        <w:textAlignment w:val="auto"/>
        <w:rPr>
          <w:rFonts w:eastAsia="Calibri"/>
          <w:sz w:val="24"/>
          <w:szCs w:val="24"/>
        </w:rPr>
      </w:pPr>
      <w:r w:rsidRPr="0011359E">
        <w:rPr>
          <w:rFonts w:eastAsia="Calibri"/>
          <w:sz w:val="24"/>
          <w:szCs w:val="24"/>
        </w:rPr>
        <w:t>1 rješenje o pristupu informacijama;</w:t>
      </w:r>
    </w:p>
    <w:p w:rsidR="00D20BDF" w:rsidRPr="00EA79B1" w:rsidRDefault="00D20BDF" w:rsidP="005E1CF8">
      <w:pPr>
        <w:numPr>
          <w:ilvl w:val="0"/>
          <w:numId w:val="69"/>
        </w:numPr>
        <w:overflowPunct/>
        <w:autoSpaceDE/>
        <w:autoSpaceDN/>
        <w:adjustRightInd/>
        <w:jc w:val="both"/>
        <w:textAlignment w:val="auto"/>
        <w:rPr>
          <w:rFonts w:eastAsia="Calibri"/>
          <w:sz w:val="24"/>
          <w:szCs w:val="24"/>
        </w:rPr>
      </w:pPr>
      <w:r w:rsidRPr="0011359E">
        <w:rPr>
          <w:rFonts w:eastAsia="Calibri"/>
          <w:sz w:val="24"/>
          <w:szCs w:val="24"/>
        </w:rPr>
        <w:t>3 zaključka za spajanje predmeta i okončavanje predmeta po zahtjevu stranke.</w:t>
      </w:r>
    </w:p>
    <w:p w:rsidR="00D20BDF" w:rsidRPr="00EA79B1" w:rsidRDefault="00D20BDF" w:rsidP="0011359E">
      <w:pPr>
        <w:spacing w:after="200"/>
        <w:jc w:val="both"/>
        <w:rPr>
          <w:rFonts w:eastAsia="Calibri"/>
          <w:i/>
          <w:sz w:val="24"/>
          <w:szCs w:val="24"/>
        </w:rPr>
      </w:pPr>
      <w:r w:rsidRPr="00EA79B1">
        <w:rPr>
          <w:rFonts w:eastAsia="Calibri"/>
          <w:i/>
          <w:sz w:val="24"/>
          <w:szCs w:val="24"/>
        </w:rPr>
        <w:t>U</w:t>
      </w:r>
      <w:r w:rsidR="00EA79B1" w:rsidRPr="00EA79B1">
        <w:rPr>
          <w:rFonts w:eastAsia="Calibri"/>
          <w:i/>
          <w:sz w:val="24"/>
          <w:szCs w:val="24"/>
        </w:rPr>
        <w:t xml:space="preserve"> inspektoratu Agencije izvršeno</w:t>
      </w:r>
      <w:r w:rsidRPr="00EA79B1">
        <w:rPr>
          <w:rFonts w:eastAsia="Calibri"/>
          <w:i/>
          <w:sz w:val="24"/>
          <w:szCs w:val="24"/>
        </w:rPr>
        <w:t xml:space="preserve"> je:</w:t>
      </w:r>
    </w:p>
    <w:p w:rsidR="00D20BDF" w:rsidRPr="0011359E" w:rsidRDefault="00D20BDF" w:rsidP="005E1CF8">
      <w:pPr>
        <w:numPr>
          <w:ilvl w:val="0"/>
          <w:numId w:val="70"/>
        </w:numPr>
        <w:overflowPunct/>
        <w:autoSpaceDE/>
        <w:autoSpaceDN/>
        <w:adjustRightInd/>
        <w:jc w:val="both"/>
        <w:textAlignment w:val="auto"/>
        <w:rPr>
          <w:rFonts w:eastAsia="Calibri"/>
          <w:sz w:val="24"/>
          <w:szCs w:val="24"/>
        </w:rPr>
      </w:pPr>
      <w:r w:rsidRPr="0011359E">
        <w:rPr>
          <w:rFonts w:eastAsia="Calibri"/>
          <w:sz w:val="24"/>
          <w:szCs w:val="24"/>
        </w:rPr>
        <w:t>273 kontrola pravnih osoba koje posjeduju izvore ionizirajućeg zračenja i obavljaju djelatnost sa istim;</w:t>
      </w:r>
    </w:p>
    <w:p w:rsidR="00D20BDF" w:rsidRPr="0011359E" w:rsidRDefault="00D20BDF" w:rsidP="005E1CF8">
      <w:pPr>
        <w:numPr>
          <w:ilvl w:val="0"/>
          <w:numId w:val="70"/>
        </w:numPr>
        <w:overflowPunct/>
        <w:autoSpaceDE/>
        <w:autoSpaceDN/>
        <w:adjustRightInd/>
        <w:jc w:val="both"/>
        <w:textAlignment w:val="auto"/>
        <w:rPr>
          <w:rFonts w:eastAsia="Calibri"/>
          <w:sz w:val="24"/>
          <w:szCs w:val="24"/>
        </w:rPr>
      </w:pPr>
      <w:r w:rsidRPr="0011359E">
        <w:rPr>
          <w:rFonts w:eastAsia="Calibri"/>
          <w:sz w:val="24"/>
          <w:szCs w:val="24"/>
        </w:rPr>
        <w:t>95 izdanih rješenja o otklanjanju nedostataka pravnim osobama;</w:t>
      </w:r>
    </w:p>
    <w:p w:rsidR="00D20BDF" w:rsidRPr="00EA79B1" w:rsidRDefault="00D20BDF" w:rsidP="005E1CF8">
      <w:pPr>
        <w:numPr>
          <w:ilvl w:val="0"/>
          <w:numId w:val="70"/>
        </w:numPr>
        <w:overflowPunct/>
        <w:autoSpaceDE/>
        <w:autoSpaceDN/>
        <w:adjustRightInd/>
        <w:jc w:val="both"/>
        <w:textAlignment w:val="auto"/>
        <w:rPr>
          <w:rFonts w:eastAsia="Calibri"/>
          <w:sz w:val="24"/>
          <w:szCs w:val="24"/>
        </w:rPr>
      </w:pPr>
      <w:r w:rsidRPr="0011359E">
        <w:rPr>
          <w:rFonts w:eastAsia="Calibri"/>
          <w:sz w:val="24"/>
          <w:szCs w:val="24"/>
        </w:rPr>
        <w:t xml:space="preserve">4 izdana rješenja o uklanjanju izvora ionizirajućeg zračenja nepoznatog vlasnika. </w:t>
      </w:r>
    </w:p>
    <w:p w:rsidR="00D20BDF" w:rsidRPr="00EA79B1" w:rsidRDefault="00D20BDF" w:rsidP="0011359E">
      <w:pPr>
        <w:jc w:val="both"/>
        <w:rPr>
          <w:rFonts w:eastAsia="Calibri"/>
          <w:i/>
          <w:sz w:val="24"/>
          <w:szCs w:val="24"/>
        </w:rPr>
      </w:pPr>
      <w:r w:rsidRPr="00EA79B1">
        <w:rPr>
          <w:rFonts w:eastAsia="Calibri"/>
          <w:i/>
          <w:sz w:val="24"/>
          <w:szCs w:val="24"/>
        </w:rPr>
        <w:t>Ostale aktivnosti Agencije:</w:t>
      </w:r>
    </w:p>
    <w:p w:rsidR="00D20BDF" w:rsidRPr="0011359E" w:rsidRDefault="00D20BDF" w:rsidP="0011359E">
      <w:pPr>
        <w:jc w:val="both"/>
        <w:rPr>
          <w:rFonts w:eastAsia="Calibri"/>
          <w:sz w:val="24"/>
          <w:szCs w:val="24"/>
        </w:rPr>
      </w:pPr>
      <w:r w:rsidRPr="0011359E">
        <w:rPr>
          <w:rFonts w:eastAsia="Calibri"/>
          <w:sz w:val="24"/>
          <w:szCs w:val="24"/>
        </w:rPr>
        <w:t>Vijeće ministara BiH je donijelo sljedeće odluke o usvajanju:</w:t>
      </w:r>
    </w:p>
    <w:p w:rsidR="00D20BDF" w:rsidRPr="0011359E" w:rsidRDefault="00D20BDF" w:rsidP="005E1CF8">
      <w:pPr>
        <w:numPr>
          <w:ilvl w:val="0"/>
          <w:numId w:val="67"/>
        </w:numPr>
        <w:overflowPunct/>
        <w:autoSpaceDE/>
        <w:autoSpaceDN/>
        <w:adjustRightInd/>
        <w:jc w:val="both"/>
        <w:textAlignment w:val="auto"/>
        <w:rPr>
          <w:rFonts w:eastAsia="Calibri"/>
          <w:sz w:val="24"/>
          <w:szCs w:val="24"/>
        </w:rPr>
      </w:pPr>
      <w:r w:rsidRPr="0011359E">
        <w:rPr>
          <w:rFonts w:eastAsia="Calibri"/>
          <w:sz w:val="24"/>
          <w:szCs w:val="24"/>
        </w:rPr>
        <w:t>Državnog programskog okvira suradnje između Internacionalne agencije za atomsku energiju i BiH u oblasti tehničke kooperacije za razdoblje 2014. – 2019. na 104. sjednici</w:t>
      </w:r>
      <w:r w:rsidR="00EA79B1">
        <w:rPr>
          <w:rFonts w:eastAsia="Calibri"/>
          <w:sz w:val="24"/>
          <w:szCs w:val="24"/>
        </w:rPr>
        <w:t xml:space="preserve"> održanoj 8.7.</w:t>
      </w:r>
      <w:r w:rsidRPr="0011359E">
        <w:rPr>
          <w:rFonts w:eastAsia="Calibri"/>
          <w:sz w:val="24"/>
          <w:szCs w:val="24"/>
        </w:rPr>
        <w:t>2014. godine;</w:t>
      </w:r>
    </w:p>
    <w:p w:rsidR="00D20BDF" w:rsidRPr="0011359E" w:rsidRDefault="00D20BDF" w:rsidP="005E1CF8">
      <w:pPr>
        <w:numPr>
          <w:ilvl w:val="0"/>
          <w:numId w:val="67"/>
        </w:numPr>
        <w:overflowPunct/>
        <w:autoSpaceDE/>
        <w:autoSpaceDN/>
        <w:adjustRightInd/>
        <w:jc w:val="both"/>
        <w:textAlignment w:val="auto"/>
        <w:rPr>
          <w:rFonts w:eastAsia="Calibri"/>
          <w:sz w:val="24"/>
          <w:szCs w:val="24"/>
        </w:rPr>
      </w:pPr>
      <w:r w:rsidRPr="0011359E">
        <w:rPr>
          <w:rFonts w:eastAsia="Calibri"/>
          <w:sz w:val="24"/>
          <w:szCs w:val="24"/>
        </w:rPr>
        <w:t>Državnog akcijskog plana o hitnim slučajevima zaštite stanovništva od ionizirajućeg zračenja u slučaju izvanrednog događaja, nuklearnog udesa ili nastanka nuklearne štet</w:t>
      </w:r>
      <w:r w:rsidR="00EA79B1">
        <w:rPr>
          <w:rFonts w:eastAsia="Calibri"/>
          <w:sz w:val="24"/>
          <w:szCs w:val="24"/>
        </w:rPr>
        <w:t>e na 107. sjednici održanoj 10.9.</w:t>
      </w:r>
      <w:r w:rsidRPr="0011359E">
        <w:rPr>
          <w:rFonts w:eastAsia="Calibri"/>
          <w:sz w:val="24"/>
          <w:szCs w:val="24"/>
        </w:rPr>
        <w:t>2014. godine;</w:t>
      </w:r>
    </w:p>
    <w:p w:rsidR="00D20BDF" w:rsidRPr="00EA79B1" w:rsidRDefault="00D20BDF" w:rsidP="005E1CF8">
      <w:pPr>
        <w:numPr>
          <w:ilvl w:val="0"/>
          <w:numId w:val="67"/>
        </w:numPr>
        <w:overflowPunct/>
        <w:autoSpaceDE/>
        <w:autoSpaceDN/>
        <w:adjustRightInd/>
        <w:jc w:val="both"/>
        <w:textAlignment w:val="auto"/>
        <w:rPr>
          <w:rFonts w:eastAsia="Calibri"/>
          <w:sz w:val="24"/>
          <w:szCs w:val="24"/>
        </w:rPr>
      </w:pPr>
      <w:r w:rsidRPr="0011359E">
        <w:rPr>
          <w:rFonts w:eastAsia="Calibri"/>
          <w:sz w:val="24"/>
          <w:szCs w:val="24"/>
        </w:rPr>
        <w:t xml:space="preserve">integriranog plana </w:t>
      </w:r>
      <w:r w:rsidR="00EA79B1">
        <w:rPr>
          <w:rFonts w:eastAsia="Calibri"/>
          <w:sz w:val="24"/>
          <w:szCs w:val="24"/>
        </w:rPr>
        <w:t>podrške za nuklearnu sigurnost na 109. sjednici održanoj 1.10.</w:t>
      </w:r>
      <w:r w:rsidRPr="0011359E">
        <w:rPr>
          <w:rFonts w:eastAsia="Calibri"/>
          <w:sz w:val="24"/>
          <w:szCs w:val="24"/>
        </w:rPr>
        <w:t>2014. godine.</w:t>
      </w:r>
    </w:p>
    <w:p w:rsidR="00D20BDF" w:rsidRPr="0011359E" w:rsidRDefault="00D20BDF" w:rsidP="0011359E">
      <w:pPr>
        <w:jc w:val="both"/>
        <w:rPr>
          <w:rFonts w:eastAsia="Calibri"/>
          <w:sz w:val="24"/>
          <w:szCs w:val="24"/>
        </w:rPr>
      </w:pPr>
      <w:r w:rsidRPr="0011359E">
        <w:rPr>
          <w:rFonts w:eastAsia="Calibri"/>
          <w:sz w:val="24"/>
          <w:szCs w:val="24"/>
        </w:rPr>
        <w:t xml:space="preserve">Od najvažnijih aktivnosti iz stanja u oblasti radijacijske i nuklearne sigurnosti želimo ponovno posebno naglasiti aktivnosti na iznalaženju rješenja za centralno skladište radioaktivnog otpada u BiH. </w:t>
      </w:r>
    </w:p>
    <w:p w:rsidR="00D20BDF" w:rsidRPr="0011359E" w:rsidRDefault="00D20BDF" w:rsidP="0011359E">
      <w:pPr>
        <w:jc w:val="both"/>
        <w:rPr>
          <w:rFonts w:eastAsia="Calibri"/>
          <w:sz w:val="24"/>
          <w:szCs w:val="24"/>
        </w:rPr>
      </w:pPr>
      <w:r w:rsidRPr="0011359E">
        <w:rPr>
          <w:rFonts w:eastAsia="Calibri"/>
          <w:sz w:val="24"/>
          <w:szCs w:val="24"/>
        </w:rPr>
        <w:t>Trenutno stanje u BiH i dalje je nepromijenjeno, tj. u BiH postoji privremeno skladište radioaktivnog otpada u vlasništvu Vlade Federacije BiH, koja nije nadležna za skladištenje otpada s teritorija Republike Srpske. Prema Zajedničkoj konvenciji o sigurnosti zbrinjavanja istrošenog goriva i sigurnosti zbrinjavanja radioaktivnog otpada, koja je stupila na snagu 31. 10. 2012. godine, obveza BiH je da posjeduje središnje skladište radioaktivnog materijala u koje će se skladištiti radioaktivni otpad nastao na prostoru cijele BiH, koji je u najvećem postotku historijski otpad. Kako je ranije naglašavano, trenutno stanje u BiH je da se s prostora Federacije BiH može skladištiti radioaktivni otpad, dok otpad s prostora Republike Srpske biva skladišten samo u izvanrednim situacijama.</w:t>
      </w:r>
    </w:p>
    <w:p w:rsidR="00EA79B1" w:rsidRDefault="00D20BDF" w:rsidP="00EA79B1">
      <w:pPr>
        <w:jc w:val="both"/>
        <w:rPr>
          <w:rFonts w:eastAsia="Calibri"/>
          <w:sz w:val="24"/>
          <w:szCs w:val="24"/>
        </w:rPr>
      </w:pPr>
      <w:r w:rsidRPr="0011359E">
        <w:rPr>
          <w:rFonts w:eastAsia="Calibri"/>
          <w:sz w:val="24"/>
          <w:szCs w:val="24"/>
        </w:rPr>
        <w:t xml:space="preserve">U tijeku 2014. </w:t>
      </w:r>
      <w:proofErr w:type="gramStart"/>
      <w:r w:rsidRPr="0011359E">
        <w:rPr>
          <w:rFonts w:eastAsia="Calibri"/>
          <w:sz w:val="24"/>
          <w:szCs w:val="24"/>
        </w:rPr>
        <w:t>godini</w:t>
      </w:r>
      <w:proofErr w:type="gramEnd"/>
      <w:r w:rsidRPr="0011359E">
        <w:rPr>
          <w:rFonts w:eastAsia="Calibri"/>
          <w:sz w:val="24"/>
          <w:szCs w:val="24"/>
        </w:rPr>
        <w:t xml:space="preserve"> nažalost nije još uvijek definiran prostor za središnje skladište radioaktivnog materijala koji se više ne koristi iako je usvojena Strategij</w:t>
      </w:r>
      <w:r w:rsidR="00EA79B1">
        <w:rPr>
          <w:rFonts w:eastAsia="Calibri"/>
          <w:sz w:val="24"/>
          <w:szCs w:val="24"/>
        </w:rPr>
        <w:t xml:space="preserve">a radioaktivnog otpada u BiH. </w:t>
      </w:r>
    </w:p>
    <w:p w:rsidR="00526A77" w:rsidRPr="00EA79B1" w:rsidRDefault="00526A77" w:rsidP="00EA79B1">
      <w:pPr>
        <w:jc w:val="both"/>
        <w:rPr>
          <w:rFonts w:eastAsia="Calibri"/>
          <w:sz w:val="24"/>
          <w:szCs w:val="24"/>
        </w:rPr>
      </w:pPr>
    </w:p>
    <w:p w:rsidR="00D20BDF" w:rsidRDefault="00D20BDF" w:rsidP="00EA79B1">
      <w:pPr>
        <w:rPr>
          <w:rFonts w:eastAsia="Calibri"/>
          <w:sz w:val="22"/>
          <w:szCs w:val="22"/>
        </w:rPr>
      </w:pPr>
      <w:r w:rsidRPr="00EA79B1">
        <w:rPr>
          <w:rFonts w:eastAsia="Calibri"/>
          <w:sz w:val="22"/>
          <w:szCs w:val="22"/>
        </w:rPr>
        <w:t>ZAKONODAVNE</w:t>
      </w:r>
      <w:r w:rsidR="00EA79B1">
        <w:rPr>
          <w:rFonts w:eastAsia="Calibri"/>
          <w:sz w:val="22"/>
          <w:szCs w:val="22"/>
        </w:rPr>
        <w:t xml:space="preserve"> </w:t>
      </w:r>
      <w:r w:rsidRPr="00EA79B1">
        <w:rPr>
          <w:rFonts w:eastAsia="Calibri"/>
          <w:sz w:val="22"/>
          <w:szCs w:val="22"/>
        </w:rPr>
        <w:t xml:space="preserve"> AKTIVNOSTI</w:t>
      </w:r>
    </w:p>
    <w:p w:rsidR="00EA79B1" w:rsidRPr="00EA79B1" w:rsidRDefault="00EA79B1" w:rsidP="00EA79B1">
      <w:pPr>
        <w:rPr>
          <w:rFonts w:eastAsia="Calibri"/>
          <w:sz w:val="22"/>
          <w:szCs w:val="22"/>
        </w:rPr>
      </w:pPr>
    </w:p>
    <w:p w:rsidR="00D20BDF" w:rsidRPr="00EA79B1" w:rsidRDefault="00D20BDF" w:rsidP="0011359E">
      <w:pPr>
        <w:pStyle w:val="NoSpacing"/>
        <w:jc w:val="both"/>
        <w:rPr>
          <w:rFonts w:ascii="Times New Roman" w:eastAsia="Calibri" w:hAnsi="Times New Roman"/>
          <w:sz w:val="24"/>
          <w:szCs w:val="24"/>
          <w:lang w:val="hr-HR"/>
        </w:rPr>
      </w:pPr>
      <w:r w:rsidRPr="0011359E">
        <w:rPr>
          <w:rFonts w:ascii="Times New Roman" w:eastAsia="Calibri" w:hAnsi="Times New Roman"/>
          <w:sz w:val="24"/>
          <w:szCs w:val="24"/>
          <w:lang w:val="hr-HR"/>
        </w:rPr>
        <w:t xml:space="preserve">Izvješće o stanju radijacijske i nuklearne sigurnosti za 2013. godinu usvojeno je od strane Zastupničkog doma PS </w:t>
      </w:r>
      <w:r w:rsidR="00E22E9E">
        <w:rPr>
          <w:rFonts w:ascii="Times New Roman" w:eastAsia="Calibri" w:hAnsi="Times New Roman"/>
          <w:sz w:val="24"/>
          <w:szCs w:val="24"/>
          <w:lang w:val="hr-HR"/>
        </w:rPr>
        <w:t>BiH na 72. sjednici održanoj 4.9.</w:t>
      </w:r>
      <w:r w:rsidRPr="0011359E">
        <w:rPr>
          <w:rFonts w:ascii="Times New Roman" w:eastAsia="Calibri" w:hAnsi="Times New Roman"/>
          <w:sz w:val="24"/>
          <w:szCs w:val="24"/>
          <w:lang w:val="hr-HR"/>
        </w:rPr>
        <w:t>2014. godine, kao i od strane Doma narod</w:t>
      </w:r>
      <w:r w:rsidR="00E22E9E">
        <w:rPr>
          <w:rFonts w:ascii="Times New Roman" w:eastAsia="Calibri" w:hAnsi="Times New Roman"/>
          <w:sz w:val="24"/>
          <w:szCs w:val="24"/>
          <w:lang w:val="hr-HR"/>
        </w:rPr>
        <w:t>a PS BiH na 41. sjednici od 10.9.</w:t>
      </w:r>
      <w:r w:rsidRPr="0011359E">
        <w:rPr>
          <w:rFonts w:ascii="Times New Roman" w:eastAsia="Calibri" w:hAnsi="Times New Roman"/>
          <w:sz w:val="24"/>
          <w:szCs w:val="24"/>
          <w:lang w:val="hr-HR"/>
        </w:rPr>
        <w:t>2014. godine.</w:t>
      </w:r>
    </w:p>
    <w:p w:rsidR="00D20BDF" w:rsidRPr="0011359E" w:rsidRDefault="00E22E9E" w:rsidP="0011359E">
      <w:pPr>
        <w:pStyle w:val="NoSpacing"/>
        <w:jc w:val="both"/>
        <w:rPr>
          <w:rFonts w:ascii="Times New Roman" w:eastAsia="Calibri" w:hAnsi="Times New Roman"/>
          <w:sz w:val="24"/>
          <w:szCs w:val="24"/>
          <w:lang w:val="hr-HR"/>
        </w:rPr>
      </w:pPr>
      <w:r>
        <w:rPr>
          <w:rFonts w:ascii="Times New Roman" w:eastAsia="Calibri" w:hAnsi="Times New Roman"/>
          <w:sz w:val="24"/>
          <w:szCs w:val="24"/>
          <w:lang w:val="hr-HR"/>
        </w:rPr>
        <w:t xml:space="preserve">Strategijski </w:t>
      </w:r>
      <w:r w:rsidR="00D20BDF" w:rsidRPr="0011359E">
        <w:rPr>
          <w:rFonts w:ascii="Times New Roman" w:eastAsia="Calibri" w:hAnsi="Times New Roman"/>
          <w:sz w:val="24"/>
          <w:szCs w:val="24"/>
          <w:lang w:val="hr-HR"/>
        </w:rPr>
        <w:t xml:space="preserve">plan razvoja Državne regulatorne agencije za radijacijsku i nuklearnu sigurnost u razdoblju 2015. – 2018. je djelomično pripremljen u tijeku 2014. godine i u tijeku 2015. godine će biti usklađen s Odlukom o postupku srednjoročnog planiranja, praćenja i izvještavanja u institucijama BiH, shodno donesenoj metodologiji. </w:t>
      </w:r>
    </w:p>
    <w:p w:rsidR="00D20BDF" w:rsidRPr="00EA79B1" w:rsidRDefault="00D20BDF" w:rsidP="0011359E">
      <w:pPr>
        <w:pStyle w:val="NoSpacing"/>
        <w:jc w:val="both"/>
        <w:rPr>
          <w:rFonts w:ascii="Times New Roman" w:eastAsia="Calibri" w:hAnsi="Times New Roman"/>
          <w:sz w:val="24"/>
          <w:szCs w:val="24"/>
          <w:lang w:val="hr-HR"/>
        </w:rPr>
      </w:pPr>
      <w:r w:rsidRPr="0011359E">
        <w:rPr>
          <w:rFonts w:ascii="Times New Roman" w:eastAsia="Calibri" w:hAnsi="Times New Roman"/>
          <w:sz w:val="24"/>
          <w:szCs w:val="24"/>
          <w:lang w:val="hr-HR"/>
        </w:rPr>
        <w:t xml:space="preserve">Ovom strategijom planira se unapređenje sustava zaštite od ionizirajućeg zračenja u BiH, uloge i razvoja Agencije u tom sustavu, te daje ciljeve, metode i resurse za dostizanje tih ciljeva, a sve u skladu sa srednjoročnim planiranjem, praćenjem i izvještavanjem definiranim propisanim metodologijama. </w:t>
      </w:r>
    </w:p>
    <w:p w:rsidR="00D20BDF" w:rsidRPr="00395382" w:rsidRDefault="00D20BDF" w:rsidP="0011359E">
      <w:pPr>
        <w:pStyle w:val="NoSpacing"/>
        <w:jc w:val="both"/>
        <w:rPr>
          <w:rFonts w:ascii="Times New Roman" w:eastAsia="Calibri" w:hAnsi="Times New Roman"/>
          <w:i/>
          <w:sz w:val="24"/>
          <w:szCs w:val="24"/>
          <w:lang w:val="hr-HR"/>
        </w:rPr>
      </w:pPr>
      <w:r w:rsidRPr="00395382">
        <w:rPr>
          <w:rFonts w:ascii="Times New Roman" w:eastAsia="Calibri" w:hAnsi="Times New Roman"/>
          <w:i/>
          <w:sz w:val="24"/>
          <w:szCs w:val="24"/>
          <w:lang w:val="hr-HR"/>
        </w:rPr>
        <w:t>Agencija je tijekom 2014. godine, prateći međunarodne konvencije, EU direktive, ICRP 113 i preporuke IAEA, donijela sljedeće podzakonske akte:</w:t>
      </w:r>
    </w:p>
    <w:p w:rsidR="00D20BDF" w:rsidRPr="0011359E" w:rsidRDefault="00D20BDF" w:rsidP="005E1CF8">
      <w:pPr>
        <w:pStyle w:val="NoSpacing"/>
        <w:numPr>
          <w:ilvl w:val="0"/>
          <w:numId w:val="71"/>
        </w:numPr>
        <w:jc w:val="both"/>
        <w:rPr>
          <w:rFonts w:ascii="Times New Roman" w:eastAsia="Calibri" w:hAnsi="Times New Roman"/>
          <w:sz w:val="24"/>
          <w:szCs w:val="24"/>
          <w:lang w:val="hr-HR"/>
        </w:rPr>
      </w:pPr>
      <w:r w:rsidRPr="0011359E">
        <w:rPr>
          <w:rFonts w:ascii="Times New Roman" w:eastAsia="Calibri" w:hAnsi="Times New Roman"/>
          <w:sz w:val="24"/>
          <w:szCs w:val="24"/>
          <w:lang w:val="hr-HR"/>
        </w:rPr>
        <w:t>Strategija upravljanj</w:t>
      </w:r>
      <w:r w:rsidR="00EA79B1">
        <w:rPr>
          <w:rFonts w:ascii="Times New Roman" w:eastAsia="Calibri" w:hAnsi="Times New Roman"/>
          <w:sz w:val="24"/>
          <w:szCs w:val="24"/>
          <w:lang w:val="hr-HR"/>
        </w:rPr>
        <w:t>a radioaktivnim otpadom u BiH ("Sl.</w:t>
      </w:r>
      <w:r w:rsidRPr="0011359E">
        <w:rPr>
          <w:rFonts w:ascii="Times New Roman" w:eastAsia="Calibri" w:hAnsi="Times New Roman"/>
          <w:sz w:val="24"/>
          <w:szCs w:val="24"/>
          <w:lang w:val="hr-HR"/>
        </w:rPr>
        <w:t xml:space="preserve"> glasnik BiH", broj 1/14)</w:t>
      </w:r>
    </w:p>
    <w:p w:rsidR="00D20BDF" w:rsidRPr="0011359E" w:rsidRDefault="00D20BDF" w:rsidP="005E1CF8">
      <w:pPr>
        <w:pStyle w:val="NoSpacing"/>
        <w:numPr>
          <w:ilvl w:val="0"/>
          <w:numId w:val="71"/>
        </w:numPr>
        <w:jc w:val="both"/>
        <w:rPr>
          <w:rFonts w:ascii="Times New Roman" w:eastAsia="Calibri" w:hAnsi="Times New Roman"/>
          <w:sz w:val="24"/>
          <w:szCs w:val="24"/>
          <w:lang w:val="hr-HR"/>
        </w:rPr>
      </w:pPr>
      <w:r w:rsidRPr="0011359E">
        <w:rPr>
          <w:rFonts w:ascii="Times New Roman" w:eastAsia="Calibri" w:hAnsi="Times New Roman"/>
          <w:sz w:val="24"/>
          <w:szCs w:val="24"/>
          <w:lang w:val="hr-HR"/>
        </w:rPr>
        <w:t>Pravilnik o granicama sadržaja radionuklida u hrani, hrani za životinje, lijekovima, predmetima opće upotrebe, građevinskom materijalu i drugoj robi koja se stavlja u promet ("Službeni glasnik BiH", broj 54/14)</w:t>
      </w:r>
    </w:p>
    <w:p w:rsidR="00D20BDF" w:rsidRPr="0011359E" w:rsidRDefault="00D20BDF" w:rsidP="005E1CF8">
      <w:pPr>
        <w:pStyle w:val="NoSpacing"/>
        <w:numPr>
          <w:ilvl w:val="0"/>
          <w:numId w:val="71"/>
        </w:numPr>
        <w:jc w:val="both"/>
        <w:rPr>
          <w:rFonts w:ascii="Times New Roman" w:eastAsia="Calibri" w:hAnsi="Times New Roman"/>
          <w:sz w:val="24"/>
          <w:szCs w:val="24"/>
          <w:lang w:val="hr-HR"/>
        </w:rPr>
      </w:pPr>
      <w:r w:rsidRPr="0011359E">
        <w:rPr>
          <w:rFonts w:ascii="Times New Roman" w:eastAsia="Calibri" w:hAnsi="Times New Roman"/>
          <w:sz w:val="24"/>
          <w:szCs w:val="24"/>
          <w:lang w:val="hr-HR"/>
        </w:rPr>
        <w:t>Pravilnik o monitoringu radioaktivnosti u okolišu ("Službeni glasnik BiH", broj 54/14)</w:t>
      </w:r>
    </w:p>
    <w:p w:rsidR="00D20BDF" w:rsidRPr="0011359E" w:rsidRDefault="00D20BDF" w:rsidP="005E1CF8">
      <w:pPr>
        <w:pStyle w:val="NoSpacing"/>
        <w:numPr>
          <w:ilvl w:val="0"/>
          <w:numId w:val="71"/>
        </w:numPr>
        <w:jc w:val="both"/>
        <w:rPr>
          <w:rFonts w:ascii="Times New Roman" w:eastAsia="Calibri" w:hAnsi="Times New Roman"/>
          <w:sz w:val="24"/>
          <w:szCs w:val="24"/>
          <w:lang w:val="hr-HR"/>
        </w:rPr>
      </w:pPr>
      <w:r w:rsidRPr="0011359E">
        <w:rPr>
          <w:rFonts w:ascii="Times New Roman" w:eastAsia="Calibri" w:hAnsi="Times New Roman"/>
          <w:sz w:val="24"/>
          <w:szCs w:val="24"/>
          <w:lang w:val="hr-HR"/>
        </w:rPr>
        <w:t>Pravilnik o priznavanju statusa kv</w:t>
      </w:r>
      <w:r w:rsidR="00EA79B1">
        <w:rPr>
          <w:rFonts w:ascii="Times New Roman" w:eastAsia="Calibri" w:hAnsi="Times New Roman"/>
          <w:sz w:val="24"/>
          <w:szCs w:val="24"/>
          <w:lang w:val="hr-HR"/>
        </w:rPr>
        <w:t>alificiranog eksperta ("Sl.</w:t>
      </w:r>
      <w:r w:rsidRPr="0011359E">
        <w:rPr>
          <w:rFonts w:ascii="Times New Roman" w:eastAsia="Calibri" w:hAnsi="Times New Roman"/>
          <w:sz w:val="24"/>
          <w:szCs w:val="24"/>
          <w:lang w:val="hr-HR"/>
        </w:rPr>
        <w:t xml:space="preserve"> glasnik BiH", broj 84/14).</w:t>
      </w:r>
    </w:p>
    <w:p w:rsidR="00D20BDF" w:rsidRPr="0011359E" w:rsidRDefault="00D20BDF" w:rsidP="005E1CF8">
      <w:pPr>
        <w:pStyle w:val="NoSpacing"/>
        <w:numPr>
          <w:ilvl w:val="0"/>
          <w:numId w:val="71"/>
        </w:numPr>
        <w:jc w:val="both"/>
        <w:rPr>
          <w:rFonts w:ascii="Times New Roman" w:eastAsia="Calibri" w:hAnsi="Times New Roman"/>
          <w:sz w:val="24"/>
          <w:szCs w:val="24"/>
          <w:lang w:val="hr-HR"/>
        </w:rPr>
      </w:pPr>
      <w:r w:rsidRPr="0011359E">
        <w:rPr>
          <w:rFonts w:ascii="Times New Roman" w:eastAsia="Calibri" w:hAnsi="Times New Roman"/>
          <w:sz w:val="24"/>
          <w:szCs w:val="24"/>
          <w:lang w:val="hr-HR"/>
        </w:rPr>
        <w:t>Agencija je, u 2014. godini, pripremila sljedeće nacrte podzakonskih akata, koji su u završnoj fazi:</w:t>
      </w:r>
    </w:p>
    <w:p w:rsidR="00D20BDF" w:rsidRPr="0011359E" w:rsidRDefault="00D20BDF" w:rsidP="005E1CF8">
      <w:pPr>
        <w:pStyle w:val="NoSpacing"/>
        <w:numPr>
          <w:ilvl w:val="0"/>
          <w:numId w:val="71"/>
        </w:numPr>
        <w:jc w:val="both"/>
        <w:rPr>
          <w:rFonts w:ascii="Times New Roman" w:eastAsia="Calibri" w:hAnsi="Times New Roman"/>
          <w:sz w:val="24"/>
          <w:szCs w:val="24"/>
          <w:lang w:val="hr-HR"/>
        </w:rPr>
      </w:pPr>
      <w:r w:rsidRPr="0011359E">
        <w:rPr>
          <w:rFonts w:ascii="Times New Roman" w:eastAsia="Calibri" w:hAnsi="Times New Roman"/>
          <w:sz w:val="24"/>
          <w:szCs w:val="24"/>
          <w:lang w:val="hr-HR"/>
        </w:rPr>
        <w:t>Nacrt pravilnika o obuci iz zaštite od ionizirajućeg zračenja</w:t>
      </w:r>
    </w:p>
    <w:p w:rsidR="00D20BDF" w:rsidRPr="0011359E" w:rsidRDefault="00D20BDF" w:rsidP="005E1CF8">
      <w:pPr>
        <w:pStyle w:val="NoSpacing"/>
        <w:numPr>
          <w:ilvl w:val="0"/>
          <w:numId w:val="71"/>
        </w:numPr>
        <w:jc w:val="both"/>
        <w:rPr>
          <w:rFonts w:ascii="Times New Roman" w:eastAsia="Calibri" w:hAnsi="Times New Roman"/>
          <w:sz w:val="24"/>
          <w:szCs w:val="24"/>
          <w:lang w:val="hr-HR"/>
        </w:rPr>
      </w:pPr>
      <w:r w:rsidRPr="0011359E">
        <w:rPr>
          <w:rFonts w:ascii="Times New Roman" w:eastAsia="Calibri" w:hAnsi="Times New Roman"/>
          <w:sz w:val="24"/>
          <w:szCs w:val="24"/>
          <w:lang w:val="hr-HR"/>
        </w:rPr>
        <w:t>Nacrt pravilnika o tehničkim servisima za zaštitu od ionizirajućega zračenja</w:t>
      </w:r>
    </w:p>
    <w:p w:rsidR="00D20BDF" w:rsidRPr="0011359E" w:rsidRDefault="00D20BDF" w:rsidP="005E1CF8">
      <w:pPr>
        <w:pStyle w:val="NoSpacing"/>
        <w:numPr>
          <w:ilvl w:val="0"/>
          <w:numId w:val="71"/>
        </w:numPr>
        <w:jc w:val="both"/>
        <w:rPr>
          <w:rFonts w:ascii="Times New Roman" w:eastAsia="Calibri" w:hAnsi="Times New Roman"/>
          <w:sz w:val="24"/>
          <w:szCs w:val="24"/>
          <w:lang w:val="hr-HR"/>
        </w:rPr>
      </w:pPr>
      <w:r w:rsidRPr="0011359E">
        <w:rPr>
          <w:rFonts w:ascii="Times New Roman" w:eastAsia="Calibri" w:hAnsi="Times New Roman"/>
          <w:sz w:val="24"/>
          <w:szCs w:val="24"/>
          <w:lang w:val="hr-HR"/>
        </w:rPr>
        <w:t>Nacrt pravilnika o autorizaciji osobe odgovorne za zaštitu od zračenja</w:t>
      </w:r>
    </w:p>
    <w:p w:rsidR="00D20BDF" w:rsidRPr="0011359E" w:rsidRDefault="00D20BDF" w:rsidP="005E1CF8">
      <w:pPr>
        <w:pStyle w:val="NoSpacing"/>
        <w:numPr>
          <w:ilvl w:val="0"/>
          <w:numId w:val="71"/>
        </w:numPr>
        <w:jc w:val="both"/>
        <w:rPr>
          <w:rFonts w:ascii="Times New Roman" w:eastAsia="Calibri" w:hAnsi="Times New Roman"/>
          <w:sz w:val="24"/>
          <w:szCs w:val="24"/>
          <w:lang w:val="hr-HR"/>
        </w:rPr>
      </w:pPr>
      <w:r w:rsidRPr="0011359E">
        <w:rPr>
          <w:rFonts w:ascii="Times New Roman" w:eastAsia="Calibri" w:hAnsi="Times New Roman"/>
          <w:sz w:val="24"/>
          <w:szCs w:val="24"/>
          <w:lang w:val="hr-HR"/>
        </w:rPr>
        <w:t>Nacrt pravilnika o upravljanju radioaktivnim otpadom.</w:t>
      </w:r>
    </w:p>
    <w:p w:rsidR="00D20BDF" w:rsidRPr="00395382" w:rsidRDefault="00D20BDF" w:rsidP="0011359E">
      <w:pPr>
        <w:pStyle w:val="NoSpacing"/>
        <w:jc w:val="both"/>
        <w:rPr>
          <w:rFonts w:ascii="Times New Roman" w:eastAsia="Calibri" w:hAnsi="Times New Roman"/>
          <w:i/>
          <w:sz w:val="24"/>
          <w:szCs w:val="24"/>
          <w:lang w:val="hr-HR"/>
        </w:rPr>
      </w:pPr>
      <w:r w:rsidRPr="00395382">
        <w:rPr>
          <w:rFonts w:ascii="Times New Roman" w:eastAsia="Calibri" w:hAnsi="Times New Roman"/>
          <w:i/>
          <w:sz w:val="24"/>
          <w:szCs w:val="24"/>
          <w:lang w:val="hr-HR"/>
        </w:rPr>
        <w:t>Agencija je također u tijekom 2014. godine radila na pripremi nacrta izmjena i dopuna sljedećih podzakonskih akata:</w:t>
      </w:r>
    </w:p>
    <w:p w:rsidR="00D20BDF" w:rsidRPr="0011359E" w:rsidRDefault="00D20BDF" w:rsidP="005E1CF8">
      <w:pPr>
        <w:pStyle w:val="NoSpacing"/>
        <w:numPr>
          <w:ilvl w:val="0"/>
          <w:numId w:val="72"/>
        </w:numPr>
        <w:jc w:val="both"/>
        <w:rPr>
          <w:rFonts w:ascii="Times New Roman" w:eastAsia="Calibri" w:hAnsi="Times New Roman"/>
          <w:sz w:val="24"/>
          <w:szCs w:val="24"/>
          <w:lang w:val="hr-HR"/>
        </w:rPr>
      </w:pPr>
      <w:r w:rsidRPr="0011359E">
        <w:rPr>
          <w:rFonts w:ascii="Times New Roman" w:eastAsia="Calibri" w:hAnsi="Times New Roman"/>
          <w:sz w:val="24"/>
          <w:szCs w:val="24"/>
          <w:lang w:val="hr-HR"/>
        </w:rPr>
        <w:t>Pravilnik notifikaciji i autorizaciji pravnih osoba koje koriste izvore ionizirajućega zračenja</w:t>
      </w:r>
    </w:p>
    <w:p w:rsidR="00D20BDF" w:rsidRPr="00614929" w:rsidRDefault="00D20BDF" w:rsidP="005E1CF8">
      <w:pPr>
        <w:pStyle w:val="NoSpacing"/>
        <w:numPr>
          <w:ilvl w:val="0"/>
          <w:numId w:val="72"/>
        </w:numPr>
        <w:jc w:val="both"/>
        <w:rPr>
          <w:rFonts w:ascii="Times New Roman" w:eastAsia="Calibri" w:hAnsi="Times New Roman"/>
          <w:sz w:val="24"/>
          <w:szCs w:val="24"/>
          <w:lang w:val="hr-HR"/>
        </w:rPr>
      </w:pPr>
      <w:r w:rsidRPr="0011359E">
        <w:rPr>
          <w:rFonts w:ascii="Times New Roman" w:eastAsia="Calibri" w:hAnsi="Times New Roman"/>
          <w:sz w:val="24"/>
          <w:szCs w:val="24"/>
          <w:lang w:val="hr-HR"/>
        </w:rPr>
        <w:t>Pravilnik o uvjetima za promet i korištenje izvora ionizirajućega zračenja.</w:t>
      </w:r>
    </w:p>
    <w:p w:rsidR="00D20BDF" w:rsidRPr="0011359E" w:rsidRDefault="00D20BDF" w:rsidP="0011359E">
      <w:pPr>
        <w:pStyle w:val="NoSpacing"/>
        <w:jc w:val="both"/>
        <w:rPr>
          <w:rFonts w:ascii="Times New Roman" w:eastAsia="Calibri" w:hAnsi="Times New Roman"/>
          <w:sz w:val="24"/>
          <w:szCs w:val="24"/>
          <w:lang w:val="hr-HR"/>
        </w:rPr>
      </w:pPr>
      <w:r w:rsidRPr="0011359E">
        <w:rPr>
          <w:rFonts w:ascii="Times New Roman" w:eastAsia="Calibri" w:hAnsi="Times New Roman"/>
          <w:sz w:val="24"/>
          <w:szCs w:val="24"/>
          <w:lang w:val="hr-HR"/>
        </w:rPr>
        <w:t>Agencija je, u tijeku 2014. godini, završila Državni akcijski plan o hitnim slučajevima zaštite stanovništva od ionizirajućega zračenja u slučaju izvanrednog događaja, nuklearnog udesa ili nastanka nuklearne štete (u daljnjem tekstu: Plan), kojim se predviđaju mjere koje poduzimaju institucije BiH, a koje se odnose na zaštitu stanovništva u slučajevima hitnih radijacijskih izvanrednih situacija, koji je usvojen od strane Vijeća ministara u rujnu 2014. godine te se čeka njegovo usvajanje od strane Parlamentarne skupštine BiH.</w:t>
      </w:r>
    </w:p>
    <w:p w:rsidR="00D20BDF" w:rsidRPr="0011359E" w:rsidRDefault="00D20BDF" w:rsidP="0011359E">
      <w:pPr>
        <w:pStyle w:val="NoSpacing"/>
        <w:jc w:val="both"/>
        <w:rPr>
          <w:rFonts w:ascii="Times New Roman" w:eastAsia="Calibri" w:hAnsi="Times New Roman"/>
          <w:sz w:val="24"/>
          <w:szCs w:val="24"/>
          <w:lang w:val="hr-HR"/>
        </w:rPr>
      </w:pPr>
      <w:r w:rsidRPr="0011359E">
        <w:rPr>
          <w:rFonts w:ascii="Times New Roman" w:eastAsia="Calibri" w:hAnsi="Times New Roman"/>
          <w:sz w:val="24"/>
          <w:szCs w:val="24"/>
          <w:lang w:val="hr-HR"/>
        </w:rPr>
        <w:t>Također, Agencija je pripremila Nacrt pravilnika o unutarnjoj organizaciji i sistematizaciji radnih mjesta u Državnoj regulatornoj agenciji za radijacijsku i nuklearnu sigurnost, koji je usklađen s Odlukom o načelima za utvrđivanje unutarnje organizac</w:t>
      </w:r>
      <w:r w:rsidR="00614929">
        <w:rPr>
          <w:rFonts w:ascii="Times New Roman" w:eastAsia="Calibri" w:hAnsi="Times New Roman"/>
          <w:sz w:val="24"/>
          <w:szCs w:val="24"/>
          <w:lang w:val="hr-HR"/>
        </w:rPr>
        <w:t>ije tijela uprave BiH („Sl.</w:t>
      </w:r>
      <w:r w:rsidRPr="0011359E">
        <w:rPr>
          <w:rFonts w:ascii="Times New Roman" w:eastAsia="Calibri" w:hAnsi="Times New Roman"/>
          <w:sz w:val="24"/>
          <w:szCs w:val="24"/>
          <w:lang w:val="hr-HR"/>
        </w:rPr>
        <w:t xml:space="preserve"> glasnik“, broj 30/13) i Odlukom o razvrstavanju radnih mjesta i kriterijima za opis poslova radnih mjest</w:t>
      </w:r>
      <w:r w:rsidR="00614929">
        <w:rPr>
          <w:rFonts w:ascii="Times New Roman" w:eastAsia="Calibri" w:hAnsi="Times New Roman"/>
          <w:sz w:val="24"/>
          <w:szCs w:val="24"/>
          <w:lang w:val="hr-HR"/>
        </w:rPr>
        <w:t>a u institucijama BiH („Sl.</w:t>
      </w:r>
      <w:r w:rsidRPr="0011359E">
        <w:rPr>
          <w:rFonts w:ascii="Times New Roman" w:eastAsia="Calibri" w:hAnsi="Times New Roman"/>
          <w:sz w:val="24"/>
          <w:szCs w:val="24"/>
          <w:lang w:val="hr-HR"/>
        </w:rPr>
        <w:t xml:space="preserve"> glasnik“ broj 30/13). Nacrt pravilnika je odobrilo Ministarstvo pravde BiH i čeka se suglasnost od Ureda za zakonodavstvo i Ministarstva financija i trezora BiH kako bi se isti uputio Vijeću ministara BiH na suglasnost. </w:t>
      </w:r>
    </w:p>
    <w:p w:rsidR="00D20BDF" w:rsidRPr="0011359E" w:rsidRDefault="00D20BDF" w:rsidP="00614929">
      <w:pPr>
        <w:jc w:val="both"/>
        <w:rPr>
          <w:rFonts w:eastAsia="Calibri"/>
          <w:sz w:val="24"/>
          <w:szCs w:val="24"/>
        </w:rPr>
      </w:pPr>
    </w:p>
    <w:p w:rsidR="00D20BDF" w:rsidRDefault="00D20BDF" w:rsidP="00614929">
      <w:pPr>
        <w:jc w:val="both"/>
        <w:rPr>
          <w:rFonts w:eastAsia="Calibri"/>
          <w:sz w:val="22"/>
          <w:szCs w:val="22"/>
        </w:rPr>
      </w:pPr>
      <w:r w:rsidRPr="00614929">
        <w:rPr>
          <w:rFonts w:eastAsia="Calibri"/>
          <w:sz w:val="22"/>
          <w:szCs w:val="22"/>
        </w:rPr>
        <w:t xml:space="preserve">ZAKLJUČIVANJE </w:t>
      </w:r>
      <w:r w:rsidR="00614929">
        <w:rPr>
          <w:rFonts w:eastAsia="Calibri"/>
          <w:sz w:val="22"/>
          <w:szCs w:val="22"/>
        </w:rPr>
        <w:t xml:space="preserve"> </w:t>
      </w:r>
      <w:r w:rsidRPr="00614929">
        <w:rPr>
          <w:rFonts w:eastAsia="Calibri"/>
          <w:sz w:val="22"/>
          <w:szCs w:val="22"/>
        </w:rPr>
        <w:t xml:space="preserve">MEĐUNARODNIH </w:t>
      </w:r>
      <w:r w:rsidR="00614929">
        <w:rPr>
          <w:rFonts w:eastAsia="Calibri"/>
          <w:sz w:val="22"/>
          <w:szCs w:val="22"/>
        </w:rPr>
        <w:t xml:space="preserve"> </w:t>
      </w:r>
      <w:r w:rsidRPr="00614929">
        <w:rPr>
          <w:rFonts w:eastAsia="Calibri"/>
          <w:sz w:val="22"/>
          <w:szCs w:val="22"/>
        </w:rPr>
        <w:t>UGOVORA</w:t>
      </w:r>
    </w:p>
    <w:p w:rsidR="00614929" w:rsidRPr="00614929" w:rsidRDefault="00614929" w:rsidP="00614929">
      <w:pPr>
        <w:jc w:val="both"/>
        <w:rPr>
          <w:rFonts w:eastAsia="Calibri"/>
          <w:sz w:val="22"/>
          <w:szCs w:val="22"/>
        </w:rPr>
      </w:pPr>
    </w:p>
    <w:p w:rsidR="00D20BDF" w:rsidRPr="0011359E" w:rsidRDefault="00D20BDF" w:rsidP="0011359E">
      <w:pPr>
        <w:jc w:val="both"/>
        <w:rPr>
          <w:bCs/>
          <w:sz w:val="24"/>
          <w:szCs w:val="24"/>
        </w:rPr>
      </w:pPr>
      <w:r w:rsidRPr="0011359E">
        <w:rPr>
          <w:bCs/>
          <w:sz w:val="24"/>
          <w:szCs w:val="24"/>
        </w:rPr>
        <w:t>Pripremljen je Nacrt sporazum</w:t>
      </w:r>
      <w:r w:rsidR="00614929">
        <w:rPr>
          <w:bCs/>
          <w:sz w:val="24"/>
          <w:szCs w:val="24"/>
        </w:rPr>
        <w:t>a između Vijeća ministara BiH</w:t>
      </w:r>
      <w:r w:rsidRPr="0011359E">
        <w:rPr>
          <w:bCs/>
          <w:sz w:val="24"/>
          <w:szCs w:val="24"/>
        </w:rPr>
        <w:t xml:space="preserve"> i Vlade Republike Srbije o suradnji u oblasti radi</w:t>
      </w:r>
      <w:r w:rsidR="00614929">
        <w:rPr>
          <w:bCs/>
          <w:sz w:val="24"/>
          <w:szCs w:val="24"/>
        </w:rPr>
        <w:t>jacijske i nuklearne sigurnosti</w:t>
      </w:r>
      <w:r w:rsidRPr="0011359E">
        <w:rPr>
          <w:bCs/>
          <w:sz w:val="24"/>
          <w:szCs w:val="24"/>
        </w:rPr>
        <w:t xml:space="preserve"> i bezbjednosti koji je dostavljen Vijeću ministara BiH na usvajanje.</w:t>
      </w:r>
    </w:p>
    <w:p w:rsidR="00D20BDF" w:rsidRPr="0011359E" w:rsidRDefault="00D20BDF" w:rsidP="0011359E">
      <w:pPr>
        <w:jc w:val="both"/>
        <w:rPr>
          <w:bCs/>
          <w:sz w:val="24"/>
          <w:szCs w:val="24"/>
        </w:rPr>
      </w:pPr>
      <w:r w:rsidRPr="0011359E">
        <w:rPr>
          <w:bCs/>
          <w:sz w:val="24"/>
          <w:szCs w:val="24"/>
        </w:rPr>
        <w:t>Memorandum o razumijevanju između Državne regulatorne agencije za radijacijsku i nuklearnu sigurnost BiH i Komisije za zaštitu od z</w:t>
      </w:r>
      <w:r w:rsidR="00E22E9E">
        <w:rPr>
          <w:bCs/>
          <w:sz w:val="24"/>
          <w:szCs w:val="24"/>
        </w:rPr>
        <w:t>račenja Albanije je potpisan 7.11.</w:t>
      </w:r>
      <w:r w:rsidRPr="0011359E">
        <w:rPr>
          <w:bCs/>
          <w:sz w:val="24"/>
          <w:szCs w:val="24"/>
        </w:rPr>
        <w:t>2014. godine.</w:t>
      </w:r>
    </w:p>
    <w:p w:rsidR="00D20BDF" w:rsidRPr="0011359E" w:rsidRDefault="00D20BDF" w:rsidP="0011359E">
      <w:pPr>
        <w:jc w:val="both"/>
        <w:rPr>
          <w:sz w:val="24"/>
          <w:szCs w:val="24"/>
        </w:rPr>
      </w:pPr>
    </w:p>
    <w:p w:rsidR="00D20BDF" w:rsidRDefault="00D20BDF" w:rsidP="00614929">
      <w:pPr>
        <w:jc w:val="both"/>
        <w:rPr>
          <w:rFonts w:eastAsia="Calibri"/>
          <w:sz w:val="22"/>
          <w:szCs w:val="22"/>
        </w:rPr>
      </w:pPr>
      <w:r w:rsidRPr="00614929">
        <w:rPr>
          <w:rFonts w:eastAsia="Calibri"/>
          <w:sz w:val="22"/>
          <w:szCs w:val="22"/>
        </w:rPr>
        <w:t>EUROPSKE</w:t>
      </w:r>
      <w:r w:rsidR="00614929">
        <w:rPr>
          <w:rFonts w:eastAsia="Calibri"/>
          <w:sz w:val="22"/>
          <w:szCs w:val="22"/>
        </w:rPr>
        <w:t xml:space="preserve"> </w:t>
      </w:r>
      <w:r w:rsidRPr="00614929">
        <w:rPr>
          <w:rFonts w:eastAsia="Calibri"/>
          <w:sz w:val="22"/>
          <w:szCs w:val="22"/>
        </w:rPr>
        <w:t xml:space="preserve"> INTEGRACIJE</w:t>
      </w:r>
    </w:p>
    <w:p w:rsidR="00614929" w:rsidRPr="00614929" w:rsidRDefault="00614929" w:rsidP="00614929">
      <w:pPr>
        <w:jc w:val="both"/>
        <w:rPr>
          <w:rFonts w:eastAsia="Calibri"/>
          <w:sz w:val="22"/>
          <w:szCs w:val="22"/>
        </w:rPr>
      </w:pPr>
    </w:p>
    <w:p w:rsidR="00D20BDF" w:rsidRPr="0011359E" w:rsidRDefault="00D20BDF" w:rsidP="0011359E">
      <w:pPr>
        <w:spacing w:after="60"/>
        <w:jc w:val="both"/>
        <w:rPr>
          <w:rFonts w:eastAsia="Calibri"/>
          <w:noProof/>
          <w:sz w:val="24"/>
          <w:szCs w:val="24"/>
        </w:rPr>
      </w:pPr>
      <w:r w:rsidRPr="0011359E">
        <w:rPr>
          <w:rFonts w:eastAsia="Calibri"/>
          <w:noProof/>
          <w:sz w:val="24"/>
          <w:szCs w:val="24"/>
        </w:rPr>
        <w:t>Suradnja Agencije s institucijama Europske unije se uglavnom odvija kroz transpoziciju europskih direktiva EURATOM u zakonodavstvo BiH i implementaciju IPA projekta za oblast zaštite od zračenja i nuklearne sigurnosti.</w:t>
      </w:r>
    </w:p>
    <w:p w:rsidR="00D20BDF" w:rsidRPr="0011359E" w:rsidRDefault="00D20BDF" w:rsidP="0011359E">
      <w:pPr>
        <w:spacing w:after="60"/>
        <w:jc w:val="both"/>
        <w:rPr>
          <w:noProof/>
          <w:sz w:val="24"/>
          <w:szCs w:val="24"/>
        </w:rPr>
      </w:pPr>
      <w:r w:rsidRPr="0011359E">
        <w:rPr>
          <w:rFonts w:eastAsia="Calibri"/>
          <w:noProof/>
          <w:sz w:val="24"/>
          <w:szCs w:val="24"/>
        </w:rPr>
        <w:t>U 2014. godini započeta je implementacija projekata iz ciklusa IPA 2011</w:t>
      </w:r>
      <w:r w:rsidRPr="0011359E">
        <w:rPr>
          <w:noProof/>
          <w:sz w:val="24"/>
          <w:szCs w:val="24"/>
        </w:rPr>
        <w:t>:</w:t>
      </w:r>
    </w:p>
    <w:p w:rsidR="00D20BDF" w:rsidRPr="0011359E" w:rsidRDefault="00D20BDF" w:rsidP="0011359E">
      <w:pPr>
        <w:spacing w:after="60"/>
        <w:jc w:val="both"/>
        <w:rPr>
          <w:i/>
          <w:noProof/>
          <w:color w:val="FF0000"/>
          <w:sz w:val="24"/>
          <w:szCs w:val="24"/>
        </w:rPr>
      </w:pPr>
      <w:r w:rsidRPr="0011359E">
        <w:rPr>
          <w:bCs/>
          <w:i/>
          <w:sz w:val="24"/>
          <w:szCs w:val="24"/>
        </w:rPr>
        <w:t>Jačanje tehničkih kapaciteta nuklearnih regulatornih tijela na z</w:t>
      </w:r>
      <w:r w:rsidR="00614929">
        <w:rPr>
          <w:bCs/>
          <w:i/>
          <w:sz w:val="24"/>
          <w:szCs w:val="24"/>
        </w:rPr>
        <w:t>apadnom Balkanu (Albanija, BiH</w:t>
      </w:r>
      <w:r w:rsidRPr="0011359E">
        <w:rPr>
          <w:bCs/>
          <w:i/>
          <w:sz w:val="24"/>
          <w:szCs w:val="24"/>
        </w:rPr>
        <w:t>, Bivša Jugoslovenska Republika Makedonija, Kosovo</w:t>
      </w:r>
      <w:r w:rsidRPr="0011359E">
        <w:rPr>
          <w:rStyle w:val="FootnoteReference"/>
          <w:bCs/>
          <w:i/>
          <w:sz w:val="24"/>
          <w:szCs w:val="24"/>
        </w:rPr>
        <w:footnoteReference w:id="13"/>
      </w:r>
      <w:r w:rsidRPr="0011359E">
        <w:rPr>
          <w:bCs/>
          <w:i/>
          <w:sz w:val="24"/>
          <w:szCs w:val="24"/>
        </w:rPr>
        <w:t>, Crna Gora i Srbija).</w:t>
      </w:r>
    </w:p>
    <w:p w:rsidR="00D20BDF" w:rsidRPr="0011359E" w:rsidRDefault="00D20BDF" w:rsidP="0011359E">
      <w:pPr>
        <w:spacing w:after="60"/>
        <w:jc w:val="both"/>
        <w:rPr>
          <w:rFonts w:eastAsia="Calibri"/>
          <w:noProof/>
          <w:sz w:val="24"/>
          <w:szCs w:val="24"/>
        </w:rPr>
      </w:pPr>
      <w:r w:rsidRPr="0011359E">
        <w:rPr>
          <w:rFonts w:eastAsia="Calibri"/>
          <w:noProof/>
          <w:sz w:val="24"/>
          <w:szCs w:val="24"/>
        </w:rPr>
        <w:t xml:space="preserve">Pored implementacije IPA projekta, suradnja Agencije s institucijama Europske unije se nastavlja odvijati kroz EURDEP mrežu. </w:t>
      </w:r>
    </w:p>
    <w:p w:rsidR="00D20BDF" w:rsidRPr="0011359E" w:rsidRDefault="00D20BDF" w:rsidP="0011359E">
      <w:pPr>
        <w:spacing w:after="60"/>
        <w:jc w:val="both"/>
        <w:rPr>
          <w:rFonts w:eastAsia="Calibri"/>
          <w:noProof/>
          <w:sz w:val="24"/>
          <w:szCs w:val="24"/>
        </w:rPr>
      </w:pPr>
      <w:r w:rsidRPr="0011359E">
        <w:rPr>
          <w:rFonts w:eastAsia="Calibri"/>
          <w:noProof/>
          <w:sz w:val="24"/>
          <w:szCs w:val="24"/>
        </w:rPr>
        <w:t>Državni inspektori za radijacijsku i nuklearnu sigurnost su sudjelovali na radionicama u organizaciji EU-a o Obrani uslijed kemijske, biološke, radiološke i nuklearne prijetnje (CBRN).</w:t>
      </w:r>
    </w:p>
    <w:p w:rsidR="00D20BDF" w:rsidRPr="00044FF1" w:rsidRDefault="00D20BDF" w:rsidP="0011359E">
      <w:pPr>
        <w:jc w:val="both"/>
        <w:rPr>
          <w:sz w:val="24"/>
          <w:szCs w:val="24"/>
          <w:lang w:eastAsia="hr-BA"/>
        </w:rPr>
      </w:pPr>
      <w:r w:rsidRPr="0011359E">
        <w:rPr>
          <w:sz w:val="24"/>
          <w:szCs w:val="24"/>
          <w:lang w:eastAsia="hr-BA"/>
        </w:rPr>
        <w:t xml:space="preserve">Početkom prosinca 2014. godine eksperti za monitoring okoliša posjetili su Regionalni ured Agencije u Banja Luci u svrhu mogućeg novog projekta bilateralne suradnje između BiH i Belgije u ovoj oblasti. </w:t>
      </w:r>
    </w:p>
    <w:p w:rsidR="00D20BDF" w:rsidRPr="00044FF1" w:rsidRDefault="00D20BDF" w:rsidP="0011359E">
      <w:pPr>
        <w:spacing w:after="60"/>
        <w:jc w:val="both"/>
        <w:rPr>
          <w:rFonts w:eastAsia="Calibri"/>
          <w:i/>
          <w:noProof/>
        </w:rPr>
      </w:pPr>
      <w:r w:rsidRPr="00044FF1">
        <w:rPr>
          <w:rFonts w:eastAsia="Calibri"/>
          <w:i/>
          <w:u w:val="single"/>
        </w:rPr>
        <w:t>SURADNJA S MEĐUNARODNOM AGENCIJOM ZA ATOMSKU ENERGIJU (IAEA)</w:t>
      </w:r>
    </w:p>
    <w:p w:rsidR="00D20BDF" w:rsidRPr="0011359E" w:rsidRDefault="00D20BDF" w:rsidP="0011359E">
      <w:pPr>
        <w:spacing w:after="60"/>
        <w:jc w:val="both"/>
        <w:rPr>
          <w:rFonts w:eastAsia="Calibri"/>
          <w:noProof/>
          <w:sz w:val="24"/>
          <w:szCs w:val="24"/>
        </w:rPr>
      </w:pPr>
      <w:r w:rsidRPr="0011359E">
        <w:rPr>
          <w:rFonts w:eastAsia="Calibri"/>
          <w:noProof/>
          <w:sz w:val="24"/>
          <w:szCs w:val="24"/>
        </w:rPr>
        <w:t>Prema Zakonu, Agencija je državni partner BiH za suradnju s IAEA u vezi svih pitanja iz oblasti radijacijske i nuklearne sigurnosti.</w:t>
      </w:r>
    </w:p>
    <w:p w:rsidR="00D20BDF" w:rsidRPr="0011359E" w:rsidRDefault="00D20BDF" w:rsidP="0011359E">
      <w:pPr>
        <w:spacing w:after="60"/>
        <w:jc w:val="both"/>
        <w:rPr>
          <w:rFonts w:eastAsia="Calibri"/>
          <w:noProof/>
          <w:sz w:val="24"/>
          <w:szCs w:val="24"/>
        </w:rPr>
      </w:pPr>
      <w:r w:rsidRPr="0011359E">
        <w:rPr>
          <w:rFonts w:eastAsia="Calibri"/>
          <w:noProof/>
          <w:sz w:val="24"/>
          <w:szCs w:val="24"/>
        </w:rPr>
        <w:t>Program tehničke kooperacije se implementira kroz nacionalne, regionalne i interregionalne projekte u ciklusima od po dvije godine, te je u sklopu navedenog Agencija imala niz sastanaka u BiH:</w:t>
      </w:r>
    </w:p>
    <w:p w:rsidR="00381C33" w:rsidRDefault="00D20BDF" w:rsidP="005E1CF8">
      <w:pPr>
        <w:numPr>
          <w:ilvl w:val="0"/>
          <w:numId w:val="73"/>
        </w:numPr>
        <w:overflowPunct/>
        <w:autoSpaceDE/>
        <w:autoSpaceDN/>
        <w:adjustRightInd/>
        <w:spacing w:after="60"/>
        <w:jc w:val="both"/>
        <w:textAlignment w:val="auto"/>
        <w:rPr>
          <w:spacing w:val="-2"/>
          <w:sz w:val="24"/>
          <w:szCs w:val="24"/>
        </w:rPr>
      </w:pPr>
      <w:r w:rsidRPr="0011359E">
        <w:rPr>
          <w:spacing w:val="-2"/>
          <w:sz w:val="24"/>
          <w:szCs w:val="24"/>
        </w:rPr>
        <w:t xml:space="preserve">Posjet eksperta za kondicioniranje radioaktivnih izvora kategorije 3, 4 i </w:t>
      </w:r>
      <w:r w:rsidR="00044FF1">
        <w:rPr>
          <w:spacing w:val="-2"/>
          <w:sz w:val="24"/>
          <w:szCs w:val="24"/>
        </w:rPr>
        <w:t xml:space="preserve">5 koja je </w:t>
      </w:r>
    </w:p>
    <w:p w:rsidR="00D20BDF" w:rsidRPr="0011359E" w:rsidRDefault="00044FF1" w:rsidP="00381C33">
      <w:pPr>
        <w:overflowPunct/>
        <w:autoSpaceDE/>
        <w:autoSpaceDN/>
        <w:adjustRightInd/>
        <w:spacing w:after="60"/>
        <w:jc w:val="both"/>
        <w:textAlignment w:val="auto"/>
        <w:rPr>
          <w:spacing w:val="-2"/>
          <w:sz w:val="24"/>
          <w:szCs w:val="24"/>
        </w:rPr>
      </w:pPr>
      <w:r>
        <w:rPr>
          <w:spacing w:val="-2"/>
          <w:sz w:val="24"/>
          <w:szCs w:val="24"/>
        </w:rPr>
        <w:t>održana od 13. do 17.1.</w:t>
      </w:r>
      <w:r w:rsidR="00D20BDF" w:rsidRPr="0011359E">
        <w:rPr>
          <w:spacing w:val="-2"/>
          <w:sz w:val="24"/>
          <w:szCs w:val="24"/>
        </w:rPr>
        <w:t>2014. godine u sklopu Interregionalnog projekta „Strengthening Cradle-to-Grave Control of Radioactive Sources in the Mediterranean Region“.</w:t>
      </w:r>
    </w:p>
    <w:p w:rsidR="00381C33" w:rsidRDefault="00D20BDF" w:rsidP="005E1CF8">
      <w:pPr>
        <w:numPr>
          <w:ilvl w:val="0"/>
          <w:numId w:val="73"/>
        </w:numPr>
        <w:overflowPunct/>
        <w:autoSpaceDE/>
        <w:autoSpaceDN/>
        <w:adjustRightInd/>
        <w:spacing w:after="60"/>
        <w:jc w:val="both"/>
        <w:textAlignment w:val="auto"/>
        <w:rPr>
          <w:spacing w:val="-2"/>
          <w:sz w:val="24"/>
          <w:szCs w:val="24"/>
        </w:rPr>
      </w:pPr>
      <w:r w:rsidRPr="0011359E">
        <w:rPr>
          <w:spacing w:val="-2"/>
          <w:sz w:val="24"/>
          <w:szCs w:val="24"/>
        </w:rPr>
        <w:t xml:space="preserve">Sastanak relevantnih institucija BiH vezano za Integrirani plan podrške za nuklearnu </w:t>
      </w:r>
    </w:p>
    <w:p w:rsidR="00D20BDF" w:rsidRPr="0011359E" w:rsidRDefault="00D20BDF" w:rsidP="00381C33">
      <w:pPr>
        <w:overflowPunct/>
        <w:autoSpaceDE/>
        <w:autoSpaceDN/>
        <w:adjustRightInd/>
        <w:spacing w:after="60"/>
        <w:jc w:val="both"/>
        <w:textAlignment w:val="auto"/>
        <w:rPr>
          <w:spacing w:val="-2"/>
          <w:sz w:val="24"/>
          <w:szCs w:val="24"/>
        </w:rPr>
      </w:pPr>
      <w:r w:rsidRPr="0011359E">
        <w:rPr>
          <w:spacing w:val="-2"/>
          <w:sz w:val="24"/>
          <w:szCs w:val="24"/>
        </w:rPr>
        <w:t>sigu</w:t>
      </w:r>
      <w:r w:rsidR="00044FF1">
        <w:rPr>
          <w:spacing w:val="-2"/>
          <w:sz w:val="24"/>
          <w:szCs w:val="24"/>
        </w:rPr>
        <w:t>rnost održan u Sarajevu 4. – 6.2.</w:t>
      </w:r>
      <w:r w:rsidRPr="0011359E">
        <w:rPr>
          <w:spacing w:val="-2"/>
          <w:sz w:val="24"/>
          <w:szCs w:val="24"/>
        </w:rPr>
        <w:t>2014. godine.</w:t>
      </w:r>
    </w:p>
    <w:p w:rsidR="00381C33" w:rsidRDefault="00D20BDF" w:rsidP="005E1CF8">
      <w:pPr>
        <w:numPr>
          <w:ilvl w:val="0"/>
          <w:numId w:val="73"/>
        </w:numPr>
        <w:overflowPunct/>
        <w:autoSpaceDE/>
        <w:autoSpaceDN/>
        <w:adjustRightInd/>
        <w:spacing w:after="60"/>
        <w:jc w:val="both"/>
        <w:textAlignment w:val="auto"/>
        <w:rPr>
          <w:spacing w:val="-2"/>
          <w:sz w:val="24"/>
          <w:szCs w:val="24"/>
        </w:rPr>
      </w:pPr>
      <w:r w:rsidRPr="0011359E">
        <w:rPr>
          <w:spacing w:val="-2"/>
          <w:sz w:val="24"/>
          <w:szCs w:val="24"/>
        </w:rPr>
        <w:t xml:space="preserve">Ekspertna misija za pregled Studijskog slučaja i procjene istog za skladište </w:t>
      </w:r>
    </w:p>
    <w:p w:rsidR="00D20BDF" w:rsidRPr="0011359E" w:rsidRDefault="00D20BDF" w:rsidP="00381C33">
      <w:pPr>
        <w:overflowPunct/>
        <w:autoSpaceDE/>
        <w:autoSpaceDN/>
        <w:adjustRightInd/>
        <w:spacing w:after="60"/>
        <w:jc w:val="both"/>
        <w:textAlignment w:val="auto"/>
        <w:rPr>
          <w:spacing w:val="-2"/>
          <w:sz w:val="24"/>
          <w:szCs w:val="24"/>
        </w:rPr>
      </w:pPr>
      <w:r w:rsidRPr="0011359E">
        <w:rPr>
          <w:spacing w:val="-2"/>
          <w:sz w:val="24"/>
          <w:szCs w:val="24"/>
        </w:rPr>
        <w:t>r</w:t>
      </w:r>
      <w:r w:rsidR="00044FF1">
        <w:rPr>
          <w:spacing w:val="-2"/>
          <w:sz w:val="24"/>
          <w:szCs w:val="24"/>
        </w:rPr>
        <w:t>adioaktivnog otpada održana 20.3.</w:t>
      </w:r>
      <w:r w:rsidRPr="0011359E">
        <w:rPr>
          <w:spacing w:val="-2"/>
          <w:sz w:val="24"/>
          <w:szCs w:val="24"/>
        </w:rPr>
        <w:t>2014. godine u Sarajevu.</w:t>
      </w:r>
    </w:p>
    <w:p w:rsidR="00381C33" w:rsidRDefault="00044FF1" w:rsidP="005E1CF8">
      <w:pPr>
        <w:numPr>
          <w:ilvl w:val="0"/>
          <w:numId w:val="73"/>
        </w:numPr>
        <w:overflowPunct/>
        <w:autoSpaceDE/>
        <w:autoSpaceDN/>
        <w:adjustRightInd/>
        <w:spacing w:after="60"/>
        <w:jc w:val="both"/>
        <w:textAlignment w:val="auto"/>
        <w:rPr>
          <w:spacing w:val="-2"/>
          <w:sz w:val="24"/>
          <w:szCs w:val="24"/>
        </w:rPr>
      </w:pPr>
      <w:r>
        <w:rPr>
          <w:spacing w:val="-2"/>
          <w:sz w:val="24"/>
          <w:szCs w:val="24"/>
        </w:rPr>
        <w:t xml:space="preserve">Regionalni trening </w:t>
      </w:r>
      <w:r w:rsidR="00D20BDF" w:rsidRPr="0011359E">
        <w:rPr>
          <w:spacing w:val="-2"/>
          <w:sz w:val="24"/>
          <w:szCs w:val="24"/>
        </w:rPr>
        <w:t xml:space="preserve">tečaj za hibridno snimanje: SPECT/CT i PET/CT održan na </w:t>
      </w:r>
    </w:p>
    <w:p w:rsidR="00D20BDF" w:rsidRPr="0011359E" w:rsidRDefault="00D20BDF" w:rsidP="00381C33">
      <w:pPr>
        <w:overflowPunct/>
        <w:autoSpaceDE/>
        <w:autoSpaceDN/>
        <w:adjustRightInd/>
        <w:spacing w:after="60"/>
        <w:jc w:val="both"/>
        <w:textAlignment w:val="auto"/>
        <w:rPr>
          <w:spacing w:val="-2"/>
          <w:sz w:val="24"/>
          <w:szCs w:val="24"/>
        </w:rPr>
      </w:pPr>
      <w:r w:rsidRPr="0011359E">
        <w:rPr>
          <w:spacing w:val="-2"/>
          <w:sz w:val="24"/>
          <w:szCs w:val="24"/>
        </w:rPr>
        <w:t xml:space="preserve">Kliničkom </w:t>
      </w:r>
      <w:r w:rsidR="00044FF1">
        <w:rPr>
          <w:spacing w:val="-2"/>
          <w:sz w:val="24"/>
          <w:szCs w:val="24"/>
        </w:rPr>
        <w:t>centru Univerziteta u Sarajevu 16. – 20.6.</w:t>
      </w:r>
      <w:r w:rsidRPr="0011359E">
        <w:rPr>
          <w:spacing w:val="-2"/>
          <w:sz w:val="24"/>
          <w:szCs w:val="24"/>
        </w:rPr>
        <w:t>2014. godine na kojem su bili predstavnici više od petnaest europskih država.</w:t>
      </w:r>
    </w:p>
    <w:p w:rsidR="00381C33" w:rsidRDefault="00D20BDF" w:rsidP="005E1CF8">
      <w:pPr>
        <w:numPr>
          <w:ilvl w:val="0"/>
          <w:numId w:val="73"/>
        </w:numPr>
        <w:overflowPunct/>
        <w:autoSpaceDE/>
        <w:autoSpaceDN/>
        <w:adjustRightInd/>
        <w:spacing w:after="60"/>
        <w:jc w:val="both"/>
        <w:textAlignment w:val="auto"/>
        <w:rPr>
          <w:spacing w:val="-2"/>
          <w:sz w:val="24"/>
          <w:szCs w:val="24"/>
        </w:rPr>
      </w:pPr>
      <w:r w:rsidRPr="0011359E">
        <w:rPr>
          <w:spacing w:val="-2"/>
          <w:sz w:val="24"/>
          <w:szCs w:val="24"/>
        </w:rPr>
        <w:t>Ekspertna misija za edukaciju softverskog prog</w:t>
      </w:r>
      <w:r w:rsidR="00044FF1">
        <w:rPr>
          <w:spacing w:val="-2"/>
          <w:sz w:val="24"/>
          <w:szCs w:val="24"/>
        </w:rPr>
        <w:t xml:space="preserve">rama (SAFRAN) održana 21. – </w:t>
      </w:r>
    </w:p>
    <w:p w:rsidR="00D20BDF" w:rsidRPr="0011359E" w:rsidRDefault="00044FF1" w:rsidP="00381C33">
      <w:pPr>
        <w:overflowPunct/>
        <w:autoSpaceDE/>
        <w:autoSpaceDN/>
        <w:adjustRightInd/>
        <w:spacing w:after="60"/>
        <w:jc w:val="both"/>
        <w:textAlignment w:val="auto"/>
        <w:rPr>
          <w:spacing w:val="-2"/>
          <w:sz w:val="24"/>
          <w:szCs w:val="24"/>
        </w:rPr>
      </w:pPr>
      <w:r>
        <w:rPr>
          <w:spacing w:val="-2"/>
          <w:sz w:val="24"/>
          <w:szCs w:val="24"/>
        </w:rPr>
        <w:t>25.7.</w:t>
      </w:r>
      <w:r w:rsidR="00D20BDF" w:rsidRPr="0011359E">
        <w:rPr>
          <w:spacing w:val="-2"/>
          <w:sz w:val="24"/>
          <w:szCs w:val="24"/>
        </w:rPr>
        <w:t>2014. godine u Sarajevu.</w:t>
      </w:r>
    </w:p>
    <w:p w:rsidR="00381C33" w:rsidRDefault="00D20BDF" w:rsidP="005E1CF8">
      <w:pPr>
        <w:numPr>
          <w:ilvl w:val="0"/>
          <w:numId w:val="73"/>
        </w:numPr>
        <w:tabs>
          <w:tab w:val="left" w:pos="-1440"/>
          <w:tab w:val="left" w:pos="-720"/>
          <w:tab w:val="left" w:pos="0"/>
          <w:tab w:val="left" w:pos="317"/>
          <w:tab w:val="left" w:pos="720"/>
        </w:tabs>
        <w:suppressAutoHyphens/>
        <w:overflowPunct/>
        <w:autoSpaceDE/>
        <w:autoSpaceDN/>
        <w:adjustRightInd/>
        <w:spacing w:after="60"/>
        <w:jc w:val="both"/>
        <w:textAlignment w:val="auto"/>
        <w:rPr>
          <w:spacing w:val="-2"/>
          <w:sz w:val="24"/>
          <w:szCs w:val="24"/>
        </w:rPr>
      </w:pPr>
      <w:r w:rsidRPr="0011359E">
        <w:rPr>
          <w:spacing w:val="-2"/>
          <w:sz w:val="24"/>
          <w:szCs w:val="24"/>
        </w:rPr>
        <w:t>Nacionalni trening tečaj zaštite od zračenja u medicini održan na Kliničkom</w:t>
      </w:r>
      <w:r w:rsidR="00044FF1">
        <w:rPr>
          <w:spacing w:val="-2"/>
          <w:sz w:val="24"/>
          <w:szCs w:val="24"/>
        </w:rPr>
        <w:t xml:space="preserve"> centru </w:t>
      </w:r>
    </w:p>
    <w:p w:rsidR="00D20BDF" w:rsidRPr="0011359E" w:rsidRDefault="00044FF1" w:rsidP="00381C33">
      <w:pPr>
        <w:tabs>
          <w:tab w:val="left" w:pos="-1440"/>
          <w:tab w:val="left" w:pos="-720"/>
          <w:tab w:val="left" w:pos="0"/>
          <w:tab w:val="left" w:pos="317"/>
          <w:tab w:val="left" w:pos="720"/>
        </w:tabs>
        <w:suppressAutoHyphens/>
        <w:overflowPunct/>
        <w:autoSpaceDE/>
        <w:autoSpaceDN/>
        <w:adjustRightInd/>
        <w:spacing w:after="60"/>
        <w:jc w:val="both"/>
        <w:textAlignment w:val="auto"/>
        <w:rPr>
          <w:spacing w:val="-2"/>
          <w:sz w:val="24"/>
          <w:szCs w:val="24"/>
        </w:rPr>
      </w:pPr>
      <w:r>
        <w:rPr>
          <w:spacing w:val="-2"/>
          <w:sz w:val="24"/>
          <w:szCs w:val="24"/>
        </w:rPr>
        <w:t>Univerziteta u Sarajevu od 22. do 26.9.</w:t>
      </w:r>
      <w:r w:rsidR="00D20BDF" w:rsidRPr="0011359E">
        <w:rPr>
          <w:spacing w:val="-2"/>
          <w:sz w:val="24"/>
          <w:szCs w:val="24"/>
        </w:rPr>
        <w:t>2014. godine.</w:t>
      </w:r>
    </w:p>
    <w:p w:rsidR="00381C33" w:rsidRDefault="00D20BDF" w:rsidP="005E1CF8">
      <w:pPr>
        <w:numPr>
          <w:ilvl w:val="0"/>
          <w:numId w:val="73"/>
        </w:numPr>
        <w:overflowPunct/>
        <w:autoSpaceDE/>
        <w:autoSpaceDN/>
        <w:adjustRightInd/>
        <w:spacing w:after="60"/>
        <w:jc w:val="both"/>
        <w:textAlignment w:val="auto"/>
        <w:rPr>
          <w:spacing w:val="-2"/>
          <w:sz w:val="24"/>
          <w:szCs w:val="24"/>
        </w:rPr>
      </w:pPr>
      <w:r w:rsidRPr="0011359E">
        <w:rPr>
          <w:spacing w:val="-2"/>
          <w:sz w:val="24"/>
          <w:szCs w:val="24"/>
        </w:rPr>
        <w:t xml:space="preserve">Druga ekspertna misija za pregled Studijskog slučaja i procjene istog za skladište </w:t>
      </w:r>
    </w:p>
    <w:p w:rsidR="00D20BDF" w:rsidRPr="0011359E" w:rsidRDefault="00D20BDF" w:rsidP="00381C33">
      <w:pPr>
        <w:overflowPunct/>
        <w:autoSpaceDE/>
        <w:autoSpaceDN/>
        <w:adjustRightInd/>
        <w:spacing w:after="60"/>
        <w:jc w:val="both"/>
        <w:textAlignment w:val="auto"/>
        <w:rPr>
          <w:spacing w:val="-2"/>
          <w:sz w:val="24"/>
          <w:szCs w:val="24"/>
        </w:rPr>
      </w:pPr>
      <w:r w:rsidRPr="0011359E">
        <w:rPr>
          <w:spacing w:val="-2"/>
          <w:sz w:val="24"/>
          <w:szCs w:val="24"/>
        </w:rPr>
        <w:t>radi</w:t>
      </w:r>
      <w:r w:rsidR="00044FF1">
        <w:rPr>
          <w:spacing w:val="-2"/>
          <w:sz w:val="24"/>
          <w:szCs w:val="24"/>
        </w:rPr>
        <w:t>oaktivnog otpada održana od 29.9. do 2.10.</w:t>
      </w:r>
      <w:r w:rsidRPr="0011359E">
        <w:rPr>
          <w:spacing w:val="-2"/>
          <w:sz w:val="24"/>
          <w:szCs w:val="24"/>
        </w:rPr>
        <w:t>2014. godine u Sarajevu.</w:t>
      </w:r>
    </w:p>
    <w:p w:rsidR="00381C33" w:rsidRDefault="00D20BDF" w:rsidP="005E1CF8">
      <w:pPr>
        <w:numPr>
          <w:ilvl w:val="0"/>
          <w:numId w:val="73"/>
        </w:numPr>
        <w:overflowPunct/>
        <w:autoSpaceDE/>
        <w:autoSpaceDN/>
        <w:adjustRightInd/>
        <w:jc w:val="both"/>
        <w:textAlignment w:val="auto"/>
        <w:rPr>
          <w:spacing w:val="-2"/>
          <w:sz w:val="24"/>
          <w:szCs w:val="24"/>
        </w:rPr>
      </w:pPr>
      <w:r w:rsidRPr="0011359E">
        <w:rPr>
          <w:spacing w:val="-2"/>
          <w:sz w:val="24"/>
          <w:szCs w:val="24"/>
        </w:rPr>
        <w:t xml:space="preserve">IAEA regionalna radionica o uspostavljanju Nacionalne strategije za edukaciju i trening </w:t>
      </w:r>
    </w:p>
    <w:p w:rsidR="00D20BDF" w:rsidRPr="0011359E" w:rsidRDefault="00D20BDF" w:rsidP="00381C33">
      <w:pPr>
        <w:overflowPunct/>
        <w:autoSpaceDE/>
        <w:autoSpaceDN/>
        <w:adjustRightInd/>
        <w:jc w:val="both"/>
        <w:textAlignment w:val="auto"/>
        <w:rPr>
          <w:spacing w:val="-2"/>
          <w:sz w:val="24"/>
          <w:szCs w:val="24"/>
        </w:rPr>
      </w:pPr>
      <w:r w:rsidRPr="0011359E">
        <w:rPr>
          <w:spacing w:val="-2"/>
          <w:sz w:val="24"/>
          <w:szCs w:val="24"/>
        </w:rPr>
        <w:t>u oblasti zaštite od zračenja, transporta radioaktivnih materijala i skladištenja radioaktivnih izvora</w:t>
      </w:r>
      <w:r w:rsidR="00044FF1">
        <w:rPr>
          <w:spacing w:val="-2"/>
          <w:sz w:val="24"/>
          <w:szCs w:val="24"/>
        </w:rPr>
        <w:t xml:space="preserve"> održana u Sarajevu od 4. do 7.11.</w:t>
      </w:r>
      <w:r w:rsidRPr="0011359E">
        <w:rPr>
          <w:spacing w:val="-2"/>
          <w:sz w:val="24"/>
          <w:szCs w:val="24"/>
        </w:rPr>
        <w:t>2014. godine na kojoj su bili prisutni predstavnici 16 država.</w:t>
      </w:r>
    </w:p>
    <w:p w:rsidR="00381C33" w:rsidRDefault="00D20BDF" w:rsidP="005E1CF8">
      <w:pPr>
        <w:numPr>
          <w:ilvl w:val="0"/>
          <w:numId w:val="73"/>
        </w:numPr>
        <w:overflowPunct/>
        <w:autoSpaceDE/>
        <w:autoSpaceDN/>
        <w:adjustRightInd/>
        <w:jc w:val="both"/>
        <w:textAlignment w:val="auto"/>
        <w:rPr>
          <w:spacing w:val="-2"/>
          <w:sz w:val="24"/>
          <w:szCs w:val="24"/>
        </w:rPr>
      </w:pPr>
      <w:r w:rsidRPr="0011359E">
        <w:rPr>
          <w:spacing w:val="-2"/>
          <w:sz w:val="24"/>
          <w:szCs w:val="24"/>
        </w:rPr>
        <w:t xml:space="preserve">II. trening tečaj za doktore specijaliste medicine rada iz BiH koji obavljaju zdravstvenu </w:t>
      </w:r>
    </w:p>
    <w:p w:rsidR="00D20BDF" w:rsidRPr="0011359E" w:rsidRDefault="00D20BDF" w:rsidP="00381C33">
      <w:pPr>
        <w:overflowPunct/>
        <w:autoSpaceDE/>
        <w:autoSpaceDN/>
        <w:adjustRightInd/>
        <w:jc w:val="both"/>
        <w:textAlignment w:val="auto"/>
        <w:rPr>
          <w:spacing w:val="-2"/>
          <w:sz w:val="24"/>
          <w:szCs w:val="24"/>
        </w:rPr>
      </w:pPr>
      <w:r w:rsidRPr="0011359E">
        <w:rPr>
          <w:spacing w:val="-2"/>
          <w:sz w:val="24"/>
          <w:szCs w:val="24"/>
        </w:rPr>
        <w:t>kontrolu osoba profesionalno izloženih ionizirajućem zra</w:t>
      </w:r>
      <w:r w:rsidR="00044FF1">
        <w:rPr>
          <w:spacing w:val="-2"/>
          <w:sz w:val="24"/>
          <w:szCs w:val="24"/>
        </w:rPr>
        <w:t>čenju u razdoblju od 11. do 13.11.</w:t>
      </w:r>
      <w:r w:rsidRPr="0011359E">
        <w:rPr>
          <w:spacing w:val="-2"/>
          <w:sz w:val="24"/>
          <w:szCs w:val="24"/>
        </w:rPr>
        <w:t>2014. godine u Sarajevu.</w:t>
      </w:r>
    </w:p>
    <w:p w:rsidR="00381C33" w:rsidRDefault="00D20BDF" w:rsidP="005E1CF8">
      <w:pPr>
        <w:numPr>
          <w:ilvl w:val="0"/>
          <w:numId w:val="73"/>
        </w:numPr>
        <w:overflowPunct/>
        <w:autoSpaceDE/>
        <w:autoSpaceDN/>
        <w:adjustRightInd/>
        <w:jc w:val="both"/>
        <w:textAlignment w:val="auto"/>
        <w:rPr>
          <w:spacing w:val="-2"/>
          <w:sz w:val="24"/>
          <w:szCs w:val="24"/>
        </w:rPr>
      </w:pPr>
      <w:r w:rsidRPr="0011359E">
        <w:rPr>
          <w:spacing w:val="-2"/>
          <w:sz w:val="24"/>
          <w:szCs w:val="24"/>
        </w:rPr>
        <w:t>Posjet IAEA inspekt</w:t>
      </w:r>
      <w:r w:rsidR="00044FF1">
        <w:rPr>
          <w:spacing w:val="-2"/>
          <w:sz w:val="24"/>
          <w:szCs w:val="24"/>
        </w:rPr>
        <w:t>ora „Safeguard“ u razdoblju od 3. do 4.12.</w:t>
      </w:r>
      <w:r w:rsidRPr="0011359E">
        <w:rPr>
          <w:spacing w:val="-2"/>
          <w:sz w:val="24"/>
          <w:szCs w:val="24"/>
        </w:rPr>
        <w:t xml:space="preserve">2014. godine i obilazak 4 </w:t>
      </w:r>
    </w:p>
    <w:p w:rsidR="00D20BDF" w:rsidRPr="00044FF1" w:rsidRDefault="00D20BDF" w:rsidP="00381C33">
      <w:pPr>
        <w:overflowPunct/>
        <w:autoSpaceDE/>
        <w:autoSpaceDN/>
        <w:adjustRightInd/>
        <w:jc w:val="both"/>
        <w:textAlignment w:val="auto"/>
        <w:rPr>
          <w:spacing w:val="-2"/>
          <w:sz w:val="24"/>
          <w:szCs w:val="24"/>
        </w:rPr>
      </w:pPr>
      <w:r w:rsidRPr="0011359E">
        <w:rPr>
          <w:spacing w:val="-2"/>
          <w:sz w:val="24"/>
          <w:szCs w:val="24"/>
        </w:rPr>
        <w:t>lokacije.</w:t>
      </w:r>
    </w:p>
    <w:p w:rsidR="00D20BDF" w:rsidRPr="0011359E" w:rsidRDefault="00D20BDF" w:rsidP="0011359E">
      <w:pPr>
        <w:spacing w:after="60"/>
        <w:jc w:val="both"/>
        <w:rPr>
          <w:rFonts w:eastAsia="Calibri"/>
          <w:noProof/>
          <w:sz w:val="24"/>
          <w:szCs w:val="24"/>
        </w:rPr>
      </w:pPr>
      <w:r w:rsidRPr="0011359E">
        <w:rPr>
          <w:rFonts w:eastAsia="Calibri"/>
          <w:noProof/>
          <w:sz w:val="24"/>
          <w:szCs w:val="24"/>
        </w:rPr>
        <w:t>U svojstvu partnera ispred Bosne i Hercegovine Agencija je predložila, a IAEA odobrila, tri nacionalna projekta za ciklus TC 2014-15, i to:</w:t>
      </w:r>
    </w:p>
    <w:p w:rsidR="00D20BDF" w:rsidRPr="0011359E" w:rsidRDefault="00D20BDF" w:rsidP="005E1CF8">
      <w:pPr>
        <w:numPr>
          <w:ilvl w:val="0"/>
          <w:numId w:val="68"/>
        </w:numPr>
        <w:overflowPunct/>
        <w:autoSpaceDE/>
        <w:autoSpaceDN/>
        <w:adjustRightInd/>
        <w:spacing w:after="60"/>
        <w:jc w:val="both"/>
        <w:textAlignment w:val="auto"/>
        <w:rPr>
          <w:rFonts w:eastAsia="Calibri"/>
          <w:i/>
          <w:noProof/>
          <w:sz w:val="24"/>
          <w:szCs w:val="24"/>
        </w:rPr>
      </w:pPr>
      <w:r w:rsidRPr="0011359E">
        <w:rPr>
          <w:rFonts w:eastAsia="Calibri"/>
          <w:i/>
          <w:noProof/>
          <w:sz w:val="24"/>
          <w:szCs w:val="24"/>
        </w:rPr>
        <w:t>Providing Radioelement Mapping (BOH/7/003) – proračun projekta iznosi 215 800 eura</w:t>
      </w:r>
    </w:p>
    <w:p w:rsidR="00D20BDF" w:rsidRPr="0011359E" w:rsidRDefault="00D20BDF" w:rsidP="005E1CF8">
      <w:pPr>
        <w:numPr>
          <w:ilvl w:val="0"/>
          <w:numId w:val="68"/>
        </w:numPr>
        <w:overflowPunct/>
        <w:autoSpaceDE/>
        <w:autoSpaceDN/>
        <w:adjustRightInd/>
        <w:spacing w:after="60"/>
        <w:jc w:val="both"/>
        <w:textAlignment w:val="auto"/>
        <w:rPr>
          <w:rFonts w:eastAsia="Calibri"/>
          <w:i/>
          <w:noProof/>
          <w:sz w:val="24"/>
          <w:szCs w:val="24"/>
        </w:rPr>
      </w:pPr>
      <w:r w:rsidRPr="0011359E">
        <w:rPr>
          <w:rFonts w:eastAsia="Calibri"/>
          <w:i/>
          <w:noProof/>
          <w:sz w:val="24"/>
          <w:szCs w:val="24"/>
        </w:rPr>
        <w:t>Strengthening Radiation Protection in Medicine (BOH/9/005) - proračun projekta iznosi 185 100 eura</w:t>
      </w:r>
    </w:p>
    <w:p w:rsidR="00D20BDF" w:rsidRPr="00381C33" w:rsidRDefault="00D20BDF" w:rsidP="005E1CF8">
      <w:pPr>
        <w:numPr>
          <w:ilvl w:val="0"/>
          <w:numId w:val="68"/>
        </w:numPr>
        <w:overflowPunct/>
        <w:autoSpaceDE/>
        <w:autoSpaceDN/>
        <w:adjustRightInd/>
        <w:spacing w:after="60"/>
        <w:jc w:val="both"/>
        <w:textAlignment w:val="auto"/>
        <w:rPr>
          <w:rFonts w:eastAsia="Calibri"/>
          <w:i/>
          <w:noProof/>
          <w:sz w:val="24"/>
          <w:szCs w:val="24"/>
        </w:rPr>
      </w:pPr>
      <w:r w:rsidRPr="0011359E">
        <w:rPr>
          <w:rFonts w:eastAsia="Calibri"/>
          <w:i/>
          <w:noProof/>
          <w:sz w:val="24"/>
          <w:szCs w:val="24"/>
        </w:rPr>
        <w:t>Strengthening Radioactive Waste Management (BOH/9/006) - proračun projekta iznosi 329 900 eura</w:t>
      </w:r>
    </w:p>
    <w:p w:rsidR="00D20BDF" w:rsidRPr="0011359E" w:rsidRDefault="00D20BDF" w:rsidP="0011359E">
      <w:pPr>
        <w:spacing w:after="60"/>
        <w:jc w:val="both"/>
        <w:rPr>
          <w:rFonts w:eastAsia="Calibri"/>
          <w:noProof/>
          <w:sz w:val="24"/>
          <w:szCs w:val="24"/>
        </w:rPr>
      </w:pPr>
      <w:r w:rsidRPr="0011359E">
        <w:rPr>
          <w:rFonts w:eastAsia="Calibri"/>
          <w:noProof/>
          <w:sz w:val="24"/>
          <w:szCs w:val="24"/>
        </w:rPr>
        <w:t>Međunarodna agencija za atomsku energiju je, u okviru projekta BOH 9004, donirala Agenciji opremu za mjerenje razine zračenja i kontaminaciju površina, koja će biti korištena u svrhu kontrole implementacije legislative koja regulira zaštitu zdravlja stanovništva, profesionalno izloženih osoba i pacijenata od izvora ionizirajućeg zračenja.</w:t>
      </w:r>
    </w:p>
    <w:p w:rsidR="00D20BDF" w:rsidRPr="0011359E" w:rsidRDefault="00D20BDF" w:rsidP="0011359E">
      <w:pPr>
        <w:spacing w:after="60"/>
        <w:jc w:val="both"/>
        <w:rPr>
          <w:rFonts w:eastAsia="Calibri"/>
          <w:noProof/>
          <w:color w:val="FF0000"/>
          <w:sz w:val="24"/>
          <w:szCs w:val="24"/>
        </w:rPr>
      </w:pPr>
    </w:p>
    <w:p w:rsidR="00D20BDF" w:rsidRDefault="00D20BDF" w:rsidP="00381C33">
      <w:pPr>
        <w:jc w:val="both"/>
        <w:rPr>
          <w:rFonts w:eastAsia="Calibri"/>
          <w:noProof/>
          <w:sz w:val="22"/>
          <w:szCs w:val="22"/>
        </w:rPr>
      </w:pPr>
      <w:r w:rsidRPr="00381C33">
        <w:rPr>
          <w:rFonts w:eastAsia="Calibri"/>
          <w:noProof/>
          <w:sz w:val="22"/>
          <w:szCs w:val="22"/>
        </w:rPr>
        <w:t>PLANIRANI</w:t>
      </w:r>
      <w:r w:rsidR="00381C33">
        <w:rPr>
          <w:rFonts w:eastAsia="Calibri"/>
          <w:noProof/>
          <w:sz w:val="22"/>
          <w:szCs w:val="22"/>
        </w:rPr>
        <w:t xml:space="preserve"> </w:t>
      </w:r>
      <w:r w:rsidRPr="00381C33">
        <w:rPr>
          <w:rFonts w:eastAsia="Calibri"/>
          <w:noProof/>
          <w:sz w:val="22"/>
          <w:szCs w:val="22"/>
        </w:rPr>
        <w:t xml:space="preserve"> I</w:t>
      </w:r>
      <w:r w:rsidR="00381C33">
        <w:rPr>
          <w:rFonts w:eastAsia="Calibri"/>
          <w:noProof/>
          <w:sz w:val="22"/>
          <w:szCs w:val="22"/>
        </w:rPr>
        <w:t xml:space="preserve"> </w:t>
      </w:r>
      <w:r w:rsidRPr="00381C33">
        <w:rPr>
          <w:rFonts w:eastAsia="Calibri"/>
          <w:noProof/>
          <w:sz w:val="22"/>
          <w:szCs w:val="22"/>
        </w:rPr>
        <w:t xml:space="preserve"> REALIZIRANI</w:t>
      </w:r>
      <w:r w:rsidR="00381C33">
        <w:rPr>
          <w:rFonts w:eastAsia="Calibri"/>
          <w:noProof/>
          <w:sz w:val="22"/>
          <w:szCs w:val="22"/>
        </w:rPr>
        <w:t xml:space="preserve"> </w:t>
      </w:r>
      <w:r w:rsidRPr="00381C33">
        <w:rPr>
          <w:rFonts w:eastAsia="Calibri"/>
          <w:noProof/>
          <w:sz w:val="22"/>
          <w:szCs w:val="22"/>
        </w:rPr>
        <w:t xml:space="preserve"> PROGRAMSKI </w:t>
      </w:r>
      <w:r w:rsidR="00381C33">
        <w:rPr>
          <w:rFonts w:eastAsia="Calibri"/>
          <w:noProof/>
          <w:sz w:val="22"/>
          <w:szCs w:val="22"/>
        </w:rPr>
        <w:t xml:space="preserve"> </w:t>
      </w:r>
      <w:r w:rsidRPr="00381C33">
        <w:rPr>
          <w:rFonts w:eastAsia="Calibri"/>
          <w:noProof/>
          <w:sz w:val="22"/>
          <w:szCs w:val="22"/>
        </w:rPr>
        <w:t>ZADACI</w:t>
      </w:r>
    </w:p>
    <w:p w:rsidR="00A14E14" w:rsidRPr="00A14E14" w:rsidRDefault="00A14E14" w:rsidP="00381C33">
      <w:pPr>
        <w:jc w:val="both"/>
        <w:rPr>
          <w:rFonts w:eastAsia="Calibri"/>
          <w:noProof/>
          <w:sz w:val="24"/>
          <w:szCs w:val="24"/>
        </w:rPr>
      </w:pPr>
    </w:p>
    <w:p w:rsidR="00D20BDF" w:rsidRPr="0011359E" w:rsidRDefault="00D20BDF" w:rsidP="0011359E">
      <w:pPr>
        <w:jc w:val="both"/>
        <w:rPr>
          <w:rFonts w:eastAsia="Calibri"/>
          <w:sz w:val="24"/>
          <w:szCs w:val="24"/>
        </w:rPr>
      </w:pPr>
      <w:r w:rsidRPr="0011359E">
        <w:rPr>
          <w:rFonts w:eastAsia="Calibri"/>
          <w:sz w:val="24"/>
          <w:szCs w:val="24"/>
        </w:rPr>
        <w:t>Od planiranih programskih zadataka za 2014. godinu sljedeći su realizirani u potpunosti ili djelomično:</w:t>
      </w:r>
    </w:p>
    <w:p w:rsidR="00381C33" w:rsidRDefault="00D20BDF" w:rsidP="005E1CF8">
      <w:pPr>
        <w:pStyle w:val="ListParagraph"/>
        <w:numPr>
          <w:ilvl w:val="0"/>
          <w:numId w:val="74"/>
        </w:numPr>
        <w:jc w:val="both"/>
        <w:rPr>
          <w:rFonts w:eastAsia="Calibri"/>
          <w:sz w:val="24"/>
          <w:szCs w:val="24"/>
        </w:rPr>
      </w:pPr>
      <w:r w:rsidRPr="00381C33">
        <w:rPr>
          <w:rFonts w:eastAsia="Calibri"/>
          <w:sz w:val="24"/>
          <w:szCs w:val="24"/>
        </w:rPr>
        <w:t xml:space="preserve">Strategijski plan razvoja Državne regulatorne agencije za radijacijsku i nuklearnu </w:t>
      </w:r>
    </w:p>
    <w:p w:rsidR="00D20BDF" w:rsidRPr="00381C33" w:rsidRDefault="00D20BDF" w:rsidP="00381C33">
      <w:pPr>
        <w:jc w:val="both"/>
        <w:rPr>
          <w:rFonts w:eastAsia="Calibri"/>
          <w:sz w:val="24"/>
          <w:szCs w:val="24"/>
        </w:rPr>
      </w:pPr>
      <w:r w:rsidRPr="00381C33">
        <w:rPr>
          <w:rFonts w:eastAsia="Calibri"/>
          <w:sz w:val="24"/>
          <w:szCs w:val="24"/>
        </w:rPr>
        <w:t xml:space="preserve">sigurnost u razdoblju 2015. – 2018. je djelomično pripremljen u tijeku 2014. godine i u tijeku 2015. godine će biti usklađen s Odlukom o postupku srednjoročnog planiranja, praćenja i izvještavanja u institucijama BiH shodno donesenoj metodologiji. </w:t>
      </w:r>
    </w:p>
    <w:p w:rsidR="00381C33" w:rsidRDefault="00D20BDF" w:rsidP="005E1CF8">
      <w:pPr>
        <w:pStyle w:val="ListParagraph"/>
        <w:numPr>
          <w:ilvl w:val="0"/>
          <w:numId w:val="74"/>
        </w:numPr>
        <w:jc w:val="both"/>
        <w:rPr>
          <w:rFonts w:eastAsia="Calibri"/>
          <w:sz w:val="24"/>
          <w:szCs w:val="24"/>
        </w:rPr>
      </w:pPr>
      <w:r w:rsidRPr="00381C33">
        <w:rPr>
          <w:rFonts w:eastAsia="Calibri"/>
          <w:sz w:val="24"/>
          <w:szCs w:val="24"/>
        </w:rPr>
        <w:t xml:space="preserve">Nacrt pravilnika o unutarnjoj organizaciji i sistematizaciji radnih mjesta u Državnoj </w:t>
      </w:r>
    </w:p>
    <w:p w:rsidR="00D20BDF" w:rsidRPr="00381C33" w:rsidRDefault="00D20BDF" w:rsidP="00381C33">
      <w:pPr>
        <w:jc w:val="both"/>
        <w:rPr>
          <w:rFonts w:eastAsia="Calibri"/>
          <w:sz w:val="24"/>
          <w:szCs w:val="24"/>
        </w:rPr>
      </w:pPr>
      <w:r w:rsidRPr="00381C33">
        <w:rPr>
          <w:rFonts w:eastAsia="Calibri"/>
          <w:sz w:val="24"/>
          <w:szCs w:val="24"/>
        </w:rPr>
        <w:t>regulatornoj agenciji za radijacijsku i nuklearnu sigurnost je odobrilo Ministarstvo pravde BiH i čeka se suglasnost od Ureda za zakonodavstvo i Ministarstva financija i trezora BiH kako bi se isti uputio na suglasnost Vijeću ministara BiH.</w:t>
      </w:r>
    </w:p>
    <w:p w:rsidR="00381C33" w:rsidRPr="00381C33" w:rsidRDefault="00D20BDF" w:rsidP="005E1CF8">
      <w:pPr>
        <w:pStyle w:val="ListParagraph"/>
        <w:numPr>
          <w:ilvl w:val="0"/>
          <w:numId w:val="74"/>
        </w:numPr>
        <w:jc w:val="both"/>
        <w:rPr>
          <w:rFonts w:eastAsia="Calibri"/>
          <w:sz w:val="24"/>
          <w:szCs w:val="24"/>
        </w:rPr>
      </w:pPr>
      <w:r w:rsidRPr="00381C33">
        <w:rPr>
          <w:rFonts w:eastAsia="Calibri"/>
          <w:bCs/>
          <w:sz w:val="24"/>
          <w:szCs w:val="24"/>
        </w:rPr>
        <w:t>Pripremljen je Nacrt sporazum</w:t>
      </w:r>
      <w:r w:rsidR="00381C33">
        <w:rPr>
          <w:rFonts w:eastAsia="Calibri"/>
          <w:bCs/>
          <w:sz w:val="24"/>
          <w:szCs w:val="24"/>
        </w:rPr>
        <w:t>a između Vijeća ministara BiH i Vlade R.</w:t>
      </w:r>
      <w:r w:rsidRPr="00381C33">
        <w:rPr>
          <w:rFonts w:eastAsia="Calibri"/>
          <w:bCs/>
          <w:sz w:val="24"/>
          <w:szCs w:val="24"/>
        </w:rPr>
        <w:t xml:space="preserve"> Srbije o </w:t>
      </w:r>
    </w:p>
    <w:p w:rsidR="00D20BDF" w:rsidRPr="00381C33" w:rsidRDefault="00D20BDF" w:rsidP="00381C33">
      <w:pPr>
        <w:jc w:val="both"/>
        <w:rPr>
          <w:rFonts w:eastAsia="Calibri"/>
          <w:sz w:val="24"/>
          <w:szCs w:val="24"/>
        </w:rPr>
      </w:pPr>
      <w:r w:rsidRPr="00381C33">
        <w:rPr>
          <w:rFonts w:eastAsia="Calibri"/>
          <w:bCs/>
          <w:sz w:val="24"/>
          <w:szCs w:val="24"/>
        </w:rPr>
        <w:t>saradnji u oblasti radij</w:t>
      </w:r>
      <w:r w:rsidR="00381C33" w:rsidRPr="00381C33">
        <w:rPr>
          <w:rFonts w:eastAsia="Calibri"/>
          <w:bCs/>
          <w:sz w:val="24"/>
          <w:szCs w:val="24"/>
        </w:rPr>
        <w:t xml:space="preserve">acijske i nuklearne sigurnosti </w:t>
      </w:r>
      <w:r w:rsidRPr="00381C33">
        <w:rPr>
          <w:rFonts w:eastAsia="Calibri"/>
          <w:bCs/>
          <w:sz w:val="24"/>
          <w:szCs w:val="24"/>
        </w:rPr>
        <w:t>i bezbjednosti koji je dostavljen Vijeću ministara na usvajanje.</w:t>
      </w:r>
    </w:p>
    <w:p w:rsidR="00381C33" w:rsidRPr="00381C33" w:rsidRDefault="00D20BDF" w:rsidP="005E1CF8">
      <w:pPr>
        <w:pStyle w:val="ListParagraph"/>
        <w:numPr>
          <w:ilvl w:val="0"/>
          <w:numId w:val="74"/>
        </w:numPr>
        <w:jc w:val="both"/>
        <w:rPr>
          <w:rFonts w:eastAsia="Calibri"/>
          <w:sz w:val="24"/>
          <w:szCs w:val="24"/>
        </w:rPr>
      </w:pPr>
      <w:r w:rsidRPr="00381C33">
        <w:rPr>
          <w:rFonts w:eastAsia="Calibri"/>
          <w:bCs/>
          <w:sz w:val="24"/>
          <w:szCs w:val="24"/>
        </w:rPr>
        <w:t xml:space="preserve">Memorandum o razumijevanju između Državne regulatorne agencije za radijacijsku i </w:t>
      </w:r>
    </w:p>
    <w:p w:rsidR="00D20BDF" w:rsidRPr="00381C33" w:rsidRDefault="00D20BDF" w:rsidP="00381C33">
      <w:pPr>
        <w:jc w:val="both"/>
        <w:rPr>
          <w:rFonts w:eastAsia="Calibri"/>
          <w:sz w:val="24"/>
          <w:szCs w:val="24"/>
        </w:rPr>
      </w:pPr>
      <w:r w:rsidRPr="00381C33">
        <w:rPr>
          <w:rFonts w:eastAsia="Calibri"/>
          <w:bCs/>
          <w:sz w:val="24"/>
          <w:szCs w:val="24"/>
        </w:rPr>
        <w:t>nuklearnu sigurnost BiH i Komisije za zaštitu od zračenja Alb</w:t>
      </w:r>
      <w:r w:rsidR="00381C33">
        <w:rPr>
          <w:rFonts w:eastAsia="Calibri"/>
          <w:bCs/>
          <w:sz w:val="24"/>
          <w:szCs w:val="24"/>
        </w:rPr>
        <w:t>anije je potpisan 7.11.2014. g</w:t>
      </w:r>
      <w:r w:rsidRPr="00381C33">
        <w:rPr>
          <w:rFonts w:eastAsia="Calibri"/>
          <w:bCs/>
          <w:sz w:val="24"/>
          <w:szCs w:val="24"/>
        </w:rPr>
        <w:t>.</w:t>
      </w:r>
    </w:p>
    <w:p w:rsidR="00381C33" w:rsidRDefault="00D20BDF" w:rsidP="005E1CF8">
      <w:pPr>
        <w:pStyle w:val="ListParagraph"/>
        <w:numPr>
          <w:ilvl w:val="0"/>
          <w:numId w:val="74"/>
        </w:numPr>
        <w:jc w:val="both"/>
        <w:rPr>
          <w:rFonts w:eastAsia="Calibri"/>
          <w:sz w:val="24"/>
          <w:szCs w:val="24"/>
        </w:rPr>
      </w:pPr>
      <w:r w:rsidRPr="00381C33">
        <w:rPr>
          <w:rFonts w:eastAsia="Calibri"/>
          <w:sz w:val="24"/>
          <w:szCs w:val="24"/>
        </w:rPr>
        <w:t>Zajednički protokol o primjeni Bečke konvenc</w:t>
      </w:r>
      <w:r w:rsidR="00381C33">
        <w:rPr>
          <w:rFonts w:eastAsia="Calibri"/>
          <w:sz w:val="24"/>
          <w:szCs w:val="24"/>
        </w:rPr>
        <w:t>ije i Pariške konvencije od 21.9.</w:t>
      </w:r>
      <w:r w:rsidRPr="00381C33">
        <w:rPr>
          <w:rFonts w:eastAsia="Calibri"/>
          <w:sz w:val="24"/>
          <w:szCs w:val="24"/>
        </w:rPr>
        <w:t xml:space="preserve">1988. </w:t>
      </w:r>
    </w:p>
    <w:p w:rsidR="00D20BDF" w:rsidRPr="00381C33" w:rsidRDefault="00D20BDF" w:rsidP="00381C33">
      <w:pPr>
        <w:jc w:val="both"/>
        <w:rPr>
          <w:rFonts w:eastAsia="Calibri"/>
          <w:sz w:val="24"/>
          <w:szCs w:val="24"/>
        </w:rPr>
      </w:pPr>
      <w:r w:rsidRPr="00381C33">
        <w:rPr>
          <w:rFonts w:eastAsia="Calibri"/>
          <w:sz w:val="24"/>
          <w:szCs w:val="24"/>
        </w:rPr>
        <w:t>godine poslan je Ministarstvu vanjskih poslova BiH za pokretanje procedure.</w:t>
      </w:r>
    </w:p>
    <w:p w:rsidR="00D20BDF" w:rsidRPr="009F53A1" w:rsidRDefault="00D20BDF" w:rsidP="009F53A1">
      <w:pPr>
        <w:jc w:val="both"/>
        <w:rPr>
          <w:rFonts w:eastAsia="Calibri"/>
          <w:sz w:val="24"/>
          <w:szCs w:val="24"/>
        </w:rPr>
      </w:pPr>
    </w:p>
    <w:p w:rsidR="00D20BDF" w:rsidRDefault="00D20BDF" w:rsidP="009F53A1">
      <w:pPr>
        <w:jc w:val="both"/>
        <w:rPr>
          <w:rFonts w:eastAsia="Calibri"/>
          <w:sz w:val="22"/>
          <w:szCs w:val="22"/>
        </w:rPr>
      </w:pPr>
      <w:r w:rsidRPr="009F53A1">
        <w:rPr>
          <w:rFonts w:eastAsia="Calibri"/>
          <w:sz w:val="22"/>
          <w:szCs w:val="22"/>
        </w:rPr>
        <w:t>PRORAČUNSKA SREDSTVA</w:t>
      </w:r>
    </w:p>
    <w:p w:rsidR="009F53A1" w:rsidRPr="009F53A1" w:rsidRDefault="009F53A1" w:rsidP="009F53A1">
      <w:pPr>
        <w:jc w:val="both"/>
        <w:rPr>
          <w:rFonts w:eastAsia="Calibri"/>
          <w:sz w:val="22"/>
          <w:szCs w:val="22"/>
        </w:rPr>
      </w:pPr>
    </w:p>
    <w:p w:rsidR="00D20BDF" w:rsidRPr="0011359E" w:rsidRDefault="00D20BDF" w:rsidP="0011359E">
      <w:pPr>
        <w:spacing w:after="60"/>
        <w:jc w:val="both"/>
        <w:rPr>
          <w:noProof/>
          <w:sz w:val="24"/>
          <w:szCs w:val="24"/>
          <w:lang w:eastAsia="bs-Latn-BA"/>
        </w:rPr>
      </w:pPr>
      <w:r w:rsidRPr="0011359E">
        <w:rPr>
          <w:noProof/>
          <w:sz w:val="24"/>
          <w:szCs w:val="24"/>
          <w:lang w:eastAsia="bs-Latn-BA"/>
        </w:rPr>
        <w:t>U tijeku 2014. godine odobreni proračun za našu Agenciju bio je KM 935.000. Izvršenje proračuna za prvih devet mjeseci 2014. godine iznosi KM 629.426. U prosincu mjesecu je zatraženo od MFiT prestrukturianje ušteđenih sredstava u iznosu od KM 17.000 (za nabavu specijalne opreme dodatnih KM 11.000 i za izdatke telefonskih i poštanskih usluga KM 6.000, što je umanjeno na pozicije u</w:t>
      </w:r>
      <w:r w:rsidR="009F53A1">
        <w:rPr>
          <w:noProof/>
          <w:sz w:val="24"/>
          <w:szCs w:val="24"/>
          <w:lang w:eastAsia="bs-Latn-BA"/>
        </w:rPr>
        <w:t xml:space="preserve">govorene usluge za KM 17.000). </w:t>
      </w:r>
    </w:p>
    <w:p w:rsidR="003C482E" w:rsidRDefault="00D20BDF" w:rsidP="0011359E">
      <w:pPr>
        <w:spacing w:after="60"/>
        <w:jc w:val="both"/>
        <w:rPr>
          <w:noProof/>
          <w:sz w:val="24"/>
          <w:szCs w:val="24"/>
          <w:lang w:eastAsia="bs-Latn-BA"/>
        </w:rPr>
      </w:pPr>
      <w:r w:rsidRPr="0011359E">
        <w:rPr>
          <w:noProof/>
          <w:sz w:val="24"/>
          <w:szCs w:val="24"/>
          <w:lang w:eastAsia="bs-Latn-BA"/>
        </w:rPr>
        <w:t>Na ime prihoda od pristojbi za izdavanje licencija i autorizacija, na podračun Agencije jedinstvenog računa trezora BiH za prvih devet mjeseci 2014.</w:t>
      </w:r>
      <w:r w:rsidR="009F53A1">
        <w:rPr>
          <w:noProof/>
          <w:sz w:val="24"/>
          <w:szCs w:val="24"/>
          <w:lang w:eastAsia="bs-Latn-BA"/>
        </w:rPr>
        <w:t xml:space="preserve"> godine uplaćeno je102.110 KM. </w:t>
      </w:r>
    </w:p>
    <w:p w:rsidR="003C482E" w:rsidRPr="001210B3" w:rsidRDefault="001210B3" w:rsidP="004D684F">
      <w:pPr>
        <w:pStyle w:val="Davorka2"/>
      </w:pPr>
      <w:bookmarkStart w:id="140" w:name="_Toc412718743"/>
      <w:r w:rsidRPr="00E22E9E">
        <w:t>UPRAVA</w:t>
      </w:r>
      <w:r>
        <w:t xml:space="preserve"> </w:t>
      </w:r>
      <w:r w:rsidRPr="001210B3">
        <w:t xml:space="preserve"> ZA </w:t>
      </w:r>
      <w:r>
        <w:t xml:space="preserve"> </w:t>
      </w:r>
      <w:r w:rsidRPr="001210B3">
        <w:t>NEIZRAVNO</w:t>
      </w:r>
      <w:r>
        <w:t xml:space="preserve"> </w:t>
      </w:r>
      <w:r w:rsidRPr="001210B3">
        <w:t xml:space="preserve"> OPOREZIVANJE</w:t>
      </w:r>
      <w:bookmarkEnd w:id="140"/>
      <w:r w:rsidRPr="001210B3">
        <w:t xml:space="preserve"> </w:t>
      </w:r>
    </w:p>
    <w:p w:rsidR="003C482E" w:rsidRPr="00226387" w:rsidRDefault="003C482E" w:rsidP="003C482E">
      <w:pPr>
        <w:tabs>
          <w:tab w:val="left" w:pos="5625"/>
        </w:tabs>
        <w:rPr>
          <w:b/>
          <w:bCs/>
          <w:sz w:val="22"/>
          <w:szCs w:val="22"/>
        </w:rPr>
      </w:pPr>
    </w:p>
    <w:p w:rsidR="003C482E" w:rsidRPr="00144F7C" w:rsidRDefault="003C482E" w:rsidP="003C482E">
      <w:pPr>
        <w:tabs>
          <w:tab w:val="left" w:pos="5625"/>
        </w:tabs>
        <w:rPr>
          <w:bCs/>
          <w:sz w:val="22"/>
          <w:szCs w:val="22"/>
        </w:rPr>
      </w:pPr>
      <w:r w:rsidRPr="00144F7C">
        <w:rPr>
          <w:bCs/>
          <w:sz w:val="22"/>
          <w:szCs w:val="22"/>
        </w:rPr>
        <w:t>UVOD</w:t>
      </w:r>
    </w:p>
    <w:p w:rsidR="003C482E" w:rsidRPr="002364B6" w:rsidRDefault="003C482E" w:rsidP="003C482E">
      <w:pPr>
        <w:widowControl w:val="0"/>
        <w:tabs>
          <w:tab w:val="left" w:pos="0"/>
        </w:tabs>
        <w:jc w:val="both"/>
        <w:rPr>
          <w:sz w:val="24"/>
          <w:szCs w:val="24"/>
        </w:rPr>
      </w:pPr>
      <w:r w:rsidRPr="002364B6">
        <w:rPr>
          <w:sz w:val="24"/>
          <w:szCs w:val="24"/>
        </w:rPr>
        <w:t>Uprava za neizravno oporezivanje (u daljnjem tekstu: UNO), kao samostalna upravna organizacija, je uspostavljena Zakonom o sustavu neizravnog</w:t>
      </w:r>
      <w:r w:rsidR="00144F7C" w:rsidRPr="002364B6">
        <w:rPr>
          <w:sz w:val="24"/>
          <w:szCs w:val="24"/>
        </w:rPr>
        <w:t xml:space="preserve"> oporezivanja u BiH („Sl.</w:t>
      </w:r>
      <w:r w:rsidRPr="002364B6">
        <w:rPr>
          <w:sz w:val="24"/>
          <w:szCs w:val="24"/>
        </w:rPr>
        <w:t xml:space="preserve"> glasnik BiH“, broj 44/03, 52/04, 4/08, 49/09 i 32/13), kao jedino tijelo nadležno za provođenje zakonskih propisa o neizravnom oporezivanju i politike koju utvrdi Vijeće ministara na prijedlog Upravnog odbora, i koja je zadužena za naplatu i raspodjelu neizravnih</w:t>
      </w:r>
      <w:r w:rsidR="00144F7C" w:rsidRPr="002364B6">
        <w:rPr>
          <w:sz w:val="24"/>
          <w:szCs w:val="24"/>
        </w:rPr>
        <w:t xml:space="preserve"> poreza u BiH</w:t>
      </w:r>
      <w:r w:rsidRPr="002364B6">
        <w:rPr>
          <w:sz w:val="24"/>
          <w:szCs w:val="24"/>
        </w:rPr>
        <w:t>. Nadležnost, organizacija, rukovođenje i druga pitanja značajna za rad UNO regulirana su Zakonom o Upravi za neizravno</w:t>
      </w:r>
      <w:r w:rsidR="00144F7C" w:rsidRPr="002364B6">
        <w:rPr>
          <w:sz w:val="24"/>
          <w:szCs w:val="24"/>
        </w:rPr>
        <w:t xml:space="preserve"> oporezivanje („Sl.</w:t>
      </w:r>
      <w:r w:rsidRPr="002364B6">
        <w:rPr>
          <w:sz w:val="24"/>
          <w:szCs w:val="24"/>
        </w:rPr>
        <w:t xml:space="preserve"> glasnik BiH“, br. 89/05) i drugim zakonima koji reguliraju neizravne poreze u Bosni i Hercegovini.</w:t>
      </w:r>
    </w:p>
    <w:p w:rsidR="003C482E" w:rsidRPr="002364B6" w:rsidRDefault="003C482E" w:rsidP="003C482E">
      <w:pPr>
        <w:widowControl w:val="0"/>
        <w:tabs>
          <w:tab w:val="left" w:pos="0"/>
        </w:tabs>
        <w:jc w:val="both"/>
        <w:rPr>
          <w:sz w:val="24"/>
          <w:szCs w:val="24"/>
        </w:rPr>
      </w:pPr>
      <w:r w:rsidRPr="002364B6">
        <w:rPr>
          <w:sz w:val="24"/>
          <w:szCs w:val="24"/>
        </w:rPr>
        <w:t>Poslove iz svoje nadležnosti UNO vrši u Središnjem uredu sa sjedištem u Banja Luci i regionalnim centrima koji se nalaze u Banja Luci, Sarajevu, Mostaru i Tuzli, putem svojih osnovnih i unutarnjih organizacijskih jedinica, utvrđenih Pravilnikom o unutar</w:t>
      </w:r>
      <w:r w:rsidR="007C1B8D">
        <w:rPr>
          <w:sz w:val="24"/>
          <w:szCs w:val="24"/>
        </w:rPr>
        <w:t>njom organizaciji UNO („Sl.</w:t>
      </w:r>
      <w:r w:rsidRPr="002364B6">
        <w:rPr>
          <w:sz w:val="24"/>
          <w:szCs w:val="24"/>
        </w:rPr>
        <w:t xml:space="preserve"> glasnik BiH“, broj 29/13). Ukupan broj zaposlenih u UNO na dan 31.12.2014. godine je 2490 izvršitelja, i tijekom 2014. godine su provedena dva javna oglasa za popunu upražnjenih radnih mjesta državnih službenika i zaposlenike sistematiziranih Pravilnikom o unutarnjoj organizaciji UNO. Međutim, ukupan broj izvršitelja u UNO s obzirom na opseg posla i djelokrug rada je nedovoljan, iz kojih razloga je neophodno izvršiti popunu sistematiziranih radnih mjesta dovoljnim brojem izvršitelja u skladu s Pravilnikom o unutarnjoj organizaciji UNO.</w:t>
      </w:r>
    </w:p>
    <w:p w:rsidR="00144F7C" w:rsidRPr="00226387" w:rsidRDefault="00144F7C" w:rsidP="003C482E">
      <w:pPr>
        <w:widowControl w:val="0"/>
        <w:tabs>
          <w:tab w:val="left" w:pos="0"/>
        </w:tabs>
        <w:jc w:val="both"/>
        <w:rPr>
          <w:sz w:val="22"/>
          <w:szCs w:val="22"/>
        </w:rPr>
      </w:pPr>
    </w:p>
    <w:p w:rsidR="003C482E" w:rsidRPr="00144F7C" w:rsidRDefault="003C482E" w:rsidP="003C482E">
      <w:pPr>
        <w:widowControl w:val="0"/>
        <w:tabs>
          <w:tab w:val="left" w:pos="0"/>
        </w:tabs>
        <w:jc w:val="both"/>
        <w:rPr>
          <w:bCs/>
          <w:sz w:val="22"/>
          <w:szCs w:val="22"/>
        </w:rPr>
      </w:pPr>
      <w:r w:rsidRPr="00144F7C">
        <w:rPr>
          <w:bCs/>
          <w:sz w:val="22"/>
          <w:szCs w:val="22"/>
        </w:rPr>
        <w:t xml:space="preserve">NAJVAŽNIJE </w:t>
      </w:r>
      <w:r w:rsidR="00144F7C">
        <w:rPr>
          <w:bCs/>
          <w:sz w:val="22"/>
          <w:szCs w:val="22"/>
        </w:rPr>
        <w:t xml:space="preserve"> </w:t>
      </w:r>
      <w:r w:rsidRPr="00144F7C">
        <w:rPr>
          <w:bCs/>
          <w:sz w:val="22"/>
          <w:szCs w:val="22"/>
        </w:rPr>
        <w:t xml:space="preserve">AKTIVNOSTI </w:t>
      </w:r>
      <w:r w:rsidR="00144F7C">
        <w:rPr>
          <w:bCs/>
          <w:sz w:val="22"/>
          <w:szCs w:val="22"/>
        </w:rPr>
        <w:t xml:space="preserve"> </w:t>
      </w:r>
      <w:r w:rsidRPr="00144F7C">
        <w:rPr>
          <w:bCs/>
          <w:sz w:val="22"/>
          <w:szCs w:val="22"/>
        </w:rPr>
        <w:t xml:space="preserve">I </w:t>
      </w:r>
      <w:r w:rsidR="00144F7C">
        <w:rPr>
          <w:bCs/>
          <w:sz w:val="22"/>
          <w:szCs w:val="22"/>
        </w:rPr>
        <w:t xml:space="preserve"> </w:t>
      </w:r>
      <w:r w:rsidRPr="00144F7C">
        <w:rPr>
          <w:bCs/>
          <w:sz w:val="22"/>
          <w:szCs w:val="22"/>
        </w:rPr>
        <w:t xml:space="preserve">STANJE </w:t>
      </w:r>
      <w:r w:rsidR="00144F7C">
        <w:rPr>
          <w:bCs/>
          <w:sz w:val="22"/>
          <w:szCs w:val="22"/>
        </w:rPr>
        <w:t xml:space="preserve"> </w:t>
      </w:r>
      <w:r w:rsidRPr="00144F7C">
        <w:rPr>
          <w:bCs/>
          <w:sz w:val="22"/>
          <w:szCs w:val="22"/>
        </w:rPr>
        <w:t xml:space="preserve">U </w:t>
      </w:r>
      <w:r w:rsidR="00144F7C">
        <w:rPr>
          <w:bCs/>
          <w:sz w:val="22"/>
          <w:szCs w:val="22"/>
        </w:rPr>
        <w:t xml:space="preserve"> </w:t>
      </w:r>
      <w:r w:rsidRPr="00144F7C">
        <w:rPr>
          <w:bCs/>
          <w:sz w:val="22"/>
          <w:szCs w:val="22"/>
        </w:rPr>
        <w:t>OBLASTI</w:t>
      </w:r>
    </w:p>
    <w:p w:rsidR="00144F7C" w:rsidRDefault="00144F7C" w:rsidP="00144F7C">
      <w:pPr>
        <w:widowControl w:val="0"/>
        <w:tabs>
          <w:tab w:val="left" w:pos="0"/>
        </w:tabs>
        <w:jc w:val="both"/>
        <w:rPr>
          <w:bCs/>
          <w:sz w:val="22"/>
          <w:szCs w:val="22"/>
        </w:rPr>
      </w:pPr>
    </w:p>
    <w:p w:rsidR="003C482E" w:rsidRPr="002364B6" w:rsidRDefault="003C482E" w:rsidP="00144F7C">
      <w:pPr>
        <w:widowControl w:val="0"/>
        <w:tabs>
          <w:tab w:val="left" w:pos="0"/>
        </w:tabs>
        <w:jc w:val="both"/>
        <w:rPr>
          <w:sz w:val="24"/>
          <w:szCs w:val="24"/>
        </w:rPr>
      </w:pPr>
      <w:r w:rsidRPr="002364B6">
        <w:rPr>
          <w:sz w:val="24"/>
          <w:szCs w:val="24"/>
        </w:rPr>
        <w:t xml:space="preserve">UNO je u izvještajnom razdoblju kontinuirano provodila aktivnosti na osiguravanju dosljedne primjene propisa iz oblasti neizravnog oporezivanja i na poboljšanju radne discipline i kvaliteta rada zaposlenih. U tu svrhu su na osnovi Zakona o zaštiti osoba koje prijavljuju korupciju u institucijama BiH donesena i interna akta: Uputa o uvjetima i načinu podnošenja interne prijave od strane zaposlenih u UNO zbog sumnje ili okolnosti postojanja korupcije i Plan integriteta zaposlenih u UNO, kao i operativni planovi za otkrivanje i otklanjanje nepravilnosti u primjeni propisa, izdavanje naloga za kontrolu, donošenje instrukcija, obavijesti, naredbi i dr. Ove aktivnosti imaju pozitivne efekte kako na poboljšanju stručnosti i kvalitete u izvršavanju poslova iz djelokruga rada UNO, tako i na poboljšanju radne discipline i utjecaja na jačanje porezne svijesti i odgovornosti obveznika neizravnih poreza. </w:t>
      </w:r>
      <w:r w:rsidRPr="002364B6">
        <w:rPr>
          <w:color w:val="000000"/>
          <w:sz w:val="24"/>
          <w:szCs w:val="24"/>
        </w:rPr>
        <w:t>U 2014. godini je zbog povrede službene dužnosti pokrenuto 98 disciplinskih postupaka protiv zaposlenih koji su u izvršavanju poslova postupali suprotno važećim zakonskim odredbama i Kodeksu ponašanja zaposlenih u UNO.</w:t>
      </w:r>
      <w:r w:rsidRPr="002364B6">
        <w:rPr>
          <w:b/>
          <w:bCs/>
          <w:color w:val="000000"/>
          <w:sz w:val="24"/>
          <w:szCs w:val="24"/>
        </w:rPr>
        <w:t xml:space="preserve"> </w:t>
      </w:r>
    </w:p>
    <w:p w:rsidR="003C482E" w:rsidRPr="00144F7C" w:rsidRDefault="003C482E" w:rsidP="003C482E">
      <w:pPr>
        <w:widowControl w:val="0"/>
        <w:tabs>
          <w:tab w:val="left" w:pos="0"/>
        </w:tabs>
        <w:jc w:val="both"/>
        <w:rPr>
          <w:sz w:val="24"/>
          <w:szCs w:val="24"/>
        </w:rPr>
      </w:pPr>
      <w:r w:rsidRPr="002364B6">
        <w:rPr>
          <w:sz w:val="24"/>
          <w:szCs w:val="24"/>
        </w:rPr>
        <w:t xml:space="preserve">U 2014. godini su provedene značajne aktivnosti na razvoju kapaciteta interne revizije u UNO (unaprjeđenje institucionalnog okvira, razvoj ljudskih resursa, unaprjeđenje metodologije rada, procjena poslovnih procesa po stupnju rizika i dr. i provođene kontrole pravilnosti i zakonitosti poslovnih procesa UNO u 2014. godini, odnosno praćenje i analiza poslovnih procesa vršena je u skladu s godišnjim planom rada, i provedene su tri </w:t>
      </w:r>
      <w:r w:rsidR="002364B6" w:rsidRPr="002364B6">
        <w:rPr>
          <w:sz w:val="24"/>
          <w:szCs w:val="24"/>
        </w:rPr>
        <w:t xml:space="preserve">potpune </w:t>
      </w:r>
      <w:r w:rsidRPr="002364B6">
        <w:rPr>
          <w:sz w:val="24"/>
          <w:szCs w:val="24"/>
        </w:rPr>
        <w:t>revizije, te je dano 40 preporuka od kojih je većina realizirana, a nekoliko ih je u tijeku.</w:t>
      </w:r>
    </w:p>
    <w:p w:rsidR="003C482E" w:rsidRPr="00226387" w:rsidRDefault="003C482E" w:rsidP="003C482E">
      <w:pPr>
        <w:jc w:val="both"/>
        <w:rPr>
          <w:b/>
          <w:color w:val="000000"/>
          <w:sz w:val="22"/>
          <w:szCs w:val="22"/>
        </w:rPr>
      </w:pPr>
      <w:r w:rsidRPr="00226387">
        <w:rPr>
          <w:b/>
          <w:color w:val="000000"/>
          <w:sz w:val="22"/>
          <w:szCs w:val="22"/>
        </w:rPr>
        <w:t>NAPLATA PRIHODA</w:t>
      </w:r>
    </w:p>
    <w:p w:rsidR="003C482E" w:rsidRPr="00870CA4" w:rsidRDefault="003C482E" w:rsidP="0087417E">
      <w:pPr>
        <w:pStyle w:val="ListParagraph"/>
        <w:numPr>
          <w:ilvl w:val="0"/>
          <w:numId w:val="93"/>
        </w:numPr>
        <w:overflowPunct/>
        <w:autoSpaceDE/>
        <w:autoSpaceDN/>
        <w:adjustRightInd/>
        <w:jc w:val="both"/>
        <w:textAlignment w:val="auto"/>
        <w:rPr>
          <w:b/>
          <w:i/>
          <w:sz w:val="22"/>
          <w:szCs w:val="22"/>
        </w:rPr>
      </w:pPr>
      <w:r w:rsidRPr="00870CA4">
        <w:rPr>
          <w:b/>
          <w:i/>
          <w:sz w:val="22"/>
          <w:szCs w:val="22"/>
        </w:rPr>
        <w:t>Naplata prihoda</w:t>
      </w:r>
    </w:p>
    <w:p w:rsidR="003C482E" w:rsidRPr="00CA12D7" w:rsidRDefault="003C482E" w:rsidP="003C482E">
      <w:pPr>
        <w:jc w:val="both"/>
        <w:rPr>
          <w:sz w:val="24"/>
          <w:szCs w:val="24"/>
        </w:rPr>
      </w:pPr>
      <w:r w:rsidRPr="00CA12D7">
        <w:rPr>
          <w:sz w:val="24"/>
          <w:szCs w:val="24"/>
        </w:rPr>
        <w:t>U 2014. godini UNO je od ukupno planiranih 6,015 mlrd KM</w:t>
      </w:r>
      <w:r w:rsidRPr="00CA12D7">
        <w:rPr>
          <w:rStyle w:val="FootnoteReference"/>
          <w:sz w:val="24"/>
          <w:szCs w:val="24"/>
        </w:rPr>
        <w:footnoteReference w:id="14"/>
      </w:r>
      <w:r w:rsidRPr="00CA12D7">
        <w:rPr>
          <w:sz w:val="24"/>
          <w:szCs w:val="24"/>
        </w:rPr>
        <w:t xml:space="preserve"> prihoda na Jedinstvenom računu prikupila iznos od 6,241 mlrd KM što je za 3,75% više u odnosu na plan, a za 6,09% (cca 359 milijuna KM) više u odnosu na razinu izvršenja u 2013. godini. </w:t>
      </w:r>
      <w:r w:rsidRPr="00CA12D7">
        <w:rPr>
          <w:noProof/>
          <w:sz w:val="24"/>
          <w:szCs w:val="24"/>
        </w:rPr>
        <w:t xml:space="preserve">U strukturi ukupno prikupljenih prihoda od </w:t>
      </w:r>
      <w:r w:rsidRPr="00CA12D7">
        <w:rPr>
          <w:sz w:val="24"/>
          <w:szCs w:val="24"/>
        </w:rPr>
        <w:t>neizravnih</w:t>
      </w:r>
      <w:r w:rsidRPr="00CA12D7">
        <w:rPr>
          <w:noProof/>
          <w:sz w:val="24"/>
          <w:szCs w:val="24"/>
        </w:rPr>
        <w:t xml:space="preserve"> poreza i ostalih prihoda, uplaćenih na Jedinstveni račun najviše je prikupljeno prihoda od poreza na dodanu vrijednost (PDV), u iznosu od 4,354 mlrd KM, koji u ukupnim prihodima sudjeluje sa 69,76%, zatim od trošarina na uvozne proizvode u iznosu od 895 milijuna KM (14,34%), od trošarina na domaće proizvode u iznosu od 417 milijuna KM (6,68%), od cestarina na naftne derivate u iznosu od 297 milijuna KM (4,77%) od carinskih dažbina u iznosu od 241 milijun KM (3,85%). </w:t>
      </w:r>
    </w:p>
    <w:p w:rsidR="003C482E" w:rsidRPr="00CA12D7" w:rsidRDefault="003C482E" w:rsidP="00144F7C">
      <w:pPr>
        <w:jc w:val="both"/>
        <w:rPr>
          <w:noProof/>
          <w:sz w:val="24"/>
          <w:szCs w:val="24"/>
        </w:rPr>
      </w:pPr>
      <w:r w:rsidRPr="00CA12D7">
        <w:rPr>
          <w:sz w:val="24"/>
          <w:szCs w:val="24"/>
        </w:rPr>
        <w:t xml:space="preserve">U 2014. godini, za razliku od prethodnih godina, povećan je rast prihoda po osnovi carinskih dažbina. Pozitivna kretanja kod naplate prihoda od carina jednim dijelom su rezultat promjene carinskog režima kod uvoza duhana i određenih poljoprivrednih i prehrambenih proizvoda nakon izlaska Hrvatske iz sporazuma CEFTA. Također, rast prihoda od carina rezultat je i rasta uvoza iz trećih zemalja, a posebno Kine, </w:t>
      </w:r>
      <w:r w:rsidRPr="00CA12D7">
        <w:rPr>
          <w:noProof/>
          <w:sz w:val="24"/>
          <w:szCs w:val="24"/>
        </w:rPr>
        <w:t>investiranje u energetski sektor (TE Stanari)</w:t>
      </w:r>
      <w:r w:rsidR="00144F7C" w:rsidRPr="00CA12D7">
        <w:rPr>
          <w:sz w:val="24"/>
          <w:szCs w:val="24"/>
        </w:rPr>
        <w:t xml:space="preserve">. </w:t>
      </w:r>
      <w:r w:rsidRPr="00CA12D7">
        <w:rPr>
          <w:sz w:val="24"/>
          <w:szCs w:val="24"/>
        </w:rPr>
        <w:t xml:space="preserve">Po osnovu carinskih uvoznih dažbina u 2014. godini prikupljeni su prihodi za 10,92% veći u odnosu na 2013. godinu. </w:t>
      </w:r>
    </w:p>
    <w:p w:rsidR="003C482E" w:rsidRPr="00CA12D7" w:rsidRDefault="003C482E" w:rsidP="00144F7C">
      <w:pPr>
        <w:jc w:val="both"/>
        <w:rPr>
          <w:sz w:val="24"/>
          <w:szCs w:val="24"/>
        </w:rPr>
      </w:pPr>
      <w:r w:rsidRPr="00CA12D7">
        <w:rPr>
          <w:sz w:val="24"/>
          <w:szCs w:val="24"/>
        </w:rPr>
        <w:t>Također, u 2014. godini evidentan je rast ukupnih trošarina na koje je u najvećem dijelu utjecao rast trošarina na uvozne duhanske prerađevine, a što je prvenstveno rezultat politika u oblasti neizravnog oporezivanja duhanskih prerađevina. Naime, u skladu s člankom 21. Zakona o trošarinama</w:t>
      </w:r>
      <w:r w:rsidR="00144F7C" w:rsidRPr="00CA12D7">
        <w:rPr>
          <w:sz w:val="24"/>
          <w:szCs w:val="24"/>
        </w:rPr>
        <w:t xml:space="preserve"> u BiH ("Sl.</w:t>
      </w:r>
      <w:r w:rsidRPr="00CA12D7">
        <w:rPr>
          <w:sz w:val="24"/>
          <w:szCs w:val="24"/>
        </w:rPr>
        <w:t xml:space="preserve"> glasnik BiH", broj: 49/09 i 49/14 ), u 2014. godini dodatno je povećan iznos posebne trošarine na cigarete za </w:t>
      </w:r>
      <w:smartTag w:uri="urn:schemas-microsoft-com:office:smarttags" w:element="metricconverter">
        <w:smartTagPr>
          <w:attr w:name="ProductID" w:val="0,15 KM"/>
        </w:smartTagPr>
        <w:r w:rsidRPr="00CA12D7">
          <w:rPr>
            <w:sz w:val="24"/>
            <w:szCs w:val="24"/>
          </w:rPr>
          <w:t>0,15 KM</w:t>
        </w:r>
      </w:smartTag>
      <w:r w:rsidRPr="00CA12D7">
        <w:rPr>
          <w:sz w:val="24"/>
          <w:szCs w:val="24"/>
        </w:rPr>
        <w:t xml:space="preserve"> (Odluka o utvrđivanju posebne i minimalne trošarine na cigarete za 2014. godinu (</w:t>
      </w:r>
      <w:r w:rsidR="00144F7C" w:rsidRPr="00CA12D7">
        <w:rPr>
          <w:sz w:val="24"/>
          <w:szCs w:val="24"/>
        </w:rPr>
        <w:t>"Sl.</w:t>
      </w:r>
      <w:r w:rsidRPr="00CA12D7">
        <w:rPr>
          <w:sz w:val="24"/>
          <w:szCs w:val="24"/>
        </w:rPr>
        <w:t xml:space="preserve"> glasnik BiH", br. 88/13), a u cilju harmonizacije politike trošarina BiH s politikom trošarina na cigarete u EU. Odnosno, posebna trošarina ja povećana sa </w:t>
      </w:r>
      <w:smartTag w:uri="urn:schemas-microsoft-com:office:smarttags" w:element="metricconverter">
        <w:smartTagPr>
          <w:attr w:name="ProductID" w:val="0,75 KM"/>
        </w:smartTagPr>
        <w:r w:rsidRPr="00CA12D7">
          <w:rPr>
            <w:sz w:val="24"/>
            <w:szCs w:val="24"/>
          </w:rPr>
          <w:t>0,75 KM</w:t>
        </w:r>
      </w:smartTag>
      <w:r w:rsidRPr="00CA12D7">
        <w:rPr>
          <w:sz w:val="24"/>
          <w:szCs w:val="24"/>
        </w:rPr>
        <w:t xml:space="preserve"> na </w:t>
      </w:r>
      <w:smartTag w:uri="urn:schemas-microsoft-com:office:smarttags" w:element="metricconverter">
        <w:smartTagPr>
          <w:attr w:name="ProductID" w:val="0,90 KM"/>
        </w:smartTagPr>
        <w:r w:rsidRPr="00CA12D7">
          <w:rPr>
            <w:sz w:val="24"/>
            <w:szCs w:val="24"/>
          </w:rPr>
          <w:t>0,90 KM</w:t>
        </w:r>
      </w:smartTag>
      <w:r w:rsidRPr="00CA12D7">
        <w:rPr>
          <w:sz w:val="24"/>
          <w:szCs w:val="24"/>
        </w:rPr>
        <w:t xml:space="preserve"> za pakovanje od 20 komada u 2014. godini, a minimalna trošarina je povećana sa </w:t>
      </w:r>
      <w:smartTag w:uri="urn:schemas-microsoft-com:office:smarttags" w:element="metricconverter">
        <w:smartTagPr>
          <w:attr w:name="ProductID" w:val="1,82 KM"/>
        </w:smartTagPr>
        <w:r w:rsidRPr="00CA12D7">
          <w:rPr>
            <w:sz w:val="24"/>
            <w:szCs w:val="24"/>
          </w:rPr>
          <w:t>1,82 KM</w:t>
        </w:r>
      </w:smartTag>
      <w:r w:rsidRPr="00CA12D7">
        <w:rPr>
          <w:sz w:val="24"/>
          <w:szCs w:val="24"/>
        </w:rPr>
        <w:t xml:space="preserve"> na </w:t>
      </w:r>
      <w:smartTag w:uri="urn:schemas-microsoft-com:office:smarttags" w:element="metricconverter">
        <w:smartTagPr>
          <w:attr w:name="ProductID" w:val="2,09 KM"/>
        </w:smartTagPr>
        <w:r w:rsidRPr="00CA12D7">
          <w:rPr>
            <w:sz w:val="24"/>
            <w:szCs w:val="24"/>
          </w:rPr>
          <w:t>2,09 KM</w:t>
        </w:r>
      </w:smartTag>
      <w:r w:rsidRPr="00CA12D7">
        <w:rPr>
          <w:sz w:val="24"/>
          <w:szCs w:val="24"/>
        </w:rPr>
        <w:t xml:space="preserve"> za pakovanje cigareta od 20 komada. Također, </w:t>
      </w:r>
      <w:r w:rsidRPr="00CA12D7">
        <w:rPr>
          <w:noProof/>
          <w:sz w:val="24"/>
          <w:szCs w:val="24"/>
        </w:rPr>
        <w:t xml:space="preserve">od 1.8.2014. godine u primjeni je Zakon o izmjenama i dopunama Zakona o </w:t>
      </w:r>
      <w:r w:rsidRPr="00CA12D7">
        <w:rPr>
          <w:sz w:val="24"/>
          <w:szCs w:val="24"/>
        </w:rPr>
        <w:t>trošarinama</w:t>
      </w:r>
      <w:r w:rsidRPr="00CA12D7">
        <w:rPr>
          <w:noProof/>
          <w:sz w:val="24"/>
          <w:szCs w:val="24"/>
        </w:rPr>
        <w:t xml:space="preserve"> u BiH </w:t>
      </w:r>
      <w:r w:rsidR="00144F7C" w:rsidRPr="00CA12D7">
        <w:rPr>
          <w:bCs/>
          <w:noProof/>
          <w:sz w:val="24"/>
          <w:szCs w:val="24"/>
        </w:rPr>
        <w:t>("Sl.</w:t>
      </w:r>
      <w:r w:rsidRPr="00CA12D7">
        <w:rPr>
          <w:bCs/>
          <w:noProof/>
          <w:sz w:val="24"/>
          <w:szCs w:val="24"/>
        </w:rPr>
        <w:t xml:space="preserve"> glasnik BiH", broj 49/14) koji</w:t>
      </w:r>
      <w:r w:rsidRPr="00CA12D7">
        <w:rPr>
          <w:noProof/>
          <w:sz w:val="24"/>
          <w:szCs w:val="24"/>
        </w:rPr>
        <w:t xml:space="preserve"> predstavlja nastavak harmonizacije politike </w:t>
      </w:r>
      <w:r w:rsidRPr="00CA12D7">
        <w:rPr>
          <w:sz w:val="24"/>
          <w:szCs w:val="24"/>
        </w:rPr>
        <w:t>trošarina</w:t>
      </w:r>
      <w:r w:rsidRPr="00CA12D7">
        <w:rPr>
          <w:noProof/>
          <w:sz w:val="24"/>
          <w:szCs w:val="24"/>
        </w:rPr>
        <w:t xml:space="preserve"> u BiH s politikom </w:t>
      </w:r>
      <w:r w:rsidRPr="00CA12D7">
        <w:rPr>
          <w:sz w:val="24"/>
          <w:szCs w:val="24"/>
        </w:rPr>
        <w:t>trošarina</w:t>
      </w:r>
      <w:r w:rsidRPr="00CA12D7">
        <w:rPr>
          <w:noProof/>
          <w:sz w:val="24"/>
          <w:szCs w:val="24"/>
        </w:rPr>
        <w:t xml:space="preserve"> na duhanske prerađevine u Europskoj uniji i izvršena je promjena u načinu utvrđivanja iznosa </w:t>
      </w:r>
      <w:r w:rsidRPr="00CA12D7">
        <w:rPr>
          <w:sz w:val="24"/>
          <w:szCs w:val="24"/>
        </w:rPr>
        <w:t>trošarine</w:t>
      </w:r>
      <w:r w:rsidRPr="00CA12D7">
        <w:rPr>
          <w:noProof/>
          <w:sz w:val="24"/>
          <w:szCs w:val="24"/>
        </w:rPr>
        <w:t xml:space="preserve"> na duhan za pušenje, te je u skladu s člankom 21d. stavkom (3) Zakona propisano da će </w:t>
      </w:r>
      <w:r w:rsidRPr="00CA12D7">
        <w:rPr>
          <w:sz w:val="24"/>
          <w:szCs w:val="24"/>
        </w:rPr>
        <w:t>trošarina</w:t>
      </w:r>
      <w:r w:rsidRPr="00CA12D7">
        <w:rPr>
          <w:noProof/>
          <w:sz w:val="24"/>
          <w:szCs w:val="24"/>
        </w:rPr>
        <w:t xml:space="preserve"> na duhan za pušenje za 2014. godinu iznositi 78 KM/kg. </w:t>
      </w:r>
      <w:r w:rsidRPr="00CA12D7">
        <w:rPr>
          <w:sz w:val="24"/>
          <w:szCs w:val="24"/>
        </w:rPr>
        <w:t xml:space="preserve">Shodno navedenom, u 2014. godini, zabilježen je rast trošarina na duhanske prerađevine (prihodi od trošarina na duhanske prerađevine veći su za cca 31 milijuna KM u odnosu na prošlu godinu, od toga trošarina na uvozne duhanske prerađevine bilježi rast od 35 milijuna KM, dok s druge strane trošarina na domaće duhanske prerađevine bilježi pad od 4 milijuna KM, kao i rast ukupnih trošarina. </w:t>
      </w:r>
    </w:p>
    <w:p w:rsidR="003C482E" w:rsidRPr="00CA12D7" w:rsidRDefault="003C482E" w:rsidP="00655E9C">
      <w:pPr>
        <w:shd w:val="clear" w:color="auto" w:fill="FFFFFF"/>
        <w:jc w:val="both"/>
        <w:rPr>
          <w:sz w:val="24"/>
          <w:szCs w:val="24"/>
        </w:rPr>
      </w:pPr>
      <w:r w:rsidRPr="00CA12D7">
        <w:rPr>
          <w:sz w:val="24"/>
          <w:szCs w:val="24"/>
        </w:rPr>
        <w:t>Strukturu rasta ukupnih trošarina čine prihodi po osnovi trošarina na uvozne proizvode koji su veći za 5,17% u odnosu na prethodnu godinu i prihodi po osnovi domaćih trošarina koji su manji za 0,95% u odnosu na prethodnu godinu. Kontinuirano povećanje posebne trošarine rezultiralo je porastom cijena cigareta, koje su utjecale na nastavak prošlogodišnjeg pada potrošnje mjerene brojem izdanih trošarinskih markica za cigarete, što prikazuju naredne tabele:</w:t>
      </w:r>
    </w:p>
    <w:p w:rsidR="003C482E" w:rsidRPr="00226387" w:rsidRDefault="003C482E" w:rsidP="007C1B8D">
      <w:pPr>
        <w:shd w:val="clear" w:color="auto" w:fill="FFFFFF"/>
        <w:jc w:val="both"/>
        <w:rPr>
          <w:sz w:val="22"/>
          <w:szCs w:val="22"/>
        </w:rPr>
      </w:pPr>
    </w:p>
    <w:p w:rsidR="003C482E" w:rsidRPr="00226387" w:rsidRDefault="003C482E" w:rsidP="003C482E">
      <w:pPr>
        <w:jc w:val="both"/>
        <w:rPr>
          <w:b/>
          <w:i/>
        </w:rPr>
      </w:pPr>
      <w:r w:rsidRPr="00226387">
        <w:rPr>
          <w:b/>
          <w:i/>
        </w:rPr>
        <w:t>Tabelarni pregled količina izdanih markica na domaće duhanske prerađevine:</w:t>
      </w:r>
    </w:p>
    <w:tbl>
      <w:tblPr>
        <w:tblW w:w="9029" w:type="dxa"/>
        <w:tblInd w:w="93" w:type="dxa"/>
        <w:tblLook w:val="04A0"/>
      </w:tblPr>
      <w:tblGrid>
        <w:gridCol w:w="2925"/>
        <w:gridCol w:w="1526"/>
        <w:gridCol w:w="1526"/>
        <w:gridCol w:w="1526"/>
        <w:gridCol w:w="1526"/>
      </w:tblGrid>
      <w:tr w:rsidR="003C482E" w:rsidRPr="00226387" w:rsidTr="00655E9C">
        <w:trPr>
          <w:trHeight w:val="255"/>
        </w:trPr>
        <w:tc>
          <w:tcPr>
            <w:tcW w:w="2925" w:type="dxa"/>
            <w:tcBorders>
              <w:top w:val="single" w:sz="8" w:space="0" w:color="auto"/>
              <w:left w:val="single" w:sz="8" w:space="0" w:color="auto"/>
              <w:bottom w:val="single" w:sz="8" w:space="0" w:color="auto"/>
              <w:right w:val="single" w:sz="8" w:space="0" w:color="auto"/>
            </w:tcBorders>
            <w:shd w:val="clear" w:color="auto" w:fill="auto"/>
            <w:vAlign w:val="center"/>
          </w:tcPr>
          <w:p w:rsidR="003C482E" w:rsidRPr="00226387" w:rsidRDefault="003C482E" w:rsidP="00655E9C">
            <w:pPr>
              <w:jc w:val="center"/>
              <w:rPr>
                <w:b/>
                <w:bCs/>
                <w:sz w:val="18"/>
                <w:szCs w:val="18"/>
              </w:rPr>
            </w:pPr>
            <w:r>
              <w:rPr>
                <w:b/>
                <w:bCs/>
                <w:sz w:val="18"/>
                <w:szCs w:val="18"/>
              </w:rPr>
              <w:t>Razdoblje</w:t>
            </w:r>
          </w:p>
        </w:tc>
        <w:tc>
          <w:tcPr>
            <w:tcW w:w="1526" w:type="dxa"/>
            <w:vMerge w:val="restart"/>
            <w:tcBorders>
              <w:top w:val="single" w:sz="8" w:space="0" w:color="auto"/>
              <w:left w:val="nil"/>
              <w:right w:val="single" w:sz="8" w:space="0" w:color="auto"/>
            </w:tcBorders>
            <w:shd w:val="clear" w:color="auto" w:fill="auto"/>
            <w:vAlign w:val="center"/>
          </w:tcPr>
          <w:p w:rsidR="003C482E" w:rsidRPr="00226387" w:rsidRDefault="003C482E" w:rsidP="00655E9C">
            <w:pPr>
              <w:jc w:val="center"/>
              <w:rPr>
                <w:b/>
                <w:bCs/>
                <w:sz w:val="18"/>
                <w:szCs w:val="18"/>
              </w:rPr>
            </w:pPr>
            <w:r w:rsidRPr="00226387">
              <w:rPr>
                <w:b/>
                <w:bCs/>
                <w:sz w:val="18"/>
                <w:szCs w:val="18"/>
              </w:rPr>
              <w:t>2013</w:t>
            </w:r>
            <w:r>
              <w:rPr>
                <w:b/>
                <w:bCs/>
                <w:sz w:val="18"/>
                <w:szCs w:val="18"/>
              </w:rPr>
              <w:t>.</w:t>
            </w:r>
          </w:p>
        </w:tc>
        <w:tc>
          <w:tcPr>
            <w:tcW w:w="1526" w:type="dxa"/>
            <w:vMerge w:val="restart"/>
            <w:tcBorders>
              <w:top w:val="single" w:sz="8" w:space="0" w:color="auto"/>
              <w:left w:val="nil"/>
              <w:right w:val="single" w:sz="8" w:space="0" w:color="auto"/>
            </w:tcBorders>
            <w:shd w:val="clear" w:color="auto" w:fill="auto"/>
            <w:vAlign w:val="center"/>
          </w:tcPr>
          <w:p w:rsidR="003C482E" w:rsidRPr="00226387" w:rsidRDefault="003C482E" w:rsidP="00655E9C">
            <w:pPr>
              <w:jc w:val="center"/>
              <w:rPr>
                <w:b/>
                <w:bCs/>
                <w:sz w:val="18"/>
                <w:szCs w:val="18"/>
              </w:rPr>
            </w:pPr>
            <w:r w:rsidRPr="00226387">
              <w:rPr>
                <w:b/>
                <w:bCs/>
                <w:sz w:val="18"/>
                <w:szCs w:val="18"/>
              </w:rPr>
              <w:t>2014</w:t>
            </w:r>
            <w:r>
              <w:rPr>
                <w:b/>
                <w:bCs/>
                <w:sz w:val="18"/>
                <w:szCs w:val="18"/>
              </w:rPr>
              <w:t>.</w:t>
            </w:r>
          </w:p>
        </w:tc>
        <w:tc>
          <w:tcPr>
            <w:tcW w:w="1526" w:type="dxa"/>
            <w:vMerge w:val="restart"/>
            <w:tcBorders>
              <w:top w:val="single" w:sz="8" w:space="0" w:color="auto"/>
              <w:left w:val="nil"/>
              <w:right w:val="single" w:sz="8" w:space="0" w:color="auto"/>
            </w:tcBorders>
            <w:shd w:val="clear" w:color="auto" w:fill="auto"/>
            <w:vAlign w:val="center"/>
          </w:tcPr>
          <w:p w:rsidR="003C482E" w:rsidRPr="00226387" w:rsidRDefault="003C482E" w:rsidP="00655E9C">
            <w:pPr>
              <w:jc w:val="center"/>
              <w:rPr>
                <w:b/>
                <w:bCs/>
                <w:sz w:val="18"/>
                <w:szCs w:val="18"/>
              </w:rPr>
            </w:pPr>
            <w:r w:rsidRPr="00226387">
              <w:rPr>
                <w:b/>
                <w:bCs/>
                <w:sz w:val="18"/>
                <w:szCs w:val="18"/>
              </w:rPr>
              <w:t>RAZLIKA</w:t>
            </w:r>
          </w:p>
        </w:tc>
        <w:tc>
          <w:tcPr>
            <w:tcW w:w="1526" w:type="dxa"/>
            <w:vMerge w:val="restart"/>
            <w:tcBorders>
              <w:top w:val="single" w:sz="8" w:space="0" w:color="auto"/>
              <w:left w:val="nil"/>
              <w:right w:val="single" w:sz="8" w:space="0" w:color="auto"/>
            </w:tcBorders>
            <w:shd w:val="clear" w:color="auto" w:fill="auto"/>
            <w:vAlign w:val="center"/>
          </w:tcPr>
          <w:p w:rsidR="003C482E" w:rsidRPr="00226387" w:rsidRDefault="003C482E" w:rsidP="00655E9C">
            <w:pPr>
              <w:jc w:val="center"/>
              <w:rPr>
                <w:b/>
                <w:bCs/>
                <w:sz w:val="18"/>
                <w:szCs w:val="18"/>
              </w:rPr>
            </w:pPr>
            <w:r>
              <w:rPr>
                <w:b/>
                <w:bCs/>
                <w:sz w:val="18"/>
                <w:szCs w:val="18"/>
              </w:rPr>
              <w:t>INDEKS</w:t>
            </w:r>
          </w:p>
        </w:tc>
      </w:tr>
      <w:tr w:rsidR="003C482E" w:rsidRPr="00226387" w:rsidTr="00655E9C">
        <w:trPr>
          <w:trHeight w:val="255"/>
        </w:trPr>
        <w:tc>
          <w:tcPr>
            <w:tcW w:w="2925" w:type="dxa"/>
            <w:tcBorders>
              <w:top w:val="single" w:sz="8" w:space="0" w:color="auto"/>
              <w:left w:val="single" w:sz="8" w:space="0" w:color="auto"/>
              <w:bottom w:val="single" w:sz="8" w:space="0" w:color="auto"/>
              <w:right w:val="single" w:sz="8" w:space="0" w:color="auto"/>
            </w:tcBorders>
            <w:shd w:val="clear" w:color="auto" w:fill="auto"/>
            <w:vAlign w:val="center"/>
          </w:tcPr>
          <w:p w:rsidR="003C482E" w:rsidRPr="00226387" w:rsidRDefault="003C482E" w:rsidP="00655E9C">
            <w:pPr>
              <w:jc w:val="center"/>
              <w:rPr>
                <w:b/>
                <w:bCs/>
                <w:noProof/>
                <w:sz w:val="18"/>
                <w:szCs w:val="18"/>
              </w:rPr>
            </w:pPr>
            <w:r>
              <w:rPr>
                <w:b/>
                <w:bCs/>
                <w:noProof/>
                <w:sz w:val="18"/>
                <w:szCs w:val="18"/>
              </w:rPr>
              <w:t>Vrsta duh</w:t>
            </w:r>
            <w:r w:rsidRPr="00226387">
              <w:rPr>
                <w:b/>
                <w:bCs/>
                <w:noProof/>
                <w:sz w:val="18"/>
                <w:szCs w:val="18"/>
              </w:rPr>
              <w:t>anske prerađevine</w:t>
            </w:r>
          </w:p>
        </w:tc>
        <w:tc>
          <w:tcPr>
            <w:tcW w:w="1526" w:type="dxa"/>
            <w:vMerge/>
            <w:tcBorders>
              <w:left w:val="nil"/>
              <w:bottom w:val="single" w:sz="8" w:space="0" w:color="auto"/>
              <w:right w:val="single" w:sz="8" w:space="0" w:color="auto"/>
            </w:tcBorders>
            <w:shd w:val="clear" w:color="auto" w:fill="auto"/>
            <w:vAlign w:val="center"/>
          </w:tcPr>
          <w:p w:rsidR="003C482E" w:rsidRPr="00226387" w:rsidRDefault="003C482E" w:rsidP="00655E9C">
            <w:pPr>
              <w:jc w:val="center"/>
              <w:rPr>
                <w:b/>
                <w:bCs/>
                <w:sz w:val="18"/>
                <w:szCs w:val="18"/>
              </w:rPr>
            </w:pPr>
          </w:p>
        </w:tc>
        <w:tc>
          <w:tcPr>
            <w:tcW w:w="1526" w:type="dxa"/>
            <w:vMerge/>
            <w:tcBorders>
              <w:left w:val="nil"/>
              <w:bottom w:val="single" w:sz="8" w:space="0" w:color="auto"/>
              <w:right w:val="single" w:sz="8" w:space="0" w:color="auto"/>
            </w:tcBorders>
            <w:shd w:val="clear" w:color="auto" w:fill="auto"/>
            <w:vAlign w:val="center"/>
          </w:tcPr>
          <w:p w:rsidR="003C482E" w:rsidRPr="00226387" w:rsidRDefault="003C482E" w:rsidP="00655E9C">
            <w:pPr>
              <w:jc w:val="center"/>
              <w:rPr>
                <w:b/>
                <w:bCs/>
                <w:sz w:val="18"/>
                <w:szCs w:val="18"/>
              </w:rPr>
            </w:pPr>
          </w:p>
        </w:tc>
        <w:tc>
          <w:tcPr>
            <w:tcW w:w="1526" w:type="dxa"/>
            <w:vMerge/>
            <w:tcBorders>
              <w:left w:val="nil"/>
              <w:bottom w:val="single" w:sz="8" w:space="0" w:color="auto"/>
              <w:right w:val="single" w:sz="8" w:space="0" w:color="auto"/>
            </w:tcBorders>
            <w:shd w:val="clear" w:color="auto" w:fill="auto"/>
            <w:vAlign w:val="center"/>
          </w:tcPr>
          <w:p w:rsidR="003C482E" w:rsidRPr="00226387" w:rsidRDefault="003C482E" w:rsidP="00655E9C">
            <w:pPr>
              <w:jc w:val="center"/>
              <w:rPr>
                <w:b/>
                <w:bCs/>
                <w:sz w:val="18"/>
                <w:szCs w:val="18"/>
              </w:rPr>
            </w:pPr>
          </w:p>
        </w:tc>
        <w:tc>
          <w:tcPr>
            <w:tcW w:w="1526" w:type="dxa"/>
            <w:vMerge/>
            <w:tcBorders>
              <w:left w:val="nil"/>
              <w:bottom w:val="single" w:sz="8" w:space="0" w:color="auto"/>
              <w:right w:val="single" w:sz="8" w:space="0" w:color="auto"/>
            </w:tcBorders>
            <w:shd w:val="clear" w:color="auto" w:fill="auto"/>
            <w:vAlign w:val="center"/>
          </w:tcPr>
          <w:p w:rsidR="003C482E" w:rsidRPr="00226387" w:rsidRDefault="003C482E" w:rsidP="00655E9C">
            <w:pPr>
              <w:jc w:val="center"/>
              <w:rPr>
                <w:b/>
                <w:bCs/>
                <w:sz w:val="18"/>
                <w:szCs w:val="18"/>
              </w:rPr>
            </w:pPr>
          </w:p>
        </w:tc>
      </w:tr>
      <w:tr w:rsidR="003C482E" w:rsidRPr="00226387" w:rsidTr="00655E9C">
        <w:trPr>
          <w:trHeight w:val="289"/>
        </w:trPr>
        <w:tc>
          <w:tcPr>
            <w:tcW w:w="2925" w:type="dxa"/>
            <w:tcBorders>
              <w:top w:val="nil"/>
              <w:left w:val="single" w:sz="8" w:space="0" w:color="auto"/>
              <w:bottom w:val="single" w:sz="8" w:space="0" w:color="auto"/>
              <w:right w:val="single" w:sz="8" w:space="0" w:color="auto"/>
            </w:tcBorders>
            <w:shd w:val="clear" w:color="auto" w:fill="auto"/>
            <w:vAlign w:val="center"/>
          </w:tcPr>
          <w:p w:rsidR="003C482E" w:rsidRPr="00226387" w:rsidRDefault="003C482E" w:rsidP="00655E9C">
            <w:pPr>
              <w:jc w:val="center"/>
              <w:rPr>
                <w:b/>
                <w:bCs/>
                <w:noProof/>
                <w:sz w:val="18"/>
                <w:szCs w:val="18"/>
              </w:rPr>
            </w:pPr>
            <w:r w:rsidRPr="00226387">
              <w:rPr>
                <w:b/>
                <w:bCs/>
                <w:noProof/>
                <w:sz w:val="18"/>
                <w:szCs w:val="18"/>
              </w:rPr>
              <w:t>1</w:t>
            </w:r>
          </w:p>
        </w:tc>
        <w:tc>
          <w:tcPr>
            <w:tcW w:w="1526" w:type="dxa"/>
            <w:tcBorders>
              <w:top w:val="nil"/>
              <w:left w:val="nil"/>
              <w:bottom w:val="single" w:sz="8" w:space="0" w:color="auto"/>
              <w:right w:val="single" w:sz="8" w:space="0" w:color="auto"/>
            </w:tcBorders>
            <w:shd w:val="clear" w:color="auto" w:fill="auto"/>
            <w:vAlign w:val="center"/>
          </w:tcPr>
          <w:p w:rsidR="003C482E" w:rsidRPr="00226387" w:rsidRDefault="003C482E" w:rsidP="00655E9C">
            <w:pPr>
              <w:jc w:val="center"/>
              <w:rPr>
                <w:b/>
                <w:bCs/>
                <w:sz w:val="18"/>
                <w:szCs w:val="18"/>
              </w:rPr>
            </w:pPr>
            <w:r w:rsidRPr="00226387">
              <w:rPr>
                <w:b/>
                <w:bCs/>
                <w:sz w:val="18"/>
                <w:szCs w:val="18"/>
              </w:rPr>
              <w:t>2</w:t>
            </w:r>
          </w:p>
        </w:tc>
        <w:tc>
          <w:tcPr>
            <w:tcW w:w="1526" w:type="dxa"/>
            <w:tcBorders>
              <w:top w:val="nil"/>
              <w:left w:val="nil"/>
              <w:bottom w:val="single" w:sz="8" w:space="0" w:color="auto"/>
              <w:right w:val="single" w:sz="8" w:space="0" w:color="auto"/>
            </w:tcBorders>
            <w:shd w:val="clear" w:color="auto" w:fill="auto"/>
            <w:vAlign w:val="center"/>
          </w:tcPr>
          <w:p w:rsidR="003C482E" w:rsidRPr="00226387" w:rsidRDefault="003C482E" w:rsidP="00655E9C">
            <w:pPr>
              <w:jc w:val="center"/>
              <w:rPr>
                <w:b/>
                <w:bCs/>
                <w:sz w:val="18"/>
                <w:szCs w:val="18"/>
              </w:rPr>
            </w:pPr>
            <w:r w:rsidRPr="00226387">
              <w:rPr>
                <w:b/>
                <w:bCs/>
                <w:sz w:val="18"/>
                <w:szCs w:val="18"/>
              </w:rPr>
              <w:t>3</w:t>
            </w:r>
          </w:p>
        </w:tc>
        <w:tc>
          <w:tcPr>
            <w:tcW w:w="1526" w:type="dxa"/>
            <w:tcBorders>
              <w:top w:val="nil"/>
              <w:left w:val="nil"/>
              <w:bottom w:val="single" w:sz="8" w:space="0" w:color="auto"/>
              <w:right w:val="single" w:sz="8" w:space="0" w:color="auto"/>
            </w:tcBorders>
            <w:shd w:val="clear" w:color="auto" w:fill="auto"/>
            <w:vAlign w:val="center"/>
          </w:tcPr>
          <w:p w:rsidR="003C482E" w:rsidRPr="00226387" w:rsidRDefault="003C482E" w:rsidP="00655E9C">
            <w:pPr>
              <w:jc w:val="center"/>
              <w:rPr>
                <w:b/>
                <w:bCs/>
                <w:sz w:val="18"/>
                <w:szCs w:val="18"/>
              </w:rPr>
            </w:pPr>
            <w:r w:rsidRPr="00226387">
              <w:rPr>
                <w:b/>
                <w:bCs/>
                <w:sz w:val="18"/>
                <w:szCs w:val="18"/>
              </w:rPr>
              <w:t>4=3-2</w:t>
            </w:r>
          </w:p>
        </w:tc>
        <w:tc>
          <w:tcPr>
            <w:tcW w:w="1526" w:type="dxa"/>
            <w:tcBorders>
              <w:top w:val="nil"/>
              <w:left w:val="nil"/>
              <w:bottom w:val="single" w:sz="8" w:space="0" w:color="auto"/>
              <w:right w:val="single" w:sz="8" w:space="0" w:color="auto"/>
            </w:tcBorders>
            <w:shd w:val="clear" w:color="auto" w:fill="auto"/>
            <w:vAlign w:val="center"/>
          </w:tcPr>
          <w:p w:rsidR="003C482E" w:rsidRPr="00226387" w:rsidRDefault="003C482E" w:rsidP="00655E9C">
            <w:pPr>
              <w:jc w:val="center"/>
              <w:rPr>
                <w:b/>
                <w:bCs/>
                <w:sz w:val="18"/>
                <w:szCs w:val="18"/>
              </w:rPr>
            </w:pPr>
            <w:r w:rsidRPr="00226387">
              <w:rPr>
                <w:b/>
                <w:bCs/>
                <w:sz w:val="18"/>
                <w:szCs w:val="18"/>
              </w:rPr>
              <w:t>5=(3/2)*100</w:t>
            </w:r>
          </w:p>
        </w:tc>
      </w:tr>
      <w:tr w:rsidR="003C482E" w:rsidRPr="00226387" w:rsidTr="00655E9C">
        <w:trPr>
          <w:trHeight w:val="505"/>
        </w:trPr>
        <w:tc>
          <w:tcPr>
            <w:tcW w:w="2925" w:type="dxa"/>
            <w:tcBorders>
              <w:top w:val="nil"/>
              <w:left w:val="single" w:sz="8" w:space="0" w:color="auto"/>
              <w:bottom w:val="single" w:sz="8" w:space="0" w:color="auto"/>
              <w:right w:val="single" w:sz="8" w:space="0" w:color="auto"/>
            </w:tcBorders>
            <w:shd w:val="clear" w:color="auto" w:fill="auto"/>
            <w:vAlign w:val="center"/>
          </w:tcPr>
          <w:p w:rsidR="003C482E" w:rsidRPr="00226387" w:rsidRDefault="003C482E" w:rsidP="00655E9C">
            <w:pPr>
              <w:rPr>
                <w:b/>
                <w:bCs/>
                <w:noProof/>
                <w:sz w:val="18"/>
                <w:szCs w:val="18"/>
              </w:rPr>
            </w:pPr>
            <w:r w:rsidRPr="00226387">
              <w:rPr>
                <w:b/>
                <w:bCs/>
                <w:noProof/>
                <w:sz w:val="18"/>
                <w:szCs w:val="18"/>
              </w:rPr>
              <w:t>1. Domaće cigarete</w:t>
            </w:r>
          </w:p>
        </w:tc>
        <w:tc>
          <w:tcPr>
            <w:tcW w:w="1526" w:type="dxa"/>
            <w:tcBorders>
              <w:top w:val="nil"/>
              <w:left w:val="nil"/>
              <w:bottom w:val="single" w:sz="8" w:space="0" w:color="auto"/>
              <w:right w:val="single" w:sz="8" w:space="0" w:color="auto"/>
            </w:tcBorders>
            <w:shd w:val="clear" w:color="auto" w:fill="auto"/>
            <w:vAlign w:val="center"/>
          </w:tcPr>
          <w:p w:rsidR="003C482E" w:rsidRPr="00226387" w:rsidRDefault="003C482E" w:rsidP="00655E9C">
            <w:pPr>
              <w:jc w:val="center"/>
              <w:rPr>
                <w:sz w:val="18"/>
                <w:szCs w:val="18"/>
              </w:rPr>
            </w:pPr>
            <w:r w:rsidRPr="00226387">
              <w:rPr>
                <w:sz w:val="18"/>
                <w:szCs w:val="18"/>
              </w:rPr>
              <w:t>90.520.000</w:t>
            </w:r>
          </w:p>
        </w:tc>
        <w:tc>
          <w:tcPr>
            <w:tcW w:w="1526" w:type="dxa"/>
            <w:tcBorders>
              <w:top w:val="nil"/>
              <w:left w:val="nil"/>
              <w:bottom w:val="single" w:sz="8" w:space="0" w:color="auto"/>
              <w:right w:val="single" w:sz="8" w:space="0" w:color="auto"/>
            </w:tcBorders>
            <w:shd w:val="clear" w:color="auto" w:fill="auto"/>
            <w:vAlign w:val="center"/>
          </w:tcPr>
          <w:p w:rsidR="003C482E" w:rsidRPr="00226387" w:rsidRDefault="003C482E" w:rsidP="00655E9C">
            <w:pPr>
              <w:jc w:val="center"/>
              <w:rPr>
                <w:sz w:val="18"/>
                <w:szCs w:val="18"/>
              </w:rPr>
            </w:pPr>
            <w:r w:rsidRPr="00226387">
              <w:rPr>
                <w:sz w:val="18"/>
                <w:szCs w:val="18"/>
              </w:rPr>
              <w:t>76.928.000</w:t>
            </w:r>
          </w:p>
        </w:tc>
        <w:tc>
          <w:tcPr>
            <w:tcW w:w="1526" w:type="dxa"/>
            <w:tcBorders>
              <w:top w:val="nil"/>
              <w:left w:val="nil"/>
              <w:bottom w:val="single" w:sz="8" w:space="0" w:color="auto"/>
              <w:right w:val="single" w:sz="8" w:space="0" w:color="auto"/>
            </w:tcBorders>
            <w:shd w:val="clear" w:color="auto" w:fill="auto"/>
            <w:vAlign w:val="center"/>
          </w:tcPr>
          <w:p w:rsidR="003C482E" w:rsidRPr="00226387" w:rsidRDefault="003C482E" w:rsidP="00655E9C">
            <w:pPr>
              <w:jc w:val="center"/>
              <w:rPr>
                <w:sz w:val="18"/>
                <w:szCs w:val="18"/>
              </w:rPr>
            </w:pPr>
            <w:r w:rsidRPr="00226387">
              <w:rPr>
                <w:sz w:val="18"/>
                <w:szCs w:val="18"/>
              </w:rPr>
              <w:t>-13.592.000</w:t>
            </w:r>
          </w:p>
        </w:tc>
        <w:tc>
          <w:tcPr>
            <w:tcW w:w="1526" w:type="dxa"/>
            <w:tcBorders>
              <w:top w:val="nil"/>
              <w:left w:val="nil"/>
              <w:bottom w:val="single" w:sz="8" w:space="0" w:color="auto"/>
              <w:right w:val="single" w:sz="8" w:space="0" w:color="auto"/>
            </w:tcBorders>
            <w:shd w:val="clear" w:color="auto" w:fill="auto"/>
            <w:vAlign w:val="center"/>
          </w:tcPr>
          <w:p w:rsidR="003C482E" w:rsidRPr="00226387" w:rsidRDefault="003C482E" w:rsidP="00655E9C">
            <w:pPr>
              <w:jc w:val="center"/>
              <w:rPr>
                <w:sz w:val="18"/>
                <w:szCs w:val="18"/>
              </w:rPr>
            </w:pPr>
            <w:r w:rsidRPr="00226387">
              <w:rPr>
                <w:sz w:val="18"/>
                <w:szCs w:val="18"/>
              </w:rPr>
              <w:t>85</w:t>
            </w:r>
          </w:p>
        </w:tc>
      </w:tr>
      <w:tr w:rsidR="003C482E" w:rsidRPr="00226387" w:rsidTr="00655E9C">
        <w:trPr>
          <w:trHeight w:val="505"/>
        </w:trPr>
        <w:tc>
          <w:tcPr>
            <w:tcW w:w="2925" w:type="dxa"/>
            <w:tcBorders>
              <w:top w:val="nil"/>
              <w:left w:val="single" w:sz="8" w:space="0" w:color="auto"/>
              <w:bottom w:val="single" w:sz="8" w:space="0" w:color="auto"/>
              <w:right w:val="single" w:sz="8" w:space="0" w:color="auto"/>
            </w:tcBorders>
            <w:shd w:val="clear" w:color="auto" w:fill="auto"/>
            <w:vAlign w:val="center"/>
          </w:tcPr>
          <w:p w:rsidR="003C482E" w:rsidRPr="00226387" w:rsidRDefault="003C482E" w:rsidP="00655E9C">
            <w:pPr>
              <w:rPr>
                <w:b/>
                <w:bCs/>
                <w:noProof/>
                <w:sz w:val="18"/>
                <w:szCs w:val="18"/>
              </w:rPr>
            </w:pPr>
            <w:r>
              <w:rPr>
                <w:b/>
                <w:bCs/>
                <w:noProof/>
                <w:sz w:val="18"/>
                <w:szCs w:val="18"/>
              </w:rPr>
              <w:t>2. Ostale domaće duh</w:t>
            </w:r>
            <w:r w:rsidRPr="00226387">
              <w:rPr>
                <w:b/>
                <w:bCs/>
                <w:noProof/>
                <w:sz w:val="18"/>
                <w:szCs w:val="18"/>
              </w:rPr>
              <w:t>anske prerađevine</w:t>
            </w:r>
          </w:p>
        </w:tc>
        <w:tc>
          <w:tcPr>
            <w:tcW w:w="1526" w:type="dxa"/>
            <w:tcBorders>
              <w:top w:val="nil"/>
              <w:left w:val="nil"/>
              <w:bottom w:val="single" w:sz="8" w:space="0" w:color="auto"/>
              <w:right w:val="single" w:sz="8" w:space="0" w:color="auto"/>
            </w:tcBorders>
            <w:shd w:val="clear" w:color="auto" w:fill="auto"/>
            <w:vAlign w:val="center"/>
          </w:tcPr>
          <w:p w:rsidR="003C482E" w:rsidRPr="00226387" w:rsidRDefault="003C482E" w:rsidP="00655E9C">
            <w:pPr>
              <w:jc w:val="center"/>
              <w:rPr>
                <w:sz w:val="18"/>
                <w:szCs w:val="18"/>
              </w:rPr>
            </w:pPr>
            <w:r w:rsidRPr="00226387">
              <w:rPr>
                <w:sz w:val="18"/>
                <w:szCs w:val="18"/>
              </w:rPr>
              <w:t>2.801.500</w:t>
            </w:r>
          </w:p>
        </w:tc>
        <w:tc>
          <w:tcPr>
            <w:tcW w:w="1526" w:type="dxa"/>
            <w:tcBorders>
              <w:top w:val="nil"/>
              <w:left w:val="nil"/>
              <w:bottom w:val="single" w:sz="8" w:space="0" w:color="auto"/>
              <w:right w:val="single" w:sz="8" w:space="0" w:color="auto"/>
            </w:tcBorders>
            <w:shd w:val="clear" w:color="auto" w:fill="auto"/>
            <w:vAlign w:val="center"/>
          </w:tcPr>
          <w:p w:rsidR="003C482E" w:rsidRPr="00226387" w:rsidRDefault="003C482E" w:rsidP="00655E9C">
            <w:pPr>
              <w:jc w:val="center"/>
              <w:rPr>
                <w:sz w:val="18"/>
                <w:szCs w:val="18"/>
              </w:rPr>
            </w:pPr>
            <w:r w:rsidRPr="00226387">
              <w:rPr>
                <w:sz w:val="18"/>
                <w:szCs w:val="18"/>
              </w:rPr>
              <w:t>2.421.000</w:t>
            </w:r>
          </w:p>
        </w:tc>
        <w:tc>
          <w:tcPr>
            <w:tcW w:w="1526" w:type="dxa"/>
            <w:tcBorders>
              <w:top w:val="nil"/>
              <w:left w:val="nil"/>
              <w:bottom w:val="single" w:sz="8" w:space="0" w:color="auto"/>
              <w:right w:val="single" w:sz="8" w:space="0" w:color="auto"/>
            </w:tcBorders>
            <w:shd w:val="clear" w:color="auto" w:fill="auto"/>
            <w:vAlign w:val="center"/>
          </w:tcPr>
          <w:p w:rsidR="003C482E" w:rsidRPr="00226387" w:rsidRDefault="003C482E" w:rsidP="00655E9C">
            <w:pPr>
              <w:jc w:val="center"/>
              <w:rPr>
                <w:sz w:val="18"/>
                <w:szCs w:val="18"/>
              </w:rPr>
            </w:pPr>
            <w:r w:rsidRPr="00226387">
              <w:rPr>
                <w:sz w:val="18"/>
                <w:szCs w:val="18"/>
              </w:rPr>
              <w:t>-380.500</w:t>
            </w:r>
          </w:p>
        </w:tc>
        <w:tc>
          <w:tcPr>
            <w:tcW w:w="1526" w:type="dxa"/>
            <w:tcBorders>
              <w:top w:val="nil"/>
              <w:left w:val="nil"/>
              <w:bottom w:val="single" w:sz="8" w:space="0" w:color="auto"/>
              <w:right w:val="single" w:sz="8" w:space="0" w:color="auto"/>
            </w:tcBorders>
            <w:shd w:val="clear" w:color="auto" w:fill="auto"/>
            <w:vAlign w:val="center"/>
          </w:tcPr>
          <w:p w:rsidR="003C482E" w:rsidRPr="00226387" w:rsidRDefault="003C482E" w:rsidP="00655E9C">
            <w:pPr>
              <w:jc w:val="center"/>
              <w:rPr>
                <w:sz w:val="18"/>
                <w:szCs w:val="18"/>
              </w:rPr>
            </w:pPr>
            <w:r w:rsidRPr="00226387">
              <w:rPr>
                <w:sz w:val="18"/>
                <w:szCs w:val="18"/>
              </w:rPr>
              <w:t>86</w:t>
            </w:r>
          </w:p>
        </w:tc>
      </w:tr>
      <w:tr w:rsidR="003C482E" w:rsidRPr="00226387" w:rsidTr="00655E9C">
        <w:trPr>
          <w:trHeight w:val="505"/>
        </w:trPr>
        <w:tc>
          <w:tcPr>
            <w:tcW w:w="2925" w:type="dxa"/>
            <w:tcBorders>
              <w:top w:val="nil"/>
              <w:left w:val="single" w:sz="8" w:space="0" w:color="auto"/>
              <w:bottom w:val="single" w:sz="8" w:space="0" w:color="auto"/>
              <w:right w:val="single" w:sz="8" w:space="0" w:color="auto"/>
            </w:tcBorders>
            <w:shd w:val="clear" w:color="auto" w:fill="auto"/>
            <w:noWrap/>
            <w:vAlign w:val="center"/>
          </w:tcPr>
          <w:p w:rsidR="003C482E" w:rsidRPr="00226387" w:rsidRDefault="003C482E" w:rsidP="00655E9C">
            <w:pPr>
              <w:rPr>
                <w:b/>
                <w:bCs/>
                <w:sz w:val="18"/>
                <w:szCs w:val="18"/>
              </w:rPr>
            </w:pPr>
            <w:r w:rsidRPr="00226387">
              <w:rPr>
                <w:b/>
                <w:bCs/>
                <w:sz w:val="18"/>
                <w:szCs w:val="18"/>
              </w:rPr>
              <w:t>3</w:t>
            </w:r>
            <w:r>
              <w:rPr>
                <w:b/>
                <w:bCs/>
                <w:noProof/>
                <w:sz w:val="18"/>
                <w:szCs w:val="18"/>
              </w:rPr>
              <w:t>. Domaći duh</w:t>
            </w:r>
            <w:r w:rsidRPr="00226387">
              <w:rPr>
                <w:b/>
                <w:bCs/>
                <w:noProof/>
                <w:sz w:val="18"/>
                <w:szCs w:val="18"/>
              </w:rPr>
              <w:t>an za pušenje</w:t>
            </w:r>
          </w:p>
        </w:tc>
        <w:tc>
          <w:tcPr>
            <w:tcW w:w="1526" w:type="dxa"/>
            <w:tcBorders>
              <w:top w:val="nil"/>
              <w:left w:val="nil"/>
              <w:bottom w:val="single" w:sz="8" w:space="0" w:color="auto"/>
              <w:right w:val="single" w:sz="8" w:space="0" w:color="auto"/>
            </w:tcBorders>
            <w:shd w:val="clear" w:color="auto" w:fill="auto"/>
            <w:noWrap/>
            <w:vAlign w:val="center"/>
          </w:tcPr>
          <w:p w:rsidR="003C482E" w:rsidRPr="00226387" w:rsidRDefault="003C482E" w:rsidP="00655E9C">
            <w:pPr>
              <w:jc w:val="center"/>
              <w:rPr>
                <w:sz w:val="18"/>
                <w:szCs w:val="18"/>
              </w:rPr>
            </w:pPr>
            <w:r w:rsidRPr="00226387">
              <w:rPr>
                <w:sz w:val="18"/>
                <w:szCs w:val="18"/>
              </w:rPr>
              <w:t>-</w:t>
            </w:r>
          </w:p>
        </w:tc>
        <w:tc>
          <w:tcPr>
            <w:tcW w:w="1526" w:type="dxa"/>
            <w:tcBorders>
              <w:top w:val="nil"/>
              <w:left w:val="nil"/>
              <w:bottom w:val="single" w:sz="8" w:space="0" w:color="auto"/>
              <w:right w:val="single" w:sz="8" w:space="0" w:color="auto"/>
            </w:tcBorders>
            <w:shd w:val="clear" w:color="auto" w:fill="auto"/>
            <w:noWrap/>
            <w:vAlign w:val="center"/>
          </w:tcPr>
          <w:p w:rsidR="003C482E" w:rsidRPr="00226387" w:rsidRDefault="003C482E" w:rsidP="00655E9C">
            <w:pPr>
              <w:jc w:val="center"/>
              <w:rPr>
                <w:sz w:val="18"/>
                <w:szCs w:val="18"/>
              </w:rPr>
            </w:pPr>
            <w:r w:rsidRPr="00226387">
              <w:rPr>
                <w:sz w:val="18"/>
                <w:szCs w:val="18"/>
              </w:rPr>
              <w:t>314.500</w:t>
            </w:r>
          </w:p>
        </w:tc>
        <w:tc>
          <w:tcPr>
            <w:tcW w:w="1526" w:type="dxa"/>
            <w:tcBorders>
              <w:top w:val="nil"/>
              <w:left w:val="nil"/>
              <w:bottom w:val="single" w:sz="8" w:space="0" w:color="auto"/>
              <w:right w:val="single" w:sz="8" w:space="0" w:color="auto"/>
            </w:tcBorders>
            <w:shd w:val="clear" w:color="auto" w:fill="auto"/>
            <w:vAlign w:val="center"/>
          </w:tcPr>
          <w:p w:rsidR="003C482E" w:rsidRPr="00226387" w:rsidRDefault="003C482E" w:rsidP="00655E9C">
            <w:pPr>
              <w:jc w:val="center"/>
              <w:rPr>
                <w:sz w:val="18"/>
                <w:szCs w:val="18"/>
              </w:rPr>
            </w:pPr>
            <w:r w:rsidRPr="00226387">
              <w:rPr>
                <w:sz w:val="18"/>
                <w:szCs w:val="18"/>
              </w:rPr>
              <w:t>-</w:t>
            </w:r>
          </w:p>
        </w:tc>
        <w:tc>
          <w:tcPr>
            <w:tcW w:w="1526" w:type="dxa"/>
            <w:tcBorders>
              <w:top w:val="nil"/>
              <w:left w:val="nil"/>
              <w:bottom w:val="single" w:sz="8" w:space="0" w:color="auto"/>
              <w:right w:val="single" w:sz="8" w:space="0" w:color="auto"/>
            </w:tcBorders>
            <w:shd w:val="clear" w:color="auto" w:fill="auto"/>
            <w:vAlign w:val="center"/>
          </w:tcPr>
          <w:p w:rsidR="003C482E" w:rsidRPr="00226387" w:rsidRDefault="003C482E" w:rsidP="00655E9C">
            <w:pPr>
              <w:jc w:val="center"/>
              <w:rPr>
                <w:sz w:val="18"/>
                <w:szCs w:val="18"/>
              </w:rPr>
            </w:pPr>
            <w:r w:rsidRPr="00226387">
              <w:rPr>
                <w:sz w:val="18"/>
                <w:szCs w:val="18"/>
              </w:rPr>
              <w:t>-</w:t>
            </w:r>
          </w:p>
        </w:tc>
      </w:tr>
      <w:tr w:rsidR="003C482E" w:rsidRPr="00226387" w:rsidTr="00655E9C">
        <w:trPr>
          <w:trHeight w:val="505"/>
        </w:trPr>
        <w:tc>
          <w:tcPr>
            <w:tcW w:w="2925" w:type="dxa"/>
            <w:tcBorders>
              <w:top w:val="nil"/>
              <w:left w:val="single" w:sz="8" w:space="0" w:color="auto"/>
              <w:bottom w:val="single" w:sz="8" w:space="0" w:color="auto"/>
              <w:right w:val="single" w:sz="8" w:space="0" w:color="auto"/>
            </w:tcBorders>
            <w:shd w:val="clear" w:color="auto" w:fill="auto"/>
            <w:noWrap/>
            <w:vAlign w:val="center"/>
          </w:tcPr>
          <w:p w:rsidR="003C482E" w:rsidRPr="00226387" w:rsidRDefault="003C482E" w:rsidP="00655E9C">
            <w:pPr>
              <w:rPr>
                <w:b/>
                <w:bCs/>
                <w:sz w:val="18"/>
                <w:szCs w:val="18"/>
              </w:rPr>
            </w:pPr>
            <w:r w:rsidRPr="00226387">
              <w:rPr>
                <w:b/>
                <w:bCs/>
                <w:sz w:val="18"/>
                <w:szCs w:val="18"/>
              </w:rPr>
              <w:t>UKUPNO: (1+2+3)</w:t>
            </w:r>
          </w:p>
        </w:tc>
        <w:tc>
          <w:tcPr>
            <w:tcW w:w="1526" w:type="dxa"/>
            <w:tcBorders>
              <w:top w:val="nil"/>
              <w:left w:val="nil"/>
              <w:bottom w:val="single" w:sz="8" w:space="0" w:color="auto"/>
              <w:right w:val="single" w:sz="8" w:space="0" w:color="auto"/>
            </w:tcBorders>
            <w:shd w:val="clear" w:color="auto" w:fill="auto"/>
            <w:noWrap/>
            <w:vAlign w:val="center"/>
          </w:tcPr>
          <w:p w:rsidR="003C482E" w:rsidRPr="00226387" w:rsidRDefault="003C482E" w:rsidP="00655E9C">
            <w:pPr>
              <w:jc w:val="center"/>
              <w:rPr>
                <w:sz w:val="18"/>
                <w:szCs w:val="18"/>
              </w:rPr>
            </w:pPr>
            <w:r w:rsidRPr="00226387">
              <w:rPr>
                <w:sz w:val="18"/>
                <w:szCs w:val="18"/>
              </w:rPr>
              <w:t>93.321.500</w:t>
            </w:r>
          </w:p>
        </w:tc>
        <w:tc>
          <w:tcPr>
            <w:tcW w:w="1526" w:type="dxa"/>
            <w:tcBorders>
              <w:top w:val="nil"/>
              <w:left w:val="nil"/>
              <w:bottom w:val="single" w:sz="8" w:space="0" w:color="auto"/>
              <w:right w:val="single" w:sz="8" w:space="0" w:color="auto"/>
            </w:tcBorders>
            <w:shd w:val="clear" w:color="auto" w:fill="auto"/>
            <w:noWrap/>
            <w:vAlign w:val="center"/>
          </w:tcPr>
          <w:p w:rsidR="003C482E" w:rsidRPr="00226387" w:rsidRDefault="003C482E" w:rsidP="00655E9C">
            <w:pPr>
              <w:jc w:val="center"/>
              <w:rPr>
                <w:sz w:val="18"/>
                <w:szCs w:val="18"/>
              </w:rPr>
            </w:pPr>
            <w:r w:rsidRPr="00226387">
              <w:rPr>
                <w:sz w:val="18"/>
                <w:szCs w:val="18"/>
              </w:rPr>
              <w:t>79.663.500</w:t>
            </w:r>
          </w:p>
        </w:tc>
        <w:tc>
          <w:tcPr>
            <w:tcW w:w="1526" w:type="dxa"/>
            <w:tcBorders>
              <w:top w:val="nil"/>
              <w:left w:val="nil"/>
              <w:bottom w:val="single" w:sz="8" w:space="0" w:color="auto"/>
              <w:right w:val="single" w:sz="8" w:space="0" w:color="auto"/>
            </w:tcBorders>
            <w:shd w:val="clear" w:color="auto" w:fill="auto"/>
            <w:vAlign w:val="center"/>
          </w:tcPr>
          <w:p w:rsidR="003C482E" w:rsidRPr="00226387" w:rsidRDefault="003C482E" w:rsidP="00655E9C">
            <w:pPr>
              <w:jc w:val="center"/>
              <w:rPr>
                <w:sz w:val="18"/>
                <w:szCs w:val="18"/>
              </w:rPr>
            </w:pPr>
            <w:r w:rsidRPr="00226387">
              <w:rPr>
                <w:sz w:val="18"/>
                <w:szCs w:val="18"/>
              </w:rPr>
              <w:t>-13.658.000</w:t>
            </w:r>
          </w:p>
        </w:tc>
        <w:tc>
          <w:tcPr>
            <w:tcW w:w="1526" w:type="dxa"/>
            <w:tcBorders>
              <w:top w:val="nil"/>
              <w:left w:val="nil"/>
              <w:bottom w:val="single" w:sz="8" w:space="0" w:color="auto"/>
              <w:right w:val="single" w:sz="8" w:space="0" w:color="auto"/>
            </w:tcBorders>
            <w:shd w:val="clear" w:color="auto" w:fill="auto"/>
            <w:vAlign w:val="center"/>
          </w:tcPr>
          <w:p w:rsidR="003C482E" w:rsidRPr="00226387" w:rsidRDefault="003C482E" w:rsidP="00655E9C">
            <w:pPr>
              <w:jc w:val="center"/>
              <w:rPr>
                <w:sz w:val="18"/>
                <w:szCs w:val="18"/>
              </w:rPr>
            </w:pPr>
            <w:r w:rsidRPr="00226387">
              <w:rPr>
                <w:sz w:val="18"/>
                <w:szCs w:val="18"/>
              </w:rPr>
              <w:t>85</w:t>
            </w:r>
          </w:p>
        </w:tc>
      </w:tr>
    </w:tbl>
    <w:p w:rsidR="003C482E" w:rsidRPr="00226387" w:rsidRDefault="003C482E" w:rsidP="003C482E">
      <w:pPr>
        <w:jc w:val="both"/>
        <w:rPr>
          <w:b/>
          <w:i/>
          <w:sz w:val="18"/>
          <w:szCs w:val="18"/>
        </w:rPr>
      </w:pPr>
    </w:p>
    <w:p w:rsidR="003C482E" w:rsidRPr="00226387" w:rsidRDefault="003C482E" w:rsidP="003C482E">
      <w:pPr>
        <w:jc w:val="both"/>
        <w:rPr>
          <w:b/>
          <w:i/>
        </w:rPr>
      </w:pPr>
      <w:r w:rsidRPr="00226387">
        <w:rPr>
          <w:b/>
          <w:i/>
        </w:rPr>
        <w:t xml:space="preserve">Tabelarni pregled količina izdanih markica na uvozne duhanske prerađevine: </w:t>
      </w:r>
    </w:p>
    <w:tbl>
      <w:tblPr>
        <w:tblW w:w="9000" w:type="dxa"/>
        <w:tblInd w:w="93" w:type="dxa"/>
        <w:tblLook w:val="04A0"/>
      </w:tblPr>
      <w:tblGrid>
        <w:gridCol w:w="2916"/>
        <w:gridCol w:w="1521"/>
        <w:gridCol w:w="1521"/>
        <w:gridCol w:w="1521"/>
        <w:gridCol w:w="1521"/>
      </w:tblGrid>
      <w:tr w:rsidR="003C482E" w:rsidRPr="00226387" w:rsidTr="00655E9C">
        <w:trPr>
          <w:trHeight w:val="255"/>
        </w:trPr>
        <w:tc>
          <w:tcPr>
            <w:tcW w:w="2916" w:type="dxa"/>
            <w:tcBorders>
              <w:top w:val="single" w:sz="8" w:space="0" w:color="auto"/>
              <w:left w:val="single" w:sz="8" w:space="0" w:color="auto"/>
              <w:bottom w:val="single" w:sz="8" w:space="0" w:color="auto"/>
              <w:right w:val="single" w:sz="8" w:space="0" w:color="auto"/>
            </w:tcBorders>
            <w:shd w:val="clear" w:color="auto" w:fill="auto"/>
            <w:vAlign w:val="center"/>
          </w:tcPr>
          <w:p w:rsidR="003C482E" w:rsidRPr="00226387" w:rsidRDefault="003C482E" w:rsidP="00655E9C">
            <w:pPr>
              <w:jc w:val="center"/>
              <w:rPr>
                <w:b/>
                <w:bCs/>
                <w:sz w:val="18"/>
                <w:szCs w:val="18"/>
              </w:rPr>
            </w:pPr>
            <w:r>
              <w:rPr>
                <w:b/>
                <w:bCs/>
                <w:sz w:val="18"/>
                <w:szCs w:val="18"/>
              </w:rPr>
              <w:t>Razdoblje</w:t>
            </w:r>
          </w:p>
        </w:tc>
        <w:tc>
          <w:tcPr>
            <w:tcW w:w="1521" w:type="dxa"/>
            <w:vMerge w:val="restart"/>
            <w:tcBorders>
              <w:top w:val="single" w:sz="8" w:space="0" w:color="auto"/>
              <w:left w:val="nil"/>
              <w:right w:val="single" w:sz="8" w:space="0" w:color="auto"/>
            </w:tcBorders>
            <w:shd w:val="clear" w:color="auto" w:fill="auto"/>
            <w:vAlign w:val="center"/>
          </w:tcPr>
          <w:p w:rsidR="003C482E" w:rsidRPr="00226387" w:rsidRDefault="003C482E" w:rsidP="00655E9C">
            <w:pPr>
              <w:jc w:val="center"/>
              <w:rPr>
                <w:b/>
                <w:bCs/>
                <w:sz w:val="18"/>
                <w:szCs w:val="18"/>
              </w:rPr>
            </w:pPr>
            <w:r w:rsidRPr="00226387">
              <w:rPr>
                <w:b/>
                <w:bCs/>
                <w:sz w:val="18"/>
                <w:szCs w:val="18"/>
              </w:rPr>
              <w:t>2013</w:t>
            </w:r>
            <w:r>
              <w:rPr>
                <w:b/>
                <w:bCs/>
                <w:sz w:val="18"/>
                <w:szCs w:val="18"/>
              </w:rPr>
              <w:t>.</w:t>
            </w:r>
          </w:p>
        </w:tc>
        <w:tc>
          <w:tcPr>
            <w:tcW w:w="1521" w:type="dxa"/>
            <w:vMerge w:val="restart"/>
            <w:tcBorders>
              <w:top w:val="single" w:sz="8" w:space="0" w:color="auto"/>
              <w:left w:val="nil"/>
              <w:right w:val="single" w:sz="8" w:space="0" w:color="auto"/>
            </w:tcBorders>
            <w:shd w:val="clear" w:color="auto" w:fill="auto"/>
            <w:vAlign w:val="center"/>
          </w:tcPr>
          <w:p w:rsidR="003C482E" w:rsidRPr="00226387" w:rsidRDefault="003C482E" w:rsidP="00655E9C">
            <w:pPr>
              <w:jc w:val="center"/>
              <w:rPr>
                <w:b/>
                <w:bCs/>
                <w:sz w:val="18"/>
                <w:szCs w:val="18"/>
              </w:rPr>
            </w:pPr>
            <w:r w:rsidRPr="00226387">
              <w:rPr>
                <w:b/>
                <w:bCs/>
                <w:sz w:val="18"/>
                <w:szCs w:val="18"/>
              </w:rPr>
              <w:t>2014</w:t>
            </w:r>
            <w:r>
              <w:rPr>
                <w:b/>
                <w:bCs/>
                <w:sz w:val="18"/>
                <w:szCs w:val="18"/>
              </w:rPr>
              <w:t>.</w:t>
            </w:r>
          </w:p>
        </w:tc>
        <w:tc>
          <w:tcPr>
            <w:tcW w:w="1521" w:type="dxa"/>
            <w:vMerge w:val="restart"/>
            <w:tcBorders>
              <w:top w:val="single" w:sz="8" w:space="0" w:color="auto"/>
              <w:left w:val="nil"/>
              <w:right w:val="single" w:sz="8" w:space="0" w:color="auto"/>
            </w:tcBorders>
            <w:shd w:val="clear" w:color="auto" w:fill="auto"/>
            <w:vAlign w:val="center"/>
          </w:tcPr>
          <w:p w:rsidR="003C482E" w:rsidRPr="00226387" w:rsidRDefault="003C482E" w:rsidP="00655E9C">
            <w:pPr>
              <w:jc w:val="center"/>
              <w:rPr>
                <w:b/>
                <w:bCs/>
                <w:sz w:val="18"/>
                <w:szCs w:val="18"/>
              </w:rPr>
            </w:pPr>
            <w:r w:rsidRPr="00226387">
              <w:rPr>
                <w:b/>
                <w:bCs/>
                <w:sz w:val="18"/>
                <w:szCs w:val="18"/>
              </w:rPr>
              <w:t>RAZLIKA</w:t>
            </w:r>
          </w:p>
        </w:tc>
        <w:tc>
          <w:tcPr>
            <w:tcW w:w="1521" w:type="dxa"/>
            <w:vMerge w:val="restart"/>
            <w:tcBorders>
              <w:top w:val="single" w:sz="8" w:space="0" w:color="auto"/>
              <w:left w:val="nil"/>
              <w:right w:val="single" w:sz="8" w:space="0" w:color="auto"/>
            </w:tcBorders>
            <w:shd w:val="clear" w:color="auto" w:fill="auto"/>
            <w:vAlign w:val="center"/>
          </w:tcPr>
          <w:p w:rsidR="003C482E" w:rsidRPr="00226387" w:rsidRDefault="003C482E" w:rsidP="00655E9C">
            <w:pPr>
              <w:jc w:val="center"/>
              <w:rPr>
                <w:b/>
                <w:bCs/>
                <w:sz w:val="18"/>
                <w:szCs w:val="18"/>
              </w:rPr>
            </w:pPr>
            <w:r>
              <w:rPr>
                <w:b/>
                <w:bCs/>
                <w:sz w:val="18"/>
                <w:szCs w:val="18"/>
              </w:rPr>
              <w:t>INDEKS</w:t>
            </w:r>
          </w:p>
        </w:tc>
      </w:tr>
      <w:tr w:rsidR="003C482E" w:rsidRPr="00226387" w:rsidTr="00655E9C">
        <w:trPr>
          <w:trHeight w:val="255"/>
        </w:trPr>
        <w:tc>
          <w:tcPr>
            <w:tcW w:w="2916" w:type="dxa"/>
            <w:tcBorders>
              <w:top w:val="single" w:sz="8" w:space="0" w:color="auto"/>
              <w:left w:val="single" w:sz="8" w:space="0" w:color="auto"/>
              <w:bottom w:val="single" w:sz="8" w:space="0" w:color="auto"/>
              <w:right w:val="single" w:sz="8" w:space="0" w:color="auto"/>
            </w:tcBorders>
            <w:shd w:val="clear" w:color="auto" w:fill="auto"/>
            <w:vAlign w:val="center"/>
          </w:tcPr>
          <w:p w:rsidR="003C482E" w:rsidRPr="00226387" w:rsidRDefault="003C482E" w:rsidP="00655E9C">
            <w:pPr>
              <w:jc w:val="center"/>
              <w:rPr>
                <w:b/>
                <w:bCs/>
                <w:noProof/>
                <w:sz w:val="18"/>
                <w:szCs w:val="18"/>
              </w:rPr>
            </w:pPr>
            <w:r w:rsidRPr="00226387">
              <w:rPr>
                <w:b/>
                <w:bCs/>
                <w:noProof/>
                <w:sz w:val="18"/>
                <w:szCs w:val="18"/>
              </w:rPr>
              <w:t xml:space="preserve">Vrsta </w:t>
            </w:r>
            <w:r>
              <w:rPr>
                <w:b/>
                <w:bCs/>
                <w:noProof/>
                <w:sz w:val="18"/>
                <w:szCs w:val="18"/>
              </w:rPr>
              <w:t>duh</w:t>
            </w:r>
            <w:r w:rsidRPr="00226387">
              <w:rPr>
                <w:b/>
                <w:bCs/>
                <w:noProof/>
                <w:sz w:val="18"/>
                <w:szCs w:val="18"/>
              </w:rPr>
              <w:t>anske prerađevine</w:t>
            </w:r>
          </w:p>
        </w:tc>
        <w:tc>
          <w:tcPr>
            <w:tcW w:w="1521" w:type="dxa"/>
            <w:vMerge/>
            <w:tcBorders>
              <w:left w:val="nil"/>
              <w:bottom w:val="single" w:sz="8" w:space="0" w:color="auto"/>
              <w:right w:val="single" w:sz="8" w:space="0" w:color="auto"/>
            </w:tcBorders>
            <w:shd w:val="clear" w:color="auto" w:fill="auto"/>
            <w:vAlign w:val="center"/>
          </w:tcPr>
          <w:p w:rsidR="003C482E" w:rsidRPr="00226387" w:rsidRDefault="003C482E" w:rsidP="00655E9C">
            <w:pPr>
              <w:jc w:val="center"/>
              <w:rPr>
                <w:b/>
                <w:bCs/>
                <w:sz w:val="18"/>
                <w:szCs w:val="18"/>
              </w:rPr>
            </w:pPr>
          </w:p>
        </w:tc>
        <w:tc>
          <w:tcPr>
            <w:tcW w:w="1521" w:type="dxa"/>
            <w:vMerge/>
            <w:tcBorders>
              <w:left w:val="nil"/>
              <w:bottom w:val="single" w:sz="8" w:space="0" w:color="auto"/>
              <w:right w:val="single" w:sz="8" w:space="0" w:color="auto"/>
            </w:tcBorders>
            <w:shd w:val="clear" w:color="auto" w:fill="auto"/>
            <w:vAlign w:val="center"/>
          </w:tcPr>
          <w:p w:rsidR="003C482E" w:rsidRPr="00226387" w:rsidRDefault="003C482E" w:rsidP="00655E9C">
            <w:pPr>
              <w:jc w:val="center"/>
              <w:rPr>
                <w:b/>
                <w:bCs/>
                <w:sz w:val="18"/>
                <w:szCs w:val="18"/>
              </w:rPr>
            </w:pPr>
          </w:p>
        </w:tc>
        <w:tc>
          <w:tcPr>
            <w:tcW w:w="1521" w:type="dxa"/>
            <w:vMerge/>
            <w:tcBorders>
              <w:left w:val="nil"/>
              <w:bottom w:val="single" w:sz="8" w:space="0" w:color="auto"/>
              <w:right w:val="single" w:sz="8" w:space="0" w:color="auto"/>
            </w:tcBorders>
            <w:shd w:val="clear" w:color="auto" w:fill="auto"/>
            <w:vAlign w:val="center"/>
          </w:tcPr>
          <w:p w:rsidR="003C482E" w:rsidRPr="00226387" w:rsidRDefault="003C482E" w:rsidP="00655E9C">
            <w:pPr>
              <w:jc w:val="center"/>
              <w:rPr>
                <w:b/>
                <w:bCs/>
                <w:sz w:val="18"/>
                <w:szCs w:val="18"/>
              </w:rPr>
            </w:pPr>
          </w:p>
        </w:tc>
        <w:tc>
          <w:tcPr>
            <w:tcW w:w="1521" w:type="dxa"/>
            <w:vMerge/>
            <w:tcBorders>
              <w:left w:val="nil"/>
              <w:bottom w:val="single" w:sz="8" w:space="0" w:color="auto"/>
              <w:right w:val="single" w:sz="8" w:space="0" w:color="auto"/>
            </w:tcBorders>
            <w:shd w:val="clear" w:color="auto" w:fill="auto"/>
            <w:vAlign w:val="center"/>
          </w:tcPr>
          <w:p w:rsidR="003C482E" w:rsidRPr="00226387" w:rsidRDefault="003C482E" w:rsidP="00655E9C">
            <w:pPr>
              <w:jc w:val="center"/>
              <w:rPr>
                <w:b/>
                <w:bCs/>
                <w:sz w:val="18"/>
                <w:szCs w:val="18"/>
              </w:rPr>
            </w:pPr>
          </w:p>
        </w:tc>
      </w:tr>
      <w:tr w:rsidR="003C482E" w:rsidRPr="00226387" w:rsidTr="00655E9C">
        <w:trPr>
          <w:trHeight w:val="289"/>
        </w:trPr>
        <w:tc>
          <w:tcPr>
            <w:tcW w:w="2916" w:type="dxa"/>
            <w:tcBorders>
              <w:top w:val="nil"/>
              <w:left w:val="single" w:sz="8" w:space="0" w:color="auto"/>
              <w:bottom w:val="single" w:sz="8" w:space="0" w:color="auto"/>
              <w:right w:val="single" w:sz="8" w:space="0" w:color="auto"/>
            </w:tcBorders>
            <w:shd w:val="clear" w:color="auto" w:fill="auto"/>
            <w:vAlign w:val="center"/>
          </w:tcPr>
          <w:p w:rsidR="003C482E" w:rsidRPr="00226387" w:rsidRDefault="003C482E" w:rsidP="00655E9C">
            <w:pPr>
              <w:jc w:val="center"/>
              <w:rPr>
                <w:b/>
                <w:bCs/>
                <w:sz w:val="18"/>
                <w:szCs w:val="18"/>
              </w:rPr>
            </w:pPr>
            <w:r w:rsidRPr="00226387">
              <w:rPr>
                <w:b/>
                <w:bCs/>
                <w:sz w:val="18"/>
                <w:szCs w:val="18"/>
              </w:rPr>
              <w:t>1</w:t>
            </w:r>
          </w:p>
        </w:tc>
        <w:tc>
          <w:tcPr>
            <w:tcW w:w="1521" w:type="dxa"/>
            <w:tcBorders>
              <w:top w:val="nil"/>
              <w:left w:val="nil"/>
              <w:bottom w:val="single" w:sz="8" w:space="0" w:color="auto"/>
              <w:right w:val="single" w:sz="8" w:space="0" w:color="auto"/>
            </w:tcBorders>
            <w:shd w:val="clear" w:color="auto" w:fill="auto"/>
            <w:vAlign w:val="center"/>
          </w:tcPr>
          <w:p w:rsidR="003C482E" w:rsidRPr="00226387" w:rsidRDefault="003C482E" w:rsidP="00655E9C">
            <w:pPr>
              <w:jc w:val="center"/>
              <w:rPr>
                <w:b/>
                <w:bCs/>
                <w:sz w:val="18"/>
                <w:szCs w:val="18"/>
              </w:rPr>
            </w:pPr>
            <w:r w:rsidRPr="00226387">
              <w:rPr>
                <w:b/>
                <w:bCs/>
                <w:sz w:val="18"/>
                <w:szCs w:val="18"/>
              </w:rPr>
              <w:t>2</w:t>
            </w:r>
          </w:p>
        </w:tc>
        <w:tc>
          <w:tcPr>
            <w:tcW w:w="1521" w:type="dxa"/>
            <w:tcBorders>
              <w:top w:val="nil"/>
              <w:left w:val="nil"/>
              <w:bottom w:val="single" w:sz="8" w:space="0" w:color="auto"/>
              <w:right w:val="single" w:sz="8" w:space="0" w:color="auto"/>
            </w:tcBorders>
            <w:shd w:val="clear" w:color="auto" w:fill="auto"/>
            <w:vAlign w:val="center"/>
          </w:tcPr>
          <w:p w:rsidR="003C482E" w:rsidRPr="00226387" w:rsidRDefault="003C482E" w:rsidP="00655E9C">
            <w:pPr>
              <w:jc w:val="center"/>
              <w:rPr>
                <w:b/>
                <w:bCs/>
                <w:sz w:val="18"/>
                <w:szCs w:val="18"/>
              </w:rPr>
            </w:pPr>
            <w:r w:rsidRPr="00226387">
              <w:rPr>
                <w:b/>
                <w:bCs/>
                <w:sz w:val="18"/>
                <w:szCs w:val="18"/>
              </w:rPr>
              <w:t>3</w:t>
            </w:r>
          </w:p>
        </w:tc>
        <w:tc>
          <w:tcPr>
            <w:tcW w:w="1521" w:type="dxa"/>
            <w:tcBorders>
              <w:top w:val="nil"/>
              <w:left w:val="nil"/>
              <w:bottom w:val="single" w:sz="8" w:space="0" w:color="auto"/>
              <w:right w:val="single" w:sz="8" w:space="0" w:color="auto"/>
            </w:tcBorders>
            <w:shd w:val="clear" w:color="auto" w:fill="auto"/>
            <w:vAlign w:val="center"/>
          </w:tcPr>
          <w:p w:rsidR="003C482E" w:rsidRPr="00226387" w:rsidRDefault="003C482E" w:rsidP="00655E9C">
            <w:pPr>
              <w:jc w:val="center"/>
              <w:rPr>
                <w:b/>
                <w:bCs/>
                <w:sz w:val="18"/>
                <w:szCs w:val="18"/>
              </w:rPr>
            </w:pPr>
            <w:r w:rsidRPr="00226387">
              <w:rPr>
                <w:b/>
                <w:bCs/>
                <w:sz w:val="18"/>
                <w:szCs w:val="18"/>
              </w:rPr>
              <w:t>4=3-2</w:t>
            </w:r>
          </w:p>
        </w:tc>
        <w:tc>
          <w:tcPr>
            <w:tcW w:w="1521" w:type="dxa"/>
            <w:tcBorders>
              <w:top w:val="nil"/>
              <w:left w:val="nil"/>
              <w:bottom w:val="single" w:sz="8" w:space="0" w:color="auto"/>
              <w:right w:val="single" w:sz="8" w:space="0" w:color="auto"/>
            </w:tcBorders>
            <w:shd w:val="clear" w:color="auto" w:fill="auto"/>
            <w:vAlign w:val="center"/>
          </w:tcPr>
          <w:p w:rsidR="003C482E" w:rsidRPr="00226387" w:rsidRDefault="003C482E" w:rsidP="00655E9C">
            <w:pPr>
              <w:jc w:val="center"/>
              <w:rPr>
                <w:b/>
                <w:bCs/>
                <w:sz w:val="18"/>
                <w:szCs w:val="18"/>
              </w:rPr>
            </w:pPr>
            <w:r w:rsidRPr="00226387">
              <w:rPr>
                <w:b/>
                <w:bCs/>
                <w:sz w:val="18"/>
                <w:szCs w:val="18"/>
              </w:rPr>
              <w:t>5=(3/2)*100</w:t>
            </w:r>
          </w:p>
        </w:tc>
      </w:tr>
      <w:tr w:rsidR="003C482E" w:rsidRPr="00226387" w:rsidTr="00655E9C">
        <w:trPr>
          <w:trHeight w:val="505"/>
        </w:trPr>
        <w:tc>
          <w:tcPr>
            <w:tcW w:w="2916" w:type="dxa"/>
            <w:tcBorders>
              <w:top w:val="nil"/>
              <w:left w:val="single" w:sz="8" w:space="0" w:color="auto"/>
              <w:bottom w:val="single" w:sz="8" w:space="0" w:color="auto"/>
              <w:right w:val="single" w:sz="8" w:space="0" w:color="auto"/>
            </w:tcBorders>
            <w:shd w:val="clear" w:color="auto" w:fill="auto"/>
            <w:vAlign w:val="center"/>
          </w:tcPr>
          <w:p w:rsidR="003C482E" w:rsidRPr="00226387" w:rsidRDefault="003C482E" w:rsidP="00655E9C">
            <w:pPr>
              <w:rPr>
                <w:b/>
                <w:bCs/>
                <w:noProof/>
                <w:sz w:val="18"/>
                <w:szCs w:val="18"/>
              </w:rPr>
            </w:pPr>
            <w:r w:rsidRPr="00226387">
              <w:rPr>
                <w:b/>
                <w:bCs/>
                <w:noProof/>
                <w:sz w:val="18"/>
                <w:szCs w:val="18"/>
              </w:rPr>
              <w:t>1. Uvozne cigarete</w:t>
            </w:r>
          </w:p>
        </w:tc>
        <w:tc>
          <w:tcPr>
            <w:tcW w:w="1521" w:type="dxa"/>
            <w:tcBorders>
              <w:top w:val="nil"/>
              <w:left w:val="nil"/>
              <w:bottom w:val="single" w:sz="8" w:space="0" w:color="auto"/>
              <w:right w:val="single" w:sz="8" w:space="0" w:color="auto"/>
            </w:tcBorders>
            <w:shd w:val="clear" w:color="auto" w:fill="auto"/>
            <w:vAlign w:val="center"/>
          </w:tcPr>
          <w:p w:rsidR="003C482E" w:rsidRPr="00226387" w:rsidRDefault="003C482E" w:rsidP="00655E9C">
            <w:pPr>
              <w:jc w:val="center"/>
              <w:rPr>
                <w:sz w:val="18"/>
                <w:szCs w:val="18"/>
              </w:rPr>
            </w:pPr>
            <w:r w:rsidRPr="00226387">
              <w:rPr>
                <w:sz w:val="18"/>
                <w:szCs w:val="18"/>
              </w:rPr>
              <w:t>238.571.775</w:t>
            </w:r>
          </w:p>
        </w:tc>
        <w:tc>
          <w:tcPr>
            <w:tcW w:w="1521" w:type="dxa"/>
            <w:tcBorders>
              <w:top w:val="nil"/>
              <w:left w:val="nil"/>
              <w:bottom w:val="single" w:sz="8" w:space="0" w:color="auto"/>
              <w:right w:val="single" w:sz="8" w:space="0" w:color="auto"/>
            </w:tcBorders>
            <w:shd w:val="clear" w:color="auto" w:fill="auto"/>
            <w:vAlign w:val="center"/>
          </w:tcPr>
          <w:p w:rsidR="003C482E" w:rsidRPr="00226387" w:rsidRDefault="003C482E" w:rsidP="00655E9C">
            <w:pPr>
              <w:jc w:val="center"/>
              <w:rPr>
                <w:sz w:val="18"/>
                <w:szCs w:val="18"/>
              </w:rPr>
            </w:pPr>
            <w:r w:rsidRPr="00226387">
              <w:rPr>
                <w:sz w:val="18"/>
                <w:szCs w:val="18"/>
              </w:rPr>
              <w:t>224.669.500</w:t>
            </w:r>
          </w:p>
        </w:tc>
        <w:tc>
          <w:tcPr>
            <w:tcW w:w="1521" w:type="dxa"/>
            <w:tcBorders>
              <w:top w:val="nil"/>
              <w:left w:val="nil"/>
              <w:bottom w:val="single" w:sz="8" w:space="0" w:color="auto"/>
              <w:right w:val="single" w:sz="8" w:space="0" w:color="auto"/>
            </w:tcBorders>
            <w:shd w:val="clear" w:color="auto" w:fill="auto"/>
            <w:vAlign w:val="center"/>
          </w:tcPr>
          <w:p w:rsidR="003C482E" w:rsidRPr="00226387" w:rsidRDefault="003C482E" w:rsidP="00655E9C">
            <w:pPr>
              <w:jc w:val="center"/>
              <w:rPr>
                <w:sz w:val="18"/>
                <w:szCs w:val="18"/>
              </w:rPr>
            </w:pPr>
            <w:r w:rsidRPr="00226387">
              <w:rPr>
                <w:sz w:val="18"/>
                <w:szCs w:val="18"/>
              </w:rPr>
              <w:t>-13.902.275</w:t>
            </w:r>
          </w:p>
        </w:tc>
        <w:tc>
          <w:tcPr>
            <w:tcW w:w="1521" w:type="dxa"/>
            <w:tcBorders>
              <w:top w:val="nil"/>
              <w:left w:val="nil"/>
              <w:bottom w:val="single" w:sz="8" w:space="0" w:color="auto"/>
              <w:right w:val="single" w:sz="8" w:space="0" w:color="auto"/>
            </w:tcBorders>
            <w:shd w:val="clear" w:color="auto" w:fill="auto"/>
            <w:vAlign w:val="center"/>
          </w:tcPr>
          <w:p w:rsidR="003C482E" w:rsidRPr="00226387" w:rsidRDefault="003C482E" w:rsidP="00655E9C">
            <w:pPr>
              <w:jc w:val="center"/>
              <w:rPr>
                <w:sz w:val="18"/>
                <w:szCs w:val="18"/>
              </w:rPr>
            </w:pPr>
            <w:r w:rsidRPr="00226387">
              <w:rPr>
                <w:sz w:val="18"/>
                <w:szCs w:val="18"/>
              </w:rPr>
              <w:t>94</w:t>
            </w:r>
          </w:p>
        </w:tc>
      </w:tr>
      <w:tr w:rsidR="003C482E" w:rsidRPr="00226387" w:rsidTr="00655E9C">
        <w:trPr>
          <w:trHeight w:val="505"/>
        </w:trPr>
        <w:tc>
          <w:tcPr>
            <w:tcW w:w="2916" w:type="dxa"/>
            <w:tcBorders>
              <w:top w:val="nil"/>
              <w:left w:val="single" w:sz="8" w:space="0" w:color="auto"/>
              <w:bottom w:val="single" w:sz="8" w:space="0" w:color="auto"/>
              <w:right w:val="single" w:sz="8" w:space="0" w:color="auto"/>
            </w:tcBorders>
            <w:shd w:val="clear" w:color="auto" w:fill="auto"/>
            <w:vAlign w:val="center"/>
          </w:tcPr>
          <w:p w:rsidR="003C482E" w:rsidRPr="00226387" w:rsidRDefault="003C482E" w:rsidP="00655E9C">
            <w:pPr>
              <w:rPr>
                <w:b/>
                <w:bCs/>
                <w:noProof/>
                <w:sz w:val="18"/>
                <w:szCs w:val="18"/>
              </w:rPr>
            </w:pPr>
            <w:r>
              <w:rPr>
                <w:b/>
                <w:bCs/>
                <w:noProof/>
                <w:sz w:val="18"/>
                <w:szCs w:val="18"/>
              </w:rPr>
              <w:t>2. Ostale uvozne duh</w:t>
            </w:r>
            <w:r w:rsidRPr="00226387">
              <w:rPr>
                <w:b/>
                <w:bCs/>
                <w:noProof/>
                <w:sz w:val="18"/>
                <w:szCs w:val="18"/>
              </w:rPr>
              <w:t>anske prerađevine</w:t>
            </w:r>
          </w:p>
        </w:tc>
        <w:tc>
          <w:tcPr>
            <w:tcW w:w="1521" w:type="dxa"/>
            <w:tcBorders>
              <w:top w:val="nil"/>
              <w:left w:val="nil"/>
              <w:bottom w:val="single" w:sz="8" w:space="0" w:color="auto"/>
              <w:right w:val="single" w:sz="8" w:space="0" w:color="auto"/>
            </w:tcBorders>
            <w:shd w:val="clear" w:color="auto" w:fill="auto"/>
            <w:vAlign w:val="center"/>
          </w:tcPr>
          <w:p w:rsidR="003C482E" w:rsidRPr="00226387" w:rsidRDefault="003C482E" w:rsidP="00655E9C">
            <w:pPr>
              <w:jc w:val="center"/>
              <w:rPr>
                <w:sz w:val="18"/>
                <w:szCs w:val="18"/>
              </w:rPr>
            </w:pPr>
            <w:r w:rsidRPr="00226387">
              <w:rPr>
                <w:sz w:val="18"/>
                <w:szCs w:val="18"/>
              </w:rPr>
              <w:t>4.151.597</w:t>
            </w:r>
          </w:p>
        </w:tc>
        <w:tc>
          <w:tcPr>
            <w:tcW w:w="1521" w:type="dxa"/>
            <w:tcBorders>
              <w:top w:val="nil"/>
              <w:left w:val="nil"/>
              <w:bottom w:val="single" w:sz="8" w:space="0" w:color="auto"/>
              <w:right w:val="single" w:sz="8" w:space="0" w:color="auto"/>
            </w:tcBorders>
            <w:shd w:val="clear" w:color="auto" w:fill="auto"/>
            <w:vAlign w:val="center"/>
          </w:tcPr>
          <w:p w:rsidR="003C482E" w:rsidRPr="00226387" w:rsidRDefault="003C482E" w:rsidP="00655E9C">
            <w:pPr>
              <w:jc w:val="center"/>
              <w:rPr>
                <w:sz w:val="18"/>
                <w:szCs w:val="18"/>
              </w:rPr>
            </w:pPr>
            <w:r w:rsidRPr="00226387">
              <w:rPr>
                <w:sz w:val="18"/>
                <w:szCs w:val="18"/>
              </w:rPr>
              <w:t>2.542.564</w:t>
            </w:r>
          </w:p>
        </w:tc>
        <w:tc>
          <w:tcPr>
            <w:tcW w:w="1521" w:type="dxa"/>
            <w:tcBorders>
              <w:top w:val="nil"/>
              <w:left w:val="nil"/>
              <w:bottom w:val="single" w:sz="8" w:space="0" w:color="auto"/>
              <w:right w:val="single" w:sz="8" w:space="0" w:color="auto"/>
            </w:tcBorders>
            <w:shd w:val="clear" w:color="auto" w:fill="auto"/>
            <w:vAlign w:val="center"/>
          </w:tcPr>
          <w:p w:rsidR="003C482E" w:rsidRPr="00226387" w:rsidRDefault="003C482E" w:rsidP="00655E9C">
            <w:pPr>
              <w:jc w:val="center"/>
              <w:rPr>
                <w:sz w:val="18"/>
                <w:szCs w:val="18"/>
              </w:rPr>
            </w:pPr>
            <w:r w:rsidRPr="00226387">
              <w:rPr>
                <w:sz w:val="18"/>
                <w:szCs w:val="18"/>
              </w:rPr>
              <w:t>-1.609.033</w:t>
            </w:r>
          </w:p>
        </w:tc>
        <w:tc>
          <w:tcPr>
            <w:tcW w:w="1521" w:type="dxa"/>
            <w:tcBorders>
              <w:top w:val="nil"/>
              <w:left w:val="nil"/>
              <w:bottom w:val="single" w:sz="8" w:space="0" w:color="auto"/>
              <w:right w:val="single" w:sz="8" w:space="0" w:color="auto"/>
            </w:tcBorders>
            <w:shd w:val="clear" w:color="auto" w:fill="auto"/>
            <w:vAlign w:val="center"/>
          </w:tcPr>
          <w:p w:rsidR="003C482E" w:rsidRPr="00226387" w:rsidRDefault="003C482E" w:rsidP="00655E9C">
            <w:pPr>
              <w:jc w:val="center"/>
              <w:rPr>
                <w:sz w:val="18"/>
                <w:szCs w:val="18"/>
              </w:rPr>
            </w:pPr>
            <w:r w:rsidRPr="00226387">
              <w:rPr>
                <w:sz w:val="18"/>
                <w:szCs w:val="18"/>
              </w:rPr>
              <w:t>61</w:t>
            </w:r>
          </w:p>
        </w:tc>
      </w:tr>
      <w:tr w:rsidR="003C482E" w:rsidRPr="00226387" w:rsidTr="00655E9C">
        <w:trPr>
          <w:trHeight w:val="505"/>
        </w:trPr>
        <w:tc>
          <w:tcPr>
            <w:tcW w:w="2916" w:type="dxa"/>
            <w:tcBorders>
              <w:top w:val="nil"/>
              <w:left w:val="single" w:sz="8" w:space="0" w:color="auto"/>
              <w:bottom w:val="single" w:sz="8" w:space="0" w:color="auto"/>
              <w:right w:val="single" w:sz="8" w:space="0" w:color="auto"/>
            </w:tcBorders>
            <w:shd w:val="clear" w:color="auto" w:fill="auto"/>
            <w:noWrap/>
            <w:vAlign w:val="center"/>
          </w:tcPr>
          <w:p w:rsidR="003C482E" w:rsidRPr="00226387" w:rsidRDefault="003C482E" w:rsidP="00655E9C">
            <w:pPr>
              <w:rPr>
                <w:b/>
                <w:bCs/>
                <w:noProof/>
                <w:sz w:val="18"/>
                <w:szCs w:val="18"/>
              </w:rPr>
            </w:pPr>
            <w:r>
              <w:rPr>
                <w:b/>
                <w:bCs/>
                <w:noProof/>
                <w:sz w:val="18"/>
                <w:szCs w:val="18"/>
              </w:rPr>
              <w:t>3. Uvozni duh</w:t>
            </w:r>
            <w:r w:rsidRPr="00226387">
              <w:rPr>
                <w:b/>
                <w:bCs/>
                <w:noProof/>
                <w:sz w:val="18"/>
                <w:szCs w:val="18"/>
              </w:rPr>
              <w:t>an za pušenje</w:t>
            </w:r>
          </w:p>
        </w:tc>
        <w:tc>
          <w:tcPr>
            <w:tcW w:w="1521" w:type="dxa"/>
            <w:tcBorders>
              <w:top w:val="nil"/>
              <w:left w:val="nil"/>
              <w:bottom w:val="single" w:sz="8" w:space="0" w:color="auto"/>
              <w:right w:val="single" w:sz="8" w:space="0" w:color="auto"/>
            </w:tcBorders>
            <w:shd w:val="clear" w:color="auto" w:fill="auto"/>
            <w:noWrap/>
            <w:vAlign w:val="center"/>
          </w:tcPr>
          <w:p w:rsidR="003C482E" w:rsidRPr="00226387" w:rsidRDefault="003C482E" w:rsidP="00655E9C">
            <w:pPr>
              <w:jc w:val="center"/>
              <w:rPr>
                <w:sz w:val="18"/>
                <w:szCs w:val="18"/>
              </w:rPr>
            </w:pPr>
            <w:r w:rsidRPr="00226387">
              <w:rPr>
                <w:sz w:val="18"/>
                <w:szCs w:val="18"/>
              </w:rPr>
              <w:t>-</w:t>
            </w:r>
          </w:p>
        </w:tc>
        <w:tc>
          <w:tcPr>
            <w:tcW w:w="1521" w:type="dxa"/>
            <w:tcBorders>
              <w:top w:val="nil"/>
              <w:left w:val="nil"/>
              <w:bottom w:val="single" w:sz="8" w:space="0" w:color="auto"/>
              <w:right w:val="single" w:sz="8" w:space="0" w:color="auto"/>
            </w:tcBorders>
            <w:shd w:val="clear" w:color="auto" w:fill="auto"/>
            <w:noWrap/>
            <w:vAlign w:val="center"/>
          </w:tcPr>
          <w:p w:rsidR="003C482E" w:rsidRPr="00226387" w:rsidRDefault="003C482E" w:rsidP="00655E9C">
            <w:pPr>
              <w:jc w:val="center"/>
              <w:rPr>
                <w:sz w:val="18"/>
                <w:szCs w:val="18"/>
              </w:rPr>
            </w:pPr>
            <w:r w:rsidRPr="00226387">
              <w:rPr>
                <w:sz w:val="18"/>
                <w:szCs w:val="18"/>
              </w:rPr>
              <w:t>459.100</w:t>
            </w:r>
          </w:p>
        </w:tc>
        <w:tc>
          <w:tcPr>
            <w:tcW w:w="1521" w:type="dxa"/>
            <w:tcBorders>
              <w:top w:val="nil"/>
              <w:left w:val="nil"/>
              <w:bottom w:val="single" w:sz="8" w:space="0" w:color="auto"/>
              <w:right w:val="single" w:sz="8" w:space="0" w:color="auto"/>
            </w:tcBorders>
            <w:shd w:val="clear" w:color="auto" w:fill="auto"/>
            <w:vAlign w:val="center"/>
          </w:tcPr>
          <w:p w:rsidR="003C482E" w:rsidRPr="00226387" w:rsidRDefault="003C482E" w:rsidP="00655E9C">
            <w:pPr>
              <w:jc w:val="center"/>
              <w:rPr>
                <w:sz w:val="18"/>
                <w:szCs w:val="18"/>
              </w:rPr>
            </w:pPr>
            <w:r w:rsidRPr="00226387">
              <w:rPr>
                <w:sz w:val="18"/>
                <w:szCs w:val="18"/>
              </w:rPr>
              <w:t>-</w:t>
            </w:r>
          </w:p>
        </w:tc>
        <w:tc>
          <w:tcPr>
            <w:tcW w:w="1521" w:type="dxa"/>
            <w:tcBorders>
              <w:top w:val="nil"/>
              <w:left w:val="nil"/>
              <w:bottom w:val="single" w:sz="8" w:space="0" w:color="auto"/>
              <w:right w:val="single" w:sz="8" w:space="0" w:color="auto"/>
            </w:tcBorders>
            <w:shd w:val="clear" w:color="auto" w:fill="auto"/>
            <w:vAlign w:val="center"/>
          </w:tcPr>
          <w:p w:rsidR="003C482E" w:rsidRPr="00226387" w:rsidRDefault="003C482E" w:rsidP="00655E9C">
            <w:pPr>
              <w:jc w:val="center"/>
              <w:rPr>
                <w:sz w:val="18"/>
                <w:szCs w:val="18"/>
              </w:rPr>
            </w:pPr>
            <w:r w:rsidRPr="00226387">
              <w:rPr>
                <w:sz w:val="18"/>
                <w:szCs w:val="18"/>
              </w:rPr>
              <w:t>-</w:t>
            </w:r>
          </w:p>
        </w:tc>
      </w:tr>
      <w:tr w:rsidR="003C482E" w:rsidRPr="00226387" w:rsidTr="00655E9C">
        <w:trPr>
          <w:trHeight w:val="505"/>
        </w:trPr>
        <w:tc>
          <w:tcPr>
            <w:tcW w:w="2916" w:type="dxa"/>
            <w:tcBorders>
              <w:top w:val="nil"/>
              <w:left w:val="single" w:sz="8" w:space="0" w:color="auto"/>
              <w:bottom w:val="single" w:sz="8" w:space="0" w:color="auto"/>
              <w:right w:val="single" w:sz="8" w:space="0" w:color="auto"/>
            </w:tcBorders>
            <w:shd w:val="clear" w:color="auto" w:fill="auto"/>
            <w:noWrap/>
            <w:vAlign w:val="center"/>
          </w:tcPr>
          <w:p w:rsidR="003C482E" w:rsidRPr="00226387" w:rsidRDefault="003C482E" w:rsidP="00655E9C">
            <w:pPr>
              <w:rPr>
                <w:b/>
                <w:bCs/>
                <w:sz w:val="18"/>
                <w:szCs w:val="18"/>
              </w:rPr>
            </w:pPr>
            <w:r w:rsidRPr="00226387">
              <w:rPr>
                <w:b/>
                <w:bCs/>
                <w:sz w:val="18"/>
                <w:szCs w:val="18"/>
              </w:rPr>
              <w:t>UKUPNO: (1+2+3)</w:t>
            </w:r>
          </w:p>
        </w:tc>
        <w:tc>
          <w:tcPr>
            <w:tcW w:w="1521" w:type="dxa"/>
            <w:tcBorders>
              <w:top w:val="nil"/>
              <w:left w:val="nil"/>
              <w:bottom w:val="single" w:sz="8" w:space="0" w:color="auto"/>
              <w:right w:val="single" w:sz="8" w:space="0" w:color="auto"/>
            </w:tcBorders>
            <w:shd w:val="clear" w:color="auto" w:fill="auto"/>
            <w:noWrap/>
            <w:vAlign w:val="center"/>
          </w:tcPr>
          <w:p w:rsidR="003C482E" w:rsidRPr="00226387" w:rsidRDefault="003C482E" w:rsidP="00655E9C">
            <w:pPr>
              <w:jc w:val="center"/>
              <w:rPr>
                <w:sz w:val="18"/>
                <w:szCs w:val="18"/>
              </w:rPr>
            </w:pPr>
            <w:r w:rsidRPr="00226387">
              <w:rPr>
                <w:sz w:val="18"/>
                <w:szCs w:val="18"/>
              </w:rPr>
              <w:t>242.723.372</w:t>
            </w:r>
          </w:p>
        </w:tc>
        <w:tc>
          <w:tcPr>
            <w:tcW w:w="1521" w:type="dxa"/>
            <w:tcBorders>
              <w:top w:val="nil"/>
              <w:left w:val="nil"/>
              <w:bottom w:val="single" w:sz="8" w:space="0" w:color="auto"/>
              <w:right w:val="single" w:sz="8" w:space="0" w:color="auto"/>
            </w:tcBorders>
            <w:shd w:val="clear" w:color="auto" w:fill="auto"/>
            <w:noWrap/>
            <w:vAlign w:val="center"/>
          </w:tcPr>
          <w:p w:rsidR="003C482E" w:rsidRPr="00226387" w:rsidRDefault="003C482E" w:rsidP="00655E9C">
            <w:pPr>
              <w:jc w:val="center"/>
              <w:rPr>
                <w:sz w:val="18"/>
                <w:szCs w:val="18"/>
              </w:rPr>
            </w:pPr>
            <w:r w:rsidRPr="00226387">
              <w:rPr>
                <w:sz w:val="18"/>
                <w:szCs w:val="18"/>
              </w:rPr>
              <w:t>227.671.164</w:t>
            </w:r>
          </w:p>
        </w:tc>
        <w:tc>
          <w:tcPr>
            <w:tcW w:w="1521" w:type="dxa"/>
            <w:tcBorders>
              <w:top w:val="nil"/>
              <w:left w:val="nil"/>
              <w:bottom w:val="single" w:sz="8" w:space="0" w:color="auto"/>
              <w:right w:val="single" w:sz="8" w:space="0" w:color="auto"/>
            </w:tcBorders>
            <w:shd w:val="clear" w:color="auto" w:fill="auto"/>
            <w:vAlign w:val="center"/>
          </w:tcPr>
          <w:p w:rsidR="003C482E" w:rsidRPr="00226387" w:rsidRDefault="003C482E" w:rsidP="00655E9C">
            <w:pPr>
              <w:jc w:val="center"/>
              <w:rPr>
                <w:sz w:val="18"/>
                <w:szCs w:val="18"/>
              </w:rPr>
            </w:pPr>
            <w:r w:rsidRPr="00226387">
              <w:rPr>
                <w:sz w:val="18"/>
                <w:szCs w:val="18"/>
              </w:rPr>
              <w:t>-15.052.208</w:t>
            </w:r>
          </w:p>
        </w:tc>
        <w:tc>
          <w:tcPr>
            <w:tcW w:w="1521" w:type="dxa"/>
            <w:tcBorders>
              <w:top w:val="nil"/>
              <w:left w:val="nil"/>
              <w:bottom w:val="single" w:sz="8" w:space="0" w:color="auto"/>
              <w:right w:val="single" w:sz="8" w:space="0" w:color="auto"/>
            </w:tcBorders>
            <w:shd w:val="clear" w:color="auto" w:fill="auto"/>
            <w:vAlign w:val="center"/>
          </w:tcPr>
          <w:p w:rsidR="003C482E" w:rsidRPr="00226387" w:rsidRDefault="003C482E" w:rsidP="00655E9C">
            <w:pPr>
              <w:jc w:val="center"/>
              <w:rPr>
                <w:sz w:val="18"/>
                <w:szCs w:val="18"/>
              </w:rPr>
            </w:pPr>
            <w:r w:rsidRPr="00226387">
              <w:rPr>
                <w:sz w:val="18"/>
                <w:szCs w:val="18"/>
              </w:rPr>
              <w:t>94</w:t>
            </w:r>
          </w:p>
        </w:tc>
      </w:tr>
    </w:tbl>
    <w:p w:rsidR="003C482E" w:rsidRPr="00CA12D7" w:rsidRDefault="003C482E" w:rsidP="003C482E">
      <w:pPr>
        <w:jc w:val="both"/>
        <w:rPr>
          <w:b/>
        </w:rPr>
      </w:pPr>
    </w:p>
    <w:p w:rsidR="003C482E" w:rsidRPr="00CA12D7" w:rsidRDefault="003C482E" w:rsidP="00655E9C">
      <w:pPr>
        <w:jc w:val="both"/>
        <w:rPr>
          <w:noProof/>
          <w:sz w:val="24"/>
          <w:szCs w:val="24"/>
        </w:rPr>
      </w:pPr>
      <w:r w:rsidRPr="00CA12D7">
        <w:rPr>
          <w:sz w:val="24"/>
          <w:szCs w:val="24"/>
        </w:rPr>
        <w:t xml:space="preserve">Iz tabelarnog prikaza podataka evidentno je da je u 2014. godini izdano manje za 13,6 milijuna komada trošarinskih markica na domaće cigarete u odnosu na 2013. godinu, a kod uvoznih cigareta, također je zabilježen pad u količini izdanih markica u 2014. godini u odnosu na 2013. godinu za 13,9 milijuna kom. manje je izdano markica. </w:t>
      </w:r>
      <w:r w:rsidRPr="00CA12D7">
        <w:rPr>
          <w:noProof/>
          <w:sz w:val="24"/>
          <w:szCs w:val="24"/>
        </w:rPr>
        <w:t xml:space="preserve">Također, izmjene i dopune Zakona o </w:t>
      </w:r>
      <w:r w:rsidRPr="00CA12D7">
        <w:rPr>
          <w:sz w:val="24"/>
          <w:szCs w:val="24"/>
        </w:rPr>
        <w:t>trošarinama</w:t>
      </w:r>
      <w:r w:rsidRPr="00CA12D7">
        <w:rPr>
          <w:noProof/>
          <w:sz w:val="24"/>
          <w:szCs w:val="24"/>
        </w:rPr>
        <w:t xml:space="preserve"> u BiH, u pogledu oporezivanja ostalih duhanskih prerađevina i duhana za pušenje, utjecale su na pad u potrošnji ostalih duhanskih prerađevina, za razliku od prethodne godine.</w:t>
      </w:r>
    </w:p>
    <w:p w:rsidR="003C482E" w:rsidRPr="00CA12D7" w:rsidRDefault="003C482E" w:rsidP="00655E9C">
      <w:pPr>
        <w:shd w:val="clear" w:color="auto" w:fill="FFFFFF"/>
        <w:jc w:val="both"/>
        <w:rPr>
          <w:bCs/>
          <w:sz w:val="24"/>
          <w:szCs w:val="24"/>
        </w:rPr>
      </w:pPr>
      <w:r w:rsidRPr="00CA12D7">
        <w:rPr>
          <w:bCs/>
          <w:sz w:val="24"/>
          <w:szCs w:val="24"/>
        </w:rPr>
        <w:t xml:space="preserve">Kako je Zakonom o </w:t>
      </w:r>
      <w:r w:rsidRPr="00CA12D7">
        <w:rPr>
          <w:sz w:val="24"/>
          <w:szCs w:val="24"/>
        </w:rPr>
        <w:t>trošarinama</w:t>
      </w:r>
      <w:r w:rsidRPr="00CA12D7">
        <w:rPr>
          <w:bCs/>
          <w:sz w:val="24"/>
          <w:szCs w:val="24"/>
        </w:rPr>
        <w:t xml:space="preserve"> u BiH propisano i obilježavanje kave i prirodne rakije </w:t>
      </w:r>
      <w:r w:rsidRPr="00CA12D7">
        <w:rPr>
          <w:sz w:val="24"/>
          <w:szCs w:val="24"/>
        </w:rPr>
        <w:t>trošarinskim</w:t>
      </w:r>
      <w:r w:rsidRPr="00CA12D7">
        <w:rPr>
          <w:bCs/>
          <w:sz w:val="24"/>
          <w:szCs w:val="24"/>
        </w:rPr>
        <w:t xml:space="preserve"> markicama, Uprava je po ovom osnovu u 2014. godini planirala materijalne izdatke za tiskanje </w:t>
      </w:r>
      <w:r w:rsidRPr="00CA12D7">
        <w:rPr>
          <w:sz w:val="24"/>
          <w:szCs w:val="24"/>
        </w:rPr>
        <w:t>trošarinskih</w:t>
      </w:r>
      <w:r w:rsidRPr="00CA12D7">
        <w:rPr>
          <w:bCs/>
          <w:sz w:val="24"/>
          <w:szCs w:val="24"/>
        </w:rPr>
        <w:t xml:space="preserve"> markica, u iznosu od </w:t>
      </w:r>
      <w:smartTag w:uri="urn:schemas-microsoft-com:office:smarttags" w:element="metricconverter">
        <w:smartTagPr>
          <w:attr w:name="ProductID" w:val="2.780.000 KM"/>
        </w:smartTagPr>
        <w:r w:rsidRPr="00CA12D7">
          <w:rPr>
            <w:bCs/>
            <w:sz w:val="24"/>
            <w:szCs w:val="24"/>
          </w:rPr>
          <w:t>2.780.000 KM</w:t>
        </w:r>
      </w:smartTag>
      <w:r w:rsidRPr="00CA12D7">
        <w:rPr>
          <w:bCs/>
          <w:sz w:val="24"/>
          <w:szCs w:val="24"/>
        </w:rPr>
        <w:t>.</w:t>
      </w:r>
    </w:p>
    <w:p w:rsidR="003C482E" w:rsidRPr="00CA12D7" w:rsidRDefault="003C482E" w:rsidP="003C482E">
      <w:pPr>
        <w:jc w:val="both"/>
        <w:rPr>
          <w:b/>
          <w:sz w:val="24"/>
          <w:szCs w:val="24"/>
        </w:rPr>
      </w:pPr>
      <w:r w:rsidRPr="00CA12D7">
        <w:rPr>
          <w:b/>
          <w:sz w:val="24"/>
          <w:szCs w:val="24"/>
        </w:rPr>
        <w:t>b) Raspodjela prihoda</w:t>
      </w:r>
    </w:p>
    <w:p w:rsidR="003C482E" w:rsidRPr="00CA12D7" w:rsidRDefault="003C482E" w:rsidP="00655E9C">
      <w:pPr>
        <w:jc w:val="both"/>
        <w:rPr>
          <w:sz w:val="24"/>
          <w:szCs w:val="24"/>
        </w:rPr>
      </w:pPr>
      <w:r w:rsidRPr="00CA12D7">
        <w:rPr>
          <w:noProof/>
          <w:sz w:val="24"/>
          <w:szCs w:val="24"/>
        </w:rPr>
        <w:t xml:space="preserve">Prikupljeni neto prihodi za raspodjelu korisnicima prihoda </w:t>
      </w:r>
      <w:r w:rsidRPr="00CA12D7">
        <w:rPr>
          <w:sz w:val="24"/>
          <w:szCs w:val="24"/>
        </w:rPr>
        <w:t>u 2014. godini, iznose 5,069 mlrd KM, i isti su u odnosu na 2013. godinu, kada su iznosili 4,885 mlrd KM veći za 3,76%.</w:t>
      </w:r>
    </w:p>
    <w:p w:rsidR="003C482E" w:rsidRPr="00CA12D7" w:rsidRDefault="003C482E" w:rsidP="003C482E">
      <w:pPr>
        <w:jc w:val="both"/>
        <w:rPr>
          <w:sz w:val="24"/>
          <w:szCs w:val="24"/>
        </w:rPr>
      </w:pPr>
      <w:r w:rsidRPr="00CA12D7">
        <w:rPr>
          <w:sz w:val="24"/>
          <w:szCs w:val="24"/>
        </w:rPr>
        <w:t xml:space="preserve">UNO je raspodjelu i doznačavanje prikupljenih prihoda u 2014. godini, vršila shodno odlukama Upravnog odbora UNO i prema važećim koeficijentima raspodjele, tako da su, nakon izdvajanja sredstava za minimalne rezerve u svrhu osiguranja povrata sredstava obveznicima (iznos od 1,172 mlrd KM) i za cestarine za izgradnju autocesta </w:t>
      </w:r>
      <w:smartTag w:uri="urn:schemas-microsoft-com:office:smarttags" w:element="metricconverter">
        <w:smartTagPr>
          <w:attr w:name="ProductID" w:val="0,10 KM"/>
        </w:smartTagPr>
        <w:r w:rsidRPr="00CA12D7">
          <w:rPr>
            <w:sz w:val="24"/>
            <w:szCs w:val="24"/>
          </w:rPr>
          <w:t>0,10 KM</w:t>
        </w:r>
      </w:smartTag>
      <w:r w:rsidRPr="00CA12D7">
        <w:rPr>
          <w:sz w:val="24"/>
          <w:szCs w:val="24"/>
        </w:rPr>
        <w:t xml:space="preserve"> (iznos od 119 milijuna KM) korisnicima doznačena sredstava i to: 750 milijuna KM u korist BiH - financiranje institucija, 2,687 mlrd KM u korist Federacije BiH, </w:t>
      </w:r>
      <w:r w:rsidR="00655E9C" w:rsidRPr="00CA12D7">
        <w:rPr>
          <w:sz w:val="24"/>
          <w:szCs w:val="24"/>
        </w:rPr>
        <w:t>1,361 mlrd KM u korist R.</w:t>
      </w:r>
      <w:r w:rsidRPr="00CA12D7">
        <w:rPr>
          <w:sz w:val="24"/>
          <w:szCs w:val="24"/>
        </w:rPr>
        <w:t xml:space="preserve"> Srpske i 149 milijuna KM u korist Distrikta Brčko BiH. </w:t>
      </w:r>
    </w:p>
    <w:p w:rsidR="003C482E" w:rsidRPr="00CA12D7" w:rsidRDefault="003C482E" w:rsidP="00655E9C">
      <w:pPr>
        <w:jc w:val="both"/>
        <w:rPr>
          <w:bCs/>
          <w:sz w:val="24"/>
          <w:szCs w:val="24"/>
        </w:rPr>
      </w:pPr>
      <w:r w:rsidRPr="00CA12D7">
        <w:rPr>
          <w:bCs/>
          <w:sz w:val="24"/>
          <w:szCs w:val="24"/>
        </w:rPr>
        <w:t>UNO je shodno Odluci Upravnog odbora UNO o drugom privremenom poravnanju između korisnika raspodjele neizravnih poreza s Jedinstvenog računa za 2013. godinu (FBiH i RS)</w:t>
      </w:r>
      <w:r w:rsidR="00655E9C" w:rsidRPr="00CA12D7">
        <w:rPr>
          <w:bCs/>
          <w:sz w:val="24"/>
          <w:szCs w:val="24"/>
        </w:rPr>
        <w:t>, izvršila</w:t>
      </w:r>
      <w:r w:rsidRPr="00CA12D7">
        <w:rPr>
          <w:bCs/>
          <w:sz w:val="24"/>
          <w:szCs w:val="24"/>
        </w:rPr>
        <w:t xml:space="preserve"> privremeno poravnanje između korisnika raspodjele na teret tekućih prihoda od neizravnog oporezivanja na jedinstvenom</w:t>
      </w:r>
      <w:r w:rsidR="00655E9C" w:rsidRPr="00CA12D7">
        <w:rPr>
          <w:bCs/>
          <w:sz w:val="24"/>
          <w:szCs w:val="24"/>
        </w:rPr>
        <w:t xml:space="preserve"> računu koji pripadaju R.</w:t>
      </w:r>
      <w:r w:rsidRPr="00CA12D7">
        <w:rPr>
          <w:bCs/>
          <w:sz w:val="24"/>
          <w:szCs w:val="24"/>
        </w:rPr>
        <w:t xml:space="preserve"> Srpskoj prijenosom na račun Federacije BiH u iznosu od </w:t>
      </w:r>
      <w:smartTag w:uri="urn:schemas-microsoft-com:office:smarttags" w:element="metricconverter">
        <w:smartTagPr>
          <w:attr w:name="ProductID" w:val="913.356,96 KM"/>
        </w:smartTagPr>
        <w:r w:rsidRPr="00CA12D7">
          <w:rPr>
            <w:bCs/>
            <w:sz w:val="24"/>
            <w:szCs w:val="24"/>
          </w:rPr>
          <w:t>913.356,96 KM</w:t>
        </w:r>
      </w:smartTag>
      <w:r w:rsidRPr="00CA12D7">
        <w:rPr>
          <w:bCs/>
          <w:sz w:val="24"/>
          <w:szCs w:val="24"/>
        </w:rPr>
        <w:t>. U 2014. godini, FBiH doznačeno je 4,48%</w:t>
      </w:r>
      <w:r w:rsidRPr="00CA12D7">
        <w:rPr>
          <w:rStyle w:val="FootnoteReference"/>
          <w:bCs/>
          <w:sz w:val="24"/>
          <w:szCs w:val="24"/>
        </w:rPr>
        <w:footnoteReference w:id="15"/>
      </w:r>
      <w:r w:rsidRPr="00CA12D7">
        <w:rPr>
          <w:bCs/>
          <w:sz w:val="24"/>
          <w:szCs w:val="24"/>
        </w:rPr>
        <w:t>, RS 4,08%</w:t>
      </w:r>
      <w:r w:rsidRPr="00CA12D7">
        <w:rPr>
          <w:rStyle w:val="FootnoteReference"/>
          <w:bCs/>
          <w:sz w:val="24"/>
          <w:szCs w:val="24"/>
        </w:rPr>
        <w:footnoteReference w:id="16"/>
      </w:r>
      <w:r w:rsidRPr="00CA12D7">
        <w:rPr>
          <w:bCs/>
          <w:sz w:val="24"/>
          <w:szCs w:val="24"/>
        </w:rPr>
        <w:t xml:space="preserve"> i BD BiH 4,34% više prihoda nego u 2013. godini. </w:t>
      </w:r>
    </w:p>
    <w:p w:rsidR="003C482E" w:rsidRPr="00CA12D7" w:rsidRDefault="003C482E" w:rsidP="003C482E">
      <w:pPr>
        <w:jc w:val="both"/>
        <w:rPr>
          <w:sz w:val="24"/>
          <w:szCs w:val="24"/>
        </w:rPr>
      </w:pPr>
      <w:r w:rsidRPr="00CA12D7">
        <w:rPr>
          <w:sz w:val="24"/>
          <w:szCs w:val="24"/>
        </w:rPr>
        <w:t xml:space="preserve">Uprava je u 2014. godini obveznicima </w:t>
      </w:r>
      <w:r w:rsidRPr="00CA12D7">
        <w:rPr>
          <w:bCs/>
          <w:sz w:val="24"/>
          <w:szCs w:val="24"/>
        </w:rPr>
        <w:t>neizravnih</w:t>
      </w:r>
      <w:r w:rsidRPr="00CA12D7">
        <w:rPr>
          <w:sz w:val="24"/>
          <w:szCs w:val="24"/>
        </w:rPr>
        <w:t xml:space="preserve"> poreza po osnovu povrata </w:t>
      </w:r>
      <w:r w:rsidRPr="00CA12D7">
        <w:rPr>
          <w:bCs/>
          <w:sz w:val="24"/>
          <w:szCs w:val="24"/>
        </w:rPr>
        <w:t>neizravnih</w:t>
      </w:r>
      <w:r w:rsidRPr="00CA12D7">
        <w:rPr>
          <w:sz w:val="24"/>
          <w:szCs w:val="24"/>
        </w:rPr>
        <w:t xml:space="preserve"> poreza vratila iznos od </w:t>
      </w:r>
      <w:r w:rsidR="00655E9C" w:rsidRPr="00CA12D7">
        <w:rPr>
          <w:sz w:val="24"/>
          <w:szCs w:val="24"/>
        </w:rPr>
        <w:t xml:space="preserve">1,172 mlrd KM što je za 17,52% </w:t>
      </w:r>
      <w:r w:rsidRPr="00CA12D7">
        <w:rPr>
          <w:sz w:val="24"/>
          <w:szCs w:val="24"/>
        </w:rPr>
        <w:t>više u odnosu na 2013 godinu. Od toga se 1,007 mlrd</w:t>
      </w:r>
      <w:r w:rsidRPr="00CA12D7">
        <w:rPr>
          <w:bCs/>
          <w:sz w:val="24"/>
          <w:szCs w:val="24"/>
        </w:rPr>
        <w:t xml:space="preserve"> KM odnosi na povrat PDV-a obveznicima po poreznim prijavama, 153 milijuna KM PDV-a je vraćeno međunarodnim organizacijama, a 12 milijuna KM se odnosi na povrate po ostalim osnovama (povrati po rješenjima iz carinskog postupka, povrati trošarina). </w:t>
      </w:r>
    </w:p>
    <w:p w:rsidR="003C482E" w:rsidRPr="00CA12D7" w:rsidRDefault="003C482E" w:rsidP="00655E9C">
      <w:pPr>
        <w:jc w:val="both"/>
        <w:rPr>
          <w:noProof/>
          <w:sz w:val="24"/>
          <w:szCs w:val="24"/>
        </w:rPr>
      </w:pPr>
      <w:r w:rsidRPr="00CA12D7">
        <w:rPr>
          <w:sz w:val="24"/>
          <w:szCs w:val="24"/>
        </w:rPr>
        <w:t>Na rast povrata PDV-a gospodarskim subjektima utjecali su veliki infrastrukturni p</w:t>
      </w:r>
      <w:r w:rsidR="00655E9C" w:rsidRPr="00CA12D7">
        <w:rPr>
          <w:sz w:val="24"/>
          <w:szCs w:val="24"/>
        </w:rPr>
        <w:t>rojekti koji se provode u BiH</w:t>
      </w:r>
      <w:r w:rsidRPr="00CA12D7">
        <w:rPr>
          <w:sz w:val="24"/>
          <w:szCs w:val="24"/>
        </w:rPr>
        <w:t>, poput izgradnje autocesta</w:t>
      </w:r>
      <w:r w:rsidR="00655E9C" w:rsidRPr="00CA12D7">
        <w:rPr>
          <w:sz w:val="24"/>
          <w:szCs w:val="24"/>
        </w:rPr>
        <w:t xml:space="preserve"> u R.</w:t>
      </w:r>
      <w:r w:rsidRPr="00CA12D7">
        <w:rPr>
          <w:sz w:val="24"/>
          <w:szCs w:val="24"/>
        </w:rPr>
        <w:t xml:space="preserve"> Srpskoj (povrati JP Autoputevi RS) i Federaciji BiH (povrati JP Autoceste FBiH), kao investicije u Termoelektrane Stanari. Zatim,</w:t>
      </w:r>
      <w:r w:rsidRPr="00CA12D7">
        <w:rPr>
          <w:noProof/>
          <w:sz w:val="24"/>
          <w:szCs w:val="24"/>
        </w:rPr>
        <w:t xml:space="preserve"> jedan od razloga rasta povrata, je i činjenica da su pojedine tvrtke koje su imale procedure unutarnje obrade uz dogođeno plaćanje odustale od istih, te vrše redovno uvozno carinjenje roba uz plaćanje svih pripadajućih uvoznih dažbina i PDV-a, a nakon toga putem PDV prijave zahtijevaju povrat</w:t>
      </w:r>
      <w:r w:rsidR="00655E9C" w:rsidRPr="00CA12D7">
        <w:rPr>
          <w:noProof/>
          <w:sz w:val="24"/>
          <w:szCs w:val="24"/>
        </w:rPr>
        <w:t xml:space="preserve"> PDV-a shodno Zakonu o PDV-u. </w:t>
      </w:r>
    </w:p>
    <w:p w:rsidR="003C482E" w:rsidRPr="00CA12D7" w:rsidRDefault="003C482E" w:rsidP="00655E9C">
      <w:pPr>
        <w:jc w:val="both"/>
        <w:rPr>
          <w:sz w:val="24"/>
          <w:szCs w:val="24"/>
        </w:rPr>
      </w:pPr>
      <w:r w:rsidRPr="00CA12D7">
        <w:rPr>
          <w:sz w:val="24"/>
          <w:szCs w:val="24"/>
        </w:rPr>
        <w:t>Također, na rast povrata kao i prethodnih godina utjecala je i opća nelikvidnost gospodarstva uslijed čega se obveznici odlučuju prvenstveno za povrat PDV-a, a ne za porezni kredit kako bi brže došli do novčanih sredstava.</w:t>
      </w:r>
    </w:p>
    <w:p w:rsidR="003C482E" w:rsidRPr="00CA12D7" w:rsidRDefault="003C482E" w:rsidP="003C482E">
      <w:pPr>
        <w:shd w:val="clear" w:color="auto" w:fill="FFFFFF"/>
        <w:jc w:val="both"/>
        <w:rPr>
          <w:b/>
          <w:bCs/>
          <w:sz w:val="24"/>
          <w:szCs w:val="24"/>
        </w:rPr>
      </w:pPr>
      <w:r w:rsidRPr="00CA12D7">
        <w:rPr>
          <w:b/>
          <w:bCs/>
          <w:sz w:val="24"/>
          <w:szCs w:val="24"/>
        </w:rPr>
        <w:t xml:space="preserve">c) Prinudna naplata dugovanja </w:t>
      </w:r>
    </w:p>
    <w:p w:rsidR="003C482E" w:rsidRPr="00CA12D7" w:rsidRDefault="003C482E" w:rsidP="00655E9C">
      <w:pPr>
        <w:jc w:val="both"/>
        <w:rPr>
          <w:sz w:val="24"/>
          <w:szCs w:val="24"/>
        </w:rPr>
      </w:pPr>
      <w:r w:rsidRPr="00CA12D7">
        <w:rPr>
          <w:i/>
          <w:sz w:val="24"/>
          <w:szCs w:val="24"/>
        </w:rPr>
        <w:t>Ukupan dug</w:t>
      </w:r>
      <w:r w:rsidRPr="00CA12D7">
        <w:rPr>
          <w:sz w:val="24"/>
          <w:szCs w:val="24"/>
        </w:rPr>
        <w:t xml:space="preserve"> po osnovu PDV</w:t>
      </w:r>
      <w:r w:rsidRPr="00CA12D7">
        <w:rPr>
          <w:b/>
          <w:sz w:val="24"/>
          <w:szCs w:val="24"/>
        </w:rPr>
        <w:t>-</w:t>
      </w:r>
      <w:r w:rsidRPr="00CA12D7">
        <w:rPr>
          <w:sz w:val="24"/>
          <w:szCs w:val="24"/>
        </w:rPr>
        <w:t xml:space="preserve">a počevši od 1.1.2006. godine do 31.12.2014. godine iznosi </w:t>
      </w:r>
      <w:smartTag w:uri="urn:schemas-microsoft-com:office:smarttags" w:element="metricconverter">
        <w:smartTagPr>
          <w:attr w:name="ProductID" w:val="396.511.413,12 KM"/>
        </w:smartTagPr>
        <w:r w:rsidRPr="00CA12D7">
          <w:rPr>
            <w:sz w:val="24"/>
            <w:szCs w:val="24"/>
          </w:rPr>
          <w:t>396.511.413,12 KM</w:t>
        </w:r>
      </w:smartTag>
      <w:r w:rsidRPr="00CA12D7">
        <w:rPr>
          <w:sz w:val="24"/>
          <w:szCs w:val="24"/>
        </w:rPr>
        <w:t>, od čega dug po os</w:t>
      </w:r>
      <w:r w:rsidR="00655E9C" w:rsidRPr="00CA12D7">
        <w:rPr>
          <w:sz w:val="24"/>
          <w:szCs w:val="24"/>
        </w:rPr>
        <w:t xml:space="preserve">novu automatskog razreza PDV-a </w:t>
      </w:r>
      <w:r w:rsidRPr="00CA12D7">
        <w:rPr>
          <w:sz w:val="24"/>
          <w:szCs w:val="24"/>
        </w:rPr>
        <w:t xml:space="preserve">iznosi </w:t>
      </w:r>
      <w:smartTag w:uri="urn:schemas-microsoft-com:office:smarttags" w:element="metricconverter">
        <w:smartTagPr>
          <w:attr w:name="ProductID" w:val="79.272.792,00 KM"/>
        </w:smartTagPr>
        <w:r w:rsidRPr="00CA12D7">
          <w:rPr>
            <w:sz w:val="24"/>
            <w:szCs w:val="24"/>
          </w:rPr>
          <w:t>79.272.792,00 KM</w:t>
        </w:r>
      </w:smartTag>
      <w:r w:rsidR="00FA365D">
        <w:rPr>
          <w:sz w:val="24"/>
          <w:szCs w:val="24"/>
        </w:rPr>
        <w:t>, tj. 19,99</w:t>
      </w:r>
      <w:r w:rsidRPr="00CA12D7">
        <w:rPr>
          <w:sz w:val="24"/>
          <w:szCs w:val="24"/>
        </w:rPr>
        <w:t xml:space="preserve">%, dug po PDV prijavi iznosi </w:t>
      </w:r>
      <w:smartTag w:uri="urn:schemas-microsoft-com:office:smarttags" w:element="metricconverter">
        <w:smartTagPr>
          <w:attr w:name="ProductID" w:val="317.172.995,53 KM"/>
        </w:smartTagPr>
        <w:r w:rsidRPr="00CA12D7">
          <w:rPr>
            <w:sz w:val="24"/>
            <w:szCs w:val="24"/>
          </w:rPr>
          <w:t>317.172.995,53 KM</w:t>
        </w:r>
      </w:smartTag>
      <w:r w:rsidR="00FA365D">
        <w:rPr>
          <w:sz w:val="24"/>
          <w:szCs w:val="24"/>
        </w:rPr>
        <w:t>, tj. 79,99</w:t>
      </w:r>
      <w:r w:rsidRPr="00CA12D7">
        <w:rPr>
          <w:sz w:val="24"/>
          <w:szCs w:val="24"/>
        </w:rPr>
        <w:t xml:space="preserve">% i dug po osnovu ručnog zaduženja PDV-a na ino usluge i po posebnoj shemi u građevinarstvu iznosi </w:t>
      </w:r>
      <w:smartTag w:uri="urn:schemas-microsoft-com:office:smarttags" w:element="metricconverter">
        <w:smartTagPr>
          <w:attr w:name="ProductID" w:val="65.625,80 KM"/>
        </w:smartTagPr>
        <w:r w:rsidRPr="00CA12D7">
          <w:rPr>
            <w:sz w:val="24"/>
            <w:szCs w:val="24"/>
          </w:rPr>
          <w:t>65.625,80 KM</w:t>
        </w:r>
      </w:smartTag>
      <w:r w:rsidR="00FA365D">
        <w:rPr>
          <w:sz w:val="24"/>
          <w:szCs w:val="24"/>
        </w:rPr>
        <w:t xml:space="preserve"> tj. 0,02</w:t>
      </w:r>
      <w:r w:rsidRPr="00CA12D7">
        <w:rPr>
          <w:sz w:val="24"/>
          <w:szCs w:val="24"/>
        </w:rPr>
        <w:t xml:space="preserve">% od ukupnog iznosa duga u koji su uključeni glavni dug i naknadni teret prinude. Ukupno obračunata kamata iznosi </w:t>
      </w:r>
      <w:smartTag w:uri="urn:schemas-microsoft-com:office:smarttags" w:element="metricconverter">
        <w:smartTagPr>
          <w:attr w:name="ProductID" w:val="72.375.356,00 KM"/>
        </w:smartTagPr>
        <w:r w:rsidRPr="00CA12D7">
          <w:rPr>
            <w:sz w:val="24"/>
            <w:szCs w:val="24"/>
          </w:rPr>
          <w:t>72.375.356,00 KM</w:t>
        </w:r>
      </w:smartTag>
      <w:r w:rsidRPr="00CA12D7">
        <w:rPr>
          <w:sz w:val="24"/>
          <w:szCs w:val="24"/>
        </w:rPr>
        <w:t xml:space="preserve"> od čega je naplaćeno </w:t>
      </w:r>
      <w:smartTag w:uri="urn:schemas-microsoft-com:office:smarttags" w:element="metricconverter">
        <w:smartTagPr>
          <w:attr w:name="ProductID" w:val="54.543.318,18 KM"/>
        </w:smartTagPr>
        <w:r w:rsidRPr="00CA12D7">
          <w:rPr>
            <w:sz w:val="24"/>
            <w:szCs w:val="24"/>
          </w:rPr>
          <w:t>54.543.318,18 KM</w:t>
        </w:r>
      </w:smartTag>
      <w:r w:rsidRPr="00CA12D7">
        <w:rPr>
          <w:sz w:val="24"/>
          <w:szCs w:val="24"/>
        </w:rPr>
        <w:t xml:space="preserve">. Procent naplate duga po </w:t>
      </w:r>
      <w:r w:rsidR="00FA365D">
        <w:rPr>
          <w:sz w:val="24"/>
          <w:szCs w:val="24"/>
        </w:rPr>
        <w:t>osnovu PDV prijava iznosi 65,91</w:t>
      </w:r>
      <w:r w:rsidRPr="00CA12D7">
        <w:rPr>
          <w:sz w:val="24"/>
          <w:szCs w:val="24"/>
        </w:rPr>
        <w:t xml:space="preserve">%. Usporednom analizom stanja duga po osnovu PDV-a u 2014. </w:t>
      </w:r>
      <w:r w:rsidR="00655E9C" w:rsidRPr="00CA12D7">
        <w:rPr>
          <w:sz w:val="24"/>
          <w:szCs w:val="24"/>
        </w:rPr>
        <w:t xml:space="preserve">godini u odnosu na 2013.godinu </w:t>
      </w:r>
      <w:r w:rsidRPr="00CA12D7">
        <w:rPr>
          <w:sz w:val="24"/>
          <w:szCs w:val="24"/>
        </w:rPr>
        <w:t xml:space="preserve">evidentno je povećanje naplate duga u 2014. godini za 2,16% . Naime, na dan 31.12.2013. godine dug po osnovu PDV-a iznosio je </w:t>
      </w:r>
      <w:smartTag w:uri="urn:schemas-microsoft-com:office:smarttags" w:element="metricconverter">
        <w:smartTagPr>
          <w:attr w:name="ProductID" w:val="364.374.871,49 KM"/>
        </w:smartTagPr>
        <w:r w:rsidRPr="00CA12D7">
          <w:rPr>
            <w:sz w:val="24"/>
            <w:szCs w:val="24"/>
          </w:rPr>
          <w:t>364.374.871,49 KM</w:t>
        </w:r>
      </w:smartTag>
      <w:r w:rsidRPr="00CA12D7">
        <w:rPr>
          <w:sz w:val="24"/>
          <w:szCs w:val="24"/>
        </w:rPr>
        <w:t xml:space="preserve"> s procentom naplate duga u iznosu od 63,75%, dok je ukupan dug po osnovu PDV-a na kraju 2014. godine bio veći za </w:t>
      </w:r>
      <w:smartTag w:uri="urn:schemas-microsoft-com:office:smarttags" w:element="metricconverter">
        <w:smartTagPr>
          <w:attr w:name="ProductID" w:val="32.136.541,63 KM"/>
        </w:smartTagPr>
        <w:r w:rsidRPr="00CA12D7">
          <w:rPr>
            <w:sz w:val="24"/>
            <w:szCs w:val="24"/>
          </w:rPr>
          <w:t>32.136.541,63 KM</w:t>
        </w:r>
      </w:smartTag>
      <w:r w:rsidRPr="00CA12D7">
        <w:rPr>
          <w:sz w:val="24"/>
          <w:szCs w:val="24"/>
        </w:rPr>
        <w:t>, s tim da je procent naplate duga iznosio 65,</w:t>
      </w:r>
      <w:r w:rsidR="00FA365D">
        <w:rPr>
          <w:sz w:val="24"/>
          <w:szCs w:val="24"/>
        </w:rPr>
        <w:t>91% odnosno povećan je za 2,16</w:t>
      </w:r>
      <w:r w:rsidRPr="00CA12D7">
        <w:rPr>
          <w:sz w:val="24"/>
          <w:szCs w:val="24"/>
        </w:rPr>
        <w:t xml:space="preserve">%. Također, u 2014. </w:t>
      </w:r>
      <w:r w:rsidR="00655E9C" w:rsidRPr="00CA12D7">
        <w:rPr>
          <w:sz w:val="24"/>
          <w:szCs w:val="24"/>
        </w:rPr>
        <w:t>godini povećana</w:t>
      </w:r>
      <w:r w:rsidRPr="00CA12D7">
        <w:rPr>
          <w:sz w:val="24"/>
          <w:szCs w:val="24"/>
        </w:rPr>
        <w:t xml:space="preserve"> je i naplata kamate </w:t>
      </w:r>
      <w:r w:rsidR="00655E9C" w:rsidRPr="00CA12D7">
        <w:rPr>
          <w:sz w:val="24"/>
          <w:szCs w:val="24"/>
        </w:rPr>
        <w:t xml:space="preserve">koja je obračunata u iznosu od </w:t>
      </w:r>
      <w:smartTag w:uri="urn:schemas-microsoft-com:office:smarttags" w:element="metricconverter">
        <w:smartTagPr>
          <w:attr w:name="ProductID" w:val="9.847.867,00 KM"/>
        </w:smartTagPr>
        <w:r w:rsidRPr="00CA12D7">
          <w:rPr>
            <w:sz w:val="24"/>
            <w:szCs w:val="24"/>
          </w:rPr>
          <w:t>9.847.867,00 KM</w:t>
        </w:r>
      </w:smartTag>
      <w:r w:rsidRPr="00CA12D7">
        <w:rPr>
          <w:sz w:val="24"/>
          <w:szCs w:val="24"/>
        </w:rPr>
        <w:t xml:space="preserve">, a naplaćeno je </w:t>
      </w:r>
      <w:smartTag w:uri="urn:schemas-microsoft-com:office:smarttags" w:element="metricconverter">
        <w:smartTagPr>
          <w:attr w:name="ProductID" w:val="8.027.440,71 KM"/>
        </w:smartTagPr>
        <w:r w:rsidRPr="00CA12D7">
          <w:rPr>
            <w:sz w:val="24"/>
            <w:szCs w:val="24"/>
          </w:rPr>
          <w:t>8.027.440,71 KM</w:t>
        </w:r>
      </w:smartTag>
      <w:r w:rsidRPr="00CA12D7">
        <w:rPr>
          <w:sz w:val="24"/>
          <w:szCs w:val="24"/>
        </w:rPr>
        <w:t>.</w:t>
      </w:r>
    </w:p>
    <w:p w:rsidR="003C482E" w:rsidRPr="00CA12D7" w:rsidRDefault="003C482E" w:rsidP="00655E9C">
      <w:pPr>
        <w:jc w:val="both"/>
        <w:rPr>
          <w:sz w:val="24"/>
          <w:szCs w:val="24"/>
        </w:rPr>
      </w:pPr>
      <w:r w:rsidRPr="00CA12D7">
        <w:rPr>
          <w:sz w:val="24"/>
          <w:szCs w:val="24"/>
        </w:rPr>
        <w:t xml:space="preserve">U tijeku 2014. godine postupak prinudne naplate pokrenut je za dug po osnovu PDV-a u iznosu od </w:t>
      </w:r>
      <w:smartTag w:uri="urn:schemas-microsoft-com:office:smarttags" w:element="metricconverter">
        <w:smartTagPr>
          <w:attr w:name="ProductID" w:val="150.937.865,56 KM"/>
        </w:smartTagPr>
        <w:r w:rsidRPr="00CA12D7">
          <w:rPr>
            <w:sz w:val="24"/>
            <w:szCs w:val="24"/>
          </w:rPr>
          <w:t xml:space="preserve">150.937.865,56 </w:t>
        </w:r>
        <w:r w:rsidRPr="00CA12D7">
          <w:rPr>
            <w:bCs/>
            <w:sz w:val="24"/>
            <w:szCs w:val="24"/>
          </w:rPr>
          <w:t>KM</w:t>
        </w:r>
      </w:smartTag>
      <w:r w:rsidRPr="00CA12D7">
        <w:rPr>
          <w:bCs/>
          <w:sz w:val="24"/>
          <w:szCs w:val="24"/>
        </w:rPr>
        <w:t xml:space="preserve"> </w:t>
      </w:r>
      <w:r w:rsidRPr="00CA12D7">
        <w:rPr>
          <w:sz w:val="24"/>
          <w:szCs w:val="24"/>
        </w:rPr>
        <w:t xml:space="preserve">od čega je ukupno naplaćeno </w:t>
      </w:r>
      <w:smartTag w:uri="urn:schemas-microsoft-com:office:smarttags" w:element="metricconverter">
        <w:smartTagPr>
          <w:attr w:name="ProductID" w:val="66.117.433,61 KM"/>
        </w:smartTagPr>
        <w:r w:rsidRPr="00CA12D7">
          <w:rPr>
            <w:sz w:val="24"/>
            <w:szCs w:val="24"/>
          </w:rPr>
          <w:t>66.117.433,61 KM</w:t>
        </w:r>
      </w:smartTag>
      <w:r w:rsidR="00655E9C" w:rsidRPr="00CA12D7">
        <w:rPr>
          <w:sz w:val="24"/>
          <w:szCs w:val="24"/>
        </w:rPr>
        <w:t xml:space="preserve">, </w:t>
      </w:r>
      <w:r w:rsidRPr="00CA12D7">
        <w:rPr>
          <w:sz w:val="24"/>
          <w:szCs w:val="24"/>
        </w:rPr>
        <w:t xml:space="preserve">i preostali dug za uplatu iznosi </w:t>
      </w:r>
      <w:smartTag w:uri="urn:schemas-microsoft-com:office:smarttags" w:element="metricconverter">
        <w:smartTagPr>
          <w:attr w:name="ProductID" w:val="84.820.431,95 KM"/>
        </w:smartTagPr>
        <w:r w:rsidRPr="00CA12D7">
          <w:rPr>
            <w:sz w:val="24"/>
            <w:szCs w:val="24"/>
          </w:rPr>
          <w:t>84.820.431,95 KM</w:t>
        </w:r>
      </w:smartTag>
      <w:r w:rsidRPr="00CA12D7">
        <w:rPr>
          <w:sz w:val="24"/>
          <w:szCs w:val="24"/>
        </w:rPr>
        <w:t xml:space="preserve">. Dug po PDV prijavi iznosi </w:t>
      </w:r>
      <w:smartTag w:uri="urn:schemas-microsoft-com:office:smarttags" w:element="metricconverter">
        <w:smartTagPr>
          <w:attr w:name="ProductID" w:val="72.339.280,03 KM"/>
        </w:smartTagPr>
        <w:r w:rsidRPr="00CA12D7">
          <w:rPr>
            <w:sz w:val="24"/>
            <w:szCs w:val="24"/>
          </w:rPr>
          <w:t>72.339.280,03 KM</w:t>
        </w:r>
      </w:smartTag>
      <w:r w:rsidR="00FA365D">
        <w:rPr>
          <w:sz w:val="24"/>
          <w:szCs w:val="24"/>
        </w:rPr>
        <w:t>, tj. 85,29</w:t>
      </w:r>
      <w:r w:rsidRPr="00CA12D7">
        <w:rPr>
          <w:sz w:val="24"/>
          <w:szCs w:val="24"/>
        </w:rPr>
        <w:t xml:space="preserve">%. Dug po osnovu automatskog razreza PDV obveze iznosi </w:t>
      </w:r>
      <w:smartTag w:uri="urn:schemas-microsoft-com:office:smarttags" w:element="metricconverter">
        <w:smartTagPr>
          <w:attr w:name="ProductID" w:val="12.481.151,92 KM"/>
        </w:smartTagPr>
        <w:r w:rsidRPr="00CA12D7">
          <w:rPr>
            <w:sz w:val="24"/>
            <w:szCs w:val="24"/>
          </w:rPr>
          <w:t>12.481.151,92 KM</w:t>
        </w:r>
      </w:smartTag>
      <w:r w:rsidR="00FA365D">
        <w:rPr>
          <w:sz w:val="24"/>
          <w:szCs w:val="24"/>
        </w:rPr>
        <w:t xml:space="preserve"> tj. 14,71</w:t>
      </w:r>
      <w:r w:rsidRPr="00CA12D7">
        <w:rPr>
          <w:sz w:val="24"/>
          <w:szCs w:val="24"/>
        </w:rPr>
        <w:t>%</w:t>
      </w:r>
      <w:r w:rsidRPr="00CA12D7">
        <w:rPr>
          <w:i/>
          <w:sz w:val="24"/>
          <w:szCs w:val="24"/>
        </w:rPr>
        <w:t>.</w:t>
      </w:r>
      <w:r w:rsidRPr="00CA12D7">
        <w:rPr>
          <w:sz w:val="24"/>
          <w:szCs w:val="24"/>
        </w:rPr>
        <w:t xml:space="preserve"> Procent naplate duga po osnovu PDV prijave  za du</w:t>
      </w:r>
      <w:r w:rsidR="00FA365D">
        <w:rPr>
          <w:sz w:val="24"/>
          <w:szCs w:val="24"/>
        </w:rPr>
        <w:t>g nastao u 2014. godine iznosi 47,72</w:t>
      </w:r>
      <w:r w:rsidRPr="00CA12D7">
        <w:rPr>
          <w:sz w:val="24"/>
          <w:szCs w:val="24"/>
        </w:rPr>
        <w:t>%</w:t>
      </w:r>
      <w:r w:rsidRPr="00CA12D7">
        <w:rPr>
          <w:i/>
          <w:sz w:val="24"/>
          <w:szCs w:val="24"/>
        </w:rPr>
        <w:t>,</w:t>
      </w:r>
      <w:r w:rsidRPr="00CA12D7">
        <w:rPr>
          <w:sz w:val="24"/>
          <w:szCs w:val="24"/>
        </w:rPr>
        <w:t xml:space="preserve"> koji procent je manji u odnosu na procent naplate ukupnog duga iz razloga što u skladu s člankom 34. Zakona o postupku </w:t>
      </w:r>
      <w:r w:rsidRPr="00CA12D7">
        <w:rPr>
          <w:bCs/>
          <w:sz w:val="24"/>
          <w:szCs w:val="24"/>
        </w:rPr>
        <w:t>neizravnog</w:t>
      </w:r>
      <w:r w:rsidRPr="00CA12D7">
        <w:rPr>
          <w:sz w:val="24"/>
          <w:szCs w:val="24"/>
        </w:rPr>
        <w:t xml:space="preserve"> oporezivanja (“Sl</w:t>
      </w:r>
      <w:r w:rsidR="00655E9C" w:rsidRPr="00CA12D7">
        <w:rPr>
          <w:sz w:val="24"/>
          <w:szCs w:val="24"/>
        </w:rPr>
        <w:t>.</w:t>
      </w:r>
      <w:r w:rsidRPr="00CA12D7">
        <w:rPr>
          <w:sz w:val="24"/>
          <w:szCs w:val="24"/>
        </w:rPr>
        <w:t xml:space="preserve"> glasnik BiH”, broj 89/05 i 100/13) uplate namiruju najstariju obvezu, dakle obvezu koja je nastala u ranijim godinama.</w:t>
      </w:r>
    </w:p>
    <w:p w:rsidR="003C482E" w:rsidRPr="00CA12D7" w:rsidRDefault="003C482E" w:rsidP="00655E9C">
      <w:pPr>
        <w:jc w:val="both"/>
        <w:rPr>
          <w:sz w:val="24"/>
          <w:szCs w:val="24"/>
        </w:rPr>
      </w:pPr>
      <w:r w:rsidRPr="00CA12D7">
        <w:rPr>
          <w:sz w:val="24"/>
          <w:szCs w:val="24"/>
        </w:rPr>
        <w:t xml:space="preserve">Kada se uspoređuju podaci o ukupnom dugu za 2014. i za 2013. godinu vidljivo je da je u 2014. godini manji ukupan iznos duga za koji je pokrenut postupak prinudne naplate za </w:t>
      </w:r>
      <w:smartTag w:uri="urn:schemas-microsoft-com:office:smarttags" w:element="metricconverter">
        <w:smartTagPr>
          <w:attr w:name="ProductID" w:val="29.158.068,52 KM"/>
        </w:smartTagPr>
        <w:r w:rsidRPr="00CA12D7">
          <w:rPr>
            <w:sz w:val="24"/>
            <w:szCs w:val="24"/>
          </w:rPr>
          <w:t>29.158.068,52 KM</w:t>
        </w:r>
      </w:smartTag>
      <w:r w:rsidRPr="00CA12D7">
        <w:rPr>
          <w:sz w:val="24"/>
          <w:szCs w:val="24"/>
        </w:rPr>
        <w:t xml:space="preserve">, dok je naplaćen iznos za taj dug povećan za </w:t>
      </w:r>
      <w:smartTag w:uri="urn:schemas-microsoft-com:office:smarttags" w:element="metricconverter">
        <w:smartTagPr>
          <w:attr w:name="ProductID" w:val="474.502,93 KM"/>
        </w:smartTagPr>
        <w:r w:rsidRPr="00CA12D7">
          <w:rPr>
            <w:sz w:val="24"/>
            <w:szCs w:val="24"/>
          </w:rPr>
          <w:t>474.502,93 KM</w:t>
        </w:r>
      </w:smartTag>
      <w:r w:rsidRPr="00CA12D7">
        <w:rPr>
          <w:sz w:val="24"/>
          <w:szCs w:val="24"/>
        </w:rPr>
        <w:t>. Procent naplate duga po osnovu PDV prijave za koji je pokrenut postupak prinudne naplate u 2014.</w:t>
      </w:r>
      <w:r w:rsidR="00FA365D">
        <w:rPr>
          <w:sz w:val="24"/>
          <w:szCs w:val="24"/>
        </w:rPr>
        <w:t xml:space="preserve"> godini povećan je za 7,24</w:t>
      </w:r>
      <w:r w:rsidRPr="00CA12D7">
        <w:rPr>
          <w:sz w:val="24"/>
          <w:szCs w:val="24"/>
        </w:rPr>
        <w:t>% u odnosu na naplatu u 2013. godini.</w:t>
      </w:r>
    </w:p>
    <w:p w:rsidR="003C482E" w:rsidRPr="00CA12D7" w:rsidRDefault="003C482E" w:rsidP="00655E9C">
      <w:pPr>
        <w:jc w:val="both"/>
        <w:rPr>
          <w:sz w:val="24"/>
          <w:szCs w:val="24"/>
        </w:rPr>
      </w:pPr>
      <w:r w:rsidRPr="00CA12D7">
        <w:rPr>
          <w:i/>
          <w:sz w:val="24"/>
          <w:szCs w:val="24"/>
        </w:rPr>
        <w:t>Dug po osnovu trošarine</w:t>
      </w:r>
      <w:r w:rsidRPr="00CA12D7">
        <w:rPr>
          <w:sz w:val="24"/>
          <w:szCs w:val="24"/>
        </w:rPr>
        <w:t xml:space="preserve"> na dan 31.12.2014.godine iznosi </w:t>
      </w:r>
      <w:smartTag w:uri="urn:schemas-microsoft-com:office:smarttags" w:element="metricconverter">
        <w:smartTagPr>
          <w:attr w:name="ProductID" w:val="14.328.825,89 KM"/>
        </w:smartTagPr>
        <w:r w:rsidRPr="00CA12D7">
          <w:rPr>
            <w:sz w:val="24"/>
            <w:szCs w:val="24"/>
          </w:rPr>
          <w:t>14.328.825,89 KM</w:t>
        </w:r>
      </w:smartTag>
      <w:r w:rsidRPr="00CA12D7">
        <w:rPr>
          <w:sz w:val="24"/>
          <w:szCs w:val="24"/>
        </w:rPr>
        <w:t xml:space="preserve">. U tijeku 2014. godine pokrenut je postupak prinudne naplate za dug po osnovu trošarine u iznosu od </w:t>
      </w:r>
      <w:smartTag w:uri="urn:schemas-microsoft-com:office:smarttags" w:element="metricconverter">
        <w:smartTagPr>
          <w:attr w:name="ProductID" w:val="7.205.455,73 KM"/>
        </w:smartTagPr>
        <w:r w:rsidRPr="00CA12D7">
          <w:rPr>
            <w:sz w:val="24"/>
            <w:szCs w:val="24"/>
          </w:rPr>
          <w:t>7.205.455,73 KM</w:t>
        </w:r>
      </w:smartTag>
      <w:r w:rsidRPr="00CA12D7">
        <w:rPr>
          <w:sz w:val="24"/>
          <w:szCs w:val="24"/>
        </w:rPr>
        <w:t xml:space="preserve">, od čega je naplaćen iznos od </w:t>
      </w:r>
      <w:smartTag w:uri="urn:schemas-microsoft-com:office:smarttags" w:element="metricconverter">
        <w:smartTagPr>
          <w:attr w:name="ProductID" w:val="1.886.044,49 KM"/>
        </w:smartTagPr>
        <w:r w:rsidRPr="00CA12D7">
          <w:rPr>
            <w:sz w:val="24"/>
            <w:szCs w:val="24"/>
          </w:rPr>
          <w:t>1.886.044,49 KM</w:t>
        </w:r>
      </w:smartTag>
      <w:r w:rsidRPr="00CA12D7">
        <w:rPr>
          <w:sz w:val="24"/>
          <w:szCs w:val="24"/>
        </w:rPr>
        <w:t xml:space="preserve">. U odnosu na 2013. godinu dug po osnovu trošarine je smanjen za </w:t>
      </w:r>
      <w:smartTag w:uri="urn:schemas-microsoft-com:office:smarttags" w:element="metricconverter">
        <w:smartTagPr>
          <w:attr w:name="ProductID" w:val="1.549.546,00 KM"/>
        </w:smartTagPr>
        <w:r w:rsidRPr="00CA12D7">
          <w:rPr>
            <w:sz w:val="24"/>
            <w:szCs w:val="24"/>
          </w:rPr>
          <w:t>1.549.546,00 KM</w:t>
        </w:r>
      </w:smartTag>
      <w:r w:rsidRPr="00CA12D7">
        <w:rPr>
          <w:sz w:val="24"/>
          <w:szCs w:val="24"/>
        </w:rPr>
        <w:t xml:space="preserve">, smanjen je iznos duga za koji je pokrenut postupak prinudne naplate za </w:t>
      </w:r>
      <w:smartTag w:uri="urn:schemas-microsoft-com:office:smarttags" w:element="metricconverter">
        <w:smartTagPr>
          <w:attr w:name="ProductID" w:val="12.016.574,17 KM"/>
        </w:smartTagPr>
        <w:r w:rsidRPr="00CA12D7">
          <w:rPr>
            <w:sz w:val="24"/>
            <w:szCs w:val="24"/>
          </w:rPr>
          <w:t>12.016.574,17 KM</w:t>
        </w:r>
      </w:smartTag>
      <w:r w:rsidRPr="00CA12D7">
        <w:rPr>
          <w:sz w:val="24"/>
          <w:szCs w:val="24"/>
        </w:rPr>
        <w:t xml:space="preserve">, ali je smanjen naplaćen iznos za </w:t>
      </w:r>
      <w:smartTag w:uri="urn:schemas-microsoft-com:office:smarttags" w:element="metricconverter">
        <w:smartTagPr>
          <w:attr w:name="ProductID" w:val="9.836.801,48 KM"/>
        </w:smartTagPr>
        <w:r w:rsidRPr="00CA12D7">
          <w:rPr>
            <w:sz w:val="24"/>
            <w:szCs w:val="24"/>
          </w:rPr>
          <w:t>9.836.801,48 KM</w:t>
        </w:r>
      </w:smartTag>
      <w:r w:rsidRPr="00CA12D7">
        <w:rPr>
          <w:sz w:val="24"/>
          <w:szCs w:val="24"/>
        </w:rPr>
        <w:t>.</w:t>
      </w:r>
    </w:p>
    <w:p w:rsidR="003C482E" w:rsidRPr="004D1DD4" w:rsidRDefault="003C482E" w:rsidP="00655E9C">
      <w:pPr>
        <w:jc w:val="both"/>
        <w:rPr>
          <w:sz w:val="24"/>
          <w:szCs w:val="24"/>
        </w:rPr>
      </w:pPr>
      <w:r w:rsidRPr="00CA12D7">
        <w:rPr>
          <w:i/>
          <w:sz w:val="24"/>
          <w:szCs w:val="24"/>
        </w:rPr>
        <w:t>Dug fizičkih i pravnih osoba iz carinskog postupka</w:t>
      </w:r>
      <w:r w:rsidR="00FA365D">
        <w:rPr>
          <w:sz w:val="24"/>
          <w:szCs w:val="24"/>
        </w:rPr>
        <w:t xml:space="preserve"> na dan 31.12.</w:t>
      </w:r>
      <w:r w:rsidRPr="00CA12D7">
        <w:rPr>
          <w:sz w:val="24"/>
          <w:szCs w:val="24"/>
        </w:rPr>
        <w:t xml:space="preserve">2014. godine iznosi </w:t>
      </w:r>
      <w:smartTag w:uri="urn:schemas-microsoft-com:office:smarttags" w:element="metricconverter">
        <w:smartTagPr>
          <w:attr w:name="ProductID" w:val="24.141.790,42 KM"/>
        </w:smartTagPr>
        <w:r w:rsidRPr="00CA12D7">
          <w:rPr>
            <w:sz w:val="24"/>
            <w:szCs w:val="24"/>
          </w:rPr>
          <w:t>24.141.790,42 KM</w:t>
        </w:r>
      </w:smartTag>
      <w:r w:rsidRPr="00CA12D7">
        <w:rPr>
          <w:sz w:val="24"/>
          <w:szCs w:val="24"/>
        </w:rPr>
        <w:t xml:space="preserve">. U tijeku 2014. godine pokrenut je postupak prinudne naplate za dug iz </w:t>
      </w:r>
      <w:r w:rsidRPr="004D1DD4">
        <w:rPr>
          <w:sz w:val="24"/>
          <w:szCs w:val="24"/>
        </w:rPr>
        <w:t xml:space="preserve">carinskog postupka u iznosu od </w:t>
      </w:r>
      <w:smartTag w:uri="urn:schemas-microsoft-com:office:smarttags" w:element="metricconverter">
        <w:smartTagPr>
          <w:attr w:name="ProductID" w:val="4.849.175,07 KM"/>
        </w:smartTagPr>
        <w:r w:rsidRPr="004D1DD4">
          <w:rPr>
            <w:sz w:val="24"/>
            <w:szCs w:val="24"/>
          </w:rPr>
          <w:t>4.849.175,07 KM</w:t>
        </w:r>
      </w:smartTag>
      <w:r w:rsidRPr="004D1DD4">
        <w:rPr>
          <w:sz w:val="24"/>
          <w:szCs w:val="24"/>
        </w:rPr>
        <w:t xml:space="preserve">, od čega je naplaćeno </w:t>
      </w:r>
      <w:smartTag w:uri="urn:schemas-microsoft-com:office:smarttags" w:element="metricconverter">
        <w:smartTagPr>
          <w:attr w:name="ProductID" w:val="2.272.983,92 KM"/>
        </w:smartTagPr>
        <w:r w:rsidRPr="004D1DD4">
          <w:rPr>
            <w:sz w:val="24"/>
            <w:szCs w:val="24"/>
          </w:rPr>
          <w:t>2.272.983,92 KM</w:t>
        </w:r>
      </w:smartTag>
      <w:r w:rsidRPr="004D1DD4">
        <w:rPr>
          <w:sz w:val="24"/>
          <w:szCs w:val="24"/>
        </w:rPr>
        <w:t xml:space="preserve">. U odnosu na 2013. godinu povećan je iznos duga za </w:t>
      </w:r>
      <w:smartTag w:uri="urn:schemas-microsoft-com:office:smarttags" w:element="metricconverter">
        <w:smartTagPr>
          <w:attr w:name="ProductID" w:val="2.010.090,35 KM"/>
        </w:smartTagPr>
        <w:r w:rsidRPr="004D1DD4">
          <w:rPr>
            <w:sz w:val="24"/>
            <w:szCs w:val="24"/>
          </w:rPr>
          <w:t>2.010.090,35 KM</w:t>
        </w:r>
      </w:smartTag>
      <w:r w:rsidRPr="004D1DD4">
        <w:rPr>
          <w:sz w:val="24"/>
          <w:szCs w:val="24"/>
        </w:rPr>
        <w:t xml:space="preserve">. </w:t>
      </w:r>
    </w:p>
    <w:p w:rsidR="003C482E" w:rsidRPr="004D1DD4" w:rsidRDefault="003C482E" w:rsidP="00655E9C">
      <w:pPr>
        <w:jc w:val="both"/>
        <w:rPr>
          <w:sz w:val="24"/>
          <w:szCs w:val="24"/>
        </w:rPr>
      </w:pPr>
      <w:r w:rsidRPr="004D1DD4">
        <w:rPr>
          <w:sz w:val="24"/>
          <w:szCs w:val="24"/>
        </w:rPr>
        <w:t xml:space="preserve">Dug po osnovu terminala na dan 31.12.2014. godine iznosi </w:t>
      </w:r>
      <w:smartTag w:uri="urn:schemas-microsoft-com:office:smarttags" w:element="metricconverter">
        <w:smartTagPr>
          <w:attr w:name="ProductID" w:val="4.417.973,66 KM"/>
        </w:smartTagPr>
        <w:r w:rsidRPr="004D1DD4">
          <w:rPr>
            <w:sz w:val="24"/>
            <w:szCs w:val="24"/>
          </w:rPr>
          <w:t>4.417.973,66 KM</w:t>
        </w:r>
      </w:smartTag>
      <w:r w:rsidRPr="004D1DD4">
        <w:rPr>
          <w:sz w:val="24"/>
          <w:szCs w:val="24"/>
        </w:rPr>
        <w:t xml:space="preserve"> i veći je u odnosu na dug iskazan na dan 31.12.2013. godine za </w:t>
      </w:r>
      <w:smartTag w:uri="urn:schemas-microsoft-com:office:smarttags" w:element="metricconverter">
        <w:smartTagPr>
          <w:attr w:name="ProductID" w:val="397.774,91 KM"/>
        </w:smartTagPr>
        <w:r w:rsidRPr="004D1DD4">
          <w:rPr>
            <w:sz w:val="24"/>
            <w:szCs w:val="24"/>
          </w:rPr>
          <w:t>397.774,91 KM</w:t>
        </w:r>
      </w:smartTag>
      <w:r w:rsidRPr="004D1DD4">
        <w:rPr>
          <w:sz w:val="24"/>
          <w:szCs w:val="24"/>
        </w:rPr>
        <w:t xml:space="preserve"> iz razloga što je u 2014. godini u ukupan iznos duga uključen i naknadni teret prinude i zatezna kamata što u prethodnim godinama nije bila praksa. U tijeku 2014. godine pokrenut je postupak prinudne naplate za dug po osnovu terminala u iznosu od </w:t>
      </w:r>
      <w:smartTag w:uri="urn:schemas-microsoft-com:office:smarttags" w:element="metricconverter">
        <w:smartTagPr>
          <w:attr w:name="ProductID" w:val="262.537,19 KM"/>
        </w:smartTagPr>
        <w:r w:rsidRPr="004D1DD4">
          <w:rPr>
            <w:sz w:val="24"/>
            <w:szCs w:val="24"/>
          </w:rPr>
          <w:t>262.537,19 KM</w:t>
        </w:r>
      </w:smartTag>
      <w:r w:rsidRPr="004D1DD4">
        <w:rPr>
          <w:sz w:val="24"/>
          <w:szCs w:val="24"/>
        </w:rPr>
        <w:t xml:space="preserve">, od čega je naplaćen iznos od </w:t>
      </w:r>
      <w:smartTag w:uri="urn:schemas-microsoft-com:office:smarttags" w:element="metricconverter">
        <w:smartTagPr>
          <w:attr w:name="ProductID" w:val="197.120,01 KM"/>
        </w:smartTagPr>
        <w:r w:rsidRPr="004D1DD4">
          <w:rPr>
            <w:sz w:val="24"/>
            <w:szCs w:val="24"/>
          </w:rPr>
          <w:t>197.120,01 KM</w:t>
        </w:r>
      </w:smartTag>
      <w:r w:rsidRPr="004D1DD4">
        <w:rPr>
          <w:sz w:val="24"/>
          <w:szCs w:val="24"/>
        </w:rPr>
        <w:t xml:space="preserve">. Dug za koji je pokrenut postupak prinudne naplate u tijeku 2014. godine po osnovu korištenja carinskih terminala u odnosu na 2013. godinu, manji je za </w:t>
      </w:r>
      <w:smartTag w:uri="urn:schemas-microsoft-com:office:smarttags" w:element="metricconverter">
        <w:smartTagPr>
          <w:attr w:name="ProductID" w:val="104.377,62 KM"/>
        </w:smartTagPr>
        <w:r w:rsidRPr="004D1DD4">
          <w:rPr>
            <w:sz w:val="24"/>
            <w:szCs w:val="24"/>
          </w:rPr>
          <w:t>104.377,62 KM</w:t>
        </w:r>
      </w:smartTag>
      <w:r w:rsidR="00655E9C" w:rsidRPr="004D1DD4">
        <w:rPr>
          <w:sz w:val="24"/>
          <w:szCs w:val="24"/>
        </w:rPr>
        <w:t xml:space="preserve">, a </w:t>
      </w:r>
      <w:r w:rsidRPr="004D1DD4">
        <w:rPr>
          <w:sz w:val="24"/>
          <w:szCs w:val="24"/>
        </w:rPr>
        <w:t xml:space="preserve">naplaćeni iznos u postupku prinudne naplate je veći za </w:t>
      </w:r>
      <w:smartTag w:uri="urn:schemas-microsoft-com:office:smarttags" w:element="metricconverter">
        <w:smartTagPr>
          <w:attr w:name="ProductID" w:val="11.836,31 KM"/>
        </w:smartTagPr>
        <w:r w:rsidRPr="004D1DD4">
          <w:rPr>
            <w:sz w:val="24"/>
            <w:szCs w:val="24"/>
          </w:rPr>
          <w:t>11.836,31 KM</w:t>
        </w:r>
      </w:smartTag>
      <w:r w:rsidRPr="004D1DD4">
        <w:rPr>
          <w:sz w:val="24"/>
          <w:szCs w:val="24"/>
        </w:rPr>
        <w:t>.</w:t>
      </w:r>
    </w:p>
    <w:p w:rsidR="003C482E" w:rsidRPr="004D1DD4" w:rsidRDefault="00FA365D" w:rsidP="00655E9C">
      <w:pPr>
        <w:jc w:val="both"/>
        <w:rPr>
          <w:sz w:val="24"/>
          <w:szCs w:val="24"/>
        </w:rPr>
      </w:pPr>
      <w:r>
        <w:rPr>
          <w:sz w:val="24"/>
          <w:szCs w:val="24"/>
        </w:rPr>
        <w:t>Treba napomenuti da je od 30.12.</w:t>
      </w:r>
      <w:r w:rsidR="003C482E" w:rsidRPr="004D1DD4">
        <w:rPr>
          <w:sz w:val="24"/>
          <w:szCs w:val="24"/>
        </w:rPr>
        <w:t>2013. godine u primjeni manja stopa kamate koja se obračunava na dug koji nije plaćen u roku kao i da je manji procent naknadnog tereta prinude.</w:t>
      </w:r>
    </w:p>
    <w:p w:rsidR="003C482E" w:rsidRPr="004D1DD4" w:rsidRDefault="003C482E" w:rsidP="003C482E">
      <w:pPr>
        <w:tabs>
          <w:tab w:val="left" w:pos="0"/>
        </w:tabs>
        <w:jc w:val="both"/>
        <w:rPr>
          <w:i/>
          <w:sz w:val="24"/>
          <w:szCs w:val="24"/>
        </w:rPr>
      </w:pPr>
      <w:r w:rsidRPr="004D1DD4">
        <w:rPr>
          <w:i/>
          <w:sz w:val="24"/>
          <w:szCs w:val="24"/>
        </w:rPr>
        <w:t xml:space="preserve">Oduzeta roba - vrijednost oduzete, prodane i uništene robe </w:t>
      </w:r>
    </w:p>
    <w:p w:rsidR="003C482E" w:rsidRPr="004D1DD4" w:rsidRDefault="003C482E" w:rsidP="00655E9C">
      <w:pPr>
        <w:jc w:val="both"/>
        <w:rPr>
          <w:sz w:val="24"/>
          <w:szCs w:val="24"/>
        </w:rPr>
      </w:pPr>
      <w:r w:rsidRPr="004D1DD4">
        <w:rPr>
          <w:color w:val="000000"/>
          <w:sz w:val="24"/>
          <w:szCs w:val="24"/>
        </w:rPr>
        <w:t xml:space="preserve">Vrijednost privremeno oduzete robe u 2014. godini iznosi </w:t>
      </w:r>
      <w:smartTag w:uri="urn:schemas-microsoft-com:office:smarttags" w:element="metricconverter">
        <w:smartTagPr>
          <w:attr w:name="ProductID" w:val="1.200.428,08 KM"/>
        </w:smartTagPr>
        <w:r w:rsidRPr="004D1DD4">
          <w:rPr>
            <w:color w:val="000000"/>
            <w:sz w:val="24"/>
            <w:szCs w:val="24"/>
          </w:rPr>
          <w:t>1.200.428,08 KM</w:t>
        </w:r>
      </w:smartTag>
      <w:r w:rsidR="004D1DD4">
        <w:rPr>
          <w:color w:val="000000"/>
          <w:sz w:val="24"/>
          <w:szCs w:val="24"/>
        </w:rPr>
        <w:t xml:space="preserve">, dok </w:t>
      </w:r>
      <w:r w:rsidRPr="004D1DD4">
        <w:rPr>
          <w:color w:val="000000"/>
          <w:sz w:val="24"/>
          <w:szCs w:val="24"/>
        </w:rPr>
        <w:t>v</w:t>
      </w:r>
      <w:r w:rsidRPr="004D1DD4">
        <w:rPr>
          <w:sz w:val="24"/>
          <w:szCs w:val="24"/>
        </w:rPr>
        <w:t xml:space="preserve">rijednost prodane robe u 2014. godini iznosi </w:t>
      </w:r>
      <w:smartTag w:uri="urn:schemas-microsoft-com:office:smarttags" w:element="metricconverter">
        <w:smartTagPr>
          <w:attr w:name="ProductID" w:val="119.409,21 KM"/>
        </w:smartTagPr>
        <w:r w:rsidRPr="004D1DD4">
          <w:rPr>
            <w:sz w:val="24"/>
            <w:szCs w:val="24"/>
          </w:rPr>
          <w:t>119.409,21 KM</w:t>
        </w:r>
      </w:smartTag>
      <w:r w:rsidRPr="004D1DD4">
        <w:rPr>
          <w:sz w:val="24"/>
          <w:szCs w:val="24"/>
        </w:rPr>
        <w:t xml:space="preserve">, što je za </w:t>
      </w:r>
      <w:smartTag w:uri="urn:schemas-microsoft-com:office:smarttags" w:element="metricconverter">
        <w:smartTagPr>
          <w:attr w:name="ProductID" w:val="361.379,17 KM"/>
        </w:smartTagPr>
        <w:r w:rsidRPr="004D1DD4">
          <w:rPr>
            <w:sz w:val="24"/>
            <w:szCs w:val="24"/>
          </w:rPr>
          <w:t>361.379,17 KM</w:t>
        </w:r>
      </w:smartTag>
      <w:r w:rsidRPr="004D1DD4">
        <w:rPr>
          <w:sz w:val="24"/>
          <w:szCs w:val="24"/>
        </w:rPr>
        <w:t xml:space="preserve"> manje nego u 2013. godini. Vrijednost uništene robe u 2014. godini iznosi </w:t>
      </w:r>
      <w:smartTag w:uri="urn:schemas-microsoft-com:office:smarttags" w:element="metricconverter">
        <w:smartTagPr>
          <w:attr w:name="ProductID" w:val="1.619.823,22 KM"/>
        </w:smartTagPr>
        <w:r w:rsidRPr="004D1DD4">
          <w:rPr>
            <w:sz w:val="24"/>
            <w:szCs w:val="24"/>
          </w:rPr>
          <w:t>1.619.823,22 KM</w:t>
        </w:r>
      </w:smartTag>
      <w:r w:rsidRPr="004D1DD4">
        <w:rPr>
          <w:sz w:val="24"/>
          <w:szCs w:val="24"/>
        </w:rPr>
        <w:t xml:space="preserve">, i za </w:t>
      </w:r>
      <w:smartTag w:uri="urn:schemas-microsoft-com:office:smarttags" w:element="metricconverter">
        <w:smartTagPr>
          <w:attr w:name="ProductID" w:val="1.411.503,83 KM"/>
        </w:smartTagPr>
        <w:r w:rsidRPr="004D1DD4">
          <w:rPr>
            <w:sz w:val="24"/>
            <w:szCs w:val="24"/>
          </w:rPr>
          <w:t>1.411.503,83 KM</w:t>
        </w:r>
      </w:smartTag>
      <w:r w:rsidRPr="004D1DD4">
        <w:rPr>
          <w:sz w:val="24"/>
          <w:szCs w:val="24"/>
        </w:rPr>
        <w:t xml:space="preserve"> više nego u 2013. godini, iz razloga što je u svibnju 2014. godine Središnje skladište bilo poplavljeno u p</w:t>
      </w:r>
      <w:r w:rsidR="004D1DD4">
        <w:rPr>
          <w:sz w:val="24"/>
          <w:szCs w:val="24"/>
        </w:rPr>
        <w:t>oplavama koje su zadesile BiH</w:t>
      </w:r>
      <w:r w:rsidRPr="004D1DD4">
        <w:rPr>
          <w:sz w:val="24"/>
          <w:szCs w:val="24"/>
        </w:rPr>
        <w:t xml:space="preserve"> pa je dio oduzete robe uništen. Vrijednost vraćene robe u 2014. godini iznosi </w:t>
      </w:r>
      <w:smartTag w:uri="urn:schemas-microsoft-com:office:smarttags" w:element="metricconverter">
        <w:smartTagPr>
          <w:attr w:name="ProductID" w:val="32.744,81 KM"/>
        </w:smartTagPr>
        <w:r w:rsidRPr="004D1DD4">
          <w:rPr>
            <w:sz w:val="24"/>
            <w:szCs w:val="24"/>
          </w:rPr>
          <w:t>32.744,81 KM</w:t>
        </w:r>
      </w:smartTag>
      <w:r w:rsidRPr="004D1DD4">
        <w:rPr>
          <w:sz w:val="24"/>
          <w:szCs w:val="24"/>
        </w:rPr>
        <w:t xml:space="preserve">, što je za </w:t>
      </w:r>
      <w:smartTag w:uri="urn:schemas-microsoft-com:office:smarttags" w:element="metricconverter">
        <w:smartTagPr>
          <w:attr w:name="ProductID" w:val="10.558,04 KM"/>
        </w:smartTagPr>
        <w:r w:rsidRPr="004D1DD4">
          <w:rPr>
            <w:sz w:val="24"/>
            <w:szCs w:val="24"/>
          </w:rPr>
          <w:t>10.558,04 KM</w:t>
        </w:r>
      </w:smartTag>
      <w:r w:rsidRPr="004D1DD4">
        <w:rPr>
          <w:sz w:val="24"/>
          <w:szCs w:val="24"/>
        </w:rPr>
        <w:t xml:space="preserve"> više nego u 2013.godini. </w:t>
      </w:r>
    </w:p>
    <w:p w:rsidR="003C482E" w:rsidRPr="004D1DD4" w:rsidRDefault="003C482E" w:rsidP="003C482E">
      <w:pPr>
        <w:jc w:val="both"/>
        <w:rPr>
          <w:b/>
          <w:noProof/>
          <w:sz w:val="24"/>
          <w:szCs w:val="24"/>
        </w:rPr>
      </w:pPr>
      <w:r w:rsidRPr="004D1DD4">
        <w:rPr>
          <w:b/>
          <w:noProof/>
          <w:sz w:val="24"/>
          <w:szCs w:val="24"/>
        </w:rPr>
        <w:t>d) Kontrolne aktivnosti</w:t>
      </w:r>
    </w:p>
    <w:p w:rsidR="003C482E" w:rsidRPr="004D1DD4" w:rsidRDefault="003C482E" w:rsidP="003C482E">
      <w:pPr>
        <w:jc w:val="both"/>
        <w:rPr>
          <w:b/>
          <w:i/>
          <w:sz w:val="24"/>
          <w:szCs w:val="24"/>
        </w:rPr>
      </w:pPr>
      <w:r w:rsidRPr="004D1DD4">
        <w:rPr>
          <w:b/>
          <w:i/>
          <w:noProof/>
          <w:sz w:val="24"/>
          <w:szCs w:val="24"/>
        </w:rPr>
        <w:t>1).</w:t>
      </w:r>
      <w:r w:rsidRPr="004D1DD4">
        <w:rPr>
          <w:b/>
          <w:i/>
          <w:sz w:val="24"/>
          <w:szCs w:val="24"/>
        </w:rPr>
        <w:t xml:space="preserve"> Porezna kontrola</w:t>
      </w:r>
    </w:p>
    <w:p w:rsidR="003C482E" w:rsidRPr="004D1DD4" w:rsidRDefault="003C482E" w:rsidP="00655E9C">
      <w:pPr>
        <w:jc w:val="both"/>
        <w:rPr>
          <w:sz w:val="24"/>
          <w:szCs w:val="24"/>
        </w:rPr>
      </w:pPr>
      <w:r w:rsidRPr="004D1DD4">
        <w:rPr>
          <w:sz w:val="24"/>
          <w:szCs w:val="24"/>
        </w:rPr>
        <w:t xml:space="preserve">Kontrolne aktivnosti u oblasti poreza u tijeku 2014. godine UNO je provodila s ciljem provjere poštovanja obveza u oblasti </w:t>
      </w:r>
      <w:r w:rsidRPr="004D1DD4">
        <w:rPr>
          <w:bCs/>
          <w:sz w:val="24"/>
          <w:szCs w:val="24"/>
        </w:rPr>
        <w:t>neizravnih</w:t>
      </w:r>
      <w:r w:rsidRPr="004D1DD4">
        <w:rPr>
          <w:sz w:val="24"/>
          <w:szCs w:val="24"/>
        </w:rPr>
        <w:t xml:space="preserve"> poreza i ispravke stanja shodno propisima iz oblasti </w:t>
      </w:r>
      <w:r w:rsidRPr="004D1DD4">
        <w:rPr>
          <w:bCs/>
          <w:sz w:val="24"/>
          <w:szCs w:val="24"/>
        </w:rPr>
        <w:t>neizravnih</w:t>
      </w:r>
      <w:r w:rsidRPr="004D1DD4">
        <w:rPr>
          <w:sz w:val="24"/>
          <w:szCs w:val="24"/>
        </w:rPr>
        <w:t xml:space="preserve"> poreza. U izvještajnom razdoblju izvršeno je ukupno </w:t>
      </w:r>
      <w:r w:rsidR="00655E9C" w:rsidRPr="004D1DD4">
        <w:rPr>
          <w:sz w:val="24"/>
          <w:szCs w:val="24"/>
        </w:rPr>
        <w:t xml:space="preserve">6.652 </w:t>
      </w:r>
      <w:r w:rsidRPr="004D1DD4">
        <w:rPr>
          <w:sz w:val="24"/>
          <w:szCs w:val="24"/>
        </w:rPr>
        <w:t>kontrole, što p</w:t>
      </w:r>
      <w:r w:rsidR="00655E9C" w:rsidRPr="004D1DD4">
        <w:rPr>
          <w:sz w:val="24"/>
          <w:szCs w:val="24"/>
        </w:rPr>
        <w:t xml:space="preserve">redstavlja smanjenje od 25,79% </w:t>
      </w:r>
      <w:r w:rsidRPr="004D1DD4">
        <w:rPr>
          <w:sz w:val="24"/>
          <w:szCs w:val="24"/>
        </w:rPr>
        <w:t>u odnosu na 2013. godinu i za 48% manje u odnosu na planirani broj kontrola. Neto efekt provedenih k</w:t>
      </w:r>
      <w:r w:rsidR="00655E9C" w:rsidRPr="004D1DD4">
        <w:rPr>
          <w:sz w:val="24"/>
          <w:szCs w:val="24"/>
        </w:rPr>
        <w:t>ontrola ostvaren je u iznosu od</w:t>
      </w:r>
      <w:r w:rsidRPr="004D1DD4">
        <w:rPr>
          <w:sz w:val="24"/>
          <w:szCs w:val="24"/>
        </w:rPr>
        <w:t xml:space="preserve"> </w:t>
      </w:r>
      <w:smartTag w:uri="urn:schemas-microsoft-com:office:smarttags" w:element="metricconverter">
        <w:smartTagPr>
          <w:attr w:name="ProductID" w:val="69.146.401 KM"/>
        </w:smartTagPr>
        <w:r w:rsidRPr="004D1DD4">
          <w:rPr>
            <w:color w:val="000000"/>
            <w:sz w:val="24"/>
            <w:szCs w:val="24"/>
          </w:rPr>
          <w:t xml:space="preserve">69.146.401 </w:t>
        </w:r>
        <w:r w:rsidRPr="004D1DD4">
          <w:rPr>
            <w:sz w:val="24"/>
            <w:szCs w:val="24"/>
          </w:rPr>
          <w:t>KM</w:t>
        </w:r>
      </w:smartTag>
      <w:r w:rsidRPr="004D1DD4">
        <w:rPr>
          <w:sz w:val="24"/>
          <w:szCs w:val="24"/>
        </w:rPr>
        <w:t xml:space="preserve">, što je u poređenju s postignutim rezultatom u 2013. godini, kada je ostvaren efekt od </w:t>
      </w:r>
      <w:smartTag w:uri="urn:schemas-microsoft-com:office:smarttags" w:element="metricconverter">
        <w:smartTagPr>
          <w:attr w:name="ProductID" w:val="99.931.376 KM"/>
        </w:smartTagPr>
        <w:r w:rsidRPr="004D1DD4">
          <w:rPr>
            <w:color w:val="000000"/>
            <w:sz w:val="24"/>
            <w:szCs w:val="24"/>
          </w:rPr>
          <w:t xml:space="preserve">99.931.376 </w:t>
        </w:r>
        <w:r w:rsidRPr="004D1DD4">
          <w:rPr>
            <w:sz w:val="24"/>
            <w:szCs w:val="24"/>
          </w:rPr>
          <w:t>KM</w:t>
        </w:r>
      </w:smartTag>
      <w:r w:rsidRPr="004D1DD4">
        <w:rPr>
          <w:sz w:val="24"/>
          <w:szCs w:val="24"/>
        </w:rPr>
        <w:t xml:space="preserve">, manje za </w:t>
      </w:r>
      <w:r w:rsidR="004D1DD4">
        <w:rPr>
          <w:sz w:val="24"/>
          <w:szCs w:val="24"/>
        </w:rPr>
        <w:t xml:space="preserve">cca </w:t>
      </w:r>
      <w:r w:rsidRPr="004D1DD4">
        <w:rPr>
          <w:sz w:val="24"/>
          <w:szCs w:val="24"/>
        </w:rPr>
        <w:t>31%. Razlog smanjenja broja kontrola i neto efekata u 2014. godini je posljedica utjecaja više faktora među kojima je i činjenice da je prilikom planiranja broja kontrola za 2014. godinu kao jedan od parametara uzet broj izvršilaca sistematiziran važećim Pravilnikom o unutarnjoj organizaciji, međutim u tijeku 2014. godine ukupan broj sistematiziranih radnih mjesta nije u cijelosti popunjen, odnosno postojeći broj izvršitelja u Sektoru za poreze je nedovoljan. Nadalje, značajan broj poreznih inspektora angažiran</w:t>
      </w:r>
      <w:r w:rsidR="004D1DD4">
        <w:rPr>
          <w:sz w:val="24"/>
          <w:szCs w:val="24"/>
        </w:rPr>
        <w:t xml:space="preserve"> </w:t>
      </w:r>
      <w:r w:rsidRPr="004D1DD4">
        <w:rPr>
          <w:sz w:val="24"/>
          <w:szCs w:val="24"/>
        </w:rPr>
        <w:t>je za obavljanje kontrola po zahtjevu Tužiteljstva BiH, SIPA-e i drugih tijela, kao i od strane Sektora za provođenje propisa prilikom rad na pojedinim predmetima zbog svojih specifičnosti zahtijevaju veći broj dana za izvršenje istih, a samim tim dovode do odsustvovanja poreznog inspektora u izvršavanju planiranih redovnih kontrola.</w:t>
      </w:r>
    </w:p>
    <w:p w:rsidR="003C482E" w:rsidRPr="004D1DD4" w:rsidRDefault="003C482E" w:rsidP="00655E9C">
      <w:pPr>
        <w:jc w:val="both"/>
        <w:rPr>
          <w:sz w:val="24"/>
          <w:szCs w:val="24"/>
        </w:rPr>
      </w:pPr>
      <w:r w:rsidRPr="004D1DD4">
        <w:rPr>
          <w:sz w:val="24"/>
          <w:szCs w:val="24"/>
        </w:rPr>
        <w:t>Također, činjenica je da su veliki iznosi dodatno utvrđenih poreznih obveza</w:t>
      </w:r>
      <w:r w:rsidR="00FA365D">
        <w:rPr>
          <w:sz w:val="24"/>
          <w:szCs w:val="24"/>
        </w:rPr>
        <w:t xml:space="preserve"> u prvom kvartalu 2013. godine </w:t>
      </w:r>
      <w:r w:rsidRPr="004D1DD4">
        <w:rPr>
          <w:sz w:val="24"/>
          <w:szCs w:val="24"/>
        </w:rPr>
        <w:t xml:space="preserve">rezultat akcija kontrola poduzetih u </w:t>
      </w:r>
      <w:r w:rsidR="004D1DD4">
        <w:rPr>
          <w:sz w:val="24"/>
          <w:szCs w:val="24"/>
        </w:rPr>
        <w:t>drugoj polovini 2012. godine, a</w:t>
      </w:r>
      <w:r w:rsidRPr="004D1DD4">
        <w:rPr>
          <w:sz w:val="24"/>
          <w:szCs w:val="24"/>
        </w:rPr>
        <w:t xml:space="preserve"> čija rješenja su postala izvršna u 2013. godini tako da su neto efekti iskazani u 2013. godini. Pored toga, 2014. godina je bila treća uzastopna godina u kojoj se primjenjivala Odluka o određivanju velikih obveznika </w:t>
      </w:r>
      <w:r w:rsidRPr="004D1DD4">
        <w:rPr>
          <w:bCs/>
          <w:sz w:val="24"/>
          <w:szCs w:val="24"/>
        </w:rPr>
        <w:t>neizravnih</w:t>
      </w:r>
      <w:r w:rsidRPr="004D1DD4">
        <w:rPr>
          <w:sz w:val="24"/>
          <w:szCs w:val="24"/>
        </w:rPr>
        <w:t xml:space="preserve"> poreza za razdoblje 2012</w:t>
      </w:r>
      <w:r w:rsidR="00655E9C" w:rsidRPr="004D1DD4">
        <w:rPr>
          <w:sz w:val="24"/>
          <w:szCs w:val="24"/>
        </w:rPr>
        <w:t>.–</w:t>
      </w:r>
      <w:r w:rsidRPr="004D1DD4">
        <w:rPr>
          <w:sz w:val="24"/>
          <w:szCs w:val="24"/>
        </w:rPr>
        <w:t>2014. godine, i činjenica je da je trogodišnji nadzor nad procentualno i apsolutno manjim brojem poreznih obveznika (manje od 2,5% od ukupnog broja registriranih PDV obveznika) rezultirao i povećanjem porezne discipline. Također, ovo razdoblje karakterizira i prilagođavanje novih inspektora za samostalno obavljanje poslova kontrola. U 2014. godini je evidentan rast naplate prihoda od neizravnih poreza u odnosu na prethodne godine, i u strukturi</w:t>
      </w:r>
      <w:r w:rsidRPr="00226387">
        <w:rPr>
          <w:sz w:val="22"/>
          <w:szCs w:val="22"/>
        </w:rPr>
        <w:t xml:space="preserve"> prihoda najveći dio se odnosi na </w:t>
      </w:r>
      <w:r w:rsidRPr="004D1DD4">
        <w:rPr>
          <w:sz w:val="24"/>
          <w:szCs w:val="24"/>
        </w:rPr>
        <w:t>prihode od PDV-a, što je pokazatelj kvalitete poreznog nadzora i jačanja utjecaja na poreznu disciplinu poreznih obveznika.</w:t>
      </w:r>
    </w:p>
    <w:p w:rsidR="003C482E" w:rsidRPr="004D1DD4" w:rsidRDefault="003C482E" w:rsidP="003C482E">
      <w:pPr>
        <w:jc w:val="both"/>
        <w:rPr>
          <w:b/>
          <w:i/>
          <w:sz w:val="24"/>
          <w:szCs w:val="24"/>
        </w:rPr>
      </w:pPr>
      <w:r w:rsidRPr="004D1DD4">
        <w:rPr>
          <w:b/>
          <w:i/>
          <w:sz w:val="24"/>
          <w:szCs w:val="24"/>
        </w:rPr>
        <w:t>2) Carinska kontrola</w:t>
      </w:r>
    </w:p>
    <w:p w:rsidR="003C482E" w:rsidRPr="004D1DD4" w:rsidRDefault="003C482E" w:rsidP="00655E9C">
      <w:pPr>
        <w:jc w:val="both"/>
        <w:rPr>
          <w:sz w:val="24"/>
          <w:szCs w:val="24"/>
        </w:rPr>
      </w:pPr>
      <w:r w:rsidRPr="004D1DD4">
        <w:rPr>
          <w:sz w:val="24"/>
          <w:szCs w:val="24"/>
        </w:rPr>
        <w:t xml:space="preserve">U 2014. godini izvršeno je 888 naknadnih carinskih kontrola koje su obuhvatile kontrolu provedenih carinskih postupaka s posebnim naglaskom na kontrolu uvoza roba iz zemalja Azije, Afrike i Turske, kontrolu provjere podrijetla i vrijednosti uvoza rabljenih motornih vozila i kontrolu uvoza lijekova, dodataka prehrani i ljekovitih preparata. Po osnovu izvršenih kontrola podneseno je 936 inicijativa za naknadnu naplatu uvoznih dažbina u iznosu od </w:t>
      </w:r>
      <w:smartTag w:uri="urn:schemas-microsoft-com:office:smarttags" w:element="metricconverter">
        <w:smartTagPr>
          <w:attr w:name="ProductID" w:val="4.462.054,76 KM"/>
        </w:smartTagPr>
        <w:r w:rsidRPr="004D1DD4">
          <w:rPr>
            <w:sz w:val="24"/>
            <w:szCs w:val="24"/>
          </w:rPr>
          <w:t>4.462.054,76 KM</w:t>
        </w:r>
      </w:smartTag>
      <w:r w:rsidRPr="004D1DD4">
        <w:rPr>
          <w:sz w:val="24"/>
          <w:szCs w:val="24"/>
        </w:rPr>
        <w:t xml:space="preserve">, što čini povećanje za 75% u odnosu na predloženu naknadnu naplatu za 2013. godinu. Po osnovu rezultata naknadne carinske kontrole u 2014. godini naplaćeno je </w:t>
      </w:r>
      <w:smartTag w:uri="urn:schemas-microsoft-com:office:smarttags" w:element="metricconverter">
        <w:smartTagPr>
          <w:attr w:name="ProductID" w:val="2.331.384,39 KM"/>
        </w:smartTagPr>
        <w:r w:rsidRPr="004D1DD4">
          <w:rPr>
            <w:sz w:val="24"/>
            <w:szCs w:val="24"/>
          </w:rPr>
          <w:t>2.331.384,39 KM</w:t>
        </w:r>
      </w:smartTag>
      <w:r w:rsidR="00FA365D">
        <w:rPr>
          <w:sz w:val="24"/>
          <w:szCs w:val="24"/>
        </w:rPr>
        <w:t xml:space="preserve"> što je za 33</w:t>
      </w:r>
      <w:r w:rsidRPr="004D1DD4">
        <w:rPr>
          <w:sz w:val="24"/>
          <w:szCs w:val="24"/>
        </w:rPr>
        <w:t xml:space="preserve">% više u odnosu na naplatu iz 2013. godini. </w:t>
      </w:r>
    </w:p>
    <w:p w:rsidR="003C482E" w:rsidRPr="004D1DD4" w:rsidRDefault="003C482E" w:rsidP="003C482E">
      <w:pPr>
        <w:jc w:val="both"/>
        <w:rPr>
          <w:b/>
          <w:i/>
          <w:sz w:val="24"/>
          <w:szCs w:val="24"/>
        </w:rPr>
      </w:pPr>
      <w:r w:rsidRPr="004D1DD4">
        <w:rPr>
          <w:b/>
          <w:i/>
          <w:sz w:val="24"/>
          <w:szCs w:val="24"/>
        </w:rPr>
        <w:t>3) Provođenje propisa</w:t>
      </w:r>
    </w:p>
    <w:p w:rsidR="003C482E" w:rsidRPr="004D1DD4" w:rsidRDefault="00655E9C" w:rsidP="00655E9C">
      <w:pPr>
        <w:jc w:val="both"/>
        <w:rPr>
          <w:sz w:val="24"/>
          <w:szCs w:val="24"/>
        </w:rPr>
      </w:pPr>
      <w:r w:rsidRPr="004D1DD4">
        <w:rPr>
          <w:sz w:val="24"/>
          <w:szCs w:val="24"/>
        </w:rPr>
        <w:t>U oblasti provođenje propisa</w:t>
      </w:r>
      <w:r w:rsidR="003C482E" w:rsidRPr="004D1DD4">
        <w:rPr>
          <w:sz w:val="24"/>
          <w:szCs w:val="24"/>
        </w:rPr>
        <w:t xml:space="preserve"> u 2014. godini nastavljeno je s kontinuiranim radom na otkrivanju i sprečavanju carinskih i poreznih prevara, kao i prikupljanju, uspoređivanju, procjenjivanju i analiziranju svih relevantnih obavještajnih informacija i podataka koji pomažu u otkrivanju kaznenih i prekršajnih djela iz oblasti </w:t>
      </w:r>
      <w:r w:rsidR="003C482E" w:rsidRPr="004D1DD4">
        <w:rPr>
          <w:bCs/>
          <w:sz w:val="24"/>
          <w:szCs w:val="24"/>
        </w:rPr>
        <w:t>neizravnih</w:t>
      </w:r>
      <w:r w:rsidR="003C482E" w:rsidRPr="004D1DD4">
        <w:rPr>
          <w:sz w:val="24"/>
          <w:szCs w:val="24"/>
        </w:rPr>
        <w:t xml:space="preserve"> poreza, te njihovo blagovremeno dostavljanje nadležnim organizacijskim jedinicama UNO i drugim institucijama i službama. </w:t>
      </w:r>
    </w:p>
    <w:p w:rsidR="003C482E" w:rsidRPr="004D1DD4" w:rsidRDefault="003C482E" w:rsidP="00655E9C">
      <w:pPr>
        <w:jc w:val="both"/>
        <w:rPr>
          <w:sz w:val="24"/>
          <w:szCs w:val="24"/>
        </w:rPr>
      </w:pPr>
      <w:r w:rsidRPr="004D1DD4">
        <w:rPr>
          <w:sz w:val="24"/>
          <w:szCs w:val="24"/>
        </w:rPr>
        <w:t xml:space="preserve">UINO je u tijeku 2014. godine izdala ukupno 10.119 prekršajnih naloga i podnijela 517 zahtjeva za pokretanje prekršajnog postupka zbog počinjenih prekršaja iz oblasti </w:t>
      </w:r>
      <w:r w:rsidRPr="004D1DD4">
        <w:rPr>
          <w:bCs/>
          <w:sz w:val="24"/>
          <w:szCs w:val="24"/>
        </w:rPr>
        <w:t>neizravnih</w:t>
      </w:r>
      <w:r w:rsidRPr="004D1DD4">
        <w:rPr>
          <w:sz w:val="24"/>
          <w:szCs w:val="24"/>
        </w:rPr>
        <w:t xml:space="preserve"> poreza i privremeno oduzela robu u vrijednosti cca 4.74 mil. KM. </w:t>
      </w:r>
    </w:p>
    <w:p w:rsidR="003C482E" w:rsidRPr="004D1DD4" w:rsidRDefault="003C482E" w:rsidP="00655E9C">
      <w:pPr>
        <w:jc w:val="both"/>
        <w:rPr>
          <w:sz w:val="24"/>
          <w:szCs w:val="24"/>
        </w:rPr>
      </w:pPr>
      <w:r w:rsidRPr="004D1DD4">
        <w:rPr>
          <w:sz w:val="24"/>
          <w:szCs w:val="24"/>
        </w:rPr>
        <w:t xml:space="preserve">Također su poduzimane aktivnosti u vezi s otkrivanjem poreznih utaja i carinskih prijevara i procesuiranju počinitelja ovih kaznenih djela u okviru kojih su aktivnosti poduzimane u suradnji s Tužiteljstvom BiH. U 2014. godini podneseno je ukupno 56 izvješća o postojanju osnova sumnje o počinjenim kaznenim djelima, 13 informacija, 7 dopuna izvješća i 5 obavijesti, a iznos procijenjene štete je </w:t>
      </w:r>
      <w:smartTag w:uri="urn:schemas-microsoft-com:office:smarttags" w:element="metricconverter">
        <w:smartTagPr>
          <w:attr w:name="ProductID" w:val="15.308.387,87 KM"/>
        </w:smartTagPr>
        <w:r w:rsidRPr="004D1DD4">
          <w:rPr>
            <w:sz w:val="24"/>
            <w:szCs w:val="24"/>
          </w:rPr>
          <w:t>15.308.387,87 KM</w:t>
        </w:r>
      </w:smartTag>
      <w:r w:rsidRPr="004D1DD4">
        <w:rPr>
          <w:sz w:val="24"/>
          <w:szCs w:val="24"/>
        </w:rPr>
        <w:t>.</w:t>
      </w:r>
    </w:p>
    <w:p w:rsidR="003C482E" w:rsidRPr="004D1DD4" w:rsidRDefault="003C482E" w:rsidP="00655E9C">
      <w:pPr>
        <w:jc w:val="both"/>
        <w:rPr>
          <w:sz w:val="24"/>
          <w:szCs w:val="24"/>
        </w:rPr>
      </w:pPr>
      <w:r w:rsidRPr="004D1DD4">
        <w:rPr>
          <w:sz w:val="24"/>
          <w:szCs w:val="24"/>
        </w:rPr>
        <w:t>UNO je u izvještajnom razdoblju postupala po 150 prijava zaprimljenih putem o</w:t>
      </w:r>
      <w:r w:rsidR="00655E9C" w:rsidRPr="004D1DD4">
        <w:rPr>
          <w:sz w:val="24"/>
          <w:szCs w:val="24"/>
        </w:rPr>
        <w:t xml:space="preserve">tvorene linije “Stop švercu” </w:t>
      </w:r>
      <w:r w:rsidRPr="004D1DD4">
        <w:rPr>
          <w:sz w:val="24"/>
          <w:szCs w:val="24"/>
        </w:rPr>
        <w:t>e-maila U</w:t>
      </w:r>
      <w:r w:rsidR="00655E9C" w:rsidRPr="004D1DD4">
        <w:rPr>
          <w:sz w:val="24"/>
          <w:szCs w:val="24"/>
        </w:rPr>
        <w:t>NO</w:t>
      </w:r>
      <w:r w:rsidRPr="004D1DD4">
        <w:rPr>
          <w:sz w:val="24"/>
          <w:szCs w:val="24"/>
        </w:rPr>
        <w:t xml:space="preserve"> po kojem osnovu je ostvaren rezultat u iznosu od </w:t>
      </w:r>
      <w:smartTag w:uri="urn:schemas-microsoft-com:office:smarttags" w:element="metricconverter">
        <w:smartTagPr>
          <w:attr w:name="ProductID" w:val="954.964,00 KM"/>
        </w:smartTagPr>
        <w:r w:rsidRPr="004D1DD4">
          <w:rPr>
            <w:sz w:val="24"/>
            <w:szCs w:val="24"/>
          </w:rPr>
          <w:t>954.964,00 KM</w:t>
        </w:r>
      </w:smartTag>
      <w:r w:rsidRPr="004D1DD4">
        <w:rPr>
          <w:sz w:val="24"/>
          <w:szCs w:val="24"/>
        </w:rPr>
        <w:t xml:space="preserve"> (od toga </w:t>
      </w:r>
      <w:smartTag w:uri="urn:schemas-microsoft-com:office:smarttags" w:element="metricconverter">
        <w:smartTagPr>
          <w:attr w:name="ProductID" w:val="114.670,00 KM"/>
        </w:smartTagPr>
        <w:r w:rsidRPr="004D1DD4">
          <w:rPr>
            <w:sz w:val="24"/>
            <w:szCs w:val="24"/>
          </w:rPr>
          <w:t>114.670,00 KM</w:t>
        </w:r>
      </w:smartTag>
      <w:r w:rsidR="00FA365D">
        <w:rPr>
          <w:sz w:val="24"/>
          <w:szCs w:val="24"/>
        </w:rPr>
        <w:t xml:space="preserve"> </w:t>
      </w:r>
      <w:r w:rsidRPr="004D1DD4">
        <w:rPr>
          <w:sz w:val="24"/>
          <w:szCs w:val="24"/>
        </w:rPr>
        <w:t xml:space="preserve">po osnovu privremeno oduzete robe, </w:t>
      </w:r>
      <w:smartTag w:uri="urn:schemas-microsoft-com:office:smarttags" w:element="metricconverter">
        <w:smartTagPr>
          <w:attr w:name="ProductID" w:val="697.330,00 KM"/>
        </w:smartTagPr>
        <w:r w:rsidRPr="004D1DD4">
          <w:rPr>
            <w:sz w:val="24"/>
            <w:szCs w:val="24"/>
          </w:rPr>
          <w:t>697.330,00 KM</w:t>
        </w:r>
      </w:smartTag>
      <w:r w:rsidRPr="004D1DD4">
        <w:rPr>
          <w:sz w:val="24"/>
          <w:szCs w:val="24"/>
        </w:rPr>
        <w:t xml:space="preserve"> po osnovu utvrđenih dodatnih obaveza, </w:t>
      </w:r>
      <w:smartTag w:uri="urn:schemas-microsoft-com:office:smarttags" w:element="metricconverter">
        <w:smartTagPr>
          <w:attr w:name="ProductID" w:val="4.050,00 KM"/>
        </w:smartTagPr>
        <w:r w:rsidRPr="004D1DD4">
          <w:rPr>
            <w:sz w:val="24"/>
            <w:szCs w:val="24"/>
          </w:rPr>
          <w:t>4.050,00 KM</w:t>
        </w:r>
      </w:smartTag>
      <w:r w:rsidRPr="004D1DD4">
        <w:rPr>
          <w:sz w:val="24"/>
          <w:szCs w:val="24"/>
        </w:rPr>
        <w:t xml:space="preserve"> po osnovu prekršajnih naloga i </w:t>
      </w:r>
      <w:smartTag w:uri="urn:schemas-microsoft-com:office:smarttags" w:element="metricconverter">
        <w:smartTagPr>
          <w:attr w:name="ProductID" w:val="138.915,00 KM"/>
        </w:smartTagPr>
        <w:r w:rsidRPr="004D1DD4">
          <w:rPr>
            <w:sz w:val="24"/>
            <w:szCs w:val="24"/>
          </w:rPr>
          <w:t>138.915,00 KM</w:t>
        </w:r>
      </w:smartTag>
      <w:r w:rsidRPr="004D1DD4">
        <w:rPr>
          <w:sz w:val="24"/>
          <w:szCs w:val="24"/>
        </w:rPr>
        <w:t xml:space="preserve"> po osnovu ažuriranja dostavljenih povratnih informacija. U izvještajnom razdoblju aktivno se sudjelovalo u razmjeni podataka tijekom provođenja operativnih akcija s drugim agencijama za provođenje propisa u BiH i međunarodnim subjektima na otkrivanju, sprečavanju i procesuiranju kriminalnih radnji kod uvoza motornih vozila; suzbijanju kaznenih djela i prekršaja u vezi nedozvoljene trgovine, zaštite intelektualnog vlasništva; kaznenih djela u vezi s kulturnim dobrima i sprečavanje kaznenih djela u vezi s prometom pirotehničkih sredstava i ostalih roba.</w:t>
      </w:r>
    </w:p>
    <w:p w:rsidR="003C482E" w:rsidRPr="004D1DD4" w:rsidRDefault="003C482E" w:rsidP="003C482E">
      <w:pPr>
        <w:jc w:val="both"/>
        <w:rPr>
          <w:b/>
          <w:i/>
          <w:sz w:val="24"/>
          <w:szCs w:val="24"/>
        </w:rPr>
      </w:pPr>
      <w:r w:rsidRPr="004D1DD4">
        <w:rPr>
          <w:b/>
          <w:i/>
          <w:sz w:val="24"/>
          <w:szCs w:val="24"/>
        </w:rPr>
        <w:t>4) analiza rizika</w:t>
      </w:r>
    </w:p>
    <w:p w:rsidR="003C482E" w:rsidRDefault="003C482E" w:rsidP="00FA365D">
      <w:pPr>
        <w:ind w:right="71"/>
        <w:jc w:val="both"/>
        <w:rPr>
          <w:sz w:val="24"/>
          <w:szCs w:val="24"/>
        </w:rPr>
      </w:pPr>
      <w:r w:rsidRPr="004D1DD4">
        <w:rPr>
          <w:sz w:val="24"/>
          <w:szCs w:val="24"/>
        </w:rPr>
        <w:t>U oblasti analize rizika, koja je u UNO uspostavljena u kolovozu 2014. godine, poduzete su značajne aktivnosti koje su usmjerene na: analizu eksternog (makro i mikro) okruženja UNO korištenjem podataka iz IS UNO i vanjskih izvora podataka kako bi se identificirali konkretni, specifični rizici u određenim sektorima gospodarstva i osigurala rješenja; analizu rizika prema vrstama prikupljenih prihoda da bi se utvrdile potencijalne oblasti rizika po prihode i predložile reakcija na rizike, segmentaciju poreznih obveznik kako bi se sistematski identificirali rizici; identificiranje potencijalnih rizika po poštovanje propisa u četiri ključne oblasti (registracija, podnošenje, prijavljivanje i plaćanje); provođenje stručne analize kreiranje i predlaganje modula rizika po osnovu kojih će se vršiti odabir za kontrolne aktivnosti. Po</w:t>
      </w:r>
      <w:r w:rsidR="009A2EC6">
        <w:rPr>
          <w:sz w:val="24"/>
          <w:szCs w:val="24"/>
        </w:rPr>
        <w:t>red navedenog vršene su analize</w:t>
      </w:r>
      <w:r w:rsidRPr="004D1DD4">
        <w:rPr>
          <w:sz w:val="24"/>
          <w:szCs w:val="24"/>
        </w:rPr>
        <w:t xml:space="preserve"> podataka u okviru segmenata djelovanja UNO (porezi, carine, naplata prihoda, povrat PDV-a, i dr.). Rezultati ovih analiza korišteni su u planiranju kontrolnih aktivnosti, po kojem osnovu je u oblasti PDV-</w:t>
      </w:r>
      <w:proofErr w:type="gramStart"/>
      <w:r w:rsidRPr="004D1DD4">
        <w:rPr>
          <w:sz w:val="24"/>
          <w:szCs w:val="24"/>
        </w:rPr>
        <w:t>a</w:t>
      </w:r>
      <w:proofErr w:type="gramEnd"/>
      <w:r w:rsidRPr="004D1DD4">
        <w:rPr>
          <w:sz w:val="24"/>
          <w:szCs w:val="24"/>
        </w:rPr>
        <w:t xml:space="preserve"> izvršeno 47 kontrola čiji ukupni efekti su </w:t>
      </w:r>
      <w:smartTag w:uri="urn:schemas-microsoft-com:office:smarttags" w:element="metricconverter">
        <w:smartTagPr>
          <w:attr w:name="ProductID" w:val="885.579,00 KM"/>
        </w:smartTagPr>
        <w:r w:rsidRPr="004D1DD4">
          <w:rPr>
            <w:sz w:val="24"/>
            <w:szCs w:val="24"/>
          </w:rPr>
          <w:t>885.579,00 KM</w:t>
        </w:r>
      </w:smartTag>
      <w:r w:rsidRPr="004D1DD4">
        <w:rPr>
          <w:sz w:val="24"/>
          <w:szCs w:val="24"/>
        </w:rPr>
        <w:t xml:space="preserve">, i u oblasti carina predloženo je 112 obveznika za provođenje naknadne carinske kontrole. </w:t>
      </w:r>
    </w:p>
    <w:p w:rsidR="00526A77" w:rsidRPr="00655E9C" w:rsidRDefault="00526A77" w:rsidP="00FA365D">
      <w:pPr>
        <w:ind w:right="71"/>
        <w:jc w:val="both"/>
        <w:rPr>
          <w:sz w:val="24"/>
          <w:szCs w:val="24"/>
        </w:rPr>
      </w:pPr>
    </w:p>
    <w:p w:rsidR="003C482E" w:rsidRPr="00655E9C" w:rsidRDefault="003C482E" w:rsidP="003C482E">
      <w:pPr>
        <w:widowControl w:val="0"/>
        <w:tabs>
          <w:tab w:val="left" w:pos="0"/>
        </w:tabs>
        <w:jc w:val="both"/>
        <w:rPr>
          <w:bCs/>
          <w:sz w:val="22"/>
          <w:szCs w:val="22"/>
        </w:rPr>
      </w:pPr>
      <w:r w:rsidRPr="00655E9C">
        <w:rPr>
          <w:bCs/>
          <w:sz w:val="22"/>
          <w:szCs w:val="22"/>
        </w:rPr>
        <w:t xml:space="preserve">ZAKONODAVNE </w:t>
      </w:r>
      <w:r w:rsidR="00655E9C">
        <w:rPr>
          <w:bCs/>
          <w:sz w:val="22"/>
          <w:szCs w:val="22"/>
        </w:rPr>
        <w:t xml:space="preserve"> </w:t>
      </w:r>
      <w:r w:rsidRPr="00655E9C">
        <w:rPr>
          <w:bCs/>
          <w:sz w:val="22"/>
          <w:szCs w:val="22"/>
        </w:rPr>
        <w:t>AKTIVNOSTI</w:t>
      </w:r>
      <w:r w:rsidRPr="00655E9C">
        <w:rPr>
          <w:sz w:val="22"/>
          <w:szCs w:val="22"/>
        </w:rPr>
        <w:t xml:space="preserve"> </w:t>
      </w:r>
    </w:p>
    <w:p w:rsidR="00655E9C" w:rsidRPr="00655E9C" w:rsidRDefault="00655E9C" w:rsidP="003C482E">
      <w:pPr>
        <w:widowControl w:val="0"/>
        <w:tabs>
          <w:tab w:val="left" w:pos="0"/>
        </w:tabs>
        <w:jc w:val="both"/>
        <w:rPr>
          <w:sz w:val="24"/>
          <w:szCs w:val="24"/>
        </w:rPr>
      </w:pPr>
    </w:p>
    <w:p w:rsidR="003C482E" w:rsidRPr="002364B6" w:rsidRDefault="003C482E" w:rsidP="003C482E">
      <w:pPr>
        <w:widowControl w:val="0"/>
        <w:tabs>
          <w:tab w:val="left" w:pos="0"/>
        </w:tabs>
        <w:jc w:val="both"/>
        <w:rPr>
          <w:rFonts w:ascii="Tahoma" w:hAnsi="Tahoma" w:cs="Tahoma"/>
          <w:bCs/>
          <w:sz w:val="24"/>
          <w:szCs w:val="24"/>
        </w:rPr>
      </w:pPr>
      <w:r w:rsidRPr="002364B6">
        <w:rPr>
          <w:sz w:val="24"/>
          <w:szCs w:val="24"/>
        </w:rPr>
        <w:t>UNO je u tijeku 2014. godine sudjelovala u izradi Nacrta zakona o izmjenama i dopunama Zakona o trošarinama</w:t>
      </w:r>
      <w:r w:rsidR="009A2EC6">
        <w:rPr>
          <w:sz w:val="24"/>
          <w:szCs w:val="24"/>
        </w:rPr>
        <w:t xml:space="preserve"> u BiH („Sl.</w:t>
      </w:r>
      <w:r w:rsidRPr="002364B6">
        <w:rPr>
          <w:sz w:val="24"/>
          <w:szCs w:val="24"/>
        </w:rPr>
        <w:t xml:space="preserve"> glasnik BiH”, broj 49/09, 49/14 i 60/14). </w:t>
      </w:r>
      <w:r w:rsidRPr="002364B6">
        <w:rPr>
          <w:bCs/>
          <w:sz w:val="24"/>
          <w:szCs w:val="24"/>
        </w:rPr>
        <w:t xml:space="preserve">U okviru normativnih poslova, također su izrađena nova podzakonska akta: Pravilnik o izmjenama i dopunama Pravilnika o primjeni Zakona o trošarinama u BiH; novi Pravilnik o kontroli neizravnih poreza, Pravilnik o izmjenama i dopunama Pravilnika o primjeni Zakona o PDV, Pravilnik o izmjenama i dopunama Pravilnika o registraciji i upisu u Jedinstveni registar obveznika neizravnih poreza, </w:t>
      </w:r>
      <w:r w:rsidRPr="002364B6">
        <w:rPr>
          <w:sz w:val="24"/>
          <w:szCs w:val="24"/>
        </w:rPr>
        <w:t xml:space="preserve"> Naputak o izmjenama i dopunama Naputka o postupku povrata poreza na dodanu vrijednost i odobravanju poreznog kredita po osnovu podnošenja PDV prijave, Naputak o poduzimanju mjera osiguranja u postupku registracije i upisa u Jedinstveni registar obveznika neizravnih poreza, </w:t>
      </w:r>
      <w:r w:rsidRPr="002364B6">
        <w:rPr>
          <w:bCs/>
          <w:sz w:val="24"/>
          <w:szCs w:val="24"/>
        </w:rPr>
        <w:t>Naputak o pojednostavljenom carinskom postupku na temelju fakture, Naputak o korištenju bjanko vlastite trasirane mjenice u carinskom postupku unutarnje obrade po osnovu lohn posla, Naputak o izmjeni Naputka o popunjavanju carinske prijave podnijete u pisanom obliku i korištenjem tehnike ob</w:t>
      </w:r>
      <w:r w:rsidR="00655E9C" w:rsidRPr="002364B6">
        <w:rPr>
          <w:bCs/>
          <w:sz w:val="24"/>
          <w:szCs w:val="24"/>
        </w:rPr>
        <w:t>rade podataka i zbirne prijave,</w:t>
      </w:r>
      <w:r w:rsidRPr="002364B6">
        <w:rPr>
          <w:bCs/>
          <w:sz w:val="24"/>
          <w:szCs w:val="24"/>
        </w:rPr>
        <w:t xml:space="preserve"> Naputak o izmjeni Naputka o provođenju postupka po karnetu TIR, Naputak o uništenju i ustupanju carinske robe, Odluka o izmjeni Odluke o troškovima pregleda robe izvan mjesta rada i izvan radnog vremena carinskih organa, Odluka o kompenzatorskoj kamati za prvo polugodište 2015. godine, Odluka o zateznoj kamati, Odluka o izmjeni i dopuni Odluke o postupku ostvarivanja prava na oslobađanje od plaćanja uvoznih dažbina na opremu koja se stavlja u slobodan promet za tijela civilne zaštite i vatrogastva i druga instruktivna akta neophodna za provođenje popisa iz oblasti neizravnih poreza. </w:t>
      </w:r>
    </w:p>
    <w:p w:rsidR="003C482E" w:rsidRPr="00655E9C" w:rsidRDefault="003C482E" w:rsidP="00655E9C">
      <w:pPr>
        <w:tabs>
          <w:tab w:val="left" w:pos="709"/>
        </w:tabs>
        <w:jc w:val="both"/>
        <w:rPr>
          <w:sz w:val="24"/>
          <w:szCs w:val="24"/>
        </w:rPr>
      </w:pPr>
    </w:p>
    <w:p w:rsidR="003C482E" w:rsidRPr="00655E9C" w:rsidRDefault="003C482E" w:rsidP="003C482E">
      <w:pPr>
        <w:widowControl w:val="0"/>
        <w:tabs>
          <w:tab w:val="left" w:pos="0"/>
        </w:tabs>
        <w:jc w:val="both"/>
        <w:rPr>
          <w:bCs/>
          <w:sz w:val="22"/>
          <w:szCs w:val="22"/>
        </w:rPr>
      </w:pPr>
      <w:r w:rsidRPr="00655E9C">
        <w:rPr>
          <w:bCs/>
          <w:sz w:val="22"/>
          <w:szCs w:val="22"/>
        </w:rPr>
        <w:t>ZAKLJUČIVANJE</w:t>
      </w:r>
      <w:r w:rsidR="00655E9C">
        <w:rPr>
          <w:bCs/>
          <w:sz w:val="22"/>
          <w:szCs w:val="22"/>
        </w:rPr>
        <w:t xml:space="preserve"> </w:t>
      </w:r>
      <w:r w:rsidRPr="00655E9C">
        <w:rPr>
          <w:bCs/>
          <w:sz w:val="22"/>
          <w:szCs w:val="22"/>
        </w:rPr>
        <w:t xml:space="preserve"> MEĐUNARODNIH </w:t>
      </w:r>
      <w:r w:rsidR="00655E9C">
        <w:rPr>
          <w:bCs/>
          <w:sz w:val="22"/>
          <w:szCs w:val="22"/>
        </w:rPr>
        <w:t xml:space="preserve"> </w:t>
      </w:r>
      <w:r w:rsidRPr="00655E9C">
        <w:rPr>
          <w:bCs/>
          <w:sz w:val="22"/>
          <w:szCs w:val="22"/>
        </w:rPr>
        <w:t>UGOVORA</w:t>
      </w:r>
    </w:p>
    <w:p w:rsidR="00655E9C" w:rsidRPr="00655E9C" w:rsidRDefault="00655E9C" w:rsidP="003C482E">
      <w:pPr>
        <w:widowControl w:val="0"/>
        <w:tabs>
          <w:tab w:val="left" w:pos="0"/>
        </w:tabs>
        <w:jc w:val="both"/>
        <w:rPr>
          <w:bCs/>
          <w:sz w:val="22"/>
          <w:szCs w:val="22"/>
        </w:rPr>
      </w:pPr>
    </w:p>
    <w:p w:rsidR="003C482E" w:rsidRPr="002364B6" w:rsidRDefault="003C482E" w:rsidP="003C482E">
      <w:pPr>
        <w:widowControl w:val="0"/>
        <w:tabs>
          <w:tab w:val="left" w:pos="0"/>
        </w:tabs>
        <w:jc w:val="both"/>
        <w:rPr>
          <w:sz w:val="24"/>
          <w:szCs w:val="24"/>
        </w:rPr>
      </w:pPr>
      <w:r w:rsidRPr="002364B6">
        <w:rPr>
          <w:sz w:val="24"/>
          <w:szCs w:val="24"/>
        </w:rPr>
        <w:t>UNO primjenjuje sve međunarodne sporazume, odnosno, ugovore koje je B</w:t>
      </w:r>
      <w:r w:rsidR="00655E9C" w:rsidRPr="002364B6">
        <w:rPr>
          <w:sz w:val="24"/>
          <w:szCs w:val="24"/>
        </w:rPr>
        <w:t>iH</w:t>
      </w:r>
      <w:r w:rsidRPr="002364B6">
        <w:rPr>
          <w:sz w:val="24"/>
          <w:szCs w:val="24"/>
        </w:rPr>
        <w:t xml:space="preserve"> zaključila s drugim državama. </w:t>
      </w:r>
    </w:p>
    <w:p w:rsidR="003C482E" w:rsidRPr="00655E9C" w:rsidRDefault="003C482E" w:rsidP="003C482E">
      <w:pPr>
        <w:widowControl w:val="0"/>
        <w:tabs>
          <w:tab w:val="left" w:pos="0"/>
        </w:tabs>
        <w:jc w:val="both"/>
        <w:rPr>
          <w:sz w:val="24"/>
          <w:szCs w:val="24"/>
        </w:rPr>
      </w:pPr>
    </w:p>
    <w:p w:rsidR="003C482E" w:rsidRDefault="003C482E" w:rsidP="003C482E">
      <w:pPr>
        <w:widowControl w:val="0"/>
        <w:tabs>
          <w:tab w:val="left" w:pos="0"/>
        </w:tabs>
        <w:jc w:val="both"/>
        <w:rPr>
          <w:bCs/>
          <w:sz w:val="22"/>
          <w:szCs w:val="22"/>
        </w:rPr>
      </w:pPr>
      <w:r w:rsidRPr="00655E9C">
        <w:rPr>
          <w:bCs/>
          <w:sz w:val="22"/>
          <w:szCs w:val="22"/>
        </w:rPr>
        <w:t xml:space="preserve">EUROPSKE </w:t>
      </w:r>
      <w:r w:rsidR="00655E9C">
        <w:rPr>
          <w:bCs/>
          <w:sz w:val="22"/>
          <w:szCs w:val="22"/>
        </w:rPr>
        <w:t xml:space="preserve"> </w:t>
      </w:r>
      <w:r w:rsidRPr="00655E9C">
        <w:rPr>
          <w:bCs/>
          <w:sz w:val="22"/>
          <w:szCs w:val="22"/>
        </w:rPr>
        <w:t>INTEGRACIJE</w:t>
      </w:r>
    </w:p>
    <w:p w:rsidR="00655E9C" w:rsidRPr="00655E9C" w:rsidRDefault="00655E9C" w:rsidP="003C482E">
      <w:pPr>
        <w:widowControl w:val="0"/>
        <w:tabs>
          <w:tab w:val="left" w:pos="0"/>
        </w:tabs>
        <w:jc w:val="both"/>
        <w:rPr>
          <w:bCs/>
          <w:sz w:val="24"/>
          <w:szCs w:val="24"/>
        </w:rPr>
      </w:pPr>
    </w:p>
    <w:p w:rsidR="003C482E" w:rsidRPr="002364B6" w:rsidRDefault="003C482E" w:rsidP="00655E9C">
      <w:pPr>
        <w:widowControl w:val="0"/>
        <w:tabs>
          <w:tab w:val="left" w:pos="0"/>
        </w:tabs>
        <w:jc w:val="both"/>
        <w:rPr>
          <w:sz w:val="24"/>
          <w:szCs w:val="24"/>
        </w:rPr>
      </w:pPr>
      <w:r w:rsidRPr="002364B6">
        <w:rPr>
          <w:sz w:val="24"/>
          <w:szCs w:val="24"/>
        </w:rPr>
        <w:t>UNO je u okviru svoga djelokruga rada u tijeku 2014. godine podnosila tražena izvješća o napretku BiH u provođenju Privremenog sporazuma o stabilizaciji i pridruživanju, te sudjelovala na sastancima Privremenog odbora BiH i Delegacije Europske komisije. Kontinuirano se provode aktivnosti na izvršavanju obveza po osnovu Privremenog sporazuma o stabilizaciji i pridruživanju između BiH i EU, provođenju Privremenog sporazuma o trgovini i trgovinskim pitanjima između BiH i EU, provođenju Sporazuma o slobodnoj trgovini CEFTA, izvršavanju obveza BiH kao članice Svjetske carinske organizacije, kao i na daljnjem usklađivanju normi i procedura iz oblasti neizravnog oporezivanja s direktivama Europske unije kroz rad sa stručnjacima u okviru twinning projekta.</w:t>
      </w:r>
    </w:p>
    <w:p w:rsidR="003C482E" w:rsidRPr="002364B6" w:rsidRDefault="003C482E" w:rsidP="003C482E">
      <w:pPr>
        <w:jc w:val="both"/>
        <w:rPr>
          <w:color w:val="000000"/>
          <w:sz w:val="24"/>
          <w:szCs w:val="24"/>
        </w:rPr>
      </w:pPr>
    </w:p>
    <w:p w:rsidR="003C482E" w:rsidRPr="00043090" w:rsidRDefault="003C482E" w:rsidP="003C482E">
      <w:pPr>
        <w:jc w:val="both"/>
        <w:rPr>
          <w:color w:val="000000"/>
          <w:sz w:val="22"/>
          <w:szCs w:val="22"/>
        </w:rPr>
      </w:pPr>
      <w:r w:rsidRPr="00043090">
        <w:rPr>
          <w:color w:val="000000"/>
          <w:sz w:val="22"/>
          <w:szCs w:val="22"/>
        </w:rPr>
        <w:t>PLANIRANI</w:t>
      </w:r>
      <w:r w:rsidR="00043090">
        <w:rPr>
          <w:color w:val="000000"/>
          <w:sz w:val="22"/>
          <w:szCs w:val="22"/>
        </w:rPr>
        <w:t xml:space="preserve"> </w:t>
      </w:r>
      <w:r w:rsidRPr="00043090">
        <w:rPr>
          <w:color w:val="000000"/>
          <w:sz w:val="22"/>
          <w:szCs w:val="22"/>
        </w:rPr>
        <w:t xml:space="preserve"> I </w:t>
      </w:r>
      <w:r w:rsidR="00043090">
        <w:rPr>
          <w:color w:val="000000"/>
          <w:sz w:val="22"/>
          <w:szCs w:val="22"/>
        </w:rPr>
        <w:t xml:space="preserve"> </w:t>
      </w:r>
      <w:r w:rsidRPr="00043090">
        <w:rPr>
          <w:color w:val="000000"/>
          <w:sz w:val="22"/>
          <w:szCs w:val="22"/>
        </w:rPr>
        <w:t xml:space="preserve">REALIZIRANI </w:t>
      </w:r>
      <w:r w:rsidR="00043090">
        <w:rPr>
          <w:color w:val="000000"/>
          <w:sz w:val="22"/>
          <w:szCs w:val="22"/>
        </w:rPr>
        <w:t xml:space="preserve"> </w:t>
      </w:r>
      <w:r w:rsidRPr="00043090">
        <w:rPr>
          <w:color w:val="000000"/>
          <w:sz w:val="22"/>
          <w:szCs w:val="22"/>
        </w:rPr>
        <w:t>PROGRAMSKI</w:t>
      </w:r>
      <w:r w:rsidR="00043090">
        <w:rPr>
          <w:color w:val="000000"/>
          <w:sz w:val="22"/>
          <w:szCs w:val="22"/>
        </w:rPr>
        <w:t xml:space="preserve"> </w:t>
      </w:r>
      <w:r w:rsidRPr="00043090">
        <w:rPr>
          <w:color w:val="000000"/>
          <w:sz w:val="22"/>
          <w:szCs w:val="22"/>
        </w:rPr>
        <w:t xml:space="preserve"> ZADACI</w:t>
      </w:r>
    </w:p>
    <w:p w:rsidR="00043090" w:rsidRPr="00043090" w:rsidRDefault="00043090" w:rsidP="003C482E">
      <w:pPr>
        <w:jc w:val="both"/>
        <w:rPr>
          <w:color w:val="000000"/>
          <w:sz w:val="22"/>
          <w:szCs w:val="22"/>
        </w:rPr>
      </w:pPr>
    </w:p>
    <w:p w:rsidR="003C482E" w:rsidRPr="0028362B" w:rsidRDefault="003C482E" w:rsidP="00043090">
      <w:pPr>
        <w:jc w:val="both"/>
        <w:rPr>
          <w:sz w:val="24"/>
          <w:szCs w:val="24"/>
        </w:rPr>
      </w:pPr>
      <w:r w:rsidRPr="0028362B">
        <w:rPr>
          <w:sz w:val="24"/>
          <w:szCs w:val="24"/>
        </w:rPr>
        <w:t>U 2014. godini je planirano prikupljanje prihoda na jedinstvenom računu u iznosu od 6,015 mlrd KM</w:t>
      </w:r>
      <w:r w:rsidRPr="0028362B">
        <w:rPr>
          <w:rStyle w:val="FootnoteReference"/>
          <w:sz w:val="24"/>
          <w:szCs w:val="24"/>
        </w:rPr>
        <w:footnoteReference w:id="17"/>
      </w:r>
      <w:r w:rsidRPr="0028362B">
        <w:rPr>
          <w:sz w:val="24"/>
          <w:szCs w:val="24"/>
        </w:rPr>
        <w:t xml:space="preserve"> a prikupljeno je 6,241 mlrd KM, što je za 3,75% više u odnosu na plan, a za 6,09% (cca 359</w:t>
      </w:r>
      <w:r w:rsidRPr="0028362B">
        <w:rPr>
          <w:b/>
          <w:sz w:val="24"/>
          <w:szCs w:val="24"/>
        </w:rPr>
        <w:t xml:space="preserve"> </w:t>
      </w:r>
      <w:r w:rsidRPr="0028362B">
        <w:rPr>
          <w:sz w:val="24"/>
          <w:szCs w:val="24"/>
        </w:rPr>
        <w:t>milijuna KM) više u odnosu na prethodnu godinu.</w:t>
      </w:r>
      <w:r w:rsidR="00AB3920">
        <w:rPr>
          <w:noProof/>
          <w:sz w:val="24"/>
          <w:szCs w:val="24"/>
        </w:rPr>
        <w:t xml:space="preserve"> Neto prihodi </w:t>
      </w:r>
      <w:r w:rsidRPr="0028362B">
        <w:rPr>
          <w:noProof/>
          <w:sz w:val="24"/>
          <w:szCs w:val="24"/>
        </w:rPr>
        <w:t xml:space="preserve">raspoređeni korisnicima </w:t>
      </w:r>
      <w:r w:rsidRPr="0028362B">
        <w:rPr>
          <w:sz w:val="24"/>
          <w:szCs w:val="24"/>
        </w:rPr>
        <w:t xml:space="preserve">u 2014. godini, iznose 5,069 mlrd KM, i isti su u odnosu na 2013. godinu, kada su iznosili 4,885 mlrd KM veći za 3,76%. </w:t>
      </w:r>
    </w:p>
    <w:p w:rsidR="003C482E" w:rsidRPr="0028362B" w:rsidRDefault="003C482E" w:rsidP="003C482E">
      <w:pPr>
        <w:jc w:val="both"/>
        <w:rPr>
          <w:sz w:val="24"/>
          <w:szCs w:val="24"/>
        </w:rPr>
      </w:pPr>
      <w:r w:rsidRPr="0028362B">
        <w:rPr>
          <w:sz w:val="24"/>
          <w:szCs w:val="24"/>
        </w:rPr>
        <w:t>UNO je u 2014. godini gospodarskim subjektima vratila iznos od 1,172 mlrd KM po osnovi povrata neizravnih poreza, što je za 17,52% (cca 175 milijuna KM) više u odnosu na 2013. godinu. Od toga se 1,007 mlrd</w:t>
      </w:r>
      <w:r w:rsidRPr="0028362B">
        <w:rPr>
          <w:bCs/>
          <w:sz w:val="24"/>
          <w:szCs w:val="24"/>
        </w:rPr>
        <w:t xml:space="preserve"> KM odnosi na povrat PDV-a obveznicima po poreznim prijavama, 153 milijuna KM PDV-a je vraćeno međunarodnim organizacijama, a 12 milijuna KM se odnosi na povrate po ostalim osnovama (povrati po rješenjima iz carinskog postupka, povrati trošarina). </w:t>
      </w:r>
    </w:p>
    <w:p w:rsidR="003C482E" w:rsidRPr="0028362B" w:rsidRDefault="003C482E" w:rsidP="00043090">
      <w:pPr>
        <w:jc w:val="both"/>
        <w:rPr>
          <w:sz w:val="24"/>
          <w:szCs w:val="24"/>
        </w:rPr>
      </w:pPr>
      <w:r w:rsidRPr="0028362B">
        <w:rPr>
          <w:sz w:val="24"/>
          <w:szCs w:val="24"/>
        </w:rPr>
        <w:t>U provođenju carinskih postupaka carinska tijela UNO su u 2014. godini obradili ukupno 893.098 carinskih prijava, što je za 32916 prijava ili 3,83% više u odnosu na 2013. godinu. Od ukupnog broja obrađenih carinskih prijava 651.571 je uvoznih carinskih prijava, što je za 27.005 prijava ili 4,32% više u odnosu na 2013. godinu i 241.527 izvoznih carinskih prijava, što je za 5794 prijava ili 2,46% više u odnosu na 2013. godinu.</w:t>
      </w:r>
    </w:p>
    <w:p w:rsidR="003C482E" w:rsidRPr="0028362B" w:rsidRDefault="003C482E" w:rsidP="003C482E">
      <w:pPr>
        <w:jc w:val="both"/>
        <w:rPr>
          <w:sz w:val="24"/>
          <w:szCs w:val="24"/>
        </w:rPr>
      </w:pPr>
      <w:r w:rsidRPr="0028362B">
        <w:rPr>
          <w:sz w:val="24"/>
          <w:szCs w:val="24"/>
        </w:rPr>
        <w:t xml:space="preserve">U 2014. godini UNO je u carinskom postupku naplatila ukupno </w:t>
      </w:r>
      <w:smartTag w:uri="urn:schemas-microsoft-com:office:smarttags" w:element="metricconverter">
        <w:smartTagPr>
          <w:attr w:name="ProductID" w:val="4.026.719.029,96 KM"/>
        </w:smartTagPr>
        <w:r w:rsidRPr="0028362B">
          <w:rPr>
            <w:sz w:val="24"/>
            <w:szCs w:val="24"/>
          </w:rPr>
          <w:t>4.026.719.029,96 KM</w:t>
        </w:r>
      </w:smartTag>
      <w:r w:rsidRPr="0028362B">
        <w:rPr>
          <w:sz w:val="24"/>
          <w:szCs w:val="24"/>
        </w:rPr>
        <w:t xml:space="preserve"> po osnovu uvoznih dažbina, što je za </w:t>
      </w:r>
      <w:smartTag w:uri="urn:schemas-microsoft-com:office:smarttags" w:element="metricconverter">
        <w:smartTagPr>
          <w:attr w:name="ProductID" w:val="331.096.858,95 KM"/>
        </w:smartTagPr>
        <w:r w:rsidRPr="0028362B">
          <w:rPr>
            <w:sz w:val="24"/>
            <w:szCs w:val="24"/>
          </w:rPr>
          <w:t>331.096.858,95 KM</w:t>
        </w:r>
      </w:smartTag>
      <w:r w:rsidRPr="0028362B">
        <w:rPr>
          <w:sz w:val="24"/>
          <w:szCs w:val="24"/>
        </w:rPr>
        <w:t xml:space="preserve"> ili 8,96% više u odnosu na </w:t>
      </w:r>
      <w:r w:rsidR="00FA365D">
        <w:rPr>
          <w:sz w:val="24"/>
          <w:szCs w:val="24"/>
        </w:rPr>
        <w:t>2013. godinu. Od ukupnog iznosa</w:t>
      </w:r>
      <w:r w:rsidRPr="0028362B">
        <w:rPr>
          <w:sz w:val="24"/>
          <w:szCs w:val="24"/>
        </w:rPr>
        <w:t xml:space="preserve"> naplaćenih u</w:t>
      </w:r>
      <w:r w:rsidR="00FA365D">
        <w:rPr>
          <w:sz w:val="24"/>
          <w:szCs w:val="24"/>
        </w:rPr>
        <w:t>voznih dažbina</w:t>
      </w:r>
      <w:r w:rsidRPr="0028362B">
        <w:rPr>
          <w:sz w:val="24"/>
          <w:szCs w:val="24"/>
        </w:rPr>
        <w:t xml:space="preserve"> po osnovu carinskih dažbina naplaćen je iznos od </w:t>
      </w:r>
      <w:smartTag w:uri="urn:schemas-microsoft-com:office:smarttags" w:element="metricconverter">
        <w:smartTagPr>
          <w:attr w:name="ProductID" w:val="239.514.259,60 KM"/>
        </w:smartTagPr>
        <w:r w:rsidRPr="0028362B">
          <w:rPr>
            <w:sz w:val="24"/>
            <w:szCs w:val="24"/>
          </w:rPr>
          <w:t>239.514.259,60 KM</w:t>
        </w:r>
      </w:smartTag>
      <w:r w:rsidRPr="0028362B">
        <w:rPr>
          <w:sz w:val="24"/>
          <w:szCs w:val="24"/>
        </w:rPr>
        <w:t xml:space="preserve">, što je za </w:t>
      </w:r>
      <w:smartTag w:uri="urn:schemas-microsoft-com:office:smarttags" w:element="metricconverter">
        <w:smartTagPr>
          <w:attr w:name="ProductID" w:val="22.772.246,20 KM"/>
        </w:smartTagPr>
        <w:r w:rsidRPr="0028362B">
          <w:rPr>
            <w:sz w:val="24"/>
            <w:szCs w:val="24"/>
          </w:rPr>
          <w:t>22.772.246,20 KM</w:t>
        </w:r>
      </w:smartTag>
      <w:r w:rsidRPr="0028362B">
        <w:rPr>
          <w:sz w:val="24"/>
          <w:szCs w:val="24"/>
        </w:rPr>
        <w:t xml:space="preserve"> ili 10,51% više u odnosu na 2013. godinu; po osnovu PDV-a pri uvozu naplaćen je iznos od </w:t>
      </w:r>
      <w:smartTag w:uri="urn:schemas-microsoft-com:office:smarttags" w:element="metricconverter">
        <w:smartTagPr>
          <w:attr w:name="ProductID" w:val="2.684.850.422,75 KM"/>
        </w:smartTagPr>
        <w:r w:rsidRPr="0028362B">
          <w:rPr>
            <w:sz w:val="24"/>
            <w:szCs w:val="24"/>
          </w:rPr>
          <w:t>2.684.850.422,75 KM</w:t>
        </w:r>
      </w:smartTag>
      <w:r w:rsidRPr="0028362B">
        <w:rPr>
          <w:sz w:val="24"/>
          <w:szCs w:val="24"/>
        </w:rPr>
        <w:t xml:space="preserve">, što je za </w:t>
      </w:r>
      <w:smartTag w:uri="urn:schemas-microsoft-com:office:smarttags" w:element="metricconverter">
        <w:smartTagPr>
          <w:attr w:name="ProductID" w:val="226.864.986,82 KM"/>
        </w:smartTagPr>
        <w:r w:rsidRPr="0028362B">
          <w:rPr>
            <w:sz w:val="24"/>
            <w:szCs w:val="24"/>
          </w:rPr>
          <w:t>226.864.986,82 KM</w:t>
        </w:r>
      </w:smartTag>
      <w:r w:rsidRPr="0028362B">
        <w:rPr>
          <w:sz w:val="24"/>
          <w:szCs w:val="24"/>
        </w:rPr>
        <w:t xml:space="preserve"> ili 9,22% više u odnosu na 2013. godinu; po osnovu trošarine na uvozne proizvode naplaćen je iznos od </w:t>
      </w:r>
      <w:smartTag w:uri="urn:schemas-microsoft-com:office:smarttags" w:element="metricconverter">
        <w:smartTagPr>
          <w:attr w:name="ProductID" w:val="895.449.203,82 KM"/>
        </w:smartTagPr>
        <w:r w:rsidRPr="0028362B">
          <w:rPr>
            <w:sz w:val="24"/>
            <w:szCs w:val="24"/>
          </w:rPr>
          <w:t>895.449.203,82 KM</w:t>
        </w:r>
      </w:smartTag>
      <w:r w:rsidRPr="0028362B">
        <w:rPr>
          <w:sz w:val="24"/>
          <w:szCs w:val="24"/>
        </w:rPr>
        <w:t xml:space="preserve">, što je za </w:t>
      </w:r>
      <w:smartTag w:uri="urn:schemas-microsoft-com:office:smarttags" w:element="metricconverter">
        <w:smartTagPr>
          <w:attr w:name="ProductID" w:val="67.264.080,97 KM"/>
        </w:smartTagPr>
        <w:r w:rsidRPr="0028362B">
          <w:rPr>
            <w:sz w:val="24"/>
            <w:szCs w:val="24"/>
          </w:rPr>
          <w:t>67.264.080,97 KM</w:t>
        </w:r>
      </w:smartTag>
      <w:r w:rsidRPr="0028362B">
        <w:rPr>
          <w:sz w:val="24"/>
          <w:szCs w:val="24"/>
        </w:rPr>
        <w:t xml:space="preserve"> ili 8,12% više u odnosu na 2013. godinu; po osnovu posebne pristojbe - cestarine na naftne derivate naplaćen je iznos od 192.149.133,01KM, što je za </w:t>
      </w:r>
      <w:smartTag w:uri="urn:schemas-microsoft-com:office:smarttags" w:element="metricconverter">
        <w:smartTagPr>
          <w:attr w:name="ProductID" w:val="11.589.717,39 KM"/>
        </w:smartTagPr>
        <w:r w:rsidRPr="0028362B">
          <w:rPr>
            <w:sz w:val="24"/>
            <w:szCs w:val="24"/>
          </w:rPr>
          <w:t>11.589.717,39 KM</w:t>
        </w:r>
      </w:smartTag>
      <w:r w:rsidRPr="0028362B">
        <w:rPr>
          <w:sz w:val="24"/>
          <w:szCs w:val="24"/>
        </w:rPr>
        <w:t xml:space="preserve"> ili 6,42% više u odnosu na 2013. godinu; po osnovi ostalih prihoda i pristojbi naplaćen je iznos od </w:t>
      </w:r>
      <w:smartTag w:uri="urn:schemas-microsoft-com:office:smarttags" w:element="metricconverter">
        <w:smartTagPr>
          <w:attr w:name="ProductID" w:val="13.734.918,30 KM"/>
        </w:smartTagPr>
        <w:r w:rsidRPr="0028362B">
          <w:rPr>
            <w:sz w:val="24"/>
            <w:szCs w:val="24"/>
          </w:rPr>
          <w:t>13.734.918,30 KM</w:t>
        </w:r>
      </w:smartTag>
      <w:r w:rsidRPr="0028362B">
        <w:rPr>
          <w:sz w:val="24"/>
          <w:szCs w:val="24"/>
        </w:rPr>
        <w:t xml:space="preserve">, što je za </w:t>
      </w:r>
      <w:smartTag w:uri="urn:schemas-microsoft-com:office:smarttags" w:element="metricconverter">
        <w:smartTagPr>
          <w:attr w:name="ProductID" w:val="1.568.364,62 KM"/>
        </w:smartTagPr>
        <w:r w:rsidRPr="0028362B">
          <w:rPr>
            <w:sz w:val="24"/>
            <w:szCs w:val="24"/>
          </w:rPr>
          <w:t>1.568.364,62 KM</w:t>
        </w:r>
      </w:smartTag>
      <w:r w:rsidRPr="0028362B">
        <w:rPr>
          <w:sz w:val="24"/>
          <w:szCs w:val="24"/>
        </w:rPr>
        <w:t xml:space="preserve"> ili 12,89% više u odnosu na 2013. godinu.</w:t>
      </w:r>
    </w:p>
    <w:p w:rsidR="003C482E" w:rsidRPr="0028362B" w:rsidRDefault="003C482E" w:rsidP="00043090">
      <w:pPr>
        <w:jc w:val="both"/>
        <w:rPr>
          <w:sz w:val="24"/>
          <w:szCs w:val="24"/>
        </w:rPr>
      </w:pPr>
      <w:r w:rsidRPr="0028362B">
        <w:rPr>
          <w:sz w:val="24"/>
          <w:szCs w:val="24"/>
        </w:rPr>
        <w:t xml:space="preserve">Ukupna vrijednost uvoza robe u BiH nad kojom je proveden carinski postupak u 2014. godini je 17.194.030.881,34 KM, što je za </w:t>
      </w:r>
      <w:smartTag w:uri="urn:schemas-microsoft-com:office:smarttags" w:element="metricconverter">
        <w:smartTagPr>
          <w:attr w:name="ProductID" w:val="3.622.308.811,34 KM"/>
        </w:smartTagPr>
        <w:r w:rsidRPr="0028362B">
          <w:rPr>
            <w:sz w:val="24"/>
            <w:szCs w:val="24"/>
          </w:rPr>
          <w:t>3.622.308.811,34 KM</w:t>
        </w:r>
      </w:smartTag>
      <w:r w:rsidRPr="0028362B">
        <w:rPr>
          <w:sz w:val="24"/>
          <w:szCs w:val="24"/>
        </w:rPr>
        <w:t xml:space="preserve"> ili 26,69% više u odnosu na 2013. godinu. Ukupna vrijednost izvoza je </w:t>
      </w:r>
      <w:smartTag w:uri="urn:schemas-microsoft-com:office:smarttags" w:element="metricconverter">
        <w:smartTagPr>
          <w:attr w:name="ProductID" w:val="9.072.276.317,34 KM"/>
        </w:smartTagPr>
        <w:r w:rsidRPr="0028362B">
          <w:rPr>
            <w:sz w:val="24"/>
            <w:szCs w:val="24"/>
          </w:rPr>
          <w:t>9.072.276.317,34 KM</w:t>
        </w:r>
      </w:smartTag>
      <w:r w:rsidRPr="0028362B">
        <w:rPr>
          <w:sz w:val="24"/>
          <w:szCs w:val="24"/>
        </w:rPr>
        <w:t xml:space="preserve">, što je za </w:t>
      </w:r>
      <w:smartTag w:uri="urn:schemas-microsoft-com:office:smarttags" w:element="metricconverter">
        <w:smartTagPr>
          <w:attr w:name="ProductID" w:val="42.849.486,34 KM"/>
        </w:smartTagPr>
        <w:r w:rsidRPr="0028362B">
          <w:rPr>
            <w:sz w:val="24"/>
            <w:szCs w:val="24"/>
          </w:rPr>
          <w:t>42.849.486,34 KM</w:t>
        </w:r>
      </w:smartTag>
      <w:r w:rsidRPr="0028362B">
        <w:rPr>
          <w:sz w:val="24"/>
          <w:szCs w:val="24"/>
        </w:rPr>
        <w:t xml:space="preserve"> ili 4,96% više u odnosu na vrijednost izvoza u 2013. godini.</w:t>
      </w:r>
    </w:p>
    <w:p w:rsidR="003C482E" w:rsidRPr="0028362B" w:rsidRDefault="003C482E" w:rsidP="00043090">
      <w:pPr>
        <w:jc w:val="both"/>
        <w:rPr>
          <w:sz w:val="24"/>
          <w:szCs w:val="24"/>
        </w:rPr>
      </w:pPr>
      <w:r w:rsidRPr="0028362B">
        <w:rPr>
          <w:sz w:val="24"/>
          <w:szCs w:val="24"/>
        </w:rPr>
        <w:t>Tijekom 2014. godine u oblasti carina u UNO riješeno je 16.310 upravnih predmeta, što je za 4.085 predmeta ili 33,42% više u odnosu na 2013. godinu. Sačinjeno je 3235 objašnjenja, mišljenja i raznih akata putem kojih se sudionicima u carinskom postupku i drugim tijelima, dane stručne informacije o raznim pitanjima u vezi primjene carinskih i drugih propisa. U izvještajnom razdoblju izvršeno</w:t>
      </w:r>
      <w:r w:rsidRPr="0028362B">
        <w:rPr>
          <w:bCs/>
          <w:sz w:val="24"/>
          <w:szCs w:val="24"/>
        </w:rPr>
        <w:t xml:space="preserve"> je </w:t>
      </w:r>
      <w:r w:rsidRPr="0028362B">
        <w:rPr>
          <w:sz w:val="24"/>
          <w:szCs w:val="24"/>
        </w:rPr>
        <w:t>378 laboratorijskih analiza, izdane 44 obvezujuće informacije o svrstavanju i podrijetlu carinske robe i zatražena provjera podrijetla i vrijednosti carinske robe u 3336 predmeta.</w:t>
      </w:r>
    </w:p>
    <w:p w:rsidR="003C482E" w:rsidRPr="0028362B" w:rsidRDefault="003C482E" w:rsidP="00043090">
      <w:pPr>
        <w:jc w:val="both"/>
        <w:rPr>
          <w:bCs/>
          <w:sz w:val="24"/>
          <w:szCs w:val="24"/>
        </w:rPr>
      </w:pPr>
      <w:r w:rsidRPr="0028362B">
        <w:rPr>
          <w:sz w:val="24"/>
          <w:szCs w:val="24"/>
        </w:rPr>
        <w:t xml:space="preserve">U oblasti zaštite intelektualnog vlasništva, zabrane i ograničenja u 2014. godini doneseno je </w:t>
      </w:r>
      <w:r w:rsidRPr="0028362B">
        <w:rPr>
          <w:bCs/>
          <w:sz w:val="24"/>
          <w:szCs w:val="24"/>
        </w:rPr>
        <w:t>78 rješenja kojima je na zahtjev nositelja prava odobreno poduzimanje mjera carinske zaštite, kao i 164 rješenja o privremenom zadržavanju i zapljeni krivotvorene robe, i u tijeku 2014. godine su riješena  33 predmeta.</w:t>
      </w:r>
    </w:p>
    <w:p w:rsidR="003C482E" w:rsidRPr="0028362B" w:rsidRDefault="003C482E" w:rsidP="002364B6">
      <w:pPr>
        <w:jc w:val="both"/>
        <w:outlineLvl w:val="0"/>
        <w:rPr>
          <w:sz w:val="24"/>
          <w:szCs w:val="24"/>
          <w:lang w:bidi="en-US"/>
        </w:rPr>
      </w:pPr>
      <w:r w:rsidRPr="0028362B">
        <w:rPr>
          <w:sz w:val="24"/>
          <w:szCs w:val="24"/>
        </w:rPr>
        <w:t>U</w:t>
      </w:r>
      <w:r w:rsidRPr="0028362B">
        <w:rPr>
          <w:color w:val="000000"/>
          <w:sz w:val="24"/>
          <w:szCs w:val="24"/>
        </w:rPr>
        <w:t xml:space="preserve"> izvještajnom razdoblju značajne aktivnosti u oblasti poreza poduzete su na dodatnom unaprjeđenju, modernizaciji i poboljšanju poslovnih procesa posebno putem efikasnije razmjene p</w:t>
      </w:r>
      <w:r w:rsidR="002364B6" w:rsidRPr="0028362B">
        <w:rPr>
          <w:color w:val="000000"/>
          <w:sz w:val="24"/>
          <w:szCs w:val="24"/>
        </w:rPr>
        <w:t>odataka sa poreznim obveznicima</w:t>
      </w:r>
      <w:r w:rsidRPr="0028362B">
        <w:rPr>
          <w:color w:val="000000"/>
          <w:sz w:val="24"/>
          <w:szCs w:val="24"/>
        </w:rPr>
        <w:t xml:space="preserve"> </w:t>
      </w:r>
      <w:r w:rsidRPr="0028362B">
        <w:rPr>
          <w:rFonts w:eastAsia="Calibri"/>
          <w:bCs/>
          <w:sz w:val="24"/>
          <w:szCs w:val="24"/>
        </w:rPr>
        <w:t>te identificiranje obveznika za provođenje uredskih i terenskih kontrola</w:t>
      </w:r>
      <w:r w:rsidRPr="0028362B">
        <w:rPr>
          <w:color w:val="000000"/>
          <w:sz w:val="24"/>
          <w:szCs w:val="24"/>
        </w:rPr>
        <w:t>. Uvođenjem dodataka uz PDV prijavu - D PDV</w:t>
      </w:r>
      <w:r w:rsidRPr="0028362B">
        <w:rPr>
          <w:sz w:val="24"/>
          <w:szCs w:val="24"/>
          <w:lang w:bidi="en-US"/>
        </w:rPr>
        <w:t xml:space="preserve"> početkom mjeseca svibnja 2014. godine</w:t>
      </w:r>
      <w:r w:rsidRPr="0028362B">
        <w:rPr>
          <w:rFonts w:eastAsia="Calibri"/>
          <w:bCs/>
          <w:sz w:val="24"/>
          <w:szCs w:val="24"/>
        </w:rPr>
        <w:t>, olakšana je inspekcijska kontrola i povećana efektivnost postup</w:t>
      </w:r>
      <w:r w:rsidRPr="0028362B">
        <w:rPr>
          <w:bCs/>
          <w:sz w:val="24"/>
          <w:szCs w:val="24"/>
        </w:rPr>
        <w:t>ka kontrole i</w:t>
      </w:r>
      <w:r w:rsidRPr="0028362B">
        <w:rPr>
          <w:sz w:val="24"/>
          <w:szCs w:val="24"/>
          <w:lang w:bidi="en-US"/>
        </w:rPr>
        <w:t xml:space="preserve"> </w:t>
      </w:r>
      <w:r w:rsidRPr="0028362B">
        <w:rPr>
          <w:rFonts w:eastAsia="Calibri"/>
          <w:bCs/>
          <w:sz w:val="24"/>
          <w:szCs w:val="24"/>
        </w:rPr>
        <w:t xml:space="preserve">spriječena je moguća zlouporaba (na primjer da se lažno prijave uništene zalihe dobara) kada su se sredinom svibnja </w:t>
      </w:r>
      <w:r w:rsidRPr="0028362B">
        <w:rPr>
          <w:rStyle w:val="st"/>
          <w:color w:val="222222"/>
          <w:sz w:val="24"/>
          <w:szCs w:val="24"/>
        </w:rPr>
        <w:t>2014</w:t>
      </w:r>
      <w:r w:rsidRPr="0028362B">
        <w:rPr>
          <w:rStyle w:val="st"/>
          <w:sz w:val="24"/>
          <w:szCs w:val="24"/>
        </w:rPr>
        <w:t>. godine desile</w:t>
      </w:r>
      <w:r w:rsidRPr="0028362B">
        <w:rPr>
          <w:rStyle w:val="st"/>
          <w:color w:val="222222"/>
          <w:sz w:val="24"/>
          <w:szCs w:val="24"/>
        </w:rPr>
        <w:t xml:space="preserve"> velike poplave). </w:t>
      </w:r>
      <w:r w:rsidRPr="0028362B">
        <w:rPr>
          <w:bCs/>
          <w:sz w:val="24"/>
          <w:szCs w:val="24"/>
        </w:rPr>
        <w:t>Osim toga, porezn</w:t>
      </w:r>
      <w:r w:rsidRPr="0028362B">
        <w:rPr>
          <w:rFonts w:eastAsia="Calibri"/>
          <w:bCs/>
          <w:sz w:val="24"/>
          <w:szCs w:val="24"/>
        </w:rPr>
        <w:t>i obveznici koji su uredno</w:t>
      </w:r>
      <w:r w:rsidRPr="0028362B">
        <w:rPr>
          <w:bCs/>
          <w:sz w:val="24"/>
          <w:szCs w:val="24"/>
        </w:rPr>
        <w:t xml:space="preserve"> i točno ispunjavali svoje porezn</w:t>
      </w:r>
      <w:r w:rsidRPr="0028362B">
        <w:rPr>
          <w:rFonts w:eastAsia="Calibri"/>
          <w:bCs/>
          <w:sz w:val="24"/>
          <w:szCs w:val="24"/>
        </w:rPr>
        <w:t>e obveze su bili manje izloženi postupcima kontrole, izuzev r</w:t>
      </w:r>
      <w:r w:rsidR="00AB3920">
        <w:rPr>
          <w:rFonts w:eastAsia="Calibri"/>
          <w:bCs/>
          <w:sz w:val="24"/>
          <w:szCs w:val="24"/>
        </w:rPr>
        <w:t xml:space="preserve">edovnih kontrolnih aktivnosti, </w:t>
      </w:r>
      <w:r w:rsidRPr="0028362B">
        <w:rPr>
          <w:rFonts w:eastAsia="Calibri"/>
          <w:bCs/>
          <w:sz w:val="24"/>
          <w:szCs w:val="24"/>
        </w:rPr>
        <w:t>dok su s druge strane oni obveznici koji nisu uredni i pravovremeni u ispunjavanju svojih poreznih obveza bili promatrani i provjeravani na sveobuhvatniji način.</w:t>
      </w:r>
      <w:r w:rsidRPr="0028362B">
        <w:rPr>
          <w:sz w:val="24"/>
          <w:szCs w:val="24"/>
          <w:lang w:bidi="en-US"/>
        </w:rPr>
        <w:t xml:space="preserve"> </w:t>
      </w:r>
    </w:p>
    <w:p w:rsidR="003C482E" w:rsidRPr="00AB3920" w:rsidRDefault="003C482E" w:rsidP="003C482E">
      <w:pPr>
        <w:jc w:val="both"/>
        <w:rPr>
          <w:rFonts w:eastAsia="Calibri"/>
          <w:bCs/>
          <w:sz w:val="24"/>
          <w:szCs w:val="24"/>
        </w:rPr>
      </w:pPr>
      <w:r w:rsidRPr="0028362B">
        <w:rPr>
          <w:sz w:val="24"/>
          <w:szCs w:val="24"/>
        </w:rPr>
        <w:t xml:space="preserve">U izvještajnom razdoblju aktivno se pristupilo razmjeni podataka s entitetskim poreznim upravama i Poreznom upravom Brčko Distrikta, što još uvijek nije u potpunosti implementirano, kako bi se unaprijedilo poštovanje propisa od strane poreznih obveznika u </w:t>
      </w:r>
      <w:r w:rsidRPr="00AB3920">
        <w:rPr>
          <w:sz w:val="24"/>
          <w:szCs w:val="24"/>
        </w:rPr>
        <w:t>cijeloj BiH. Cilj je da se informacije odnosno određeni podaci iskoriste za ciljano rješavanje visokorizičnog nepoštivanja propisa i da se izvrši utjecaj na veći broj poreznih obveznika putem uporabe sistematskog niza intervencija za osiguranje poštivanja propisa. U tijeku su aktivnosti za unapređenje poštivanja propisa i provođenje plana rada za sektore hotelijerstva, građevinarstva, te Arizone i povezanih tržnica zajednički s timom uposlenih iz poreznih uprava u BiH.</w:t>
      </w:r>
    </w:p>
    <w:p w:rsidR="003C482E" w:rsidRPr="00AB3920" w:rsidRDefault="003C482E" w:rsidP="00AB3920">
      <w:pPr>
        <w:jc w:val="both"/>
        <w:rPr>
          <w:rFonts w:eastAsia="Calibri"/>
          <w:bCs/>
          <w:sz w:val="24"/>
          <w:szCs w:val="24"/>
        </w:rPr>
      </w:pPr>
      <w:r w:rsidRPr="00AB3920">
        <w:rPr>
          <w:sz w:val="24"/>
          <w:szCs w:val="24"/>
        </w:rPr>
        <w:t>UNO je u 2014. godini u jedinstveni registar upisala 2442 PDV obveznika što je za 187 obveznika manje u odnosu na 2013. godinu, u registar obveznika trošarine upisano je 67 obveznika, što je za 5 manje u odnosu na 2013</w:t>
      </w:r>
      <w:r w:rsidR="00FA365D">
        <w:rPr>
          <w:sz w:val="24"/>
          <w:szCs w:val="24"/>
        </w:rPr>
        <w:t xml:space="preserve">. godinu, </w:t>
      </w:r>
      <w:r w:rsidRPr="00AB3920">
        <w:rPr>
          <w:sz w:val="24"/>
          <w:szCs w:val="24"/>
        </w:rPr>
        <w:t>za obavljanje vanjskotrgovinskog prometa upisano je 1424 obveznika, što je za 100 obveznika manje u odnosu na 2013. godinu i 16 obveznika za međunarodnu špediciju, što je za 5 manje u odnosu na 2013. godinu.U izvještajnom razdoblju UNO je zaprimila i obradila uku</w:t>
      </w:r>
      <w:r w:rsidR="00FA365D">
        <w:rPr>
          <w:sz w:val="24"/>
          <w:szCs w:val="24"/>
        </w:rPr>
        <w:t xml:space="preserve">pno 581.169 PDV prijava, 2.543 </w:t>
      </w:r>
      <w:r w:rsidRPr="00AB3920">
        <w:rPr>
          <w:sz w:val="24"/>
          <w:szCs w:val="24"/>
        </w:rPr>
        <w:t>PDA prijava te 13.980 izmijenjenih PDV prijava i 33 izmijenjene PDA prijave.</w:t>
      </w:r>
    </w:p>
    <w:p w:rsidR="003C482E" w:rsidRPr="00AB3920" w:rsidRDefault="003C482E" w:rsidP="00AB3920">
      <w:pPr>
        <w:jc w:val="both"/>
        <w:rPr>
          <w:sz w:val="24"/>
          <w:szCs w:val="24"/>
        </w:rPr>
      </w:pPr>
      <w:r w:rsidRPr="00AB3920">
        <w:rPr>
          <w:sz w:val="24"/>
          <w:szCs w:val="24"/>
        </w:rPr>
        <w:t>U 2014. godini u drugostupanjskom upravnom postupku ukupan broj predmeta za rješavanje je 3764 u koje je uključeno i 1581 predmeta prenesen iz ranije godine i riješeno je 1899 predmeta, dok je u 2013. godini od ukupno 3208 predmeta riješeno 1650. Također je sačinjeno 835 izjašnjenja u predmetima koji se vode kod Suda BiH po pokrenutim upravnim sporovima. Sačinjeno je ukupno 51 obvezujuće mišljenje i 174 obavijesti po zahtjevu obveznika neizravnih poreza. U tijeku 2014. godine u skladu sa Zakonom o slobodi pristupa informacijama u BiH zaprimljeno je ukupno 47 zahtjeva za pristup informacijama putem redovne ili elektroničke pošte i koji su riješeni.</w:t>
      </w:r>
    </w:p>
    <w:p w:rsidR="003C482E" w:rsidRPr="00AB3920" w:rsidRDefault="003C482E" w:rsidP="00AB3920">
      <w:pPr>
        <w:jc w:val="both"/>
        <w:rPr>
          <w:sz w:val="24"/>
          <w:szCs w:val="24"/>
        </w:rPr>
      </w:pPr>
      <w:r w:rsidRPr="00AB3920">
        <w:rPr>
          <w:sz w:val="24"/>
          <w:szCs w:val="24"/>
        </w:rPr>
        <w:t xml:space="preserve">U oblasti informacijskih tehnologija poduzimane su aktivnosti na obnavljanju  informatičke opreme i softvera po Planu kapitalnih izdataka za 2014. godinu i implementacija NCTS po Planu višegodišnjih projekata za 2014. godinu.Također je završena izrada nove server sobe i okončane veoma važne aktivnosti konsolidacije servera u sjedištu UNO. Posao konsolidacije je omogućio redundaciju određenih servera i time smanjenje rizika na pojedinim kritičnim mjestima u IS UNO, uštede u energiji i pojednostavio održavanje. Izrađena je </w:t>
      </w:r>
      <w:r w:rsidRPr="00AB3920">
        <w:rPr>
          <w:bCs/>
          <w:sz w:val="24"/>
          <w:szCs w:val="24"/>
        </w:rPr>
        <w:t>nova web-aplikacija: elektroničko podnošenje PDV prijava – ePDV, aplikacija j</w:t>
      </w:r>
      <w:r w:rsidR="00FA365D">
        <w:rPr>
          <w:bCs/>
          <w:sz w:val="24"/>
          <w:szCs w:val="24"/>
        </w:rPr>
        <w:t>e stavljena u testni rad 1.10.</w:t>
      </w:r>
      <w:r w:rsidRPr="00AB3920">
        <w:rPr>
          <w:bCs/>
          <w:sz w:val="24"/>
          <w:szCs w:val="24"/>
        </w:rPr>
        <w:t xml:space="preserve">2014. godine i omogućava PDV obveznicima pregled u realnom vremenu njihovog tekućeg obračunskog status u UNO i elektroničko podnošenje, putem interneta, mjesečnih PDV prijava. Također je izrađeno nekoliko novih aplikacija koje poboljšavaju rad UNO u izvršavanju poslova iz djelokruga rada (kao što su: </w:t>
      </w:r>
      <w:r w:rsidRPr="00AB3920">
        <w:rPr>
          <w:rStyle w:val="MessageHeaderLabel"/>
          <w:b w:val="0"/>
          <w:bCs/>
          <w:sz w:val="24"/>
          <w:szCs w:val="24"/>
        </w:rPr>
        <w:t>p</w:t>
      </w:r>
      <w:r w:rsidRPr="00AB3920">
        <w:rPr>
          <w:sz w:val="24"/>
          <w:szCs w:val="24"/>
        </w:rPr>
        <w:t>ovrat PDV stranim osobama, e</w:t>
      </w:r>
      <w:r w:rsidRPr="00AB3920">
        <w:rPr>
          <w:rStyle w:val="MessageHeaderLabel"/>
          <w:b w:val="0"/>
          <w:bCs/>
          <w:sz w:val="24"/>
          <w:szCs w:val="24"/>
        </w:rPr>
        <w:t>lektronička evidencija za ostale prihode (program Račun); e</w:t>
      </w:r>
      <w:r w:rsidRPr="00AB3920">
        <w:rPr>
          <w:bCs/>
          <w:iCs/>
          <w:sz w:val="24"/>
          <w:szCs w:val="24"/>
        </w:rPr>
        <w:t xml:space="preserve">videncija o nadgledanim predmetima u radu zbog povrede zakona o neizravnim porezima; evidencija o podnesenim izvješćima nadležnim tužiteljstvima o postojanju osnova sumnje o počinjenom kaznenom djelu zbog povrede zakona o neizravnim  porezima; evidencija tarifnih kvota na osnovi izdanih odobrenja i </w:t>
      </w:r>
      <w:r w:rsidRPr="00AB3920">
        <w:rPr>
          <w:sz w:val="24"/>
          <w:szCs w:val="24"/>
        </w:rPr>
        <w:t xml:space="preserve">APOV 2015- </w:t>
      </w:r>
      <w:r w:rsidRPr="00AB3920">
        <w:rPr>
          <w:bCs/>
          <w:iCs/>
          <w:sz w:val="24"/>
          <w:szCs w:val="24"/>
        </w:rPr>
        <w:t>Aplikacija interpola za provjeru vozila).</w:t>
      </w:r>
      <w:r w:rsidRPr="00AB3920">
        <w:rPr>
          <w:rStyle w:val="MessageHeaderLabel"/>
          <w:b w:val="0"/>
          <w:bCs/>
          <w:sz w:val="24"/>
          <w:szCs w:val="24"/>
        </w:rPr>
        <w:t xml:space="preserve"> Započeto je uvođenje enkripcije na magistralnim vodovima između sjedišta UNO i regionalnih centara u IS UNO. UNO je opremljena i osposobljena za izdavanje “svog” digitalnog potpisa – certifikata, uz korištenje seta: smart kartica i čitač smart kartice za svoju poslovnu zajednicu. Za punu primjenu digitalnog </w:t>
      </w:r>
      <w:r w:rsidR="00FA365D">
        <w:rPr>
          <w:rStyle w:val="MessageHeaderLabel"/>
          <w:b w:val="0"/>
          <w:bCs/>
          <w:sz w:val="24"/>
          <w:szCs w:val="24"/>
        </w:rPr>
        <w:t xml:space="preserve">potpisa potrebno je postojanje </w:t>
      </w:r>
      <w:r w:rsidRPr="00AB3920">
        <w:rPr>
          <w:rStyle w:val="MessageHeaderLabel"/>
          <w:b w:val="0"/>
          <w:bCs/>
          <w:sz w:val="24"/>
          <w:szCs w:val="24"/>
        </w:rPr>
        <w:t>pratećih podzakonskih akata na razini BiH i na razini UINO i implementacija opreme i softvera iz projekta Plana kapitalnih izdataka UNO – II. faza. U tijeku je nadogradnja postojećeg carinskog informacijskog podsustava i urađena je do faze da je napravljen prototip koji je spreman za početak rada s testnom lokacijom. Također su u tijeku aktivnosti na uv</w:t>
      </w:r>
      <w:r w:rsidR="00FA365D">
        <w:rPr>
          <w:rStyle w:val="MessageHeaderLabel"/>
          <w:b w:val="0"/>
          <w:bCs/>
          <w:sz w:val="24"/>
          <w:szCs w:val="24"/>
        </w:rPr>
        <w:t xml:space="preserve">ođenju novog kompjuteriziranog </w:t>
      </w:r>
      <w:r w:rsidRPr="00AB3920">
        <w:rPr>
          <w:rStyle w:val="MessageHeaderLabel"/>
          <w:b w:val="0"/>
          <w:bCs/>
          <w:sz w:val="24"/>
          <w:szCs w:val="24"/>
        </w:rPr>
        <w:t xml:space="preserve">provoznog postupka (NCTS) i između ostalog radi se na: IT razvoju funkcionalnosti u otpremnoj, odredišnoj i tranzitnoj carinskoj ispostavi, u upravljanju jamstvom i IT razvoj funkcionalnosti u postupku upita. Kontinuirano se vrši ažuriranje svih </w:t>
      </w:r>
      <w:r w:rsidRPr="00AB3920">
        <w:rPr>
          <w:sz w:val="24"/>
          <w:szCs w:val="24"/>
        </w:rPr>
        <w:t>referentnih podataka u IS UNO neopho</w:t>
      </w:r>
      <w:r w:rsidR="00AB3920">
        <w:rPr>
          <w:sz w:val="24"/>
          <w:szCs w:val="24"/>
        </w:rPr>
        <w:t xml:space="preserve">dnih za rad svim korisnicima. </w:t>
      </w:r>
    </w:p>
    <w:p w:rsidR="003C482E" w:rsidRPr="00226387" w:rsidRDefault="003C482E" w:rsidP="00AB3920">
      <w:pPr>
        <w:jc w:val="both"/>
        <w:rPr>
          <w:sz w:val="22"/>
          <w:szCs w:val="22"/>
        </w:rPr>
      </w:pPr>
      <w:r w:rsidRPr="00AB3920">
        <w:rPr>
          <w:sz w:val="24"/>
          <w:szCs w:val="24"/>
        </w:rPr>
        <w:t xml:space="preserve">U 2014. godini kreirana je nova web-stranica UNO koja omogućava bolju informiranost kako zaposlenih u UNO tako i poreznih obveznika i građana BiH iz oblasti neizravnih propisa i aktivnosti UNO. </w:t>
      </w:r>
    </w:p>
    <w:p w:rsidR="003C482E" w:rsidRPr="00AB3920" w:rsidRDefault="003C482E" w:rsidP="003C482E">
      <w:pPr>
        <w:jc w:val="both"/>
        <w:rPr>
          <w:sz w:val="24"/>
          <w:szCs w:val="24"/>
        </w:rPr>
      </w:pPr>
    </w:p>
    <w:p w:rsidR="003C482E" w:rsidRPr="00AB3920" w:rsidRDefault="003C482E" w:rsidP="003C482E">
      <w:pPr>
        <w:jc w:val="both"/>
        <w:rPr>
          <w:noProof/>
          <w:sz w:val="22"/>
          <w:szCs w:val="22"/>
        </w:rPr>
      </w:pPr>
      <w:r w:rsidRPr="00AB3920">
        <w:rPr>
          <w:noProof/>
          <w:sz w:val="22"/>
          <w:szCs w:val="22"/>
        </w:rPr>
        <w:t>PRORAČUNSKA</w:t>
      </w:r>
      <w:r w:rsidR="00AB3920">
        <w:rPr>
          <w:noProof/>
          <w:sz w:val="22"/>
          <w:szCs w:val="22"/>
        </w:rPr>
        <w:t xml:space="preserve"> </w:t>
      </w:r>
      <w:r w:rsidRPr="00AB3920">
        <w:rPr>
          <w:noProof/>
          <w:sz w:val="22"/>
          <w:szCs w:val="22"/>
        </w:rPr>
        <w:t xml:space="preserve"> SREDSTVA</w:t>
      </w:r>
    </w:p>
    <w:p w:rsidR="003C482E" w:rsidRPr="00AB3920" w:rsidRDefault="003C482E" w:rsidP="00AB3920">
      <w:pPr>
        <w:jc w:val="both"/>
        <w:rPr>
          <w:sz w:val="24"/>
          <w:szCs w:val="24"/>
        </w:rPr>
      </w:pPr>
    </w:p>
    <w:p w:rsidR="003C482E" w:rsidRPr="00AB3920" w:rsidRDefault="003C482E" w:rsidP="00AB3920">
      <w:pPr>
        <w:jc w:val="both"/>
        <w:rPr>
          <w:sz w:val="24"/>
          <w:szCs w:val="24"/>
        </w:rPr>
      </w:pPr>
      <w:r w:rsidRPr="00AB3920">
        <w:rPr>
          <w:sz w:val="24"/>
          <w:szCs w:val="24"/>
        </w:rPr>
        <w:t>Zakonom o Proračunu</w:t>
      </w:r>
      <w:r w:rsidR="00AB3920">
        <w:rPr>
          <w:sz w:val="24"/>
          <w:szCs w:val="24"/>
        </w:rPr>
        <w:t xml:space="preserve"> institucija BiH</w:t>
      </w:r>
      <w:r w:rsidRPr="00AB3920">
        <w:rPr>
          <w:sz w:val="24"/>
          <w:szCs w:val="24"/>
        </w:rPr>
        <w:t xml:space="preserve"> i međunarodnih ob</w:t>
      </w:r>
      <w:r w:rsidR="00AB3920" w:rsidRPr="00AB3920">
        <w:rPr>
          <w:sz w:val="24"/>
          <w:szCs w:val="24"/>
        </w:rPr>
        <w:t xml:space="preserve">veza Bosne i </w:t>
      </w:r>
      <w:r w:rsidRPr="00AB3920">
        <w:rPr>
          <w:sz w:val="24"/>
          <w:szCs w:val="24"/>
        </w:rPr>
        <w:t xml:space="preserve">Hercegovine za 2014. </w:t>
      </w:r>
      <w:r w:rsidR="00AB3920">
        <w:rPr>
          <w:sz w:val="24"/>
          <w:szCs w:val="24"/>
        </w:rPr>
        <w:t>godinu (″Sl.</w:t>
      </w:r>
      <w:r w:rsidRPr="00AB3920">
        <w:rPr>
          <w:sz w:val="24"/>
          <w:szCs w:val="24"/>
        </w:rPr>
        <w:t xml:space="preserve"> glasnik BiH″, broj: 104/13 i 60/14) planiran je proračun za UNO u </w:t>
      </w:r>
      <w:r w:rsidR="00AB3920">
        <w:rPr>
          <w:sz w:val="24"/>
          <w:szCs w:val="24"/>
        </w:rPr>
        <w:t xml:space="preserve">iznosu od 113.070.000 </w:t>
      </w:r>
      <w:r w:rsidRPr="00AB3920">
        <w:rPr>
          <w:sz w:val="24"/>
          <w:szCs w:val="24"/>
        </w:rPr>
        <w:t>KM, od čega za tekuće i kap</w:t>
      </w:r>
      <w:r w:rsidR="00AB3920">
        <w:rPr>
          <w:sz w:val="24"/>
          <w:szCs w:val="24"/>
        </w:rPr>
        <w:t xml:space="preserve">italne izdatke fiskalne godine </w:t>
      </w:r>
      <w:smartTag w:uri="urn:schemas-microsoft-com:office:smarttags" w:element="metricconverter">
        <w:smartTagPr>
          <w:attr w:name="ProductID" w:val="81.359.000 KM"/>
        </w:smartTagPr>
        <w:r w:rsidRPr="00AB3920">
          <w:rPr>
            <w:sz w:val="24"/>
            <w:szCs w:val="24"/>
          </w:rPr>
          <w:t>81.359.000 KM</w:t>
        </w:r>
      </w:smartTag>
      <w:r w:rsidRPr="00AB3920">
        <w:rPr>
          <w:sz w:val="24"/>
          <w:szCs w:val="24"/>
        </w:rPr>
        <w:t xml:space="preserve">, višegodišnja kapitalna ulaganja </w:t>
      </w:r>
      <w:smartTag w:uri="urn:schemas-microsoft-com:office:smarttags" w:element="metricconverter">
        <w:smartTagPr>
          <w:attr w:name="ProductID" w:val="31.700.000 KM"/>
        </w:smartTagPr>
        <w:r w:rsidRPr="00AB3920">
          <w:rPr>
            <w:sz w:val="24"/>
            <w:szCs w:val="24"/>
          </w:rPr>
          <w:t>31.700.000 KM</w:t>
        </w:r>
      </w:smartTag>
      <w:r w:rsidRPr="00AB3920">
        <w:rPr>
          <w:sz w:val="24"/>
          <w:szCs w:val="24"/>
        </w:rPr>
        <w:t xml:space="preserve"> (izgradnja objekata za regionalne centre i granične prijelaze </w:t>
      </w:r>
      <w:smartTag w:uri="urn:schemas-microsoft-com:office:smarttags" w:element="metricconverter">
        <w:smartTagPr>
          <w:attr w:name="ProductID" w:val="22.200.000 KM"/>
        </w:smartTagPr>
        <w:r w:rsidRPr="00AB3920">
          <w:rPr>
            <w:sz w:val="24"/>
            <w:szCs w:val="24"/>
          </w:rPr>
          <w:t>22.200.000 KM</w:t>
        </w:r>
      </w:smartTag>
      <w:r w:rsidRPr="00AB3920">
        <w:rPr>
          <w:sz w:val="24"/>
          <w:szCs w:val="24"/>
        </w:rPr>
        <w:t xml:space="preserve"> i projekt „Implementacija NCTS “ </w:t>
      </w:r>
      <w:smartTag w:uri="urn:schemas-microsoft-com:office:smarttags" w:element="metricconverter">
        <w:smartTagPr>
          <w:attr w:name="ProductID" w:val="9.500.000 KM"/>
        </w:smartTagPr>
        <w:r w:rsidRPr="00AB3920">
          <w:rPr>
            <w:sz w:val="24"/>
            <w:szCs w:val="24"/>
          </w:rPr>
          <w:t>9.500.000 KM</w:t>
        </w:r>
      </w:smartTag>
      <w:r w:rsidRPr="00AB3920">
        <w:rPr>
          <w:sz w:val="24"/>
          <w:szCs w:val="24"/>
        </w:rPr>
        <w:t xml:space="preserve">) i </w:t>
      </w:r>
      <w:smartTag w:uri="urn:schemas-microsoft-com:office:smarttags" w:element="metricconverter">
        <w:smartTagPr>
          <w:attr w:name="ProductID" w:val="11.000 KM"/>
        </w:smartTagPr>
        <w:r w:rsidRPr="00AB3920">
          <w:rPr>
            <w:sz w:val="24"/>
            <w:szCs w:val="24"/>
          </w:rPr>
          <w:t>11.000 KM</w:t>
        </w:r>
      </w:smartTag>
      <w:r w:rsidRPr="00AB3920">
        <w:rPr>
          <w:sz w:val="24"/>
          <w:szCs w:val="24"/>
        </w:rPr>
        <w:t xml:space="preserve"> prihod od prodaje rashodovane stalne imovine. </w:t>
      </w:r>
    </w:p>
    <w:p w:rsidR="003C482E" w:rsidRPr="00AB3920" w:rsidRDefault="003C482E" w:rsidP="003C482E">
      <w:pPr>
        <w:tabs>
          <w:tab w:val="left" w:pos="0"/>
        </w:tabs>
        <w:jc w:val="both"/>
        <w:rPr>
          <w:noProof/>
          <w:sz w:val="24"/>
          <w:szCs w:val="24"/>
        </w:rPr>
      </w:pPr>
      <w:r w:rsidRPr="00AB3920">
        <w:rPr>
          <w:sz w:val="24"/>
          <w:szCs w:val="24"/>
        </w:rPr>
        <w:t xml:space="preserve">U skladu s </w:t>
      </w:r>
      <w:r w:rsidRPr="00AB3920">
        <w:rPr>
          <w:noProof/>
          <w:sz w:val="24"/>
          <w:szCs w:val="24"/>
        </w:rPr>
        <w:t>Odlukom Vijeća ministara BiH za višegodišnja kapitalna ulaganja odobrena su sredstva iz proračuna</w:t>
      </w:r>
      <w:r w:rsidR="00AB3920">
        <w:rPr>
          <w:noProof/>
          <w:sz w:val="24"/>
          <w:szCs w:val="24"/>
        </w:rPr>
        <w:t xml:space="preserve"> institucija BiH</w:t>
      </w:r>
      <w:r w:rsidRPr="00AB3920">
        <w:rPr>
          <w:noProof/>
          <w:sz w:val="24"/>
          <w:szCs w:val="24"/>
        </w:rPr>
        <w:t xml:space="preserve"> i međunarodnih ob</w:t>
      </w:r>
      <w:r w:rsidR="00AB3920">
        <w:rPr>
          <w:noProof/>
          <w:sz w:val="24"/>
          <w:szCs w:val="24"/>
        </w:rPr>
        <w:t>veza BiH</w:t>
      </w:r>
      <w:r w:rsidRPr="00AB3920">
        <w:rPr>
          <w:noProof/>
          <w:sz w:val="24"/>
          <w:szCs w:val="24"/>
        </w:rPr>
        <w:t xml:space="preserve"> u ukupnom iznosu od </w:t>
      </w:r>
      <w:smartTag w:uri="urn:schemas-microsoft-com:office:smarttags" w:element="metricconverter">
        <w:smartTagPr>
          <w:attr w:name="ProductID" w:val="74.869.100 KM"/>
        </w:smartTagPr>
        <w:r w:rsidRPr="00AB3920">
          <w:rPr>
            <w:noProof/>
            <w:sz w:val="24"/>
            <w:szCs w:val="24"/>
          </w:rPr>
          <w:t>74.869.100 KM</w:t>
        </w:r>
      </w:smartTag>
      <w:r w:rsidR="00AB3920">
        <w:rPr>
          <w:noProof/>
          <w:sz w:val="24"/>
          <w:szCs w:val="24"/>
        </w:rPr>
        <w:t xml:space="preserve"> i sredstva iz </w:t>
      </w:r>
      <w:r w:rsidRPr="00AB3920">
        <w:rPr>
          <w:noProof/>
          <w:sz w:val="24"/>
          <w:szCs w:val="24"/>
        </w:rPr>
        <w:t>raspodjele sredstava uplaćenih na ime dodijeljene dozvole za Univerzalne mobilne telekomunikacijske sustave</w:t>
      </w:r>
      <w:r w:rsidR="00AB3920">
        <w:rPr>
          <w:noProof/>
          <w:sz w:val="24"/>
          <w:szCs w:val="24"/>
        </w:rPr>
        <w:t xml:space="preserve"> u iznosu od </w:t>
      </w:r>
      <w:smartTag w:uri="urn:schemas-microsoft-com:office:smarttags" w:element="metricconverter">
        <w:smartTagPr>
          <w:attr w:name="ProductID" w:val="11.204.940 KM"/>
        </w:smartTagPr>
        <w:r w:rsidRPr="00AB3920">
          <w:rPr>
            <w:noProof/>
            <w:sz w:val="24"/>
            <w:szCs w:val="24"/>
          </w:rPr>
          <w:t>11.204.940 KM</w:t>
        </w:r>
      </w:smartTag>
      <w:r w:rsidRPr="00AB3920">
        <w:rPr>
          <w:noProof/>
          <w:sz w:val="24"/>
          <w:szCs w:val="24"/>
        </w:rPr>
        <w:t xml:space="preserve">. Navedenom odlukom planirana su sredstva: a) iz proračuna za izgradnju objekata za Središnji ured i regionalne centre u iznosu od </w:t>
      </w:r>
      <w:smartTag w:uri="urn:schemas-microsoft-com:office:smarttags" w:element="metricconverter">
        <w:smartTagPr>
          <w:attr w:name="ProductID" w:val="67.409.100 KM"/>
        </w:smartTagPr>
        <w:r w:rsidRPr="00AB3920">
          <w:rPr>
            <w:noProof/>
            <w:sz w:val="24"/>
            <w:szCs w:val="24"/>
          </w:rPr>
          <w:t>67.409.100 KM</w:t>
        </w:r>
      </w:smartTag>
      <w:r w:rsidRPr="00AB3920">
        <w:rPr>
          <w:noProof/>
          <w:sz w:val="24"/>
          <w:szCs w:val="24"/>
        </w:rPr>
        <w:t>, izgradnju graničnog prijelaza Gradiška i pripremni radovi za</w:t>
      </w:r>
      <w:r w:rsidR="00AB3920">
        <w:rPr>
          <w:noProof/>
          <w:sz w:val="24"/>
          <w:szCs w:val="24"/>
        </w:rPr>
        <w:t xml:space="preserve"> izgradnju graničnih prijelaza </w:t>
      </w:r>
      <w:r w:rsidRPr="00AB3920">
        <w:rPr>
          <w:noProof/>
          <w:sz w:val="24"/>
          <w:szCs w:val="24"/>
        </w:rPr>
        <w:t xml:space="preserve">Bijača i Svilaj u iznosu od </w:t>
      </w:r>
      <w:smartTag w:uri="urn:schemas-microsoft-com:office:smarttags" w:element="metricconverter">
        <w:smartTagPr>
          <w:attr w:name="ProductID" w:val="6.100.000 KM"/>
        </w:smartTagPr>
        <w:r w:rsidRPr="00AB3920">
          <w:rPr>
            <w:noProof/>
            <w:sz w:val="24"/>
            <w:szCs w:val="24"/>
          </w:rPr>
          <w:t>6.100.000 KM</w:t>
        </w:r>
      </w:smartTag>
      <w:r w:rsidRPr="00AB3920">
        <w:rPr>
          <w:noProof/>
          <w:sz w:val="24"/>
          <w:szCs w:val="24"/>
        </w:rPr>
        <w:t xml:space="preserve">, te rekonstrukciju graničnih prijelaza Vardište, Uvac, Gorica, Ivanjica, Deleuša i Užljebić u iznosu od </w:t>
      </w:r>
      <w:smartTag w:uri="urn:schemas-microsoft-com:office:smarttags" w:element="metricconverter">
        <w:smartTagPr>
          <w:attr w:name="ProductID" w:val="1.360.000 KM"/>
        </w:smartTagPr>
        <w:r w:rsidRPr="00AB3920">
          <w:rPr>
            <w:noProof/>
            <w:sz w:val="24"/>
            <w:szCs w:val="24"/>
          </w:rPr>
          <w:t>1.360.000 KM</w:t>
        </w:r>
      </w:smartTag>
      <w:r w:rsidRPr="00AB3920">
        <w:rPr>
          <w:noProof/>
          <w:sz w:val="24"/>
          <w:szCs w:val="24"/>
        </w:rPr>
        <w:t xml:space="preserve">, b) iz raspodjele sredstava uplaćenih na ime dodijeljene dozvole za Univerzalne mobilne telekomunikacijske sustave za izgradnju graničnog prijelaza Bijača u iznosu od </w:t>
      </w:r>
      <w:smartTag w:uri="urn:schemas-microsoft-com:office:smarttags" w:element="metricconverter">
        <w:smartTagPr>
          <w:attr w:name="ProductID" w:val="8.042.535 KM"/>
        </w:smartTagPr>
        <w:r w:rsidRPr="00AB3920">
          <w:rPr>
            <w:noProof/>
            <w:sz w:val="24"/>
            <w:szCs w:val="24"/>
          </w:rPr>
          <w:t>8.042.535 KM</w:t>
        </w:r>
      </w:smartTag>
      <w:r w:rsidRPr="00AB3920">
        <w:rPr>
          <w:noProof/>
          <w:sz w:val="24"/>
          <w:szCs w:val="24"/>
        </w:rPr>
        <w:t xml:space="preserve"> i za izgradnju graničnog prijelaza Gradiška u iznosu od </w:t>
      </w:r>
      <w:smartTag w:uri="urn:schemas-microsoft-com:office:smarttags" w:element="metricconverter">
        <w:smartTagPr>
          <w:attr w:name="ProductID" w:val="3.162.405 KM"/>
        </w:smartTagPr>
        <w:r w:rsidRPr="00AB3920">
          <w:rPr>
            <w:noProof/>
            <w:sz w:val="24"/>
            <w:szCs w:val="24"/>
          </w:rPr>
          <w:t>3.162.405 KM</w:t>
        </w:r>
      </w:smartTag>
      <w:r w:rsidRPr="00AB3920">
        <w:rPr>
          <w:sz w:val="24"/>
          <w:szCs w:val="24"/>
        </w:rPr>
        <w:t xml:space="preserve">. </w:t>
      </w:r>
      <w:r w:rsidRPr="00AB3920">
        <w:rPr>
          <w:noProof/>
          <w:sz w:val="24"/>
          <w:szCs w:val="24"/>
        </w:rPr>
        <w:t>Od višegodišnjih kapitaln</w:t>
      </w:r>
      <w:r w:rsidR="00AB3920">
        <w:rPr>
          <w:noProof/>
          <w:sz w:val="24"/>
          <w:szCs w:val="24"/>
        </w:rPr>
        <w:t xml:space="preserve">ih ulaganja, prethodnih godina </w:t>
      </w:r>
      <w:r w:rsidRPr="00AB3920">
        <w:rPr>
          <w:noProof/>
          <w:sz w:val="24"/>
          <w:szCs w:val="24"/>
        </w:rPr>
        <w:t>završeni su objekti za regionalne ce</w:t>
      </w:r>
      <w:r w:rsidR="00AB3920">
        <w:rPr>
          <w:noProof/>
          <w:sz w:val="24"/>
          <w:szCs w:val="24"/>
        </w:rPr>
        <w:t xml:space="preserve">ntare Mostar i Tuzla, izvršena </w:t>
      </w:r>
      <w:r w:rsidRPr="00AB3920">
        <w:rPr>
          <w:noProof/>
          <w:sz w:val="24"/>
          <w:szCs w:val="24"/>
        </w:rPr>
        <w:t>rekonstrukcija postojećeg GP Gradiška i zavr</w:t>
      </w:r>
      <w:r w:rsidR="00AB3920">
        <w:rPr>
          <w:noProof/>
          <w:sz w:val="24"/>
          <w:szCs w:val="24"/>
        </w:rPr>
        <w:t xml:space="preserve">šena </w:t>
      </w:r>
      <w:r w:rsidRPr="00AB3920">
        <w:rPr>
          <w:noProof/>
          <w:sz w:val="24"/>
          <w:szCs w:val="24"/>
        </w:rPr>
        <w:t>izgradnja Graničnog prijelaza Bijača. U tijeku 2014. godine osiguran je objekt za potrebe Regionalnog centra Sarajevo, a vrijednost investicije</w:t>
      </w:r>
      <w:r w:rsidRPr="00AB3920">
        <w:rPr>
          <w:sz w:val="24"/>
          <w:szCs w:val="24"/>
        </w:rPr>
        <w:t xml:space="preserve"> iznosi </w:t>
      </w:r>
      <w:smartTag w:uri="urn:schemas-microsoft-com:office:smarttags" w:element="metricconverter">
        <w:smartTagPr>
          <w:attr w:name="ProductID" w:val="14.153.337 KM"/>
        </w:smartTagPr>
        <w:r w:rsidRPr="00AB3920">
          <w:rPr>
            <w:sz w:val="24"/>
            <w:szCs w:val="24"/>
          </w:rPr>
          <w:t>14.153.337 KM</w:t>
        </w:r>
      </w:smartTag>
      <w:r w:rsidRPr="00AB3920">
        <w:rPr>
          <w:sz w:val="24"/>
          <w:szCs w:val="24"/>
        </w:rPr>
        <w:t>.</w:t>
      </w:r>
      <w:r w:rsidR="00AB3920">
        <w:rPr>
          <w:bCs/>
          <w:noProof/>
          <w:sz w:val="24"/>
          <w:szCs w:val="24"/>
        </w:rPr>
        <w:t xml:space="preserve">Vijeće ministara BiH </w:t>
      </w:r>
      <w:r w:rsidRPr="00AB3920">
        <w:rPr>
          <w:bCs/>
          <w:noProof/>
          <w:sz w:val="24"/>
          <w:szCs w:val="24"/>
        </w:rPr>
        <w:t xml:space="preserve">je 2013. godine usvojilo Odluku </w:t>
      </w:r>
      <w:r w:rsidRPr="00AB3920">
        <w:rPr>
          <w:noProof/>
          <w:sz w:val="24"/>
          <w:szCs w:val="24"/>
        </w:rPr>
        <w:t xml:space="preserve">о odobravanju projekta „Implementacija NCTS - Nеw Computerised Transit System – u Bosni i Hercegovini“, koji će se uvrstiti u program višegodišnjih kapitalnih ulaganja, za razdoblje od 2013. do 2016. godine, procjenjene vrijednosti od 13.390.000 KМ. Proračunom za 2014. godinu za navedeni projekt odobrena su sredstva u iznosu od </w:t>
      </w:r>
      <w:smartTag w:uri="urn:schemas-microsoft-com:office:smarttags" w:element="metricconverter">
        <w:smartTagPr>
          <w:attr w:name="ProductID" w:val="9.500.000 KM"/>
        </w:smartTagPr>
        <w:r w:rsidRPr="00AB3920">
          <w:rPr>
            <w:noProof/>
            <w:sz w:val="24"/>
            <w:szCs w:val="24"/>
          </w:rPr>
          <w:t>9.500.000 KM</w:t>
        </w:r>
      </w:smartTag>
      <w:r w:rsidRPr="00AB3920">
        <w:rPr>
          <w:noProof/>
          <w:sz w:val="24"/>
          <w:szCs w:val="24"/>
        </w:rPr>
        <w:t xml:space="preserve">. U tijeku 2014. godine potpisani su ugovori o nabavi računalne opreme i softvera u vrijednosti </w:t>
      </w:r>
      <w:smartTag w:uri="urn:schemas-microsoft-com:office:smarttags" w:element="metricconverter">
        <w:smartTagPr>
          <w:attr w:name="ProductID" w:val="9.392.791 KM"/>
        </w:smartTagPr>
        <w:r w:rsidRPr="00AB3920">
          <w:rPr>
            <w:noProof/>
            <w:sz w:val="24"/>
            <w:szCs w:val="24"/>
          </w:rPr>
          <w:t>9.392.791 KM</w:t>
        </w:r>
      </w:smartTag>
      <w:r w:rsidRPr="00AB3920">
        <w:rPr>
          <w:noProof/>
          <w:sz w:val="24"/>
          <w:szCs w:val="24"/>
        </w:rPr>
        <w:t xml:space="preserve">. Na pozicijama tekućih izdataka, za koje je ukupno planirano </w:t>
      </w:r>
      <w:smartTag w:uri="urn:schemas-microsoft-com:office:smarttags" w:element="metricconverter">
        <w:smartTagPr>
          <w:attr w:name="ProductID" w:val="79.683.000 KM"/>
        </w:smartTagPr>
        <w:r w:rsidRPr="00AB3920">
          <w:rPr>
            <w:noProof/>
            <w:sz w:val="24"/>
            <w:szCs w:val="24"/>
          </w:rPr>
          <w:t>79.683.000 KM</w:t>
        </w:r>
      </w:smartTag>
      <w:r w:rsidRPr="00AB3920">
        <w:rPr>
          <w:noProof/>
          <w:sz w:val="24"/>
          <w:szCs w:val="24"/>
        </w:rPr>
        <w:t>, izvršenje u 2014. godini je u skladu s planiranim sredstvima.</w:t>
      </w:r>
    </w:p>
    <w:p w:rsidR="003C482E" w:rsidRPr="00AB3920" w:rsidRDefault="003C482E" w:rsidP="00AB3920">
      <w:pPr>
        <w:jc w:val="both"/>
        <w:rPr>
          <w:noProof/>
          <w:sz w:val="24"/>
          <w:szCs w:val="24"/>
        </w:rPr>
      </w:pPr>
      <w:r w:rsidRPr="00AB3920">
        <w:rPr>
          <w:sz w:val="24"/>
          <w:szCs w:val="24"/>
        </w:rPr>
        <w:t xml:space="preserve">UNO je korisnik projekta IPA 2011- komponente carine i oporezivanje. </w:t>
      </w:r>
      <w:r w:rsidRPr="00AB3920">
        <w:rPr>
          <w:bCs/>
          <w:noProof/>
          <w:sz w:val="24"/>
          <w:szCs w:val="24"/>
        </w:rPr>
        <w:t xml:space="preserve">U projektnom prijedlogu IPA 2011 „Daljnje usklađivanje carina i oporezivanja s EU praksom i zakonodavstvom“, definiran je </w:t>
      </w:r>
      <w:r w:rsidRPr="00AB3920">
        <w:rPr>
          <w:noProof/>
          <w:sz w:val="24"/>
          <w:szCs w:val="24"/>
        </w:rPr>
        <w:t>Indikativni proračun u okviru kojeg je</w:t>
      </w:r>
      <w:r w:rsidRPr="00AB3920">
        <w:rPr>
          <w:bCs/>
          <w:noProof/>
          <w:sz w:val="24"/>
          <w:szCs w:val="24"/>
        </w:rPr>
        <w:t xml:space="preserve"> planirano da Europska komisija financira projekat u iznosu od 2.000.000 EUR-a, a planirani udjel</w:t>
      </w:r>
      <w:r w:rsidR="00AB3920">
        <w:rPr>
          <w:bCs/>
          <w:noProof/>
          <w:sz w:val="24"/>
          <w:szCs w:val="24"/>
        </w:rPr>
        <w:t xml:space="preserve"> BiH</w:t>
      </w:r>
      <w:r w:rsidRPr="00AB3920">
        <w:rPr>
          <w:bCs/>
          <w:noProof/>
          <w:sz w:val="24"/>
          <w:szCs w:val="24"/>
        </w:rPr>
        <w:t xml:space="preserve"> </w:t>
      </w:r>
      <w:r w:rsidRPr="00AB3920">
        <w:rPr>
          <w:noProof/>
          <w:sz w:val="24"/>
          <w:szCs w:val="24"/>
        </w:rPr>
        <w:t>je</w:t>
      </w:r>
      <w:r w:rsidRPr="00AB3920">
        <w:rPr>
          <w:bCs/>
          <w:noProof/>
          <w:sz w:val="24"/>
          <w:szCs w:val="24"/>
        </w:rPr>
        <w:t xml:space="preserve"> u iznosu od 100.000 </w:t>
      </w:r>
      <w:r w:rsidRPr="00AB3920">
        <w:rPr>
          <w:noProof/>
          <w:sz w:val="24"/>
          <w:szCs w:val="24"/>
        </w:rPr>
        <w:t xml:space="preserve">EUR-a odnosno </w:t>
      </w:r>
      <w:smartTag w:uri="urn:schemas-microsoft-com:office:smarttags" w:element="metricconverter">
        <w:smartTagPr>
          <w:attr w:name="ProductID" w:val="195.583 KM"/>
        </w:smartTagPr>
        <w:r w:rsidRPr="00AB3920">
          <w:rPr>
            <w:noProof/>
            <w:sz w:val="24"/>
            <w:szCs w:val="24"/>
          </w:rPr>
          <w:t>195.583</w:t>
        </w:r>
        <w:r w:rsidRPr="00AB3920">
          <w:rPr>
            <w:bCs/>
            <w:noProof/>
            <w:sz w:val="24"/>
            <w:szCs w:val="24"/>
          </w:rPr>
          <w:t xml:space="preserve"> KM</w:t>
        </w:r>
      </w:smartTag>
      <w:r w:rsidRPr="00AB3920">
        <w:rPr>
          <w:bCs/>
          <w:noProof/>
          <w:sz w:val="24"/>
          <w:szCs w:val="24"/>
        </w:rPr>
        <w:t>, a početak sufinanciranja projekta je siječanj</w:t>
      </w:r>
      <w:r w:rsidR="00AB3920">
        <w:rPr>
          <w:bCs/>
          <w:noProof/>
          <w:sz w:val="24"/>
          <w:szCs w:val="24"/>
        </w:rPr>
        <w:t xml:space="preserve"> 2014. g</w:t>
      </w:r>
      <w:r w:rsidRPr="00AB3920">
        <w:rPr>
          <w:bCs/>
          <w:noProof/>
          <w:sz w:val="24"/>
          <w:szCs w:val="24"/>
        </w:rPr>
        <w:t>.</w:t>
      </w:r>
    </w:p>
    <w:p w:rsidR="009F53A1" w:rsidRDefault="009F53A1" w:rsidP="0011359E">
      <w:pPr>
        <w:spacing w:after="60"/>
        <w:jc w:val="both"/>
        <w:rPr>
          <w:noProof/>
          <w:sz w:val="24"/>
          <w:szCs w:val="24"/>
          <w:lang w:eastAsia="bs-Latn-BA"/>
        </w:rPr>
      </w:pPr>
    </w:p>
    <w:p w:rsidR="002615FD" w:rsidRPr="001778DE" w:rsidRDefault="002615FD" w:rsidP="004D684F">
      <w:pPr>
        <w:pStyle w:val="Davorka2"/>
      </w:pPr>
      <w:bookmarkStart w:id="141" w:name="_Toc412718744"/>
      <w:r w:rsidRPr="001778DE">
        <w:t>SLUŽBA</w:t>
      </w:r>
      <w:r w:rsidR="007203C7">
        <w:t xml:space="preserve"> </w:t>
      </w:r>
      <w:r w:rsidRPr="001778DE">
        <w:t xml:space="preserve"> ZA</w:t>
      </w:r>
      <w:r w:rsidR="007203C7">
        <w:t xml:space="preserve"> </w:t>
      </w:r>
      <w:r w:rsidRPr="001778DE">
        <w:t xml:space="preserve"> ZAJEDNIČKE</w:t>
      </w:r>
      <w:r w:rsidR="007203C7">
        <w:t xml:space="preserve"> </w:t>
      </w:r>
      <w:r w:rsidRPr="001778DE">
        <w:t xml:space="preserve"> POSLOVE </w:t>
      </w:r>
      <w:r w:rsidR="007203C7">
        <w:t xml:space="preserve"> </w:t>
      </w:r>
      <w:r w:rsidRPr="001778DE">
        <w:t xml:space="preserve">INSTITUCIJA </w:t>
      </w:r>
      <w:r w:rsidR="007203C7">
        <w:t xml:space="preserve"> BIH</w:t>
      </w:r>
      <w:bookmarkEnd w:id="141"/>
    </w:p>
    <w:p w:rsidR="001778DE" w:rsidRPr="001F5773" w:rsidRDefault="001778DE" w:rsidP="002615FD">
      <w:pPr>
        <w:jc w:val="center"/>
        <w:rPr>
          <w:sz w:val="24"/>
          <w:szCs w:val="24"/>
        </w:rPr>
      </w:pPr>
    </w:p>
    <w:p w:rsidR="002615FD" w:rsidRPr="00DB3CAA" w:rsidRDefault="002615FD" w:rsidP="00435934">
      <w:pPr>
        <w:jc w:val="both"/>
        <w:rPr>
          <w:sz w:val="22"/>
          <w:szCs w:val="22"/>
        </w:rPr>
      </w:pPr>
      <w:r w:rsidRPr="00DB3CAA">
        <w:rPr>
          <w:sz w:val="22"/>
          <w:szCs w:val="22"/>
        </w:rPr>
        <w:t xml:space="preserve">NAJVAŽNIJE </w:t>
      </w:r>
      <w:r w:rsidR="00DB3CAA">
        <w:rPr>
          <w:sz w:val="22"/>
          <w:szCs w:val="22"/>
        </w:rPr>
        <w:t xml:space="preserve"> </w:t>
      </w:r>
      <w:r w:rsidRPr="00DB3CAA">
        <w:rPr>
          <w:sz w:val="22"/>
          <w:szCs w:val="22"/>
        </w:rPr>
        <w:t xml:space="preserve">AKTIVNOSTI </w:t>
      </w:r>
      <w:r w:rsidR="00DB3CAA">
        <w:rPr>
          <w:sz w:val="22"/>
          <w:szCs w:val="22"/>
        </w:rPr>
        <w:t xml:space="preserve"> </w:t>
      </w:r>
      <w:r w:rsidRPr="00DB3CAA">
        <w:rPr>
          <w:sz w:val="22"/>
          <w:szCs w:val="22"/>
        </w:rPr>
        <w:t>I</w:t>
      </w:r>
      <w:r w:rsidR="00DB3CAA">
        <w:rPr>
          <w:sz w:val="22"/>
          <w:szCs w:val="22"/>
        </w:rPr>
        <w:t xml:space="preserve"> </w:t>
      </w:r>
      <w:r w:rsidRPr="00DB3CAA">
        <w:rPr>
          <w:sz w:val="22"/>
          <w:szCs w:val="22"/>
        </w:rPr>
        <w:t xml:space="preserve"> STANJE</w:t>
      </w:r>
      <w:r w:rsidR="00DB3CAA">
        <w:rPr>
          <w:sz w:val="22"/>
          <w:szCs w:val="22"/>
        </w:rPr>
        <w:t xml:space="preserve"> </w:t>
      </w:r>
      <w:r w:rsidRPr="00DB3CAA">
        <w:rPr>
          <w:sz w:val="22"/>
          <w:szCs w:val="22"/>
        </w:rPr>
        <w:t xml:space="preserve"> U</w:t>
      </w:r>
      <w:r w:rsidR="00DB3CAA">
        <w:rPr>
          <w:sz w:val="22"/>
          <w:szCs w:val="22"/>
        </w:rPr>
        <w:t xml:space="preserve"> </w:t>
      </w:r>
      <w:r w:rsidRPr="00DB3CAA">
        <w:rPr>
          <w:sz w:val="22"/>
          <w:szCs w:val="22"/>
        </w:rPr>
        <w:t xml:space="preserve"> OBLASTI</w:t>
      </w:r>
    </w:p>
    <w:p w:rsidR="001778DE" w:rsidRPr="00435934" w:rsidRDefault="001778DE" w:rsidP="00435934">
      <w:pPr>
        <w:jc w:val="both"/>
        <w:rPr>
          <w:sz w:val="24"/>
          <w:szCs w:val="24"/>
        </w:rPr>
      </w:pPr>
    </w:p>
    <w:p w:rsidR="002615FD" w:rsidRPr="00435934" w:rsidRDefault="002615FD" w:rsidP="00435934">
      <w:pPr>
        <w:jc w:val="both"/>
        <w:rPr>
          <w:sz w:val="24"/>
          <w:szCs w:val="24"/>
        </w:rPr>
      </w:pPr>
      <w:r w:rsidRPr="00435934">
        <w:rPr>
          <w:sz w:val="24"/>
          <w:szCs w:val="24"/>
        </w:rPr>
        <w:t>Služba za zajed</w:t>
      </w:r>
      <w:r w:rsidR="00FA365D">
        <w:rPr>
          <w:sz w:val="24"/>
          <w:szCs w:val="24"/>
        </w:rPr>
        <w:t>ničke poslove institucija BiH</w:t>
      </w:r>
      <w:r w:rsidRPr="00435934">
        <w:rPr>
          <w:sz w:val="24"/>
          <w:szCs w:val="24"/>
        </w:rPr>
        <w:t>, kao institucija uslužnog karaktera, je nadležna za pružanje usluga unutarnjeg osiguranja u objektima institucija BiH, ugostiteljskih usluga, higijensko održavanje radnih prostorija te investicijsko tekuće održavanje.</w:t>
      </w:r>
    </w:p>
    <w:p w:rsidR="002615FD" w:rsidRPr="00435934" w:rsidRDefault="002615FD" w:rsidP="00435934">
      <w:pPr>
        <w:jc w:val="both"/>
        <w:rPr>
          <w:sz w:val="24"/>
          <w:szCs w:val="24"/>
        </w:rPr>
      </w:pPr>
      <w:r w:rsidRPr="00435934">
        <w:rPr>
          <w:sz w:val="24"/>
          <w:szCs w:val="24"/>
        </w:rPr>
        <w:t>Osim navedenih poslova, Služba je tijekom 2014. godine pružala administrativnu i tehničku potporu Vijeću ministara BiH, kao i Povjerenstvu za provođenje kupovine/nabave novih objekata te pridonijela uspješnom okončanju postupak kupovine novih objekata u sljedećim gradovima: Mostaru, Tuzli, Banja Luci, Istočnom Sarajevu i Sarajevu, na temelju čega je popisala Ugovore o kupovini predmetnih objekata.</w:t>
      </w:r>
    </w:p>
    <w:p w:rsidR="002615FD" w:rsidRPr="00435934" w:rsidRDefault="002615FD" w:rsidP="00435934">
      <w:pPr>
        <w:jc w:val="both"/>
        <w:rPr>
          <w:sz w:val="24"/>
          <w:szCs w:val="24"/>
        </w:rPr>
      </w:pPr>
      <w:r w:rsidRPr="00435934">
        <w:rPr>
          <w:sz w:val="24"/>
          <w:szCs w:val="24"/>
        </w:rPr>
        <w:t>Također je poduzela sve potrebne aktivnosti u pogledu preuzima</w:t>
      </w:r>
      <w:r w:rsidR="00E403CE">
        <w:rPr>
          <w:sz w:val="24"/>
          <w:szCs w:val="24"/>
        </w:rPr>
        <w:t>nja zgrade Predsjedništva BiH</w:t>
      </w:r>
      <w:r w:rsidRPr="00435934">
        <w:rPr>
          <w:sz w:val="24"/>
          <w:szCs w:val="24"/>
        </w:rPr>
        <w:t xml:space="preserve"> te početak pružanja usluga iz nadležnosti Službe u istoj.</w:t>
      </w:r>
    </w:p>
    <w:p w:rsidR="002615FD" w:rsidRPr="00435934" w:rsidRDefault="002615FD" w:rsidP="00435934">
      <w:pPr>
        <w:jc w:val="both"/>
        <w:rPr>
          <w:sz w:val="24"/>
          <w:szCs w:val="24"/>
        </w:rPr>
      </w:pPr>
      <w:r w:rsidRPr="00435934">
        <w:rPr>
          <w:sz w:val="24"/>
          <w:szCs w:val="24"/>
        </w:rPr>
        <w:t>U pogledu rekonstrukcije objekta u Ulici maršala Tita 9a, sačinila je svu potrebnu specifikaciju te zaključila ugovore s izvođačima radovi, rekonstrukcija još nije okončana zbog dugotrajnog postupka javnih nabava.</w:t>
      </w:r>
    </w:p>
    <w:p w:rsidR="002615FD" w:rsidRDefault="002615FD" w:rsidP="00435934">
      <w:pPr>
        <w:jc w:val="both"/>
        <w:rPr>
          <w:sz w:val="24"/>
          <w:szCs w:val="24"/>
        </w:rPr>
      </w:pPr>
      <w:r w:rsidRPr="00435934">
        <w:rPr>
          <w:sz w:val="24"/>
          <w:szCs w:val="24"/>
        </w:rPr>
        <w:t>Nadalje, sačinila je veliki broj internih akata te iste uskladila pravilnicima i odlukama koje je donijelo Vijeće ministara BiH, sukladno tome donijela je novi Pravilnik o unutarnjoj organizaciji Službe za zajedničke poslove institucija BiH; Pravilnik o specijaliziranim vozilima; Pravilnik o službenim telefonima; Pravilnik o reprezentaciji i poklonima u Službi; Pravilnik o zaštiti tajnih podataka u Službi za zajedničke poslove institucija BiH, kao i brojne druge akte.</w:t>
      </w:r>
    </w:p>
    <w:p w:rsidR="00FC2076" w:rsidRPr="00435934" w:rsidRDefault="00FC2076" w:rsidP="00435934">
      <w:pPr>
        <w:jc w:val="both"/>
        <w:rPr>
          <w:sz w:val="24"/>
          <w:szCs w:val="24"/>
        </w:rPr>
      </w:pPr>
    </w:p>
    <w:p w:rsidR="002615FD" w:rsidRPr="00FC2076" w:rsidRDefault="002615FD" w:rsidP="00435934">
      <w:pPr>
        <w:jc w:val="both"/>
        <w:rPr>
          <w:sz w:val="22"/>
          <w:szCs w:val="22"/>
        </w:rPr>
      </w:pPr>
      <w:r w:rsidRPr="00FC2076">
        <w:rPr>
          <w:sz w:val="22"/>
          <w:szCs w:val="22"/>
        </w:rPr>
        <w:t>ZAKONODAVNE</w:t>
      </w:r>
      <w:r w:rsidR="00FC2076" w:rsidRPr="00FC2076">
        <w:rPr>
          <w:sz w:val="22"/>
          <w:szCs w:val="22"/>
        </w:rPr>
        <w:t xml:space="preserve"> </w:t>
      </w:r>
      <w:r w:rsidRPr="00FC2076">
        <w:rPr>
          <w:sz w:val="22"/>
          <w:szCs w:val="22"/>
        </w:rPr>
        <w:t xml:space="preserve"> AKTIVNOSTI</w:t>
      </w:r>
    </w:p>
    <w:p w:rsidR="00FC2076" w:rsidRPr="00435934" w:rsidRDefault="00FC2076" w:rsidP="00435934">
      <w:pPr>
        <w:jc w:val="both"/>
        <w:rPr>
          <w:sz w:val="24"/>
          <w:szCs w:val="24"/>
        </w:rPr>
      </w:pPr>
    </w:p>
    <w:p w:rsidR="002615FD" w:rsidRPr="00435934" w:rsidRDefault="002615FD" w:rsidP="00435934">
      <w:pPr>
        <w:jc w:val="both"/>
        <w:rPr>
          <w:sz w:val="24"/>
          <w:szCs w:val="24"/>
        </w:rPr>
      </w:pPr>
      <w:r w:rsidRPr="00435934">
        <w:rPr>
          <w:sz w:val="24"/>
          <w:szCs w:val="24"/>
        </w:rPr>
        <w:t xml:space="preserve">Služba za zajedničke poslove institucija Bosne i Hercegovine je u 2014. godini bila predlagač odluka koje su usvojene na sjednicama Vijeća ministara. </w:t>
      </w:r>
    </w:p>
    <w:p w:rsidR="00FC2076" w:rsidRPr="00435934" w:rsidRDefault="002615FD" w:rsidP="00435934">
      <w:pPr>
        <w:jc w:val="both"/>
        <w:rPr>
          <w:sz w:val="24"/>
          <w:szCs w:val="24"/>
        </w:rPr>
      </w:pPr>
      <w:r w:rsidRPr="00435934">
        <w:rPr>
          <w:sz w:val="24"/>
          <w:szCs w:val="24"/>
        </w:rPr>
        <w:t>Predmetne odluke se odnose</w:t>
      </w:r>
      <w:r w:rsidR="00FC2076">
        <w:rPr>
          <w:sz w:val="24"/>
          <w:szCs w:val="24"/>
        </w:rPr>
        <w:t xml:space="preserve"> na smještaj institucija BiH</w:t>
      </w:r>
      <w:r w:rsidRPr="00435934">
        <w:rPr>
          <w:sz w:val="24"/>
          <w:szCs w:val="24"/>
        </w:rPr>
        <w:t>, kupovinu/nabavu novih objekata u Sarajevu, Mostaru, Istočnom Sarajevu, Banja Luci i Tuzli; rekonstrukciju objekta u Ulici Maršala Tita 9a, te preuzima</w:t>
      </w:r>
      <w:r w:rsidR="00FC2076">
        <w:rPr>
          <w:sz w:val="24"/>
          <w:szCs w:val="24"/>
        </w:rPr>
        <w:t>nje zgrade Predsjedništva BiH</w:t>
      </w:r>
      <w:r w:rsidRPr="00435934">
        <w:rPr>
          <w:sz w:val="24"/>
          <w:szCs w:val="24"/>
        </w:rPr>
        <w:t xml:space="preserve"> u nadležnost Službe:</w:t>
      </w:r>
    </w:p>
    <w:p w:rsidR="00FC2076" w:rsidRDefault="002615FD" w:rsidP="003E1EF1">
      <w:pPr>
        <w:pStyle w:val="ListParagraph"/>
        <w:numPr>
          <w:ilvl w:val="0"/>
          <w:numId w:val="96"/>
        </w:numPr>
        <w:jc w:val="both"/>
        <w:rPr>
          <w:sz w:val="24"/>
          <w:szCs w:val="24"/>
        </w:rPr>
      </w:pPr>
      <w:r w:rsidRPr="00FC2076">
        <w:rPr>
          <w:sz w:val="24"/>
          <w:szCs w:val="24"/>
        </w:rPr>
        <w:t>Odluka o odobravanju sredstava iz tekuće pričuve Proračuna institucij</w:t>
      </w:r>
      <w:r w:rsidR="00FC2076">
        <w:rPr>
          <w:sz w:val="24"/>
          <w:szCs w:val="24"/>
        </w:rPr>
        <w:t>a BiH</w:t>
      </w:r>
      <w:r w:rsidRPr="00FC2076">
        <w:rPr>
          <w:sz w:val="24"/>
          <w:szCs w:val="24"/>
        </w:rPr>
        <w:t xml:space="preserve"> i </w:t>
      </w:r>
    </w:p>
    <w:p w:rsidR="002615FD" w:rsidRPr="00FC2076" w:rsidRDefault="002615FD" w:rsidP="00FC2076">
      <w:pPr>
        <w:jc w:val="both"/>
        <w:rPr>
          <w:sz w:val="24"/>
          <w:szCs w:val="24"/>
        </w:rPr>
      </w:pPr>
      <w:r w:rsidRPr="00FC2076">
        <w:rPr>
          <w:sz w:val="24"/>
          <w:szCs w:val="24"/>
        </w:rPr>
        <w:t xml:space="preserve">međunarodnih obveza Bosne i Hercegovine za 2014. </w:t>
      </w:r>
      <w:r w:rsidR="00FC2076" w:rsidRPr="00FC2076">
        <w:rPr>
          <w:sz w:val="24"/>
          <w:szCs w:val="24"/>
        </w:rPr>
        <w:t>g.</w:t>
      </w:r>
      <w:r w:rsidRPr="00FC2076">
        <w:rPr>
          <w:sz w:val="24"/>
          <w:szCs w:val="24"/>
        </w:rPr>
        <w:t xml:space="preserve"> Službi za zajed</w:t>
      </w:r>
      <w:r w:rsidR="00FC2076" w:rsidRPr="00FC2076">
        <w:rPr>
          <w:sz w:val="24"/>
          <w:szCs w:val="24"/>
        </w:rPr>
        <w:t>ničke poslove institucija BiH</w:t>
      </w:r>
      <w:r w:rsidRPr="00FC2076">
        <w:rPr>
          <w:sz w:val="24"/>
          <w:szCs w:val="24"/>
        </w:rPr>
        <w:t xml:space="preserve"> za novo zapošljavanje i za obavljanje dijela zajedničkih poslova u zgradi Predsjedn</w:t>
      </w:r>
      <w:r w:rsidR="00FC2076" w:rsidRPr="00FC2076">
        <w:rPr>
          <w:sz w:val="24"/>
          <w:szCs w:val="24"/>
        </w:rPr>
        <w:t>ištva Bosne i Hercegovine</w:t>
      </w:r>
      <w:r w:rsidRPr="00FC2076">
        <w:rPr>
          <w:sz w:val="24"/>
          <w:szCs w:val="24"/>
        </w:rPr>
        <w:t xml:space="preserve"> </w:t>
      </w:r>
      <w:r w:rsidR="00FC2076" w:rsidRPr="00FC2076">
        <w:rPr>
          <w:sz w:val="24"/>
          <w:szCs w:val="24"/>
        </w:rPr>
        <w:t>(„Sl.</w:t>
      </w:r>
      <w:r w:rsidRPr="00FC2076">
        <w:rPr>
          <w:sz w:val="24"/>
          <w:szCs w:val="24"/>
        </w:rPr>
        <w:t xml:space="preserve"> glasnik BiH“, broj 68/14);</w:t>
      </w:r>
    </w:p>
    <w:p w:rsidR="00FC2076" w:rsidRDefault="002615FD" w:rsidP="003E1EF1">
      <w:pPr>
        <w:pStyle w:val="ListParagraph"/>
        <w:numPr>
          <w:ilvl w:val="0"/>
          <w:numId w:val="96"/>
        </w:numPr>
        <w:jc w:val="both"/>
        <w:rPr>
          <w:sz w:val="24"/>
          <w:szCs w:val="24"/>
        </w:rPr>
      </w:pPr>
      <w:r w:rsidRPr="00FC2076">
        <w:rPr>
          <w:sz w:val="24"/>
          <w:szCs w:val="24"/>
        </w:rPr>
        <w:t xml:space="preserve">Odluka o izmjenama Odluke o odobravanju projekta rekonstrukcije objekta u Ulici </w:t>
      </w:r>
    </w:p>
    <w:p w:rsidR="002615FD" w:rsidRPr="00FC2076" w:rsidRDefault="002615FD" w:rsidP="00FC2076">
      <w:pPr>
        <w:jc w:val="both"/>
        <w:rPr>
          <w:sz w:val="24"/>
          <w:szCs w:val="24"/>
        </w:rPr>
      </w:pPr>
      <w:r w:rsidRPr="00FC2076">
        <w:rPr>
          <w:sz w:val="24"/>
          <w:szCs w:val="24"/>
        </w:rPr>
        <w:t>Maršala Tita 9</w:t>
      </w:r>
      <w:r w:rsidR="00FC2076" w:rsidRPr="00FC2076">
        <w:rPr>
          <w:sz w:val="24"/>
          <w:szCs w:val="24"/>
        </w:rPr>
        <w:t>a za smještaj institucija BiH</w:t>
      </w:r>
      <w:r w:rsidRPr="00FC2076">
        <w:rPr>
          <w:sz w:val="24"/>
          <w:szCs w:val="24"/>
        </w:rPr>
        <w:t xml:space="preserve"> koji će se uvrstiti u program višegodišnjih kapitalnih ulaganja za razdoblje 2013. – 2014. godine („</w:t>
      </w:r>
      <w:r w:rsidR="00FC2076" w:rsidRPr="00FC2076">
        <w:rPr>
          <w:sz w:val="24"/>
          <w:szCs w:val="24"/>
        </w:rPr>
        <w:t>Sl.</w:t>
      </w:r>
      <w:r w:rsidRPr="00FC2076">
        <w:rPr>
          <w:sz w:val="24"/>
          <w:szCs w:val="24"/>
        </w:rPr>
        <w:t xml:space="preserve"> glasnik BiH“, broj 68/14);</w:t>
      </w:r>
    </w:p>
    <w:p w:rsidR="00FC2076" w:rsidRDefault="002615FD" w:rsidP="003E1EF1">
      <w:pPr>
        <w:pStyle w:val="ListParagraph"/>
        <w:numPr>
          <w:ilvl w:val="0"/>
          <w:numId w:val="96"/>
        </w:numPr>
        <w:jc w:val="both"/>
        <w:rPr>
          <w:sz w:val="24"/>
          <w:szCs w:val="24"/>
        </w:rPr>
      </w:pPr>
      <w:r w:rsidRPr="00FC2076">
        <w:rPr>
          <w:sz w:val="24"/>
          <w:szCs w:val="24"/>
        </w:rPr>
        <w:t xml:space="preserve">Odluka o kupovini objekta za smještaj institucija Bosne i Hercegovine u Istočnom </w:t>
      </w:r>
    </w:p>
    <w:p w:rsidR="002615FD" w:rsidRPr="00FC2076" w:rsidRDefault="002615FD" w:rsidP="00FC2076">
      <w:pPr>
        <w:jc w:val="both"/>
        <w:rPr>
          <w:sz w:val="24"/>
          <w:szCs w:val="24"/>
        </w:rPr>
      </w:pPr>
      <w:r w:rsidRPr="00FC2076">
        <w:rPr>
          <w:sz w:val="24"/>
          <w:szCs w:val="24"/>
        </w:rPr>
        <w:t>Sarajevu</w:t>
      </w:r>
      <w:r w:rsidR="00FC2076" w:rsidRPr="00FC2076">
        <w:rPr>
          <w:sz w:val="24"/>
          <w:szCs w:val="24"/>
        </w:rPr>
        <w:t xml:space="preserve"> („Sl.</w:t>
      </w:r>
      <w:r w:rsidRPr="00FC2076">
        <w:rPr>
          <w:sz w:val="24"/>
          <w:szCs w:val="24"/>
        </w:rPr>
        <w:t xml:space="preserve"> glasnik BiH“, broj 78/14);</w:t>
      </w:r>
    </w:p>
    <w:p w:rsidR="00FC2076" w:rsidRDefault="002615FD" w:rsidP="003E1EF1">
      <w:pPr>
        <w:pStyle w:val="ListParagraph"/>
        <w:numPr>
          <w:ilvl w:val="0"/>
          <w:numId w:val="96"/>
        </w:numPr>
        <w:jc w:val="both"/>
        <w:rPr>
          <w:sz w:val="24"/>
          <w:szCs w:val="24"/>
        </w:rPr>
      </w:pPr>
      <w:r w:rsidRPr="00FC2076">
        <w:rPr>
          <w:sz w:val="24"/>
          <w:szCs w:val="24"/>
        </w:rPr>
        <w:t>Odluka o kupovini objekt</w:t>
      </w:r>
      <w:r w:rsidR="00FC2076">
        <w:rPr>
          <w:sz w:val="24"/>
          <w:szCs w:val="24"/>
        </w:rPr>
        <w:t>a za smještaj institucija BiH</w:t>
      </w:r>
      <w:r w:rsidRPr="00FC2076">
        <w:rPr>
          <w:sz w:val="24"/>
          <w:szCs w:val="24"/>
        </w:rPr>
        <w:t xml:space="preserve"> u Sarajevu („Službeni glasnik </w:t>
      </w:r>
    </w:p>
    <w:p w:rsidR="002615FD" w:rsidRPr="00FC2076" w:rsidRDefault="002615FD" w:rsidP="00FC2076">
      <w:pPr>
        <w:jc w:val="both"/>
        <w:rPr>
          <w:sz w:val="24"/>
          <w:szCs w:val="24"/>
        </w:rPr>
      </w:pPr>
      <w:r w:rsidRPr="00FC2076">
        <w:rPr>
          <w:sz w:val="24"/>
          <w:szCs w:val="24"/>
        </w:rPr>
        <w:t>BiH“, broj 78/14);</w:t>
      </w:r>
    </w:p>
    <w:p w:rsidR="002615FD" w:rsidRPr="00FA365D" w:rsidRDefault="002615FD" w:rsidP="003E1EF1">
      <w:pPr>
        <w:pStyle w:val="ListParagraph"/>
        <w:numPr>
          <w:ilvl w:val="0"/>
          <w:numId w:val="96"/>
        </w:numPr>
        <w:jc w:val="both"/>
        <w:rPr>
          <w:sz w:val="24"/>
          <w:szCs w:val="24"/>
        </w:rPr>
      </w:pPr>
      <w:r w:rsidRPr="00FC2076">
        <w:rPr>
          <w:sz w:val="24"/>
          <w:szCs w:val="24"/>
        </w:rPr>
        <w:t>Odluka o kupovini objekt</w:t>
      </w:r>
      <w:r w:rsidR="00FA365D">
        <w:rPr>
          <w:sz w:val="24"/>
          <w:szCs w:val="24"/>
        </w:rPr>
        <w:t>a za smještaj institucija B</w:t>
      </w:r>
      <w:r w:rsidRPr="00FC2076">
        <w:rPr>
          <w:sz w:val="24"/>
          <w:szCs w:val="24"/>
        </w:rPr>
        <w:t>i</w:t>
      </w:r>
      <w:r w:rsidR="00FA365D">
        <w:rPr>
          <w:sz w:val="24"/>
          <w:szCs w:val="24"/>
        </w:rPr>
        <w:t>H</w:t>
      </w:r>
      <w:r w:rsidRPr="00FC2076">
        <w:rPr>
          <w:sz w:val="24"/>
          <w:szCs w:val="24"/>
        </w:rPr>
        <w:t xml:space="preserve"> u Tuzli </w:t>
      </w:r>
      <w:r w:rsidR="00FA365D">
        <w:rPr>
          <w:sz w:val="24"/>
          <w:szCs w:val="24"/>
        </w:rPr>
        <w:t>(„Sl.</w:t>
      </w:r>
      <w:r w:rsidRPr="00FA365D">
        <w:rPr>
          <w:sz w:val="24"/>
          <w:szCs w:val="24"/>
        </w:rPr>
        <w:t xml:space="preserve"> glasnik BiH“, broj 78/14);</w:t>
      </w:r>
    </w:p>
    <w:p w:rsidR="00FC2076" w:rsidRDefault="002615FD" w:rsidP="003E1EF1">
      <w:pPr>
        <w:pStyle w:val="ListParagraph"/>
        <w:numPr>
          <w:ilvl w:val="0"/>
          <w:numId w:val="96"/>
        </w:numPr>
        <w:jc w:val="both"/>
        <w:rPr>
          <w:sz w:val="24"/>
          <w:szCs w:val="24"/>
        </w:rPr>
      </w:pPr>
      <w:r w:rsidRPr="00FC2076">
        <w:rPr>
          <w:sz w:val="24"/>
          <w:szCs w:val="24"/>
        </w:rPr>
        <w:t>Odluka o kupovini objekta za smještaj institucija Bosne i Hercegovine u Mostaru</w:t>
      </w:r>
    </w:p>
    <w:p w:rsidR="002615FD" w:rsidRPr="00FC2076" w:rsidRDefault="002615FD" w:rsidP="00FC2076">
      <w:pPr>
        <w:jc w:val="both"/>
        <w:rPr>
          <w:sz w:val="24"/>
          <w:szCs w:val="24"/>
        </w:rPr>
      </w:pPr>
      <w:r w:rsidRPr="00FC2076">
        <w:rPr>
          <w:sz w:val="24"/>
          <w:szCs w:val="24"/>
        </w:rPr>
        <w:t>(„Službeni glasnik BiH“, broj 78/14);</w:t>
      </w:r>
    </w:p>
    <w:p w:rsidR="00FC2076" w:rsidRDefault="002615FD" w:rsidP="003E1EF1">
      <w:pPr>
        <w:pStyle w:val="ListParagraph"/>
        <w:numPr>
          <w:ilvl w:val="0"/>
          <w:numId w:val="96"/>
        </w:numPr>
        <w:jc w:val="both"/>
        <w:rPr>
          <w:sz w:val="24"/>
          <w:szCs w:val="24"/>
        </w:rPr>
      </w:pPr>
      <w:r w:rsidRPr="00FC2076">
        <w:rPr>
          <w:sz w:val="24"/>
          <w:szCs w:val="24"/>
        </w:rPr>
        <w:t xml:space="preserve">Odluka o kupovini objekta za smještaj institucija Bosne i Hercegovine u Banja Luci </w:t>
      </w:r>
    </w:p>
    <w:p w:rsidR="002615FD" w:rsidRPr="00FC2076" w:rsidRDefault="002615FD" w:rsidP="00FC2076">
      <w:pPr>
        <w:jc w:val="both"/>
        <w:rPr>
          <w:sz w:val="24"/>
          <w:szCs w:val="24"/>
        </w:rPr>
      </w:pPr>
      <w:r w:rsidRPr="00FC2076">
        <w:rPr>
          <w:sz w:val="24"/>
          <w:szCs w:val="24"/>
        </w:rPr>
        <w:t>(„Službeni glasnik BiH“, broj 78/14);</w:t>
      </w:r>
    </w:p>
    <w:p w:rsidR="00FC2076" w:rsidRDefault="002615FD" w:rsidP="003E1EF1">
      <w:pPr>
        <w:pStyle w:val="ListParagraph"/>
        <w:numPr>
          <w:ilvl w:val="0"/>
          <w:numId w:val="96"/>
        </w:numPr>
        <w:jc w:val="both"/>
        <w:rPr>
          <w:sz w:val="24"/>
          <w:szCs w:val="24"/>
        </w:rPr>
      </w:pPr>
      <w:r w:rsidRPr="00FC2076">
        <w:rPr>
          <w:sz w:val="24"/>
          <w:szCs w:val="24"/>
        </w:rPr>
        <w:t xml:space="preserve">Pravilnik o unutarnjoj organizaciji Službe za zajedničke poslove institucija Bosne i </w:t>
      </w:r>
    </w:p>
    <w:p w:rsidR="002615FD" w:rsidRPr="00FC2076" w:rsidRDefault="002615FD" w:rsidP="00FC2076">
      <w:pPr>
        <w:jc w:val="both"/>
        <w:rPr>
          <w:sz w:val="24"/>
          <w:szCs w:val="24"/>
        </w:rPr>
      </w:pPr>
      <w:r w:rsidRPr="00FC2076">
        <w:rPr>
          <w:sz w:val="24"/>
          <w:szCs w:val="24"/>
        </w:rPr>
        <w:t>Hercegovine broj 01-02-1-2093-20/13 od 28. 4. 2014. godine;</w:t>
      </w:r>
    </w:p>
    <w:p w:rsidR="00FC2076" w:rsidRDefault="002615FD" w:rsidP="003E1EF1">
      <w:pPr>
        <w:pStyle w:val="ListParagraph"/>
        <w:numPr>
          <w:ilvl w:val="0"/>
          <w:numId w:val="96"/>
        </w:numPr>
        <w:jc w:val="both"/>
        <w:rPr>
          <w:sz w:val="24"/>
          <w:szCs w:val="24"/>
        </w:rPr>
      </w:pPr>
      <w:r w:rsidRPr="00FC2076">
        <w:rPr>
          <w:sz w:val="24"/>
          <w:szCs w:val="24"/>
        </w:rPr>
        <w:t>Pravilnik o izmjenama i dopuni Pravilnika o unutranjoj organizaciji SZZP (broj 01-02-</w:t>
      </w:r>
    </w:p>
    <w:p w:rsidR="002615FD" w:rsidRPr="00FC2076" w:rsidRDefault="002615FD" w:rsidP="00FC2076">
      <w:pPr>
        <w:jc w:val="both"/>
        <w:rPr>
          <w:sz w:val="24"/>
          <w:szCs w:val="24"/>
        </w:rPr>
      </w:pPr>
      <w:r w:rsidRPr="00FC2076">
        <w:rPr>
          <w:sz w:val="24"/>
          <w:szCs w:val="24"/>
        </w:rPr>
        <w:t>1-2093-34/13 od 24. 9. 2014. godine.</w:t>
      </w:r>
    </w:p>
    <w:p w:rsidR="002615FD" w:rsidRPr="00435934" w:rsidRDefault="002615FD" w:rsidP="00435934">
      <w:pPr>
        <w:jc w:val="both"/>
        <w:rPr>
          <w:sz w:val="24"/>
          <w:szCs w:val="24"/>
        </w:rPr>
      </w:pPr>
    </w:p>
    <w:p w:rsidR="002615FD" w:rsidRPr="00234661" w:rsidRDefault="002615FD" w:rsidP="00435934">
      <w:pPr>
        <w:jc w:val="both"/>
        <w:rPr>
          <w:sz w:val="22"/>
          <w:szCs w:val="22"/>
        </w:rPr>
      </w:pPr>
      <w:r w:rsidRPr="00234661">
        <w:rPr>
          <w:sz w:val="22"/>
          <w:szCs w:val="22"/>
        </w:rPr>
        <w:t>ZAKLJUČIVANJE</w:t>
      </w:r>
      <w:r w:rsidR="00234661">
        <w:rPr>
          <w:sz w:val="22"/>
          <w:szCs w:val="22"/>
        </w:rPr>
        <w:t xml:space="preserve"> </w:t>
      </w:r>
      <w:r w:rsidRPr="00234661">
        <w:rPr>
          <w:sz w:val="22"/>
          <w:szCs w:val="22"/>
        </w:rPr>
        <w:t xml:space="preserve"> MEĐUNARODNIH</w:t>
      </w:r>
      <w:r w:rsidR="00234661">
        <w:rPr>
          <w:sz w:val="22"/>
          <w:szCs w:val="22"/>
        </w:rPr>
        <w:t xml:space="preserve"> </w:t>
      </w:r>
      <w:r w:rsidRPr="00234661">
        <w:rPr>
          <w:sz w:val="22"/>
          <w:szCs w:val="22"/>
        </w:rPr>
        <w:t xml:space="preserve"> UGOVORA</w:t>
      </w:r>
    </w:p>
    <w:p w:rsidR="00234661" w:rsidRPr="00435934" w:rsidRDefault="00234661" w:rsidP="00435934">
      <w:pPr>
        <w:jc w:val="both"/>
        <w:rPr>
          <w:sz w:val="24"/>
          <w:szCs w:val="24"/>
        </w:rPr>
      </w:pPr>
    </w:p>
    <w:p w:rsidR="002615FD" w:rsidRPr="00435934" w:rsidRDefault="002615FD" w:rsidP="00435934">
      <w:pPr>
        <w:jc w:val="both"/>
        <w:rPr>
          <w:sz w:val="24"/>
          <w:szCs w:val="24"/>
        </w:rPr>
      </w:pPr>
      <w:r w:rsidRPr="00435934">
        <w:rPr>
          <w:sz w:val="24"/>
          <w:szCs w:val="24"/>
        </w:rPr>
        <w:t>U 2014. godini nije bilo zaključenih međunarodnih ugovora.</w:t>
      </w:r>
    </w:p>
    <w:p w:rsidR="002615FD" w:rsidRPr="00435934" w:rsidRDefault="002615FD" w:rsidP="00435934">
      <w:pPr>
        <w:jc w:val="both"/>
        <w:rPr>
          <w:sz w:val="24"/>
          <w:szCs w:val="24"/>
        </w:rPr>
      </w:pPr>
    </w:p>
    <w:p w:rsidR="002615FD" w:rsidRPr="00234661" w:rsidRDefault="002615FD" w:rsidP="00435934">
      <w:pPr>
        <w:jc w:val="both"/>
        <w:rPr>
          <w:sz w:val="22"/>
          <w:szCs w:val="22"/>
        </w:rPr>
      </w:pPr>
      <w:r w:rsidRPr="00234661">
        <w:rPr>
          <w:sz w:val="22"/>
          <w:szCs w:val="22"/>
        </w:rPr>
        <w:t xml:space="preserve">EUROPSKE </w:t>
      </w:r>
      <w:r w:rsidR="00234661" w:rsidRPr="00234661">
        <w:rPr>
          <w:sz w:val="22"/>
          <w:szCs w:val="22"/>
        </w:rPr>
        <w:t xml:space="preserve"> </w:t>
      </w:r>
      <w:r w:rsidRPr="00234661">
        <w:rPr>
          <w:sz w:val="22"/>
          <w:szCs w:val="22"/>
        </w:rPr>
        <w:t>INTEGRACIJE</w:t>
      </w:r>
    </w:p>
    <w:p w:rsidR="00234661" w:rsidRPr="00435934" w:rsidRDefault="00234661" w:rsidP="00435934">
      <w:pPr>
        <w:jc w:val="both"/>
        <w:rPr>
          <w:sz w:val="24"/>
          <w:szCs w:val="24"/>
        </w:rPr>
      </w:pPr>
    </w:p>
    <w:p w:rsidR="002615FD" w:rsidRPr="00435934" w:rsidRDefault="002615FD" w:rsidP="00435934">
      <w:pPr>
        <w:jc w:val="both"/>
        <w:rPr>
          <w:sz w:val="24"/>
          <w:szCs w:val="24"/>
        </w:rPr>
      </w:pPr>
      <w:r w:rsidRPr="00435934">
        <w:rPr>
          <w:sz w:val="24"/>
          <w:szCs w:val="24"/>
        </w:rPr>
        <w:t>U 2014. godini nije bilo aktivnosti vezano za europske integracije.</w:t>
      </w:r>
    </w:p>
    <w:p w:rsidR="002615FD" w:rsidRPr="00435934" w:rsidRDefault="002615FD" w:rsidP="00435934">
      <w:pPr>
        <w:jc w:val="both"/>
        <w:rPr>
          <w:sz w:val="24"/>
          <w:szCs w:val="24"/>
        </w:rPr>
      </w:pPr>
    </w:p>
    <w:p w:rsidR="002615FD" w:rsidRPr="00234661" w:rsidRDefault="002615FD" w:rsidP="00435934">
      <w:pPr>
        <w:jc w:val="both"/>
        <w:rPr>
          <w:sz w:val="22"/>
          <w:szCs w:val="22"/>
        </w:rPr>
      </w:pPr>
      <w:r w:rsidRPr="00234661">
        <w:rPr>
          <w:sz w:val="22"/>
          <w:szCs w:val="22"/>
        </w:rPr>
        <w:t xml:space="preserve">PLANIRANI </w:t>
      </w:r>
      <w:r w:rsidR="00234661">
        <w:rPr>
          <w:sz w:val="22"/>
          <w:szCs w:val="22"/>
        </w:rPr>
        <w:t xml:space="preserve"> </w:t>
      </w:r>
      <w:r w:rsidRPr="00234661">
        <w:rPr>
          <w:sz w:val="22"/>
          <w:szCs w:val="22"/>
        </w:rPr>
        <w:t xml:space="preserve">I </w:t>
      </w:r>
      <w:r w:rsidR="00234661">
        <w:rPr>
          <w:sz w:val="22"/>
          <w:szCs w:val="22"/>
        </w:rPr>
        <w:t xml:space="preserve"> </w:t>
      </w:r>
      <w:r w:rsidRPr="00234661">
        <w:rPr>
          <w:sz w:val="22"/>
          <w:szCs w:val="22"/>
        </w:rPr>
        <w:t xml:space="preserve">REALIZIRANI </w:t>
      </w:r>
      <w:r w:rsidR="00234661">
        <w:rPr>
          <w:sz w:val="22"/>
          <w:szCs w:val="22"/>
        </w:rPr>
        <w:t xml:space="preserve"> </w:t>
      </w:r>
      <w:r w:rsidRPr="00234661">
        <w:rPr>
          <w:sz w:val="22"/>
          <w:szCs w:val="22"/>
        </w:rPr>
        <w:t xml:space="preserve">PROGRAMSKI </w:t>
      </w:r>
      <w:r w:rsidR="00234661">
        <w:rPr>
          <w:sz w:val="22"/>
          <w:szCs w:val="22"/>
        </w:rPr>
        <w:t xml:space="preserve"> </w:t>
      </w:r>
      <w:r w:rsidRPr="00234661">
        <w:rPr>
          <w:sz w:val="22"/>
          <w:szCs w:val="22"/>
        </w:rPr>
        <w:t>ZADACI</w:t>
      </w:r>
    </w:p>
    <w:p w:rsidR="00234661" w:rsidRPr="00435934" w:rsidRDefault="00234661" w:rsidP="00435934">
      <w:pPr>
        <w:jc w:val="both"/>
        <w:rPr>
          <w:sz w:val="24"/>
          <w:szCs w:val="24"/>
        </w:rPr>
      </w:pPr>
    </w:p>
    <w:p w:rsidR="002615FD" w:rsidRPr="00435934" w:rsidRDefault="002615FD" w:rsidP="00435934">
      <w:pPr>
        <w:jc w:val="both"/>
        <w:rPr>
          <w:sz w:val="24"/>
          <w:szCs w:val="24"/>
        </w:rPr>
      </w:pPr>
      <w:r w:rsidRPr="00435934">
        <w:rPr>
          <w:sz w:val="24"/>
          <w:szCs w:val="24"/>
          <w:u w:val="single"/>
        </w:rPr>
        <w:t>Financijska realizacija po odobrenim projektima</w:t>
      </w:r>
      <w:r w:rsidRPr="00435934">
        <w:rPr>
          <w:sz w:val="24"/>
          <w:szCs w:val="24"/>
        </w:rPr>
        <w:t>:</w:t>
      </w:r>
    </w:p>
    <w:p w:rsidR="002615FD" w:rsidRPr="00435934" w:rsidRDefault="002615FD" w:rsidP="00435934">
      <w:pPr>
        <w:jc w:val="both"/>
        <w:rPr>
          <w:sz w:val="24"/>
          <w:szCs w:val="24"/>
          <w:lang w:val="hr-HR"/>
        </w:rPr>
      </w:pPr>
      <w:r w:rsidRPr="00435934">
        <w:rPr>
          <w:sz w:val="24"/>
          <w:szCs w:val="24"/>
          <w:lang w:val="hr-HR"/>
        </w:rPr>
        <w:t>Služba je planirala u proračunskoj 2014. godini, shodno raspoloživim proračunskim sredstvima, realizirati projekte.</w:t>
      </w:r>
    </w:p>
    <w:p w:rsidR="002615FD" w:rsidRPr="00435934" w:rsidRDefault="002615FD" w:rsidP="00435934">
      <w:pPr>
        <w:jc w:val="both"/>
        <w:rPr>
          <w:sz w:val="24"/>
          <w:szCs w:val="24"/>
          <w:lang w:val="hr-HR"/>
        </w:rPr>
      </w:pPr>
      <w:r w:rsidRPr="00435934">
        <w:rPr>
          <w:sz w:val="24"/>
          <w:szCs w:val="24"/>
          <w:lang w:val="hr-HR"/>
        </w:rPr>
        <w:t xml:space="preserve">Za kapitalne </w:t>
      </w:r>
      <w:r w:rsidR="00234661">
        <w:rPr>
          <w:sz w:val="24"/>
          <w:szCs w:val="24"/>
          <w:lang w:val="hr-HR"/>
        </w:rPr>
        <w:t xml:space="preserve">izdatke a za koja su odobrena </w:t>
      </w:r>
      <w:r w:rsidRPr="00435934">
        <w:rPr>
          <w:sz w:val="24"/>
          <w:szCs w:val="24"/>
          <w:lang w:val="hr-HR"/>
        </w:rPr>
        <w:t>sredstva:</w:t>
      </w:r>
    </w:p>
    <w:p w:rsidR="002615FD" w:rsidRPr="00234661" w:rsidRDefault="00234661" w:rsidP="003E1EF1">
      <w:pPr>
        <w:pStyle w:val="ListParagraph"/>
        <w:numPr>
          <w:ilvl w:val="0"/>
          <w:numId w:val="97"/>
        </w:numPr>
        <w:jc w:val="both"/>
        <w:rPr>
          <w:sz w:val="24"/>
          <w:szCs w:val="24"/>
          <w:lang w:val="hr-HR"/>
        </w:rPr>
      </w:pPr>
      <w:r w:rsidRPr="00234661">
        <w:rPr>
          <w:sz w:val="24"/>
          <w:szCs w:val="24"/>
          <w:lang w:val="hr-HR"/>
        </w:rPr>
        <w:t>158.000,00KM za</w:t>
      </w:r>
      <w:r w:rsidR="002615FD" w:rsidRPr="00234661">
        <w:rPr>
          <w:sz w:val="24"/>
          <w:szCs w:val="24"/>
          <w:lang w:val="hr-HR"/>
        </w:rPr>
        <w:t xml:space="preserve"> nabavu opreme;</w:t>
      </w:r>
    </w:p>
    <w:p w:rsidR="002615FD" w:rsidRPr="00234661" w:rsidRDefault="002615FD" w:rsidP="003E1EF1">
      <w:pPr>
        <w:pStyle w:val="ListParagraph"/>
        <w:numPr>
          <w:ilvl w:val="0"/>
          <w:numId w:val="97"/>
        </w:numPr>
        <w:jc w:val="both"/>
        <w:rPr>
          <w:sz w:val="24"/>
          <w:szCs w:val="24"/>
          <w:lang w:val="hr-HR"/>
        </w:rPr>
      </w:pPr>
      <w:r w:rsidRPr="00234661">
        <w:rPr>
          <w:sz w:val="24"/>
          <w:szCs w:val="24"/>
          <w:lang w:val="hr-HR"/>
        </w:rPr>
        <w:t>7.000,00KM za stalna sredstva u obliku prava;</w:t>
      </w:r>
    </w:p>
    <w:p w:rsidR="002615FD" w:rsidRPr="00234661" w:rsidRDefault="002615FD" w:rsidP="003E1EF1">
      <w:pPr>
        <w:pStyle w:val="ListParagraph"/>
        <w:numPr>
          <w:ilvl w:val="0"/>
          <w:numId w:val="97"/>
        </w:numPr>
        <w:jc w:val="both"/>
        <w:rPr>
          <w:sz w:val="24"/>
          <w:szCs w:val="24"/>
          <w:lang w:val="hr-HR"/>
        </w:rPr>
      </w:pPr>
      <w:r w:rsidRPr="00234661">
        <w:rPr>
          <w:sz w:val="24"/>
          <w:szCs w:val="24"/>
          <w:lang w:val="hr-HR"/>
        </w:rPr>
        <w:t>145.000,00KM za rekonstrukciju i investicijsko održavanje objekata institucija BiH.</w:t>
      </w:r>
    </w:p>
    <w:p w:rsidR="00DB3CAA" w:rsidRPr="00435934" w:rsidRDefault="00DB3CAA" w:rsidP="00435934">
      <w:pPr>
        <w:jc w:val="both"/>
        <w:rPr>
          <w:sz w:val="24"/>
          <w:szCs w:val="24"/>
          <w:lang w:val="hr-HR"/>
        </w:rPr>
      </w:pPr>
    </w:p>
    <w:tbl>
      <w:tblPr>
        <w:tblW w:w="9940" w:type="dxa"/>
        <w:tblInd w:w="98" w:type="dxa"/>
        <w:tblLook w:val="04A0"/>
      </w:tblPr>
      <w:tblGrid>
        <w:gridCol w:w="839"/>
        <w:gridCol w:w="3718"/>
        <w:gridCol w:w="1876"/>
        <w:gridCol w:w="1787"/>
        <w:gridCol w:w="1720"/>
      </w:tblGrid>
      <w:tr w:rsidR="002615FD" w:rsidRPr="001F5773" w:rsidTr="00846912">
        <w:trPr>
          <w:trHeight w:val="255"/>
        </w:trPr>
        <w:tc>
          <w:tcPr>
            <w:tcW w:w="839" w:type="dxa"/>
            <w:tcBorders>
              <w:top w:val="single" w:sz="8" w:space="0" w:color="auto"/>
              <w:left w:val="single" w:sz="8" w:space="0" w:color="auto"/>
              <w:bottom w:val="nil"/>
              <w:right w:val="single" w:sz="8" w:space="0" w:color="auto"/>
            </w:tcBorders>
            <w:noWrap/>
            <w:vAlign w:val="bottom"/>
            <w:hideMark/>
          </w:tcPr>
          <w:p w:rsidR="002615FD" w:rsidRPr="00387F42" w:rsidRDefault="002615FD" w:rsidP="00846912">
            <w:pPr>
              <w:jc w:val="center"/>
              <w:rPr>
                <w:b/>
                <w:bCs/>
                <w:lang w:eastAsia="bs-Latn-BA"/>
              </w:rPr>
            </w:pPr>
            <w:r w:rsidRPr="00387F42">
              <w:rPr>
                <w:b/>
                <w:bCs/>
                <w:lang w:eastAsia="bs-Latn-BA"/>
              </w:rPr>
              <w:t>R</w:t>
            </w:r>
            <w:r w:rsidR="00387F42" w:rsidRPr="00387F42">
              <w:rPr>
                <w:b/>
                <w:bCs/>
                <w:lang w:eastAsia="bs-Latn-BA"/>
              </w:rPr>
              <w:t>.</w:t>
            </w:r>
          </w:p>
        </w:tc>
        <w:tc>
          <w:tcPr>
            <w:tcW w:w="3718" w:type="dxa"/>
            <w:vMerge w:val="restart"/>
            <w:tcBorders>
              <w:top w:val="single" w:sz="8" w:space="0" w:color="auto"/>
              <w:left w:val="single" w:sz="8" w:space="0" w:color="auto"/>
              <w:bottom w:val="single" w:sz="8" w:space="0" w:color="000000"/>
              <w:right w:val="single" w:sz="8" w:space="0" w:color="000000"/>
            </w:tcBorders>
            <w:vAlign w:val="center"/>
            <w:hideMark/>
          </w:tcPr>
          <w:p w:rsidR="002615FD" w:rsidRPr="00387F42" w:rsidRDefault="002615FD" w:rsidP="00846912">
            <w:pPr>
              <w:jc w:val="center"/>
              <w:rPr>
                <w:b/>
                <w:bCs/>
                <w:lang w:eastAsia="bs-Latn-BA"/>
              </w:rPr>
            </w:pPr>
            <w:r w:rsidRPr="00387F42">
              <w:rPr>
                <w:b/>
                <w:bCs/>
                <w:lang w:eastAsia="bs-Latn-BA"/>
              </w:rPr>
              <w:t>NAZIV STALNOG SREDSTVA-KAPITALNOG IZDATKA</w:t>
            </w:r>
          </w:p>
        </w:tc>
        <w:tc>
          <w:tcPr>
            <w:tcW w:w="1876" w:type="dxa"/>
            <w:vMerge w:val="restart"/>
            <w:tcBorders>
              <w:top w:val="single" w:sz="8" w:space="0" w:color="auto"/>
              <w:left w:val="single" w:sz="8" w:space="0" w:color="auto"/>
              <w:bottom w:val="single" w:sz="8" w:space="0" w:color="000000"/>
              <w:right w:val="single" w:sz="8" w:space="0" w:color="auto"/>
            </w:tcBorders>
            <w:vAlign w:val="center"/>
            <w:hideMark/>
          </w:tcPr>
          <w:p w:rsidR="002615FD" w:rsidRPr="00387F42" w:rsidRDefault="002615FD" w:rsidP="00846912">
            <w:pPr>
              <w:jc w:val="center"/>
              <w:rPr>
                <w:b/>
                <w:bCs/>
                <w:lang w:eastAsia="bs-Latn-BA"/>
              </w:rPr>
            </w:pPr>
            <w:r w:rsidRPr="00387F42">
              <w:rPr>
                <w:b/>
                <w:bCs/>
                <w:lang w:eastAsia="bs-Latn-BA"/>
              </w:rPr>
              <w:t xml:space="preserve">EKONOMSKI KOD </w:t>
            </w:r>
          </w:p>
        </w:tc>
        <w:tc>
          <w:tcPr>
            <w:tcW w:w="1787" w:type="dxa"/>
            <w:vMerge w:val="restart"/>
            <w:tcBorders>
              <w:top w:val="single" w:sz="8" w:space="0" w:color="auto"/>
              <w:left w:val="single" w:sz="8" w:space="0" w:color="auto"/>
              <w:bottom w:val="single" w:sz="8" w:space="0" w:color="000000"/>
              <w:right w:val="single" w:sz="8" w:space="0" w:color="000000"/>
            </w:tcBorders>
            <w:vAlign w:val="center"/>
            <w:hideMark/>
          </w:tcPr>
          <w:p w:rsidR="002615FD" w:rsidRPr="00387F42" w:rsidRDefault="002615FD" w:rsidP="00846912">
            <w:pPr>
              <w:jc w:val="center"/>
              <w:rPr>
                <w:b/>
                <w:bCs/>
                <w:lang w:eastAsia="bs-Latn-BA"/>
              </w:rPr>
            </w:pPr>
            <w:r w:rsidRPr="00387F42">
              <w:rPr>
                <w:b/>
                <w:bCs/>
                <w:lang w:eastAsia="bs-Latn-BA"/>
              </w:rPr>
              <w:t xml:space="preserve">UKUPAN IZNOS </w:t>
            </w:r>
          </w:p>
        </w:tc>
        <w:tc>
          <w:tcPr>
            <w:tcW w:w="1720" w:type="dxa"/>
            <w:vMerge w:val="restart"/>
            <w:tcBorders>
              <w:top w:val="single" w:sz="8" w:space="0" w:color="auto"/>
              <w:left w:val="single" w:sz="8" w:space="0" w:color="auto"/>
              <w:bottom w:val="single" w:sz="8" w:space="0" w:color="000000"/>
              <w:right w:val="single" w:sz="8" w:space="0" w:color="000000"/>
            </w:tcBorders>
            <w:vAlign w:val="center"/>
            <w:hideMark/>
          </w:tcPr>
          <w:p w:rsidR="002615FD" w:rsidRPr="00387F42" w:rsidRDefault="002615FD" w:rsidP="00846912">
            <w:pPr>
              <w:jc w:val="center"/>
              <w:rPr>
                <w:b/>
                <w:bCs/>
                <w:lang w:eastAsia="bs-Latn-BA"/>
              </w:rPr>
            </w:pPr>
            <w:r w:rsidRPr="00387F42">
              <w:rPr>
                <w:b/>
                <w:bCs/>
                <w:lang w:eastAsia="bs-Latn-BA"/>
              </w:rPr>
              <w:t>REALIZIRANO</w:t>
            </w:r>
          </w:p>
        </w:tc>
      </w:tr>
      <w:tr w:rsidR="002615FD" w:rsidRPr="001F5773" w:rsidTr="00846912">
        <w:trPr>
          <w:trHeight w:val="276"/>
        </w:trPr>
        <w:tc>
          <w:tcPr>
            <w:tcW w:w="839" w:type="dxa"/>
            <w:vMerge w:val="restart"/>
            <w:tcBorders>
              <w:top w:val="nil"/>
              <w:left w:val="single" w:sz="8" w:space="0" w:color="auto"/>
              <w:bottom w:val="single" w:sz="8" w:space="0" w:color="000000"/>
              <w:right w:val="single" w:sz="8" w:space="0" w:color="auto"/>
            </w:tcBorders>
            <w:vAlign w:val="center"/>
            <w:hideMark/>
          </w:tcPr>
          <w:p w:rsidR="002615FD" w:rsidRPr="00387F42" w:rsidRDefault="002615FD" w:rsidP="00846912">
            <w:pPr>
              <w:jc w:val="center"/>
              <w:rPr>
                <w:b/>
                <w:bCs/>
                <w:lang w:eastAsia="bs-Latn-BA"/>
              </w:rPr>
            </w:pPr>
            <w:r w:rsidRPr="00387F42">
              <w:rPr>
                <w:b/>
                <w:bCs/>
                <w:lang w:eastAsia="bs-Latn-BA"/>
              </w:rPr>
              <w:t>BROJ</w:t>
            </w:r>
          </w:p>
        </w:tc>
        <w:tc>
          <w:tcPr>
            <w:tcW w:w="0" w:type="auto"/>
            <w:vMerge/>
            <w:tcBorders>
              <w:top w:val="single" w:sz="8" w:space="0" w:color="auto"/>
              <w:left w:val="single" w:sz="8" w:space="0" w:color="auto"/>
              <w:bottom w:val="single" w:sz="8" w:space="0" w:color="000000"/>
              <w:right w:val="single" w:sz="8" w:space="0" w:color="000000"/>
            </w:tcBorders>
            <w:vAlign w:val="center"/>
            <w:hideMark/>
          </w:tcPr>
          <w:p w:rsidR="002615FD" w:rsidRPr="00387F42" w:rsidRDefault="002615FD" w:rsidP="00846912">
            <w:pPr>
              <w:rPr>
                <w:b/>
                <w:bCs/>
                <w:lang w:eastAsia="bs-Latn-BA"/>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2615FD" w:rsidRPr="00387F42" w:rsidRDefault="002615FD" w:rsidP="00846912">
            <w:pPr>
              <w:rPr>
                <w:b/>
                <w:bCs/>
                <w:lang w:eastAsia="bs-Latn-BA"/>
              </w:rPr>
            </w:pPr>
          </w:p>
        </w:tc>
        <w:tc>
          <w:tcPr>
            <w:tcW w:w="0" w:type="auto"/>
            <w:vMerge/>
            <w:tcBorders>
              <w:top w:val="single" w:sz="8" w:space="0" w:color="auto"/>
              <w:left w:val="single" w:sz="8" w:space="0" w:color="auto"/>
              <w:bottom w:val="single" w:sz="8" w:space="0" w:color="000000"/>
              <w:right w:val="single" w:sz="8" w:space="0" w:color="000000"/>
            </w:tcBorders>
            <w:vAlign w:val="center"/>
            <w:hideMark/>
          </w:tcPr>
          <w:p w:rsidR="002615FD" w:rsidRPr="00387F42" w:rsidRDefault="002615FD" w:rsidP="00846912">
            <w:pPr>
              <w:rPr>
                <w:b/>
                <w:bCs/>
                <w:lang w:eastAsia="bs-Latn-BA"/>
              </w:rPr>
            </w:pPr>
          </w:p>
        </w:tc>
        <w:tc>
          <w:tcPr>
            <w:tcW w:w="0" w:type="auto"/>
            <w:vMerge/>
            <w:tcBorders>
              <w:top w:val="single" w:sz="8" w:space="0" w:color="auto"/>
              <w:left w:val="single" w:sz="8" w:space="0" w:color="auto"/>
              <w:bottom w:val="single" w:sz="8" w:space="0" w:color="000000"/>
              <w:right w:val="single" w:sz="8" w:space="0" w:color="000000"/>
            </w:tcBorders>
            <w:vAlign w:val="center"/>
            <w:hideMark/>
          </w:tcPr>
          <w:p w:rsidR="002615FD" w:rsidRPr="00387F42" w:rsidRDefault="002615FD" w:rsidP="00846912">
            <w:pPr>
              <w:rPr>
                <w:b/>
                <w:bCs/>
                <w:lang w:eastAsia="bs-Latn-BA"/>
              </w:rPr>
            </w:pPr>
          </w:p>
        </w:tc>
      </w:tr>
      <w:tr w:rsidR="002615FD" w:rsidRPr="001F5773" w:rsidTr="00846912">
        <w:trPr>
          <w:trHeight w:val="510"/>
        </w:trPr>
        <w:tc>
          <w:tcPr>
            <w:tcW w:w="0" w:type="auto"/>
            <w:vMerge/>
            <w:tcBorders>
              <w:top w:val="nil"/>
              <w:left w:val="single" w:sz="8" w:space="0" w:color="auto"/>
              <w:bottom w:val="single" w:sz="8" w:space="0" w:color="000000"/>
              <w:right w:val="single" w:sz="8" w:space="0" w:color="auto"/>
            </w:tcBorders>
            <w:vAlign w:val="center"/>
            <w:hideMark/>
          </w:tcPr>
          <w:p w:rsidR="002615FD" w:rsidRPr="00387F42" w:rsidRDefault="002615FD" w:rsidP="00846912">
            <w:pPr>
              <w:rPr>
                <w:b/>
                <w:bCs/>
                <w:lang w:eastAsia="bs-Latn-BA"/>
              </w:rPr>
            </w:pPr>
          </w:p>
        </w:tc>
        <w:tc>
          <w:tcPr>
            <w:tcW w:w="0" w:type="auto"/>
            <w:vMerge/>
            <w:tcBorders>
              <w:top w:val="single" w:sz="8" w:space="0" w:color="auto"/>
              <w:left w:val="single" w:sz="8" w:space="0" w:color="auto"/>
              <w:bottom w:val="single" w:sz="8" w:space="0" w:color="000000"/>
              <w:right w:val="single" w:sz="8" w:space="0" w:color="000000"/>
            </w:tcBorders>
            <w:vAlign w:val="center"/>
            <w:hideMark/>
          </w:tcPr>
          <w:p w:rsidR="002615FD" w:rsidRPr="00387F42" w:rsidRDefault="002615FD" w:rsidP="00846912">
            <w:pPr>
              <w:rPr>
                <w:b/>
                <w:bCs/>
                <w:lang w:eastAsia="bs-Latn-BA"/>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2615FD" w:rsidRPr="00387F42" w:rsidRDefault="002615FD" w:rsidP="00846912">
            <w:pPr>
              <w:rPr>
                <w:b/>
                <w:bCs/>
                <w:lang w:eastAsia="bs-Latn-BA"/>
              </w:rPr>
            </w:pPr>
          </w:p>
        </w:tc>
        <w:tc>
          <w:tcPr>
            <w:tcW w:w="0" w:type="auto"/>
            <w:vMerge/>
            <w:tcBorders>
              <w:top w:val="single" w:sz="8" w:space="0" w:color="auto"/>
              <w:left w:val="single" w:sz="8" w:space="0" w:color="auto"/>
              <w:bottom w:val="single" w:sz="8" w:space="0" w:color="000000"/>
              <w:right w:val="single" w:sz="8" w:space="0" w:color="000000"/>
            </w:tcBorders>
            <w:vAlign w:val="center"/>
            <w:hideMark/>
          </w:tcPr>
          <w:p w:rsidR="002615FD" w:rsidRPr="00387F42" w:rsidRDefault="002615FD" w:rsidP="00846912">
            <w:pPr>
              <w:rPr>
                <w:b/>
                <w:bCs/>
                <w:lang w:eastAsia="bs-Latn-BA"/>
              </w:rPr>
            </w:pPr>
          </w:p>
        </w:tc>
        <w:tc>
          <w:tcPr>
            <w:tcW w:w="0" w:type="auto"/>
            <w:vMerge/>
            <w:tcBorders>
              <w:top w:val="single" w:sz="8" w:space="0" w:color="auto"/>
              <w:left w:val="single" w:sz="8" w:space="0" w:color="auto"/>
              <w:bottom w:val="single" w:sz="8" w:space="0" w:color="000000"/>
              <w:right w:val="single" w:sz="8" w:space="0" w:color="000000"/>
            </w:tcBorders>
            <w:vAlign w:val="center"/>
            <w:hideMark/>
          </w:tcPr>
          <w:p w:rsidR="002615FD" w:rsidRPr="00387F42" w:rsidRDefault="002615FD" w:rsidP="00846912">
            <w:pPr>
              <w:rPr>
                <w:b/>
                <w:bCs/>
                <w:lang w:eastAsia="bs-Latn-BA"/>
              </w:rPr>
            </w:pPr>
          </w:p>
        </w:tc>
      </w:tr>
      <w:tr w:rsidR="002615FD" w:rsidRPr="001F5773" w:rsidTr="00846912">
        <w:trPr>
          <w:trHeight w:val="990"/>
        </w:trPr>
        <w:tc>
          <w:tcPr>
            <w:tcW w:w="839" w:type="dxa"/>
            <w:tcBorders>
              <w:top w:val="single" w:sz="4" w:space="0" w:color="auto"/>
              <w:left w:val="single" w:sz="4" w:space="0" w:color="auto"/>
              <w:bottom w:val="single" w:sz="4" w:space="0" w:color="auto"/>
              <w:right w:val="single" w:sz="4" w:space="0" w:color="auto"/>
            </w:tcBorders>
            <w:shd w:val="clear" w:color="auto" w:fill="D9D9D9"/>
            <w:noWrap/>
            <w:vAlign w:val="bottom"/>
            <w:hideMark/>
          </w:tcPr>
          <w:p w:rsidR="002615FD" w:rsidRPr="00387F42" w:rsidRDefault="002615FD" w:rsidP="00846912">
            <w:pPr>
              <w:jc w:val="center"/>
              <w:rPr>
                <w:b/>
                <w:bCs/>
                <w:lang w:eastAsia="bs-Latn-BA"/>
              </w:rPr>
            </w:pPr>
            <w:r w:rsidRPr="00387F42">
              <w:rPr>
                <w:b/>
                <w:bCs/>
                <w:lang w:eastAsia="bs-Latn-BA"/>
              </w:rPr>
              <w:t>I</w:t>
            </w:r>
          </w:p>
        </w:tc>
        <w:tc>
          <w:tcPr>
            <w:tcW w:w="3718" w:type="dxa"/>
            <w:tcBorders>
              <w:top w:val="single" w:sz="8" w:space="0" w:color="auto"/>
              <w:left w:val="nil"/>
              <w:bottom w:val="nil"/>
              <w:right w:val="nil"/>
            </w:tcBorders>
            <w:shd w:val="clear" w:color="auto" w:fill="BFBFBF"/>
            <w:vAlign w:val="center"/>
            <w:hideMark/>
          </w:tcPr>
          <w:p w:rsidR="002615FD" w:rsidRPr="00387F42" w:rsidRDefault="002615FD" w:rsidP="00846912">
            <w:pPr>
              <w:jc w:val="center"/>
              <w:rPr>
                <w:b/>
                <w:bCs/>
                <w:lang w:eastAsia="bs-Latn-BA"/>
              </w:rPr>
            </w:pPr>
            <w:r w:rsidRPr="00387F42">
              <w:rPr>
                <w:b/>
                <w:bCs/>
                <w:lang w:eastAsia="bs-Latn-BA"/>
              </w:rPr>
              <w:t>REKONSTRUKCIJA I INVESTICIONO ODRŽAVANJE</w:t>
            </w:r>
          </w:p>
        </w:tc>
        <w:tc>
          <w:tcPr>
            <w:tcW w:w="1876"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2615FD" w:rsidRPr="00387F42" w:rsidRDefault="002615FD" w:rsidP="00846912">
            <w:pPr>
              <w:jc w:val="center"/>
              <w:rPr>
                <w:b/>
                <w:bCs/>
                <w:lang w:eastAsia="bs-Latn-BA"/>
              </w:rPr>
            </w:pPr>
            <w:r w:rsidRPr="00387F42">
              <w:rPr>
                <w:b/>
                <w:bCs/>
                <w:lang w:eastAsia="bs-Latn-BA"/>
              </w:rPr>
              <w:t> </w:t>
            </w:r>
          </w:p>
        </w:tc>
        <w:tc>
          <w:tcPr>
            <w:tcW w:w="1787" w:type="dxa"/>
            <w:tcBorders>
              <w:top w:val="single" w:sz="4" w:space="0" w:color="auto"/>
              <w:left w:val="nil"/>
              <w:bottom w:val="single" w:sz="4" w:space="0" w:color="auto"/>
              <w:right w:val="single" w:sz="4" w:space="0" w:color="auto"/>
            </w:tcBorders>
            <w:shd w:val="clear" w:color="auto" w:fill="BFBFBF"/>
            <w:vAlign w:val="center"/>
            <w:hideMark/>
          </w:tcPr>
          <w:p w:rsidR="002615FD" w:rsidRPr="00387F42" w:rsidRDefault="002615FD" w:rsidP="00846912">
            <w:pPr>
              <w:jc w:val="right"/>
              <w:rPr>
                <w:b/>
                <w:bCs/>
                <w:lang w:eastAsia="bs-Latn-BA"/>
              </w:rPr>
            </w:pPr>
            <w:r w:rsidRPr="00387F42">
              <w:rPr>
                <w:b/>
                <w:bCs/>
                <w:lang w:eastAsia="bs-Latn-BA"/>
              </w:rPr>
              <w:t>145.000,00</w:t>
            </w:r>
          </w:p>
        </w:tc>
        <w:tc>
          <w:tcPr>
            <w:tcW w:w="1720" w:type="dxa"/>
            <w:tcBorders>
              <w:top w:val="single" w:sz="4" w:space="0" w:color="auto"/>
              <w:left w:val="nil"/>
              <w:bottom w:val="single" w:sz="4" w:space="0" w:color="auto"/>
              <w:right w:val="single" w:sz="4" w:space="0" w:color="auto"/>
            </w:tcBorders>
            <w:shd w:val="clear" w:color="auto" w:fill="BFBFBF"/>
            <w:vAlign w:val="center"/>
            <w:hideMark/>
          </w:tcPr>
          <w:p w:rsidR="002615FD" w:rsidRPr="00387F42" w:rsidRDefault="002615FD" w:rsidP="00846912">
            <w:pPr>
              <w:jc w:val="right"/>
              <w:rPr>
                <w:b/>
                <w:bCs/>
                <w:lang w:eastAsia="bs-Latn-BA"/>
              </w:rPr>
            </w:pPr>
            <w:r w:rsidRPr="00387F42">
              <w:rPr>
                <w:b/>
                <w:bCs/>
                <w:lang w:eastAsia="bs-Latn-BA"/>
              </w:rPr>
              <w:t>100.282,32</w:t>
            </w:r>
          </w:p>
        </w:tc>
      </w:tr>
      <w:tr w:rsidR="002615FD" w:rsidRPr="001F5773" w:rsidTr="00846912">
        <w:trPr>
          <w:trHeight w:val="930"/>
        </w:trPr>
        <w:tc>
          <w:tcPr>
            <w:tcW w:w="839" w:type="dxa"/>
            <w:tcBorders>
              <w:top w:val="nil"/>
              <w:left w:val="single" w:sz="4" w:space="0" w:color="auto"/>
              <w:bottom w:val="single" w:sz="4" w:space="0" w:color="auto"/>
              <w:right w:val="single" w:sz="4" w:space="0" w:color="auto"/>
            </w:tcBorders>
            <w:noWrap/>
            <w:vAlign w:val="bottom"/>
            <w:hideMark/>
          </w:tcPr>
          <w:p w:rsidR="002615FD" w:rsidRPr="00387F42" w:rsidRDefault="002615FD" w:rsidP="00846912">
            <w:pPr>
              <w:jc w:val="right"/>
              <w:rPr>
                <w:lang w:eastAsia="bs-Latn-BA"/>
              </w:rPr>
            </w:pPr>
            <w:r w:rsidRPr="00387F42">
              <w:rPr>
                <w:lang w:eastAsia="bs-Latn-BA"/>
              </w:rPr>
              <w:t>1</w:t>
            </w:r>
          </w:p>
        </w:tc>
        <w:tc>
          <w:tcPr>
            <w:tcW w:w="3718" w:type="dxa"/>
            <w:tcBorders>
              <w:top w:val="single" w:sz="4" w:space="0" w:color="auto"/>
              <w:left w:val="nil"/>
              <w:bottom w:val="single" w:sz="4" w:space="0" w:color="auto"/>
              <w:right w:val="single" w:sz="4" w:space="0" w:color="000000"/>
            </w:tcBorders>
            <w:shd w:val="clear" w:color="auto" w:fill="FFFFFF"/>
            <w:vAlign w:val="center"/>
            <w:hideMark/>
          </w:tcPr>
          <w:p w:rsidR="002615FD" w:rsidRPr="00387F42" w:rsidRDefault="002615FD" w:rsidP="00846912">
            <w:pPr>
              <w:jc w:val="center"/>
              <w:rPr>
                <w:lang w:eastAsia="bs-Latn-BA"/>
              </w:rPr>
            </w:pPr>
            <w:r w:rsidRPr="00387F42">
              <w:rPr>
                <w:lang w:eastAsia="bs-Latn-BA"/>
              </w:rPr>
              <w:t>Zamjena sustava upravljanja liftovima u Zgradi prijateljstva</w:t>
            </w:r>
          </w:p>
        </w:tc>
        <w:tc>
          <w:tcPr>
            <w:tcW w:w="1876" w:type="dxa"/>
            <w:tcBorders>
              <w:top w:val="nil"/>
              <w:left w:val="nil"/>
              <w:bottom w:val="single" w:sz="4" w:space="0" w:color="auto"/>
              <w:right w:val="single" w:sz="4" w:space="0" w:color="auto"/>
            </w:tcBorders>
            <w:noWrap/>
            <w:vAlign w:val="center"/>
            <w:hideMark/>
          </w:tcPr>
          <w:p w:rsidR="002615FD" w:rsidRPr="00387F42" w:rsidRDefault="002615FD" w:rsidP="00846912">
            <w:pPr>
              <w:jc w:val="center"/>
              <w:rPr>
                <w:b/>
                <w:bCs/>
                <w:lang w:eastAsia="bs-Latn-BA"/>
              </w:rPr>
            </w:pPr>
            <w:r w:rsidRPr="00387F42">
              <w:rPr>
                <w:b/>
                <w:bCs/>
                <w:lang w:eastAsia="bs-Latn-BA"/>
              </w:rPr>
              <w:t>821624</w:t>
            </w:r>
          </w:p>
        </w:tc>
        <w:tc>
          <w:tcPr>
            <w:tcW w:w="1787" w:type="dxa"/>
            <w:tcBorders>
              <w:top w:val="single" w:sz="4" w:space="0" w:color="auto"/>
              <w:left w:val="nil"/>
              <w:bottom w:val="single" w:sz="4" w:space="0" w:color="auto"/>
              <w:right w:val="single" w:sz="4" w:space="0" w:color="auto"/>
            </w:tcBorders>
            <w:vAlign w:val="center"/>
            <w:hideMark/>
          </w:tcPr>
          <w:p w:rsidR="002615FD" w:rsidRPr="00387F42" w:rsidRDefault="002615FD" w:rsidP="00846912">
            <w:pPr>
              <w:jc w:val="right"/>
              <w:rPr>
                <w:b/>
                <w:bCs/>
                <w:lang w:eastAsia="bs-Latn-BA"/>
              </w:rPr>
            </w:pPr>
            <w:r w:rsidRPr="00387F42">
              <w:rPr>
                <w:b/>
                <w:bCs/>
                <w:lang w:eastAsia="bs-Latn-BA"/>
              </w:rPr>
              <w:t>125.000,00</w:t>
            </w:r>
          </w:p>
        </w:tc>
        <w:tc>
          <w:tcPr>
            <w:tcW w:w="1720" w:type="dxa"/>
            <w:tcBorders>
              <w:top w:val="single" w:sz="4" w:space="0" w:color="auto"/>
              <w:left w:val="nil"/>
              <w:bottom w:val="single" w:sz="4" w:space="0" w:color="auto"/>
              <w:right w:val="single" w:sz="4" w:space="0" w:color="000000"/>
            </w:tcBorders>
            <w:vAlign w:val="bottom"/>
            <w:hideMark/>
          </w:tcPr>
          <w:p w:rsidR="002615FD" w:rsidRPr="00387F42" w:rsidRDefault="002615FD" w:rsidP="00846912">
            <w:pPr>
              <w:jc w:val="right"/>
              <w:rPr>
                <w:b/>
                <w:bCs/>
                <w:lang w:eastAsia="bs-Latn-BA"/>
              </w:rPr>
            </w:pPr>
            <w:r w:rsidRPr="00387F42">
              <w:rPr>
                <w:b/>
                <w:bCs/>
                <w:lang w:eastAsia="bs-Latn-BA"/>
              </w:rPr>
              <w:t>83.202,92</w:t>
            </w:r>
          </w:p>
        </w:tc>
      </w:tr>
      <w:tr w:rsidR="002615FD" w:rsidRPr="001F5773" w:rsidTr="00846912">
        <w:trPr>
          <w:trHeight w:val="825"/>
        </w:trPr>
        <w:tc>
          <w:tcPr>
            <w:tcW w:w="839" w:type="dxa"/>
            <w:tcBorders>
              <w:top w:val="nil"/>
              <w:left w:val="single" w:sz="4" w:space="0" w:color="auto"/>
              <w:bottom w:val="single" w:sz="4" w:space="0" w:color="auto"/>
              <w:right w:val="single" w:sz="4" w:space="0" w:color="auto"/>
            </w:tcBorders>
            <w:noWrap/>
            <w:vAlign w:val="bottom"/>
            <w:hideMark/>
          </w:tcPr>
          <w:p w:rsidR="002615FD" w:rsidRPr="00387F42" w:rsidRDefault="002615FD" w:rsidP="00846912">
            <w:pPr>
              <w:jc w:val="right"/>
              <w:rPr>
                <w:lang w:eastAsia="bs-Latn-BA"/>
              </w:rPr>
            </w:pPr>
            <w:r w:rsidRPr="00387F42">
              <w:rPr>
                <w:lang w:eastAsia="bs-Latn-BA"/>
              </w:rPr>
              <w:t>2</w:t>
            </w:r>
          </w:p>
        </w:tc>
        <w:tc>
          <w:tcPr>
            <w:tcW w:w="3718" w:type="dxa"/>
            <w:tcBorders>
              <w:top w:val="single" w:sz="4" w:space="0" w:color="auto"/>
              <w:left w:val="nil"/>
              <w:bottom w:val="single" w:sz="4" w:space="0" w:color="auto"/>
              <w:right w:val="single" w:sz="4" w:space="0" w:color="000000"/>
            </w:tcBorders>
            <w:shd w:val="clear" w:color="auto" w:fill="FFFFFF"/>
            <w:vAlign w:val="center"/>
            <w:hideMark/>
          </w:tcPr>
          <w:p w:rsidR="002615FD" w:rsidRPr="00387F42" w:rsidRDefault="002615FD" w:rsidP="00846912">
            <w:pPr>
              <w:jc w:val="center"/>
              <w:rPr>
                <w:lang w:eastAsia="bs-Latn-BA"/>
              </w:rPr>
            </w:pPr>
            <w:r w:rsidRPr="00387F42">
              <w:rPr>
                <w:lang w:eastAsia="bs-Latn-BA"/>
              </w:rPr>
              <w:t>Vanjska rasvjeta za pritvor SUD BIH</w:t>
            </w:r>
          </w:p>
        </w:tc>
        <w:tc>
          <w:tcPr>
            <w:tcW w:w="1876" w:type="dxa"/>
            <w:tcBorders>
              <w:top w:val="nil"/>
              <w:left w:val="nil"/>
              <w:bottom w:val="single" w:sz="4" w:space="0" w:color="auto"/>
              <w:right w:val="single" w:sz="4" w:space="0" w:color="auto"/>
            </w:tcBorders>
            <w:noWrap/>
            <w:vAlign w:val="center"/>
            <w:hideMark/>
          </w:tcPr>
          <w:p w:rsidR="002615FD" w:rsidRPr="00387F42" w:rsidRDefault="002615FD" w:rsidP="00846912">
            <w:pPr>
              <w:jc w:val="center"/>
              <w:rPr>
                <w:b/>
                <w:bCs/>
                <w:lang w:eastAsia="bs-Latn-BA"/>
              </w:rPr>
            </w:pPr>
            <w:r w:rsidRPr="00387F42">
              <w:rPr>
                <w:b/>
                <w:bCs/>
                <w:lang w:eastAsia="bs-Latn-BA"/>
              </w:rPr>
              <w:t>821624</w:t>
            </w:r>
          </w:p>
        </w:tc>
        <w:tc>
          <w:tcPr>
            <w:tcW w:w="1787" w:type="dxa"/>
            <w:tcBorders>
              <w:top w:val="single" w:sz="4" w:space="0" w:color="auto"/>
              <w:left w:val="nil"/>
              <w:bottom w:val="single" w:sz="4" w:space="0" w:color="auto"/>
              <w:right w:val="single" w:sz="4" w:space="0" w:color="auto"/>
            </w:tcBorders>
            <w:vAlign w:val="center"/>
            <w:hideMark/>
          </w:tcPr>
          <w:p w:rsidR="002615FD" w:rsidRPr="00387F42" w:rsidRDefault="002615FD" w:rsidP="00846912">
            <w:pPr>
              <w:jc w:val="right"/>
              <w:rPr>
                <w:b/>
                <w:bCs/>
                <w:lang w:eastAsia="bs-Latn-BA"/>
              </w:rPr>
            </w:pPr>
            <w:r w:rsidRPr="00387F42">
              <w:rPr>
                <w:b/>
                <w:bCs/>
                <w:lang w:eastAsia="bs-Latn-BA"/>
              </w:rPr>
              <w:t>10.000,00</w:t>
            </w:r>
          </w:p>
        </w:tc>
        <w:tc>
          <w:tcPr>
            <w:tcW w:w="1720" w:type="dxa"/>
            <w:tcBorders>
              <w:top w:val="single" w:sz="4" w:space="0" w:color="auto"/>
              <w:left w:val="nil"/>
              <w:bottom w:val="single" w:sz="4" w:space="0" w:color="auto"/>
              <w:right w:val="single" w:sz="4" w:space="0" w:color="000000"/>
            </w:tcBorders>
            <w:vAlign w:val="center"/>
            <w:hideMark/>
          </w:tcPr>
          <w:p w:rsidR="002615FD" w:rsidRPr="00387F42" w:rsidRDefault="002615FD" w:rsidP="00846912">
            <w:pPr>
              <w:jc w:val="right"/>
              <w:rPr>
                <w:b/>
                <w:bCs/>
                <w:lang w:eastAsia="bs-Latn-BA"/>
              </w:rPr>
            </w:pPr>
            <w:r w:rsidRPr="00387F42">
              <w:rPr>
                <w:b/>
                <w:bCs/>
                <w:lang w:eastAsia="bs-Latn-BA"/>
              </w:rPr>
              <w:t>9.959,40</w:t>
            </w:r>
          </w:p>
        </w:tc>
      </w:tr>
      <w:tr w:rsidR="002615FD" w:rsidRPr="001F5773" w:rsidTr="00846912">
        <w:trPr>
          <w:trHeight w:val="600"/>
        </w:trPr>
        <w:tc>
          <w:tcPr>
            <w:tcW w:w="839" w:type="dxa"/>
            <w:tcBorders>
              <w:top w:val="single" w:sz="4" w:space="0" w:color="auto"/>
              <w:left w:val="single" w:sz="4" w:space="0" w:color="auto"/>
              <w:bottom w:val="single" w:sz="4" w:space="0" w:color="auto"/>
              <w:right w:val="single" w:sz="4" w:space="0" w:color="auto"/>
            </w:tcBorders>
            <w:noWrap/>
            <w:vAlign w:val="bottom"/>
            <w:hideMark/>
          </w:tcPr>
          <w:p w:rsidR="002615FD" w:rsidRPr="00387F42" w:rsidRDefault="002615FD" w:rsidP="00846912">
            <w:pPr>
              <w:jc w:val="right"/>
              <w:rPr>
                <w:lang w:eastAsia="bs-Latn-BA"/>
              </w:rPr>
            </w:pPr>
            <w:r w:rsidRPr="00387F42">
              <w:rPr>
                <w:lang w:eastAsia="bs-Latn-BA"/>
              </w:rPr>
              <w:t>3</w:t>
            </w:r>
          </w:p>
        </w:tc>
        <w:tc>
          <w:tcPr>
            <w:tcW w:w="3718" w:type="dxa"/>
            <w:tcBorders>
              <w:top w:val="single" w:sz="4" w:space="0" w:color="auto"/>
              <w:left w:val="nil"/>
              <w:bottom w:val="single" w:sz="4" w:space="0" w:color="auto"/>
              <w:right w:val="single" w:sz="4" w:space="0" w:color="000000"/>
            </w:tcBorders>
            <w:shd w:val="clear" w:color="auto" w:fill="FFFFFF"/>
            <w:vAlign w:val="center"/>
            <w:hideMark/>
          </w:tcPr>
          <w:p w:rsidR="002615FD" w:rsidRPr="00387F42" w:rsidRDefault="002615FD" w:rsidP="00846912">
            <w:pPr>
              <w:jc w:val="center"/>
              <w:rPr>
                <w:lang w:eastAsia="bs-Latn-BA"/>
              </w:rPr>
            </w:pPr>
            <w:r w:rsidRPr="00387F42">
              <w:rPr>
                <w:lang w:eastAsia="bs-Latn-BA"/>
              </w:rPr>
              <w:t>Sanacija PP stepeništa u SUD BIH</w:t>
            </w:r>
          </w:p>
        </w:tc>
        <w:tc>
          <w:tcPr>
            <w:tcW w:w="1876" w:type="dxa"/>
            <w:tcBorders>
              <w:top w:val="single" w:sz="4" w:space="0" w:color="auto"/>
              <w:left w:val="nil"/>
              <w:bottom w:val="single" w:sz="4" w:space="0" w:color="auto"/>
              <w:right w:val="single" w:sz="4" w:space="0" w:color="auto"/>
            </w:tcBorders>
            <w:noWrap/>
            <w:vAlign w:val="center"/>
            <w:hideMark/>
          </w:tcPr>
          <w:p w:rsidR="002615FD" w:rsidRPr="00387F42" w:rsidRDefault="002615FD" w:rsidP="00846912">
            <w:pPr>
              <w:jc w:val="center"/>
              <w:rPr>
                <w:b/>
                <w:bCs/>
                <w:lang w:eastAsia="bs-Latn-BA"/>
              </w:rPr>
            </w:pPr>
            <w:r w:rsidRPr="00387F42">
              <w:rPr>
                <w:b/>
                <w:bCs/>
                <w:lang w:eastAsia="bs-Latn-BA"/>
              </w:rPr>
              <w:t>821624</w:t>
            </w:r>
          </w:p>
        </w:tc>
        <w:tc>
          <w:tcPr>
            <w:tcW w:w="1787" w:type="dxa"/>
            <w:tcBorders>
              <w:top w:val="single" w:sz="4" w:space="0" w:color="auto"/>
              <w:left w:val="nil"/>
              <w:bottom w:val="single" w:sz="4" w:space="0" w:color="auto"/>
              <w:right w:val="single" w:sz="4" w:space="0" w:color="auto"/>
            </w:tcBorders>
            <w:vAlign w:val="center"/>
            <w:hideMark/>
          </w:tcPr>
          <w:p w:rsidR="002615FD" w:rsidRPr="00387F42" w:rsidRDefault="002615FD" w:rsidP="00846912">
            <w:pPr>
              <w:jc w:val="right"/>
              <w:rPr>
                <w:b/>
                <w:bCs/>
                <w:lang w:eastAsia="bs-Latn-BA"/>
              </w:rPr>
            </w:pPr>
            <w:r w:rsidRPr="00387F42">
              <w:rPr>
                <w:b/>
                <w:bCs/>
                <w:lang w:eastAsia="bs-Latn-BA"/>
              </w:rPr>
              <w:t>10.000,00</w:t>
            </w:r>
          </w:p>
        </w:tc>
        <w:tc>
          <w:tcPr>
            <w:tcW w:w="1720" w:type="dxa"/>
            <w:tcBorders>
              <w:top w:val="single" w:sz="4" w:space="0" w:color="auto"/>
              <w:left w:val="nil"/>
              <w:bottom w:val="single" w:sz="4" w:space="0" w:color="auto"/>
              <w:right w:val="single" w:sz="4" w:space="0" w:color="000000"/>
            </w:tcBorders>
            <w:vAlign w:val="center"/>
            <w:hideMark/>
          </w:tcPr>
          <w:p w:rsidR="002615FD" w:rsidRPr="00387F42" w:rsidRDefault="002615FD" w:rsidP="00846912">
            <w:pPr>
              <w:jc w:val="right"/>
              <w:rPr>
                <w:b/>
                <w:bCs/>
                <w:lang w:eastAsia="bs-Latn-BA"/>
              </w:rPr>
            </w:pPr>
            <w:r w:rsidRPr="00387F42">
              <w:rPr>
                <w:b/>
                <w:bCs/>
                <w:lang w:eastAsia="bs-Latn-BA"/>
              </w:rPr>
              <w:t>7.120,00</w:t>
            </w:r>
          </w:p>
        </w:tc>
      </w:tr>
      <w:tr w:rsidR="002615FD" w:rsidRPr="001F5773" w:rsidTr="00846912">
        <w:trPr>
          <w:trHeight w:val="660"/>
        </w:trPr>
        <w:tc>
          <w:tcPr>
            <w:tcW w:w="839" w:type="dxa"/>
            <w:tcBorders>
              <w:top w:val="nil"/>
              <w:left w:val="single" w:sz="4" w:space="0" w:color="auto"/>
              <w:bottom w:val="single" w:sz="4" w:space="0" w:color="auto"/>
              <w:right w:val="single" w:sz="4" w:space="0" w:color="auto"/>
            </w:tcBorders>
            <w:shd w:val="clear" w:color="auto" w:fill="BFBFBF"/>
            <w:noWrap/>
            <w:vAlign w:val="bottom"/>
            <w:hideMark/>
          </w:tcPr>
          <w:p w:rsidR="002615FD" w:rsidRPr="00387F42" w:rsidRDefault="002615FD" w:rsidP="00846912">
            <w:pPr>
              <w:rPr>
                <w:lang w:eastAsia="bs-Latn-BA"/>
              </w:rPr>
            </w:pPr>
            <w:r w:rsidRPr="00387F42">
              <w:rPr>
                <w:lang w:eastAsia="bs-Latn-BA"/>
              </w:rPr>
              <w:t> </w:t>
            </w:r>
          </w:p>
        </w:tc>
        <w:tc>
          <w:tcPr>
            <w:tcW w:w="3718" w:type="dxa"/>
            <w:tcBorders>
              <w:top w:val="single" w:sz="4" w:space="0" w:color="auto"/>
              <w:left w:val="nil"/>
              <w:bottom w:val="single" w:sz="4" w:space="0" w:color="auto"/>
              <w:right w:val="single" w:sz="4" w:space="0" w:color="auto"/>
            </w:tcBorders>
            <w:shd w:val="clear" w:color="auto" w:fill="BFBFBF"/>
            <w:vAlign w:val="center"/>
            <w:hideMark/>
          </w:tcPr>
          <w:p w:rsidR="002615FD" w:rsidRPr="00387F42" w:rsidRDefault="002615FD" w:rsidP="00846912">
            <w:pPr>
              <w:jc w:val="center"/>
              <w:rPr>
                <w:b/>
                <w:bCs/>
                <w:lang w:eastAsia="bs-Latn-BA"/>
              </w:rPr>
            </w:pPr>
            <w:r w:rsidRPr="00387F42">
              <w:rPr>
                <w:b/>
                <w:bCs/>
                <w:lang w:eastAsia="bs-Latn-BA"/>
              </w:rPr>
              <w:t>NABAVA OPREME</w:t>
            </w:r>
          </w:p>
        </w:tc>
        <w:tc>
          <w:tcPr>
            <w:tcW w:w="1876" w:type="dxa"/>
            <w:tcBorders>
              <w:top w:val="nil"/>
              <w:left w:val="nil"/>
              <w:bottom w:val="single" w:sz="4" w:space="0" w:color="auto"/>
              <w:right w:val="single" w:sz="4" w:space="0" w:color="auto"/>
            </w:tcBorders>
            <w:shd w:val="clear" w:color="auto" w:fill="BFBFBF"/>
            <w:vAlign w:val="center"/>
            <w:hideMark/>
          </w:tcPr>
          <w:p w:rsidR="002615FD" w:rsidRPr="00387F42" w:rsidRDefault="002615FD" w:rsidP="00846912">
            <w:pPr>
              <w:rPr>
                <w:b/>
                <w:bCs/>
                <w:lang w:eastAsia="bs-Latn-BA"/>
              </w:rPr>
            </w:pPr>
            <w:r w:rsidRPr="00387F42">
              <w:rPr>
                <w:b/>
                <w:bCs/>
                <w:lang w:eastAsia="bs-Latn-BA"/>
              </w:rPr>
              <w:t> </w:t>
            </w:r>
          </w:p>
        </w:tc>
        <w:tc>
          <w:tcPr>
            <w:tcW w:w="1787" w:type="dxa"/>
            <w:tcBorders>
              <w:top w:val="single" w:sz="4" w:space="0" w:color="auto"/>
              <w:left w:val="nil"/>
              <w:bottom w:val="single" w:sz="4" w:space="0" w:color="auto"/>
              <w:right w:val="single" w:sz="4" w:space="0" w:color="000000"/>
            </w:tcBorders>
            <w:shd w:val="clear" w:color="auto" w:fill="BFBFBF"/>
            <w:vAlign w:val="center"/>
            <w:hideMark/>
          </w:tcPr>
          <w:p w:rsidR="002615FD" w:rsidRPr="00387F42" w:rsidRDefault="002615FD" w:rsidP="00846912">
            <w:pPr>
              <w:jc w:val="right"/>
              <w:rPr>
                <w:b/>
                <w:bCs/>
                <w:lang w:eastAsia="bs-Latn-BA"/>
              </w:rPr>
            </w:pPr>
            <w:r w:rsidRPr="00387F42">
              <w:rPr>
                <w:b/>
                <w:bCs/>
                <w:lang w:eastAsia="bs-Latn-BA"/>
              </w:rPr>
              <w:t>158.000,00</w:t>
            </w:r>
          </w:p>
        </w:tc>
        <w:tc>
          <w:tcPr>
            <w:tcW w:w="1720" w:type="dxa"/>
            <w:tcBorders>
              <w:top w:val="single" w:sz="4" w:space="0" w:color="auto"/>
              <w:left w:val="nil"/>
              <w:bottom w:val="single" w:sz="4" w:space="0" w:color="auto"/>
              <w:right w:val="single" w:sz="4" w:space="0" w:color="000000"/>
            </w:tcBorders>
            <w:shd w:val="clear" w:color="auto" w:fill="BFBFBF"/>
            <w:vAlign w:val="center"/>
            <w:hideMark/>
          </w:tcPr>
          <w:p w:rsidR="002615FD" w:rsidRPr="00387F42" w:rsidRDefault="002615FD" w:rsidP="00846912">
            <w:pPr>
              <w:jc w:val="right"/>
              <w:rPr>
                <w:b/>
                <w:bCs/>
                <w:lang w:eastAsia="bs-Latn-BA"/>
              </w:rPr>
            </w:pPr>
            <w:r w:rsidRPr="00387F42">
              <w:rPr>
                <w:b/>
                <w:bCs/>
                <w:lang w:eastAsia="bs-Latn-BA"/>
              </w:rPr>
              <w:t>137.983,42</w:t>
            </w:r>
          </w:p>
        </w:tc>
      </w:tr>
      <w:tr w:rsidR="002615FD" w:rsidRPr="001F5773" w:rsidTr="00846912">
        <w:trPr>
          <w:trHeight w:val="960"/>
        </w:trPr>
        <w:tc>
          <w:tcPr>
            <w:tcW w:w="839" w:type="dxa"/>
            <w:tcBorders>
              <w:top w:val="nil"/>
              <w:left w:val="single" w:sz="8" w:space="0" w:color="auto"/>
              <w:bottom w:val="single" w:sz="4" w:space="0" w:color="auto"/>
              <w:right w:val="single" w:sz="4" w:space="0" w:color="auto"/>
            </w:tcBorders>
            <w:shd w:val="clear" w:color="auto" w:fill="FFFFFF"/>
            <w:noWrap/>
            <w:vAlign w:val="center"/>
            <w:hideMark/>
          </w:tcPr>
          <w:p w:rsidR="002615FD" w:rsidRPr="00387F42" w:rsidRDefault="002615FD" w:rsidP="00846912">
            <w:pPr>
              <w:jc w:val="center"/>
              <w:rPr>
                <w:b/>
                <w:bCs/>
                <w:lang w:eastAsia="bs-Latn-BA"/>
              </w:rPr>
            </w:pPr>
            <w:r w:rsidRPr="00387F42">
              <w:rPr>
                <w:b/>
                <w:bCs/>
                <w:lang w:eastAsia="bs-Latn-BA"/>
              </w:rPr>
              <w:t>II</w:t>
            </w:r>
          </w:p>
        </w:tc>
        <w:tc>
          <w:tcPr>
            <w:tcW w:w="3718" w:type="dxa"/>
            <w:tcBorders>
              <w:top w:val="nil"/>
              <w:left w:val="nil"/>
              <w:bottom w:val="single" w:sz="4" w:space="0" w:color="auto"/>
              <w:right w:val="single" w:sz="4" w:space="0" w:color="000000"/>
            </w:tcBorders>
            <w:shd w:val="clear" w:color="auto" w:fill="FFFFFF"/>
            <w:vAlign w:val="center"/>
            <w:hideMark/>
          </w:tcPr>
          <w:p w:rsidR="002615FD" w:rsidRPr="00387F42" w:rsidRDefault="002615FD" w:rsidP="00846912">
            <w:pPr>
              <w:rPr>
                <w:b/>
                <w:bCs/>
                <w:lang w:eastAsia="bs-Latn-BA"/>
              </w:rPr>
            </w:pPr>
            <w:r w:rsidRPr="00387F42">
              <w:rPr>
                <w:b/>
                <w:bCs/>
                <w:lang w:eastAsia="bs-Latn-BA"/>
              </w:rPr>
              <w:t xml:space="preserve">Nabava računalne opreme </w:t>
            </w:r>
          </w:p>
        </w:tc>
        <w:tc>
          <w:tcPr>
            <w:tcW w:w="1876" w:type="dxa"/>
            <w:tcBorders>
              <w:top w:val="nil"/>
              <w:left w:val="nil"/>
              <w:bottom w:val="single" w:sz="4" w:space="0" w:color="auto"/>
              <w:right w:val="single" w:sz="4" w:space="0" w:color="auto"/>
            </w:tcBorders>
            <w:shd w:val="clear" w:color="auto" w:fill="FFFFFF"/>
            <w:vAlign w:val="center"/>
            <w:hideMark/>
          </w:tcPr>
          <w:p w:rsidR="002615FD" w:rsidRPr="00387F42" w:rsidRDefault="002615FD" w:rsidP="00846912">
            <w:pPr>
              <w:jc w:val="center"/>
              <w:rPr>
                <w:b/>
                <w:bCs/>
                <w:lang w:eastAsia="bs-Latn-BA"/>
              </w:rPr>
            </w:pPr>
            <w:r w:rsidRPr="00387F42">
              <w:rPr>
                <w:b/>
                <w:bCs/>
                <w:lang w:eastAsia="bs-Latn-BA"/>
              </w:rPr>
              <w:t>821312</w:t>
            </w:r>
          </w:p>
        </w:tc>
        <w:tc>
          <w:tcPr>
            <w:tcW w:w="1787" w:type="dxa"/>
            <w:tcBorders>
              <w:top w:val="nil"/>
              <w:left w:val="nil"/>
              <w:bottom w:val="single" w:sz="4" w:space="0" w:color="auto"/>
              <w:right w:val="single" w:sz="4" w:space="0" w:color="000000"/>
            </w:tcBorders>
            <w:shd w:val="clear" w:color="auto" w:fill="FFFFFF"/>
            <w:vAlign w:val="center"/>
            <w:hideMark/>
          </w:tcPr>
          <w:p w:rsidR="002615FD" w:rsidRPr="00387F42" w:rsidRDefault="002615FD" w:rsidP="00846912">
            <w:pPr>
              <w:jc w:val="right"/>
              <w:rPr>
                <w:b/>
                <w:bCs/>
                <w:lang w:eastAsia="bs-Latn-BA"/>
              </w:rPr>
            </w:pPr>
            <w:r w:rsidRPr="00387F42">
              <w:rPr>
                <w:b/>
                <w:bCs/>
                <w:lang w:eastAsia="bs-Latn-BA"/>
              </w:rPr>
              <w:t>10.000,00</w:t>
            </w:r>
          </w:p>
        </w:tc>
        <w:tc>
          <w:tcPr>
            <w:tcW w:w="1720" w:type="dxa"/>
            <w:tcBorders>
              <w:top w:val="nil"/>
              <w:left w:val="nil"/>
              <w:bottom w:val="single" w:sz="4" w:space="0" w:color="auto"/>
              <w:right w:val="single" w:sz="8" w:space="0" w:color="000000"/>
            </w:tcBorders>
            <w:shd w:val="clear" w:color="auto" w:fill="FFFFFF"/>
            <w:vAlign w:val="center"/>
            <w:hideMark/>
          </w:tcPr>
          <w:p w:rsidR="002615FD" w:rsidRPr="00387F42" w:rsidRDefault="002615FD" w:rsidP="00846912">
            <w:pPr>
              <w:jc w:val="right"/>
              <w:rPr>
                <w:b/>
                <w:bCs/>
                <w:lang w:eastAsia="bs-Latn-BA"/>
              </w:rPr>
            </w:pPr>
            <w:r w:rsidRPr="00387F42">
              <w:rPr>
                <w:b/>
                <w:bCs/>
                <w:lang w:eastAsia="bs-Latn-BA"/>
              </w:rPr>
              <w:t>9.276,00</w:t>
            </w:r>
          </w:p>
        </w:tc>
      </w:tr>
      <w:tr w:rsidR="002615FD" w:rsidRPr="001F5773" w:rsidTr="00846912">
        <w:trPr>
          <w:trHeight w:val="780"/>
        </w:trPr>
        <w:tc>
          <w:tcPr>
            <w:tcW w:w="839" w:type="dxa"/>
            <w:tcBorders>
              <w:top w:val="nil"/>
              <w:left w:val="single" w:sz="8" w:space="0" w:color="auto"/>
              <w:bottom w:val="single" w:sz="4" w:space="0" w:color="auto"/>
              <w:right w:val="single" w:sz="4" w:space="0" w:color="auto"/>
            </w:tcBorders>
            <w:shd w:val="clear" w:color="auto" w:fill="FFFFFF"/>
            <w:noWrap/>
            <w:vAlign w:val="center"/>
            <w:hideMark/>
          </w:tcPr>
          <w:p w:rsidR="002615FD" w:rsidRPr="00387F42" w:rsidRDefault="002615FD" w:rsidP="00846912">
            <w:pPr>
              <w:jc w:val="center"/>
              <w:rPr>
                <w:b/>
                <w:bCs/>
                <w:lang w:eastAsia="bs-Latn-BA"/>
              </w:rPr>
            </w:pPr>
            <w:r w:rsidRPr="00387F42">
              <w:rPr>
                <w:b/>
                <w:bCs/>
                <w:lang w:eastAsia="bs-Latn-BA"/>
              </w:rPr>
              <w:t>3</w:t>
            </w:r>
          </w:p>
        </w:tc>
        <w:tc>
          <w:tcPr>
            <w:tcW w:w="3718" w:type="dxa"/>
            <w:tcBorders>
              <w:top w:val="single" w:sz="4" w:space="0" w:color="auto"/>
              <w:left w:val="nil"/>
              <w:bottom w:val="single" w:sz="4" w:space="0" w:color="auto"/>
              <w:right w:val="single" w:sz="4" w:space="0" w:color="000000"/>
            </w:tcBorders>
            <w:shd w:val="clear" w:color="auto" w:fill="FFFFFF"/>
            <w:vAlign w:val="center"/>
            <w:hideMark/>
          </w:tcPr>
          <w:p w:rsidR="002615FD" w:rsidRPr="00387F42" w:rsidRDefault="002615FD" w:rsidP="00846912">
            <w:pPr>
              <w:rPr>
                <w:b/>
                <w:bCs/>
                <w:lang w:eastAsia="bs-Latn-BA"/>
              </w:rPr>
            </w:pPr>
            <w:r w:rsidRPr="00387F42">
              <w:rPr>
                <w:b/>
                <w:bCs/>
                <w:lang w:eastAsia="bs-Latn-BA"/>
              </w:rPr>
              <w:t>Oprema za prijenos podataka i glasa</w:t>
            </w:r>
          </w:p>
        </w:tc>
        <w:tc>
          <w:tcPr>
            <w:tcW w:w="1876" w:type="dxa"/>
            <w:tcBorders>
              <w:top w:val="nil"/>
              <w:left w:val="nil"/>
              <w:bottom w:val="single" w:sz="4" w:space="0" w:color="auto"/>
              <w:right w:val="single" w:sz="4" w:space="0" w:color="auto"/>
            </w:tcBorders>
            <w:shd w:val="clear" w:color="auto" w:fill="FFFFFF"/>
            <w:noWrap/>
            <w:vAlign w:val="center"/>
            <w:hideMark/>
          </w:tcPr>
          <w:p w:rsidR="002615FD" w:rsidRPr="00387F42" w:rsidRDefault="002615FD" w:rsidP="00846912">
            <w:pPr>
              <w:jc w:val="center"/>
              <w:rPr>
                <w:b/>
                <w:bCs/>
                <w:lang w:eastAsia="bs-Latn-BA"/>
              </w:rPr>
            </w:pPr>
            <w:r w:rsidRPr="00387F42">
              <w:rPr>
                <w:b/>
                <w:bCs/>
                <w:lang w:eastAsia="bs-Latn-BA"/>
              </w:rPr>
              <w:t>821313</w:t>
            </w:r>
          </w:p>
        </w:tc>
        <w:tc>
          <w:tcPr>
            <w:tcW w:w="1787" w:type="dxa"/>
            <w:tcBorders>
              <w:top w:val="single" w:sz="4" w:space="0" w:color="auto"/>
              <w:left w:val="nil"/>
              <w:bottom w:val="single" w:sz="4" w:space="0" w:color="auto"/>
              <w:right w:val="single" w:sz="4" w:space="0" w:color="000000"/>
            </w:tcBorders>
            <w:shd w:val="clear" w:color="auto" w:fill="FFFFFF"/>
            <w:vAlign w:val="center"/>
            <w:hideMark/>
          </w:tcPr>
          <w:p w:rsidR="002615FD" w:rsidRPr="00387F42" w:rsidRDefault="002615FD" w:rsidP="00846912">
            <w:pPr>
              <w:jc w:val="right"/>
              <w:rPr>
                <w:b/>
                <w:bCs/>
                <w:lang w:eastAsia="bs-Latn-BA"/>
              </w:rPr>
            </w:pPr>
            <w:r w:rsidRPr="00387F42">
              <w:rPr>
                <w:b/>
                <w:bCs/>
                <w:lang w:eastAsia="bs-Latn-BA"/>
              </w:rPr>
              <w:t>7.000,00</w:t>
            </w:r>
          </w:p>
        </w:tc>
        <w:tc>
          <w:tcPr>
            <w:tcW w:w="1720" w:type="dxa"/>
            <w:tcBorders>
              <w:top w:val="single" w:sz="4" w:space="0" w:color="auto"/>
              <w:left w:val="nil"/>
              <w:bottom w:val="single" w:sz="4" w:space="0" w:color="auto"/>
              <w:right w:val="single" w:sz="8" w:space="0" w:color="000000"/>
            </w:tcBorders>
            <w:shd w:val="clear" w:color="auto" w:fill="FFFFFF"/>
            <w:noWrap/>
            <w:vAlign w:val="center"/>
            <w:hideMark/>
          </w:tcPr>
          <w:p w:rsidR="002615FD" w:rsidRPr="00387F42" w:rsidRDefault="002615FD" w:rsidP="00846912">
            <w:pPr>
              <w:jc w:val="right"/>
              <w:rPr>
                <w:b/>
                <w:bCs/>
                <w:lang w:eastAsia="bs-Latn-BA"/>
              </w:rPr>
            </w:pPr>
            <w:r w:rsidRPr="00387F42">
              <w:rPr>
                <w:b/>
                <w:bCs/>
                <w:lang w:eastAsia="bs-Latn-BA"/>
              </w:rPr>
              <w:t>113,49</w:t>
            </w:r>
          </w:p>
        </w:tc>
      </w:tr>
      <w:tr w:rsidR="002615FD" w:rsidRPr="001F5773" w:rsidTr="00846912">
        <w:trPr>
          <w:trHeight w:val="525"/>
        </w:trPr>
        <w:tc>
          <w:tcPr>
            <w:tcW w:w="839" w:type="dxa"/>
            <w:tcBorders>
              <w:top w:val="nil"/>
              <w:left w:val="single" w:sz="8" w:space="0" w:color="auto"/>
              <w:bottom w:val="single" w:sz="4" w:space="0" w:color="auto"/>
              <w:right w:val="single" w:sz="4" w:space="0" w:color="auto"/>
            </w:tcBorders>
            <w:shd w:val="clear" w:color="auto" w:fill="FFFFFF"/>
            <w:noWrap/>
            <w:vAlign w:val="center"/>
            <w:hideMark/>
          </w:tcPr>
          <w:p w:rsidR="002615FD" w:rsidRPr="00387F42" w:rsidRDefault="002615FD" w:rsidP="00846912">
            <w:pPr>
              <w:jc w:val="center"/>
              <w:rPr>
                <w:b/>
                <w:bCs/>
                <w:lang w:eastAsia="bs-Latn-BA"/>
              </w:rPr>
            </w:pPr>
            <w:r w:rsidRPr="00387F42">
              <w:rPr>
                <w:b/>
                <w:bCs/>
                <w:lang w:eastAsia="bs-Latn-BA"/>
              </w:rPr>
              <w:t>6</w:t>
            </w:r>
          </w:p>
        </w:tc>
        <w:tc>
          <w:tcPr>
            <w:tcW w:w="3718" w:type="dxa"/>
            <w:tcBorders>
              <w:top w:val="single" w:sz="4" w:space="0" w:color="auto"/>
              <w:left w:val="nil"/>
              <w:bottom w:val="single" w:sz="4" w:space="0" w:color="auto"/>
              <w:right w:val="single" w:sz="4" w:space="0" w:color="000000"/>
            </w:tcBorders>
            <w:shd w:val="clear" w:color="auto" w:fill="FFFFFF"/>
            <w:vAlign w:val="center"/>
            <w:hideMark/>
          </w:tcPr>
          <w:p w:rsidR="002615FD" w:rsidRPr="00387F42" w:rsidRDefault="002615FD" w:rsidP="00846912">
            <w:pPr>
              <w:rPr>
                <w:b/>
                <w:bCs/>
                <w:lang w:eastAsia="bs-Latn-BA"/>
              </w:rPr>
            </w:pPr>
            <w:r w:rsidRPr="00387F42">
              <w:rPr>
                <w:b/>
                <w:bCs/>
                <w:lang w:eastAsia="bs-Latn-BA"/>
              </w:rPr>
              <w:t>Ugostiteljska oprema</w:t>
            </w:r>
          </w:p>
        </w:tc>
        <w:tc>
          <w:tcPr>
            <w:tcW w:w="1876" w:type="dxa"/>
            <w:tcBorders>
              <w:top w:val="nil"/>
              <w:left w:val="nil"/>
              <w:bottom w:val="single" w:sz="4" w:space="0" w:color="auto"/>
              <w:right w:val="single" w:sz="4" w:space="0" w:color="auto"/>
            </w:tcBorders>
            <w:shd w:val="clear" w:color="auto" w:fill="FFFFFF"/>
            <w:noWrap/>
            <w:vAlign w:val="center"/>
            <w:hideMark/>
          </w:tcPr>
          <w:p w:rsidR="002615FD" w:rsidRPr="00387F42" w:rsidRDefault="002615FD" w:rsidP="00846912">
            <w:pPr>
              <w:jc w:val="center"/>
              <w:rPr>
                <w:b/>
                <w:bCs/>
                <w:lang w:eastAsia="bs-Latn-BA"/>
              </w:rPr>
            </w:pPr>
            <w:r w:rsidRPr="00387F42">
              <w:rPr>
                <w:b/>
                <w:bCs/>
                <w:lang w:eastAsia="bs-Latn-BA"/>
              </w:rPr>
              <w:t>821391</w:t>
            </w:r>
          </w:p>
        </w:tc>
        <w:tc>
          <w:tcPr>
            <w:tcW w:w="1787" w:type="dxa"/>
            <w:tcBorders>
              <w:top w:val="single" w:sz="4" w:space="0" w:color="auto"/>
              <w:left w:val="nil"/>
              <w:bottom w:val="single" w:sz="4" w:space="0" w:color="auto"/>
              <w:right w:val="single" w:sz="4" w:space="0" w:color="000000"/>
            </w:tcBorders>
            <w:shd w:val="clear" w:color="auto" w:fill="FFFFFF"/>
            <w:vAlign w:val="center"/>
            <w:hideMark/>
          </w:tcPr>
          <w:p w:rsidR="002615FD" w:rsidRPr="00387F42" w:rsidRDefault="002615FD" w:rsidP="00846912">
            <w:pPr>
              <w:jc w:val="right"/>
              <w:rPr>
                <w:b/>
                <w:bCs/>
                <w:lang w:eastAsia="bs-Latn-BA"/>
              </w:rPr>
            </w:pPr>
            <w:r w:rsidRPr="00387F42">
              <w:rPr>
                <w:b/>
                <w:bCs/>
                <w:lang w:eastAsia="bs-Latn-BA"/>
              </w:rPr>
              <w:t>7.000,00</w:t>
            </w:r>
          </w:p>
        </w:tc>
        <w:tc>
          <w:tcPr>
            <w:tcW w:w="1720" w:type="dxa"/>
            <w:tcBorders>
              <w:top w:val="single" w:sz="4" w:space="0" w:color="auto"/>
              <w:left w:val="nil"/>
              <w:bottom w:val="single" w:sz="4" w:space="0" w:color="auto"/>
              <w:right w:val="single" w:sz="8" w:space="0" w:color="000000"/>
            </w:tcBorders>
            <w:shd w:val="clear" w:color="auto" w:fill="FFFFFF"/>
            <w:vAlign w:val="center"/>
            <w:hideMark/>
          </w:tcPr>
          <w:p w:rsidR="002615FD" w:rsidRPr="00387F42" w:rsidRDefault="002615FD" w:rsidP="00846912">
            <w:pPr>
              <w:jc w:val="right"/>
              <w:rPr>
                <w:b/>
                <w:bCs/>
                <w:lang w:eastAsia="bs-Latn-BA"/>
              </w:rPr>
            </w:pPr>
            <w:r w:rsidRPr="00387F42">
              <w:rPr>
                <w:b/>
                <w:bCs/>
                <w:lang w:eastAsia="bs-Latn-BA"/>
              </w:rPr>
              <w:t>6.961,50</w:t>
            </w:r>
          </w:p>
        </w:tc>
      </w:tr>
      <w:tr w:rsidR="002615FD" w:rsidRPr="001F5773" w:rsidTr="00846912">
        <w:trPr>
          <w:trHeight w:val="585"/>
        </w:trPr>
        <w:tc>
          <w:tcPr>
            <w:tcW w:w="839" w:type="dxa"/>
            <w:tcBorders>
              <w:top w:val="nil"/>
              <w:left w:val="single" w:sz="8" w:space="0" w:color="auto"/>
              <w:bottom w:val="single" w:sz="4" w:space="0" w:color="auto"/>
              <w:right w:val="single" w:sz="4" w:space="0" w:color="auto"/>
            </w:tcBorders>
            <w:shd w:val="clear" w:color="auto" w:fill="FFFFFF"/>
            <w:noWrap/>
            <w:vAlign w:val="center"/>
            <w:hideMark/>
          </w:tcPr>
          <w:p w:rsidR="002615FD" w:rsidRPr="00387F42" w:rsidRDefault="002615FD" w:rsidP="00846912">
            <w:pPr>
              <w:jc w:val="center"/>
              <w:rPr>
                <w:b/>
                <w:bCs/>
                <w:lang w:eastAsia="bs-Latn-BA"/>
              </w:rPr>
            </w:pPr>
            <w:r w:rsidRPr="00387F42">
              <w:rPr>
                <w:b/>
                <w:bCs/>
                <w:lang w:eastAsia="bs-Latn-BA"/>
              </w:rPr>
              <w:t>7</w:t>
            </w:r>
          </w:p>
        </w:tc>
        <w:tc>
          <w:tcPr>
            <w:tcW w:w="3718" w:type="dxa"/>
            <w:tcBorders>
              <w:top w:val="single" w:sz="4" w:space="0" w:color="auto"/>
              <w:left w:val="nil"/>
              <w:bottom w:val="single" w:sz="4" w:space="0" w:color="auto"/>
              <w:right w:val="single" w:sz="4" w:space="0" w:color="000000"/>
            </w:tcBorders>
            <w:shd w:val="clear" w:color="auto" w:fill="FFFFFF"/>
            <w:vAlign w:val="center"/>
            <w:hideMark/>
          </w:tcPr>
          <w:p w:rsidR="002615FD" w:rsidRPr="00387F42" w:rsidRDefault="002615FD" w:rsidP="00846912">
            <w:pPr>
              <w:rPr>
                <w:b/>
                <w:bCs/>
                <w:lang w:eastAsia="bs-Latn-BA"/>
              </w:rPr>
            </w:pPr>
            <w:r w:rsidRPr="00387F42">
              <w:rPr>
                <w:b/>
                <w:bCs/>
                <w:lang w:eastAsia="bs-Latn-BA"/>
              </w:rPr>
              <w:t>Policijska oprema</w:t>
            </w:r>
          </w:p>
        </w:tc>
        <w:tc>
          <w:tcPr>
            <w:tcW w:w="1876" w:type="dxa"/>
            <w:tcBorders>
              <w:top w:val="nil"/>
              <w:left w:val="nil"/>
              <w:bottom w:val="single" w:sz="4" w:space="0" w:color="auto"/>
              <w:right w:val="single" w:sz="4" w:space="0" w:color="auto"/>
            </w:tcBorders>
            <w:shd w:val="clear" w:color="auto" w:fill="FFFFFF"/>
            <w:noWrap/>
            <w:vAlign w:val="center"/>
            <w:hideMark/>
          </w:tcPr>
          <w:p w:rsidR="002615FD" w:rsidRPr="00387F42" w:rsidRDefault="002615FD" w:rsidP="00846912">
            <w:pPr>
              <w:jc w:val="center"/>
              <w:rPr>
                <w:b/>
                <w:bCs/>
                <w:lang w:eastAsia="bs-Latn-BA"/>
              </w:rPr>
            </w:pPr>
            <w:r w:rsidRPr="00387F42">
              <w:rPr>
                <w:b/>
                <w:bCs/>
                <w:lang w:eastAsia="bs-Latn-BA"/>
              </w:rPr>
              <w:t>821382</w:t>
            </w:r>
          </w:p>
        </w:tc>
        <w:tc>
          <w:tcPr>
            <w:tcW w:w="1787" w:type="dxa"/>
            <w:tcBorders>
              <w:top w:val="single" w:sz="4" w:space="0" w:color="auto"/>
              <w:left w:val="nil"/>
              <w:bottom w:val="single" w:sz="4" w:space="0" w:color="auto"/>
              <w:right w:val="single" w:sz="4" w:space="0" w:color="000000"/>
            </w:tcBorders>
            <w:shd w:val="clear" w:color="auto" w:fill="FFFFFF"/>
            <w:vAlign w:val="center"/>
            <w:hideMark/>
          </w:tcPr>
          <w:p w:rsidR="002615FD" w:rsidRPr="00387F42" w:rsidRDefault="002615FD" w:rsidP="00846912">
            <w:pPr>
              <w:jc w:val="right"/>
              <w:rPr>
                <w:b/>
                <w:bCs/>
                <w:lang w:eastAsia="bs-Latn-BA"/>
              </w:rPr>
            </w:pPr>
            <w:r w:rsidRPr="00387F42">
              <w:rPr>
                <w:b/>
                <w:bCs/>
                <w:lang w:eastAsia="bs-Latn-BA"/>
              </w:rPr>
              <w:t>110.000,00</w:t>
            </w:r>
          </w:p>
        </w:tc>
        <w:tc>
          <w:tcPr>
            <w:tcW w:w="1720" w:type="dxa"/>
            <w:tcBorders>
              <w:top w:val="single" w:sz="4" w:space="0" w:color="auto"/>
              <w:left w:val="nil"/>
              <w:bottom w:val="single" w:sz="4" w:space="0" w:color="auto"/>
              <w:right w:val="single" w:sz="8" w:space="0" w:color="000000"/>
            </w:tcBorders>
            <w:shd w:val="clear" w:color="auto" w:fill="FFFFFF"/>
            <w:vAlign w:val="center"/>
            <w:hideMark/>
          </w:tcPr>
          <w:p w:rsidR="002615FD" w:rsidRPr="00387F42" w:rsidRDefault="002615FD" w:rsidP="00846912">
            <w:pPr>
              <w:jc w:val="right"/>
              <w:rPr>
                <w:b/>
                <w:bCs/>
                <w:lang w:eastAsia="bs-Latn-BA"/>
              </w:rPr>
            </w:pPr>
            <w:r w:rsidRPr="00387F42">
              <w:rPr>
                <w:b/>
                <w:bCs/>
                <w:lang w:eastAsia="bs-Latn-BA"/>
              </w:rPr>
              <w:t>98.739,00</w:t>
            </w:r>
          </w:p>
        </w:tc>
      </w:tr>
      <w:tr w:rsidR="002615FD" w:rsidRPr="001F5773" w:rsidTr="00846912">
        <w:trPr>
          <w:trHeight w:val="240"/>
        </w:trPr>
        <w:tc>
          <w:tcPr>
            <w:tcW w:w="839" w:type="dxa"/>
            <w:tcBorders>
              <w:top w:val="nil"/>
              <w:left w:val="single" w:sz="8" w:space="0" w:color="auto"/>
              <w:bottom w:val="single" w:sz="4" w:space="0" w:color="auto"/>
              <w:right w:val="single" w:sz="4" w:space="0" w:color="auto"/>
            </w:tcBorders>
            <w:shd w:val="clear" w:color="auto" w:fill="FFFFFF"/>
            <w:noWrap/>
            <w:vAlign w:val="center"/>
            <w:hideMark/>
          </w:tcPr>
          <w:p w:rsidR="002615FD" w:rsidRPr="00387F42" w:rsidRDefault="002615FD" w:rsidP="00846912">
            <w:pPr>
              <w:jc w:val="center"/>
              <w:rPr>
                <w:b/>
                <w:bCs/>
                <w:lang w:eastAsia="bs-Latn-BA"/>
              </w:rPr>
            </w:pPr>
            <w:r w:rsidRPr="00387F42">
              <w:rPr>
                <w:b/>
                <w:bCs/>
                <w:lang w:eastAsia="bs-Latn-BA"/>
              </w:rPr>
              <w:t>9</w:t>
            </w:r>
          </w:p>
        </w:tc>
        <w:tc>
          <w:tcPr>
            <w:tcW w:w="3718" w:type="dxa"/>
            <w:tcBorders>
              <w:top w:val="single" w:sz="4" w:space="0" w:color="auto"/>
              <w:left w:val="nil"/>
              <w:bottom w:val="single" w:sz="4" w:space="0" w:color="auto"/>
              <w:right w:val="single" w:sz="4" w:space="0" w:color="000000"/>
            </w:tcBorders>
            <w:shd w:val="clear" w:color="auto" w:fill="FFFFFF"/>
            <w:vAlign w:val="center"/>
            <w:hideMark/>
          </w:tcPr>
          <w:p w:rsidR="002615FD" w:rsidRPr="00387F42" w:rsidRDefault="002615FD" w:rsidP="00846912">
            <w:pPr>
              <w:rPr>
                <w:b/>
                <w:bCs/>
                <w:lang w:eastAsia="bs-Latn-BA"/>
              </w:rPr>
            </w:pPr>
            <w:r w:rsidRPr="00387F42">
              <w:rPr>
                <w:b/>
                <w:bCs/>
                <w:lang w:eastAsia="bs-Latn-BA"/>
              </w:rPr>
              <w:t>Namještaj</w:t>
            </w:r>
          </w:p>
        </w:tc>
        <w:tc>
          <w:tcPr>
            <w:tcW w:w="1876" w:type="dxa"/>
            <w:tcBorders>
              <w:top w:val="nil"/>
              <w:left w:val="nil"/>
              <w:bottom w:val="single" w:sz="4" w:space="0" w:color="auto"/>
              <w:right w:val="single" w:sz="4" w:space="0" w:color="auto"/>
            </w:tcBorders>
            <w:shd w:val="clear" w:color="auto" w:fill="FFFFFF"/>
            <w:noWrap/>
            <w:vAlign w:val="center"/>
            <w:hideMark/>
          </w:tcPr>
          <w:p w:rsidR="002615FD" w:rsidRPr="00387F42" w:rsidRDefault="002615FD" w:rsidP="00846912">
            <w:pPr>
              <w:jc w:val="center"/>
              <w:rPr>
                <w:b/>
                <w:bCs/>
                <w:lang w:eastAsia="bs-Latn-BA"/>
              </w:rPr>
            </w:pPr>
            <w:r w:rsidRPr="00387F42">
              <w:rPr>
                <w:b/>
                <w:bCs/>
                <w:lang w:eastAsia="bs-Latn-BA"/>
              </w:rPr>
              <w:t>821311</w:t>
            </w:r>
          </w:p>
        </w:tc>
        <w:tc>
          <w:tcPr>
            <w:tcW w:w="1787" w:type="dxa"/>
            <w:tcBorders>
              <w:top w:val="single" w:sz="4" w:space="0" w:color="auto"/>
              <w:left w:val="nil"/>
              <w:bottom w:val="single" w:sz="4" w:space="0" w:color="auto"/>
              <w:right w:val="single" w:sz="4" w:space="0" w:color="000000"/>
            </w:tcBorders>
            <w:shd w:val="clear" w:color="auto" w:fill="FFFFFF"/>
            <w:vAlign w:val="center"/>
            <w:hideMark/>
          </w:tcPr>
          <w:p w:rsidR="002615FD" w:rsidRPr="00387F42" w:rsidRDefault="002615FD" w:rsidP="00846912">
            <w:pPr>
              <w:jc w:val="right"/>
              <w:rPr>
                <w:b/>
                <w:bCs/>
                <w:lang w:eastAsia="bs-Latn-BA"/>
              </w:rPr>
            </w:pPr>
            <w:r w:rsidRPr="00387F42">
              <w:rPr>
                <w:b/>
                <w:bCs/>
                <w:lang w:eastAsia="bs-Latn-BA"/>
              </w:rPr>
              <w:t>17.000,00</w:t>
            </w:r>
          </w:p>
        </w:tc>
        <w:tc>
          <w:tcPr>
            <w:tcW w:w="1720" w:type="dxa"/>
            <w:tcBorders>
              <w:top w:val="single" w:sz="4" w:space="0" w:color="auto"/>
              <w:left w:val="nil"/>
              <w:bottom w:val="single" w:sz="4" w:space="0" w:color="auto"/>
              <w:right w:val="single" w:sz="8" w:space="0" w:color="000000"/>
            </w:tcBorders>
            <w:shd w:val="clear" w:color="auto" w:fill="FFFFFF"/>
            <w:vAlign w:val="center"/>
            <w:hideMark/>
          </w:tcPr>
          <w:p w:rsidR="002615FD" w:rsidRPr="00387F42" w:rsidRDefault="002615FD" w:rsidP="00846912">
            <w:pPr>
              <w:jc w:val="right"/>
              <w:rPr>
                <w:b/>
                <w:bCs/>
                <w:lang w:eastAsia="bs-Latn-BA"/>
              </w:rPr>
            </w:pPr>
            <w:r w:rsidRPr="00387F42">
              <w:rPr>
                <w:b/>
                <w:bCs/>
                <w:lang w:eastAsia="bs-Latn-BA"/>
              </w:rPr>
              <w:t>15.900,00</w:t>
            </w:r>
          </w:p>
        </w:tc>
      </w:tr>
      <w:tr w:rsidR="002615FD" w:rsidRPr="001F5773" w:rsidTr="00846912">
        <w:trPr>
          <w:trHeight w:val="240"/>
        </w:trPr>
        <w:tc>
          <w:tcPr>
            <w:tcW w:w="839" w:type="dxa"/>
            <w:tcBorders>
              <w:top w:val="nil"/>
              <w:left w:val="single" w:sz="8" w:space="0" w:color="auto"/>
              <w:bottom w:val="single" w:sz="4" w:space="0" w:color="auto"/>
              <w:right w:val="single" w:sz="4" w:space="0" w:color="auto"/>
            </w:tcBorders>
            <w:shd w:val="clear" w:color="auto" w:fill="FFFFFF"/>
            <w:noWrap/>
            <w:vAlign w:val="center"/>
            <w:hideMark/>
          </w:tcPr>
          <w:p w:rsidR="002615FD" w:rsidRPr="00387F42" w:rsidRDefault="002615FD" w:rsidP="00846912">
            <w:pPr>
              <w:jc w:val="center"/>
              <w:rPr>
                <w:b/>
                <w:bCs/>
                <w:lang w:eastAsia="bs-Latn-BA"/>
              </w:rPr>
            </w:pPr>
            <w:r w:rsidRPr="00387F42">
              <w:rPr>
                <w:b/>
                <w:bCs/>
                <w:lang w:eastAsia="bs-Latn-BA"/>
              </w:rPr>
              <w:t>10</w:t>
            </w:r>
          </w:p>
        </w:tc>
        <w:tc>
          <w:tcPr>
            <w:tcW w:w="3718" w:type="dxa"/>
            <w:tcBorders>
              <w:top w:val="single" w:sz="4" w:space="0" w:color="auto"/>
              <w:left w:val="nil"/>
              <w:bottom w:val="single" w:sz="4" w:space="0" w:color="auto"/>
              <w:right w:val="single" w:sz="4" w:space="0" w:color="000000"/>
            </w:tcBorders>
            <w:shd w:val="clear" w:color="auto" w:fill="FFFFFF"/>
            <w:vAlign w:val="center"/>
            <w:hideMark/>
          </w:tcPr>
          <w:p w:rsidR="002615FD" w:rsidRPr="00387F42" w:rsidRDefault="002615FD" w:rsidP="00846912">
            <w:pPr>
              <w:rPr>
                <w:b/>
                <w:bCs/>
                <w:lang w:eastAsia="bs-Latn-BA"/>
              </w:rPr>
            </w:pPr>
            <w:r w:rsidRPr="00387F42">
              <w:rPr>
                <w:b/>
                <w:bCs/>
                <w:lang w:eastAsia="bs-Latn-BA"/>
              </w:rPr>
              <w:t>Inventar</w:t>
            </w:r>
          </w:p>
        </w:tc>
        <w:tc>
          <w:tcPr>
            <w:tcW w:w="1876" w:type="dxa"/>
            <w:tcBorders>
              <w:top w:val="nil"/>
              <w:left w:val="nil"/>
              <w:bottom w:val="single" w:sz="4" w:space="0" w:color="auto"/>
              <w:right w:val="single" w:sz="4" w:space="0" w:color="auto"/>
            </w:tcBorders>
            <w:shd w:val="clear" w:color="auto" w:fill="FFFFFF"/>
            <w:noWrap/>
            <w:vAlign w:val="center"/>
            <w:hideMark/>
          </w:tcPr>
          <w:p w:rsidR="002615FD" w:rsidRPr="00387F42" w:rsidRDefault="002615FD" w:rsidP="00846912">
            <w:pPr>
              <w:jc w:val="center"/>
              <w:rPr>
                <w:b/>
                <w:bCs/>
                <w:lang w:eastAsia="bs-Latn-BA"/>
              </w:rPr>
            </w:pPr>
            <w:r w:rsidRPr="00387F42">
              <w:rPr>
                <w:b/>
                <w:bCs/>
                <w:lang w:eastAsia="bs-Latn-BA"/>
              </w:rPr>
              <w:t>821372</w:t>
            </w:r>
          </w:p>
        </w:tc>
        <w:tc>
          <w:tcPr>
            <w:tcW w:w="1787" w:type="dxa"/>
            <w:tcBorders>
              <w:top w:val="single" w:sz="4" w:space="0" w:color="auto"/>
              <w:left w:val="nil"/>
              <w:bottom w:val="single" w:sz="4" w:space="0" w:color="auto"/>
              <w:right w:val="single" w:sz="4" w:space="0" w:color="000000"/>
            </w:tcBorders>
            <w:shd w:val="clear" w:color="auto" w:fill="FFFFFF"/>
            <w:vAlign w:val="center"/>
            <w:hideMark/>
          </w:tcPr>
          <w:p w:rsidR="002615FD" w:rsidRPr="00387F42" w:rsidRDefault="002615FD" w:rsidP="00846912">
            <w:pPr>
              <w:jc w:val="right"/>
              <w:rPr>
                <w:b/>
                <w:bCs/>
                <w:lang w:eastAsia="bs-Latn-BA"/>
              </w:rPr>
            </w:pPr>
            <w:r w:rsidRPr="00387F42">
              <w:rPr>
                <w:b/>
                <w:bCs/>
                <w:lang w:eastAsia="bs-Latn-BA"/>
              </w:rPr>
              <w:t>7.000,00</w:t>
            </w:r>
          </w:p>
        </w:tc>
        <w:tc>
          <w:tcPr>
            <w:tcW w:w="1720" w:type="dxa"/>
            <w:tcBorders>
              <w:top w:val="single" w:sz="4" w:space="0" w:color="auto"/>
              <w:left w:val="nil"/>
              <w:bottom w:val="single" w:sz="4" w:space="0" w:color="auto"/>
              <w:right w:val="single" w:sz="8" w:space="0" w:color="000000"/>
            </w:tcBorders>
            <w:shd w:val="clear" w:color="auto" w:fill="FFFFFF"/>
            <w:vAlign w:val="center"/>
            <w:hideMark/>
          </w:tcPr>
          <w:p w:rsidR="002615FD" w:rsidRPr="00387F42" w:rsidRDefault="002615FD" w:rsidP="00846912">
            <w:pPr>
              <w:jc w:val="right"/>
              <w:rPr>
                <w:b/>
                <w:bCs/>
                <w:lang w:eastAsia="bs-Latn-BA"/>
              </w:rPr>
            </w:pPr>
            <w:r w:rsidRPr="00387F42">
              <w:rPr>
                <w:b/>
                <w:bCs/>
                <w:lang w:eastAsia="bs-Latn-BA"/>
              </w:rPr>
              <w:t>6.993,43</w:t>
            </w:r>
          </w:p>
        </w:tc>
      </w:tr>
      <w:tr w:rsidR="002615FD" w:rsidRPr="001F5773" w:rsidTr="00846912">
        <w:trPr>
          <w:trHeight w:val="465"/>
        </w:trPr>
        <w:tc>
          <w:tcPr>
            <w:tcW w:w="839" w:type="dxa"/>
            <w:tcBorders>
              <w:top w:val="nil"/>
              <w:left w:val="single" w:sz="8" w:space="0" w:color="auto"/>
              <w:bottom w:val="single" w:sz="4" w:space="0" w:color="auto"/>
              <w:right w:val="single" w:sz="4" w:space="0" w:color="auto"/>
            </w:tcBorders>
            <w:shd w:val="clear" w:color="auto" w:fill="C0C0C0"/>
            <w:noWrap/>
            <w:vAlign w:val="center"/>
            <w:hideMark/>
          </w:tcPr>
          <w:p w:rsidR="002615FD" w:rsidRPr="00387F42" w:rsidRDefault="002615FD" w:rsidP="00846912">
            <w:pPr>
              <w:jc w:val="center"/>
              <w:rPr>
                <w:b/>
                <w:bCs/>
                <w:lang w:eastAsia="bs-Latn-BA"/>
              </w:rPr>
            </w:pPr>
            <w:r w:rsidRPr="00387F42">
              <w:rPr>
                <w:b/>
                <w:bCs/>
                <w:lang w:eastAsia="bs-Latn-BA"/>
              </w:rPr>
              <w:t>2</w:t>
            </w:r>
          </w:p>
        </w:tc>
        <w:tc>
          <w:tcPr>
            <w:tcW w:w="3718" w:type="dxa"/>
            <w:tcBorders>
              <w:top w:val="single" w:sz="4" w:space="0" w:color="auto"/>
              <w:left w:val="nil"/>
              <w:bottom w:val="single" w:sz="4" w:space="0" w:color="auto"/>
              <w:right w:val="single" w:sz="4" w:space="0" w:color="000000"/>
            </w:tcBorders>
            <w:shd w:val="clear" w:color="auto" w:fill="C0C0C0"/>
            <w:vAlign w:val="center"/>
            <w:hideMark/>
          </w:tcPr>
          <w:p w:rsidR="002615FD" w:rsidRPr="00387F42" w:rsidRDefault="002615FD" w:rsidP="00846912">
            <w:pPr>
              <w:rPr>
                <w:b/>
                <w:bCs/>
                <w:lang w:eastAsia="bs-Latn-BA"/>
              </w:rPr>
            </w:pPr>
            <w:r w:rsidRPr="00387F42">
              <w:rPr>
                <w:b/>
                <w:bCs/>
                <w:lang w:eastAsia="bs-Latn-BA"/>
              </w:rPr>
              <w:t>Softveri i licencije</w:t>
            </w:r>
          </w:p>
        </w:tc>
        <w:tc>
          <w:tcPr>
            <w:tcW w:w="1876" w:type="dxa"/>
            <w:tcBorders>
              <w:top w:val="nil"/>
              <w:left w:val="nil"/>
              <w:bottom w:val="single" w:sz="4" w:space="0" w:color="auto"/>
              <w:right w:val="single" w:sz="4" w:space="0" w:color="auto"/>
            </w:tcBorders>
            <w:shd w:val="clear" w:color="auto" w:fill="C0C0C0"/>
            <w:noWrap/>
            <w:vAlign w:val="center"/>
            <w:hideMark/>
          </w:tcPr>
          <w:p w:rsidR="002615FD" w:rsidRPr="00387F42" w:rsidRDefault="002615FD" w:rsidP="00846912">
            <w:pPr>
              <w:jc w:val="center"/>
              <w:rPr>
                <w:b/>
                <w:bCs/>
                <w:lang w:eastAsia="bs-Latn-BA"/>
              </w:rPr>
            </w:pPr>
            <w:r w:rsidRPr="00387F42">
              <w:rPr>
                <w:b/>
                <w:bCs/>
                <w:lang w:eastAsia="bs-Latn-BA"/>
              </w:rPr>
              <w:t>821514</w:t>
            </w:r>
          </w:p>
        </w:tc>
        <w:tc>
          <w:tcPr>
            <w:tcW w:w="1787" w:type="dxa"/>
            <w:tcBorders>
              <w:top w:val="single" w:sz="4" w:space="0" w:color="auto"/>
              <w:left w:val="nil"/>
              <w:bottom w:val="single" w:sz="4" w:space="0" w:color="auto"/>
              <w:right w:val="single" w:sz="4" w:space="0" w:color="000000"/>
            </w:tcBorders>
            <w:shd w:val="clear" w:color="auto" w:fill="C0C0C0"/>
            <w:vAlign w:val="center"/>
            <w:hideMark/>
          </w:tcPr>
          <w:p w:rsidR="002615FD" w:rsidRPr="00387F42" w:rsidRDefault="002615FD" w:rsidP="00846912">
            <w:pPr>
              <w:jc w:val="right"/>
              <w:rPr>
                <w:b/>
                <w:bCs/>
                <w:lang w:eastAsia="bs-Latn-BA"/>
              </w:rPr>
            </w:pPr>
            <w:r w:rsidRPr="00387F42">
              <w:rPr>
                <w:b/>
                <w:bCs/>
                <w:lang w:eastAsia="bs-Latn-BA"/>
              </w:rPr>
              <w:t>7.000,00</w:t>
            </w:r>
          </w:p>
        </w:tc>
        <w:tc>
          <w:tcPr>
            <w:tcW w:w="1720" w:type="dxa"/>
            <w:tcBorders>
              <w:top w:val="single" w:sz="4" w:space="0" w:color="auto"/>
              <w:left w:val="nil"/>
              <w:bottom w:val="single" w:sz="4" w:space="0" w:color="auto"/>
              <w:right w:val="single" w:sz="8" w:space="0" w:color="000000"/>
            </w:tcBorders>
            <w:shd w:val="clear" w:color="auto" w:fill="D9D9D9"/>
            <w:vAlign w:val="center"/>
            <w:hideMark/>
          </w:tcPr>
          <w:p w:rsidR="002615FD" w:rsidRPr="00387F42" w:rsidRDefault="002615FD" w:rsidP="00846912">
            <w:pPr>
              <w:jc w:val="right"/>
              <w:rPr>
                <w:b/>
                <w:bCs/>
                <w:lang w:eastAsia="bs-Latn-BA"/>
              </w:rPr>
            </w:pPr>
            <w:r w:rsidRPr="00387F42">
              <w:rPr>
                <w:b/>
                <w:bCs/>
                <w:lang w:eastAsia="bs-Latn-BA"/>
              </w:rPr>
              <w:t>2.700,00</w:t>
            </w:r>
          </w:p>
        </w:tc>
      </w:tr>
    </w:tbl>
    <w:p w:rsidR="002615FD" w:rsidRPr="000D5BF7" w:rsidRDefault="002615FD" w:rsidP="000D5BF7">
      <w:pPr>
        <w:jc w:val="both"/>
        <w:rPr>
          <w:sz w:val="24"/>
          <w:szCs w:val="24"/>
        </w:rPr>
      </w:pPr>
    </w:p>
    <w:p w:rsidR="002615FD" w:rsidRPr="000D5BF7" w:rsidRDefault="002615FD" w:rsidP="000D5BF7">
      <w:pPr>
        <w:jc w:val="both"/>
        <w:rPr>
          <w:sz w:val="24"/>
          <w:szCs w:val="24"/>
        </w:rPr>
      </w:pPr>
      <w:r w:rsidRPr="000D5BF7">
        <w:rPr>
          <w:sz w:val="24"/>
          <w:szCs w:val="24"/>
        </w:rPr>
        <w:t>Služba je također</w:t>
      </w:r>
      <w:r w:rsidR="003F3449">
        <w:rPr>
          <w:sz w:val="24"/>
          <w:szCs w:val="24"/>
        </w:rPr>
        <w:t xml:space="preserve"> tražila i predložila programom </w:t>
      </w:r>
      <w:r w:rsidRPr="000D5BF7">
        <w:rPr>
          <w:sz w:val="24"/>
          <w:szCs w:val="24"/>
        </w:rPr>
        <w:t>višegodišnjih kapitalnih ulaganja „Projekt sanacije, konzervacije, restauracije, i rekonstrukcije graditeljske cjeline Konak“ u vlasništvu BiH za razdoblje 2014. - 2017. godine</w:t>
      </w:r>
      <w:r w:rsidR="003F3449">
        <w:rPr>
          <w:sz w:val="24"/>
          <w:szCs w:val="24"/>
        </w:rPr>
        <w:t xml:space="preserve"> </w:t>
      </w:r>
      <w:r w:rsidRPr="000D5BF7">
        <w:rPr>
          <w:sz w:val="24"/>
          <w:szCs w:val="24"/>
        </w:rPr>
        <w:t xml:space="preserve">u ukupnom iznosu od 9.158.500,00 KM, a na osnovi instrukcija o višegodišnjim </w:t>
      </w:r>
      <w:r w:rsidR="003F3449">
        <w:rPr>
          <w:sz w:val="24"/>
          <w:szCs w:val="24"/>
        </w:rPr>
        <w:t>kapitalnim ulaganjima i</w:t>
      </w:r>
      <w:r w:rsidRPr="000D5BF7">
        <w:rPr>
          <w:sz w:val="24"/>
          <w:szCs w:val="24"/>
        </w:rPr>
        <w:t xml:space="preserve"> projekt sanacije i adaptacije i konzervacije predmetne zgrade.</w:t>
      </w:r>
    </w:p>
    <w:p w:rsidR="002615FD" w:rsidRPr="000D5BF7" w:rsidRDefault="002615FD" w:rsidP="000D5BF7">
      <w:pPr>
        <w:jc w:val="both"/>
        <w:rPr>
          <w:sz w:val="24"/>
          <w:szCs w:val="24"/>
        </w:rPr>
      </w:pPr>
      <w:r w:rsidRPr="000D5BF7">
        <w:rPr>
          <w:sz w:val="24"/>
          <w:szCs w:val="24"/>
        </w:rPr>
        <w:t>Nadalje, ističemo da je Ministarstvo financija</w:t>
      </w:r>
      <w:r w:rsidR="003F3449">
        <w:rPr>
          <w:sz w:val="24"/>
          <w:szCs w:val="24"/>
        </w:rPr>
        <w:t xml:space="preserve"> i trezora BiH</w:t>
      </w:r>
      <w:r w:rsidRPr="000D5BF7">
        <w:rPr>
          <w:sz w:val="24"/>
          <w:szCs w:val="24"/>
        </w:rPr>
        <w:t xml:space="preserve"> tražilo od Službe za zajedničke poslove institucija BiH da pripremi prijedlog o</w:t>
      </w:r>
      <w:r w:rsidR="003F3449">
        <w:rPr>
          <w:sz w:val="24"/>
          <w:szCs w:val="24"/>
        </w:rPr>
        <w:t>dluke o određivanju „Projekta</w:t>
      </w:r>
      <w:r w:rsidRPr="000D5BF7">
        <w:rPr>
          <w:sz w:val="24"/>
          <w:szCs w:val="24"/>
        </w:rPr>
        <w:t xml:space="preserve"> sanacije i rekonstrukc</w:t>
      </w:r>
      <w:r w:rsidR="003F3449">
        <w:rPr>
          <w:sz w:val="24"/>
          <w:szCs w:val="24"/>
        </w:rPr>
        <w:t>ije zgrade Predsjedništva BiH</w:t>
      </w:r>
      <w:r w:rsidRPr="000D5BF7">
        <w:rPr>
          <w:sz w:val="24"/>
          <w:szCs w:val="24"/>
        </w:rPr>
        <w:t>“, kao dijela programa višegodišnjih kapitalnih ulaganja za razdoblje 2011. - 2016. godine (66 mjeseci, odnosno 5 godina i 6 mjeseci), u cilju dostavljanja iste Vijeću ministara BiH na razmatranje i usvajanje, a kako bi Ministarstvo financija i trezora BiH izabranom projektu dalo značaj višegodišnjeg kapitalnog ulaganja i uključilo ga u plan kapitalnih investicija.</w:t>
      </w:r>
    </w:p>
    <w:p w:rsidR="002615FD" w:rsidRPr="000D5BF7" w:rsidRDefault="002615FD" w:rsidP="000D5BF7">
      <w:pPr>
        <w:jc w:val="both"/>
        <w:rPr>
          <w:sz w:val="24"/>
          <w:szCs w:val="24"/>
        </w:rPr>
      </w:pPr>
      <w:r w:rsidRPr="000D5BF7">
        <w:rPr>
          <w:sz w:val="24"/>
          <w:szCs w:val="24"/>
        </w:rPr>
        <w:t>Prema nalazu stručnog tima koji je sačinio elabor</w:t>
      </w:r>
      <w:r w:rsidR="003F3449">
        <w:rPr>
          <w:sz w:val="24"/>
          <w:szCs w:val="24"/>
        </w:rPr>
        <w:t>at</w:t>
      </w:r>
      <w:r w:rsidRPr="000D5BF7">
        <w:rPr>
          <w:sz w:val="24"/>
          <w:szCs w:val="24"/>
        </w:rPr>
        <w:t xml:space="preserve"> „Pr</w:t>
      </w:r>
      <w:r w:rsidR="003F3449">
        <w:rPr>
          <w:sz w:val="24"/>
          <w:szCs w:val="24"/>
        </w:rPr>
        <w:t>ojekt sanacije i rekonstrukcije</w:t>
      </w:r>
      <w:r w:rsidRPr="000D5BF7">
        <w:rPr>
          <w:sz w:val="24"/>
          <w:szCs w:val="24"/>
        </w:rPr>
        <w:t xml:space="preserve"> zgrade Predsjedništva Bosne i Hercegovine“, procjena ukupnih  troškova navedenog projekta iznosi </w:t>
      </w:r>
      <w:r w:rsidRPr="003F3449">
        <w:rPr>
          <w:bCs/>
          <w:sz w:val="24"/>
          <w:szCs w:val="24"/>
        </w:rPr>
        <w:t>13.228.100,00 KM</w:t>
      </w:r>
      <w:r w:rsidR="003F3449">
        <w:rPr>
          <w:b/>
          <w:bCs/>
          <w:sz w:val="24"/>
          <w:szCs w:val="24"/>
        </w:rPr>
        <w:t>,</w:t>
      </w:r>
      <w:r w:rsidRPr="000D5BF7">
        <w:rPr>
          <w:b/>
          <w:bCs/>
          <w:sz w:val="24"/>
          <w:szCs w:val="24"/>
        </w:rPr>
        <w:t xml:space="preserve"> </w:t>
      </w:r>
      <w:r w:rsidRPr="000D5BF7">
        <w:rPr>
          <w:sz w:val="24"/>
          <w:szCs w:val="24"/>
        </w:rPr>
        <w:t>te je isti apliciran kao višegodišnje kapitalno ulaganje.</w:t>
      </w:r>
    </w:p>
    <w:p w:rsidR="002615FD" w:rsidRPr="000D5BF7" w:rsidRDefault="002615FD" w:rsidP="000D5BF7">
      <w:pPr>
        <w:jc w:val="both"/>
        <w:rPr>
          <w:sz w:val="24"/>
          <w:szCs w:val="24"/>
        </w:rPr>
      </w:pPr>
      <w:r w:rsidRPr="000D5BF7">
        <w:rPr>
          <w:sz w:val="24"/>
          <w:szCs w:val="24"/>
        </w:rPr>
        <w:t xml:space="preserve">Službi su od strane Vijeća ministara BiH odobrena sredstva u iznosu od </w:t>
      </w:r>
      <w:r w:rsidRPr="000D5BF7">
        <w:rPr>
          <w:color w:val="000000" w:themeColor="text1"/>
          <w:sz w:val="24"/>
          <w:szCs w:val="24"/>
        </w:rPr>
        <w:t xml:space="preserve">1.300.000,00 KM </w:t>
      </w:r>
      <w:r w:rsidRPr="000D5BF7">
        <w:rPr>
          <w:sz w:val="24"/>
          <w:szCs w:val="24"/>
        </w:rPr>
        <w:t>za aktivnosti oko preuzimanje objekta Titova 9a koji je u vlasništvu države BiH, a tijekom 2014. godine su realizirani planirani zadaci, izrada projektne dokumentacije i sanacij</w:t>
      </w:r>
      <w:r w:rsidR="004A270C">
        <w:rPr>
          <w:sz w:val="24"/>
          <w:szCs w:val="24"/>
        </w:rPr>
        <w:t xml:space="preserve">a infrastrukture </w:t>
      </w:r>
      <w:r w:rsidRPr="000D5BF7">
        <w:rPr>
          <w:sz w:val="24"/>
          <w:szCs w:val="24"/>
        </w:rPr>
        <w:t>i građevinsko-zan</w:t>
      </w:r>
      <w:r w:rsidR="004A270C">
        <w:rPr>
          <w:sz w:val="24"/>
          <w:szCs w:val="24"/>
        </w:rPr>
        <w:t xml:space="preserve">atskih radova </w:t>
      </w:r>
      <w:r w:rsidRPr="000D5BF7">
        <w:rPr>
          <w:sz w:val="24"/>
          <w:szCs w:val="24"/>
        </w:rPr>
        <w:t>kako bi se objekt mogao koristiti.</w:t>
      </w:r>
    </w:p>
    <w:p w:rsidR="004A270C" w:rsidRPr="000D5BF7" w:rsidRDefault="002615FD" w:rsidP="000D5BF7">
      <w:pPr>
        <w:jc w:val="both"/>
        <w:rPr>
          <w:sz w:val="24"/>
          <w:szCs w:val="24"/>
        </w:rPr>
      </w:pPr>
      <w:r w:rsidRPr="000D5BF7">
        <w:rPr>
          <w:sz w:val="24"/>
          <w:szCs w:val="24"/>
        </w:rPr>
        <w:t xml:space="preserve">Sukladno navedenom realizirano je; </w:t>
      </w:r>
    </w:p>
    <w:p w:rsidR="002615FD" w:rsidRPr="004A270C" w:rsidRDefault="002615FD" w:rsidP="003E1EF1">
      <w:pPr>
        <w:pStyle w:val="ListParagraph"/>
        <w:numPr>
          <w:ilvl w:val="0"/>
          <w:numId w:val="98"/>
        </w:numPr>
        <w:jc w:val="both"/>
        <w:rPr>
          <w:sz w:val="24"/>
          <w:szCs w:val="24"/>
        </w:rPr>
      </w:pPr>
      <w:r w:rsidRPr="004A270C">
        <w:rPr>
          <w:sz w:val="24"/>
          <w:szCs w:val="24"/>
        </w:rPr>
        <w:t>-sana</w:t>
      </w:r>
      <w:r w:rsidR="004A270C">
        <w:rPr>
          <w:sz w:val="24"/>
          <w:szCs w:val="24"/>
        </w:rPr>
        <w:t xml:space="preserve">cija ravne neprohodne terase                       </w:t>
      </w:r>
      <w:r w:rsidRPr="004A270C">
        <w:rPr>
          <w:sz w:val="24"/>
          <w:szCs w:val="24"/>
        </w:rPr>
        <w:t>20.456,30KM;</w:t>
      </w:r>
    </w:p>
    <w:p w:rsidR="002615FD" w:rsidRPr="004A270C" w:rsidRDefault="002615FD" w:rsidP="003E1EF1">
      <w:pPr>
        <w:pStyle w:val="ListParagraph"/>
        <w:numPr>
          <w:ilvl w:val="0"/>
          <w:numId w:val="98"/>
        </w:numPr>
        <w:jc w:val="both"/>
        <w:rPr>
          <w:sz w:val="24"/>
          <w:szCs w:val="24"/>
        </w:rPr>
      </w:pPr>
      <w:r w:rsidRPr="004A270C">
        <w:rPr>
          <w:sz w:val="24"/>
          <w:szCs w:val="24"/>
        </w:rPr>
        <w:t>-zamjena vanjske fasadne stolarije</w:t>
      </w:r>
      <w:r w:rsidR="004A270C">
        <w:rPr>
          <w:sz w:val="24"/>
          <w:szCs w:val="24"/>
        </w:rPr>
        <w:t>/bravarije     138.021,95</w:t>
      </w:r>
      <w:r w:rsidRPr="004A270C">
        <w:rPr>
          <w:sz w:val="24"/>
          <w:szCs w:val="24"/>
        </w:rPr>
        <w:t>KM;</w:t>
      </w:r>
    </w:p>
    <w:p w:rsidR="002615FD" w:rsidRPr="004A270C" w:rsidRDefault="002615FD" w:rsidP="003E1EF1">
      <w:pPr>
        <w:pStyle w:val="ListParagraph"/>
        <w:numPr>
          <w:ilvl w:val="0"/>
          <w:numId w:val="98"/>
        </w:numPr>
        <w:jc w:val="both"/>
        <w:rPr>
          <w:sz w:val="24"/>
          <w:szCs w:val="24"/>
        </w:rPr>
      </w:pPr>
      <w:r w:rsidRPr="004A270C">
        <w:rPr>
          <w:sz w:val="24"/>
          <w:szCs w:val="24"/>
        </w:rPr>
        <w:t xml:space="preserve">-izrada  </w:t>
      </w:r>
      <w:r w:rsidR="004A270C">
        <w:rPr>
          <w:sz w:val="24"/>
          <w:szCs w:val="24"/>
        </w:rPr>
        <w:t>glavnog izvedbenog projekta                  17.433,00KM;</w:t>
      </w:r>
    </w:p>
    <w:p w:rsidR="002615FD" w:rsidRPr="004A270C" w:rsidRDefault="002615FD" w:rsidP="003E1EF1">
      <w:pPr>
        <w:pStyle w:val="ListParagraph"/>
        <w:numPr>
          <w:ilvl w:val="0"/>
          <w:numId w:val="98"/>
        </w:numPr>
        <w:jc w:val="both"/>
        <w:rPr>
          <w:sz w:val="24"/>
          <w:szCs w:val="24"/>
        </w:rPr>
      </w:pPr>
      <w:r w:rsidRPr="004A270C">
        <w:rPr>
          <w:sz w:val="24"/>
          <w:szCs w:val="24"/>
        </w:rPr>
        <w:t>-potpisan ugovor o i</w:t>
      </w:r>
      <w:r w:rsidR="004A270C">
        <w:rPr>
          <w:sz w:val="24"/>
          <w:szCs w:val="24"/>
        </w:rPr>
        <w:t>zvođenju radova                939.142,88</w:t>
      </w:r>
      <w:r w:rsidRPr="004A270C">
        <w:rPr>
          <w:sz w:val="24"/>
          <w:szCs w:val="24"/>
        </w:rPr>
        <w:t>KM;</w:t>
      </w:r>
    </w:p>
    <w:p w:rsidR="004A270C" w:rsidRPr="007933A4" w:rsidRDefault="002615FD" w:rsidP="003E1EF1">
      <w:pPr>
        <w:pStyle w:val="ListParagraph"/>
        <w:numPr>
          <w:ilvl w:val="0"/>
          <w:numId w:val="98"/>
        </w:numPr>
        <w:jc w:val="both"/>
        <w:rPr>
          <w:sz w:val="24"/>
          <w:szCs w:val="24"/>
        </w:rPr>
      </w:pPr>
      <w:r w:rsidRPr="004A270C">
        <w:rPr>
          <w:sz w:val="24"/>
          <w:szCs w:val="24"/>
        </w:rPr>
        <w:t>-potpisan u</w:t>
      </w:r>
      <w:r w:rsidR="004A270C">
        <w:rPr>
          <w:sz w:val="24"/>
          <w:szCs w:val="24"/>
        </w:rPr>
        <w:t xml:space="preserve">govor o nadzoru                                    </w:t>
      </w:r>
      <w:r w:rsidRPr="004A270C">
        <w:rPr>
          <w:sz w:val="24"/>
          <w:szCs w:val="24"/>
        </w:rPr>
        <w:t>6.961,50KM.</w:t>
      </w:r>
    </w:p>
    <w:p w:rsidR="002615FD" w:rsidRPr="000D5BF7" w:rsidRDefault="002615FD" w:rsidP="000D5BF7">
      <w:pPr>
        <w:jc w:val="both"/>
        <w:rPr>
          <w:sz w:val="24"/>
          <w:szCs w:val="24"/>
        </w:rPr>
      </w:pPr>
      <w:r w:rsidRPr="000D5BF7">
        <w:rPr>
          <w:sz w:val="24"/>
          <w:szCs w:val="24"/>
        </w:rPr>
        <w:t>Također, napominjemo da je u 2014 godini na osnovi Odluke o kupovini objekt</w:t>
      </w:r>
      <w:r w:rsidR="007933A4">
        <w:rPr>
          <w:sz w:val="24"/>
          <w:szCs w:val="24"/>
        </w:rPr>
        <w:t>a za smještaj institucija BiH</w:t>
      </w:r>
      <w:r w:rsidRPr="000D5BF7">
        <w:rPr>
          <w:sz w:val="24"/>
          <w:szCs w:val="24"/>
        </w:rPr>
        <w:t xml:space="preserve"> u Banja Luci te Odluke o kupovini objekt</w:t>
      </w:r>
      <w:r w:rsidR="007933A4">
        <w:rPr>
          <w:sz w:val="24"/>
          <w:szCs w:val="24"/>
        </w:rPr>
        <w:t>a za smještaj institucija BiH</w:t>
      </w:r>
      <w:r w:rsidRPr="000D5BF7">
        <w:rPr>
          <w:sz w:val="24"/>
          <w:szCs w:val="24"/>
        </w:rPr>
        <w:t xml:space="preserve"> u Istočnom Sarajevu realizirana nabava potrebnog objekta i izvršena uplata u sljedećim iznosima:</w:t>
      </w:r>
    </w:p>
    <w:p w:rsidR="002615FD" w:rsidRPr="007933A4" w:rsidRDefault="002615FD" w:rsidP="003E1EF1">
      <w:pPr>
        <w:pStyle w:val="ListParagraph"/>
        <w:numPr>
          <w:ilvl w:val="0"/>
          <w:numId w:val="99"/>
        </w:numPr>
        <w:jc w:val="both"/>
        <w:rPr>
          <w:sz w:val="24"/>
          <w:szCs w:val="24"/>
        </w:rPr>
      </w:pPr>
      <w:r w:rsidRPr="007933A4">
        <w:rPr>
          <w:sz w:val="24"/>
          <w:szCs w:val="24"/>
        </w:rPr>
        <w:t>z</w:t>
      </w:r>
      <w:r w:rsidR="007933A4">
        <w:rPr>
          <w:sz w:val="24"/>
          <w:szCs w:val="24"/>
        </w:rPr>
        <w:t xml:space="preserve">grada Istočno Sarajevo         </w:t>
      </w:r>
      <w:r w:rsidRPr="007933A4">
        <w:rPr>
          <w:sz w:val="24"/>
          <w:szCs w:val="24"/>
        </w:rPr>
        <w:t>997.370,50 KM;</w:t>
      </w:r>
    </w:p>
    <w:p w:rsidR="002615FD" w:rsidRPr="007933A4" w:rsidRDefault="002615FD" w:rsidP="003E1EF1">
      <w:pPr>
        <w:pStyle w:val="ListParagraph"/>
        <w:numPr>
          <w:ilvl w:val="0"/>
          <w:numId w:val="99"/>
        </w:numPr>
        <w:jc w:val="both"/>
        <w:rPr>
          <w:sz w:val="24"/>
          <w:szCs w:val="24"/>
        </w:rPr>
      </w:pPr>
      <w:r w:rsidRPr="007933A4">
        <w:rPr>
          <w:sz w:val="24"/>
          <w:szCs w:val="24"/>
        </w:rPr>
        <w:t>z</w:t>
      </w:r>
      <w:r w:rsidR="007933A4">
        <w:rPr>
          <w:sz w:val="24"/>
          <w:szCs w:val="24"/>
        </w:rPr>
        <w:t xml:space="preserve">grada Banja Luka               </w:t>
      </w:r>
      <w:r w:rsidRPr="007933A4">
        <w:rPr>
          <w:sz w:val="24"/>
          <w:szCs w:val="24"/>
        </w:rPr>
        <w:t>2.994.272,89 KM.</w:t>
      </w:r>
    </w:p>
    <w:p w:rsidR="002615FD" w:rsidRPr="007933A4" w:rsidRDefault="002615FD" w:rsidP="007933A4">
      <w:pPr>
        <w:jc w:val="both"/>
        <w:rPr>
          <w:sz w:val="24"/>
          <w:szCs w:val="24"/>
        </w:rPr>
      </w:pPr>
      <w:r w:rsidRPr="007933A4">
        <w:rPr>
          <w:sz w:val="24"/>
          <w:szCs w:val="24"/>
        </w:rPr>
        <w:t>Za kupovinu ostalih objekata je sačinjen i potpisan ugovor:</w:t>
      </w:r>
    </w:p>
    <w:p w:rsidR="002615FD" w:rsidRPr="007933A4" w:rsidRDefault="002615FD" w:rsidP="003E1EF1">
      <w:pPr>
        <w:pStyle w:val="ListParagraph"/>
        <w:numPr>
          <w:ilvl w:val="0"/>
          <w:numId w:val="99"/>
        </w:numPr>
        <w:jc w:val="both"/>
        <w:rPr>
          <w:sz w:val="24"/>
          <w:szCs w:val="24"/>
        </w:rPr>
      </w:pPr>
      <w:r w:rsidRPr="007933A4">
        <w:rPr>
          <w:sz w:val="24"/>
          <w:szCs w:val="24"/>
        </w:rPr>
        <w:t>Mostar...................................5.610.664,80 KM;</w:t>
      </w:r>
    </w:p>
    <w:p w:rsidR="002615FD" w:rsidRPr="007933A4" w:rsidRDefault="002615FD" w:rsidP="003E1EF1">
      <w:pPr>
        <w:pStyle w:val="ListParagraph"/>
        <w:numPr>
          <w:ilvl w:val="0"/>
          <w:numId w:val="99"/>
        </w:numPr>
        <w:jc w:val="both"/>
        <w:rPr>
          <w:sz w:val="24"/>
          <w:szCs w:val="24"/>
        </w:rPr>
      </w:pPr>
      <w:r w:rsidRPr="007933A4">
        <w:rPr>
          <w:sz w:val="24"/>
          <w:szCs w:val="24"/>
        </w:rPr>
        <w:t>Sarajevo</w:t>
      </w:r>
      <w:r w:rsidR="007933A4">
        <w:rPr>
          <w:sz w:val="24"/>
          <w:szCs w:val="24"/>
        </w:rPr>
        <w:t xml:space="preserve">...                             </w:t>
      </w:r>
      <w:r w:rsidRPr="007933A4">
        <w:rPr>
          <w:sz w:val="24"/>
          <w:szCs w:val="24"/>
        </w:rPr>
        <w:t>8.997.708,72 KM;</w:t>
      </w:r>
    </w:p>
    <w:p w:rsidR="002615FD" w:rsidRPr="007933A4" w:rsidRDefault="002615FD" w:rsidP="003E1EF1">
      <w:pPr>
        <w:pStyle w:val="ListParagraph"/>
        <w:numPr>
          <w:ilvl w:val="0"/>
          <w:numId w:val="99"/>
        </w:numPr>
        <w:jc w:val="both"/>
        <w:rPr>
          <w:sz w:val="24"/>
          <w:szCs w:val="24"/>
        </w:rPr>
      </w:pPr>
      <w:r w:rsidRPr="007933A4">
        <w:rPr>
          <w:sz w:val="24"/>
          <w:szCs w:val="24"/>
        </w:rPr>
        <w:t>Tuzla......</w:t>
      </w:r>
      <w:r w:rsidR="007933A4">
        <w:rPr>
          <w:sz w:val="24"/>
          <w:szCs w:val="24"/>
        </w:rPr>
        <w:t xml:space="preserve">.............................     </w:t>
      </w:r>
      <w:r w:rsidRPr="007933A4">
        <w:rPr>
          <w:sz w:val="24"/>
          <w:szCs w:val="24"/>
        </w:rPr>
        <w:t>910.780,00 KM.</w:t>
      </w:r>
    </w:p>
    <w:p w:rsidR="002615FD" w:rsidRPr="000D5BF7" w:rsidRDefault="002615FD" w:rsidP="000D5BF7">
      <w:pPr>
        <w:jc w:val="both"/>
        <w:rPr>
          <w:sz w:val="24"/>
          <w:szCs w:val="24"/>
          <w:u w:val="single"/>
        </w:rPr>
      </w:pPr>
      <w:r w:rsidRPr="000D5BF7">
        <w:rPr>
          <w:sz w:val="24"/>
          <w:szCs w:val="24"/>
          <w:u w:val="single"/>
        </w:rPr>
        <w:t>Normativno operativna realizacija:</w:t>
      </w:r>
    </w:p>
    <w:p w:rsidR="002615FD" w:rsidRPr="000D5BF7" w:rsidRDefault="002615FD" w:rsidP="000D5BF7">
      <w:pPr>
        <w:jc w:val="both"/>
        <w:rPr>
          <w:sz w:val="24"/>
          <w:szCs w:val="24"/>
        </w:rPr>
      </w:pPr>
      <w:r w:rsidRPr="000D5BF7">
        <w:rPr>
          <w:sz w:val="24"/>
          <w:szCs w:val="24"/>
        </w:rPr>
        <w:t>Sačinjeni svi potrebni ugovori, podazakonski akti, kao i normativno-pravni akti, koji su neophodni za pravilno funkcioniranje Službe. U 2014. godini sačinjen novi Pravilnik o unutarnjoj organizaciji Službe za zajedničke poslove institucija BiH sukladno Odluci o razvrstavanju radnih mjesta i kriterijima za opis poslova radnih mjesta u institucijama Bi</w:t>
      </w:r>
      <w:r w:rsidR="007933A4">
        <w:rPr>
          <w:sz w:val="24"/>
          <w:szCs w:val="24"/>
        </w:rPr>
        <w:t>H („Sl.</w:t>
      </w:r>
      <w:r w:rsidRPr="000D5BF7">
        <w:rPr>
          <w:sz w:val="24"/>
          <w:szCs w:val="24"/>
        </w:rPr>
        <w:t xml:space="preserve"> glasnik BiH“, broj 30/13) te Odluci o načelima za utvrđivanje unutarnje organizacije tijela</w:t>
      </w:r>
      <w:r w:rsidR="007933A4">
        <w:rPr>
          <w:sz w:val="24"/>
          <w:szCs w:val="24"/>
        </w:rPr>
        <w:t xml:space="preserve"> uprave Bi</w:t>
      </w:r>
      <w:r w:rsidRPr="000D5BF7">
        <w:rPr>
          <w:sz w:val="24"/>
          <w:szCs w:val="24"/>
        </w:rPr>
        <w:t>H</w:t>
      </w:r>
      <w:r w:rsidR="007933A4">
        <w:rPr>
          <w:sz w:val="24"/>
          <w:szCs w:val="24"/>
        </w:rPr>
        <w:t xml:space="preserve"> („Sl.</w:t>
      </w:r>
      <w:r w:rsidRPr="000D5BF7">
        <w:rPr>
          <w:sz w:val="24"/>
          <w:szCs w:val="24"/>
        </w:rPr>
        <w:t xml:space="preserve"> glasnik BiH“, broj 30/13), te sačinjen i usvojen Pravilnik o izmjenama i dopuni Pravilnika o unutarnjoj organizaciji Službe za zajed</w:t>
      </w:r>
      <w:r w:rsidR="007933A4">
        <w:rPr>
          <w:sz w:val="24"/>
          <w:szCs w:val="24"/>
        </w:rPr>
        <w:t>ničke poslove institucija B</w:t>
      </w:r>
      <w:r w:rsidRPr="000D5BF7">
        <w:rPr>
          <w:sz w:val="24"/>
          <w:szCs w:val="24"/>
        </w:rPr>
        <w:t>i</w:t>
      </w:r>
      <w:r w:rsidR="007933A4">
        <w:rPr>
          <w:sz w:val="24"/>
          <w:szCs w:val="24"/>
        </w:rPr>
        <w:t>H</w:t>
      </w:r>
      <w:r w:rsidRPr="000D5BF7">
        <w:rPr>
          <w:sz w:val="24"/>
          <w:szCs w:val="24"/>
        </w:rPr>
        <w:t>. Na oba predmetna pravilnika Vijeće ministara BiH dalo svoju suglasnost.</w:t>
      </w:r>
    </w:p>
    <w:p w:rsidR="002615FD" w:rsidRPr="000D5BF7" w:rsidRDefault="002615FD" w:rsidP="000D5BF7">
      <w:pPr>
        <w:jc w:val="both"/>
        <w:rPr>
          <w:sz w:val="24"/>
          <w:szCs w:val="24"/>
        </w:rPr>
      </w:pPr>
      <w:r w:rsidRPr="000D5BF7">
        <w:rPr>
          <w:sz w:val="24"/>
          <w:szCs w:val="24"/>
        </w:rPr>
        <w:t>Nadalje, Služba je donijela novi Pravilnik o specijaliziranim vozilima; Pravilnik o službenim telefonima; Pravilnik o reprezentaciji i poklonima u Službi; Pravilnik o zaštiti tajnih podataka u Službi za zajedničke poslove institucija BiH, kao i brojne druge akte.</w:t>
      </w:r>
    </w:p>
    <w:p w:rsidR="002615FD" w:rsidRPr="000D5BF7" w:rsidRDefault="002615FD" w:rsidP="000D5BF7">
      <w:pPr>
        <w:jc w:val="both"/>
        <w:rPr>
          <w:sz w:val="24"/>
          <w:szCs w:val="24"/>
        </w:rPr>
      </w:pPr>
      <w:r w:rsidRPr="000D5BF7">
        <w:rPr>
          <w:sz w:val="24"/>
          <w:szCs w:val="24"/>
        </w:rPr>
        <w:t>Sačinjeno Izvješće o radu Službe za zajedničke poslove institucija BiH za 2013. godinu i usvojen od Vijeća ministara Bosne i Hercegovine.</w:t>
      </w:r>
    </w:p>
    <w:p w:rsidR="002615FD" w:rsidRPr="000D5BF7" w:rsidRDefault="002615FD" w:rsidP="000D5BF7">
      <w:pPr>
        <w:jc w:val="both"/>
        <w:rPr>
          <w:sz w:val="24"/>
          <w:szCs w:val="24"/>
        </w:rPr>
      </w:pPr>
      <w:r w:rsidRPr="000D5BF7">
        <w:rPr>
          <w:sz w:val="24"/>
          <w:szCs w:val="24"/>
        </w:rPr>
        <w:t>Program rada Službe za zajedničke poslove institucija BiH za 2014. godinu sačinjen je i</w:t>
      </w:r>
    </w:p>
    <w:p w:rsidR="002615FD" w:rsidRPr="000D5BF7" w:rsidRDefault="002615FD" w:rsidP="000D5BF7">
      <w:pPr>
        <w:jc w:val="both"/>
        <w:rPr>
          <w:sz w:val="24"/>
          <w:szCs w:val="24"/>
        </w:rPr>
      </w:pPr>
      <w:r w:rsidRPr="000D5BF7">
        <w:rPr>
          <w:sz w:val="24"/>
          <w:szCs w:val="24"/>
        </w:rPr>
        <w:t>usvojen od Vijeća ministara Bosne i Hercegovine.</w:t>
      </w:r>
    </w:p>
    <w:p w:rsidR="002615FD" w:rsidRPr="000D5BF7" w:rsidRDefault="002615FD" w:rsidP="000D5BF7">
      <w:pPr>
        <w:jc w:val="both"/>
        <w:rPr>
          <w:rFonts w:ascii="Calibri" w:hAnsi="Calibri" w:cs="Arial"/>
          <w:sz w:val="24"/>
          <w:szCs w:val="24"/>
        </w:rPr>
      </w:pPr>
    </w:p>
    <w:p w:rsidR="002615FD" w:rsidRDefault="002615FD" w:rsidP="000D5BF7">
      <w:pPr>
        <w:jc w:val="both"/>
        <w:rPr>
          <w:sz w:val="24"/>
          <w:szCs w:val="24"/>
        </w:rPr>
      </w:pPr>
      <w:r w:rsidRPr="000D5BF7">
        <w:rPr>
          <w:sz w:val="24"/>
          <w:szCs w:val="24"/>
        </w:rPr>
        <w:t>PRORAČUNSKA SREDSTVA</w:t>
      </w:r>
    </w:p>
    <w:p w:rsidR="006C546C" w:rsidRPr="000D5BF7" w:rsidRDefault="006C546C" w:rsidP="000D5BF7">
      <w:pPr>
        <w:jc w:val="both"/>
        <w:rPr>
          <w:sz w:val="24"/>
          <w:szCs w:val="24"/>
        </w:rPr>
      </w:pPr>
    </w:p>
    <w:p w:rsidR="002615FD" w:rsidRPr="000D5BF7" w:rsidRDefault="00AA7133" w:rsidP="000D5BF7">
      <w:pPr>
        <w:jc w:val="both"/>
        <w:rPr>
          <w:sz w:val="24"/>
          <w:szCs w:val="24"/>
        </w:rPr>
      </w:pPr>
      <w:r>
        <w:rPr>
          <w:sz w:val="24"/>
          <w:szCs w:val="24"/>
        </w:rPr>
        <w:t xml:space="preserve">Shodno </w:t>
      </w:r>
      <w:r w:rsidR="002615FD" w:rsidRPr="000D5BF7">
        <w:rPr>
          <w:sz w:val="24"/>
          <w:szCs w:val="24"/>
        </w:rPr>
        <w:t>člank</w:t>
      </w:r>
      <w:r w:rsidR="006C546C">
        <w:rPr>
          <w:sz w:val="24"/>
          <w:szCs w:val="24"/>
        </w:rPr>
        <w:t xml:space="preserve">u 12. i 18. </w:t>
      </w:r>
      <w:r w:rsidR="002615FD" w:rsidRPr="000D5BF7">
        <w:rPr>
          <w:sz w:val="24"/>
          <w:szCs w:val="24"/>
        </w:rPr>
        <w:t>Zakona o financiranju institucija Bosne i Hercegovine («Sl. gl. BiH», br. 61/04 i 49/09, 42/12</w:t>
      </w:r>
      <w:r w:rsidR="006C546C">
        <w:rPr>
          <w:sz w:val="24"/>
          <w:szCs w:val="24"/>
        </w:rPr>
        <w:t xml:space="preserve"> , 87/12</w:t>
      </w:r>
      <w:r w:rsidR="002615FD" w:rsidRPr="000D5BF7">
        <w:rPr>
          <w:sz w:val="24"/>
          <w:szCs w:val="24"/>
        </w:rPr>
        <w:t>, 32/13 i104/13“) Službi za zajedničke poslove</w:t>
      </w:r>
      <w:r w:rsidR="006C546C">
        <w:rPr>
          <w:sz w:val="24"/>
          <w:szCs w:val="24"/>
        </w:rPr>
        <w:t xml:space="preserve"> institucija BiH</w:t>
      </w:r>
      <w:r w:rsidR="002615FD" w:rsidRPr="000D5BF7">
        <w:rPr>
          <w:sz w:val="24"/>
          <w:szCs w:val="24"/>
        </w:rPr>
        <w:t xml:space="preserve"> kao proračunskom</w:t>
      </w:r>
      <w:r w:rsidR="006C546C">
        <w:rPr>
          <w:sz w:val="24"/>
          <w:szCs w:val="24"/>
        </w:rPr>
        <w:t xml:space="preserve"> korisniku</w:t>
      </w:r>
      <w:r w:rsidR="002615FD" w:rsidRPr="000D5BF7">
        <w:rPr>
          <w:sz w:val="24"/>
          <w:szCs w:val="24"/>
        </w:rPr>
        <w:t xml:space="preserve"> za 2014. godinu odobrena su sredstva u iznosu od 12.260.000,00 KM, i to za „tekuće izdatke“ iznos od 11.950.000,00 KM i za „kapitalna ulaganja“ iznos od 310.000,00 KM.</w:t>
      </w:r>
    </w:p>
    <w:p w:rsidR="002615FD" w:rsidRPr="000D5BF7" w:rsidRDefault="002615FD" w:rsidP="000D5BF7">
      <w:pPr>
        <w:jc w:val="both"/>
        <w:rPr>
          <w:sz w:val="24"/>
          <w:szCs w:val="24"/>
        </w:rPr>
      </w:pPr>
      <w:r w:rsidRPr="000D5BF7">
        <w:rPr>
          <w:sz w:val="24"/>
          <w:szCs w:val="24"/>
        </w:rPr>
        <w:t xml:space="preserve">Služba je u skladu </w:t>
      </w:r>
      <w:r w:rsidRPr="000D5BF7">
        <w:rPr>
          <w:i/>
          <w:sz w:val="24"/>
          <w:szCs w:val="24"/>
        </w:rPr>
        <w:t xml:space="preserve">s „Instrukcijom o usklađivanju odobrenih sredstava po Proračunu institucija BiH za 2014. godinu u okviru ekonomskih kategorija nakon tehničkih izmjena u kontnom planu“ </w:t>
      </w:r>
      <w:r w:rsidRPr="000D5BF7">
        <w:rPr>
          <w:sz w:val="24"/>
          <w:szCs w:val="24"/>
        </w:rPr>
        <w:t>broj 01-08-02-3631-1/14 izvršila usklađivanje prema novim kontima te je došlo do promjena u sintetičkim ekonomskim kategorijama.</w:t>
      </w:r>
    </w:p>
    <w:p w:rsidR="00AA7133" w:rsidRPr="000D5BF7" w:rsidRDefault="002615FD" w:rsidP="000D5BF7">
      <w:pPr>
        <w:jc w:val="both"/>
        <w:rPr>
          <w:sz w:val="24"/>
          <w:szCs w:val="24"/>
        </w:rPr>
      </w:pPr>
      <w:r w:rsidRPr="000D5BF7">
        <w:rPr>
          <w:sz w:val="24"/>
          <w:szCs w:val="24"/>
        </w:rPr>
        <w:t>Na osnovi članka 61. Zakona o upravi</w:t>
      </w:r>
      <w:r w:rsidR="006C546C">
        <w:rPr>
          <w:sz w:val="24"/>
          <w:szCs w:val="24"/>
        </w:rPr>
        <w:t xml:space="preserve"> (''Sl.</w:t>
      </w:r>
      <w:r w:rsidRPr="000D5BF7">
        <w:rPr>
          <w:sz w:val="24"/>
          <w:szCs w:val="24"/>
        </w:rPr>
        <w:t xml:space="preserve"> glasnik BiH'', br. 32/ 02 i 102/09), a u vezi s člankom 16. Zakona o financiranju i</w:t>
      </w:r>
      <w:r w:rsidR="006C546C">
        <w:rPr>
          <w:sz w:val="24"/>
          <w:szCs w:val="24"/>
        </w:rPr>
        <w:t>nstitucija BiH (''Sl.</w:t>
      </w:r>
      <w:r w:rsidRPr="000D5BF7">
        <w:rPr>
          <w:sz w:val="24"/>
          <w:szCs w:val="24"/>
        </w:rPr>
        <w:t xml:space="preserve"> glasnik BiH'', br. 61/04, 49/09, 42/12, </w:t>
      </w:r>
      <w:r w:rsidR="00AA7133">
        <w:rPr>
          <w:sz w:val="24"/>
          <w:szCs w:val="24"/>
        </w:rPr>
        <w:t xml:space="preserve">87/12 i 32/13) </w:t>
      </w:r>
      <w:r w:rsidRPr="000D5BF7">
        <w:rPr>
          <w:sz w:val="24"/>
          <w:szCs w:val="24"/>
        </w:rPr>
        <w:t>i člankom 16. Zakona o Proračunu</w:t>
      </w:r>
      <w:r w:rsidR="00AA7133">
        <w:rPr>
          <w:sz w:val="24"/>
          <w:szCs w:val="24"/>
        </w:rPr>
        <w:t xml:space="preserve"> institucija BiH</w:t>
      </w:r>
      <w:r w:rsidRPr="000D5BF7">
        <w:rPr>
          <w:sz w:val="24"/>
          <w:szCs w:val="24"/>
        </w:rPr>
        <w:t xml:space="preserve"> i međunarodnih obveza Bosne i Herc</w:t>
      </w:r>
      <w:r w:rsidR="00AA7133">
        <w:rPr>
          <w:sz w:val="24"/>
          <w:szCs w:val="24"/>
        </w:rPr>
        <w:t>egovine za 2014. godinu (''Sl.</w:t>
      </w:r>
      <w:r w:rsidRPr="000D5BF7">
        <w:rPr>
          <w:sz w:val="24"/>
          <w:szCs w:val="24"/>
        </w:rPr>
        <w:t xml:space="preserve"> glasnik BiH'', broj 104/13) i Procedure o prestrukturiranju rashoda proračunskih korisnika za 2014. godinu</w:t>
      </w:r>
      <w:r w:rsidR="00FA2D0B">
        <w:rPr>
          <w:sz w:val="24"/>
          <w:szCs w:val="24"/>
        </w:rPr>
        <w:t>, broj 05-02-1-1078-2/14 od 28.1.</w:t>
      </w:r>
      <w:r w:rsidR="00AA7133">
        <w:rPr>
          <w:sz w:val="24"/>
          <w:szCs w:val="24"/>
        </w:rPr>
        <w:t xml:space="preserve">2014. godine, obratili smo </w:t>
      </w:r>
      <w:r w:rsidRPr="000D5BF7">
        <w:rPr>
          <w:sz w:val="24"/>
          <w:szCs w:val="24"/>
        </w:rPr>
        <w:t>se Ministarstvu financija</w:t>
      </w:r>
      <w:r w:rsidR="00AA7133">
        <w:rPr>
          <w:sz w:val="24"/>
          <w:szCs w:val="24"/>
        </w:rPr>
        <w:t xml:space="preserve"> i trezora BiH </w:t>
      </w:r>
      <w:r w:rsidRPr="000D5BF7">
        <w:rPr>
          <w:sz w:val="24"/>
          <w:szCs w:val="24"/>
        </w:rPr>
        <w:t>zahtjevom da odobre prestrukturiranje rashoda u okviru ukupnog iznosa odobrenog proračuna Službe za zajedničke poslove institucija Bosne i Hercegovine za 2014. godinu, i to:</w:t>
      </w:r>
    </w:p>
    <w:p w:rsidR="002615FD" w:rsidRPr="00AA7133" w:rsidRDefault="002615FD" w:rsidP="003E1EF1">
      <w:pPr>
        <w:pStyle w:val="ListParagraph"/>
        <w:numPr>
          <w:ilvl w:val="0"/>
          <w:numId w:val="100"/>
        </w:numPr>
        <w:jc w:val="both"/>
        <w:rPr>
          <w:sz w:val="24"/>
          <w:szCs w:val="24"/>
        </w:rPr>
      </w:pPr>
      <w:r w:rsidRPr="00AA7133">
        <w:rPr>
          <w:sz w:val="24"/>
          <w:szCs w:val="24"/>
        </w:rPr>
        <w:t>6133- Izdaci za energiju i komunalne uslug</w:t>
      </w:r>
      <w:r w:rsidR="00AA7133">
        <w:rPr>
          <w:sz w:val="24"/>
          <w:szCs w:val="24"/>
        </w:rPr>
        <w:t>e ...........................</w:t>
      </w:r>
      <w:r w:rsidRPr="00AA7133">
        <w:rPr>
          <w:sz w:val="24"/>
          <w:szCs w:val="24"/>
        </w:rPr>
        <w:t>80.000,00 KM</w:t>
      </w:r>
    </w:p>
    <w:p w:rsidR="002615FD" w:rsidRPr="00AA7133" w:rsidRDefault="002615FD" w:rsidP="003E1EF1">
      <w:pPr>
        <w:pStyle w:val="ListParagraph"/>
        <w:numPr>
          <w:ilvl w:val="0"/>
          <w:numId w:val="100"/>
        </w:numPr>
        <w:jc w:val="both"/>
        <w:rPr>
          <w:sz w:val="24"/>
          <w:szCs w:val="24"/>
        </w:rPr>
      </w:pPr>
      <w:r w:rsidRPr="00AA7133">
        <w:rPr>
          <w:sz w:val="24"/>
          <w:szCs w:val="24"/>
        </w:rPr>
        <w:t>6134- Nabava materijala..........................................................120.000,00 KM</w:t>
      </w:r>
    </w:p>
    <w:p w:rsidR="002615FD" w:rsidRPr="00AA7133" w:rsidRDefault="002615FD" w:rsidP="003E1EF1">
      <w:pPr>
        <w:pStyle w:val="ListParagraph"/>
        <w:numPr>
          <w:ilvl w:val="0"/>
          <w:numId w:val="100"/>
        </w:numPr>
        <w:jc w:val="both"/>
        <w:rPr>
          <w:sz w:val="24"/>
          <w:szCs w:val="24"/>
        </w:rPr>
      </w:pPr>
      <w:r w:rsidRPr="00AA7133">
        <w:rPr>
          <w:sz w:val="24"/>
          <w:szCs w:val="24"/>
        </w:rPr>
        <w:t>6137- Izdaci za tekuće održavanje.............</w:t>
      </w:r>
      <w:r w:rsidR="00AA7133">
        <w:rPr>
          <w:sz w:val="24"/>
          <w:szCs w:val="24"/>
        </w:rPr>
        <w:t>..............................</w:t>
      </w:r>
      <w:r w:rsidRPr="00AA7133">
        <w:rPr>
          <w:sz w:val="24"/>
          <w:szCs w:val="24"/>
        </w:rPr>
        <w:t>200.000,00 KM.</w:t>
      </w:r>
    </w:p>
    <w:p w:rsidR="002615FD" w:rsidRDefault="002615FD" w:rsidP="000D5BF7">
      <w:pPr>
        <w:jc w:val="both"/>
        <w:rPr>
          <w:sz w:val="24"/>
          <w:szCs w:val="24"/>
        </w:rPr>
      </w:pPr>
      <w:r w:rsidRPr="000D5BF7">
        <w:rPr>
          <w:sz w:val="24"/>
          <w:szCs w:val="24"/>
        </w:rPr>
        <w:t xml:space="preserve">U skladu </w:t>
      </w:r>
      <w:r w:rsidR="00AA7133">
        <w:rPr>
          <w:sz w:val="24"/>
          <w:szCs w:val="24"/>
        </w:rPr>
        <w:t xml:space="preserve">sa </w:t>
      </w:r>
      <w:r w:rsidRPr="000D5BF7">
        <w:rPr>
          <w:sz w:val="24"/>
          <w:szCs w:val="24"/>
        </w:rPr>
        <w:t xml:space="preserve">zaključkom s 91. </w:t>
      </w:r>
      <w:r w:rsidR="00AA7133">
        <w:rPr>
          <w:sz w:val="24"/>
          <w:szCs w:val="24"/>
        </w:rPr>
        <w:t>sjednice Vijeća ministara BiH</w:t>
      </w:r>
      <w:r w:rsidRPr="000D5BF7">
        <w:rPr>
          <w:sz w:val="24"/>
          <w:szCs w:val="24"/>
        </w:rPr>
        <w:t xml:space="preserve"> održane 16.4.2014. godine,</w:t>
      </w:r>
      <w:r w:rsidR="00AA7133">
        <w:rPr>
          <w:sz w:val="24"/>
          <w:szCs w:val="24"/>
        </w:rPr>
        <w:t xml:space="preserve"> </w:t>
      </w:r>
      <w:r w:rsidRPr="000D5BF7">
        <w:rPr>
          <w:sz w:val="24"/>
          <w:szCs w:val="24"/>
        </w:rPr>
        <w:t>kojim se zadužuje Služba za zajed</w:t>
      </w:r>
      <w:r w:rsidR="00AA7133">
        <w:rPr>
          <w:sz w:val="24"/>
          <w:szCs w:val="24"/>
        </w:rPr>
        <w:t>ničke poslove institucija BiH</w:t>
      </w:r>
      <w:r w:rsidRPr="000D5BF7">
        <w:rPr>
          <w:sz w:val="24"/>
          <w:szCs w:val="24"/>
        </w:rPr>
        <w:t xml:space="preserve"> da odmah, na privremenoj osnovi,</w:t>
      </w:r>
      <w:r w:rsidR="00AA7133">
        <w:rPr>
          <w:sz w:val="24"/>
          <w:szCs w:val="24"/>
        </w:rPr>
        <w:t xml:space="preserve"> pruži usluge ugostiteljstva </w:t>
      </w:r>
      <w:r w:rsidRPr="000D5BF7">
        <w:rPr>
          <w:sz w:val="24"/>
          <w:szCs w:val="24"/>
        </w:rPr>
        <w:t>(rad bifea) i održavanje čistoće u z</w:t>
      </w:r>
      <w:r w:rsidR="00AA7133">
        <w:rPr>
          <w:sz w:val="24"/>
          <w:szCs w:val="24"/>
        </w:rPr>
        <w:t xml:space="preserve">gradi Predsjedništva BiH, </w:t>
      </w:r>
      <w:r w:rsidRPr="000D5BF7">
        <w:rPr>
          <w:sz w:val="24"/>
          <w:szCs w:val="24"/>
        </w:rPr>
        <w:t>za institucije BiH, dok sve federalne institucije napuštaju prostor zgrade Predsjedništva BiH, Službi su iz sredstava tekuće pričuve Proračuna</w:t>
      </w:r>
      <w:r w:rsidR="00AA7133">
        <w:rPr>
          <w:sz w:val="24"/>
          <w:szCs w:val="24"/>
        </w:rPr>
        <w:t xml:space="preserve"> institucija BiH</w:t>
      </w:r>
      <w:r w:rsidRPr="000D5BF7">
        <w:rPr>
          <w:sz w:val="24"/>
          <w:szCs w:val="24"/>
        </w:rPr>
        <w:t xml:space="preserve"> i međunarodnih obveza Bosne i Hercegovine za 2014.</w:t>
      </w:r>
      <w:r w:rsidR="00AA7133">
        <w:rPr>
          <w:sz w:val="24"/>
          <w:szCs w:val="24"/>
        </w:rPr>
        <w:t xml:space="preserve"> godine za novo zapošljavanje i</w:t>
      </w:r>
      <w:r w:rsidRPr="000D5BF7">
        <w:rPr>
          <w:sz w:val="24"/>
          <w:szCs w:val="24"/>
        </w:rPr>
        <w:t xml:space="preserve"> za obavljanje dijela zajedničkih</w:t>
      </w:r>
      <w:r w:rsidR="00AA7133">
        <w:rPr>
          <w:sz w:val="24"/>
          <w:szCs w:val="24"/>
        </w:rPr>
        <w:t xml:space="preserve"> </w:t>
      </w:r>
      <w:r w:rsidRPr="000D5BF7">
        <w:rPr>
          <w:sz w:val="24"/>
          <w:szCs w:val="24"/>
        </w:rPr>
        <w:t>poslov</w:t>
      </w:r>
      <w:r w:rsidR="00AA7133">
        <w:rPr>
          <w:sz w:val="24"/>
          <w:szCs w:val="24"/>
        </w:rPr>
        <w:t>a u zgradi Predsjedništva BiH</w:t>
      </w:r>
      <w:r w:rsidRPr="000D5BF7">
        <w:rPr>
          <w:sz w:val="24"/>
          <w:szCs w:val="24"/>
        </w:rPr>
        <w:t xml:space="preserve"> i financiranje</w:t>
      </w:r>
      <w:r w:rsidR="00AA7133">
        <w:rPr>
          <w:sz w:val="24"/>
          <w:szCs w:val="24"/>
        </w:rPr>
        <w:t xml:space="preserve"> ostalih troškova („Sl.</w:t>
      </w:r>
      <w:r w:rsidRPr="000D5BF7">
        <w:rPr>
          <w:sz w:val="24"/>
          <w:szCs w:val="24"/>
        </w:rPr>
        <w:t xml:space="preserve"> glasnik BiH“, broj 68/14) odobrena sredstva u iznosu od 506.000,00 KM. </w:t>
      </w:r>
    </w:p>
    <w:p w:rsidR="00AA7133" w:rsidRDefault="00AA7133" w:rsidP="000D5BF7">
      <w:pPr>
        <w:jc w:val="both"/>
        <w:rPr>
          <w:sz w:val="24"/>
          <w:szCs w:val="24"/>
          <w:lang w:eastAsia="hr-HR"/>
        </w:rPr>
      </w:pPr>
    </w:p>
    <w:p w:rsidR="00A74536" w:rsidRPr="000D5BF7" w:rsidRDefault="00A74536" w:rsidP="000D5BF7">
      <w:pPr>
        <w:jc w:val="both"/>
        <w:rPr>
          <w:sz w:val="24"/>
          <w:szCs w:val="24"/>
          <w:lang w:eastAsia="hr-HR"/>
        </w:rPr>
      </w:pPr>
    </w:p>
    <w:p w:rsidR="002615FD" w:rsidRPr="00AA7133" w:rsidRDefault="00AA7133" w:rsidP="000D5BF7">
      <w:pPr>
        <w:jc w:val="both"/>
        <w:rPr>
          <w:i/>
          <w:sz w:val="24"/>
          <w:szCs w:val="24"/>
          <w:u w:val="single"/>
        </w:rPr>
      </w:pPr>
      <w:r w:rsidRPr="00AA7133">
        <w:rPr>
          <w:i/>
          <w:sz w:val="24"/>
          <w:szCs w:val="24"/>
          <w:u w:val="single"/>
        </w:rPr>
        <w:t xml:space="preserve">Struktura odobrenih sredstava </w:t>
      </w:r>
      <w:r w:rsidR="002615FD" w:rsidRPr="00AA7133">
        <w:rPr>
          <w:i/>
          <w:sz w:val="24"/>
          <w:szCs w:val="24"/>
          <w:u w:val="single"/>
        </w:rPr>
        <w:t>za 2014. godinu nakon izmjene kontnog plana ,smanjenja proračuna</w:t>
      </w:r>
      <w:r w:rsidRPr="00AA7133">
        <w:rPr>
          <w:i/>
          <w:sz w:val="24"/>
          <w:szCs w:val="24"/>
          <w:u w:val="single"/>
        </w:rPr>
        <w:t xml:space="preserve"> za 1%</w:t>
      </w:r>
      <w:r w:rsidR="002615FD" w:rsidRPr="00AA7133">
        <w:rPr>
          <w:i/>
          <w:sz w:val="24"/>
          <w:szCs w:val="24"/>
          <w:u w:val="single"/>
        </w:rPr>
        <w:t>, prestrukturiranja i</w:t>
      </w:r>
      <w:r w:rsidRPr="00AA7133">
        <w:rPr>
          <w:i/>
          <w:sz w:val="24"/>
          <w:szCs w:val="24"/>
          <w:u w:val="single"/>
        </w:rPr>
        <w:t xml:space="preserve"> odobrenih sredstava iz pričuve proračuna u </w:t>
      </w:r>
      <w:r>
        <w:rPr>
          <w:i/>
          <w:sz w:val="24"/>
          <w:szCs w:val="24"/>
          <w:u w:val="single"/>
        </w:rPr>
        <w:t>2014. G.</w:t>
      </w:r>
    </w:p>
    <w:tbl>
      <w:tblPr>
        <w:tblpPr w:leftFromText="180" w:rightFromText="180" w:bottomFromText="200" w:vertAnchor="text" w:horzAnchor="margin" w:tblpXSpec="center" w:tblpY="201"/>
        <w:tblW w:w="10411" w:type="dxa"/>
        <w:tblLook w:val="04A0"/>
      </w:tblPr>
      <w:tblGrid>
        <w:gridCol w:w="700"/>
        <w:gridCol w:w="3964"/>
        <w:gridCol w:w="936"/>
        <w:gridCol w:w="1656"/>
        <w:gridCol w:w="1723"/>
        <w:gridCol w:w="1432"/>
      </w:tblGrid>
      <w:tr w:rsidR="002615FD" w:rsidRPr="000D5BF7" w:rsidTr="00846912">
        <w:trPr>
          <w:trHeight w:val="517"/>
        </w:trPr>
        <w:tc>
          <w:tcPr>
            <w:tcW w:w="700" w:type="dxa"/>
            <w:vMerge w:val="restart"/>
            <w:tcBorders>
              <w:top w:val="single" w:sz="8" w:space="0" w:color="auto"/>
              <w:left w:val="single" w:sz="8" w:space="0" w:color="auto"/>
              <w:bottom w:val="single" w:sz="4" w:space="0" w:color="auto"/>
              <w:right w:val="single" w:sz="4" w:space="0" w:color="auto"/>
            </w:tcBorders>
            <w:shd w:val="clear" w:color="auto" w:fill="C0C0C0"/>
            <w:vAlign w:val="center"/>
            <w:hideMark/>
          </w:tcPr>
          <w:p w:rsidR="002615FD" w:rsidRPr="005A6AD7" w:rsidRDefault="002615FD" w:rsidP="000D5BF7">
            <w:pPr>
              <w:jc w:val="both"/>
            </w:pPr>
            <w:r w:rsidRPr="005A6AD7">
              <w:t>R.br.</w:t>
            </w:r>
          </w:p>
        </w:tc>
        <w:tc>
          <w:tcPr>
            <w:tcW w:w="3964" w:type="dxa"/>
            <w:vMerge w:val="restart"/>
            <w:tcBorders>
              <w:top w:val="single" w:sz="8" w:space="0" w:color="auto"/>
              <w:left w:val="single" w:sz="4" w:space="0" w:color="auto"/>
              <w:bottom w:val="single" w:sz="4" w:space="0" w:color="auto"/>
              <w:right w:val="single" w:sz="4" w:space="0" w:color="auto"/>
            </w:tcBorders>
            <w:shd w:val="clear" w:color="auto" w:fill="C0C0C0"/>
            <w:noWrap/>
            <w:vAlign w:val="center"/>
            <w:hideMark/>
          </w:tcPr>
          <w:p w:rsidR="002615FD" w:rsidRPr="005A6AD7" w:rsidRDefault="002615FD" w:rsidP="000D5BF7">
            <w:pPr>
              <w:jc w:val="both"/>
            </w:pPr>
            <w:r w:rsidRPr="005A6AD7">
              <w:t>Vrsta rashoda</w:t>
            </w:r>
          </w:p>
        </w:tc>
        <w:tc>
          <w:tcPr>
            <w:tcW w:w="936" w:type="dxa"/>
            <w:vMerge w:val="restart"/>
            <w:tcBorders>
              <w:top w:val="single" w:sz="8" w:space="0" w:color="auto"/>
              <w:left w:val="single" w:sz="4" w:space="0" w:color="auto"/>
              <w:bottom w:val="single" w:sz="4" w:space="0" w:color="auto"/>
              <w:right w:val="single" w:sz="4" w:space="0" w:color="auto"/>
            </w:tcBorders>
            <w:shd w:val="clear" w:color="auto" w:fill="C0C0C0"/>
            <w:vAlign w:val="center"/>
            <w:hideMark/>
          </w:tcPr>
          <w:p w:rsidR="002615FD" w:rsidRPr="005A6AD7" w:rsidRDefault="002615FD" w:rsidP="000D5BF7">
            <w:pPr>
              <w:jc w:val="both"/>
            </w:pPr>
            <w:r w:rsidRPr="005A6AD7">
              <w:t>Ekon. kod</w:t>
            </w:r>
          </w:p>
        </w:tc>
        <w:tc>
          <w:tcPr>
            <w:tcW w:w="1656" w:type="dxa"/>
            <w:vMerge w:val="restart"/>
            <w:tcBorders>
              <w:top w:val="single" w:sz="8" w:space="0" w:color="auto"/>
              <w:left w:val="single" w:sz="4" w:space="0" w:color="auto"/>
              <w:bottom w:val="single" w:sz="4" w:space="0" w:color="auto"/>
              <w:right w:val="single" w:sz="4" w:space="0" w:color="auto"/>
            </w:tcBorders>
            <w:shd w:val="clear" w:color="auto" w:fill="C0C0C0"/>
            <w:vAlign w:val="center"/>
            <w:hideMark/>
          </w:tcPr>
          <w:p w:rsidR="002615FD" w:rsidRPr="005A6AD7" w:rsidRDefault="002615FD" w:rsidP="000D5BF7">
            <w:pPr>
              <w:jc w:val="both"/>
            </w:pPr>
            <w:r w:rsidRPr="005A6AD7">
              <w:t>Proračun za 2014. godinu</w:t>
            </w:r>
          </w:p>
        </w:tc>
        <w:tc>
          <w:tcPr>
            <w:tcW w:w="1723" w:type="dxa"/>
            <w:vMerge w:val="restart"/>
            <w:tcBorders>
              <w:top w:val="single" w:sz="8" w:space="0" w:color="auto"/>
              <w:left w:val="single" w:sz="4" w:space="0" w:color="auto"/>
              <w:bottom w:val="single" w:sz="4" w:space="0" w:color="auto"/>
              <w:right w:val="single" w:sz="4" w:space="0" w:color="auto"/>
            </w:tcBorders>
            <w:shd w:val="clear" w:color="auto" w:fill="C0C0C0"/>
            <w:vAlign w:val="center"/>
            <w:hideMark/>
          </w:tcPr>
          <w:p w:rsidR="002615FD" w:rsidRPr="005A6AD7" w:rsidRDefault="002615FD" w:rsidP="000D5BF7">
            <w:pPr>
              <w:jc w:val="both"/>
            </w:pPr>
            <w:r w:rsidRPr="005A6AD7">
              <w:t>Korigirani budžet za 2014. godinu</w:t>
            </w:r>
          </w:p>
        </w:tc>
        <w:tc>
          <w:tcPr>
            <w:tcW w:w="1432" w:type="dxa"/>
            <w:vMerge w:val="restart"/>
            <w:tcBorders>
              <w:top w:val="single" w:sz="8" w:space="0" w:color="auto"/>
              <w:left w:val="single" w:sz="4" w:space="0" w:color="auto"/>
              <w:bottom w:val="single" w:sz="4" w:space="0" w:color="auto"/>
              <w:right w:val="single" w:sz="8" w:space="0" w:color="auto"/>
            </w:tcBorders>
            <w:shd w:val="clear" w:color="auto" w:fill="C0C0C0"/>
            <w:vAlign w:val="center"/>
            <w:hideMark/>
          </w:tcPr>
          <w:p w:rsidR="002615FD" w:rsidRPr="005A6AD7" w:rsidRDefault="002615FD" w:rsidP="000D5BF7">
            <w:pPr>
              <w:jc w:val="both"/>
            </w:pPr>
            <w:r w:rsidRPr="005A6AD7">
              <w:t>Razlika                          (5-4)</w:t>
            </w:r>
          </w:p>
        </w:tc>
      </w:tr>
      <w:tr w:rsidR="002615FD" w:rsidRPr="001F5773" w:rsidTr="00846912">
        <w:trPr>
          <w:trHeight w:val="509"/>
        </w:trPr>
        <w:tc>
          <w:tcPr>
            <w:tcW w:w="0" w:type="auto"/>
            <w:vMerge/>
            <w:tcBorders>
              <w:top w:val="single" w:sz="8" w:space="0" w:color="auto"/>
              <w:left w:val="single" w:sz="8" w:space="0" w:color="auto"/>
              <w:bottom w:val="single" w:sz="4" w:space="0" w:color="auto"/>
              <w:right w:val="single" w:sz="4" w:space="0" w:color="auto"/>
            </w:tcBorders>
            <w:vAlign w:val="center"/>
            <w:hideMark/>
          </w:tcPr>
          <w:p w:rsidR="002615FD" w:rsidRPr="005A6AD7" w:rsidRDefault="002615FD" w:rsidP="00846912"/>
        </w:tc>
        <w:tc>
          <w:tcPr>
            <w:tcW w:w="0" w:type="auto"/>
            <w:vMerge/>
            <w:tcBorders>
              <w:top w:val="single" w:sz="8" w:space="0" w:color="auto"/>
              <w:left w:val="single" w:sz="4" w:space="0" w:color="auto"/>
              <w:bottom w:val="single" w:sz="4" w:space="0" w:color="auto"/>
              <w:right w:val="single" w:sz="4" w:space="0" w:color="auto"/>
            </w:tcBorders>
            <w:vAlign w:val="center"/>
            <w:hideMark/>
          </w:tcPr>
          <w:p w:rsidR="002615FD" w:rsidRPr="005A6AD7" w:rsidRDefault="002615FD" w:rsidP="00846912"/>
        </w:tc>
        <w:tc>
          <w:tcPr>
            <w:tcW w:w="0" w:type="auto"/>
            <w:vMerge/>
            <w:tcBorders>
              <w:top w:val="single" w:sz="8" w:space="0" w:color="auto"/>
              <w:left w:val="single" w:sz="4" w:space="0" w:color="auto"/>
              <w:bottom w:val="single" w:sz="4" w:space="0" w:color="auto"/>
              <w:right w:val="single" w:sz="4" w:space="0" w:color="auto"/>
            </w:tcBorders>
            <w:vAlign w:val="center"/>
            <w:hideMark/>
          </w:tcPr>
          <w:p w:rsidR="002615FD" w:rsidRPr="005A6AD7" w:rsidRDefault="002615FD" w:rsidP="00846912"/>
        </w:tc>
        <w:tc>
          <w:tcPr>
            <w:tcW w:w="0" w:type="auto"/>
            <w:vMerge/>
            <w:tcBorders>
              <w:top w:val="single" w:sz="8" w:space="0" w:color="auto"/>
              <w:left w:val="single" w:sz="4" w:space="0" w:color="auto"/>
              <w:bottom w:val="single" w:sz="4" w:space="0" w:color="auto"/>
              <w:right w:val="single" w:sz="4" w:space="0" w:color="auto"/>
            </w:tcBorders>
            <w:vAlign w:val="center"/>
            <w:hideMark/>
          </w:tcPr>
          <w:p w:rsidR="002615FD" w:rsidRPr="005A6AD7" w:rsidRDefault="002615FD" w:rsidP="00846912"/>
        </w:tc>
        <w:tc>
          <w:tcPr>
            <w:tcW w:w="0" w:type="auto"/>
            <w:vMerge/>
            <w:tcBorders>
              <w:top w:val="single" w:sz="8" w:space="0" w:color="auto"/>
              <w:left w:val="single" w:sz="4" w:space="0" w:color="auto"/>
              <w:bottom w:val="single" w:sz="4" w:space="0" w:color="auto"/>
              <w:right w:val="single" w:sz="4" w:space="0" w:color="auto"/>
            </w:tcBorders>
            <w:vAlign w:val="center"/>
            <w:hideMark/>
          </w:tcPr>
          <w:p w:rsidR="002615FD" w:rsidRPr="005A6AD7" w:rsidRDefault="002615FD" w:rsidP="00846912"/>
        </w:tc>
        <w:tc>
          <w:tcPr>
            <w:tcW w:w="0" w:type="auto"/>
            <w:vMerge/>
            <w:tcBorders>
              <w:top w:val="single" w:sz="8" w:space="0" w:color="auto"/>
              <w:left w:val="single" w:sz="4" w:space="0" w:color="auto"/>
              <w:bottom w:val="single" w:sz="4" w:space="0" w:color="auto"/>
              <w:right w:val="single" w:sz="8" w:space="0" w:color="auto"/>
            </w:tcBorders>
            <w:vAlign w:val="center"/>
            <w:hideMark/>
          </w:tcPr>
          <w:p w:rsidR="002615FD" w:rsidRPr="005A6AD7" w:rsidRDefault="002615FD" w:rsidP="00846912"/>
        </w:tc>
      </w:tr>
      <w:tr w:rsidR="002615FD" w:rsidRPr="001F5773" w:rsidTr="00846912">
        <w:trPr>
          <w:trHeight w:val="509"/>
        </w:trPr>
        <w:tc>
          <w:tcPr>
            <w:tcW w:w="0" w:type="auto"/>
            <w:vMerge/>
            <w:tcBorders>
              <w:top w:val="single" w:sz="8" w:space="0" w:color="auto"/>
              <w:left w:val="single" w:sz="8" w:space="0" w:color="auto"/>
              <w:bottom w:val="single" w:sz="4" w:space="0" w:color="auto"/>
              <w:right w:val="single" w:sz="4" w:space="0" w:color="auto"/>
            </w:tcBorders>
            <w:vAlign w:val="center"/>
            <w:hideMark/>
          </w:tcPr>
          <w:p w:rsidR="002615FD" w:rsidRPr="005A6AD7" w:rsidRDefault="002615FD" w:rsidP="00846912"/>
        </w:tc>
        <w:tc>
          <w:tcPr>
            <w:tcW w:w="0" w:type="auto"/>
            <w:vMerge/>
            <w:tcBorders>
              <w:top w:val="single" w:sz="8" w:space="0" w:color="auto"/>
              <w:left w:val="single" w:sz="4" w:space="0" w:color="auto"/>
              <w:bottom w:val="single" w:sz="4" w:space="0" w:color="auto"/>
              <w:right w:val="single" w:sz="4" w:space="0" w:color="auto"/>
            </w:tcBorders>
            <w:vAlign w:val="center"/>
            <w:hideMark/>
          </w:tcPr>
          <w:p w:rsidR="002615FD" w:rsidRPr="005A6AD7" w:rsidRDefault="002615FD" w:rsidP="00846912"/>
        </w:tc>
        <w:tc>
          <w:tcPr>
            <w:tcW w:w="0" w:type="auto"/>
            <w:vMerge/>
            <w:tcBorders>
              <w:top w:val="single" w:sz="8" w:space="0" w:color="auto"/>
              <w:left w:val="single" w:sz="4" w:space="0" w:color="auto"/>
              <w:bottom w:val="single" w:sz="4" w:space="0" w:color="auto"/>
              <w:right w:val="single" w:sz="4" w:space="0" w:color="auto"/>
            </w:tcBorders>
            <w:vAlign w:val="center"/>
            <w:hideMark/>
          </w:tcPr>
          <w:p w:rsidR="002615FD" w:rsidRPr="005A6AD7" w:rsidRDefault="002615FD" w:rsidP="00846912"/>
        </w:tc>
        <w:tc>
          <w:tcPr>
            <w:tcW w:w="0" w:type="auto"/>
            <w:vMerge/>
            <w:tcBorders>
              <w:top w:val="single" w:sz="8" w:space="0" w:color="auto"/>
              <w:left w:val="single" w:sz="4" w:space="0" w:color="auto"/>
              <w:bottom w:val="single" w:sz="4" w:space="0" w:color="auto"/>
              <w:right w:val="single" w:sz="4" w:space="0" w:color="auto"/>
            </w:tcBorders>
            <w:vAlign w:val="center"/>
            <w:hideMark/>
          </w:tcPr>
          <w:p w:rsidR="002615FD" w:rsidRPr="005A6AD7" w:rsidRDefault="002615FD" w:rsidP="00846912"/>
        </w:tc>
        <w:tc>
          <w:tcPr>
            <w:tcW w:w="0" w:type="auto"/>
            <w:vMerge/>
            <w:tcBorders>
              <w:top w:val="single" w:sz="8" w:space="0" w:color="auto"/>
              <w:left w:val="single" w:sz="4" w:space="0" w:color="auto"/>
              <w:bottom w:val="single" w:sz="4" w:space="0" w:color="auto"/>
              <w:right w:val="single" w:sz="4" w:space="0" w:color="auto"/>
            </w:tcBorders>
            <w:vAlign w:val="center"/>
            <w:hideMark/>
          </w:tcPr>
          <w:p w:rsidR="002615FD" w:rsidRPr="005A6AD7" w:rsidRDefault="002615FD" w:rsidP="00846912"/>
        </w:tc>
        <w:tc>
          <w:tcPr>
            <w:tcW w:w="0" w:type="auto"/>
            <w:vMerge/>
            <w:tcBorders>
              <w:top w:val="single" w:sz="8" w:space="0" w:color="auto"/>
              <w:left w:val="single" w:sz="4" w:space="0" w:color="auto"/>
              <w:bottom w:val="single" w:sz="4" w:space="0" w:color="auto"/>
              <w:right w:val="single" w:sz="8" w:space="0" w:color="auto"/>
            </w:tcBorders>
            <w:vAlign w:val="center"/>
            <w:hideMark/>
          </w:tcPr>
          <w:p w:rsidR="002615FD" w:rsidRPr="005A6AD7" w:rsidRDefault="002615FD" w:rsidP="00846912"/>
        </w:tc>
      </w:tr>
      <w:tr w:rsidR="002615FD" w:rsidRPr="001F5773" w:rsidTr="00846912">
        <w:trPr>
          <w:trHeight w:val="300"/>
        </w:trPr>
        <w:tc>
          <w:tcPr>
            <w:tcW w:w="700" w:type="dxa"/>
            <w:tcBorders>
              <w:top w:val="nil"/>
              <w:left w:val="single" w:sz="8" w:space="0" w:color="auto"/>
              <w:bottom w:val="single" w:sz="4" w:space="0" w:color="auto"/>
              <w:right w:val="single" w:sz="4" w:space="0" w:color="auto"/>
            </w:tcBorders>
            <w:shd w:val="clear" w:color="auto" w:fill="C0C0C0"/>
            <w:noWrap/>
            <w:vAlign w:val="bottom"/>
            <w:hideMark/>
          </w:tcPr>
          <w:p w:rsidR="002615FD" w:rsidRPr="005A6AD7" w:rsidRDefault="002615FD" w:rsidP="00846912">
            <w:pPr>
              <w:jc w:val="center"/>
            </w:pPr>
            <w:r w:rsidRPr="005A6AD7">
              <w:t>1</w:t>
            </w:r>
          </w:p>
        </w:tc>
        <w:tc>
          <w:tcPr>
            <w:tcW w:w="3964" w:type="dxa"/>
            <w:tcBorders>
              <w:top w:val="nil"/>
              <w:left w:val="nil"/>
              <w:bottom w:val="single" w:sz="4" w:space="0" w:color="auto"/>
              <w:right w:val="single" w:sz="4" w:space="0" w:color="auto"/>
            </w:tcBorders>
            <w:shd w:val="clear" w:color="auto" w:fill="C0C0C0"/>
            <w:noWrap/>
            <w:vAlign w:val="bottom"/>
            <w:hideMark/>
          </w:tcPr>
          <w:p w:rsidR="002615FD" w:rsidRPr="005A6AD7" w:rsidRDefault="002615FD" w:rsidP="00846912">
            <w:pPr>
              <w:jc w:val="center"/>
            </w:pPr>
            <w:r w:rsidRPr="005A6AD7">
              <w:t>2</w:t>
            </w:r>
          </w:p>
        </w:tc>
        <w:tc>
          <w:tcPr>
            <w:tcW w:w="936" w:type="dxa"/>
            <w:tcBorders>
              <w:top w:val="nil"/>
              <w:left w:val="nil"/>
              <w:bottom w:val="single" w:sz="4" w:space="0" w:color="auto"/>
              <w:right w:val="single" w:sz="4" w:space="0" w:color="auto"/>
            </w:tcBorders>
            <w:shd w:val="clear" w:color="auto" w:fill="C0C0C0"/>
            <w:noWrap/>
            <w:vAlign w:val="bottom"/>
            <w:hideMark/>
          </w:tcPr>
          <w:p w:rsidR="002615FD" w:rsidRPr="005A6AD7" w:rsidRDefault="002615FD" w:rsidP="00846912">
            <w:pPr>
              <w:jc w:val="center"/>
            </w:pPr>
            <w:r w:rsidRPr="005A6AD7">
              <w:t>3</w:t>
            </w:r>
          </w:p>
        </w:tc>
        <w:tc>
          <w:tcPr>
            <w:tcW w:w="1656" w:type="dxa"/>
            <w:tcBorders>
              <w:top w:val="nil"/>
              <w:left w:val="nil"/>
              <w:bottom w:val="single" w:sz="4" w:space="0" w:color="auto"/>
              <w:right w:val="single" w:sz="4" w:space="0" w:color="auto"/>
            </w:tcBorders>
            <w:shd w:val="clear" w:color="auto" w:fill="C0C0C0"/>
            <w:noWrap/>
            <w:vAlign w:val="bottom"/>
            <w:hideMark/>
          </w:tcPr>
          <w:p w:rsidR="002615FD" w:rsidRPr="005A6AD7" w:rsidRDefault="002615FD" w:rsidP="00846912">
            <w:pPr>
              <w:jc w:val="center"/>
            </w:pPr>
            <w:r w:rsidRPr="005A6AD7">
              <w:t>4</w:t>
            </w:r>
          </w:p>
        </w:tc>
        <w:tc>
          <w:tcPr>
            <w:tcW w:w="1723" w:type="dxa"/>
            <w:tcBorders>
              <w:top w:val="nil"/>
              <w:left w:val="nil"/>
              <w:bottom w:val="single" w:sz="4" w:space="0" w:color="auto"/>
              <w:right w:val="single" w:sz="4" w:space="0" w:color="auto"/>
            </w:tcBorders>
            <w:shd w:val="clear" w:color="auto" w:fill="C0C0C0"/>
            <w:noWrap/>
            <w:vAlign w:val="bottom"/>
            <w:hideMark/>
          </w:tcPr>
          <w:p w:rsidR="002615FD" w:rsidRPr="005A6AD7" w:rsidRDefault="002615FD" w:rsidP="00846912">
            <w:pPr>
              <w:jc w:val="center"/>
            </w:pPr>
            <w:r w:rsidRPr="005A6AD7">
              <w:t>5</w:t>
            </w:r>
          </w:p>
        </w:tc>
        <w:tc>
          <w:tcPr>
            <w:tcW w:w="1432" w:type="dxa"/>
            <w:tcBorders>
              <w:top w:val="nil"/>
              <w:left w:val="nil"/>
              <w:bottom w:val="single" w:sz="4" w:space="0" w:color="auto"/>
              <w:right w:val="single" w:sz="8" w:space="0" w:color="auto"/>
            </w:tcBorders>
            <w:shd w:val="clear" w:color="auto" w:fill="C0C0C0"/>
            <w:noWrap/>
            <w:vAlign w:val="bottom"/>
            <w:hideMark/>
          </w:tcPr>
          <w:p w:rsidR="002615FD" w:rsidRPr="005A6AD7" w:rsidRDefault="002615FD" w:rsidP="00846912">
            <w:pPr>
              <w:jc w:val="center"/>
            </w:pPr>
            <w:r w:rsidRPr="005A6AD7">
              <w:t>6</w:t>
            </w:r>
          </w:p>
        </w:tc>
      </w:tr>
      <w:tr w:rsidR="002615FD" w:rsidRPr="001F5773" w:rsidTr="00846912">
        <w:trPr>
          <w:trHeight w:val="300"/>
        </w:trPr>
        <w:tc>
          <w:tcPr>
            <w:tcW w:w="700" w:type="dxa"/>
            <w:tcBorders>
              <w:top w:val="nil"/>
              <w:left w:val="single" w:sz="8" w:space="0" w:color="auto"/>
              <w:bottom w:val="single" w:sz="4" w:space="0" w:color="auto"/>
              <w:right w:val="single" w:sz="4" w:space="0" w:color="auto"/>
            </w:tcBorders>
            <w:noWrap/>
            <w:vAlign w:val="bottom"/>
            <w:hideMark/>
          </w:tcPr>
          <w:p w:rsidR="002615FD" w:rsidRPr="005A6AD7" w:rsidRDefault="002615FD" w:rsidP="00846912">
            <w:pPr>
              <w:jc w:val="center"/>
              <w:rPr>
                <w:b/>
              </w:rPr>
            </w:pPr>
            <w:r w:rsidRPr="005A6AD7">
              <w:rPr>
                <w:b/>
              </w:rPr>
              <w:t>I</w:t>
            </w:r>
          </w:p>
        </w:tc>
        <w:tc>
          <w:tcPr>
            <w:tcW w:w="3964" w:type="dxa"/>
            <w:tcBorders>
              <w:top w:val="nil"/>
              <w:left w:val="nil"/>
              <w:bottom w:val="single" w:sz="4" w:space="0" w:color="auto"/>
              <w:right w:val="single" w:sz="4" w:space="0" w:color="auto"/>
            </w:tcBorders>
            <w:noWrap/>
            <w:vAlign w:val="bottom"/>
            <w:hideMark/>
          </w:tcPr>
          <w:p w:rsidR="002615FD" w:rsidRPr="005A6AD7" w:rsidRDefault="002615FD" w:rsidP="00846912">
            <w:pPr>
              <w:rPr>
                <w:b/>
              </w:rPr>
            </w:pPr>
            <w:r w:rsidRPr="005A6AD7">
              <w:rPr>
                <w:b/>
              </w:rPr>
              <w:t>TEKUĆI IZDACI</w:t>
            </w:r>
          </w:p>
        </w:tc>
        <w:tc>
          <w:tcPr>
            <w:tcW w:w="936" w:type="dxa"/>
            <w:tcBorders>
              <w:top w:val="nil"/>
              <w:left w:val="nil"/>
              <w:bottom w:val="single" w:sz="4" w:space="0" w:color="auto"/>
              <w:right w:val="single" w:sz="4" w:space="0" w:color="auto"/>
            </w:tcBorders>
            <w:noWrap/>
            <w:vAlign w:val="bottom"/>
            <w:hideMark/>
          </w:tcPr>
          <w:p w:rsidR="002615FD" w:rsidRPr="005A6AD7" w:rsidRDefault="002615FD" w:rsidP="00846912">
            <w:pPr>
              <w:jc w:val="center"/>
              <w:rPr>
                <w:b/>
              </w:rPr>
            </w:pPr>
            <w:r w:rsidRPr="005A6AD7">
              <w:rPr>
                <w:b/>
              </w:rPr>
              <w:t> </w:t>
            </w:r>
          </w:p>
        </w:tc>
        <w:tc>
          <w:tcPr>
            <w:tcW w:w="1656" w:type="dxa"/>
            <w:tcBorders>
              <w:top w:val="nil"/>
              <w:left w:val="nil"/>
              <w:bottom w:val="single" w:sz="4" w:space="0" w:color="auto"/>
              <w:right w:val="single" w:sz="4" w:space="0" w:color="auto"/>
            </w:tcBorders>
            <w:noWrap/>
            <w:vAlign w:val="bottom"/>
            <w:hideMark/>
          </w:tcPr>
          <w:p w:rsidR="002615FD" w:rsidRPr="005A6AD7" w:rsidRDefault="002615FD" w:rsidP="00846912">
            <w:pPr>
              <w:jc w:val="right"/>
              <w:rPr>
                <w:b/>
              </w:rPr>
            </w:pPr>
            <w:r w:rsidRPr="005A6AD7">
              <w:rPr>
                <w:b/>
              </w:rPr>
              <w:t>11.950.0000</w:t>
            </w:r>
          </w:p>
        </w:tc>
        <w:tc>
          <w:tcPr>
            <w:tcW w:w="1723" w:type="dxa"/>
            <w:tcBorders>
              <w:top w:val="nil"/>
              <w:left w:val="nil"/>
              <w:bottom w:val="single" w:sz="4" w:space="0" w:color="auto"/>
              <w:right w:val="single" w:sz="4" w:space="0" w:color="auto"/>
            </w:tcBorders>
            <w:noWrap/>
            <w:vAlign w:val="bottom"/>
            <w:hideMark/>
          </w:tcPr>
          <w:p w:rsidR="002615FD" w:rsidRPr="005A6AD7" w:rsidRDefault="002615FD" w:rsidP="00846912">
            <w:pPr>
              <w:jc w:val="right"/>
              <w:rPr>
                <w:b/>
              </w:rPr>
            </w:pPr>
            <w:r w:rsidRPr="005A6AD7">
              <w:rPr>
                <w:b/>
              </w:rPr>
              <w:t>12.359.900</w:t>
            </w:r>
          </w:p>
        </w:tc>
        <w:tc>
          <w:tcPr>
            <w:tcW w:w="1432" w:type="dxa"/>
            <w:tcBorders>
              <w:top w:val="nil"/>
              <w:left w:val="nil"/>
              <w:bottom w:val="single" w:sz="4" w:space="0" w:color="auto"/>
              <w:right w:val="single" w:sz="8" w:space="0" w:color="auto"/>
            </w:tcBorders>
            <w:noWrap/>
            <w:vAlign w:val="bottom"/>
            <w:hideMark/>
          </w:tcPr>
          <w:p w:rsidR="002615FD" w:rsidRPr="005A6AD7" w:rsidRDefault="002615FD" w:rsidP="00846912">
            <w:pPr>
              <w:jc w:val="right"/>
              <w:rPr>
                <w:b/>
              </w:rPr>
            </w:pPr>
            <w:r w:rsidRPr="005A6AD7">
              <w:rPr>
                <w:b/>
              </w:rPr>
              <w:t>0</w:t>
            </w:r>
          </w:p>
        </w:tc>
      </w:tr>
      <w:tr w:rsidR="002615FD" w:rsidRPr="001F5773" w:rsidTr="00846912">
        <w:trPr>
          <w:trHeight w:val="459"/>
        </w:trPr>
        <w:tc>
          <w:tcPr>
            <w:tcW w:w="700" w:type="dxa"/>
            <w:tcBorders>
              <w:top w:val="nil"/>
              <w:left w:val="single" w:sz="8" w:space="0" w:color="auto"/>
              <w:bottom w:val="single" w:sz="4" w:space="0" w:color="auto"/>
              <w:right w:val="single" w:sz="4" w:space="0" w:color="auto"/>
            </w:tcBorders>
            <w:noWrap/>
            <w:vAlign w:val="bottom"/>
            <w:hideMark/>
          </w:tcPr>
          <w:p w:rsidR="002615FD" w:rsidRPr="005A6AD7" w:rsidRDefault="002615FD" w:rsidP="00846912">
            <w:pPr>
              <w:jc w:val="center"/>
            </w:pPr>
            <w:r w:rsidRPr="005A6AD7">
              <w:t>1</w:t>
            </w:r>
          </w:p>
        </w:tc>
        <w:tc>
          <w:tcPr>
            <w:tcW w:w="3964" w:type="dxa"/>
            <w:tcBorders>
              <w:top w:val="nil"/>
              <w:left w:val="nil"/>
              <w:bottom w:val="single" w:sz="4" w:space="0" w:color="auto"/>
              <w:right w:val="single" w:sz="4" w:space="0" w:color="auto"/>
            </w:tcBorders>
            <w:noWrap/>
            <w:vAlign w:val="bottom"/>
            <w:hideMark/>
          </w:tcPr>
          <w:p w:rsidR="002615FD" w:rsidRPr="005A6AD7" w:rsidRDefault="002615FD" w:rsidP="00846912">
            <w:r w:rsidRPr="005A6AD7">
              <w:t>Bruto plaće i naknade</w:t>
            </w:r>
          </w:p>
        </w:tc>
        <w:tc>
          <w:tcPr>
            <w:tcW w:w="936" w:type="dxa"/>
            <w:tcBorders>
              <w:top w:val="nil"/>
              <w:left w:val="nil"/>
              <w:bottom w:val="single" w:sz="4" w:space="0" w:color="auto"/>
              <w:right w:val="single" w:sz="4" w:space="0" w:color="auto"/>
            </w:tcBorders>
            <w:noWrap/>
            <w:vAlign w:val="bottom"/>
            <w:hideMark/>
          </w:tcPr>
          <w:p w:rsidR="002615FD" w:rsidRPr="005A6AD7" w:rsidRDefault="002615FD" w:rsidP="00846912">
            <w:pPr>
              <w:jc w:val="center"/>
            </w:pPr>
            <w:r w:rsidRPr="005A6AD7">
              <w:t>611100</w:t>
            </w:r>
          </w:p>
        </w:tc>
        <w:tc>
          <w:tcPr>
            <w:tcW w:w="1656" w:type="dxa"/>
            <w:tcBorders>
              <w:top w:val="nil"/>
              <w:left w:val="nil"/>
              <w:bottom w:val="single" w:sz="4" w:space="0" w:color="auto"/>
              <w:right w:val="single" w:sz="4" w:space="0" w:color="auto"/>
            </w:tcBorders>
            <w:noWrap/>
            <w:vAlign w:val="bottom"/>
            <w:hideMark/>
          </w:tcPr>
          <w:p w:rsidR="002615FD" w:rsidRPr="005A6AD7" w:rsidRDefault="002615FD" w:rsidP="00846912">
            <w:pPr>
              <w:jc w:val="right"/>
            </w:pPr>
            <w:r w:rsidRPr="005A6AD7">
              <w:t>6.103.000</w:t>
            </w:r>
          </w:p>
        </w:tc>
        <w:tc>
          <w:tcPr>
            <w:tcW w:w="1723" w:type="dxa"/>
            <w:tcBorders>
              <w:top w:val="nil"/>
              <w:left w:val="nil"/>
              <w:bottom w:val="single" w:sz="4" w:space="0" w:color="auto"/>
              <w:right w:val="single" w:sz="4" w:space="0" w:color="auto"/>
            </w:tcBorders>
            <w:noWrap/>
            <w:vAlign w:val="bottom"/>
            <w:hideMark/>
          </w:tcPr>
          <w:p w:rsidR="002615FD" w:rsidRPr="005A6AD7" w:rsidRDefault="002615FD" w:rsidP="00846912">
            <w:pPr>
              <w:jc w:val="right"/>
            </w:pPr>
            <w:r w:rsidRPr="005A6AD7">
              <w:t>6.298.000</w:t>
            </w:r>
          </w:p>
        </w:tc>
        <w:tc>
          <w:tcPr>
            <w:tcW w:w="1432" w:type="dxa"/>
            <w:tcBorders>
              <w:top w:val="nil"/>
              <w:left w:val="nil"/>
              <w:bottom w:val="single" w:sz="4" w:space="0" w:color="auto"/>
              <w:right w:val="single" w:sz="8" w:space="0" w:color="auto"/>
            </w:tcBorders>
            <w:noWrap/>
            <w:vAlign w:val="bottom"/>
            <w:hideMark/>
          </w:tcPr>
          <w:p w:rsidR="002615FD" w:rsidRPr="005A6AD7" w:rsidRDefault="002615FD" w:rsidP="00846912">
            <w:pPr>
              <w:jc w:val="right"/>
            </w:pPr>
            <w:r w:rsidRPr="005A6AD7">
              <w:t>0</w:t>
            </w:r>
          </w:p>
        </w:tc>
      </w:tr>
      <w:tr w:rsidR="002615FD" w:rsidRPr="001F5773" w:rsidTr="00846912">
        <w:trPr>
          <w:trHeight w:val="300"/>
        </w:trPr>
        <w:tc>
          <w:tcPr>
            <w:tcW w:w="700" w:type="dxa"/>
            <w:tcBorders>
              <w:top w:val="nil"/>
              <w:left w:val="single" w:sz="8" w:space="0" w:color="auto"/>
              <w:bottom w:val="single" w:sz="4" w:space="0" w:color="auto"/>
              <w:right w:val="single" w:sz="4" w:space="0" w:color="auto"/>
            </w:tcBorders>
            <w:noWrap/>
            <w:vAlign w:val="bottom"/>
            <w:hideMark/>
          </w:tcPr>
          <w:p w:rsidR="002615FD" w:rsidRPr="005A6AD7" w:rsidRDefault="002615FD" w:rsidP="00846912">
            <w:pPr>
              <w:jc w:val="center"/>
            </w:pPr>
            <w:r w:rsidRPr="005A6AD7">
              <w:t>2</w:t>
            </w:r>
          </w:p>
        </w:tc>
        <w:tc>
          <w:tcPr>
            <w:tcW w:w="3964" w:type="dxa"/>
            <w:tcBorders>
              <w:top w:val="nil"/>
              <w:left w:val="nil"/>
              <w:bottom w:val="single" w:sz="4" w:space="0" w:color="auto"/>
              <w:right w:val="single" w:sz="4" w:space="0" w:color="auto"/>
            </w:tcBorders>
            <w:noWrap/>
            <w:vAlign w:val="bottom"/>
            <w:hideMark/>
          </w:tcPr>
          <w:p w:rsidR="002615FD" w:rsidRPr="005A6AD7" w:rsidRDefault="002615FD" w:rsidP="00846912">
            <w:r w:rsidRPr="005A6AD7">
              <w:t>Naknade troškova zaposlenih</w:t>
            </w:r>
          </w:p>
        </w:tc>
        <w:tc>
          <w:tcPr>
            <w:tcW w:w="936" w:type="dxa"/>
            <w:tcBorders>
              <w:top w:val="nil"/>
              <w:left w:val="nil"/>
              <w:bottom w:val="single" w:sz="4" w:space="0" w:color="auto"/>
              <w:right w:val="single" w:sz="4" w:space="0" w:color="auto"/>
            </w:tcBorders>
            <w:noWrap/>
            <w:vAlign w:val="bottom"/>
            <w:hideMark/>
          </w:tcPr>
          <w:p w:rsidR="002615FD" w:rsidRPr="005A6AD7" w:rsidRDefault="002615FD" w:rsidP="00846912">
            <w:pPr>
              <w:jc w:val="center"/>
            </w:pPr>
            <w:r w:rsidRPr="005A6AD7">
              <w:t>611200</w:t>
            </w:r>
          </w:p>
        </w:tc>
        <w:tc>
          <w:tcPr>
            <w:tcW w:w="1656" w:type="dxa"/>
            <w:tcBorders>
              <w:top w:val="nil"/>
              <w:left w:val="nil"/>
              <w:bottom w:val="single" w:sz="4" w:space="0" w:color="auto"/>
              <w:right w:val="single" w:sz="4" w:space="0" w:color="auto"/>
            </w:tcBorders>
            <w:noWrap/>
            <w:vAlign w:val="bottom"/>
            <w:hideMark/>
          </w:tcPr>
          <w:p w:rsidR="002615FD" w:rsidRPr="005A6AD7" w:rsidRDefault="002615FD" w:rsidP="00846912">
            <w:pPr>
              <w:jc w:val="right"/>
            </w:pPr>
            <w:r w:rsidRPr="005A6AD7">
              <w:t>1.476.000</w:t>
            </w:r>
          </w:p>
        </w:tc>
        <w:tc>
          <w:tcPr>
            <w:tcW w:w="1723" w:type="dxa"/>
            <w:tcBorders>
              <w:top w:val="nil"/>
              <w:left w:val="nil"/>
              <w:bottom w:val="single" w:sz="4" w:space="0" w:color="auto"/>
              <w:right w:val="single" w:sz="4" w:space="0" w:color="auto"/>
            </w:tcBorders>
            <w:noWrap/>
            <w:vAlign w:val="bottom"/>
            <w:hideMark/>
          </w:tcPr>
          <w:p w:rsidR="002615FD" w:rsidRPr="005A6AD7" w:rsidRDefault="002615FD" w:rsidP="00846912">
            <w:pPr>
              <w:jc w:val="right"/>
            </w:pPr>
            <w:r w:rsidRPr="005A6AD7">
              <w:t>1.432.900</w:t>
            </w:r>
          </w:p>
        </w:tc>
        <w:tc>
          <w:tcPr>
            <w:tcW w:w="1432" w:type="dxa"/>
            <w:tcBorders>
              <w:top w:val="nil"/>
              <w:left w:val="nil"/>
              <w:bottom w:val="single" w:sz="4" w:space="0" w:color="auto"/>
              <w:right w:val="single" w:sz="8" w:space="0" w:color="auto"/>
            </w:tcBorders>
            <w:noWrap/>
            <w:vAlign w:val="bottom"/>
            <w:hideMark/>
          </w:tcPr>
          <w:p w:rsidR="002615FD" w:rsidRPr="005A6AD7" w:rsidRDefault="002615FD" w:rsidP="00846912">
            <w:pPr>
              <w:jc w:val="right"/>
            </w:pPr>
            <w:r w:rsidRPr="005A6AD7">
              <w:t>-4.100</w:t>
            </w:r>
          </w:p>
        </w:tc>
      </w:tr>
      <w:tr w:rsidR="002615FD" w:rsidRPr="001F5773" w:rsidTr="00846912">
        <w:trPr>
          <w:trHeight w:val="300"/>
        </w:trPr>
        <w:tc>
          <w:tcPr>
            <w:tcW w:w="700" w:type="dxa"/>
            <w:tcBorders>
              <w:top w:val="nil"/>
              <w:left w:val="single" w:sz="8" w:space="0" w:color="auto"/>
              <w:bottom w:val="single" w:sz="4" w:space="0" w:color="auto"/>
              <w:right w:val="single" w:sz="4" w:space="0" w:color="auto"/>
            </w:tcBorders>
            <w:noWrap/>
            <w:vAlign w:val="bottom"/>
            <w:hideMark/>
          </w:tcPr>
          <w:p w:rsidR="002615FD" w:rsidRPr="005A6AD7" w:rsidRDefault="002615FD" w:rsidP="00846912">
            <w:pPr>
              <w:jc w:val="center"/>
            </w:pPr>
            <w:r w:rsidRPr="005A6AD7">
              <w:t>3</w:t>
            </w:r>
          </w:p>
        </w:tc>
        <w:tc>
          <w:tcPr>
            <w:tcW w:w="3964" w:type="dxa"/>
            <w:tcBorders>
              <w:top w:val="nil"/>
              <w:left w:val="nil"/>
              <w:bottom w:val="single" w:sz="4" w:space="0" w:color="auto"/>
              <w:right w:val="single" w:sz="4" w:space="0" w:color="auto"/>
            </w:tcBorders>
            <w:noWrap/>
            <w:vAlign w:val="bottom"/>
            <w:hideMark/>
          </w:tcPr>
          <w:p w:rsidR="002615FD" w:rsidRPr="005A6AD7" w:rsidRDefault="002615FD" w:rsidP="00846912">
            <w:r w:rsidRPr="005A6AD7">
              <w:t>Putni troškovi</w:t>
            </w:r>
          </w:p>
        </w:tc>
        <w:tc>
          <w:tcPr>
            <w:tcW w:w="936" w:type="dxa"/>
            <w:tcBorders>
              <w:top w:val="nil"/>
              <w:left w:val="nil"/>
              <w:bottom w:val="single" w:sz="4" w:space="0" w:color="auto"/>
              <w:right w:val="single" w:sz="4" w:space="0" w:color="auto"/>
            </w:tcBorders>
            <w:noWrap/>
            <w:vAlign w:val="bottom"/>
            <w:hideMark/>
          </w:tcPr>
          <w:p w:rsidR="002615FD" w:rsidRPr="005A6AD7" w:rsidRDefault="002615FD" w:rsidP="00846912">
            <w:pPr>
              <w:jc w:val="center"/>
            </w:pPr>
            <w:r w:rsidRPr="005A6AD7">
              <w:t>613100</w:t>
            </w:r>
          </w:p>
        </w:tc>
        <w:tc>
          <w:tcPr>
            <w:tcW w:w="1656" w:type="dxa"/>
            <w:tcBorders>
              <w:top w:val="nil"/>
              <w:left w:val="nil"/>
              <w:bottom w:val="single" w:sz="4" w:space="0" w:color="auto"/>
              <w:right w:val="single" w:sz="4" w:space="0" w:color="auto"/>
            </w:tcBorders>
            <w:noWrap/>
            <w:vAlign w:val="bottom"/>
            <w:hideMark/>
          </w:tcPr>
          <w:p w:rsidR="002615FD" w:rsidRPr="005A6AD7" w:rsidRDefault="002615FD" w:rsidP="00846912">
            <w:pPr>
              <w:jc w:val="right"/>
            </w:pPr>
            <w:r w:rsidRPr="005A6AD7">
              <w:t>11.000</w:t>
            </w:r>
          </w:p>
        </w:tc>
        <w:tc>
          <w:tcPr>
            <w:tcW w:w="1723" w:type="dxa"/>
            <w:tcBorders>
              <w:top w:val="nil"/>
              <w:left w:val="nil"/>
              <w:bottom w:val="single" w:sz="4" w:space="0" w:color="auto"/>
              <w:right w:val="single" w:sz="4" w:space="0" w:color="auto"/>
            </w:tcBorders>
            <w:noWrap/>
            <w:vAlign w:val="bottom"/>
            <w:hideMark/>
          </w:tcPr>
          <w:p w:rsidR="002615FD" w:rsidRPr="005A6AD7" w:rsidRDefault="002615FD" w:rsidP="00846912">
            <w:pPr>
              <w:jc w:val="right"/>
            </w:pPr>
            <w:r w:rsidRPr="005A6AD7">
              <w:t>11.000</w:t>
            </w:r>
          </w:p>
        </w:tc>
        <w:tc>
          <w:tcPr>
            <w:tcW w:w="1432" w:type="dxa"/>
            <w:tcBorders>
              <w:top w:val="nil"/>
              <w:left w:val="nil"/>
              <w:bottom w:val="single" w:sz="4" w:space="0" w:color="auto"/>
              <w:right w:val="single" w:sz="8" w:space="0" w:color="auto"/>
            </w:tcBorders>
            <w:noWrap/>
            <w:vAlign w:val="bottom"/>
            <w:hideMark/>
          </w:tcPr>
          <w:p w:rsidR="002615FD" w:rsidRPr="005A6AD7" w:rsidRDefault="002615FD" w:rsidP="00846912">
            <w:pPr>
              <w:jc w:val="right"/>
            </w:pPr>
            <w:r w:rsidRPr="005A6AD7">
              <w:t>0</w:t>
            </w:r>
          </w:p>
        </w:tc>
      </w:tr>
      <w:tr w:rsidR="002615FD" w:rsidRPr="001F5773" w:rsidTr="00846912">
        <w:trPr>
          <w:trHeight w:val="300"/>
        </w:trPr>
        <w:tc>
          <w:tcPr>
            <w:tcW w:w="700" w:type="dxa"/>
            <w:tcBorders>
              <w:top w:val="nil"/>
              <w:left w:val="single" w:sz="8" w:space="0" w:color="auto"/>
              <w:bottom w:val="single" w:sz="4" w:space="0" w:color="auto"/>
              <w:right w:val="single" w:sz="4" w:space="0" w:color="auto"/>
            </w:tcBorders>
            <w:noWrap/>
            <w:vAlign w:val="bottom"/>
            <w:hideMark/>
          </w:tcPr>
          <w:p w:rsidR="002615FD" w:rsidRPr="005A6AD7" w:rsidRDefault="002615FD" w:rsidP="00846912">
            <w:pPr>
              <w:jc w:val="center"/>
            </w:pPr>
            <w:r w:rsidRPr="005A6AD7">
              <w:t>4</w:t>
            </w:r>
          </w:p>
        </w:tc>
        <w:tc>
          <w:tcPr>
            <w:tcW w:w="3964" w:type="dxa"/>
            <w:tcBorders>
              <w:top w:val="nil"/>
              <w:left w:val="nil"/>
              <w:bottom w:val="single" w:sz="4" w:space="0" w:color="auto"/>
              <w:right w:val="single" w:sz="4" w:space="0" w:color="auto"/>
            </w:tcBorders>
            <w:noWrap/>
            <w:vAlign w:val="bottom"/>
            <w:hideMark/>
          </w:tcPr>
          <w:p w:rsidR="002615FD" w:rsidRPr="005A6AD7" w:rsidRDefault="002615FD" w:rsidP="00846912">
            <w:r w:rsidRPr="005A6AD7">
              <w:t>Izdaci telefonskih i poštanskih usluga</w:t>
            </w:r>
          </w:p>
        </w:tc>
        <w:tc>
          <w:tcPr>
            <w:tcW w:w="936" w:type="dxa"/>
            <w:tcBorders>
              <w:top w:val="nil"/>
              <w:left w:val="nil"/>
              <w:bottom w:val="single" w:sz="4" w:space="0" w:color="auto"/>
              <w:right w:val="single" w:sz="4" w:space="0" w:color="auto"/>
            </w:tcBorders>
            <w:noWrap/>
            <w:vAlign w:val="bottom"/>
            <w:hideMark/>
          </w:tcPr>
          <w:p w:rsidR="002615FD" w:rsidRPr="005A6AD7" w:rsidRDefault="002615FD" w:rsidP="00846912">
            <w:pPr>
              <w:jc w:val="center"/>
            </w:pPr>
            <w:r w:rsidRPr="005A6AD7">
              <w:t>613200</w:t>
            </w:r>
          </w:p>
        </w:tc>
        <w:tc>
          <w:tcPr>
            <w:tcW w:w="1656" w:type="dxa"/>
            <w:tcBorders>
              <w:top w:val="nil"/>
              <w:left w:val="nil"/>
              <w:bottom w:val="single" w:sz="4" w:space="0" w:color="auto"/>
              <w:right w:val="single" w:sz="4" w:space="0" w:color="auto"/>
            </w:tcBorders>
            <w:noWrap/>
            <w:vAlign w:val="bottom"/>
            <w:hideMark/>
          </w:tcPr>
          <w:p w:rsidR="002615FD" w:rsidRPr="005A6AD7" w:rsidRDefault="002615FD" w:rsidP="00846912">
            <w:pPr>
              <w:jc w:val="right"/>
            </w:pPr>
            <w:r w:rsidRPr="005A6AD7">
              <w:t>28.000</w:t>
            </w:r>
          </w:p>
        </w:tc>
        <w:tc>
          <w:tcPr>
            <w:tcW w:w="1723" w:type="dxa"/>
            <w:tcBorders>
              <w:top w:val="nil"/>
              <w:left w:val="nil"/>
              <w:bottom w:val="single" w:sz="4" w:space="0" w:color="auto"/>
              <w:right w:val="single" w:sz="4" w:space="0" w:color="auto"/>
            </w:tcBorders>
            <w:noWrap/>
            <w:vAlign w:val="bottom"/>
            <w:hideMark/>
          </w:tcPr>
          <w:p w:rsidR="002615FD" w:rsidRPr="005A6AD7" w:rsidRDefault="002615FD" w:rsidP="00846912">
            <w:pPr>
              <w:jc w:val="right"/>
            </w:pPr>
            <w:r w:rsidRPr="005A6AD7">
              <w:t>28.000</w:t>
            </w:r>
          </w:p>
        </w:tc>
        <w:tc>
          <w:tcPr>
            <w:tcW w:w="1432" w:type="dxa"/>
            <w:tcBorders>
              <w:top w:val="nil"/>
              <w:left w:val="nil"/>
              <w:bottom w:val="single" w:sz="4" w:space="0" w:color="auto"/>
              <w:right w:val="single" w:sz="8" w:space="0" w:color="auto"/>
            </w:tcBorders>
            <w:noWrap/>
            <w:vAlign w:val="bottom"/>
            <w:hideMark/>
          </w:tcPr>
          <w:p w:rsidR="002615FD" w:rsidRPr="005A6AD7" w:rsidRDefault="002615FD" w:rsidP="00846912">
            <w:pPr>
              <w:jc w:val="right"/>
            </w:pPr>
            <w:r w:rsidRPr="005A6AD7">
              <w:t>0</w:t>
            </w:r>
          </w:p>
        </w:tc>
      </w:tr>
      <w:tr w:rsidR="002615FD" w:rsidRPr="001F5773" w:rsidTr="00846912">
        <w:trPr>
          <w:trHeight w:val="618"/>
        </w:trPr>
        <w:tc>
          <w:tcPr>
            <w:tcW w:w="700" w:type="dxa"/>
            <w:tcBorders>
              <w:top w:val="nil"/>
              <w:left w:val="single" w:sz="8" w:space="0" w:color="auto"/>
              <w:bottom w:val="single" w:sz="4" w:space="0" w:color="auto"/>
              <w:right w:val="single" w:sz="4" w:space="0" w:color="auto"/>
            </w:tcBorders>
            <w:noWrap/>
            <w:vAlign w:val="bottom"/>
            <w:hideMark/>
          </w:tcPr>
          <w:p w:rsidR="002615FD" w:rsidRPr="005A6AD7" w:rsidRDefault="002615FD" w:rsidP="00846912">
            <w:pPr>
              <w:jc w:val="center"/>
            </w:pPr>
            <w:r w:rsidRPr="005A6AD7">
              <w:t>5</w:t>
            </w:r>
          </w:p>
        </w:tc>
        <w:tc>
          <w:tcPr>
            <w:tcW w:w="3964" w:type="dxa"/>
            <w:tcBorders>
              <w:top w:val="nil"/>
              <w:left w:val="nil"/>
              <w:bottom w:val="single" w:sz="4" w:space="0" w:color="auto"/>
              <w:right w:val="single" w:sz="4" w:space="0" w:color="auto"/>
            </w:tcBorders>
            <w:noWrap/>
            <w:vAlign w:val="bottom"/>
            <w:hideMark/>
          </w:tcPr>
          <w:p w:rsidR="002615FD" w:rsidRPr="005A6AD7" w:rsidRDefault="002615FD" w:rsidP="00846912">
            <w:r w:rsidRPr="005A6AD7">
              <w:t>Izdaci za energiju i komunalne usluge</w:t>
            </w:r>
          </w:p>
        </w:tc>
        <w:tc>
          <w:tcPr>
            <w:tcW w:w="936" w:type="dxa"/>
            <w:tcBorders>
              <w:top w:val="nil"/>
              <w:left w:val="nil"/>
              <w:bottom w:val="single" w:sz="4" w:space="0" w:color="auto"/>
              <w:right w:val="single" w:sz="4" w:space="0" w:color="auto"/>
            </w:tcBorders>
            <w:noWrap/>
            <w:vAlign w:val="bottom"/>
            <w:hideMark/>
          </w:tcPr>
          <w:p w:rsidR="002615FD" w:rsidRPr="005A6AD7" w:rsidRDefault="002615FD" w:rsidP="00846912">
            <w:pPr>
              <w:jc w:val="center"/>
            </w:pPr>
            <w:r w:rsidRPr="005A6AD7">
              <w:t>613300</w:t>
            </w:r>
          </w:p>
        </w:tc>
        <w:tc>
          <w:tcPr>
            <w:tcW w:w="1656" w:type="dxa"/>
            <w:tcBorders>
              <w:top w:val="nil"/>
              <w:left w:val="nil"/>
              <w:bottom w:val="single" w:sz="4" w:space="0" w:color="auto"/>
              <w:right w:val="single" w:sz="4" w:space="0" w:color="auto"/>
            </w:tcBorders>
            <w:noWrap/>
            <w:vAlign w:val="bottom"/>
            <w:hideMark/>
          </w:tcPr>
          <w:p w:rsidR="002615FD" w:rsidRPr="005A6AD7" w:rsidRDefault="002615FD" w:rsidP="00846912">
            <w:pPr>
              <w:jc w:val="right"/>
            </w:pPr>
            <w:r w:rsidRPr="005A6AD7">
              <w:t>2.202.000</w:t>
            </w:r>
          </w:p>
        </w:tc>
        <w:tc>
          <w:tcPr>
            <w:tcW w:w="1723" w:type="dxa"/>
            <w:tcBorders>
              <w:top w:val="nil"/>
              <w:left w:val="nil"/>
              <w:bottom w:val="single" w:sz="4" w:space="0" w:color="auto"/>
              <w:right w:val="single" w:sz="4" w:space="0" w:color="auto"/>
            </w:tcBorders>
            <w:noWrap/>
            <w:vAlign w:val="bottom"/>
            <w:hideMark/>
          </w:tcPr>
          <w:p w:rsidR="002615FD" w:rsidRPr="005A6AD7" w:rsidRDefault="002615FD" w:rsidP="00846912">
            <w:pPr>
              <w:jc w:val="right"/>
            </w:pPr>
            <w:r w:rsidRPr="005A6AD7">
              <w:t>2.089.000</w:t>
            </w:r>
          </w:p>
        </w:tc>
        <w:tc>
          <w:tcPr>
            <w:tcW w:w="1432" w:type="dxa"/>
            <w:tcBorders>
              <w:top w:val="nil"/>
              <w:left w:val="nil"/>
              <w:bottom w:val="single" w:sz="4" w:space="0" w:color="auto"/>
              <w:right w:val="single" w:sz="8" w:space="0" w:color="auto"/>
            </w:tcBorders>
            <w:noWrap/>
            <w:vAlign w:val="bottom"/>
            <w:hideMark/>
          </w:tcPr>
          <w:p w:rsidR="002615FD" w:rsidRPr="005A6AD7" w:rsidRDefault="002615FD" w:rsidP="00846912">
            <w:pPr>
              <w:jc w:val="right"/>
            </w:pPr>
            <w:r w:rsidRPr="005A6AD7">
              <w:t>0</w:t>
            </w:r>
          </w:p>
        </w:tc>
      </w:tr>
      <w:tr w:rsidR="002615FD" w:rsidRPr="001F5773" w:rsidTr="00846912">
        <w:trPr>
          <w:trHeight w:val="300"/>
        </w:trPr>
        <w:tc>
          <w:tcPr>
            <w:tcW w:w="700" w:type="dxa"/>
            <w:tcBorders>
              <w:top w:val="nil"/>
              <w:left w:val="single" w:sz="8" w:space="0" w:color="auto"/>
              <w:bottom w:val="single" w:sz="4" w:space="0" w:color="auto"/>
              <w:right w:val="single" w:sz="4" w:space="0" w:color="auto"/>
            </w:tcBorders>
            <w:noWrap/>
            <w:vAlign w:val="bottom"/>
            <w:hideMark/>
          </w:tcPr>
          <w:p w:rsidR="002615FD" w:rsidRPr="005A6AD7" w:rsidRDefault="002615FD" w:rsidP="00846912">
            <w:pPr>
              <w:jc w:val="center"/>
            </w:pPr>
            <w:r w:rsidRPr="005A6AD7">
              <w:t>6</w:t>
            </w:r>
          </w:p>
        </w:tc>
        <w:tc>
          <w:tcPr>
            <w:tcW w:w="3964" w:type="dxa"/>
            <w:tcBorders>
              <w:top w:val="nil"/>
              <w:left w:val="nil"/>
              <w:bottom w:val="single" w:sz="4" w:space="0" w:color="auto"/>
              <w:right w:val="single" w:sz="4" w:space="0" w:color="auto"/>
            </w:tcBorders>
            <w:noWrap/>
            <w:vAlign w:val="bottom"/>
            <w:hideMark/>
          </w:tcPr>
          <w:p w:rsidR="002615FD" w:rsidRPr="005A6AD7" w:rsidRDefault="002615FD" w:rsidP="00846912">
            <w:r w:rsidRPr="005A6AD7">
              <w:t>Nabava materijala</w:t>
            </w:r>
          </w:p>
        </w:tc>
        <w:tc>
          <w:tcPr>
            <w:tcW w:w="936" w:type="dxa"/>
            <w:tcBorders>
              <w:top w:val="nil"/>
              <w:left w:val="nil"/>
              <w:bottom w:val="single" w:sz="4" w:space="0" w:color="auto"/>
              <w:right w:val="single" w:sz="4" w:space="0" w:color="auto"/>
            </w:tcBorders>
            <w:noWrap/>
            <w:vAlign w:val="bottom"/>
            <w:hideMark/>
          </w:tcPr>
          <w:p w:rsidR="002615FD" w:rsidRPr="005A6AD7" w:rsidRDefault="002615FD" w:rsidP="00846912">
            <w:pPr>
              <w:jc w:val="center"/>
            </w:pPr>
            <w:r w:rsidRPr="005A6AD7">
              <w:t>613400</w:t>
            </w:r>
          </w:p>
        </w:tc>
        <w:tc>
          <w:tcPr>
            <w:tcW w:w="1656" w:type="dxa"/>
            <w:tcBorders>
              <w:top w:val="nil"/>
              <w:left w:val="nil"/>
              <w:bottom w:val="single" w:sz="4" w:space="0" w:color="auto"/>
              <w:right w:val="single" w:sz="4" w:space="0" w:color="auto"/>
            </w:tcBorders>
            <w:noWrap/>
            <w:vAlign w:val="bottom"/>
            <w:hideMark/>
          </w:tcPr>
          <w:p w:rsidR="002615FD" w:rsidRPr="005A6AD7" w:rsidRDefault="002615FD" w:rsidP="00846912">
            <w:pPr>
              <w:jc w:val="right"/>
            </w:pPr>
            <w:r w:rsidRPr="005A6AD7">
              <w:t>1.118.000</w:t>
            </w:r>
          </w:p>
        </w:tc>
        <w:tc>
          <w:tcPr>
            <w:tcW w:w="1723" w:type="dxa"/>
            <w:tcBorders>
              <w:top w:val="nil"/>
              <w:left w:val="nil"/>
              <w:bottom w:val="single" w:sz="4" w:space="0" w:color="auto"/>
              <w:right w:val="single" w:sz="4" w:space="0" w:color="auto"/>
            </w:tcBorders>
            <w:noWrap/>
            <w:vAlign w:val="bottom"/>
            <w:hideMark/>
          </w:tcPr>
          <w:p w:rsidR="002615FD" w:rsidRPr="005A6AD7" w:rsidRDefault="002615FD" w:rsidP="00846912">
            <w:pPr>
              <w:jc w:val="right"/>
            </w:pPr>
            <w:r w:rsidRPr="005A6AD7">
              <w:t>1.468.500</w:t>
            </w:r>
          </w:p>
        </w:tc>
        <w:tc>
          <w:tcPr>
            <w:tcW w:w="1432" w:type="dxa"/>
            <w:tcBorders>
              <w:top w:val="nil"/>
              <w:left w:val="nil"/>
              <w:bottom w:val="single" w:sz="4" w:space="0" w:color="auto"/>
              <w:right w:val="single" w:sz="8" w:space="0" w:color="auto"/>
            </w:tcBorders>
            <w:noWrap/>
            <w:vAlign w:val="bottom"/>
            <w:hideMark/>
          </w:tcPr>
          <w:p w:rsidR="002615FD" w:rsidRPr="005A6AD7" w:rsidRDefault="002615FD" w:rsidP="00846912">
            <w:pPr>
              <w:jc w:val="right"/>
            </w:pPr>
            <w:r w:rsidRPr="005A6AD7">
              <w:t>+233.000</w:t>
            </w:r>
          </w:p>
        </w:tc>
      </w:tr>
      <w:tr w:rsidR="002615FD" w:rsidRPr="001F5773" w:rsidTr="00846912">
        <w:trPr>
          <w:trHeight w:val="300"/>
        </w:trPr>
        <w:tc>
          <w:tcPr>
            <w:tcW w:w="700" w:type="dxa"/>
            <w:tcBorders>
              <w:top w:val="nil"/>
              <w:left w:val="single" w:sz="8" w:space="0" w:color="auto"/>
              <w:bottom w:val="single" w:sz="4" w:space="0" w:color="auto"/>
              <w:right w:val="single" w:sz="4" w:space="0" w:color="auto"/>
            </w:tcBorders>
            <w:noWrap/>
            <w:vAlign w:val="bottom"/>
            <w:hideMark/>
          </w:tcPr>
          <w:p w:rsidR="002615FD" w:rsidRPr="005A6AD7" w:rsidRDefault="002615FD" w:rsidP="00846912">
            <w:pPr>
              <w:jc w:val="center"/>
            </w:pPr>
            <w:r w:rsidRPr="005A6AD7">
              <w:t>7</w:t>
            </w:r>
          </w:p>
        </w:tc>
        <w:tc>
          <w:tcPr>
            <w:tcW w:w="3964" w:type="dxa"/>
            <w:tcBorders>
              <w:top w:val="nil"/>
              <w:left w:val="nil"/>
              <w:bottom w:val="single" w:sz="4" w:space="0" w:color="auto"/>
              <w:right w:val="single" w:sz="4" w:space="0" w:color="auto"/>
            </w:tcBorders>
            <w:noWrap/>
            <w:vAlign w:val="bottom"/>
            <w:hideMark/>
          </w:tcPr>
          <w:p w:rsidR="002615FD" w:rsidRPr="005A6AD7" w:rsidRDefault="002615FD" w:rsidP="00846912">
            <w:r w:rsidRPr="005A6AD7">
              <w:t>Izdaci za usluge prijevoza i goriva</w:t>
            </w:r>
          </w:p>
        </w:tc>
        <w:tc>
          <w:tcPr>
            <w:tcW w:w="936" w:type="dxa"/>
            <w:tcBorders>
              <w:top w:val="nil"/>
              <w:left w:val="nil"/>
              <w:bottom w:val="single" w:sz="4" w:space="0" w:color="auto"/>
              <w:right w:val="single" w:sz="4" w:space="0" w:color="auto"/>
            </w:tcBorders>
            <w:noWrap/>
            <w:vAlign w:val="bottom"/>
            <w:hideMark/>
          </w:tcPr>
          <w:p w:rsidR="002615FD" w:rsidRPr="005A6AD7" w:rsidRDefault="002615FD" w:rsidP="00846912">
            <w:pPr>
              <w:jc w:val="center"/>
            </w:pPr>
            <w:r w:rsidRPr="005A6AD7">
              <w:t>613500</w:t>
            </w:r>
          </w:p>
        </w:tc>
        <w:tc>
          <w:tcPr>
            <w:tcW w:w="1656" w:type="dxa"/>
            <w:tcBorders>
              <w:top w:val="nil"/>
              <w:left w:val="nil"/>
              <w:bottom w:val="single" w:sz="4" w:space="0" w:color="auto"/>
              <w:right w:val="single" w:sz="4" w:space="0" w:color="auto"/>
            </w:tcBorders>
            <w:noWrap/>
            <w:vAlign w:val="bottom"/>
            <w:hideMark/>
          </w:tcPr>
          <w:p w:rsidR="002615FD" w:rsidRPr="005A6AD7" w:rsidRDefault="002615FD" w:rsidP="00846912">
            <w:pPr>
              <w:jc w:val="right"/>
            </w:pPr>
            <w:r w:rsidRPr="005A6AD7">
              <w:t>39.000</w:t>
            </w:r>
          </w:p>
        </w:tc>
        <w:tc>
          <w:tcPr>
            <w:tcW w:w="1723" w:type="dxa"/>
            <w:tcBorders>
              <w:top w:val="nil"/>
              <w:left w:val="nil"/>
              <w:bottom w:val="single" w:sz="4" w:space="0" w:color="auto"/>
              <w:right w:val="single" w:sz="4" w:space="0" w:color="auto"/>
            </w:tcBorders>
            <w:noWrap/>
            <w:vAlign w:val="bottom"/>
            <w:hideMark/>
          </w:tcPr>
          <w:p w:rsidR="002615FD" w:rsidRPr="005A6AD7" w:rsidRDefault="002615FD" w:rsidP="00846912">
            <w:pPr>
              <w:jc w:val="right"/>
            </w:pPr>
            <w:r w:rsidRPr="005A6AD7">
              <w:t>39.000</w:t>
            </w:r>
          </w:p>
        </w:tc>
        <w:tc>
          <w:tcPr>
            <w:tcW w:w="1432" w:type="dxa"/>
            <w:tcBorders>
              <w:top w:val="nil"/>
              <w:left w:val="nil"/>
              <w:bottom w:val="single" w:sz="4" w:space="0" w:color="auto"/>
              <w:right w:val="single" w:sz="8" w:space="0" w:color="auto"/>
            </w:tcBorders>
            <w:noWrap/>
            <w:vAlign w:val="bottom"/>
            <w:hideMark/>
          </w:tcPr>
          <w:p w:rsidR="002615FD" w:rsidRPr="005A6AD7" w:rsidRDefault="002615FD" w:rsidP="00846912">
            <w:pPr>
              <w:jc w:val="right"/>
            </w:pPr>
            <w:r w:rsidRPr="005A6AD7">
              <w:t>0</w:t>
            </w:r>
          </w:p>
        </w:tc>
      </w:tr>
      <w:tr w:rsidR="002615FD" w:rsidRPr="001F5773" w:rsidTr="00846912">
        <w:trPr>
          <w:trHeight w:val="300"/>
        </w:trPr>
        <w:tc>
          <w:tcPr>
            <w:tcW w:w="700" w:type="dxa"/>
            <w:tcBorders>
              <w:top w:val="nil"/>
              <w:left w:val="single" w:sz="8" w:space="0" w:color="auto"/>
              <w:bottom w:val="single" w:sz="4" w:space="0" w:color="auto"/>
              <w:right w:val="single" w:sz="4" w:space="0" w:color="auto"/>
            </w:tcBorders>
            <w:noWrap/>
            <w:vAlign w:val="bottom"/>
            <w:hideMark/>
          </w:tcPr>
          <w:p w:rsidR="002615FD" w:rsidRPr="005A6AD7" w:rsidRDefault="002615FD" w:rsidP="00846912">
            <w:pPr>
              <w:jc w:val="center"/>
            </w:pPr>
            <w:r w:rsidRPr="005A6AD7">
              <w:t>8</w:t>
            </w:r>
          </w:p>
        </w:tc>
        <w:tc>
          <w:tcPr>
            <w:tcW w:w="3964" w:type="dxa"/>
            <w:tcBorders>
              <w:top w:val="nil"/>
              <w:left w:val="nil"/>
              <w:bottom w:val="single" w:sz="4" w:space="0" w:color="auto"/>
              <w:right w:val="single" w:sz="4" w:space="0" w:color="auto"/>
            </w:tcBorders>
            <w:noWrap/>
            <w:vAlign w:val="bottom"/>
            <w:hideMark/>
          </w:tcPr>
          <w:p w:rsidR="002615FD" w:rsidRPr="005A6AD7" w:rsidRDefault="002615FD" w:rsidP="00846912">
            <w:r w:rsidRPr="005A6AD7">
              <w:t>Troškovi zakupa</w:t>
            </w:r>
          </w:p>
        </w:tc>
        <w:tc>
          <w:tcPr>
            <w:tcW w:w="936" w:type="dxa"/>
            <w:tcBorders>
              <w:top w:val="nil"/>
              <w:left w:val="nil"/>
              <w:bottom w:val="single" w:sz="4" w:space="0" w:color="auto"/>
              <w:right w:val="single" w:sz="4" w:space="0" w:color="auto"/>
            </w:tcBorders>
            <w:noWrap/>
            <w:vAlign w:val="bottom"/>
            <w:hideMark/>
          </w:tcPr>
          <w:p w:rsidR="002615FD" w:rsidRPr="005A6AD7" w:rsidRDefault="002615FD" w:rsidP="00846912">
            <w:pPr>
              <w:jc w:val="center"/>
            </w:pPr>
            <w:r w:rsidRPr="005A6AD7">
              <w:t>613600</w:t>
            </w:r>
          </w:p>
        </w:tc>
        <w:tc>
          <w:tcPr>
            <w:tcW w:w="1656" w:type="dxa"/>
            <w:tcBorders>
              <w:top w:val="nil"/>
              <w:left w:val="nil"/>
              <w:bottom w:val="single" w:sz="4" w:space="0" w:color="auto"/>
              <w:right w:val="single" w:sz="4" w:space="0" w:color="auto"/>
            </w:tcBorders>
            <w:noWrap/>
            <w:vAlign w:val="bottom"/>
            <w:hideMark/>
          </w:tcPr>
          <w:p w:rsidR="002615FD" w:rsidRPr="005A6AD7" w:rsidRDefault="002615FD" w:rsidP="00846912">
            <w:pPr>
              <w:jc w:val="right"/>
            </w:pPr>
            <w:r w:rsidRPr="005A6AD7">
              <w:t>108.000</w:t>
            </w:r>
          </w:p>
        </w:tc>
        <w:tc>
          <w:tcPr>
            <w:tcW w:w="1723" w:type="dxa"/>
            <w:tcBorders>
              <w:top w:val="nil"/>
              <w:left w:val="nil"/>
              <w:bottom w:val="single" w:sz="4" w:space="0" w:color="auto"/>
              <w:right w:val="single" w:sz="4" w:space="0" w:color="auto"/>
            </w:tcBorders>
            <w:noWrap/>
            <w:vAlign w:val="bottom"/>
            <w:hideMark/>
          </w:tcPr>
          <w:p w:rsidR="002615FD" w:rsidRPr="005A6AD7" w:rsidRDefault="002615FD" w:rsidP="00846912">
            <w:pPr>
              <w:jc w:val="right"/>
            </w:pPr>
            <w:r w:rsidRPr="005A6AD7">
              <w:t>108.000</w:t>
            </w:r>
          </w:p>
        </w:tc>
        <w:tc>
          <w:tcPr>
            <w:tcW w:w="1432" w:type="dxa"/>
            <w:tcBorders>
              <w:top w:val="nil"/>
              <w:left w:val="nil"/>
              <w:bottom w:val="single" w:sz="4" w:space="0" w:color="auto"/>
              <w:right w:val="single" w:sz="8" w:space="0" w:color="auto"/>
            </w:tcBorders>
            <w:noWrap/>
            <w:vAlign w:val="bottom"/>
            <w:hideMark/>
          </w:tcPr>
          <w:p w:rsidR="002615FD" w:rsidRPr="005A6AD7" w:rsidRDefault="002615FD" w:rsidP="00846912">
            <w:pPr>
              <w:jc w:val="right"/>
            </w:pPr>
            <w:r w:rsidRPr="005A6AD7">
              <w:t>0</w:t>
            </w:r>
          </w:p>
        </w:tc>
      </w:tr>
      <w:tr w:rsidR="002615FD" w:rsidRPr="001F5773" w:rsidTr="00846912">
        <w:trPr>
          <w:trHeight w:val="300"/>
        </w:trPr>
        <w:tc>
          <w:tcPr>
            <w:tcW w:w="700" w:type="dxa"/>
            <w:tcBorders>
              <w:top w:val="nil"/>
              <w:left w:val="single" w:sz="8" w:space="0" w:color="auto"/>
              <w:bottom w:val="single" w:sz="4" w:space="0" w:color="auto"/>
              <w:right w:val="single" w:sz="4" w:space="0" w:color="auto"/>
            </w:tcBorders>
            <w:noWrap/>
            <w:vAlign w:val="bottom"/>
            <w:hideMark/>
          </w:tcPr>
          <w:p w:rsidR="002615FD" w:rsidRPr="005A6AD7" w:rsidRDefault="002615FD" w:rsidP="00846912">
            <w:pPr>
              <w:jc w:val="center"/>
            </w:pPr>
            <w:r w:rsidRPr="005A6AD7">
              <w:t>9</w:t>
            </w:r>
          </w:p>
        </w:tc>
        <w:tc>
          <w:tcPr>
            <w:tcW w:w="3964" w:type="dxa"/>
            <w:tcBorders>
              <w:top w:val="nil"/>
              <w:left w:val="nil"/>
              <w:bottom w:val="single" w:sz="4" w:space="0" w:color="auto"/>
              <w:right w:val="single" w:sz="4" w:space="0" w:color="auto"/>
            </w:tcBorders>
            <w:noWrap/>
            <w:vAlign w:val="bottom"/>
            <w:hideMark/>
          </w:tcPr>
          <w:p w:rsidR="002615FD" w:rsidRPr="005A6AD7" w:rsidRDefault="002615FD" w:rsidP="00846912">
            <w:r w:rsidRPr="005A6AD7">
              <w:t>Izdaci za tekuće održavanje</w:t>
            </w:r>
          </w:p>
        </w:tc>
        <w:tc>
          <w:tcPr>
            <w:tcW w:w="936" w:type="dxa"/>
            <w:tcBorders>
              <w:top w:val="nil"/>
              <w:left w:val="nil"/>
              <w:bottom w:val="single" w:sz="4" w:space="0" w:color="auto"/>
              <w:right w:val="single" w:sz="4" w:space="0" w:color="auto"/>
            </w:tcBorders>
            <w:noWrap/>
            <w:vAlign w:val="bottom"/>
            <w:hideMark/>
          </w:tcPr>
          <w:p w:rsidR="002615FD" w:rsidRPr="005A6AD7" w:rsidRDefault="002615FD" w:rsidP="00846912">
            <w:pPr>
              <w:jc w:val="center"/>
            </w:pPr>
            <w:r w:rsidRPr="005A6AD7">
              <w:t>613700</w:t>
            </w:r>
          </w:p>
        </w:tc>
        <w:tc>
          <w:tcPr>
            <w:tcW w:w="1656" w:type="dxa"/>
            <w:tcBorders>
              <w:top w:val="nil"/>
              <w:left w:val="nil"/>
              <w:bottom w:val="single" w:sz="4" w:space="0" w:color="auto"/>
              <w:right w:val="single" w:sz="4" w:space="0" w:color="auto"/>
            </w:tcBorders>
            <w:noWrap/>
            <w:vAlign w:val="bottom"/>
            <w:hideMark/>
          </w:tcPr>
          <w:p w:rsidR="002615FD" w:rsidRPr="005A6AD7" w:rsidRDefault="002615FD" w:rsidP="00846912">
            <w:pPr>
              <w:jc w:val="right"/>
            </w:pPr>
            <w:r w:rsidRPr="005A6AD7">
              <w:t>789.000</w:t>
            </w:r>
          </w:p>
        </w:tc>
        <w:tc>
          <w:tcPr>
            <w:tcW w:w="1723" w:type="dxa"/>
            <w:tcBorders>
              <w:top w:val="nil"/>
              <w:left w:val="nil"/>
              <w:bottom w:val="single" w:sz="4" w:space="0" w:color="auto"/>
              <w:right w:val="single" w:sz="4" w:space="0" w:color="auto"/>
            </w:tcBorders>
            <w:noWrap/>
            <w:vAlign w:val="bottom"/>
            <w:hideMark/>
          </w:tcPr>
          <w:p w:rsidR="002615FD" w:rsidRPr="005A6AD7" w:rsidRDefault="002615FD" w:rsidP="00846912">
            <w:pPr>
              <w:jc w:val="right"/>
            </w:pPr>
            <w:r w:rsidRPr="005A6AD7">
              <w:t>766.000</w:t>
            </w:r>
          </w:p>
        </w:tc>
        <w:tc>
          <w:tcPr>
            <w:tcW w:w="1432" w:type="dxa"/>
            <w:tcBorders>
              <w:top w:val="nil"/>
              <w:left w:val="nil"/>
              <w:bottom w:val="single" w:sz="4" w:space="0" w:color="auto"/>
              <w:right w:val="single" w:sz="8" w:space="0" w:color="auto"/>
            </w:tcBorders>
            <w:noWrap/>
            <w:vAlign w:val="bottom"/>
            <w:hideMark/>
          </w:tcPr>
          <w:p w:rsidR="002615FD" w:rsidRPr="005A6AD7" w:rsidRDefault="002615FD" w:rsidP="00846912">
            <w:pPr>
              <w:jc w:val="right"/>
            </w:pPr>
            <w:r w:rsidRPr="005A6AD7">
              <w:t>-233.000</w:t>
            </w:r>
          </w:p>
        </w:tc>
      </w:tr>
      <w:tr w:rsidR="002615FD" w:rsidRPr="001F5773" w:rsidTr="00846912">
        <w:trPr>
          <w:trHeight w:val="300"/>
        </w:trPr>
        <w:tc>
          <w:tcPr>
            <w:tcW w:w="700" w:type="dxa"/>
            <w:tcBorders>
              <w:top w:val="nil"/>
              <w:left w:val="single" w:sz="8" w:space="0" w:color="auto"/>
              <w:bottom w:val="single" w:sz="4" w:space="0" w:color="auto"/>
              <w:right w:val="single" w:sz="4" w:space="0" w:color="auto"/>
            </w:tcBorders>
            <w:noWrap/>
            <w:vAlign w:val="bottom"/>
            <w:hideMark/>
          </w:tcPr>
          <w:p w:rsidR="002615FD" w:rsidRPr="005A6AD7" w:rsidRDefault="002615FD" w:rsidP="00846912">
            <w:pPr>
              <w:jc w:val="center"/>
            </w:pPr>
            <w:r w:rsidRPr="005A6AD7">
              <w:t>10</w:t>
            </w:r>
          </w:p>
        </w:tc>
        <w:tc>
          <w:tcPr>
            <w:tcW w:w="3964" w:type="dxa"/>
            <w:tcBorders>
              <w:top w:val="nil"/>
              <w:left w:val="nil"/>
              <w:bottom w:val="single" w:sz="4" w:space="0" w:color="auto"/>
              <w:right w:val="single" w:sz="4" w:space="0" w:color="auto"/>
            </w:tcBorders>
            <w:noWrap/>
            <w:vAlign w:val="bottom"/>
            <w:hideMark/>
          </w:tcPr>
          <w:p w:rsidR="002615FD" w:rsidRPr="005A6AD7" w:rsidRDefault="002615FD" w:rsidP="00846912">
            <w:r w:rsidRPr="005A6AD7">
              <w:t xml:space="preserve">Izdaci za osiguranje i troškove platnog prometa </w:t>
            </w:r>
          </w:p>
        </w:tc>
        <w:tc>
          <w:tcPr>
            <w:tcW w:w="936" w:type="dxa"/>
            <w:tcBorders>
              <w:top w:val="nil"/>
              <w:left w:val="nil"/>
              <w:bottom w:val="single" w:sz="4" w:space="0" w:color="auto"/>
              <w:right w:val="single" w:sz="4" w:space="0" w:color="auto"/>
            </w:tcBorders>
            <w:noWrap/>
            <w:vAlign w:val="bottom"/>
            <w:hideMark/>
          </w:tcPr>
          <w:p w:rsidR="002615FD" w:rsidRPr="005A6AD7" w:rsidRDefault="002615FD" w:rsidP="00846912">
            <w:pPr>
              <w:jc w:val="center"/>
            </w:pPr>
            <w:r w:rsidRPr="005A6AD7">
              <w:t>613800</w:t>
            </w:r>
          </w:p>
        </w:tc>
        <w:tc>
          <w:tcPr>
            <w:tcW w:w="1656" w:type="dxa"/>
            <w:tcBorders>
              <w:top w:val="nil"/>
              <w:left w:val="nil"/>
              <w:bottom w:val="single" w:sz="4" w:space="0" w:color="auto"/>
              <w:right w:val="single" w:sz="4" w:space="0" w:color="auto"/>
            </w:tcBorders>
            <w:noWrap/>
            <w:vAlign w:val="bottom"/>
            <w:hideMark/>
          </w:tcPr>
          <w:p w:rsidR="002615FD" w:rsidRPr="005A6AD7" w:rsidRDefault="002615FD" w:rsidP="00846912">
            <w:pPr>
              <w:jc w:val="right"/>
            </w:pPr>
            <w:r w:rsidRPr="005A6AD7">
              <w:t>9.000</w:t>
            </w:r>
          </w:p>
        </w:tc>
        <w:tc>
          <w:tcPr>
            <w:tcW w:w="1723" w:type="dxa"/>
            <w:tcBorders>
              <w:top w:val="nil"/>
              <w:left w:val="nil"/>
              <w:bottom w:val="single" w:sz="4" w:space="0" w:color="auto"/>
              <w:right w:val="single" w:sz="4" w:space="0" w:color="auto"/>
            </w:tcBorders>
            <w:noWrap/>
            <w:vAlign w:val="bottom"/>
            <w:hideMark/>
          </w:tcPr>
          <w:p w:rsidR="002615FD" w:rsidRPr="005A6AD7" w:rsidRDefault="002615FD" w:rsidP="00846912">
            <w:pPr>
              <w:jc w:val="right"/>
            </w:pPr>
            <w:r w:rsidRPr="005A6AD7">
              <w:t>19.000</w:t>
            </w:r>
          </w:p>
        </w:tc>
        <w:tc>
          <w:tcPr>
            <w:tcW w:w="1432" w:type="dxa"/>
            <w:tcBorders>
              <w:top w:val="nil"/>
              <w:left w:val="nil"/>
              <w:bottom w:val="single" w:sz="4" w:space="0" w:color="auto"/>
              <w:right w:val="single" w:sz="8" w:space="0" w:color="auto"/>
            </w:tcBorders>
            <w:noWrap/>
            <w:vAlign w:val="bottom"/>
            <w:hideMark/>
          </w:tcPr>
          <w:p w:rsidR="002615FD" w:rsidRPr="005A6AD7" w:rsidRDefault="002615FD" w:rsidP="00846912">
            <w:pPr>
              <w:jc w:val="right"/>
            </w:pPr>
            <w:r w:rsidRPr="005A6AD7">
              <w:t>0</w:t>
            </w:r>
          </w:p>
        </w:tc>
      </w:tr>
      <w:tr w:rsidR="002615FD" w:rsidRPr="001F5773" w:rsidTr="00846912">
        <w:trPr>
          <w:trHeight w:val="300"/>
        </w:trPr>
        <w:tc>
          <w:tcPr>
            <w:tcW w:w="700" w:type="dxa"/>
            <w:tcBorders>
              <w:top w:val="nil"/>
              <w:left w:val="single" w:sz="8" w:space="0" w:color="auto"/>
              <w:bottom w:val="single" w:sz="4" w:space="0" w:color="auto"/>
              <w:right w:val="single" w:sz="4" w:space="0" w:color="auto"/>
            </w:tcBorders>
            <w:noWrap/>
            <w:vAlign w:val="bottom"/>
            <w:hideMark/>
          </w:tcPr>
          <w:p w:rsidR="002615FD" w:rsidRPr="005A6AD7" w:rsidRDefault="002615FD" w:rsidP="00846912">
            <w:pPr>
              <w:jc w:val="center"/>
            </w:pPr>
            <w:r w:rsidRPr="005A6AD7">
              <w:t>11</w:t>
            </w:r>
          </w:p>
        </w:tc>
        <w:tc>
          <w:tcPr>
            <w:tcW w:w="3964" w:type="dxa"/>
            <w:tcBorders>
              <w:top w:val="nil"/>
              <w:left w:val="nil"/>
              <w:bottom w:val="single" w:sz="4" w:space="0" w:color="auto"/>
              <w:right w:val="single" w:sz="4" w:space="0" w:color="auto"/>
            </w:tcBorders>
            <w:noWrap/>
            <w:vAlign w:val="bottom"/>
            <w:hideMark/>
          </w:tcPr>
          <w:p w:rsidR="002615FD" w:rsidRPr="005A6AD7" w:rsidRDefault="002615FD" w:rsidP="00846912">
            <w:r w:rsidRPr="005A6AD7">
              <w:t>Ugovorene i druge posebne usluge</w:t>
            </w:r>
          </w:p>
        </w:tc>
        <w:tc>
          <w:tcPr>
            <w:tcW w:w="936" w:type="dxa"/>
            <w:tcBorders>
              <w:top w:val="nil"/>
              <w:left w:val="nil"/>
              <w:bottom w:val="single" w:sz="4" w:space="0" w:color="auto"/>
              <w:right w:val="single" w:sz="4" w:space="0" w:color="auto"/>
            </w:tcBorders>
            <w:noWrap/>
            <w:vAlign w:val="bottom"/>
            <w:hideMark/>
          </w:tcPr>
          <w:p w:rsidR="002615FD" w:rsidRPr="005A6AD7" w:rsidRDefault="002615FD" w:rsidP="00846912">
            <w:pPr>
              <w:jc w:val="center"/>
            </w:pPr>
            <w:r w:rsidRPr="005A6AD7">
              <w:t>613900</w:t>
            </w:r>
          </w:p>
        </w:tc>
        <w:tc>
          <w:tcPr>
            <w:tcW w:w="1656" w:type="dxa"/>
            <w:tcBorders>
              <w:top w:val="nil"/>
              <w:left w:val="nil"/>
              <w:bottom w:val="single" w:sz="4" w:space="0" w:color="auto"/>
              <w:right w:val="single" w:sz="4" w:space="0" w:color="auto"/>
            </w:tcBorders>
            <w:noWrap/>
            <w:vAlign w:val="bottom"/>
            <w:hideMark/>
          </w:tcPr>
          <w:p w:rsidR="002615FD" w:rsidRPr="005A6AD7" w:rsidRDefault="002615FD" w:rsidP="00846912">
            <w:pPr>
              <w:jc w:val="right"/>
            </w:pPr>
            <w:r w:rsidRPr="005A6AD7">
              <w:t>67.000</w:t>
            </w:r>
          </w:p>
        </w:tc>
        <w:tc>
          <w:tcPr>
            <w:tcW w:w="1723" w:type="dxa"/>
            <w:tcBorders>
              <w:top w:val="nil"/>
              <w:left w:val="nil"/>
              <w:bottom w:val="single" w:sz="4" w:space="0" w:color="auto"/>
              <w:right w:val="single" w:sz="4" w:space="0" w:color="auto"/>
            </w:tcBorders>
            <w:noWrap/>
            <w:vAlign w:val="bottom"/>
            <w:hideMark/>
          </w:tcPr>
          <w:p w:rsidR="002615FD" w:rsidRPr="005A6AD7" w:rsidRDefault="002615FD" w:rsidP="00846912">
            <w:pPr>
              <w:jc w:val="right"/>
            </w:pPr>
            <w:r w:rsidRPr="005A6AD7">
              <w:t>100.500</w:t>
            </w:r>
          </w:p>
        </w:tc>
        <w:tc>
          <w:tcPr>
            <w:tcW w:w="1432" w:type="dxa"/>
            <w:tcBorders>
              <w:top w:val="nil"/>
              <w:left w:val="nil"/>
              <w:bottom w:val="single" w:sz="4" w:space="0" w:color="auto"/>
              <w:right w:val="single" w:sz="8" w:space="0" w:color="auto"/>
            </w:tcBorders>
            <w:noWrap/>
            <w:vAlign w:val="bottom"/>
            <w:hideMark/>
          </w:tcPr>
          <w:p w:rsidR="002615FD" w:rsidRPr="005A6AD7" w:rsidRDefault="002615FD" w:rsidP="00846912">
            <w:pPr>
              <w:jc w:val="right"/>
            </w:pPr>
            <w:r w:rsidRPr="005A6AD7">
              <w:t>4.100</w:t>
            </w:r>
          </w:p>
        </w:tc>
      </w:tr>
      <w:tr w:rsidR="002615FD" w:rsidRPr="001F5773" w:rsidTr="00846912">
        <w:trPr>
          <w:trHeight w:val="300"/>
        </w:trPr>
        <w:tc>
          <w:tcPr>
            <w:tcW w:w="700" w:type="dxa"/>
            <w:tcBorders>
              <w:top w:val="nil"/>
              <w:left w:val="single" w:sz="8" w:space="0" w:color="auto"/>
              <w:bottom w:val="single" w:sz="4" w:space="0" w:color="auto"/>
              <w:right w:val="single" w:sz="4" w:space="0" w:color="auto"/>
            </w:tcBorders>
            <w:noWrap/>
            <w:vAlign w:val="bottom"/>
            <w:hideMark/>
          </w:tcPr>
          <w:p w:rsidR="002615FD" w:rsidRPr="005A6AD7" w:rsidRDefault="002615FD" w:rsidP="00846912">
            <w:pPr>
              <w:jc w:val="center"/>
              <w:rPr>
                <w:b/>
              </w:rPr>
            </w:pPr>
            <w:r w:rsidRPr="005A6AD7">
              <w:rPr>
                <w:b/>
              </w:rPr>
              <w:t>II</w:t>
            </w:r>
          </w:p>
        </w:tc>
        <w:tc>
          <w:tcPr>
            <w:tcW w:w="3964" w:type="dxa"/>
            <w:tcBorders>
              <w:top w:val="nil"/>
              <w:left w:val="nil"/>
              <w:bottom w:val="single" w:sz="4" w:space="0" w:color="auto"/>
              <w:right w:val="single" w:sz="4" w:space="0" w:color="auto"/>
            </w:tcBorders>
            <w:noWrap/>
            <w:vAlign w:val="bottom"/>
            <w:hideMark/>
          </w:tcPr>
          <w:p w:rsidR="002615FD" w:rsidRPr="005A6AD7" w:rsidRDefault="002615FD" w:rsidP="00846912">
            <w:pPr>
              <w:rPr>
                <w:b/>
              </w:rPr>
            </w:pPr>
            <w:r w:rsidRPr="005A6AD7">
              <w:rPr>
                <w:b/>
              </w:rPr>
              <w:t>KAPITALNI IZDACI</w:t>
            </w:r>
          </w:p>
        </w:tc>
        <w:tc>
          <w:tcPr>
            <w:tcW w:w="936" w:type="dxa"/>
            <w:tcBorders>
              <w:top w:val="nil"/>
              <w:left w:val="nil"/>
              <w:bottom w:val="single" w:sz="4" w:space="0" w:color="auto"/>
              <w:right w:val="single" w:sz="4" w:space="0" w:color="auto"/>
            </w:tcBorders>
            <w:noWrap/>
            <w:vAlign w:val="bottom"/>
            <w:hideMark/>
          </w:tcPr>
          <w:p w:rsidR="002615FD" w:rsidRPr="005A6AD7" w:rsidRDefault="002615FD" w:rsidP="00846912">
            <w:pPr>
              <w:jc w:val="center"/>
              <w:rPr>
                <w:b/>
              </w:rPr>
            </w:pPr>
            <w:r w:rsidRPr="005A6AD7">
              <w:rPr>
                <w:b/>
              </w:rPr>
              <w:t> </w:t>
            </w:r>
          </w:p>
        </w:tc>
        <w:tc>
          <w:tcPr>
            <w:tcW w:w="1656" w:type="dxa"/>
            <w:tcBorders>
              <w:top w:val="nil"/>
              <w:left w:val="nil"/>
              <w:bottom w:val="single" w:sz="4" w:space="0" w:color="auto"/>
              <w:right w:val="single" w:sz="4" w:space="0" w:color="auto"/>
            </w:tcBorders>
            <w:noWrap/>
            <w:vAlign w:val="bottom"/>
            <w:hideMark/>
          </w:tcPr>
          <w:p w:rsidR="002615FD" w:rsidRPr="005A6AD7" w:rsidRDefault="002615FD" w:rsidP="00846912">
            <w:pPr>
              <w:jc w:val="right"/>
              <w:rPr>
                <w:b/>
              </w:rPr>
            </w:pPr>
            <w:r w:rsidRPr="005A6AD7">
              <w:rPr>
                <w:b/>
              </w:rPr>
              <w:t>310.000</w:t>
            </w:r>
          </w:p>
        </w:tc>
        <w:tc>
          <w:tcPr>
            <w:tcW w:w="1723" w:type="dxa"/>
            <w:tcBorders>
              <w:top w:val="nil"/>
              <w:left w:val="nil"/>
              <w:bottom w:val="single" w:sz="4" w:space="0" w:color="auto"/>
              <w:right w:val="single" w:sz="4" w:space="0" w:color="auto"/>
            </w:tcBorders>
            <w:noWrap/>
            <w:vAlign w:val="bottom"/>
            <w:hideMark/>
          </w:tcPr>
          <w:p w:rsidR="002615FD" w:rsidRPr="005A6AD7" w:rsidRDefault="002615FD" w:rsidP="00846912">
            <w:pPr>
              <w:jc w:val="right"/>
              <w:rPr>
                <w:b/>
              </w:rPr>
            </w:pPr>
            <w:r w:rsidRPr="005A6AD7">
              <w:rPr>
                <w:b/>
              </w:rPr>
              <w:t>310.000</w:t>
            </w:r>
          </w:p>
        </w:tc>
        <w:tc>
          <w:tcPr>
            <w:tcW w:w="1432" w:type="dxa"/>
            <w:tcBorders>
              <w:top w:val="nil"/>
              <w:left w:val="nil"/>
              <w:bottom w:val="single" w:sz="4" w:space="0" w:color="auto"/>
              <w:right w:val="single" w:sz="8" w:space="0" w:color="auto"/>
            </w:tcBorders>
            <w:noWrap/>
            <w:vAlign w:val="bottom"/>
            <w:hideMark/>
          </w:tcPr>
          <w:p w:rsidR="002615FD" w:rsidRPr="005A6AD7" w:rsidRDefault="002615FD" w:rsidP="00846912">
            <w:pPr>
              <w:jc w:val="right"/>
              <w:rPr>
                <w:b/>
              </w:rPr>
            </w:pPr>
            <w:r w:rsidRPr="005A6AD7">
              <w:rPr>
                <w:b/>
              </w:rPr>
              <w:t>0</w:t>
            </w:r>
          </w:p>
        </w:tc>
      </w:tr>
      <w:tr w:rsidR="002615FD" w:rsidRPr="001F5773" w:rsidTr="00846912">
        <w:trPr>
          <w:trHeight w:val="300"/>
        </w:trPr>
        <w:tc>
          <w:tcPr>
            <w:tcW w:w="700" w:type="dxa"/>
            <w:tcBorders>
              <w:top w:val="nil"/>
              <w:left w:val="single" w:sz="8" w:space="0" w:color="auto"/>
              <w:bottom w:val="single" w:sz="4" w:space="0" w:color="auto"/>
              <w:right w:val="single" w:sz="4" w:space="0" w:color="auto"/>
            </w:tcBorders>
            <w:noWrap/>
            <w:vAlign w:val="bottom"/>
            <w:hideMark/>
          </w:tcPr>
          <w:p w:rsidR="002615FD" w:rsidRPr="005A6AD7" w:rsidRDefault="002615FD" w:rsidP="00846912">
            <w:pPr>
              <w:jc w:val="center"/>
            </w:pPr>
            <w:r w:rsidRPr="005A6AD7">
              <w:t>1</w:t>
            </w:r>
          </w:p>
        </w:tc>
        <w:tc>
          <w:tcPr>
            <w:tcW w:w="3964" w:type="dxa"/>
            <w:tcBorders>
              <w:top w:val="nil"/>
              <w:left w:val="nil"/>
              <w:bottom w:val="single" w:sz="4" w:space="0" w:color="auto"/>
              <w:right w:val="single" w:sz="4" w:space="0" w:color="auto"/>
            </w:tcBorders>
            <w:noWrap/>
            <w:vAlign w:val="bottom"/>
            <w:hideMark/>
          </w:tcPr>
          <w:p w:rsidR="002615FD" w:rsidRPr="005A6AD7" w:rsidRDefault="002615FD" w:rsidP="00846912">
            <w:r w:rsidRPr="005A6AD7">
              <w:t>Nabava zemljišta</w:t>
            </w:r>
          </w:p>
        </w:tc>
        <w:tc>
          <w:tcPr>
            <w:tcW w:w="936" w:type="dxa"/>
            <w:tcBorders>
              <w:top w:val="nil"/>
              <w:left w:val="nil"/>
              <w:bottom w:val="single" w:sz="4" w:space="0" w:color="auto"/>
              <w:right w:val="single" w:sz="4" w:space="0" w:color="auto"/>
            </w:tcBorders>
            <w:noWrap/>
            <w:vAlign w:val="bottom"/>
            <w:hideMark/>
          </w:tcPr>
          <w:p w:rsidR="002615FD" w:rsidRPr="005A6AD7" w:rsidRDefault="002615FD" w:rsidP="00846912">
            <w:pPr>
              <w:jc w:val="center"/>
            </w:pPr>
            <w:r w:rsidRPr="005A6AD7">
              <w:t>821100</w:t>
            </w:r>
          </w:p>
        </w:tc>
        <w:tc>
          <w:tcPr>
            <w:tcW w:w="1656" w:type="dxa"/>
            <w:tcBorders>
              <w:top w:val="nil"/>
              <w:left w:val="nil"/>
              <w:bottom w:val="single" w:sz="4" w:space="0" w:color="auto"/>
              <w:right w:val="single" w:sz="4" w:space="0" w:color="auto"/>
            </w:tcBorders>
            <w:noWrap/>
            <w:vAlign w:val="bottom"/>
          </w:tcPr>
          <w:p w:rsidR="002615FD" w:rsidRPr="005A6AD7" w:rsidRDefault="002615FD" w:rsidP="00846912">
            <w:pPr>
              <w:jc w:val="right"/>
            </w:pPr>
          </w:p>
        </w:tc>
        <w:tc>
          <w:tcPr>
            <w:tcW w:w="1723" w:type="dxa"/>
            <w:tcBorders>
              <w:top w:val="nil"/>
              <w:left w:val="nil"/>
              <w:bottom w:val="single" w:sz="4" w:space="0" w:color="auto"/>
              <w:right w:val="single" w:sz="4" w:space="0" w:color="auto"/>
            </w:tcBorders>
            <w:noWrap/>
            <w:vAlign w:val="bottom"/>
          </w:tcPr>
          <w:p w:rsidR="002615FD" w:rsidRPr="005A6AD7" w:rsidRDefault="002615FD" w:rsidP="00846912">
            <w:pPr>
              <w:jc w:val="right"/>
            </w:pPr>
          </w:p>
        </w:tc>
        <w:tc>
          <w:tcPr>
            <w:tcW w:w="1432" w:type="dxa"/>
            <w:tcBorders>
              <w:top w:val="nil"/>
              <w:left w:val="nil"/>
              <w:bottom w:val="single" w:sz="4" w:space="0" w:color="auto"/>
              <w:right w:val="single" w:sz="8" w:space="0" w:color="auto"/>
            </w:tcBorders>
            <w:noWrap/>
            <w:vAlign w:val="bottom"/>
            <w:hideMark/>
          </w:tcPr>
          <w:p w:rsidR="002615FD" w:rsidRPr="005A6AD7" w:rsidRDefault="002615FD" w:rsidP="00846912">
            <w:pPr>
              <w:jc w:val="right"/>
            </w:pPr>
            <w:r w:rsidRPr="005A6AD7">
              <w:t>0</w:t>
            </w:r>
          </w:p>
        </w:tc>
      </w:tr>
      <w:tr w:rsidR="002615FD" w:rsidRPr="001F5773" w:rsidTr="00846912">
        <w:trPr>
          <w:trHeight w:val="300"/>
        </w:trPr>
        <w:tc>
          <w:tcPr>
            <w:tcW w:w="700" w:type="dxa"/>
            <w:tcBorders>
              <w:top w:val="nil"/>
              <w:left w:val="single" w:sz="8" w:space="0" w:color="auto"/>
              <w:bottom w:val="single" w:sz="4" w:space="0" w:color="auto"/>
              <w:right w:val="single" w:sz="4" w:space="0" w:color="auto"/>
            </w:tcBorders>
            <w:noWrap/>
            <w:vAlign w:val="bottom"/>
            <w:hideMark/>
          </w:tcPr>
          <w:p w:rsidR="002615FD" w:rsidRPr="005A6AD7" w:rsidRDefault="002615FD" w:rsidP="00846912">
            <w:pPr>
              <w:jc w:val="center"/>
            </w:pPr>
            <w:r w:rsidRPr="005A6AD7">
              <w:t>2</w:t>
            </w:r>
          </w:p>
        </w:tc>
        <w:tc>
          <w:tcPr>
            <w:tcW w:w="3964" w:type="dxa"/>
            <w:tcBorders>
              <w:top w:val="nil"/>
              <w:left w:val="nil"/>
              <w:bottom w:val="single" w:sz="4" w:space="0" w:color="auto"/>
              <w:right w:val="single" w:sz="4" w:space="0" w:color="auto"/>
            </w:tcBorders>
            <w:noWrap/>
            <w:vAlign w:val="bottom"/>
            <w:hideMark/>
          </w:tcPr>
          <w:p w:rsidR="002615FD" w:rsidRPr="005A6AD7" w:rsidRDefault="002615FD" w:rsidP="00846912">
            <w:r w:rsidRPr="005A6AD7">
              <w:t>Nabava građevina</w:t>
            </w:r>
          </w:p>
        </w:tc>
        <w:tc>
          <w:tcPr>
            <w:tcW w:w="936" w:type="dxa"/>
            <w:tcBorders>
              <w:top w:val="nil"/>
              <w:left w:val="nil"/>
              <w:bottom w:val="single" w:sz="4" w:space="0" w:color="auto"/>
              <w:right w:val="single" w:sz="4" w:space="0" w:color="auto"/>
            </w:tcBorders>
            <w:noWrap/>
            <w:vAlign w:val="bottom"/>
            <w:hideMark/>
          </w:tcPr>
          <w:p w:rsidR="002615FD" w:rsidRPr="005A6AD7" w:rsidRDefault="002615FD" w:rsidP="00846912">
            <w:pPr>
              <w:jc w:val="center"/>
            </w:pPr>
            <w:r w:rsidRPr="005A6AD7">
              <w:t>821200</w:t>
            </w:r>
          </w:p>
        </w:tc>
        <w:tc>
          <w:tcPr>
            <w:tcW w:w="1656" w:type="dxa"/>
            <w:tcBorders>
              <w:top w:val="nil"/>
              <w:left w:val="nil"/>
              <w:bottom w:val="single" w:sz="4" w:space="0" w:color="auto"/>
              <w:right w:val="single" w:sz="4" w:space="0" w:color="auto"/>
            </w:tcBorders>
            <w:noWrap/>
            <w:vAlign w:val="bottom"/>
          </w:tcPr>
          <w:p w:rsidR="002615FD" w:rsidRPr="005A6AD7" w:rsidRDefault="002615FD" w:rsidP="00846912">
            <w:pPr>
              <w:jc w:val="right"/>
            </w:pPr>
          </w:p>
        </w:tc>
        <w:tc>
          <w:tcPr>
            <w:tcW w:w="1723" w:type="dxa"/>
            <w:tcBorders>
              <w:top w:val="nil"/>
              <w:left w:val="nil"/>
              <w:bottom w:val="single" w:sz="4" w:space="0" w:color="auto"/>
              <w:right w:val="single" w:sz="4" w:space="0" w:color="auto"/>
            </w:tcBorders>
            <w:noWrap/>
            <w:vAlign w:val="bottom"/>
          </w:tcPr>
          <w:p w:rsidR="002615FD" w:rsidRPr="005A6AD7" w:rsidRDefault="002615FD" w:rsidP="00846912">
            <w:pPr>
              <w:jc w:val="right"/>
            </w:pPr>
          </w:p>
        </w:tc>
        <w:tc>
          <w:tcPr>
            <w:tcW w:w="1432" w:type="dxa"/>
            <w:tcBorders>
              <w:top w:val="nil"/>
              <w:left w:val="nil"/>
              <w:bottom w:val="single" w:sz="4" w:space="0" w:color="auto"/>
              <w:right w:val="single" w:sz="8" w:space="0" w:color="auto"/>
            </w:tcBorders>
            <w:noWrap/>
            <w:vAlign w:val="bottom"/>
            <w:hideMark/>
          </w:tcPr>
          <w:p w:rsidR="002615FD" w:rsidRPr="005A6AD7" w:rsidRDefault="002615FD" w:rsidP="00846912">
            <w:pPr>
              <w:jc w:val="right"/>
            </w:pPr>
            <w:r w:rsidRPr="005A6AD7">
              <w:t>0</w:t>
            </w:r>
          </w:p>
        </w:tc>
      </w:tr>
      <w:tr w:rsidR="002615FD" w:rsidRPr="001F5773" w:rsidTr="00846912">
        <w:trPr>
          <w:trHeight w:val="300"/>
        </w:trPr>
        <w:tc>
          <w:tcPr>
            <w:tcW w:w="700" w:type="dxa"/>
            <w:tcBorders>
              <w:top w:val="nil"/>
              <w:left w:val="single" w:sz="8" w:space="0" w:color="auto"/>
              <w:bottom w:val="single" w:sz="4" w:space="0" w:color="auto"/>
              <w:right w:val="single" w:sz="4" w:space="0" w:color="auto"/>
            </w:tcBorders>
            <w:noWrap/>
            <w:vAlign w:val="bottom"/>
            <w:hideMark/>
          </w:tcPr>
          <w:p w:rsidR="002615FD" w:rsidRPr="005A6AD7" w:rsidRDefault="002615FD" w:rsidP="00846912">
            <w:pPr>
              <w:jc w:val="center"/>
            </w:pPr>
            <w:r w:rsidRPr="005A6AD7">
              <w:t>3</w:t>
            </w:r>
          </w:p>
        </w:tc>
        <w:tc>
          <w:tcPr>
            <w:tcW w:w="3964" w:type="dxa"/>
            <w:tcBorders>
              <w:top w:val="nil"/>
              <w:left w:val="nil"/>
              <w:bottom w:val="single" w:sz="4" w:space="0" w:color="auto"/>
              <w:right w:val="single" w:sz="4" w:space="0" w:color="auto"/>
            </w:tcBorders>
            <w:noWrap/>
            <w:vAlign w:val="bottom"/>
            <w:hideMark/>
          </w:tcPr>
          <w:p w:rsidR="002615FD" w:rsidRPr="005A6AD7" w:rsidRDefault="002615FD" w:rsidP="00846912">
            <w:r w:rsidRPr="005A6AD7">
              <w:t>Nabava opreme</w:t>
            </w:r>
          </w:p>
        </w:tc>
        <w:tc>
          <w:tcPr>
            <w:tcW w:w="936" w:type="dxa"/>
            <w:tcBorders>
              <w:top w:val="nil"/>
              <w:left w:val="nil"/>
              <w:bottom w:val="single" w:sz="4" w:space="0" w:color="auto"/>
              <w:right w:val="single" w:sz="4" w:space="0" w:color="auto"/>
            </w:tcBorders>
            <w:noWrap/>
            <w:vAlign w:val="bottom"/>
            <w:hideMark/>
          </w:tcPr>
          <w:p w:rsidR="002615FD" w:rsidRPr="005A6AD7" w:rsidRDefault="002615FD" w:rsidP="00846912">
            <w:pPr>
              <w:jc w:val="center"/>
            </w:pPr>
            <w:r w:rsidRPr="005A6AD7">
              <w:t>821300</w:t>
            </w:r>
          </w:p>
        </w:tc>
        <w:tc>
          <w:tcPr>
            <w:tcW w:w="1656" w:type="dxa"/>
            <w:tcBorders>
              <w:top w:val="nil"/>
              <w:left w:val="nil"/>
              <w:bottom w:val="single" w:sz="4" w:space="0" w:color="auto"/>
              <w:right w:val="single" w:sz="4" w:space="0" w:color="auto"/>
            </w:tcBorders>
            <w:noWrap/>
            <w:vAlign w:val="bottom"/>
            <w:hideMark/>
          </w:tcPr>
          <w:p w:rsidR="002615FD" w:rsidRPr="005A6AD7" w:rsidRDefault="002615FD" w:rsidP="00846912">
            <w:pPr>
              <w:jc w:val="right"/>
            </w:pPr>
            <w:r w:rsidRPr="005A6AD7">
              <w:t>158.000</w:t>
            </w:r>
          </w:p>
        </w:tc>
        <w:tc>
          <w:tcPr>
            <w:tcW w:w="1723" w:type="dxa"/>
            <w:tcBorders>
              <w:top w:val="nil"/>
              <w:left w:val="nil"/>
              <w:bottom w:val="single" w:sz="4" w:space="0" w:color="auto"/>
              <w:right w:val="single" w:sz="4" w:space="0" w:color="auto"/>
            </w:tcBorders>
            <w:noWrap/>
            <w:vAlign w:val="bottom"/>
            <w:hideMark/>
          </w:tcPr>
          <w:p w:rsidR="002615FD" w:rsidRPr="005A6AD7" w:rsidRDefault="002615FD" w:rsidP="00846912">
            <w:pPr>
              <w:jc w:val="right"/>
            </w:pPr>
            <w:r w:rsidRPr="005A6AD7">
              <w:t>158.000</w:t>
            </w:r>
          </w:p>
        </w:tc>
        <w:tc>
          <w:tcPr>
            <w:tcW w:w="1432" w:type="dxa"/>
            <w:tcBorders>
              <w:top w:val="nil"/>
              <w:left w:val="nil"/>
              <w:bottom w:val="single" w:sz="4" w:space="0" w:color="auto"/>
              <w:right w:val="single" w:sz="8" w:space="0" w:color="auto"/>
            </w:tcBorders>
            <w:noWrap/>
            <w:vAlign w:val="bottom"/>
            <w:hideMark/>
          </w:tcPr>
          <w:p w:rsidR="002615FD" w:rsidRPr="005A6AD7" w:rsidRDefault="002615FD" w:rsidP="00846912">
            <w:pPr>
              <w:jc w:val="right"/>
            </w:pPr>
            <w:r w:rsidRPr="005A6AD7">
              <w:t>0</w:t>
            </w:r>
          </w:p>
        </w:tc>
      </w:tr>
      <w:tr w:rsidR="002615FD" w:rsidRPr="001F5773" w:rsidTr="00846912">
        <w:trPr>
          <w:trHeight w:val="300"/>
        </w:trPr>
        <w:tc>
          <w:tcPr>
            <w:tcW w:w="700" w:type="dxa"/>
            <w:tcBorders>
              <w:top w:val="nil"/>
              <w:left w:val="single" w:sz="8" w:space="0" w:color="auto"/>
              <w:bottom w:val="single" w:sz="4" w:space="0" w:color="auto"/>
              <w:right w:val="single" w:sz="4" w:space="0" w:color="auto"/>
            </w:tcBorders>
            <w:noWrap/>
            <w:vAlign w:val="bottom"/>
            <w:hideMark/>
          </w:tcPr>
          <w:p w:rsidR="002615FD" w:rsidRPr="005A6AD7" w:rsidRDefault="002615FD" w:rsidP="00846912">
            <w:pPr>
              <w:jc w:val="center"/>
            </w:pPr>
            <w:r w:rsidRPr="005A6AD7">
              <w:t>4</w:t>
            </w:r>
          </w:p>
        </w:tc>
        <w:tc>
          <w:tcPr>
            <w:tcW w:w="3964" w:type="dxa"/>
            <w:tcBorders>
              <w:top w:val="nil"/>
              <w:left w:val="nil"/>
              <w:bottom w:val="single" w:sz="4" w:space="0" w:color="auto"/>
              <w:right w:val="single" w:sz="4" w:space="0" w:color="auto"/>
            </w:tcBorders>
            <w:noWrap/>
            <w:vAlign w:val="bottom"/>
            <w:hideMark/>
          </w:tcPr>
          <w:p w:rsidR="002615FD" w:rsidRPr="005A6AD7" w:rsidRDefault="002615FD" w:rsidP="00846912">
            <w:r w:rsidRPr="005A6AD7">
              <w:t>Nabava ostalih stalnih sredstava</w:t>
            </w:r>
          </w:p>
        </w:tc>
        <w:tc>
          <w:tcPr>
            <w:tcW w:w="936" w:type="dxa"/>
            <w:tcBorders>
              <w:top w:val="nil"/>
              <w:left w:val="nil"/>
              <w:bottom w:val="single" w:sz="4" w:space="0" w:color="auto"/>
              <w:right w:val="single" w:sz="4" w:space="0" w:color="auto"/>
            </w:tcBorders>
            <w:noWrap/>
            <w:vAlign w:val="bottom"/>
            <w:hideMark/>
          </w:tcPr>
          <w:p w:rsidR="002615FD" w:rsidRPr="005A6AD7" w:rsidRDefault="002615FD" w:rsidP="00846912">
            <w:pPr>
              <w:jc w:val="center"/>
            </w:pPr>
            <w:r w:rsidRPr="005A6AD7">
              <w:t>821400</w:t>
            </w:r>
          </w:p>
        </w:tc>
        <w:tc>
          <w:tcPr>
            <w:tcW w:w="1656" w:type="dxa"/>
            <w:tcBorders>
              <w:top w:val="nil"/>
              <w:left w:val="nil"/>
              <w:bottom w:val="single" w:sz="4" w:space="0" w:color="auto"/>
              <w:right w:val="single" w:sz="4" w:space="0" w:color="auto"/>
            </w:tcBorders>
            <w:noWrap/>
            <w:vAlign w:val="bottom"/>
            <w:hideMark/>
          </w:tcPr>
          <w:p w:rsidR="002615FD" w:rsidRPr="005A6AD7" w:rsidRDefault="002615FD" w:rsidP="00846912">
            <w:pPr>
              <w:jc w:val="right"/>
            </w:pPr>
            <w:r w:rsidRPr="005A6AD7">
              <w:t>0</w:t>
            </w:r>
          </w:p>
        </w:tc>
        <w:tc>
          <w:tcPr>
            <w:tcW w:w="1723" w:type="dxa"/>
            <w:tcBorders>
              <w:top w:val="nil"/>
              <w:left w:val="nil"/>
              <w:bottom w:val="single" w:sz="4" w:space="0" w:color="auto"/>
              <w:right w:val="single" w:sz="4" w:space="0" w:color="auto"/>
            </w:tcBorders>
            <w:noWrap/>
            <w:vAlign w:val="bottom"/>
            <w:hideMark/>
          </w:tcPr>
          <w:p w:rsidR="002615FD" w:rsidRPr="005A6AD7" w:rsidRDefault="002615FD" w:rsidP="00846912">
            <w:pPr>
              <w:jc w:val="right"/>
            </w:pPr>
            <w:r w:rsidRPr="005A6AD7">
              <w:t>0</w:t>
            </w:r>
          </w:p>
        </w:tc>
        <w:tc>
          <w:tcPr>
            <w:tcW w:w="1432" w:type="dxa"/>
            <w:tcBorders>
              <w:top w:val="nil"/>
              <w:left w:val="nil"/>
              <w:bottom w:val="single" w:sz="4" w:space="0" w:color="auto"/>
              <w:right w:val="single" w:sz="8" w:space="0" w:color="auto"/>
            </w:tcBorders>
            <w:noWrap/>
            <w:vAlign w:val="bottom"/>
            <w:hideMark/>
          </w:tcPr>
          <w:p w:rsidR="002615FD" w:rsidRPr="005A6AD7" w:rsidRDefault="002615FD" w:rsidP="00846912">
            <w:pPr>
              <w:jc w:val="right"/>
            </w:pPr>
            <w:r w:rsidRPr="005A6AD7">
              <w:t>0</w:t>
            </w:r>
          </w:p>
        </w:tc>
      </w:tr>
      <w:tr w:rsidR="002615FD" w:rsidRPr="001F5773" w:rsidTr="00846912">
        <w:trPr>
          <w:trHeight w:val="300"/>
        </w:trPr>
        <w:tc>
          <w:tcPr>
            <w:tcW w:w="700" w:type="dxa"/>
            <w:tcBorders>
              <w:top w:val="nil"/>
              <w:left w:val="single" w:sz="8" w:space="0" w:color="auto"/>
              <w:bottom w:val="single" w:sz="4" w:space="0" w:color="auto"/>
              <w:right w:val="single" w:sz="4" w:space="0" w:color="auto"/>
            </w:tcBorders>
            <w:noWrap/>
            <w:vAlign w:val="bottom"/>
            <w:hideMark/>
          </w:tcPr>
          <w:p w:rsidR="002615FD" w:rsidRPr="005A6AD7" w:rsidRDefault="002615FD" w:rsidP="00846912">
            <w:pPr>
              <w:jc w:val="center"/>
            </w:pPr>
            <w:r w:rsidRPr="005A6AD7">
              <w:t>5</w:t>
            </w:r>
          </w:p>
        </w:tc>
        <w:tc>
          <w:tcPr>
            <w:tcW w:w="3964" w:type="dxa"/>
            <w:tcBorders>
              <w:top w:val="nil"/>
              <w:left w:val="nil"/>
              <w:bottom w:val="single" w:sz="4" w:space="0" w:color="auto"/>
              <w:right w:val="single" w:sz="4" w:space="0" w:color="auto"/>
            </w:tcBorders>
            <w:noWrap/>
            <w:vAlign w:val="bottom"/>
            <w:hideMark/>
          </w:tcPr>
          <w:p w:rsidR="002615FD" w:rsidRPr="005A6AD7" w:rsidRDefault="002615FD" w:rsidP="00846912">
            <w:r w:rsidRPr="005A6AD7">
              <w:t>Nabava stalnih sredstava u obliku prava</w:t>
            </w:r>
          </w:p>
        </w:tc>
        <w:tc>
          <w:tcPr>
            <w:tcW w:w="936" w:type="dxa"/>
            <w:tcBorders>
              <w:top w:val="nil"/>
              <w:left w:val="nil"/>
              <w:bottom w:val="single" w:sz="4" w:space="0" w:color="auto"/>
              <w:right w:val="single" w:sz="4" w:space="0" w:color="auto"/>
            </w:tcBorders>
            <w:noWrap/>
            <w:vAlign w:val="bottom"/>
            <w:hideMark/>
          </w:tcPr>
          <w:p w:rsidR="002615FD" w:rsidRPr="005A6AD7" w:rsidRDefault="002615FD" w:rsidP="00846912">
            <w:pPr>
              <w:jc w:val="center"/>
            </w:pPr>
            <w:r w:rsidRPr="005A6AD7">
              <w:t>821500</w:t>
            </w:r>
          </w:p>
        </w:tc>
        <w:tc>
          <w:tcPr>
            <w:tcW w:w="1656" w:type="dxa"/>
            <w:tcBorders>
              <w:top w:val="nil"/>
              <w:left w:val="nil"/>
              <w:bottom w:val="single" w:sz="4" w:space="0" w:color="auto"/>
              <w:right w:val="single" w:sz="4" w:space="0" w:color="auto"/>
            </w:tcBorders>
            <w:noWrap/>
            <w:vAlign w:val="bottom"/>
            <w:hideMark/>
          </w:tcPr>
          <w:p w:rsidR="002615FD" w:rsidRPr="005A6AD7" w:rsidRDefault="002615FD" w:rsidP="00846912">
            <w:pPr>
              <w:jc w:val="right"/>
            </w:pPr>
            <w:r w:rsidRPr="005A6AD7">
              <w:t>7.000</w:t>
            </w:r>
          </w:p>
        </w:tc>
        <w:tc>
          <w:tcPr>
            <w:tcW w:w="1723" w:type="dxa"/>
            <w:tcBorders>
              <w:top w:val="nil"/>
              <w:left w:val="nil"/>
              <w:bottom w:val="single" w:sz="4" w:space="0" w:color="auto"/>
              <w:right w:val="single" w:sz="4" w:space="0" w:color="auto"/>
            </w:tcBorders>
            <w:noWrap/>
            <w:vAlign w:val="bottom"/>
            <w:hideMark/>
          </w:tcPr>
          <w:p w:rsidR="002615FD" w:rsidRPr="005A6AD7" w:rsidRDefault="002615FD" w:rsidP="00846912">
            <w:pPr>
              <w:jc w:val="right"/>
            </w:pPr>
            <w:r w:rsidRPr="005A6AD7">
              <w:t>7.000</w:t>
            </w:r>
          </w:p>
        </w:tc>
        <w:tc>
          <w:tcPr>
            <w:tcW w:w="1432" w:type="dxa"/>
            <w:tcBorders>
              <w:top w:val="nil"/>
              <w:left w:val="nil"/>
              <w:bottom w:val="single" w:sz="4" w:space="0" w:color="auto"/>
              <w:right w:val="single" w:sz="8" w:space="0" w:color="auto"/>
            </w:tcBorders>
            <w:noWrap/>
            <w:vAlign w:val="bottom"/>
            <w:hideMark/>
          </w:tcPr>
          <w:p w:rsidR="002615FD" w:rsidRPr="005A6AD7" w:rsidRDefault="002615FD" w:rsidP="00846912">
            <w:pPr>
              <w:jc w:val="right"/>
            </w:pPr>
            <w:r w:rsidRPr="005A6AD7">
              <w:t>0</w:t>
            </w:r>
          </w:p>
        </w:tc>
      </w:tr>
      <w:tr w:rsidR="002615FD" w:rsidRPr="001F5773" w:rsidTr="00846912">
        <w:trPr>
          <w:trHeight w:val="300"/>
        </w:trPr>
        <w:tc>
          <w:tcPr>
            <w:tcW w:w="700" w:type="dxa"/>
            <w:tcBorders>
              <w:top w:val="nil"/>
              <w:left w:val="single" w:sz="8" w:space="0" w:color="auto"/>
              <w:bottom w:val="single" w:sz="4" w:space="0" w:color="auto"/>
              <w:right w:val="single" w:sz="4" w:space="0" w:color="auto"/>
            </w:tcBorders>
            <w:noWrap/>
            <w:vAlign w:val="bottom"/>
            <w:hideMark/>
          </w:tcPr>
          <w:p w:rsidR="002615FD" w:rsidRPr="005A6AD7" w:rsidRDefault="002615FD" w:rsidP="00846912">
            <w:pPr>
              <w:jc w:val="center"/>
            </w:pPr>
            <w:r w:rsidRPr="005A6AD7">
              <w:t>6</w:t>
            </w:r>
          </w:p>
        </w:tc>
        <w:tc>
          <w:tcPr>
            <w:tcW w:w="3964" w:type="dxa"/>
            <w:tcBorders>
              <w:top w:val="nil"/>
              <w:left w:val="nil"/>
              <w:bottom w:val="single" w:sz="4" w:space="0" w:color="auto"/>
              <w:right w:val="single" w:sz="4" w:space="0" w:color="auto"/>
            </w:tcBorders>
            <w:noWrap/>
            <w:vAlign w:val="bottom"/>
            <w:hideMark/>
          </w:tcPr>
          <w:p w:rsidR="002615FD" w:rsidRPr="005A6AD7" w:rsidRDefault="002615FD" w:rsidP="00846912">
            <w:r w:rsidRPr="005A6AD7">
              <w:t>Rekonstrukcija i investicijsko održavanje</w:t>
            </w:r>
          </w:p>
        </w:tc>
        <w:tc>
          <w:tcPr>
            <w:tcW w:w="936" w:type="dxa"/>
            <w:tcBorders>
              <w:top w:val="nil"/>
              <w:left w:val="nil"/>
              <w:bottom w:val="single" w:sz="4" w:space="0" w:color="auto"/>
              <w:right w:val="single" w:sz="4" w:space="0" w:color="auto"/>
            </w:tcBorders>
            <w:noWrap/>
            <w:vAlign w:val="bottom"/>
            <w:hideMark/>
          </w:tcPr>
          <w:p w:rsidR="002615FD" w:rsidRPr="005A6AD7" w:rsidRDefault="002615FD" w:rsidP="00846912">
            <w:pPr>
              <w:jc w:val="center"/>
            </w:pPr>
            <w:r w:rsidRPr="005A6AD7">
              <w:t>821600</w:t>
            </w:r>
          </w:p>
        </w:tc>
        <w:tc>
          <w:tcPr>
            <w:tcW w:w="1656" w:type="dxa"/>
            <w:tcBorders>
              <w:top w:val="nil"/>
              <w:left w:val="nil"/>
              <w:bottom w:val="single" w:sz="4" w:space="0" w:color="auto"/>
              <w:right w:val="single" w:sz="4" w:space="0" w:color="auto"/>
            </w:tcBorders>
            <w:noWrap/>
            <w:vAlign w:val="bottom"/>
            <w:hideMark/>
          </w:tcPr>
          <w:p w:rsidR="002615FD" w:rsidRPr="005A6AD7" w:rsidRDefault="002615FD" w:rsidP="00846912">
            <w:pPr>
              <w:jc w:val="right"/>
            </w:pPr>
            <w:r w:rsidRPr="005A6AD7">
              <w:t>145.000</w:t>
            </w:r>
          </w:p>
        </w:tc>
        <w:tc>
          <w:tcPr>
            <w:tcW w:w="1723" w:type="dxa"/>
            <w:tcBorders>
              <w:top w:val="nil"/>
              <w:left w:val="nil"/>
              <w:bottom w:val="single" w:sz="4" w:space="0" w:color="auto"/>
              <w:right w:val="single" w:sz="4" w:space="0" w:color="auto"/>
            </w:tcBorders>
            <w:noWrap/>
            <w:vAlign w:val="bottom"/>
            <w:hideMark/>
          </w:tcPr>
          <w:p w:rsidR="002615FD" w:rsidRPr="005A6AD7" w:rsidRDefault="002615FD" w:rsidP="00846912">
            <w:pPr>
              <w:jc w:val="right"/>
            </w:pPr>
            <w:r w:rsidRPr="005A6AD7">
              <w:t>145.000 </w:t>
            </w:r>
          </w:p>
        </w:tc>
        <w:tc>
          <w:tcPr>
            <w:tcW w:w="1432" w:type="dxa"/>
            <w:tcBorders>
              <w:top w:val="nil"/>
              <w:left w:val="nil"/>
              <w:bottom w:val="single" w:sz="4" w:space="0" w:color="auto"/>
              <w:right w:val="single" w:sz="8" w:space="0" w:color="auto"/>
            </w:tcBorders>
            <w:noWrap/>
            <w:vAlign w:val="bottom"/>
            <w:hideMark/>
          </w:tcPr>
          <w:p w:rsidR="002615FD" w:rsidRPr="005A6AD7" w:rsidRDefault="002615FD" w:rsidP="00846912">
            <w:pPr>
              <w:jc w:val="right"/>
            </w:pPr>
            <w:r w:rsidRPr="005A6AD7">
              <w:t>0</w:t>
            </w:r>
          </w:p>
        </w:tc>
      </w:tr>
      <w:tr w:rsidR="002615FD" w:rsidRPr="001F5773" w:rsidTr="00846912">
        <w:trPr>
          <w:trHeight w:val="570"/>
        </w:trPr>
        <w:tc>
          <w:tcPr>
            <w:tcW w:w="700" w:type="dxa"/>
            <w:tcBorders>
              <w:top w:val="single" w:sz="4" w:space="0" w:color="auto"/>
              <w:left w:val="single" w:sz="8" w:space="0" w:color="auto"/>
              <w:bottom w:val="single" w:sz="8" w:space="0" w:color="auto"/>
              <w:right w:val="single" w:sz="4" w:space="0" w:color="auto"/>
            </w:tcBorders>
            <w:noWrap/>
            <w:vAlign w:val="bottom"/>
            <w:hideMark/>
          </w:tcPr>
          <w:p w:rsidR="002615FD" w:rsidRPr="005A6AD7" w:rsidRDefault="002615FD" w:rsidP="00846912"/>
        </w:tc>
        <w:tc>
          <w:tcPr>
            <w:tcW w:w="3964" w:type="dxa"/>
            <w:tcBorders>
              <w:top w:val="single" w:sz="4" w:space="0" w:color="auto"/>
              <w:left w:val="nil"/>
              <w:bottom w:val="single" w:sz="8" w:space="0" w:color="auto"/>
              <w:right w:val="single" w:sz="4" w:space="0" w:color="auto"/>
            </w:tcBorders>
            <w:noWrap/>
            <w:vAlign w:val="bottom"/>
            <w:hideMark/>
          </w:tcPr>
          <w:p w:rsidR="002615FD" w:rsidRPr="005A6AD7" w:rsidRDefault="002615FD" w:rsidP="00846912">
            <w:pPr>
              <w:rPr>
                <w:b/>
              </w:rPr>
            </w:pPr>
            <w:r w:rsidRPr="005A6AD7">
              <w:rPr>
                <w:b/>
              </w:rPr>
              <w:t>UKUPNO PRORAČUNSKI KORISNIK (I+II+III+IV)</w:t>
            </w:r>
          </w:p>
        </w:tc>
        <w:tc>
          <w:tcPr>
            <w:tcW w:w="936" w:type="dxa"/>
            <w:tcBorders>
              <w:top w:val="single" w:sz="4" w:space="0" w:color="auto"/>
              <w:left w:val="nil"/>
              <w:bottom w:val="single" w:sz="8" w:space="0" w:color="auto"/>
              <w:right w:val="single" w:sz="4" w:space="0" w:color="auto"/>
            </w:tcBorders>
            <w:noWrap/>
            <w:vAlign w:val="bottom"/>
            <w:hideMark/>
          </w:tcPr>
          <w:p w:rsidR="002615FD" w:rsidRPr="005A6AD7" w:rsidRDefault="002615FD" w:rsidP="00846912">
            <w:pPr>
              <w:jc w:val="center"/>
              <w:rPr>
                <w:b/>
              </w:rPr>
            </w:pPr>
            <w:r w:rsidRPr="005A6AD7">
              <w:rPr>
                <w:b/>
              </w:rPr>
              <w:t> </w:t>
            </w:r>
          </w:p>
        </w:tc>
        <w:tc>
          <w:tcPr>
            <w:tcW w:w="1656" w:type="dxa"/>
            <w:tcBorders>
              <w:top w:val="single" w:sz="4" w:space="0" w:color="auto"/>
              <w:left w:val="nil"/>
              <w:bottom w:val="single" w:sz="8" w:space="0" w:color="auto"/>
              <w:right w:val="single" w:sz="4" w:space="0" w:color="auto"/>
            </w:tcBorders>
            <w:noWrap/>
            <w:vAlign w:val="bottom"/>
            <w:hideMark/>
          </w:tcPr>
          <w:p w:rsidR="002615FD" w:rsidRPr="005A6AD7" w:rsidRDefault="002615FD" w:rsidP="00846912">
            <w:pPr>
              <w:jc w:val="right"/>
              <w:rPr>
                <w:b/>
              </w:rPr>
            </w:pPr>
            <w:r w:rsidRPr="005A6AD7">
              <w:rPr>
                <w:b/>
              </w:rPr>
              <w:t>12.260.000</w:t>
            </w:r>
          </w:p>
        </w:tc>
        <w:tc>
          <w:tcPr>
            <w:tcW w:w="1723" w:type="dxa"/>
            <w:tcBorders>
              <w:top w:val="single" w:sz="4" w:space="0" w:color="auto"/>
              <w:left w:val="nil"/>
              <w:bottom w:val="single" w:sz="8" w:space="0" w:color="auto"/>
              <w:right w:val="single" w:sz="4" w:space="0" w:color="auto"/>
            </w:tcBorders>
            <w:noWrap/>
            <w:vAlign w:val="bottom"/>
            <w:hideMark/>
          </w:tcPr>
          <w:p w:rsidR="002615FD" w:rsidRPr="005A6AD7" w:rsidRDefault="002615FD" w:rsidP="00846912">
            <w:pPr>
              <w:jc w:val="right"/>
              <w:rPr>
                <w:b/>
              </w:rPr>
            </w:pPr>
            <w:r w:rsidRPr="005A6AD7">
              <w:rPr>
                <w:b/>
              </w:rPr>
              <w:t>12.669.900</w:t>
            </w:r>
          </w:p>
        </w:tc>
        <w:tc>
          <w:tcPr>
            <w:tcW w:w="1432" w:type="dxa"/>
            <w:tcBorders>
              <w:top w:val="nil"/>
              <w:left w:val="nil"/>
              <w:bottom w:val="single" w:sz="8" w:space="0" w:color="auto"/>
              <w:right w:val="single" w:sz="8" w:space="0" w:color="auto"/>
            </w:tcBorders>
            <w:noWrap/>
            <w:vAlign w:val="bottom"/>
            <w:hideMark/>
          </w:tcPr>
          <w:p w:rsidR="002615FD" w:rsidRPr="005A6AD7" w:rsidRDefault="002615FD" w:rsidP="00846912">
            <w:pPr>
              <w:jc w:val="right"/>
              <w:rPr>
                <w:b/>
              </w:rPr>
            </w:pPr>
            <w:r w:rsidRPr="005A6AD7">
              <w:rPr>
                <w:b/>
              </w:rPr>
              <w:t>0</w:t>
            </w:r>
          </w:p>
        </w:tc>
      </w:tr>
      <w:tr w:rsidR="002615FD" w:rsidRPr="001F5773" w:rsidTr="00846912">
        <w:trPr>
          <w:trHeight w:val="300"/>
        </w:trPr>
        <w:tc>
          <w:tcPr>
            <w:tcW w:w="700" w:type="dxa"/>
            <w:noWrap/>
            <w:vAlign w:val="bottom"/>
            <w:hideMark/>
          </w:tcPr>
          <w:p w:rsidR="002615FD" w:rsidRPr="001F5773" w:rsidRDefault="002615FD" w:rsidP="00846912">
            <w:pPr>
              <w:rPr>
                <w:sz w:val="24"/>
                <w:szCs w:val="24"/>
              </w:rPr>
            </w:pPr>
          </w:p>
        </w:tc>
        <w:tc>
          <w:tcPr>
            <w:tcW w:w="3964" w:type="dxa"/>
            <w:noWrap/>
            <w:vAlign w:val="bottom"/>
            <w:hideMark/>
          </w:tcPr>
          <w:p w:rsidR="002615FD" w:rsidRPr="001F5773" w:rsidRDefault="002615FD" w:rsidP="00846912">
            <w:pPr>
              <w:rPr>
                <w:sz w:val="24"/>
                <w:szCs w:val="24"/>
              </w:rPr>
            </w:pPr>
          </w:p>
        </w:tc>
        <w:tc>
          <w:tcPr>
            <w:tcW w:w="936" w:type="dxa"/>
            <w:noWrap/>
            <w:vAlign w:val="bottom"/>
            <w:hideMark/>
          </w:tcPr>
          <w:p w:rsidR="002615FD" w:rsidRPr="001F5773" w:rsidRDefault="002615FD" w:rsidP="00846912">
            <w:pPr>
              <w:rPr>
                <w:sz w:val="24"/>
                <w:szCs w:val="24"/>
              </w:rPr>
            </w:pPr>
          </w:p>
        </w:tc>
        <w:tc>
          <w:tcPr>
            <w:tcW w:w="1656" w:type="dxa"/>
            <w:noWrap/>
            <w:vAlign w:val="bottom"/>
            <w:hideMark/>
          </w:tcPr>
          <w:p w:rsidR="002615FD" w:rsidRPr="001F5773" w:rsidRDefault="002615FD" w:rsidP="00846912">
            <w:pPr>
              <w:rPr>
                <w:sz w:val="24"/>
                <w:szCs w:val="24"/>
              </w:rPr>
            </w:pPr>
          </w:p>
        </w:tc>
        <w:tc>
          <w:tcPr>
            <w:tcW w:w="1723" w:type="dxa"/>
            <w:noWrap/>
            <w:vAlign w:val="bottom"/>
            <w:hideMark/>
          </w:tcPr>
          <w:p w:rsidR="002615FD" w:rsidRPr="001F5773" w:rsidRDefault="002615FD" w:rsidP="00846912">
            <w:pPr>
              <w:rPr>
                <w:sz w:val="24"/>
                <w:szCs w:val="24"/>
              </w:rPr>
            </w:pPr>
          </w:p>
        </w:tc>
        <w:tc>
          <w:tcPr>
            <w:tcW w:w="1432" w:type="dxa"/>
            <w:noWrap/>
            <w:vAlign w:val="bottom"/>
            <w:hideMark/>
          </w:tcPr>
          <w:p w:rsidR="002615FD" w:rsidRPr="001F5773" w:rsidRDefault="002615FD" w:rsidP="00846912">
            <w:pPr>
              <w:rPr>
                <w:sz w:val="24"/>
                <w:szCs w:val="24"/>
              </w:rPr>
            </w:pPr>
          </w:p>
        </w:tc>
      </w:tr>
    </w:tbl>
    <w:p w:rsidR="002615FD" w:rsidRPr="005A6AD7" w:rsidRDefault="002615FD" w:rsidP="005A6AD7">
      <w:pPr>
        <w:jc w:val="both"/>
        <w:rPr>
          <w:sz w:val="24"/>
          <w:szCs w:val="24"/>
          <w:lang w:eastAsia="hr-HR"/>
        </w:rPr>
      </w:pPr>
      <w:r w:rsidRPr="005A6AD7">
        <w:rPr>
          <w:sz w:val="24"/>
          <w:szCs w:val="24"/>
        </w:rPr>
        <w:t>Službi su još u 2014. godini odobrena sredstva koja će se uvrstiti u program višegodišnjih kapitalnih izdataka, i to za:</w:t>
      </w:r>
    </w:p>
    <w:p w:rsidR="002615FD" w:rsidRPr="005A6AD7" w:rsidRDefault="002615FD" w:rsidP="003E1EF1">
      <w:pPr>
        <w:pStyle w:val="ListParagraph"/>
        <w:numPr>
          <w:ilvl w:val="0"/>
          <w:numId w:val="101"/>
        </w:numPr>
        <w:jc w:val="both"/>
        <w:rPr>
          <w:bCs/>
          <w:sz w:val="24"/>
          <w:szCs w:val="24"/>
          <w:lang w:eastAsia="hr-HR"/>
        </w:rPr>
      </w:pPr>
      <w:r w:rsidRPr="005A6AD7">
        <w:rPr>
          <w:bCs/>
          <w:sz w:val="24"/>
          <w:szCs w:val="24"/>
          <w:lang w:eastAsia="hr-HR"/>
        </w:rPr>
        <w:t>Projekt rješavanja  prioritetnog smještaj institucija BiH , doznačena sredstva u iznosu od 20.000.000,00 KM;</w:t>
      </w:r>
    </w:p>
    <w:p w:rsidR="002615FD" w:rsidRPr="005A6AD7" w:rsidRDefault="002615FD" w:rsidP="003E1EF1">
      <w:pPr>
        <w:pStyle w:val="ListParagraph"/>
        <w:numPr>
          <w:ilvl w:val="0"/>
          <w:numId w:val="101"/>
        </w:numPr>
        <w:jc w:val="both"/>
        <w:rPr>
          <w:bCs/>
          <w:sz w:val="24"/>
          <w:szCs w:val="24"/>
          <w:lang w:eastAsia="hr-HR"/>
        </w:rPr>
      </w:pPr>
      <w:r w:rsidRPr="005A6AD7">
        <w:rPr>
          <w:bCs/>
          <w:sz w:val="24"/>
          <w:szCs w:val="24"/>
          <w:lang w:eastAsia="hr-HR"/>
        </w:rPr>
        <w:t>rekonstrukcija objekta u ulici Maršala Tita br. 9a, doznačena sredstva u iznosu od 1.300.000,00 KM;</w:t>
      </w:r>
    </w:p>
    <w:p w:rsidR="002615FD" w:rsidRDefault="002615FD" w:rsidP="0011359E">
      <w:pPr>
        <w:spacing w:after="60"/>
        <w:jc w:val="both"/>
        <w:rPr>
          <w:noProof/>
          <w:sz w:val="24"/>
          <w:szCs w:val="24"/>
          <w:lang w:eastAsia="bs-Latn-BA"/>
        </w:rPr>
      </w:pPr>
    </w:p>
    <w:p w:rsidR="00A74536" w:rsidRDefault="00A74536" w:rsidP="0011359E">
      <w:pPr>
        <w:spacing w:after="60"/>
        <w:jc w:val="both"/>
        <w:rPr>
          <w:noProof/>
          <w:sz w:val="24"/>
          <w:szCs w:val="24"/>
          <w:lang w:eastAsia="bs-Latn-BA"/>
        </w:rPr>
      </w:pPr>
    </w:p>
    <w:p w:rsidR="00A74536" w:rsidRDefault="00A74536" w:rsidP="0011359E">
      <w:pPr>
        <w:spacing w:after="60"/>
        <w:jc w:val="both"/>
        <w:rPr>
          <w:noProof/>
          <w:sz w:val="24"/>
          <w:szCs w:val="24"/>
          <w:lang w:eastAsia="bs-Latn-BA"/>
        </w:rPr>
      </w:pPr>
    </w:p>
    <w:p w:rsidR="00A74536" w:rsidRDefault="00A74536" w:rsidP="0011359E">
      <w:pPr>
        <w:spacing w:after="60"/>
        <w:jc w:val="both"/>
        <w:rPr>
          <w:noProof/>
          <w:sz w:val="24"/>
          <w:szCs w:val="24"/>
          <w:lang w:eastAsia="bs-Latn-BA"/>
        </w:rPr>
      </w:pPr>
    </w:p>
    <w:p w:rsidR="00A74536" w:rsidRPr="0011359E" w:rsidRDefault="00A74536" w:rsidP="0011359E">
      <w:pPr>
        <w:spacing w:after="60"/>
        <w:jc w:val="both"/>
        <w:rPr>
          <w:noProof/>
          <w:sz w:val="24"/>
          <w:szCs w:val="24"/>
          <w:lang w:eastAsia="bs-Latn-BA"/>
        </w:rPr>
      </w:pPr>
    </w:p>
    <w:p w:rsidR="00D75B29" w:rsidRPr="003C1026" w:rsidRDefault="004D684F" w:rsidP="004D684F">
      <w:pPr>
        <w:pStyle w:val="Davorka2"/>
      </w:pPr>
      <w:bookmarkStart w:id="142" w:name="_Toc412718745"/>
      <w:r>
        <w:t>F</w:t>
      </w:r>
      <w:r w:rsidR="003C1026" w:rsidRPr="003C1026">
        <w:t>OND</w:t>
      </w:r>
      <w:r w:rsidR="003C1026">
        <w:t xml:space="preserve"> </w:t>
      </w:r>
      <w:r w:rsidR="00D75B29" w:rsidRPr="003C1026">
        <w:t xml:space="preserve"> ZA </w:t>
      </w:r>
      <w:r w:rsidR="003C1026">
        <w:t xml:space="preserve"> </w:t>
      </w:r>
      <w:r w:rsidR="00D75B29" w:rsidRPr="003C1026">
        <w:t>POVRATRAK</w:t>
      </w:r>
      <w:r w:rsidR="003C1026">
        <w:t xml:space="preserve"> </w:t>
      </w:r>
      <w:r w:rsidR="003C1026" w:rsidRPr="003C1026">
        <w:t xml:space="preserve"> BIH</w:t>
      </w:r>
      <w:bookmarkEnd w:id="142"/>
    </w:p>
    <w:p w:rsidR="00D75B29" w:rsidRPr="00C94AD8" w:rsidRDefault="00D75B29" w:rsidP="00D75B29">
      <w:pPr>
        <w:rPr>
          <w:sz w:val="24"/>
          <w:szCs w:val="24"/>
        </w:rPr>
      </w:pPr>
    </w:p>
    <w:p w:rsidR="00D75B29" w:rsidRPr="003C1026" w:rsidRDefault="00D75B29" w:rsidP="003C1026">
      <w:pPr>
        <w:jc w:val="both"/>
        <w:rPr>
          <w:sz w:val="22"/>
          <w:szCs w:val="22"/>
        </w:rPr>
      </w:pPr>
      <w:r w:rsidRPr="003C1026">
        <w:rPr>
          <w:sz w:val="22"/>
          <w:szCs w:val="22"/>
        </w:rPr>
        <w:t>NAJVAŽNIJE</w:t>
      </w:r>
      <w:r w:rsidR="003C1026">
        <w:rPr>
          <w:sz w:val="22"/>
          <w:szCs w:val="22"/>
        </w:rPr>
        <w:t xml:space="preserve"> </w:t>
      </w:r>
      <w:r w:rsidRPr="003C1026">
        <w:rPr>
          <w:sz w:val="22"/>
          <w:szCs w:val="22"/>
        </w:rPr>
        <w:t xml:space="preserve"> AKTIVNOSTI </w:t>
      </w:r>
      <w:r w:rsidR="003C1026">
        <w:rPr>
          <w:sz w:val="22"/>
          <w:szCs w:val="22"/>
        </w:rPr>
        <w:t xml:space="preserve"> </w:t>
      </w:r>
      <w:r w:rsidRPr="003C1026">
        <w:rPr>
          <w:sz w:val="22"/>
          <w:szCs w:val="22"/>
        </w:rPr>
        <w:t xml:space="preserve">I </w:t>
      </w:r>
      <w:r w:rsidR="003C1026">
        <w:rPr>
          <w:sz w:val="22"/>
          <w:szCs w:val="22"/>
        </w:rPr>
        <w:t xml:space="preserve"> </w:t>
      </w:r>
      <w:r w:rsidRPr="003C1026">
        <w:rPr>
          <w:sz w:val="22"/>
          <w:szCs w:val="22"/>
        </w:rPr>
        <w:t xml:space="preserve">STANJE </w:t>
      </w:r>
      <w:r w:rsidR="003C1026">
        <w:rPr>
          <w:sz w:val="22"/>
          <w:szCs w:val="22"/>
        </w:rPr>
        <w:t xml:space="preserve"> </w:t>
      </w:r>
      <w:r w:rsidRPr="003C1026">
        <w:rPr>
          <w:sz w:val="22"/>
          <w:szCs w:val="22"/>
        </w:rPr>
        <w:t xml:space="preserve">U </w:t>
      </w:r>
      <w:r w:rsidR="003C1026">
        <w:rPr>
          <w:sz w:val="22"/>
          <w:szCs w:val="22"/>
        </w:rPr>
        <w:t xml:space="preserve"> </w:t>
      </w:r>
      <w:r w:rsidRPr="003C1026">
        <w:rPr>
          <w:sz w:val="22"/>
          <w:szCs w:val="22"/>
        </w:rPr>
        <w:t>OBLASTI</w:t>
      </w:r>
    </w:p>
    <w:p w:rsidR="00D75B29" w:rsidRPr="003C1026" w:rsidRDefault="00D75B29" w:rsidP="003C1026">
      <w:pPr>
        <w:jc w:val="both"/>
        <w:rPr>
          <w:sz w:val="24"/>
          <w:szCs w:val="24"/>
        </w:rPr>
      </w:pPr>
    </w:p>
    <w:p w:rsidR="00D75B29" w:rsidRPr="003C1026" w:rsidRDefault="00D75B29" w:rsidP="003C1026">
      <w:pPr>
        <w:jc w:val="both"/>
        <w:rPr>
          <w:b/>
          <w:sz w:val="24"/>
          <w:szCs w:val="24"/>
        </w:rPr>
      </w:pPr>
      <w:r w:rsidRPr="003C1026">
        <w:rPr>
          <w:sz w:val="24"/>
          <w:szCs w:val="24"/>
        </w:rPr>
        <w:t xml:space="preserve">Fond </w:t>
      </w:r>
      <w:r w:rsidR="003C1026" w:rsidRPr="003C1026">
        <w:rPr>
          <w:sz w:val="24"/>
          <w:szCs w:val="24"/>
        </w:rPr>
        <w:t>za povratak Bosne i Hercegovine</w:t>
      </w:r>
      <w:r w:rsidRPr="003C1026">
        <w:rPr>
          <w:sz w:val="24"/>
          <w:szCs w:val="24"/>
        </w:rPr>
        <w:t xml:space="preserve"> je samostalna upravna organizacija, osnovana Zakonom o izmjenama i dopunama Zakona o izbjeglicama iz BiH i raseljenim osobama u BiH, s ciljem pružanja po</w:t>
      </w:r>
      <w:r w:rsidR="008125D7">
        <w:rPr>
          <w:sz w:val="24"/>
          <w:szCs w:val="24"/>
        </w:rPr>
        <w:t xml:space="preserve">drške povratku i reintegraciji </w:t>
      </w:r>
      <w:r w:rsidRPr="003C1026">
        <w:rPr>
          <w:sz w:val="24"/>
          <w:szCs w:val="24"/>
        </w:rPr>
        <w:t>izbjeglica iz BiH i raseljenih osoba u BiH. U skladu s odredbama navedenog zakona, posredstvom Fonda za povratak BiH se vrši financijska realizacija projekata povratka i rekonstrukcije</w:t>
      </w:r>
    </w:p>
    <w:p w:rsidR="00D75B29" w:rsidRPr="003C1026" w:rsidRDefault="00D75B29" w:rsidP="003C1026">
      <w:pPr>
        <w:jc w:val="both"/>
        <w:rPr>
          <w:sz w:val="24"/>
          <w:szCs w:val="24"/>
        </w:rPr>
      </w:pPr>
      <w:r w:rsidRPr="003C1026">
        <w:rPr>
          <w:sz w:val="24"/>
          <w:szCs w:val="24"/>
        </w:rPr>
        <w:t>Svoje obveze Fond za povratak BiH vrši u skladu s navedenim zakonom, te svojim internim aktima. Fond za povratak je proračunski kori</w:t>
      </w:r>
      <w:r w:rsidR="008125D7">
        <w:rPr>
          <w:sz w:val="24"/>
          <w:szCs w:val="24"/>
        </w:rPr>
        <w:t xml:space="preserve">snik, ali se sredstva </w:t>
      </w:r>
      <w:r w:rsidRPr="003C1026">
        <w:rPr>
          <w:sz w:val="24"/>
          <w:szCs w:val="24"/>
        </w:rPr>
        <w:t>za financijsku realizaciju projekata povratka i rekonstrukcije prikupljaju na posebnom podračunu Fonda, koji je otvoren u okviru Jedinstvenog računa tre</w:t>
      </w:r>
      <w:r w:rsidR="00710BEB">
        <w:rPr>
          <w:sz w:val="24"/>
          <w:szCs w:val="24"/>
        </w:rPr>
        <w:t xml:space="preserve">zora BiH. </w:t>
      </w:r>
      <w:r w:rsidRPr="003C1026">
        <w:rPr>
          <w:sz w:val="24"/>
          <w:szCs w:val="24"/>
        </w:rPr>
        <w:t>Upravljanje ovim sredstvima Fond za povratak vrši u skladu s Pravilniku o upravljanju sredstvima Fonda. Prikupljanje sredstava na po</w:t>
      </w:r>
      <w:r w:rsidR="008125D7">
        <w:rPr>
          <w:sz w:val="24"/>
          <w:szCs w:val="24"/>
        </w:rPr>
        <w:t>dračun Fonda vrši se</w:t>
      </w:r>
      <w:r w:rsidRPr="003C1026">
        <w:rPr>
          <w:sz w:val="24"/>
          <w:szCs w:val="24"/>
        </w:rPr>
        <w:t xml:space="preserve"> na osnovi Sporazuma o udruživanju i načinu realizacije sredstava za rekonstrukciju stambenih jedinica povratnika za svaku godinu.</w:t>
      </w:r>
    </w:p>
    <w:p w:rsidR="00D75B29" w:rsidRPr="003C1026" w:rsidRDefault="00D75B29" w:rsidP="003C1026">
      <w:pPr>
        <w:jc w:val="both"/>
        <w:rPr>
          <w:b/>
          <w:sz w:val="24"/>
          <w:szCs w:val="24"/>
        </w:rPr>
      </w:pPr>
    </w:p>
    <w:p w:rsidR="00D75B29" w:rsidRPr="008125D7" w:rsidRDefault="00D75B29" w:rsidP="003C1026">
      <w:pPr>
        <w:jc w:val="both"/>
        <w:rPr>
          <w:sz w:val="22"/>
          <w:szCs w:val="22"/>
        </w:rPr>
      </w:pPr>
      <w:r w:rsidRPr="008125D7">
        <w:rPr>
          <w:sz w:val="22"/>
          <w:szCs w:val="22"/>
        </w:rPr>
        <w:t>ZAKONODAVNE  AKTIVNOSTI</w:t>
      </w:r>
    </w:p>
    <w:p w:rsidR="008125D7" w:rsidRPr="003C1026" w:rsidRDefault="008125D7" w:rsidP="003C1026">
      <w:pPr>
        <w:jc w:val="both"/>
        <w:rPr>
          <w:b/>
          <w:sz w:val="24"/>
          <w:szCs w:val="24"/>
        </w:rPr>
      </w:pPr>
    </w:p>
    <w:p w:rsidR="00D75B29" w:rsidRPr="003C1026" w:rsidRDefault="00D75B29" w:rsidP="003C1026">
      <w:pPr>
        <w:jc w:val="both"/>
        <w:rPr>
          <w:sz w:val="24"/>
          <w:szCs w:val="24"/>
        </w:rPr>
      </w:pPr>
      <w:r w:rsidRPr="003C1026">
        <w:rPr>
          <w:sz w:val="24"/>
          <w:szCs w:val="24"/>
        </w:rPr>
        <w:t>U 2014</w:t>
      </w:r>
      <w:r w:rsidR="008125D7">
        <w:rPr>
          <w:sz w:val="24"/>
          <w:szCs w:val="24"/>
        </w:rPr>
        <w:t xml:space="preserve">. godini </w:t>
      </w:r>
      <w:r w:rsidRPr="003C1026">
        <w:rPr>
          <w:sz w:val="24"/>
          <w:szCs w:val="24"/>
        </w:rPr>
        <w:t>Fond za pov</w:t>
      </w:r>
      <w:r w:rsidR="008125D7">
        <w:rPr>
          <w:sz w:val="24"/>
          <w:szCs w:val="24"/>
        </w:rPr>
        <w:t xml:space="preserve">ratak Bosne i Hercegovine nije </w:t>
      </w:r>
      <w:r w:rsidRPr="003C1026">
        <w:rPr>
          <w:sz w:val="24"/>
          <w:szCs w:val="24"/>
        </w:rPr>
        <w:t>imao zakonodavnih aktivnosti.</w:t>
      </w:r>
    </w:p>
    <w:p w:rsidR="00D75B29" w:rsidRPr="003C1026" w:rsidRDefault="00D75B29" w:rsidP="003C1026">
      <w:pPr>
        <w:jc w:val="both"/>
        <w:rPr>
          <w:sz w:val="24"/>
          <w:szCs w:val="24"/>
        </w:rPr>
      </w:pPr>
    </w:p>
    <w:p w:rsidR="00D75B29" w:rsidRPr="008125D7" w:rsidRDefault="00D75B29" w:rsidP="003C1026">
      <w:pPr>
        <w:jc w:val="both"/>
        <w:rPr>
          <w:sz w:val="22"/>
          <w:szCs w:val="22"/>
        </w:rPr>
      </w:pPr>
      <w:r w:rsidRPr="008125D7">
        <w:rPr>
          <w:sz w:val="22"/>
          <w:szCs w:val="22"/>
        </w:rPr>
        <w:t xml:space="preserve">ZAKLJUČIVANJE </w:t>
      </w:r>
      <w:r w:rsidR="008125D7">
        <w:rPr>
          <w:sz w:val="22"/>
          <w:szCs w:val="22"/>
        </w:rPr>
        <w:t xml:space="preserve"> </w:t>
      </w:r>
      <w:r w:rsidRPr="008125D7">
        <w:rPr>
          <w:sz w:val="22"/>
          <w:szCs w:val="22"/>
        </w:rPr>
        <w:t>MEĐUNARODNIH</w:t>
      </w:r>
      <w:r w:rsidR="008125D7">
        <w:rPr>
          <w:sz w:val="22"/>
          <w:szCs w:val="22"/>
        </w:rPr>
        <w:t xml:space="preserve"> </w:t>
      </w:r>
      <w:r w:rsidRPr="008125D7">
        <w:rPr>
          <w:sz w:val="22"/>
          <w:szCs w:val="22"/>
        </w:rPr>
        <w:t xml:space="preserve"> UGOVORA</w:t>
      </w:r>
    </w:p>
    <w:p w:rsidR="008125D7" w:rsidRPr="003C1026" w:rsidRDefault="008125D7" w:rsidP="003C1026">
      <w:pPr>
        <w:jc w:val="both"/>
        <w:rPr>
          <w:b/>
          <w:sz w:val="24"/>
          <w:szCs w:val="24"/>
        </w:rPr>
      </w:pPr>
    </w:p>
    <w:p w:rsidR="00D75B29" w:rsidRPr="003C1026" w:rsidRDefault="00D75B29" w:rsidP="003C1026">
      <w:pPr>
        <w:jc w:val="both"/>
        <w:rPr>
          <w:sz w:val="24"/>
          <w:szCs w:val="24"/>
        </w:rPr>
      </w:pPr>
      <w:r w:rsidRPr="003C1026">
        <w:rPr>
          <w:sz w:val="24"/>
          <w:szCs w:val="24"/>
        </w:rPr>
        <w:t>U 2014</w:t>
      </w:r>
      <w:r w:rsidR="008125D7">
        <w:rPr>
          <w:sz w:val="24"/>
          <w:szCs w:val="24"/>
        </w:rPr>
        <w:t>. godini Fond za povratak BiH</w:t>
      </w:r>
      <w:r w:rsidRPr="003C1026">
        <w:rPr>
          <w:sz w:val="24"/>
          <w:szCs w:val="24"/>
        </w:rPr>
        <w:t xml:space="preserve"> nije zaključivao međunarodne ugovore.</w:t>
      </w:r>
    </w:p>
    <w:p w:rsidR="00D75B29" w:rsidRPr="003C1026" w:rsidRDefault="00D75B29" w:rsidP="003C1026">
      <w:pPr>
        <w:jc w:val="both"/>
        <w:rPr>
          <w:sz w:val="24"/>
          <w:szCs w:val="24"/>
        </w:rPr>
      </w:pPr>
    </w:p>
    <w:p w:rsidR="00D75B29" w:rsidRDefault="00D75B29" w:rsidP="003C1026">
      <w:pPr>
        <w:jc w:val="both"/>
        <w:rPr>
          <w:sz w:val="22"/>
          <w:szCs w:val="22"/>
        </w:rPr>
      </w:pPr>
      <w:r w:rsidRPr="008125D7">
        <w:rPr>
          <w:sz w:val="22"/>
          <w:szCs w:val="22"/>
        </w:rPr>
        <w:t>EUROPSKE</w:t>
      </w:r>
      <w:r w:rsidR="008125D7" w:rsidRPr="008125D7">
        <w:rPr>
          <w:sz w:val="22"/>
          <w:szCs w:val="22"/>
        </w:rPr>
        <w:t xml:space="preserve"> </w:t>
      </w:r>
      <w:r w:rsidRPr="008125D7">
        <w:rPr>
          <w:sz w:val="22"/>
          <w:szCs w:val="22"/>
        </w:rPr>
        <w:t xml:space="preserve"> INTEGRACIJE</w:t>
      </w:r>
    </w:p>
    <w:p w:rsidR="00710BEB" w:rsidRPr="008125D7" w:rsidRDefault="00710BEB" w:rsidP="003C1026">
      <w:pPr>
        <w:jc w:val="both"/>
        <w:rPr>
          <w:sz w:val="22"/>
          <w:szCs w:val="22"/>
        </w:rPr>
      </w:pPr>
    </w:p>
    <w:p w:rsidR="00D75B29" w:rsidRPr="003C1026" w:rsidRDefault="00D75B29" w:rsidP="003C1026">
      <w:pPr>
        <w:jc w:val="both"/>
        <w:rPr>
          <w:sz w:val="24"/>
          <w:szCs w:val="24"/>
        </w:rPr>
      </w:pPr>
      <w:r w:rsidRPr="003C1026">
        <w:rPr>
          <w:sz w:val="24"/>
          <w:szCs w:val="24"/>
        </w:rPr>
        <w:t>U 2014</w:t>
      </w:r>
      <w:r w:rsidR="00710BEB">
        <w:rPr>
          <w:sz w:val="24"/>
          <w:szCs w:val="24"/>
        </w:rPr>
        <w:t>. godini Fond za povratak BiH</w:t>
      </w:r>
      <w:r w:rsidR="00A51568">
        <w:rPr>
          <w:sz w:val="24"/>
          <w:szCs w:val="24"/>
        </w:rPr>
        <w:t xml:space="preserve"> </w:t>
      </w:r>
      <w:r w:rsidRPr="003C1026">
        <w:rPr>
          <w:sz w:val="24"/>
          <w:szCs w:val="24"/>
        </w:rPr>
        <w:t xml:space="preserve">nije </w:t>
      </w:r>
      <w:r w:rsidR="00A51568">
        <w:rPr>
          <w:sz w:val="24"/>
          <w:szCs w:val="24"/>
        </w:rPr>
        <w:t xml:space="preserve">imao aktivnosti u oblasti </w:t>
      </w:r>
      <w:r w:rsidRPr="003C1026">
        <w:rPr>
          <w:sz w:val="24"/>
          <w:szCs w:val="24"/>
        </w:rPr>
        <w:t>europskih integracija.</w:t>
      </w:r>
    </w:p>
    <w:p w:rsidR="00D75B29" w:rsidRPr="003C1026" w:rsidRDefault="00D75B29" w:rsidP="003C1026">
      <w:pPr>
        <w:jc w:val="both"/>
        <w:rPr>
          <w:sz w:val="24"/>
          <w:szCs w:val="24"/>
        </w:rPr>
      </w:pPr>
    </w:p>
    <w:p w:rsidR="00D75B29" w:rsidRPr="00A51568" w:rsidRDefault="00D75B29" w:rsidP="003C1026">
      <w:pPr>
        <w:jc w:val="both"/>
        <w:rPr>
          <w:sz w:val="22"/>
          <w:szCs w:val="22"/>
        </w:rPr>
      </w:pPr>
      <w:r w:rsidRPr="00A51568">
        <w:rPr>
          <w:sz w:val="22"/>
          <w:szCs w:val="22"/>
        </w:rPr>
        <w:t xml:space="preserve">PLANIRANI </w:t>
      </w:r>
      <w:r w:rsidR="00A51568">
        <w:rPr>
          <w:sz w:val="22"/>
          <w:szCs w:val="22"/>
        </w:rPr>
        <w:t xml:space="preserve"> </w:t>
      </w:r>
      <w:r w:rsidRPr="00A51568">
        <w:rPr>
          <w:sz w:val="22"/>
          <w:szCs w:val="22"/>
        </w:rPr>
        <w:t>I</w:t>
      </w:r>
      <w:r w:rsidR="00A51568">
        <w:rPr>
          <w:sz w:val="22"/>
          <w:szCs w:val="22"/>
        </w:rPr>
        <w:t xml:space="preserve"> </w:t>
      </w:r>
      <w:r w:rsidRPr="00A51568">
        <w:rPr>
          <w:sz w:val="22"/>
          <w:szCs w:val="22"/>
        </w:rPr>
        <w:t xml:space="preserve"> REALIZIRANI </w:t>
      </w:r>
      <w:r w:rsidR="00A51568">
        <w:rPr>
          <w:sz w:val="22"/>
          <w:szCs w:val="22"/>
        </w:rPr>
        <w:t xml:space="preserve"> </w:t>
      </w:r>
      <w:r w:rsidRPr="00A51568">
        <w:rPr>
          <w:sz w:val="22"/>
          <w:szCs w:val="22"/>
        </w:rPr>
        <w:t xml:space="preserve">PROGRAMSKI </w:t>
      </w:r>
      <w:r w:rsidR="00A51568">
        <w:rPr>
          <w:sz w:val="22"/>
          <w:szCs w:val="22"/>
        </w:rPr>
        <w:t xml:space="preserve"> </w:t>
      </w:r>
      <w:r w:rsidRPr="00A51568">
        <w:rPr>
          <w:sz w:val="22"/>
          <w:szCs w:val="22"/>
        </w:rPr>
        <w:t xml:space="preserve">ZADACI </w:t>
      </w:r>
    </w:p>
    <w:p w:rsidR="00A51568" w:rsidRPr="00A51568" w:rsidRDefault="00A51568" w:rsidP="003C1026">
      <w:pPr>
        <w:jc w:val="both"/>
        <w:rPr>
          <w:sz w:val="24"/>
          <w:szCs w:val="24"/>
        </w:rPr>
      </w:pPr>
    </w:p>
    <w:p w:rsidR="00D75B29" w:rsidRPr="003C1026" w:rsidRDefault="00D75B29" w:rsidP="003C1026">
      <w:pPr>
        <w:jc w:val="both"/>
        <w:rPr>
          <w:bCs/>
          <w:i/>
          <w:color w:val="000000"/>
          <w:sz w:val="24"/>
          <w:szCs w:val="24"/>
        </w:rPr>
      </w:pPr>
      <w:r w:rsidRPr="003C1026">
        <w:rPr>
          <w:bCs/>
          <w:i/>
          <w:color w:val="000000"/>
          <w:sz w:val="24"/>
          <w:szCs w:val="24"/>
        </w:rPr>
        <w:t>I.- Normativno-pravna djelatnost</w:t>
      </w:r>
    </w:p>
    <w:p w:rsidR="00A51568" w:rsidRDefault="00D75B29" w:rsidP="003C1026">
      <w:pPr>
        <w:jc w:val="both"/>
        <w:rPr>
          <w:bCs/>
          <w:color w:val="000000"/>
          <w:sz w:val="24"/>
          <w:szCs w:val="24"/>
        </w:rPr>
      </w:pPr>
      <w:r w:rsidRPr="003C1026">
        <w:rPr>
          <w:bCs/>
          <w:color w:val="000000"/>
          <w:sz w:val="24"/>
          <w:szCs w:val="24"/>
        </w:rPr>
        <w:t>U 2014. godini su sačinjeni svi ugovori neophodni  za realizaciju odobrenih projekata obnove i rekonstrukcije i pribavljeno mišljenje Pravobraniteljstva Bosne i Hercegovine na iste</w:t>
      </w:r>
    </w:p>
    <w:p w:rsidR="00D75B29" w:rsidRPr="00B83E5A" w:rsidRDefault="00D75B29" w:rsidP="003C1026">
      <w:pPr>
        <w:jc w:val="both"/>
        <w:rPr>
          <w:bCs/>
          <w:color w:val="000000"/>
          <w:sz w:val="24"/>
          <w:szCs w:val="24"/>
        </w:rPr>
      </w:pPr>
      <w:r w:rsidRPr="003C1026">
        <w:rPr>
          <w:color w:val="000000"/>
          <w:sz w:val="24"/>
          <w:szCs w:val="24"/>
        </w:rPr>
        <w:t xml:space="preserve">Programom rada za 2014. godinu planirana je izrada pravilnika o unutarnjoj organizaciji Fonda za povratak i pravilnika o upravljanju sredstvima Fonda. Ovi programski zadaci nisu realizirani. Razlog je činjenica da se u ovom izvještajnom razdoblju očekivalo donošenje novog zakona o izbjeglicama iz BiH i raseljenim osobama u BiH, koji je povučen iz procedure usvajanja, pa </w:t>
      </w:r>
      <w:r w:rsidR="00776D29">
        <w:rPr>
          <w:color w:val="000000"/>
          <w:sz w:val="24"/>
          <w:szCs w:val="24"/>
        </w:rPr>
        <w:t xml:space="preserve">je navedene </w:t>
      </w:r>
      <w:r w:rsidRPr="003C1026">
        <w:rPr>
          <w:color w:val="000000"/>
          <w:sz w:val="24"/>
          <w:szCs w:val="24"/>
        </w:rPr>
        <w:t>akte Fonda za povratak potrebno uskladiti sa zakonom. Naglašavamo da je u tijeku 2014. godine pribavio mišl</w:t>
      </w:r>
      <w:r w:rsidR="00776D29">
        <w:rPr>
          <w:color w:val="000000"/>
          <w:sz w:val="24"/>
          <w:szCs w:val="24"/>
        </w:rPr>
        <w:t>jenje Ministarstva pravde BiH</w:t>
      </w:r>
      <w:r w:rsidRPr="003C1026">
        <w:rPr>
          <w:color w:val="000000"/>
          <w:sz w:val="24"/>
          <w:szCs w:val="24"/>
        </w:rPr>
        <w:t xml:space="preserve"> na opis službeničkih radnih mjesta u skladu s </w:t>
      </w:r>
      <w:r w:rsidRPr="003C1026">
        <w:rPr>
          <w:sz w:val="24"/>
          <w:szCs w:val="24"/>
        </w:rPr>
        <w:t>Odlukom o razvrstavanju radnih mjesta i kriterijima za opis poslova radn</w:t>
      </w:r>
      <w:r w:rsidR="00047932">
        <w:rPr>
          <w:sz w:val="24"/>
          <w:szCs w:val="24"/>
        </w:rPr>
        <w:t>ih mjesta u institucijama BiH</w:t>
      </w:r>
      <w:r w:rsidRPr="003C1026">
        <w:rPr>
          <w:sz w:val="24"/>
          <w:szCs w:val="24"/>
        </w:rPr>
        <w:t xml:space="preserve"> („Sl. glasnik BiH“, broj 30/13), pa je izrada pravilnika o unutarnjoj organizaciji Fonda za povratak BiH u tijeku. Smatramo da, s obzirom na to da nije usvojen novi zakon o izbjeglicama u BiH i raseljenim osobama u BiH, nema potrebe da se donosi novi pravilnik o upravljanju sredstvima Fonda za povratak BiH.</w:t>
      </w:r>
    </w:p>
    <w:p w:rsidR="00D75B29" w:rsidRPr="003C1026" w:rsidRDefault="00D75B29" w:rsidP="003C1026">
      <w:pPr>
        <w:jc w:val="both"/>
        <w:rPr>
          <w:bCs/>
          <w:i/>
          <w:sz w:val="24"/>
          <w:szCs w:val="24"/>
        </w:rPr>
      </w:pPr>
      <w:r w:rsidRPr="003C1026">
        <w:rPr>
          <w:bCs/>
          <w:i/>
          <w:sz w:val="24"/>
          <w:szCs w:val="24"/>
        </w:rPr>
        <w:t xml:space="preserve">II. - Operativne aktivnosti </w:t>
      </w:r>
    </w:p>
    <w:p w:rsidR="00D75B29" w:rsidRPr="003C1026" w:rsidRDefault="00D75B29" w:rsidP="003C1026">
      <w:pPr>
        <w:jc w:val="both"/>
        <w:rPr>
          <w:sz w:val="24"/>
          <w:szCs w:val="24"/>
        </w:rPr>
      </w:pPr>
      <w:r w:rsidRPr="003C1026">
        <w:rPr>
          <w:sz w:val="24"/>
          <w:szCs w:val="24"/>
        </w:rPr>
        <w:t>Sredstva za realizaciju zajedničk</w:t>
      </w:r>
      <w:r w:rsidR="00776D29">
        <w:rPr>
          <w:sz w:val="24"/>
          <w:szCs w:val="24"/>
        </w:rPr>
        <w:t xml:space="preserve">ih projekata obnove i povratka </w:t>
      </w:r>
      <w:r w:rsidRPr="003C1026">
        <w:rPr>
          <w:sz w:val="24"/>
          <w:szCs w:val="24"/>
        </w:rPr>
        <w:t>koje odobrava Komisija za izbjeglice i raseljene osobe Bosne i Hercegovine, osiguravaju</w:t>
      </w:r>
      <w:r w:rsidR="00B83E5A">
        <w:rPr>
          <w:sz w:val="24"/>
          <w:szCs w:val="24"/>
        </w:rPr>
        <w:t xml:space="preserve"> se sporazumima </w:t>
      </w:r>
      <w:r w:rsidRPr="003C1026">
        <w:rPr>
          <w:sz w:val="24"/>
          <w:szCs w:val="24"/>
        </w:rPr>
        <w:t xml:space="preserve">o udruživanju i načinu realizacije sredstava za podršku procesu povratka. </w:t>
      </w:r>
    </w:p>
    <w:p w:rsidR="00D75B29" w:rsidRPr="003C1026" w:rsidRDefault="00D75B29" w:rsidP="003C1026">
      <w:pPr>
        <w:jc w:val="both"/>
        <w:rPr>
          <w:sz w:val="24"/>
          <w:szCs w:val="24"/>
        </w:rPr>
      </w:pPr>
      <w:r w:rsidRPr="003C1026">
        <w:rPr>
          <w:sz w:val="24"/>
          <w:szCs w:val="24"/>
        </w:rPr>
        <w:t>U ovoj godini nastavljena je realizacija ranije započetih projekata za koje su sredstva osigurana spora</w:t>
      </w:r>
      <w:r w:rsidR="00B83E5A">
        <w:rPr>
          <w:sz w:val="24"/>
          <w:szCs w:val="24"/>
        </w:rPr>
        <w:t>zumima o udruživanju sredstava iz prethodnih godina</w:t>
      </w:r>
      <w:r w:rsidRPr="003C1026">
        <w:rPr>
          <w:sz w:val="24"/>
          <w:szCs w:val="24"/>
        </w:rPr>
        <w:t>, a krenula je i realizacija projekata za koje su sredstva osigurana</w:t>
      </w:r>
      <w:r w:rsidR="00B83E5A">
        <w:rPr>
          <w:sz w:val="24"/>
          <w:szCs w:val="24"/>
        </w:rPr>
        <w:t xml:space="preserve"> </w:t>
      </w:r>
      <w:r w:rsidRPr="003C1026">
        <w:rPr>
          <w:sz w:val="24"/>
          <w:szCs w:val="24"/>
        </w:rPr>
        <w:t>sporazumom o udruživanju sredstava u 2014. godini.</w:t>
      </w:r>
    </w:p>
    <w:p w:rsidR="00D75B29" w:rsidRPr="003C1026" w:rsidRDefault="00D75B29" w:rsidP="003C1026">
      <w:pPr>
        <w:jc w:val="both"/>
        <w:rPr>
          <w:sz w:val="24"/>
          <w:szCs w:val="24"/>
        </w:rPr>
      </w:pPr>
      <w:r w:rsidRPr="003C1026">
        <w:rPr>
          <w:sz w:val="24"/>
          <w:szCs w:val="24"/>
        </w:rPr>
        <w:t>R</w:t>
      </w:r>
      <w:r w:rsidR="00B83E5A">
        <w:rPr>
          <w:sz w:val="24"/>
          <w:szCs w:val="24"/>
        </w:rPr>
        <w:t xml:space="preserve">aspoloživa udružena sredstva </w:t>
      </w:r>
      <w:r w:rsidRPr="003C1026">
        <w:rPr>
          <w:sz w:val="24"/>
          <w:szCs w:val="24"/>
        </w:rPr>
        <w:t>za program povratka izbjeglica i raseljenih osoba u ovom izvještajnom razdoblju su iznosila 8.163.543,37 KM i čine ih neutrošena udružena sredstva prenesena</w:t>
      </w:r>
      <w:r w:rsidR="00B83E5A">
        <w:rPr>
          <w:sz w:val="24"/>
          <w:szCs w:val="24"/>
        </w:rPr>
        <w:t xml:space="preserve"> </w:t>
      </w:r>
      <w:r w:rsidRPr="003C1026">
        <w:rPr>
          <w:sz w:val="24"/>
          <w:szCs w:val="24"/>
        </w:rPr>
        <w:t>i</w:t>
      </w:r>
      <w:r w:rsidR="00B83E5A">
        <w:rPr>
          <w:sz w:val="24"/>
          <w:szCs w:val="24"/>
        </w:rPr>
        <w:t xml:space="preserve">z prethodne godine u iznosu od </w:t>
      </w:r>
      <w:r w:rsidRPr="003C1026">
        <w:rPr>
          <w:sz w:val="24"/>
          <w:szCs w:val="24"/>
        </w:rPr>
        <w:t>6.163.543,37 i sredstava iz proračuna MLJPI za 2014. godinu u iznosu od 2.000.000 KM .</w:t>
      </w:r>
    </w:p>
    <w:p w:rsidR="00D75B29" w:rsidRPr="003C1026" w:rsidRDefault="00D75B29" w:rsidP="003C1026">
      <w:pPr>
        <w:jc w:val="both"/>
        <w:rPr>
          <w:sz w:val="24"/>
          <w:szCs w:val="24"/>
        </w:rPr>
      </w:pPr>
      <w:r w:rsidRPr="003C1026">
        <w:rPr>
          <w:sz w:val="24"/>
          <w:szCs w:val="24"/>
        </w:rPr>
        <w:t>U ovoj godini je nastavljena realizacija ranije</w:t>
      </w:r>
      <w:r w:rsidR="00B83E5A">
        <w:rPr>
          <w:sz w:val="24"/>
          <w:szCs w:val="24"/>
        </w:rPr>
        <w:t xml:space="preserve"> započetih projekata:</w:t>
      </w:r>
    </w:p>
    <w:p w:rsidR="00D75B29" w:rsidRDefault="00D75B29" w:rsidP="00FB4C38">
      <w:pPr>
        <w:pStyle w:val="ListParagraph"/>
        <w:numPr>
          <w:ilvl w:val="0"/>
          <w:numId w:val="20"/>
        </w:numPr>
        <w:jc w:val="both"/>
        <w:rPr>
          <w:sz w:val="24"/>
          <w:szCs w:val="24"/>
        </w:rPr>
      </w:pPr>
      <w:r w:rsidRPr="00B83E5A">
        <w:rPr>
          <w:sz w:val="24"/>
          <w:szCs w:val="24"/>
        </w:rPr>
        <w:t>Obnova individualnih stambenih jedinica ZP08</w:t>
      </w:r>
    </w:p>
    <w:p w:rsidR="00D75B29" w:rsidRDefault="00D75B29" w:rsidP="00FB4C38">
      <w:pPr>
        <w:pStyle w:val="ListParagraph"/>
        <w:numPr>
          <w:ilvl w:val="0"/>
          <w:numId w:val="20"/>
        </w:numPr>
        <w:jc w:val="both"/>
        <w:rPr>
          <w:sz w:val="24"/>
          <w:szCs w:val="24"/>
        </w:rPr>
      </w:pPr>
      <w:r w:rsidRPr="00B83E5A">
        <w:rPr>
          <w:sz w:val="24"/>
          <w:szCs w:val="24"/>
        </w:rPr>
        <w:t>Elektrifikacija povratničkih naselja 08</w:t>
      </w:r>
    </w:p>
    <w:p w:rsidR="00D75B29" w:rsidRDefault="00D75B29" w:rsidP="00FB4C38">
      <w:pPr>
        <w:pStyle w:val="ListParagraph"/>
        <w:numPr>
          <w:ilvl w:val="0"/>
          <w:numId w:val="20"/>
        </w:numPr>
        <w:jc w:val="both"/>
        <w:rPr>
          <w:sz w:val="24"/>
          <w:szCs w:val="24"/>
        </w:rPr>
      </w:pPr>
      <w:r w:rsidRPr="00B83E5A">
        <w:rPr>
          <w:sz w:val="24"/>
          <w:szCs w:val="24"/>
        </w:rPr>
        <w:t>Obnova individualnih stambenih jedinica ZP09</w:t>
      </w:r>
    </w:p>
    <w:p w:rsidR="00D75B29" w:rsidRDefault="00D75B29" w:rsidP="00FB4C38">
      <w:pPr>
        <w:pStyle w:val="ListParagraph"/>
        <w:numPr>
          <w:ilvl w:val="0"/>
          <w:numId w:val="20"/>
        </w:numPr>
        <w:jc w:val="both"/>
        <w:rPr>
          <w:sz w:val="24"/>
          <w:szCs w:val="24"/>
        </w:rPr>
      </w:pPr>
      <w:r w:rsidRPr="00B83E5A">
        <w:rPr>
          <w:sz w:val="24"/>
          <w:szCs w:val="24"/>
        </w:rPr>
        <w:t>Održivi povratak - obnova kom. i soc. infrastrukture 09</w:t>
      </w:r>
    </w:p>
    <w:p w:rsidR="00D75B29" w:rsidRDefault="00D75B29" w:rsidP="00FB4C38">
      <w:pPr>
        <w:pStyle w:val="ListParagraph"/>
        <w:numPr>
          <w:ilvl w:val="0"/>
          <w:numId w:val="20"/>
        </w:numPr>
        <w:jc w:val="both"/>
        <w:rPr>
          <w:sz w:val="24"/>
          <w:szCs w:val="24"/>
        </w:rPr>
      </w:pPr>
      <w:r w:rsidRPr="00B83E5A">
        <w:rPr>
          <w:sz w:val="24"/>
          <w:szCs w:val="24"/>
        </w:rPr>
        <w:t>Obnova individualnih stambenih jedinica ZP 10</w:t>
      </w:r>
    </w:p>
    <w:p w:rsidR="00D75B29" w:rsidRDefault="00D75B29" w:rsidP="00FB4C38">
      <w:pPr>
        <w:pStyle w:val="ListParagraph"/>
        <w:numPr>
          <w:ilvl w:val="0"/>
          <w:numId w:val="20"/>
        </w:numPr>
        <w:jc w:val="both"/>
        <w:rPr>
          <w:sz w:val="24"/>
          <w:szCs w:val="24"/>
        </w:rPr>
      </w:pPr>
      <w:r w:rsidRPr="00B83E5A">
        <w:rPr>
          <w:sz w:val="24"/>
          <w:szCs w:val="24"/>
        </w:rPr>
        <w:t>Obnova objekata kolektivnog stanovanja - Kondominij 10</w:t>
      </w:r>
    </w:p>
    <w:p w:rsidR="00D75B29" w:rsidRDefault="00D75B29" w:rsidP="00FB4C38">
      <w:pPr>
        <w:pStyle w:val="ListParagraph"/>
        <w:numPr>
          <w:ilvl w:val="0"/>
          <w:numId w:val="20"/>
        </w:numPr>
        <w:jc w:val="both"/>
        <w:rPr>
          <w:sz w:val="24"/>
          <w:szCs w:val="24"/>
        </w:rPr>
      </w:pPr>
      <w:r w:rsidRPr="00B83E5A">
        <w:rPr>
          <w:sz w:val="24"/>
          <w:szCs w:val="24"/>
        </w:rPr>
        <w:t>Održivi povratak - obnova kom. i soc. infrastrukture 10</w:t>
      </w:r>
    </w:p>
    <w:p w:rsidR="00D75B29" w:rsidRDefault="00D75B29" w:rsidP="00FB4C38">
      <w:pPr>
        <w:pStyle w:val="ListParagraph"/>
        <w:numPr>
          <w:ilvl w:val="0"/>
          <w:numId w:val="20"/>
        </w:numPr>
        <w:jc w:val="both"/>
        <w:rPr>
          <w:sz w:val="24"/>
          <w:szCs w:val="24"/>
        </w:rPr>
      </w:pPr>
      <w:r w:rsidRPr="00B83E5A">
        <w:rPr>
          <w:sz w:val="24"/>
          <w:szCs w:val="24"/>
        </w:rPr>
        <w:t xml:space="preserve">Elektrifikacija povratničkih naselja 10 </w:t>
      </w:r>
    </w:p>
    <w:p w:rsidR="00D75B29" w:rsidRDefault="00D75B29" w:rsidP="00FB4C38">
      <w:pPr>
        <w:pStyle w:val="ListParagraph"/>
        <w:numPr>
          <w:ilvl w:val="0"/>
          <w:numId w:val="20"/>
        </w:numPr>
        <w:jc w:val="both"/>
        <w:rPr>
          <w:sz w:val="24"/>
          <w:szCs w:val="24"/>
        </w:rPr>
      </w:pPr>
      <w:r w:rsidRPr="00B83E5A">
        <w:rPr>
          <w:sz w:val="24"/>
          <w:szCs w:val="24"/>
        </w:rPr>
        <w:t>Obnova i izgradnja komuna</w:t>
      </w:r>
      <w:r w:rsidR="00B83E5A">
        <w:rPr>
          <w:sz w:val="24"/>
          <w:szCs w:val="24"/>
        </w:rPr>
        <w:t xml:space="preserve">lne i socijalne infrastrukture </w:t>
      </w:r>
      <w:r w:rsidRPr="00B83E5A">
        <w:rPr>
          <w:sz w:val="24"/>
          <w:szCs w:val="24"/>
        </w:rPr>
        <w:t xml:space="preserve">za 2013. </w:t>
      </w:r>
      <w:r w:rsidR="007C1B8D">
        <w:rPr>
          <w:sz w:val="24"/>
          <w:szCs w:val="24"/>
        </w:rPr>
        <w:t>g</w:t>
      </w:r>
      <w:r w:rsidRPr="00B83E5A">
        <w:rPr>
          <w:sz w:val="24"/>
          <w:szCs w:val="24"/>
        </w:rPr>
        <w:t>odinu</w:t>
      </w:r>
    </w:p>
    <w:p w:rsidR="00D75B29" w:rsidRPr="00B83E5A" w:rsidRDefault="00D75B29" w:rsidP="00FB4C38">
      <w:pPr>
        <w:pStyle w:val="ListParagraph"/>
        <w:numPr>
          <w:ilvl w:val="0"/>
          <w:numId w:val="20"/>
        </w:numPr>
        <w:jc w:val="both"/>
        <w:rPr>
          <w:sz w:val="24"/>
          <w:szCs w:val="24"/>
        </w:rPr>
      </w:pPr>
      <w:r w:rsidRPr="00B83E5A">
        <w:rPr>
          <w:bCs/>
          <w:sz w:val="24"/>
          <w:szCs w:val="24"/>
        </w:rPr>
        <w:t>Interventne potrebe za rješavanje urgentnih situacija povratnika i raseljenih osoba</w:t>
      </w:r>
      <w:r w:rsidRPr="00B83E5A">
        <w:rPr>
          <w:sz w:val="24"/>
          <w:szCs w:val="24"/>
        </w:rPr>
        <w:t xml:space="preserve"> za 2013.godinu. </w:t>
      </w:r>
    </w:p>
    <w:p w:rsidR="00D75B29" w:rsidRPr="003C1026" w:rsidRDefault="00B83E5A" w:rsidP="003C1026">
      <w:pPr>
        <w:jc w:val="both"/>
        <w:rPr>
          <w:sz w:val="24"/>
          <w:szCs w:val="24"/>
        </w:rPr>
      </w:pPr>
      <w:r>
        <w:rPr>
          <w:sz w:val="24"/>
          <w:szCs w:val="24"/>
        </w:rPr>
        <w:t xml:space="preserve">Krajem </w:t>
      </w:r>
      <w:r w:rsidR="00D75B29" w:rsidRPr="003C1026">
        <w:rPr>
          <w:sz w:val="24"/>
          <w:szCs w:val="24"/>
        </w:rPr>
        <w:t xml:space="preserve">2014. godine je počela i financijska realizacija projekta Obnova i izgradnje komunalne i socijalne infrastrukture na prostorima gdje žive raseljene osobe i povratnici za 2014. godinu. </w:t>
      </w:r>
    </w:p>
    <w:p w:rsidR="00D75B29" w:rsidRPr="003C1026" w:rsidRDefault="00D75B29" w:rsidP="003C1026">
      <w:pPr>
        <w:jc w:val="both"/>
        <w:rPr>
          <w:sz w:val="24"/>
          <w:szCs w:val="24"/>
        </w:rPr>
      </w:pPr>
      <w:r w:rsidRPr="003C1026">
        <w:rPr>
          <w:sz w:val="24"/>
          <w:szCs w:val="24"/>
        </w:rPr>
        <w:t>Obzirom da se evidentiranje rashoda i izdataka, odnosno poslovnih promje</w:t>
      </w:r>
      <w:r w:rsidR="00710BEB">
        <w:rPr>
          <w:sz w:val="24"/>
          <w:szCs w:val="24"/>
        </w:rPr>
        <w:t>na u Glavnoj knjizi vrši do 31.1.</w:t>
      </w:r>
      <w:r w:rsidRPr="003C1026">
        <w:rPr>
          <w:sz w:val="24"/>
          <w:szCs w:val="24"/>
        </w:rPr>
        <w:t>2015. godine, očekivana financijska</w:t>
      </w:r>
      <w:r w:rsidR="00BA454A">
        <w:rPr>
          <w:sz w:val="24"/>
          <w:szCs w:val="24"/>
        </w:rPr>
        <w:t xml:space="preserve"> </w:t>
      </w:r>
      <w:r w:rsidRPr="003C1026">
        <w:rPr>
          <w:sz w:val="24"/>
          <w:szCs w:val="24"/>
        </w:rPr>
        <w:t>realizacija udr</w:t>
      </w:r>
      <w:r w:rsidR="00710BEB">
        <w:rPr>
          <w:sz w:val="24"/>
          <w:szCs w:val="24"/>
        </w:rPr>
        <w:t>uženih sredstava u 2014. godini</w:t>
      </w:r>
      <w:r w:rsidRPr="003C1026">
        <w:rPr>
          <w:sz w:val="24"/>
          <w:szCs w:val="24"/>
        </w:rPr>
        <w:t xml:space="preserve"> iznosi oko 3.000.000 KM. </w:t>
      </w:r>
    </w:p>
    <w:p w:rsidR="00D75B29" w:rsidRPr="003C1026" w:rsidRDefault="00D75B29" w:rsidP="003C1026">
      <w:pPr>
        <w:jc w:val="both"/>
        <w:rPr>
          <w:sz w:val="24"/>
          <w:szCs w:val="24"/>
        </w:rPr>
      </w:pPr>
      <w:r w:rsidRPr="003C1026">
        <w:rPr>
          <w:sz w:val="24"/>
          <w:szCs w:val="24"/>
        </w:rPr>
        <w:t>U 2014. godini je počela financijska realizacija projekta stambene obnove iz kreditnih sred</w:t>
      </w:r>
      <w:r w:rsidR="00027AAD">
        <w:rPr>
          <w:sz w:val="24"/>
          <w:szCs w:val="24"/>
        </w:rPr>
        <w:t xml:space="preserve">stava </w:t>
      </w:r>
      <w:r w:rsidRPr="003C1026">
        <w:rPr>
          <w:sz w:val="24"/>
          <w:szCs w:val="24"/>
        </w:rPr>
        <w:t>OPEC-ova Fonda za međunarodni razvoj i od osiguranih 7.000.000 $, u 2014. g</w:t>
      </w:r>
      <w:r w:rsidR="003505EC">
        <w:rPr>
          <w:sz w:val="24"/>
          <w:szCs w:val="24"/>
        </w:rPr>
        <w:t>odini uplaćene su tri tranše u iznosu</w:t>
      </w:r>
      <w:r w:rsidRPr="003C1026">
        <w:rPr>
          <w:sz w:val="24"/>
          <w:szCs w:val="24"/>
        </w:rPr>
        <w:t xml:space="preserve"> od 3.130.174,37 KM, od čega je utr</w:t>
      </w:r>
      <w:r w:rsidR="003505EC">
        <w:rPr>
          <w:sz w:val="24"/>
          <w:szCs w:val="24"/>
        </w:rPr>
        <w:t xml:space="preserve">ošeno 3.129.974,39 KM. </w:t>
      </w:r>
    </w:p>
    <w:p w:rsidR="00D75B29" w:rsidRPr="003C1026" w:rsidRDefault="00D75B29" w:rsidP="003C1026">
      <w:pPr>
        <w:jc w:val="both"/>
        <w:rPr>
          <w:i/>
          <w:sz w:val="24"/>
          <w:szCs w:val="24"/>
        </w:rPr>
      </w:pPr>
      <w:r w:rsidRPr="003C1026">
        <w:rPr>
          <w:i/>
          <w:sz w:val="24"/>
          <w:szCs w:val="24"/>
        </w:rPr>
        <w:t>III. - Analitičko-informativne aktivnosti</w:t>
      </w:r>
    </w:p>
    <w:p w:rsidR="00D75B29" w:rsidRPr="003C1026" w:rsidRDefault="00D75B29" w:rsidP="003C1026">
      <w:pPr>
        <w:jc w:val="both"/>
        <w:rPr>
          <w:sz w:val="24"/>
          <w:szCs w:val="24"/>
        </w:rPr>
      </w:pPr>
      <w:r w:rsidRPr="003C1026">
        <w:rPr>
          <w:sz w:val="24"/>
          <w:szCs w:val="24"/>
        </w:rPr>
        <w:t>Fond za povratak je, u skladu s</w:t>
      </w:r>
      <w:r w:rsidR="003505EC">
        <w:rPr>
          <w:sz w:val="24"/>
          <w:szCs w:val="24"/>
        </w:rPr>
        <w:t xml:space="preserve"> programskim</w:t>
      </w:r>
      <w:r w:rsidRPr="003C1026">
        <w:rPr>
          <w:sz w:val="24"/>
          <w:szCs w:val="24"/>
        </w:rPr>
        <w:t xml:space="preserve"> zadacima, kontinuirano prikupljao, sistematizirao i obrađivao podatke o stanju i utrošku sredstva Fonda za povratak. U ovom izvještajnom razdoblju sačinjeni su godišnje i polugodišnje izvješće o financijskoj</w:t>
      </w:r>
      <w:r w:rsidR="003505EC">
        <w:rPr>
          <w:sz w:val="24"/>
          <w:szCs w:val="24"/>
        </w:rPr>
        <w:t xml:space="preserve"> realizaciji odobrenih projekta</w:t>
      </w:r>
      <w:r w:rsidRPr="003C1026">
        <w:rPr>
          <w:sz w:val="24"/>
          <w:szCs w:val="24"/>
        </w:rPr>
        <w:t xml:space="preserve"> i isti su dostavljeni Komisiji za izbjeglice i raseljene osobe</w:t>
      </w:r>
      <w:r w:rsidR="003505EC">
        <w:rPr>
          <w:sz w:val="24"/>
          <w:szCs w:val="24"/>
        </w:rPr>
        <w:t xml:space="preserve"> BiH na usvajanje. Za </w:t>
      </w:r>
      <w:r w:rsidRPr="003C1026">
        <w:rPr>
          <w:sz w:val="24"/>
          <w:szCs w:val="24"/>
        </w:rPr>
        <w:t>potrebe Komisije za izbjeglice i raseljene osobe</w:t>
      </w:r>
      <w:r w:rsidR="003505EC">
        <w:rPr>
          <w:sz w:val="24"/>
          <w:szCs w:val="24"/>
        </w:rPr>
        <w:t xml:space="preserve"> BiH, </w:t>
      </w:r>
      <w:r w:rsidRPr="003C1026">
        <w:rPr>
          <w:sz w:val="24"/>
          <w:szCs w:val="24"/>
        </w:rPr>
        <w:t xml:space="preserve">Ministarstva za ljudska prava i izbjeglice BiH, entitetskih ministarstava za izbjegle i raseljene osobe i Vlade BD i drugih strana dostavljane su razne vrste informacija i izvješća o financijskoj realizaciji projekata. </w:t>
      </w:r>
    </w:p>
    <w:p w:rsidR="00D75B29" w:rsidRPr="003C1026" w:rsidRDefault="00D75B29" w:rsidP="003C1026">
      <w:pPr>
        <w:jc w:val="both"/>
        <w:rPr>
          <w:sz w:val="24"/>
          <w:szCs w:val="24"/>
        </w:rPr>
      </w:pPr>
    </w:p>
    <w:p w:rsidR="00D75B29" w:rsidRPr="003505EC" w:rsidRDefault="00D75B29" w:rsidP="003C1026">
      <w:pPr>
        <w:jc w:val="both"/>
        <w:rPr>
          <w:sz w:val="22"/>
          <w:szCs w:val="22"/>
        </w:rPr>
      </w:pPr>
      <w:r w:rsidRPr="003505EC">
        <w:rPr>
          <w:sz w:val="22"/>
          <w:szCs w:val="22"/>
        </w:rPr>
        <w:t xml:space="preserve">PRORAČUNSKA </w:t>
      </w:r>
      <w:r w:rsidR="007C1B8D">
        <w:rPr>
          <w:sz w:val="22"/>
          <w:szCs w:val="22"/>
        </w:rPr>
        <w:t xml:space="preserve"> </w:t>
      </w:r>
      <w:r w:rsidRPr="003505EC">
        <w:rPr>
          <w:sz w:val="22"/>
          <w:szCs w:val="22"/>
        </w:rPr>
        <w:t>SREDSTVA</w:t>
      </w:r>
    </w:p>
    <w:p w:rsidR="003505EC" w:rsidRPr="003C1026" w:rsidRDefault="003505EC" w:rsidP="003C1026">
      <w:pPr>
        <w:jc w:val="both"/>
        <w:rPr>
          <w:sz w:val="24"/>
          <w:szCs w:val="24"/>
        </w:rPr>
      </w:pPr>
    </w:p>
    <w:p w:rsidR="00D75B29" w:rsidRPr="003C1026" w:rsidRDefault="00D75B29" w:rsidP="003C1026">
      <w:pPr>
        <w:jc w:val="both"/>
        <w:rPr>
          <w:sz w:val="24"/>
          <w:szCs w:val="24"/>
          <w:lang w:val="hr-HR"/>
        </w:rPr>
      </w:pPr>
      <w:r w:rsidRPr="003C1026">
        <w:rPr>
          <w:sz w:val="24"/>
          <w:szCs w:val="24"/>
          <w:lang w:val="hr-HR"/>
        </w:rPr>
        <w:t xml:space="preserve">Fond za povratak BiH posluje kao mali proračunski korisnik pod organizacijskim kodom 0306, identifikacijski broj 4200957250002. </w:t>
      </w:r>
    </w:p>
    <w:p w:rsidR="00D75B29" w:rsidRPr="003C1026" w:rsidRDefault="003505EC" w:rsidP="003C1026">
      <w:pPr>
        <w:jc w:val="both"/>
        <w:rPr>
          <w:sz w:val="24"/>
          <w:szCs w:val="24"/>
        </w:rPr>
      </w:pPr>
      <w:r>
        <w:rPr>
          <w:sz w:val="24"/>
          <w:szCs w:val="24"/>
        </w:rPr>
        <w:t>Ukupno</w:t>
      </w:r>
      <w:r w:rsidR="00D75B29" w:rsidRPr="003C1026">
        <w:rPr>
          <w:sz w:val="24"/>
          <w:szCs w:val="24"/>
        </w:rPr>
        <w:t xml:space="preserve"> odobreni proračun</w:t>
      </w:r>
      <w:r>
        <w:rPr>
          <w:sz w:val="24"/>
          <w:szCs w:val="24"/>
        </w:rPr>
        <w:t xml:space="preserve"> Fonda za povratak </w:t>
      </w:r>
      <w:r w:rsidR="00D75B29" w:rsidRPr="003C1026">
        <w:rPr>
          <w:sz w:val="24"/>
          <w:szCs w:val="24"/>
        </w:rPr>
        <w:t>za 2014. godinu je iznosio 457.000 KM, odnosno 452.000 KM nakon rebalansa, od čega je iznos od 449.500 KM odobren za tekuće izdatke, dok je iznos od 2.500,00 KM odobren za kapitalne izdatke.</w:t>
      </w:r>
    </w:p>
    <w:p w:rsidR="00D75B29" w:rsidRPr="003C1026" w:rsidRDefault="00D75B29" w:rsidP="003C1026">
      <w:pPr>
        <w:jc w:val="both"/>
        <w:rPr>
          <w:sz w:val="24"/>
          <w:szCs w:val="24"/>
        </w:rPr>
      </w:pPr>
      <w:r w:rsidRPr="003C1026">
        <w:rPr>
          <w:sz w:val="24"/>
          <w:szCs w:val="24"/>
        </w:rPr>
        <w:t>Obzirom da se evidentiranje rashoda i izdataka, odnosno poslovnih promje</w:t>
      </w:r>
      <w:r w:rsidR="00CC5548">
        <w:rPr>
          <w:sz w:val="24"/>
          <w:szCs w:val="24"/>
        </w:rPr>
        <w:t>na u Glavnoj knjizi vrši do 31.1.</w:t>
      </w:r>
      <w:r w:rsidRPr="003C1026">
        <w:rPr>
          <w:sz w:val="24"/>
          <w:szCs w:val="24"/>
        </w:rPr>
        <w:t>2014. godine, izvršenje proračuna će biti veće za iznos koji bude dan na</w:t>
      </w:r>
      <w:r w:rsidR="003505EC">
        <w:rPr>
          <w:sz w:val="24"/>
          <w:szCs w:val="24"/>
        </w:rPr>
        <w:t xml:space="preserve"> plaćanje i unos u ISFU sustav </w:t>
      </w:r>
      <w:r w:rsidRPr="003C1026">
        <w:rPr>
          <w:sz w:val="24"/>
          <w:szCs w:val="24"/>
        </w:rPr>
        <w:t>do kraja navedenog razdoblja.</w:t>
      </w:r>
    </w:p>
    <w:p w:rsidR="00D75B29" w:rsidRDefault="00D75B29" w:rsidP="00D75B29">
      <w:pPr>
        <w:rPr>
          <w:sz w:val="24"/>
          <w:szCs w:val="24"/>
        </w:rPr>
      </w:pPr>
    </w:p>
    <w:p w:rsidR="00A74536" w:rsidRPr="00C94AD8" w:rsidRDefault="00A74536" w:rsidP="00D75B29">
      <w:pPr>
        <w:rPr>
          <w:sz w:val="24"/>
          <w:szCs w:val="24"/>
        </w:rPr>
      </w:pPr>
    </w:p>
    <w:tbl>
      <w:tblPr>
        <w:tblW w:w="9203" w:type="dxa"/>
        <w:tblInd w:w="85" w:type="dxa"/>
        <w:tblLook w:val="04A0"/>
      </w:tblPr>
      <w:tblGrid>
        <w:gridCol w:w="688"/>
        <w:gridCol w:w="3467"/>
        <w:gridCol w:w="1598"/>
        <w:gridCol w:w="1833"/>
        <w:gridCol w:w="1617"/>
      </w:tblGrid>
      <w:tr w:rsidR="00D75B29" w:rsidRPr="00C94AD8" w:rsidTr="00DE04A7">
        <w:trPr>
          <w:trHeight w:val="330"/>
        </w:trPr>
        <w:tc>
          <w:tcPr>
            <w:tcW w:w="9203" w:type="dxa"/>
            <w:gridSpan w:val="5"/>
            <w:tcBorders>
              <w:top w:val="double" w:sz="6" w:space="0" w:color="auto"/>
              <w:left w:val="double" w:sz="6" w:space="0" w:color="auto"/>
              <w:bottom w:val="double" w:sz="6" w:space="0" w:color="auto"/>
              <w:right w:val="double" w:sz="6" w:space="0" w:color="000000"/>
            </w:tcBorders>
            <w:shd w:val="clear" w:color="auto" w:fill="D9D9D9" w:themeFill="background1" w:themeFillShade="D9"/>
            <w:vAlign w:val="center"/>
            <w:hideMark/>
          </w:tcPr>
          <w:p w:rsidR="00D75B29" w:rsidRPr="00D40039" w:rsidRDefault="00D75B29" w:rsidP="00DE04A7">
            <w:pPr>
              <w:jc w:val="center"/>
              <w:rPr>
                <w:bCs/>
                <w:lang w:eastAsia="bs-Latn-BA"/>
              </w:rPr>
            </w:pPr>
            <w:r w:rsidRPr="00D40039">
              <w:rPr>
                <w:bCs/>
                <w:lang w:eastAsia="bs-Latn-BA"/>
              </w:rPr>
              <w:t>IZVRŠENJE PRORAČUNA U RAZDOBLJU OD 1. 1. DO 31. 12. 2014. GODINE</w:t>
            </w:r>
          </w:p>
        </w:tc>
      </w:tr>
      <w:tr w:rsidR="00D75B29" w:rsidRPr="00C94AD8" w:rsidTr="00DE04A7">
        <w:trPr>
          <w:trHeight w:val="860"/>
        </w:trPr>
        <w:tc>
          <w:tcPr>
            <w:tcW w:w="688" w:type="dxa"/>
            <w:tcBorders>
              <w:top w:val="nil"/>
              <w:left w:val="single" w:sz="8" w:space="0" w:color="auto"/>
              <w:bottom w:val="single" w:sz="8" w:space="0" w:color="auto"/>
              <w:right w:val="single" w:sz="4" w:space="0" w:color="auto"/>
            </w:tcBorders>
            <w:shd w:val="clear" w:color="auto" w:fill="D9D9D9" w:themeFill="background1" w:themeFillShade="D9"/>
            <w:vAlign w:val="center"/>
            <w:hideMark/>
          </w:tcPr>
          <w:p w:rsidR="00D75B29" w:rsidRPr="00C94AD8" w:rsidRDefault="00D75B29" w:rsidP="00DE04A7">
            <w:pPr>
              <w:jc w:val="center"/>
              <w:rPr>
                <w:bCs/>
                <w:sz w:val="24"/>
                <w:szCs w:val="24"/>
                <w:lang w:eastAsia="bs-Latn-BA"/>
              </w:rPr>
            </w:pPr>
            <w:r w:rsidRPr="00C94AD8">
              <w:rPr>
                <w:bCs/>
                <w:sz w:val="24"/>
                <w:szCs w:val="24"/>
                <w:lang w:eastAsia="bs-Latn-BA"/>
              </w:rPr>
              <w:t>Red broj</w:t>
            </w:r>
          </w:p>
        </w:tc>
        <w:tc>
          <w:tcPr>
            <w:tcW w:w="3467" w:type="dxa"/>
            <w:tcBorders>
              <w:top w:val="nil"/>
              <w:left w:val="nil"/>
              <w:bottom w:val="single" w:sz="8" w:space="0" w:color="auto"/>
              <w:right w:val="single" w:sz="4" w:space="0" w:color="auto"/>
            </w:tcBorders>
            <w:shd w:val="clear" w:color="auto" w:fill="D9D9D9" w:themeFill="background1" w:themeFillShade="D9"/>
            <w:vAlign w:val="center"/>
            <w:hideMark/>
          </w:tcPr>
          <w:p w:rsidR="00D75B29" w:rsidRPr="00D40039" w:rsidRDefault="00D75B29" w:rsidP="00DE04A7">
            <w:pPr>
              <w:jc w:val="center"/>
              <w:rPr>
                <w:bCs/>
                <w:lang w:eastAsia="bs-Latn-BA"/>
              </w:rPr>
            </w:pPr>
            <w:r w:rsidRPr="00D40039">
              <w:rPr>
                <w:bCs/>
                <w:lang w:eastAsia="bs-Latn-BA"/>
              </w:rPr>
              <w:t>Vrsta rashoda</w:t>
            </w:r>
          </w:p>
        </w:tc>
        <w:tc>
          <w:tcPr>
            <w:tcW w:w="1598" w:type="dxa"/>
            <w:tcBorders>
              <w:top w:val="nil"/>
              <w:left w:val="nil"/>
              <w:bottom w:val="single" w:sz="8" w:space="0" w:color="auto"/>
              <w:right w:val="single" w:sz="8" w:space="0" w:color="auto"/>
            </w:tcBorders>
            <w:shd w:val="clear" w:color="auto" w:fill="D9D9D9" w:themeFill="background1" w:themeFillShade="D9"/>
            <w:vAlign w:val="center"/>
            <w:hideMark/>
          </w:tcPr>
          <w:p w:rsidR="00D75B29" w:rsidRPr="00D40039" w:rsidRDefault="00D75B29" w:rsidP="00DE04A7">
            <w:pPr>
              <w:jc w:val="center"/>
              <w:rPr>
                <w:bCs/>
                <w:lang w:eastAsia="bs-Latn-BA"/>
              </w:rPr>
            </w:pPr>
            <w:r w:rsidRPr="00D40039">
              <w:rPr>
                <w:bCs/>
                <w:lang w:eastAsia="bs-Latn-BA"/>
              </w:rPr>
              <w:t>Odobreno proračunom za tekuću godinu</w:t>
            </w:r>
          </w:p>
        </w:tc>
        <w:tc>
          <w:tcPr>
            <w:tcW w:w="1833" w:type="dxa"/>
            <w:tcBorders>
              <w:top w:val="nil"/>
              <w:left w:val="single" w:sz="4" w:space="0" w:color="auto"/>
              <w:bottom w:val="single" w:sz="8" w:space="0" w:color="auto"/>
              <w:right w:val="single" w:sz="4" w:space="0" w:color="auto"/>
            </w:tcBorders>
            <w:shd w:val="clear" w:color="auto" w:fill="D9D9D9" w:themeFill="background1" w:themeFillShade="D9"/>
            <w:vAlign w:val="center"/>
            <w:hideMark/>
          </w:tcPr>
          <w:p w:rsidR="00D75B29" w:rsidRPr="00D40039" w:rsidRDefault="00D75B29" w:rsidP="00DE04A7">
            <w:pPr>
              <w:jc w:val="center"/>
              <w:rPr>
                <w:bCs/>
                <w:lang w:eastAsia="bs-Latn-BA"/>
              </w:rPr>
            </w:pPr>
            <w:r w:rsidRPr="00D40039">
              <w:rPr>
                <w:bCs/>
                <w:lang w:eastAsia="bs-Latn-BA"/>
              </w:rPr>
              <w:t>Izvršenje proračuna u razdoblju</w:t>
            </w:r>
          </w:p>
        </w:tc>
        <w:tc>
          <w:tcPr>
            <w:tcW w:w="1617" w:type="dxa"/>
            <w:tcBorders>
              <w:top w:val="nil"/>
              <w:left w:val="nil"/>
              <w:bottom w:val="single" w:sz="8" w:space="0" w:color="auto"/>
              <w:right w:val="single" w:sz="4" w:space="0" w:color="auto"/>
            </w:tcBorders>
            <w:shd w:val="clear" w:color="auto" w:fill="D9D9D9" w:themeFill="background1" w:themeFillShade="D9"/>
            <w:vAlign w:val="center"/>
            <w:hideMark/>
          </w:tcPr>
          <w:p w:rsidR="00D75B29" w:rsidRPr="00D40039" w:rsidRDefault="00D75B29" w:rsidP="00DE04A7">
            <w:pPr>
              <w:jc w:val="center"/>
              <w:rPr>
                <w:bCs/>
                <w:lang w:eastAsia="bs-Latn-BA"/>
              </w:rPr>
            </w:pPr>
            <w:r w:rsidRPr="00D40039">
              <w:rPr>
                <w:bCs/>
                <w:lang w:eastAsia="bs-Latn-BA"/>
              </w:rPr>
              <w:t>Indeks izvršenja   (4/3)</w:t>
            </w:r>
          </w:p>
        </w:tc>
      </w:tr>
      <w:tr w:rsidR="00D75B29" w:rsidRPr="00C94AD8" w:rsidTr="00DE04A7">
        <w:trPr>
          <w:trHeight w:val="247"/>
        </w:trPr>
        <w:tc>
          <w:tcPr>
            <w:tcW w:w="688" w:type="dxa"/>
            <w:tcBorders>
              <w:top w:val="nil"/>
              <w:left w:val="single" w:sz="4" w:space="0" w:color="auto"/>
              <w:bottom w:val="single" w:sz="4" w:space="0" w:color="auto"/>
              <w:right w:val="single" w:sz="4" w:space="0" w:color="auto"/>
            </w:tcBorders>
            <w:shd w:val="clear" w:color="auto" w:fill="auto"/>
            <w:noWrap/>
            <w:vAlign w:val="bottom"/>
            <w:hideMark/>
          </w:tcPr>
          <w:p w:rsidR="00D75B29" w:rsidRPr="00C94AD8" w:rsidRDefault="00D75B29" w:rsidP="00DE04A7">
            <w:pPr>
              <w:jc w:val="center"/>
              <w:rPr>
                <w:sz w:val="24"/>
                <w:szCs w:val="24"/>
                <w:lang w:eastAsia="bs-Latn-BA"/>
              </w:rPr>
            </w:pPr>
            <w:r w:rsidRPr="00C94AD8">
              <w:rPr>
                <w:sz w:val="24"/>
                <w:szCs w:val="24"/>
                <w:lang w:eastAsia="bs-Latn-BA"/>
              </w:rPr>
              <w:t>1</w:t>
            </w:r>
          </w:p>
        </w:tc>
        <w:tc>
          <w:tcPr>
            <w:tcW w:w="3467" w:type="dxa"/>
            <w:tcBorders>
              <w:top w:val="nil"/>
              <w:left w:val="nil"/>
              <w:bottom w:val="single" w:sz="4" w:space="0" w:color="auto"/>
              <w:right w:val="single" w:sz="4" w:space="0" w:color="auto"/>
            </w:tcBorders>
            <w:shd w:val="clear" w:color="auto" w:fill="auto"/>
            <w:noWrap/>
            <w:vAlign w:val="bottom"/>
            <w:hideMark/>
          </w:tcPr>
          <w:p w:rsidR="00D75B29" w:rsidRPr="00D40039" w:rsidRDefault="00D75B29" w:rsidP="00DE04A7">
            <w:pPr>
              <w:jc w:val="center"/>
              <w:rPr>
                <w:lang w:eastAsia="bs-Latn-BA"/>
              </w:rPr>
            </w:pPr>
            <w:r w:rsidRPr="00D40039">
              <w:rPr>
                <w:lang w:eastAsia="bs-Latn-BA"/>
              </w:rPr>
              <w:t>2</w:t>
            </w:r>
          </w:p>
        </w:tc>
        <w:tc>
          <w:tcPr>
            <w:tcW w:w="1598" w:type="dxa"/>
            <w:tcBorders>
              <w:top w:val="nil"/>
              <w:left w:val="nil"/>
              <w:bottom w:val="single" w:sz="4" w:space="0" w:color="auto"/>
              <w:right w:val="single" w:sz="4" w:space="0" w:color="auto"/>
            </w:tcBorders>
            <w:shd w:val="clear" w:color="auto" w:fill="auto"/>
            <w:noWrap/>
            <w:vAlign w:val="bottom"/>
            <w:hideMark/>
          </w:tcPr>
          <w:p w:rsidR="00D75B29" w:rsidRPr="00D40039" w:rsidRDefault="00D75B29" w:rsidP="00DE04A7">
            <w:pPr>
              <w:jc w:val="center"/>
              <w:rPr>
                <w:lang w:eastAsia="bs-Latn-BA"/>
              </w:rPr>
            </w:pPr>
            <w:r w:rsidRPr="00D40039">
              <w:rPr>
                <w:lang w:eastAsia="bs-Latn-BA"/>
              </w:rPr>
              <w:t>3</w:t>
            </w:r>
          </w:p>
        </w:tc>
        <w:tc>
          <w:tcPr>
            <w:tcW w:w="1833" w:type="dxa"/>
            <w:tcBorders>
              <w:top w:val="nil"/>
              <w:left w:val="nil"/>
              <w:bottom w:val="single" w:sz="4" w:space="0" w:color="auto"/>
              <w:right w:val="single" w:sz="4" w:space="0" w:color="auto"/>
            </w:tcBorders>
            <w:shd w:val="clear" w:color="auto" w:fill="auto"/>
            <w:noWrap/>
            <w:vAlign w:val="bottom"/>
            <w:hideMark/>
          </w:tcPr>
          <w:p w:rsidR="00D75B29" w:rsidRPr="00D40039" w:rsidRDefault="00D75B29" w:rsidP="00DE04A7">
            <w:pPr>
              <w:jc w:val="center"/>
              <w:rPr>
                <w:lang w:eastAsia="bs-Latn-BA"/>
              </w:rPr>
            </w:pPr>
            <w:r w:rsidRPr="00D40039">
              <w:rPr>
                <w:lang w:eastAsia="bs-Latn-BA"/>
              </w:rPr>
              <w:t>4</w:t>
            </w:r>
          </w:p>
        </w:tc>
        <w:tc>
          <w:tcPr>
            <w:tcW w:w="1617" w:type="dxa"/>
            <w:tcBorders>
              <w:top w:val="nil"/>
              <w:left w:val="nil"/>
              <w:bottom w:val="single" w:sz="4" w:space="0" w:color="auto"/>
              <w:right w:val="single" w:sz="4" w:space="0" w:color="auto"/>
            </w:tcBorders>
            <w:shd w:val="clear" w:color="auto" w:fill="auto"/>
            <w:noWrap/>
            <w:vAlign w:val="bottom"/>
            <w:hideMark/>
          </w:tcPr>
          <w:p w:rsidR="00D75B29" w:rsidRPr="00D40039" w:rsidRDefault="00D75B29" w:rsidP="00DE04A7">
            <w:pPr>
              <w:jc w:val="center"/>
              <w:rPr>
                <w:lang w:eastAsia="bs-Latn-BA"/>
              </w:rPr>
            </w:pPr>
            <w:r w:rsidRPr="00D40039">
              <w:rPr>
                <w:lang w:eastAsia="bs-Latn-BA"/>
              </w:rPr>
              <w:t>5</w:t>
            </w:r>
          </w:p>
        </w:tc>
      </w:tr>
      <w:tr w:rsidR="00D75B29" w:rsidRPr="00C94AD8" w:rsidTr="00DE04A7">
        <w:trPr>
          <w:trHeight w:val="300"/>
        </w:trPr>
        <w:tc>
          <w:tcPr>
            <w:tcW w:w="68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D75B29" w:rsidRPr="00C94AD8" w:rsidRDefault="00D75B29" w:rsidP="00DE04A7">
            <w:pPr>
              <w:jc w:val="center"/>
              <w:rPr>
                <w:bCs/>
                <w:i/>
                <w:sz w:val="24"/>
                <w:szCs w:val="24"/>
                <w:lang w:eastAsia="bs-Latn-BA"/>
              </w:rPr>
            </w:pPr>
            <w:r w:rsidRPr="00C94AD8">
              <w:rPr>
                <w:bCs/>
                <w:i/>
                <w:sz w:val="24"/>
                <w:szCs w:val="24"/>
                <w:lang w:eastAsia="bs-Latn-BA"/>
              </w:rPr>
              <w:t>I</w:t>
            </w:r>
          </w:p>
        </w:tc>
        <w:tc>
          <w:tcPr>
            <w:tcW w:w="3467" w:type="dxa"/>
            <w:tcBorders>
              <w:top w:val="nil"/>
              <w:left w:val="nil"/>
              <w:bottom w:val="single" w:sz="4" w:space="0" w:color="auto"/>
              <w:right w:val="single" w:sz="4" w:space="0" w:color="auto"/>
            </w:tcBorders>
            <w:shd w:val="clear" w:color="auto" w:fill="D9D9D9" w:themeFill="background1" w:themeFillShade="D9"/>
            <w:vAlign w:val="center"/>
            <w:hideMark/>
          </w:tcPr>
          <w:p w:rsidR="00D75B29" w:rsidRPr="00D40039" w:rsidRDefault="00D75B29" w:rsidP="00DE04A7">
            <w:pPr>
              <w:rPr>
                <w:bCs/>
                <w:i/>
                <w:lang w:eastAsia="bs-Latn-BA"/>
              </w:rPr>
            </w:pPr>
            <w:r w:rsidRPr="00D40039">
              <w:rPr>
                <w:bCs/>
                <w:i/>
                <w:lang w:eastAsia="bs-Latn-BA"/>
              </w:rPr>
              <w:t>Tekući izdaci</w:t>
            </w:r>
          </w:p>
        </w:tc>
        <w:tc>
          <w:tcPr>
            <w:tcW w:w="1598" w:type="dxa"/>
            <w:tcBorders>
              <w:top w:val="nil"/>
              <w:left w:val="nil"/>
              <w:bottom w:val="single" w:sz="4" w:space="0" w:color="auto"/>
              <w:right w:val="single" w:sz="4" w:space="0" w:color="auto"/>
            </w:tcBorders>
            <w:shd w:val="clear" w:color="auto" w:fill="D9D9D9" w:themeFill="background1" w:themeFillShade="D9"/>
            <w:vAlign w:val="center"/>
            <w:hideMark/>
          </w:tcPr>
          <w:p w:rsidR="00D75B29" w:rsidRPr="00D40039" w:rsidRDefault="00D75B29" w:rsidP="00DE04A7">
            <w:pPr>
              <w:jc w:val="right"/>
              <w:rPr>
                <w:bCs/>
                <w:i/>
                <w:lang w:eastAsia="bs-Latn-BA"/>
              </w:rPr>
            </w:pPr>
            <w:r w:rsidRPr="00D40039">
              <w:rPr>
                <w:bCs/>
                <w:i/>
                <w:lang w:eastAsia="bs-Latn-BA"/>
              </w:rPr>
              <w:t>449.500</w:t>
            </w:r>
          </w:p>
        </w:tc>
        <w:tc>
          <w:tcPr>
            <w:tcW w:w="1833" w:type="dxa"/>
            <w:tcBorders>
              <w:top w:val="nil"/>
              <w:left w:val="nil"/>
              <w:bottom w:val="single" w:sz="4" w:space="0" w:color="auto"/>
              <w:right w:val="single" w:sz="4" w:space="0" w:color="auto"/>
            </w:tcBorders>
            <w:shd w:val="clear" w:color="auto" w:fill="D9D9D9" w:themeFill="background1" w:themeFillShade="D9"/>
            <w:vAlign w:val="center"/>
          </w:tcPr>
          <w:p w:rsidR="00D75B29" w:rsidRPr="00D40039" w:rsidRDefault="00D75B29" w:rsidP="00DE04A7">
            <w:pPr>
              <w:jc w:val="right"/>
              <w:rPr>
                <w:bCs/>
                <w:i/>
                <w:lang w:eastAsia="bs-Latn-BA"/>
              </w:rPr>
            </w:pPr>
            <w:r w:rsidRPr="00D40039">
              <w:rPr>
                <w:bCs/>
                <w:i/>
                <w:lang w:eastAsia="bs-Latn-BA"/>
              </w:rPr>
              <w:t>387.636</w:t>
            </w:r>
          </w:p>
        </w:tc>
        <w:tc>
          <w:tcPr>
            <w:tcW w:w="1617" w:type="dxa"/>
            <w:tcBorders>
              <w:top w:val="nil"/>
              <w:left w:val="nil"/>
              <w:bottom w:val="single" w:sz="4" w:space="0" w:color="auto"/>
              <w:right w:val="single" w:sz="4" w:space="0" w:color="auto"/>
            </w:tcBorders>
            <w:shd w:val="clear" w:color="auto" w:fill="D9D9D9" w:themeFill="background1" w:themeFillShade="D9"/>
            <w:vAlign w:val="center"/>
          </w:tcPr>
          <w:p w:rsidR="00D75B29" w:rsidRPr="00D40039" w:rsidRDefault="00D75B29" w:rsidP="00DE04A7">
            <w:pPr>
              <w:jc w:val="right"/>
              <w:rPr>
                <w:bCs/>
                <w:i/>
                <w:lang w:eastAsia="bs-Latn-BA"/>
              </w:rPr>
            </w:pPr>
            <w:r w:rsidRPr="00D40039">
              <w:rPr>
                <w:bCs/>
                <w:i/>
                <w:lang w:eastAsia="bs-Latn-BA"/>
              </w:rPr>
              <w:t>86</w:t>
            </w:r>
          </w:p>
        </w:tc>
      </w:tr>
      <w:tr w:rsidR="00D75B29" w:rsidRPr="00C94AD8" w:rsidTr="00DE04A7">
        <w:trPr>
          <w:trHeight w:val="285"/>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D75B29" w:rsidRPr="00C94AD8" w:rsidRDefault="00D75B29" w:rsidP="00DE04A7">
            <w:pPr>
              <w:jc w:val="center"/>
              <w:rPr>
                <w:sz w:val="24"/>
                <w:szCs w:val="24"/>
                <w:lang w:eastAsia="bs-Latn-BA"/>
              </w:rPr>
            </w:pPr>
            <w:r w:rsidRPr="00C94AD8">
              <w:rPr>
                <w:sz w:val="24"/>
                <w:szCs w:val="24"/>
                <w:lang w:eastAsia="bs-Latn-BA"/>
              </w:rPr>
              <w:t>1.</w:t>
            </w:r>
          </w:p>
        </w:tc>
        <w:tc>
          <w:tcPr>
            <w:tcW w:w="3467" w:type="dxa"/>
            <w:tcBorders>
              <w:top w:val="nil"/>
              <w:left w:val="nil"/>
              <w:bottom w:val="single" w:sz="4" w:space="0" w:color="auto"/>
              <w:right w:val="single" w:sz="4" w:space="0" w:color="auto"/>
            </w:tcBorders>
            <w:shd w:val="clear" w:color="auto" w:fill="auto"/>
            <w:vAlign w:val="center"/>
            <w:hideMark/>
          </w:tcPr>
          <w:p w:rsidR="00D75B29" w:rsidRPr="00D40039" w:rsidRDefault="00D75B29" w:rsidP="00DE04A7">
            <w:pPr>
              <w:rPr>
                <w:lang w:eastAsia="bs-Latn-BA"/>
              </w:rPr>
            </w:pPr>
            <w:r w:rsidRPr="00D40039">
              <w:rPr>
                <w:lang w:eastAsia="bs-Latn-BA"/>
              </w:rPr>
              <w:t>Bruto plaće i naknade</w:t>
            </w:r>
          </w:p>
        </w:tc>
        <w:tc>
          <w:tcPr>
            <w:tcW w:w="1598" w:type="dxa"/>
            <w:tcBorders>
              <w:top w:val="nil"/>
              <w:left w:val="nil"/>
              <w:bottom w:val="single" w:sz="4" w:space="0" w:color="auto"/>
              <w:right w:val="single" w:sz="4" w:space="0" w:color="auto"/>
            </w:tcBorders>
            <w:shd w:val="clear" w:color="auto" w:fill="auto"/>
            <w:vAlign w:val="center"/>
            <w:hideMark/>
          </w:tcPr>
          <w:p w:rsidR="00D75B29" w:rsidRPr="00D40039" w:rsidRDefault="00D75B29" w:rsidP="00DE04A7">
            <w:pPr>
              <w:jc w:val="right"/>
              <w:rPr>
                <w:lang w:eastAsia="bs-Latn-BA"/>
              </w:rPr>
            </w:pPr>
            <w:r w:rsidRPr="00D40039">
              <w:rPr>
                <w:lang w:eastAsia="bs-Latn-BA"/>
              </w:rPr>
              <w:t>349.000</w:t>
            </w:r>
          </w:p>
        </w:tc>
        <w:tc>
          <w:tcPr>
            <w:tcW w:w="1833" w:type="dxa"/>
            <w:tcBorders>
              <w:top w:val="nil"/>
              <w:left w:val="nil"/>
              <w:bottom w:val="single" w:sz="4" w:space="0" w:color="auto"/>
              <w:right w:val="single" w:sz="4" w:space="0" w:color="auto"/>
            </w:tcBorders>
            <w:shd w:val="clear" w:color="auto" w:fill="auto"/>
            <w:vAlign w:val="center"/>
          </w:tcPr>
          <w:p w:rsidR="00D75B29" w:rsidRPr="00D40039" w:rsidRDefault="00D75B29" w:rsidP="00DE04A7">
            <w:pPr>
              <w:jc w:val="right"/>
              <w:rPr>
                <w:lang w:eastAsia="bs-Latn-BA"/>
              </w:rPr>
            </w:pPr>
            <w:r w:rsidRPr="00D40039">
              <w:rPr>
                <w:lang w:eastAsia="bs-Latn-BA"/>
              </w:rPr>
              <w:t>311.369</w:t>
            </w:r>
          </w:p>
        </w:tc>
        <w:tc>
          <w:tcPr>
            <w:tcW w:w="1617" w:type="dxa"/>
            <w:tcBorders>
              <w:top w:val="nil"/>
              <w:left w:val="nil"/>
              <w:bottom w:val="single" w:sz="4" w:space="0" w:color="auto"/>
              <w:right w:val="single" w:sz="4" w:space="0" w:color="auto"/>
            </w:tcBorders>
            <w:shd w:val="clear" w:color="auto" w:fill="auto"/>
            <w:vAlign w:val="center"/>
          </w:tcPr>
          <w:p w:rsidR="00D75B29" w:rsidRPr="00D40039" w:rsidRDefault="00D75B29" w:rsidP="00DE04A7">
            <w:pPr>
              <w:jc w:val="right"/>
              <w:rPr>
                <w:bCs/>
                <w:lang w:eastAsia="bs-Latn-BA"/>
              </w:rPr>
            </w:pPr>
            <w:r w:rsidRPr="00D40039">
              <w:rPr>
                <w:bCs/>
                <w:lang w:eastAsia="bs-Latn-BA"/>
              </w:rPr>
              <w:t>89</w:t>
            </w:r>
          </w:p>
        </w:tc>
      </w:tr>
      <w:tr w:rsidR="00D75B29" w:rsidRPr="00C94AD8" w:rsidTr="00DE04A7">
        <w:trPr>
          <w:trHeight w:val="285"/>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D75B29" w:rsidRPr="00C94AD8" w:rsidRDefault="00D75B29" w:rsidP="00DE04A7">
            <w:pPr>
              <w:jc w:val="center"/>
              <w:rPr>
                <w:sz w:val="24"/>
                <w:szCs w:val="24"/>
                <w:lang w:eastAsia="bs-Latn-BA"/>
              </w:rPr>
            </w:pPr>
            <w:r w:rsidRPr="00C94AD8">
              <w:rPr>
                <w:sz w:val="24"/>
                <w:szCs w:val="24"/>
                <w:lang w:eastAsia="bs-Latn-BA"/>
              </w:rPr>
              <w:t>2.</w:t>
            </w:r>
          </w:p>
        </w:tc>
        <w:tc>
          <w:tcPr>
            <w:tcW w:w="3467" w:type="dxa"/>
            <w:tcBorders>
              <w:top w:val="nil"/>
              <w:left w:val="nil"/>
              <w:bottom w:val="single" w:sz="4" w:space="0" w:color="auto"/>
              <w:right w:val="single" w:sz="4" w:space="0" w:color="auto"/>
            </w:tcBorders>
            <w:shd w:val="clear" w:color="auto" w:fill="auto"/>
            <w:vAlign w:val="center"/>
            <w:hideMark/>
          </w:tcPr>
          <w:p w:rsidR="00D75B29" w:rsidRPr="00D40039" w:rsidRDefault="00D75B29" w:rsidP="00DE04A7">
            <w:pPr>
              <w:rPr>
                <w:lang w:eastAsia="bs-Latn-BA"/>
              </w:rPr>
            </w:pPr>
            <w:r w:rsidRPr="00D40039">
              <w:rPr>
                <w:lang w:eastAsia="bs-Latn-BA"/>
              </w:rPr>
              <w:t>Naknade troškova zaposlenih</w:t>
            </w:r>
          </w:p>
        </w:tc>
        <w:tc>
          <w:tcPr>
            <w:tcW w:w="1598" w:type="dxa"/>
            <w:tcBorders>
              <w:top w:val="nil"/>
              <w:left w:val="nil"/>
              <w:bottom w:val="single" w:sz="4" w:space="0" w:color="auto"/>
              <w:right w:val="single" w:sz="4" w:space="0" w:color="auto"/>
            </w:tcBorders>
            <w:shd w:val="clear" w:color="auto" w:fill="auto"/>
            <w:vAlign w:val="center"/>
            <w:hideMark/>
          </w:tcPr>
          <w:p w:rsidR="00D75B29" w:rsidRPr="00D40039" w:rsidRDefault="00D75B29" w:rsidP="00DE04A7">
            <w:pPr>
              <w:jc w:val="right"/>
              <w:rPr>
                <w:lang w:eastAsia="bs-Latn-BA"/>
              </w:rPr>
            </w:pPr>
            <w:r w:rsidRPr="00D40039">
              <w:rPr>
                <w:lang w:eastAsia="bs-Latn-BA"/>
              </w:rPr>
              <w:t>39.500</w:t>
            </w:r>
          </w:p>
        </w:tc>
        <w:tc>
          <w:tcPr>
            <w:tcW w:w="1833" w:type="dxa"/>
            <w:tcBorders>
              <w:top w:val="nil"/>
              <w:left w:val="nil"/>
              <w:bottom w:val="single" w:sz="4" w:space="0" w:color="auto"/>
              <w:right w:val="single" w:sz="4" w:space="0" w:color="auto"/>
            </w:tcBorders>
            <w:shd w:val="clear" w:color="auto" w:fill="auto"/>
            <w:vAlign w:val="center"/>
          </w:tcPr>
          <w:p w:rsidR="00D75B29" w:rsidRPr="00D40039" w:rsidRDefault="00D75B29" w:rsidP="00DE04A7">
            <w:pPr>
              <w:jc w:val="right"/>
              <w:rPr>
                <w:lang w:eastAsia="bs-Latn-BA"/>
              </w:rPr>
            </w:pPr>
            <w:r w:rsidRPr="00D40039">
              <w:rPr>
                <w:lang w:eastAsia="bs-Latn-BA"/>
              </w:rPr>
              <w:t>31.888</w:t>
            </w:r>
          </w:p>
        </w:tc>
        <w:tc>
          <w:tcPr>
            <w:tcW w:w="1617" w:type="dxa"/>
            <w:tcBorders>
              <w:top w:val="nil"/>
              <w:left w:val="nil"/>
              <w:bottom w:val="single" w:sz="4" w:space="0" w:color="auto"/>
              <w:right w:val="single" w:sz="4" w:space="0" w:color="auto"/>
            </w:tcBorders>
            <w:shd w:val="clear" w:color="auto" w:fill="auto"/>
            <w:vAlign w:val="center"/>
          </w:tcPr>
          <w:p w:rsidR="00D75B29" w:rsidRPr="00D40039" w:rsidRDefault="00D75B29" w:rsidP="00DE04A7">
            <w:pPr>
              <w:jc w:val="right"/>
              <w:rPr>
                <w:bCs/>
                <w:lang w:eastAsia="bs-Latn-BA"/>
              </w:rPr>
            </w:pPr>
            <w:r w:rsidRPr="00D40039">
              <w:rPr>
                <w:bCs/>
                <w:lang w:eastAsia="bs-Latn-BA"/>
              </w:rPr>
              <w:t>81</w:t>
            </w:r>
          </w:p>
        </w:tc>
      </w:tr>
      <w:tr w:rsidR="00D75B29" w:rsidRPr="00C94AD8" w:rsidTr="00DE04A7">
        <w:trPr>
          <w:trHeight w:val="285"/>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D75B29" w:rsidRPr="00C94AD8" w:rsidRDefault="00D75B29" w:rsidP="00DE04A7">
            <w:pPr>
              <w:jc w:val="center"/>
              <w:rPr>
                <w:sz w:val="24"/>
                <w:szCs w:val="24"/>
                <w:lang w:eastAsia="bs-Latn-BA"/>
              </w:rPr>
            </w:pPr>
            <w:r w:rsidRPr="00C94AD8">
              <w:rPr>
                <w:sz w:val="24"/>
                <w:szCs w:val="24"/>
                <w:lang w:eastAsia="bs-Latn-BA"/>
              </w:rPr>
              <w:t>3.</w:t>
            </w:r>
          </w:p>
        </w:tc>
        <w:tc>
          <w:tcPr>
            <w:tcW w:w="3467" w:type="dxa"/>
            <w:tcBorders>
              <w:top w:val="nil"/>
              <w:left w:val="nil"/>
              <w:bottom w:val="single" w:sz="4" w:space="0" w:color="auto"/>
              <w:right w:val="single" w:sz="4" w:space="0" w:color="auto"/>
            </w:tcBorders>
            <w:shd w:val="clear" w:color="auto" w:fill="auto"/>
            <w:vAlign w:val="center"/>
            <w:hideMark/>
          </w:tcPr>
          <w:p w:rsidR="00D75B29" w:rsidRPr="00D40039" w:rsidRDefault="00D75B29" w:rsidP="00DE04A7">
            <w:pPr>
              <w:rPr>
                <w:lang w:eastAsia="bs-Latn-BA"/>
              </w:rPr>
            </w:pPr>
            <w:r w:rsidRPr="00D40039">
              <w:rPr>
                <w:lang w:eastAsia="bs-Latn-BA"/>
              </w:rPr>
              <w:t xml:space="preserve">Putni troškovi </w:t>
            </w:r>
          </w:p>
        </w:tc>
        <w:tc>
          <w:tcPr>
            <w:tcW w:w="1598" w:type="dxa"/>
            <w:tcBorders>
              <w:top w:val="nil"/>
              <w:left w:val="nil"/>
              <w:bottom w:val="single" w:sz="4" w:space="0" w:color="auto"/>
              <w:right w:val="single" w:sz="4" w:space="0" w:color="auto"/>
            </w:tcBorders>
            <w:shd w:val="clear" w:color="auto" w:fill="auto"/>
            <w:vAlign w:val="center"/>
            <w:hideMark/>
          </w:tcPr>
          <w:p w:rsidR="00D75B29" w:rsidRPr="00D40039" w:rsidRDefault="00D75B29" w:rsidP="00DE04A7">
            <w:pPr>
              <w:jc w:val="right"/>
              <w:rPr>
                <w:lang w:eastAsia="bs-Latn-BA"/>
              </w:rPr>
            </w:pPr>
            <w:r w:rsidRPr="00D40039">
              <w:rPr>
                <w:lang w:eastAsia="bs-Latn-BA"/>
              </w:rPr>
              <w:t>8.000</w:t>
            </w:r>
          </w:p>
        </w:tc>
        <w:tc>
          <w:tcPr>
            <w:tcW w:w="1833" w:type="dxa"/>
            <w:tcBorders>
              <w:top w:val="nil"/>
              <w:left w:val="nil"/>
              <w:bottom w:val="single" w:sz="4" w:space="0" w:color="auto"/>
              <w:right w:val="single" w:sz="4" w:space="0" w:color="auto"/>
            </w:tcBorders>
            <w:shd w:val="clear" w:color="auto" w:fill="auto"/>
            <w:vAlign w:val="center"/>
          </w:tcPr>
          <w:p w:rsidR="00D75B29" w:rsidRPr="00D40039" w:rsidRDefault="00D75B29" w:rsidP="00DE04A7">
            <w:pPr>
              <w:jc w:val="right"/>
              <w:rPr>
                <w:lang w:eastAsia="bs-Latn-BA"/>
              </w:rPr>
            </w:pPr>
            <w:r w:rsidRPr="00D40039">
              <w:rPr>
                <w:lang w:eastAsia="bs-Latn-BA"/>
              </w:rPr>
              <w:t>5.119</w:t>
            </w:r>
          </w:p>
        </w:tc>
        <w:tc>
          <w:tcPr>
            <w:tcW w:w="1617" w:type="dxa"/>
            <w:tcBorders>
              <w:top w:val="nil"/>
              <w:left w:val="nil"/>
              <w:bottom w:val="single" w:sz="4" w:space="0" w:color="auto"/>
              <w:right w:val="single" w:sz="4" w:space="0" w:color="auto"/>
            </w:tcBorders>
            <w:shd w:val="clear" w:color="auto" w:fill="auto"/>
            <w:vAlign w:val="center"/>
          </w:tcPr>
          <w:p w:rsidR="00D75B29" w:rsidRPr="00D40039" w:rsidRDefault="00D75B29" w:rsidP="00DE04A7">
            <w:pPr>
              <w:jc w:val="right"/>
              <w:rPr>
                <w:bCs/>
                <w:lang w:eastAsia="bs-Latn-BA"/>
              </w:rPr>
            </w:pPr>
            <w:r w:rsidRPr="00D40039">
              <w:rPr>
                <w:bCs/>
                <w:lang w:eastAsia="bs-Latn-BA"/>
              </w:rPr>
              <w:t>64</w:t>
            </w:r>
          </w:p>
        </w:tc>
      </w:tr>
      <w:tr w:rsidR="00D75B29" w:rsidRPr="00C94AD8" w:rsidTr="00DE04A7">
        <w:trPr>
          <w:trHeight w:val="285"/>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D75B29" w:rsidRPr="00C94AD8" w:rsidRDefault="00D75B29" w:rsidP="00DE04A7">
            <w:pPr>
              <w:jc w:val="center"/>
              <w:rPr>
                <w:sz w:val="24"/>
                <w:szCs w:val="24"/>
                <w:lang w:eastAsia="bs-Latn-BA"/>
              </w:rPr>
            </w:pPr>
            <w:r w:rsidRPr="00C94AD8">
              <w:rPr>
                <w:sz w:val="24"/>
                <w:szCs w:val="24"/>
                <w:lang w:eastAsia="bs-Latn-BA"/>
              </w:rPr>
              <w:t>4.</w:t>
            </w:r>
          </w:p>
        </w:tc>
        <w:tc>
          <w:tcPr>
            <w:tcW w:w="3467" w:type="dxa"/>
            <w:tcBorders>
              <w:top w:val="nil"/>
              <w:left w:val="nil"/>
              <w:bottom w:val="single" w:sz="4" w:space="0" w:color="auto"/>
              <w:right w:val="single" w:sz="4" w:space="0" w:color="auto"/>
            </w:tcBorders>
            <w:shd w:val="clear" w:color="auto" w:fill="auto"/>
            <w:vAlign w:val="center"/>
            <w:hideMark/>
          </w:tcPr>
          <w:p w:rsidR="00D75B29" w:rsidRPr="00D40039" w:rsidRDefault="00D75B29" w:rsidP="00DE04A7">
            <w:pPr>
              <w:rPr>
                <w:lang w:eastAsia="bs-Latn-BA"/>
              </w:rPr>
            </w:pPr>
            <w:r w:rsidRPr="00D40039">
              <w:rPr>
                <w:lang w:eastAsia="bs-Latn-BA"/>
              </w:rPr>
              <w:t>Izdaci telefonskih i pošt. usluga</w:t>
            </w:r>
          </w:p>
        </w:tc>
        <w:tc>
          <w:tcPr>
            <w:tcW w:w="1598" w:type="dxa"/>
            <w:tcBorders>
              <w:top w:val="nil"/>
              <w:left w:val="nil"/>
              <w:bottom w:val="single" w:sz="4" w:space="0" w:color="auto"/>
              <w:right w:val="single" w:sz="4" w:space="0" w:color="auto"/>
            </w:tcBorders>
            <w:shd w:val="clear" w:color="auto" w:fill="auto"/>
            <w:vAlign w:val="center"/>
            <w:hideMark/>
          </w:tcPr>
          <w:p w:rsidR="00D75B29" w:rsidRPr="00D40039" w:rsidRDefault="00D75B29" w:rsidP="00DE04A7">
            <w:pPr>
              <w:jc w:val="right"/>
              <w:rPr>
                <w:lang w:eastAsia="bs-Latn-BA"/>
              </w:rPr>
            </w:pPr>
            <w:r w:rsidRPr="00D40039">
              <w:rPr>
                <w:lang w:eastAsia="bs-Latn-BA"/>
              </w:rPr>
              <w:t>13.000</w:t>
            </w:r>
          </w:p>
        </w:tc>
        <w:tc>
          <w:tcPr>
            <w:tcW w:w="1833" w:type="dxa"/>
            <w:tcBorders>
              <w:top w:val="nil"/>
              <w:left w:val="nil"/>
              <w:bottom w:val="single" w:sz="4" w:space="0" w:color="auto"/>
              <w:right w:val="single" w:sz="4" w:space="0" w:color="auto"/>
            </w:tcBorders>
            <w:shd w:val="clear" w:color="auto" w:fill="auto"/>
            <w:vAlign w:val="center"/>
          </w:tcPr>
          <w:p w:rsidR="00D75B29" w:rsidRPr="00D40039" w:rsidRDefault="00D75B29" w:rsidP="00DE04A7">
            <w:pPr>
              <w:jc w:val="right"/>
              <w:rPr>
                <w:lang w:eastAsia="bs-Latn-BA"/>
              </w:rPr>
            </w:pPr>
            <w:r w:rsidRPr="00D40039">
              <w:rPr>
                <w:lang w:eastAsia="bs-Latn-BA"/>
              </w:rPr>
              <w:t>10.784</w:t>
            </w:r>
          </w:p>
        </w:tc>
        <w:tc>
          <w:tcPr>
            <w:tcW w:w="1617" w:type="dxa"/>
            <w:tcBorders>
              <w:top w:val="nil"/>
              <w:left w:val="nil"/>
              <w:bottom w:val="single" w:sz="4" w:space="0" w:color="auto"/>
              <w:right w:val="single" w:sz="4" w:space="0" w:color="auto"/>
            </w:tcBorders>
            <w:shd w:val="clear" w:color="auto" w:fill="auto"/>
            <w:vAlign w:val="center"/>
          </w:tcPr>
          <w:p w:rsidR="00D75B29" w:rsidRPr="00D40039" w:rsidRDefault="00D75B29" w:rsidP="00DE04A7">
            <w:pPr>
              <w:jc w:val="right"/>
              <w:rPr>
                <w:bCs/>
                <w:lang w:eastAsia="bs-Latn-BA"/>
              </w:rPr>
            </w:pPr>
            <w:r w:rsidRPr="00D40039">
              <w:rPr>
                <w:bCs/>
                <w:lang w:eastAsia="bs-Latn-BA"/>
              </w:rPr>
              <w:t>83</w:t>
            </w:r>
          </w:p>
        </w:tc>
      </w:tr>
      <w:tr w:rsidR="00D75B29" w:rsidRPr="00C94AD8" w:rsidTr="00DE04A7">
        <w:trPr>
          <w:trHeight w:val="285"/>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D75B29" w:rsidRPr="00C94AD8" w:rsidRDefault="00D75B29" w:rsidP="00DE04A7">
            <w:pPr>
              <w:jc w:val="center"/>
              <w:rPr>
                <w:sz w:val="24"/>
                <w:szCs w:val="24"/>
                <w:lang w:eastAsia="bs-Latn-BA"/>
              </w:rPr>
            </w:pPr>
            <w:r w:rsidRPr="00C94AD8">
              <w:rPr>
                <w:sz w:val="24"/>
                <w:szCs w:val="24"/>
                <w:lang w:eastAsia="bs-Latn-BA"/>
              </w:rPr>
              <w:t>5.</w:t>
            </w:r>
          </w:p>
        </w:tc>
        <w:tc>
          <w:tcPr>
            <w:tcW w:w="3467" w:type="dxa"/>
            <w:tcBorders>
              <w:top w:val="nil"/>
              <w:left w:val="nil"/>
              <w:bottom w:val="single" w:sz="4" w:space="0" w:color="auto"/>
              <w:right w:val="single" w:sz="4" w:space="0" w:color="auto"/>
            </w:tcBorders>
            <w:shd w:val="clear" w:color="auto" w:fill="auto"/>
            <w:vAlign w:val="center"/>
            <w:hideMark/>
          </w:tcPr>
          <w:p w:rsidR="00D75B29" w:rsidRPr="00D40039" w:rsidRDefault="00D75B29" w:rsidP="00DE04A7">
            <w:pPr>
              <w:rPr>
                <w:lang w:eastAsia="bs-Latn-BA"/>
              </w:rPr>
            </w:pPr>
            <w:r w:rsidRPr="00D40039">
              <w:rPr>
                <w:lang w:eastAsia="bs-Latn-BA"/>
              </w:rPr>
              <w:t>Izdaci za energiju i kom. usluge</w:t>
            </w:r>
          </w:p>
        </w:tc>
        <w:tc>
          <w:tcPr>
            <w:tcW w:w="1598" w:type="dxa"/>
            <w:tcBorders>
              <w:top w:val="nil"/>
              <w:left w:val="nil"/>
              <w:bottom w:val="single" w:sz="4" w:space="0" w:color="auto"/>
              <w:right w:val="single" w:sz="4" w:space="0" w:color="auto"/>
            </w:tcBorders>
            <w:shd w:val="clear" w:color="auto" w:fill="auto"/>
            <w:vAlign w:val="center"/>
            <w:hideMark/>
          </w:tcPr>
          <w:p w:rsidR="00D75B29" w:rsidRPr="00D40039" w:rsidRDefault="00D75B29" w:rsidP="00DE04A7">
            <w:pPr>
              <w:jc w:val="right"/>
              <w:rPr>
                <w:lang w:eastAsia="bs-Latn-BA"/>
              </w:rPr>
            </w:pPr>
            <w:r w:rsidRPr="00D40039">
              <w:rPr>
                <w:lang w:eastAsia="bs-Latn-BA"/>
              </w:rPr>
              <w:t>0,00</w:t>
            </w:r>
          </w:p>
        </w:tc>
        <w:tc>
          <w:tcPr>
            <w:tcW w:w="1833" w:type="dxa"/>
            <w:tcBorders>
              <w:top w:val="nil"/>
              <w:left w:val="nil"/>
              <w:bottom w:val="single" w:sz="4" w:space="0" w:color="auto"/>
              <w:right w:val="single" w:sz="4" w:space="0" w:color="auto"/>
            </w:tcBorders>
            <w:shd w:val="clear" w:color="auto" w:fill="auto"/>
            <w:vAlign w:val="center"/>
          </w:tcPr>
          <w:p w:rsidR="00D75B29" w:rsidRPr="00D40039" w:rsidRDefault="00D75B29" w:rsidP="00DE04A7">
            <w:pPr>
              <w:jc w:val="right"/>
              <w:rPr>
                <w:lang w:eastAsia="bs-Latn-BA"/>
              </w:rPr>
            </w:pPr>
            <w:r w:rsidRPr="00D40039">
              <w:rPr>
                <w:lang w:eastAsia="bs-Latn-BA"/>
              </w:rPr>
              <w:t>0</w:t>
            </w:r>
          </w:p>
        </w:tc>
        <w:tc>
          <w:tcPr>
            <w:tcW w:w="1617" w:type="dxa"/>
            <w:tcBorders>
              <w:top w:val="nil"/>
              <w:left w:val="nil"/>
              <w:bottom w:val="single" w:sz="4" w:space="0" w:color="auto"/>
              <w:right w:val="single" w:sz="4" w:space="0" w:color="auto"/>
            </w:tcBorders>
            <w:shd w:val="clear" w:color="auto" w:fill="auto"/>
            <w:vAlign w:val="center"/>
          </w:tcPr>
          <w:p w:rsidR="00D75B29" w:rsidRPr="00D40039" w:rsidRDefault="00D75B29" w:rsidP="00DE04A7">
            <w:pPr>
              <w:jc w:val="right"/>
              <w:rPr>
                <w:bCs/>
                <w:lang w:eastAsia="bs-Latn-BA"/>
              </w:rPr>
            </w:pPr>
          </w:p>
        </w:tc>
      </w:tr>
      <w:tr w:rsidR="00D75B29" w:rsidRPr="00C94AD8" w:rsidTr="00DE04A7">
        <w:trPr>
          <w:trHeight w:val="285"/>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D75B29" w:rsidRPr="00C94AD8" w:rsidRDefault="00D75B29" w:rsidP="00DE04A7">
            <w:pPr>
              <w:jc w:val="center"/>
              <w:rPr>
                <w:sz w:val="24"/>
                <w:szCs w:val="24"/>
                <w:lang w:eastAsia="bs-Latn-BA"/>
              </w:rPr>
            </w:pPr>
            <w:r w:rsidRPr="00C94AD8">
              <w:rPr>
                <w:sz w:val="24"/>
                <w:szCs w:val="24"/>
                <w:lang w:eastAsia="bs-Latn-BA"/>
              </w:rPr>
              <w:t>6.</w:t>
            </w:r>
          </w:p>
        </w:tc>
        <w:tc>
          <w:tcPr>
            <w:tcW w:w="3467" w:type="dxa"/>
            <w:tcBorders>
              <w:top w:val="nil"/>
              <w:left w:val="nil"/>
              <w:bottom w:val="single" w:sz="4" w:space="0" w:color="auto"/>
              <w:right w:val="single" w:sz="4" w:space="0" w:color="auto"/>
            </w:tcBorders>
            <w:shd w:val="clear" w:color="auto" w:fill="auto"/>
            <w:vAlign w:val="center"/>
            <w:hideMark/>
          </w:tcPr>
          <w:p w:rsidR="00D75B29" w:rsidRPr="00D40039" w:rsidRDefault="00D75B29" w:rsidP="00DE04A7">
            <w:pPr>
              <w:rPr>
                <w:lang w:eastAsia="bs-Latn-BA"/>
              </w:rPr>
            </w:pPr>
            <w:r w:rsidRPr="00D40039">
              <w:rPr>
                <w:lang w:eastAsia="bs-Latn-BA"/>
              </w:rPr>
              <w:t>Nabava materijala</w:t>
            </w:r>
          </w:p>
        </w:tc>
        <w:tc>
          <w:tcPr>
            <w:tcW w:w="1598" w:type="dxa"/>
            <w:tcBorders>
              <w:top w:val="nil"/>
              <w:left w:val="nil"/>
              <w:bottom w:val="single" w:sz="4" w:space="0" w:color="auto"/>
              <w:right w:val="single" w:sz="4" w:space="0" w:color="auto"/>
            </w:tcBorders>
            <w:shd w:val="clear" w:color="auto" w:fill="auto"/>
            <w:vAlign w:val="center"/>
            <w:hideMark/>
          </w:tcPr>
          <w:p w:rsidR="00D75B29" w:rsidRPr="00D40039" w:rsidRDefault="00D75B29" w:rsidP="00DE04A7">
            <w:pPr>
              <w:jc w:val="right"/>
              <w:rPr>
                <w:lang w:eastAsia="bs-Latn-BA"/>
              </w:rPr>
            </w:pPr>
            <w:r w:rsidRPr="00D40039">
              <w:rPr>
                <w:lang w:eastAsia="bs-Latn-BA"/>
              </w:rPr>
              <w:t>7.500</w:t>
            </w:r>
          </w:p>
        </w:tc>
        <w:tc>
          <w:tcPr>
            <w:tcW w:w="1833" w:type="dxa"/>
            <w:tcBorders>
              <w:top w:val="nil"/>
              <w:left w:val="nil"/>
              <w:bottom w:val="single" w:sz="4" w:space="0" w:color="auto"/>
              <w:right w:val="single" w:sz="4" w:space="0" w:color="auto"/>
            </w:tcBorders>
            <w:shd w:val="clear" w:color="auto" w:fill="auto"/>
            <w:vAlign w:val="center"/>
          </w:tcPr>
          <w:p w:rsidR="00D75B29" w:rsidRPr="00D40039" w:rsidRDefault="00D75B29" w:rsidP="00DE04A7">
            <w:pPr>
              <w:jc w:val="right"/>
              <w:rPr>
                <w:lang w:eastAsia="bs-Latn-BA"/>
              </w:rPr>
            </w:pPr>
            <w:r w:rsidRPr="00D40039">
              <w:rPr>
                <w:lang w:eastAsia="bs-Latn-BA"/>
              </w:rPr>
              <w:t>4.600</w:t>
            </w:r>
          </w:p>
        </w:tc>
        <w:tc>
          <w:tcPr>
            <w:tcW w:w="1617" w:type="dxa"/>
            <w:tcBorders>
              <w:top w:val="nil"/>
              <w:left w:val="nil"/>
              <w:bottom w:val="single" w:sz="4" w:space="0" w:color="auto"/>
              <w:right w:val="single" w:sz="4" w:space="0" w:color="auto"/>
            </w:tcBorders>
            <w:shd w:val="clear" w:color="auto" w:fill="auto"/>
            <w:vAlign w:val="center"/>
          </w:tcPr>
          <w:p w:rsidR="00D75B29" w:rsidRPr="00D40039" w:rsidRDefault="00D75B29" w:rsidP="00DE04A7">
            <w:pPr>
              <w:jc w:val="right"/>
              <w:rPr>
                <w:bCs/>
                <w:lang w:eastAsia="bs-Latn-BA"/>
              </w:rPr>
            </w:pPr>
            <w:r w:rsidRPr="00D40039">
              <w:rPr>
                <w:bCs/>
                <w:lang w:eastAsia="bs-Latn-BA"/>
              </w:rPr>
              <w:t>61</w:t>
            </w:r>
          </w:p>
        </w:tc>
      </w:tr>
      <w:tr w:rsidR="00D75B29" w:rsidRPr="00C94AD8" w:rsidTr="00DE04A7">
        <w:trPr>
          <w:trHeight w:val="285"/>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D75B29" w:rsidRPr="00C94AD8" w:rsidRDefault="00D75B29" w:rsidP="00DE04A7">
            <w:pPr>
              <w:jc w:val="center"/>
              <w:rPr>
                <w:sz w:val="24"/>
                <w:szCs w:val="24"/>
                <w:lang w:eastAsia="bs-Latn-BA"/>
              </w:rPr>
            </w:pPr>
            <w:r w:rsidRPr="00C94AD8">
              <w:rPr>
                <w:sz w:val="24"/>
                <w:szCs w:val="24"/>
                <w:lang w:eastAsia="bs-Latn-BA"/>
              </w:rPr>
              <w:t>7.</w:t>
            </w:r>
          </w:p>
        </w:tc>
        <w:tc>
          <w:tcPr>
            <w:tcW w:w="3467" w:type="dxa"/>
            <w:tcBorders>
              <w:top w:val="nil"/>
              <w:left w:val="nil"/>
              <w:bottom w:val="single" w:sz="4" w:space="0" w:color="auto"/>
              <w:right w:val="single" w:sz="4" w:space="0" w:color="auto"/>
            </w:tcBorders>
            <w:shd w:val="clear" w:color="auto" w:fill="auto"/>
            <w:vAlign w:val="center"/>
            <w:hideMark/>
          </w:tcPr>
          <w:p w:rsidR="00D75B29" w:rsidRPr="00D40039" w:rsidRDefault="00D75B29" w:rsidP="00DE04A7">
            <w:pPr>
              <w:rPr>
                <w:lang w:eastAsia="bs-Latn-BA"/>
              </w:rPr>
            </w:pPr>
            <w:r w:rsidRPr="00D40039">
              <w:rPr>
                <w:lang w:eastAsia="bs-Latn-BA"/>
              </w:rPr>
              <w:t>Izdaci za usluge prijevoza i goriva</w:t>
            </w:r>
          </w:p>
        </w:tc>
        <w:tc>
          <w:tcPr>
            <w:tcW w:w="1598" w:type="dxa"/>
            <w:tcBorders>
              <w:top w:val="nil"/>
              <w:left w:val="nil"/>
              <w:bottom w:val="single" w:sz="4" w:space="0" w:color="auto"/>
              <w:right w:val="single" w:sz="4" w:space="0" w:color="auto"/>
            </w:tcBorders>
            <w:shd w:val="clear" w:color="auto" w:fill="auto"/>
            <w:vAlign w:val="center"/>
            <w:hideMark/>
          </w:tcPr>
          <w:p w:rsidR="00D75B29" w:rsidRPr="00D40039" w:rsidRDefault="00D75B29" w:rsidP="00DE04A7">
            <w:pPr>
              <w:jc w:val="right"/>
              <w:rPr>
                <w:lang w:eastAsia="bs-Latn-BA"/>
              </w:rPr>
            </w:pPr>
            <w:r w:rsidRPr="00D40039">
              <w:rPr>
                <w:lang w:eastAsia="bs-Latn-BA"/>
              </w:rPr>
              <w:t>11.000</w:t>
            </w:r>
          </w:p>
        </w:tc>
        <w:tc>
          <w:tcPr>
            <w:tcW w:w="1833" w:type="dxa"/>
            <w:tcBorders>
              <w:top w:val="nil"/>
              <w:left w:val="nil"/>
              <w:bottom w:val="single" w:sz="4" w:space="0" w:color="auto"/>
              <w:right w:val="single" w:sz="4" w:space="0" w:color="auto"/>
            </w:tcBorders>
            <w:shd w:val="clear" w:color="auto" w:fill="auto"/>
            <w:vAlign w:val="center"/>
          </w:tcPr>
          <w:p w:rsidR="00D75B29" w:rsidRPr="00D40039" w:rsidRDefault="00D75B29" w:rsidP="00DE04A7">
            <w:pPr>
              <w:jc w:val="right"/>
              <w:rPr>
                <w:lang w:eastAsia="bs-Latn-BA"/>
              </w:rPr>
            </w:pPr>
            <w:r w:rsidRPr="00D40039">
              <w:rPr>
                <w:lang w:eastAsia="bs-Latn-BA"/>
              </w:rPr>
              <w:t>7.695</w:t>
            </w:r>
          </w:p>
        </w:tc>
        <w:tc>
          <w:tcPr>
            <w:tcW w:w="1617" w:type="dxa"/>
            <w:tcBorders>
              <w:top w:val="nil"/>
              <w:left w:val="nil"/>
              <w:bottom w:val="single" w:sz="4" w:space="0" w:color="auto"/>
              <w:right w:val="single" w:sz="4" w:space="0" w:color="auto"/>
            </w:tcBorders>
            <w:shd w:val="clear" w:color="auto" w:fill="auto"/>
            <w:vAlign w:val="center"/>
          </w:tcPr>
          <w:p w:rsidR="00D75B29" w:rsidRPr="00D40039" w:rsidRDefault="00D75B29" w:rsidP="00DE04A7">
            <w:pPr>
              <w:jc w:val="right"/>
              <w:rPr>
                <w:bCs/>
                <w:lang w:eastAsia="bs-Latn-BA"/>
              </w:rPr>
            </w:pPr>
            <w:r w:rsidRPr="00D40039">
              <w:rPr>
                <w:bCs/>
                <w:lang w:eastAsia="bs-Latn-BA"/>
              </w:rPr>
              <w:t>70</w:t>
            </w:r>
          </w:p>
        </w:tc>
      </w:tr>
      <w:tr w:rsidR="00D75B29" w:rsidRPr="00C94AD8" w:rsidTr="00DE04A7">
        <w:trPr>
          <w:trHeight w:val="285"/>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D75B29" w:rsidRPr="00C94AD8" w:rsidRDefault="00D75B29" w:rsidP="00DE04A7">
            <w:pPr>
              <w:jc w:val="center"/>
              <w:rPr>
                <w:sz w:val="24"/>
                <w:szCs w:val="24"/>
                <w:lang w:eastAsia="bs-Latn-BA"/>
              </w:rPr>
            </w:pPr>
            <w:r w:rsidRPr="00C94AD8">
              <w:rPr>
                <w:sz w:val="24"/>
                <w:szCs w:val="24"/>
                <w:lang w:eastAsia="bs-Latn-BA"/>
              </w:rPr>
              <w:t>8.</w:t>
            </w:r>
          </w:p>
        </w:tc>
        <w:tc>
          <w:tcPr>
            <w:tcW w:w="3467" w:type="dxa"/>
            <w:tcBorders>
              <w:top w:val="nil"/>
              <w:left w:val="nil"/>
              <w:bottom w:val="single" w:sz="4" w:space="0" w:color="auto"/>
              <w:right w:val="single" w:sz="4" w:space="0" w:color="auto"/>
            </w:tcBorders>
            <w:shd w:val="clear" w:color="auto" w:fill="auto"/>
            <w:vAlign w:val="center"/>
            <w:hideMark/>
          </w:tcPr>
          <w:p w:rsidR="00D75B29" w:rsidRPr="00D40039" w:rsidRDefault="00D75B29" w:rsidP="00DE04A7">
            <w:pPr>
              <w:rPr>
                <w:lang w:eastAsia="bs-Latn-BA"/>
              </w:rPr>
            </w:pPr>
            <w:r w:rsidRPr="00D40039">
              <w:rPr>
                <w:lang w:eastAsia="bs-Latn-BA"/>
              </w:rPr>
              <w:t>Troškovi zakupa</w:t>
            </w:r>
          </w:p>
        </w:tc>
        <w:tc>
          <w:tcPr>
            <w:tcW w:w="1598" w:type="dxa"/>
            <w:tcBorders>
              <w:top w:val="nil"/>
              <w:left w:val="nil"/>
              <w:bottom w:val="single" w:sz="4" w:space="0" w:color="auto"/>
              <w:right w:val="single" w:sz="4" w:space="0" w:color="auto"/>
            </w:tcBorders>
            <w:shd w:val="clear" w:color="auto" w:fill="auto"/>
            <w:vAlign w:val="center"/>
            <w:hideMark/>
          </w:tcPr>
          <w:p w:rsidR="00D75B29" w:rsidRPr="00D40039" w:rsidRDefault="00D75B29" w:rsidP="00DE04A7">
            <w:pPr>
              <w:jc w:val="right"/>
              <w:rPr>
                <w:lang w:eastAsia="bs-Latn-BA"/>
              </w:rPr>
            </w:pPr>
            <w:r w:rsidRPr="00D40039">
              <w:rPr>
                <w:lang w:eastAsia="bs-Latn-BA"/>
              </w:rPr>
              <w:t>5.000</w:t>
            </w:r>
          </w:p>
        </w:tc>
        <w:tc>
          <w:tcPr>
            <w:tcW w:w="1833" w:type="dxa"/>
            <w:tcBorders>
              <w:top w:val="nil"/>
              <w:left w:val="nil"/>
              <w:bottom w:val="single" w:sz="4" w:space="0" w:color="auto"/>
              <w:right w:val="single" w:sz="4" w:space="0" w:color="auto"/>
            </w:tcBorders>
            <w:shd w:val="clear" w:color="auto" w:fill="auto"/>
            <w:vAlign w:val="center"/>
          </w:tcPr>
          <w:p w:rsidR="00D75B29" w:rsidRPr="00D40039" w:rsidRDefault="00D75B29" w:rsidP="00DE04A7">
            <w:pPr>
              <w:jc w:val="right"/>
              <w:rPr>
                <w:lang w:eastAsia="bs-Latn-BA"/>
              </w:rPr>
            </w:pPr>
            <w:r w:rsidRPr="00D40039">
              <w:rPr>
                <w:lang w:eastAsia="bs-Latn-BA"/>
              </w:rPr>
              <w:t>4.800</w:t>
            </w:r>
          </w:p>
        </w:tc>
        <w:tc>
          <w:tcPr>
            <w:tcW w:w="1617" w:type="dxa"/>
            <w:tcBorders>
              <w:top w:val="nil"/>
              <w:left w:val="nil"/>
              <w:bottom w:val="single" w:sz="4" w:space="0" w:color="auto"/>
              <w:right w:val="single" w:sz="4" w:space="0" w:color="auto"/>
            </w:tcBorders>
            <w:shd w:val="clear" w:color="auto" w:fill="auto"/>
            <w:vAlign w:val="center"/>
          </w:tcPr>
          <w:p w:rsidR="00D75B29" w:rsidRPr="00D40039" w:rsidRDefault="00D75B29" w:rsidP="00DE04A7">
            <w:pPr>
              <w:jc w:val="right"/>
              <w:rPr>
                <w:bCs/>
                <w:lang w:eastAsia="bs-Latn-BA"/>
              </w:rPr>
            </w:pPr>
            <w:r w:rsidRPr="00D40039">
              <w:rPr>
                <w:bCs/>
                <w:lang w:eastAsia="bs-Latn-BA"/>
              </w:rPr>
              <w:t>80</w:t>
            </w:r>
          </w:p>
        </w:tc>
      </w:tr>
      <w:tr w:rsidR="00D75B29" w:rsidRPr="00C94AD8" w:rsidTr="00DE04A7">
        <w:trPr>
          <w:trHeight w:val="285"/>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D75B29" w:rsidRPr="00C94AD8" w:rsidRDefault="00D75B29" w:rsidP="00DE04A7">
            <w:pPr>
              <w:jc w:val="center"/>
              <w:rPr>
                <w:sz w:val="24"/>
                <w:szCs w:val="24"/>
                <w:lang w:eastAsia="bs-Latn-BA"/>
              </w:rPr>
            </w:pPr>
            <w:r w:rsidRPr="00C94AD8">
              <w:rPr>
                <w:sz w:val="24"/>
                <w:szCs w:val="24"/>
                <w:lang w:eastAsia="bs-Latn-BA"/>
              </w:rPr>
              <w:t>9.</w:t>
            </w:r>
          </w:p>
        </w:tc>
        <w:tc>
          <w:tcPr>
            <w:tcW w:w="3467" w:type="dxa"/>
            <w:tcBorders>
              <w:top w:val="nil"/>
              <w:left w:val="nil"/>
              <w:bottom w:val="single" w:sz="4" w:space="0" w:color="auto"/>
              <w:right w:val="single" w:sz="4" w:space="0" w:color="auto"/>
            </w:tcBorders>
            <w:shd w:val="clear" w:color="auto" w:fill="auto"/>
            <w:vAlign w:val="center"/>
            <w:hideMark/>
          </w:tcPr>
          <w:p w:rsidR="00D75B29" w:rsidRPr="00D40039" w:rsidRDefault="00D75B29" w:rsidP="00DE04A7">
            <w:pPr>
              <w:rPr>
                <w:lang w:eastAsia="bs-Latn-BA"/>
              </w:rPr>
            </w:pPr>
            <w:r w:rsidRPr="00D40039">
              <w:rPr>
                <w:lang w:eastAsia="bs-Latn-BA"/>
              </w:rPr>
              <w:t>Izdaci za tekuće održavanje</w:t>
            </w:r>
          </w:p>
        </w:tc>
        <w:tc>
          <w:tcPr>
            <w:tcW w:w="1598" w:type="dxa"/>
            <w:tcBorders>
              <w:top w:val="nil"/>
              <w:left w:val="nil"/>
              <w:bottom w:val="single" w:sz="4" w:space="0" w:color="auto"/>
              <w:right w:val="single" w:sz="4" w:space="0" w:color="auto"/>
            </w:tcBorders>
            <w:shd w:val="clear" w:color="auto" w:fill="auto"/>
            <w:vAlign w:val="center"/>
            <w:hideMark/>
          </w:tcPr>
          <w:p w:rsidR="00D75B29" w:rsidRPr="00D40039" w:rsidRDefault="00D75B29" w:rsidP="00DE04A7">
            <w:pPr>
              <w:jc w:val="right"/>
              <w:rPr>
                <w:lang w:eastAsia="bs-Latn-BA"/>
              </w:rPr>
            </w:pPr>
            <w:r w:rsidRPr="00D40039">
              <w:rPr>
                <w:lang w:eastAsia="bs-Latn-BA"/>
              </w:rPr>
              <w:t>8.000</w:t>
            </w:r>
          </w:p>
        </w:tc>
        <w:tc>
          <w:tcPr>
            <w:tcW w:w="1833" w:type="dxa"/>
            <w:tcBorders>
              <w:top w:val="nil"/>
              <w:left w:val="nil"/>
              <w:bottom w:val="single" w:sz="4" w:space="0" w:color="auto"/>
              <w:right w:val="single" w:sz="4" w:space="0" w:color="auto"/>
            </w:tcBorders>
            <w:shd w:val="clear" w:color="auto" w:fill="auto"/>
            <w:vAlign w:val="center"/>
          </w:tcPr>
          <w:p w:rsidR="00D75B29" w:rsidRPr="00D40039" w:rsidRDefault="00D75B29" w:rsidP="00DE04A7">
            <w:pPr>
              <w:jc w:val="right"/>
              <w:rPr>
                <w:lang w:eastAsia="bs-Latn-BA"/>
              </w:rPr>
            </w:pPr>
            <w:r w:rsidRPr="00D40039">
              <w:rPr>
                <w:lang w:eastAsia="bs-Latn-BA"/>
              </w:rPr>
              <w:t>3.575</w:t>
            </w:r>
          </w:p>
        </w:tc>
        <w:tc>
          <w:tcPr>
            <w:tcW w:w="1617" w:type="dxa"/>
            <w:tcBorders>
              <w:top w:val="nil"/>
              <w:left w:val="nil"/>
              <w:bottom w:val="single" w:sz="4" w:space="0" w:color="auto"/>
              <w:right w:val="single" w:sz="4" w:space="0" w:color="auto"/>
            </w:tcBorders>
            <w:shd w:val="clear" w:color="auto" w:fill="auto"/>
            <w:vAlign w:val="center"/>
          </w:tcPr>
          <w:p w:rsidR="00D75B29" w:rsidRPr="00D40039" w:rsidRDefault="00D75B29" w:rsidP="00DE04A7">
            <w:pPr>
              <w:jc w:val="right"/>
              <w:rPr>
                <w:bCs/>
                <w:lang w:eastAsia="bs-Latn-BA"/>
              </w:rPr>
            </w:pPr>
            <w:r w:rsidRPr="00D40039">
              <w:rPr>
                <w:bCs/>
                <w:lang w:eastAsia="bs-Latn-BA"/>
              </w:rPr>
              <w:t>45</w:t>
            </w:r>
          </w:p>
        </w:tc>
      </w:tr>
      <w:tr w:rsidR="00D75B29" w:rsidRPr="00C94AD8" w:rsidTr="00DE04A7">
        <w:trPr>
          <w:trHeight w:val="285"/>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D75B29" w:rsidRPr="00C94AD8" w:rsidRDefault="00D75B29" w:rsidP="00DE04A7">
            <w:pPr>
              <w:jc w:val="center"/>
              <w:rPr>
                <w:sz w:val="24"/>
                <w:szCs w:val="24"/>
                <w:lang w:eastAsia="bs-Latn-BA"/>
              </w:rPr>
            </w:pPr>
            <w:r w:rsidRPr="00C94AD8">
              <w:rPr>
                <w:sz w:val="24"/>
                <w:szCs w:val="24"/>
                <w:lang w:eastAsia="bs-Latn-BA"/>
              </w:rPr>
              <w:t>10.</w:t>
            </w:r>
          </w:p>
        </w:tc>
        <w:tc>
          <w:tcPr>
            <w:tcW w:w="3467" w:type="dxa"/>
            <w:tcBorders>
              <w:top w:val="nil"/>
              <w:left w:val="nil"/>
              <w:bottom w:val="single" w:sz="4" w:space="0" w:color="auto"/>
              <w:right w:val="single" w:sz="4" w:space="0" w:color="auto"/>
            </w:tcBorders>
            <w:shd w:val="clear" w:color="auto" w:fill="auto"/>
            <w:vAlign w:val="center"/>
            <w:hideMark/>
          </w:tcPr>
          <w:p w:rsidR="00D75B29" w:rsidRPr="00D40039" w:rsidRDefault="00D75B29" w:rsidP="00DE04A7">
            <w:pPr>
              <w:rPr>
                <w:lang w:eastAsia="bs-Latn-BA"/>
              </w:rPr>
            </w:pPr>
            <w:r w:rsidRPr="00D40039">
              <w:rPr>
                <w:lang w:eastAsia="bs-Latn-BA"/>
              </w:rPr>
              <w:t>Izdaci za osiguranje i tr.pl. prometa</w:t>
            </w:r>
          </w:p>
        </w:tc>
        <w:tc>
          <w:tcPr>
            <w:tcW w:w="1598" w:type="dxa"/>
            <w:tcBorders>
              <w:top w:val="nil"/>
              <w:left w:val="nil"/>
              <w:bottom w:val="single" w:sz="4" w:space="0" w:color="auto"/>
              <w:right w:val="single" w:sz="4" w:space="0" w:color="auto"/>
            </w:tcBorders>
            <w:shd w:val="clear" w:color="auto" w:fill="auto"/>
            <w:vAlign w:val="center"/>
            <w:hideMark/>
          </w:tcPr>
          <w:p w:rsidR="00D75B29" w:rsidRPr="00D40039" w:rsidRDefault="00D75B29" w:rsidP="00DE04A7">
            <w:pPr>
              <w:jc w:val="right"/>
              <w:rPr>
                <w:lang w:eastAsia="bs-Latn-BA"/>
              </w:rPr>
            </w:pPr>
            <w:r w:rsidRPr="00D40039">
              <w:rPr>
                <w:lang w:eastAsia="bs-Latn-BA"/>
              </w:rPr>
              <w:t>2.000</w:t>
            </w:r>
          </w:p>
        </w:tc>
        <w:tc>
          <w:tcPr>
            <w:tcW w:w="1833" w:type="dxa"/>
            <w:tcBorders>
              <w:top w:val="nil"/>
              <w:left w:val="nil"/>
              <w:bottom w:val="single" w:sz="4" w:space="0" w:color="auto"/>
              <w:right w:val="single" w:sz="4" w:space="0" w:color="auto"/>
            </w:tcBorders>
            <w:shd w:val="clear" w:color="auto" w:fill="auto"/>
            <w:vAlign w:val="center"/>
          </w:tcPr>
          <w:p w:rsidR="00D75B29" w:rsidRPr="00D40039" w:rsidRDefault="00D75B29" w:rsidP="00DE04A7">
            <w:pPr>
              <w:jc w:val="right"/>
              <w:rPr>
                <w:lang w:eastAsia="bs-Latn-BA"/>
              </w:rPr>
            </w:pPr>
            <w:r w:rsidRPr="00D40039">
              <w:rPr>
                <w:lang w:eastAsia="bs-Latn-BA"/>
              </w:rPr>
              <w:t>1.550</w:t>
            </w:r>
          </w:p>
        </w:tc>
        <w:tc>
          <w:tcPr>
            <w:tcW w:w="1617" w:type="dxa"/>
            <w:tcBorders>
              <w:top w:val="nil"/>
              <w:left w:val="nil"/>
              <w:bottom w:val="single" w:sz="4" w:space="0" w:color="auto"/>
              <w:right w:val="single" w:sz="4" w:space="0" w:color="auto"/>
            </w:tcBorders>
            <w:shd w:val="clear" w:color="auto" w:fill="auto"/>
            <w:vAlign w:val="center"/>
          </w:tcPr>
          <w:p w:rsidR="00D75B29" w:rsidRPr="00D40039" w:rsidRDefault="00D75B29" w:rsidP="00DE04A7">
            <w:pPr>
              <w:jc w:val="right"/>
              <w:rPr>
                <w:bCs/>
                <w:lang w:eastAsia="bs-Latn-BA"/>
              </w:rPr>
            </w:pPr>
            <w:r w:rsidRPr="00D40039">
              <w:rPr>
                <w:bCs/>
                <w:lang w:eastAsia="bs-Latn-BA"/>
              </w:rPr>
              <w:t>78</w:t>
            </w:r>
          </w:p>
        </w:tc>
      </w:tr>
      <w:tr w:rsidR="00D75B29" w:rsidRPr="00C94AD8" w:rsidTr="00DE04A7">
        <w:trPr>
          <w:trHeight w:val="285"/>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D75B29" w:rsidRPr="00C94AD8" w:rsidRDefault="00D75B29" w:rsidP="00DE04A7">
            <w:pPr>
              <w:jc w:val="center"/>
              <w:rPr>
                <w:sz w:val="24"/>
                <w:szCs w:val="24"/>
                <w:lang w:eastAsia="bs-Latn-BA"/>
              </w:rPr>
            </w:pPr>
            <w:r w:rsidRPr="00C94AD8">
              <w:rPr>
                <w:sz w:val="24"/>
                <w:szCs w:val="24"/>
                <w:lang w:eastAsia="bs-Latn-BA"/>
              </w:rPr>
              <w:t>11.</w:t>
            </w:r>
          </w:p>
        </w:tc>
        <w:tc>
          <w:tcPr>
            <w:tcW w:w="3467" w:type="dxa"/>
            <w:tcBorders>
              <w:top w:val="nil"/>
              <w:left w:val="nil"/>
              <w:bottom w:val="single" w:sz="4" w:space="0" w:color="auto"/>
              <w:right w:val="single" w:sz="4" w:space="0" w:color="auto"/>
            </w:tcBorders>
            <w:shd w:val="clear" w:color="auto" w:fill="auto"/>
            <w:vAlign w:val="center"/>
            <w:hideMark/>
          </w:tcPr>
          <w:p w:rsidR="00D75B29" w:rsidRPr="00D40039" w:rsidRDefault="00D75B29" w:rsidP="00DE04A7">
            <w:pPr>
              <w:rPr>
                <w:lang w:eastAsia="bs-Latn-BA"/>
              </w:rPr>
            </w:pPr>
            <w:r w:rsidRPr="00D40039">
              <w:rPr>
                <w:lang w:eastAsia="bs-Latn-BA"/>
              </w:rPr>
              <w:t>Ugovorene i druge usluge</w:t>
            </w:r>
          </w:p>
        </w:tc>
        <w:tc>
          <w:tcPr>
            <w:tcW w:w="1598" w:type="dxa"/>
            <w:tcBorders>
              <w:top w:val="nil"/>
              <w:left w:val="nil"/>
              <w:bottom w:val="single" w:sz="4" w:space="0" w:color="auto"/>
              <w:right w:val="single" w:sz="4" w:space="0" w:color="auto"/>
            </w:tcBorders>
            <w:shd w:val="clear" w:color="auto" w:fill="auto"/>
            <w:vAlign w:val="center"/>
            <w:hideMark/>
          </w:tcPr>
          <w:p w:rsidR="00D75B29" w:rsidRPr="00D40039" w:rsidRDefault="00D75B29" w:rsidP="00DE04A7">
            <w:pPr>
              <w:jc w:val="right"/>
              <w:rPr>
                <w:lang w:eastAsia="bs-Latn-BA"/>
              </w:rPr>
            </w:pPr>
            <w:r w:rsidRPr="00D40039">
              <w:rPr>
                <w:lang w:eastAsia="bs-Latn-BA"/>
              </w:rPr>
              <w:t>6.500</w:t>
            </w:r>
          </w:p>
        </w:tc>
        <w:tc>
          <w:tcPr>
            <w:tcW w:w="1833" w:type="dxa"/>
            <w:tcBorders>
              <w:top w:val="nil"/>
              <w:left w:val="nil"/>
              <w:bottom w:val="single" w:sz="4" w:space="0" w:color="auto"/>
              <w:right w:val="single" w:sz="4" w:space="0" w:color="auto"/>
            </w:tcBorders>
            <w:shd w:val="clear" w:color="auto" w:fill="auto"/>
            <w:vAlign w:val="center"/>
          </w:tcPr>
          <w:p w:rsidR="00D75B29" w:rsidRPr="00D40039" w:rsidRDefault="00D75B29" w:rsidP="00DE04A7">
            <w:pPr>
              <w:jc w:val="right"/>
              <w:rPr>
                <w:lang w:eastAsia="bs-Latn-BA"/>
              </w:rPr>
            </w:pPr>
            <w:r w:rsidRPr="00D40039">
              <w:rPr>
                <w:lang w:eastAsia="bs-Latn-BA"/>
              </w:rPr>
              <w:t>6.256</w:t>
            </w:r>
          </w:p>
        </w:tc>
        <w:tc>
          <w:tcPr>
            <w:tcW w:w="1617" w:type="dxa"/>
            <w:tcBorders>
              <w:top w:val="nil"/>
              <w:left w:val="nil"/>
              <w:bottom w:val="single" w:sz="4" w:space="0" w:color="auto"/>
              <w:right w:val="single" w:sz="4" w:space="0" w:color="auto"/>
            </w:tcBorders>
            <w:shd w:val="clear" w:color="auto" w:fill="auto"/>
            <w:vAlign w:val="center"/>
          </w:tcPr>
          <w:p w:rsidR="00D75B29" w:rsidRPr="00D40039" w:rsidRDefault="00D75B29" w:rsidP="00DE04A7">
            <w:pPr>
              <w:jc w:val="right"/>
              <w:rPr>
                <w:bCs/>
                <w:lang w:eastAsia="bs-Latn-BA"/>
              </w:rPr>
            </w:pPr>
            <w:r w:rsidRPr="00D40039">
              <w:rPr>
                <w:bCs/>
                <w:lang w:eastAsia="bs-Latn-BA"/>
              </w:rPr>
              <w:t>96</w:t>
            </w:r>
          </w:p>
        </w:tc>
      </w:tr>
      <w:tr w:rsidR="00D75B29" w:rsidRPr="00C94AD8" w:rsidTr="00DE04A7">
        <w:trPr>
          <w:trHeight w:val="285"/>
        </w:trPr>
        <w:tc>
          <w:tcPr>
            <w:tcW w:w="68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D75B29" w:rsidRPr="00C94AD8" w:rsidRDefault="00D75B29" w:rsidP="00DE04A7">
            <w:pPr>
              <w:jc w:val="center"/>
              <w:rPr>
                <w:bCs/>
                <w:i/>
                <w:sz w:val="24"/>
                <w:szCs w:val="24"/>
                <w:lang w:eastAsia="bs-Latn-BA"/>
              </w:rPr>
            </w:pPr>
            <w:r w:rsidRPr="00C94AD8">
              <w:rPr>
                <w:bCs/>
                <w:i/>
                <w:sz w:val="24"/>
                <w:szCs w:val="24"/>
                <w:lang w:eastAsia="bs-Latn-BA"/>
              </w:rPr>
              <w:t>II</w:t>
            </w:r>
          </w:p>
        </w:tc>
        <w:tc>
          <w:tcPr>
            <w:tcW w:w="3467" w:type="dxa"/>
            <w:tcBorders>
              <w:top w:val="nil"/>
              <w:left w:val="nil"/>
              <w:bottom w:val="single" w:sz="4" w:space="0" w:color="auto"/>
              <w:right w:val="single" w:sz="4" w:space="0" w:color="auto"/>
            </w:tcBorders>
            <w:shd w:val="clear" w:color="auto" w:fill="D9D9D9" w:themeFill="background1" w:themeFillShade="D9"/>
            <w:vAlign w:val="center"/>
            <w:hideMark/>
          </w:tcPr>
          <w:p w:rsidR="00D75B29" w:rsidRPr="00D40039" w:rsidRDefault="00D75B29" w:rsidP="00DE04A7">
            <w:pPr>
              <w:rPr>
                <w:bCs/>
                <w:i/>
                <w:lang w:eastAsia="bs-Latn-BA"/>
              </w:rPr>
            </w:pPr>
            <w:r w:rsidRPr="00D40039">
              <w:rPr>
                <w:bCs/>
                <w:i/>
                <w:lang w:eastAsia="bs-Latn-BA"/>
              </w:rPr>
              <w:t xml:space="preserve">Kapitalni izdaci </w:t>
            </w:r>
          </w:p>
        </w:tc>
        <w:tc>
          <w:tcPr>
            <w:tcW w:w="1598" w:type="dxa"/>
            <w:tcBorders>
              <w:top w:val="nil"/>
              <w:left w:val="nil"/>
              <w:bottom w:val="single" w:sz="4" w:space="0" w:color="auto"/>
              <w:right w:val="single" w:sz="4" w:space="0" w:color="auto"/>
            </w:tcBorders>
            <w:shd w:val="clear" w:color="auto" w:fill="D9D9D9" w:themeFill="background1" w:themeFillShade="D9"/>
            <w:vAlign w:val="center"/>
            <w:hideMark/>
          </w:tcPr>
          <w:p w:rsidR="00D75B29" w:rsidRPr="00D40039" w:rsidRDefault="00D75B29" w:rsidP="00DE04A7">
            <w:pPr>
              <w:jc w:val="right"/>
              <w:rPr>
                <w:bCs/>
                <w:i/>
                <w:lang w:eastAsia="bs-Latn-BA"/>
              </w:rPr>
            </w:pPr>
            <w:r w:rsidRPr="00D40039">
              <w:rPr>
                <w:bCs/>
                <w:i/>
                <w:lang w:eastAsia="bs-Latn-BA"/>
              </w:rPr>
              <w:t>2.500</w:t>
            </w:r>
          </w:p>
        </w:tc>
        <w:tc>
          <w:tcPr>
            <w:tcW w:w="1833" w:type="dxa"/>
            <w:tcBorders>
              <w:top w:val="nil"/>
              <w:left w:val="nil"/>
              <w:bottom w:val="single" w:sz="4" w:space="0" w:color="auto"/>
              <w:right w:val="single" w:sz="4" w:space="0" w:color="auto"/>
            </w:tcBorders>
            <w:shd w:val="clear" w:color="auto" w:fill="D9D9D9" w:themeFill="background1" w:themeFillShade="D9"/>
            <w:vAlign w:val="center"/>
          </w:tcPr>
          <w:p w:rsidR="00D75B29" w:rsidRPr="00D40039" w:rsidRDefault="00D75B29" w:rsidP="00DE04A7">
            <w:pPr>
              <w:jc w:val="right"/>
              <w:rPr>
                <w:bCs/>
                <w:i/>
                <w:lang w:eastAsia="bs-Latn-BA"/>
              </w:rPr>
            </w:pPr>
            <w:r w:rsidRPr="00D40039">
              <w:rPr>
                <w:bCs/>
                <w:i/>
                <w:lang w:eastAsia="bs-Latn-BA"/>
              </w:rPr>
              <w:t>2.350</w:t>
            </w:r>
          </w:p>
        </w:tc>
        <w:tc>
          <w:tcPr>
            <w:tcW w:w="1617" w:type="dxa"/>
            <w:tcBorders>
              <w:top w:val="nil"/>
              <w:left w:val="nil"/>
              <w:bottom w:val="single" w:sz="4" w:space="0" w:color="auto"/>
              <w:right w:val="single" w:sz="4" w:space="0" w:color="auto"/>
            </w:tcBorders>
            <w:shd w:val="clear" w:color="auto" w:fill="D9D9D9" w:themeFill="background1" w:themeFillShade="D9"/>
            <w:vAlign w:val="center"/>
          </w:tcPr>
          <w:p w:rsidR="00D75B29" w:rsidRPr="00D40039" w:rsidRDefault="00D75B29" w:rsidP="00DE04A7">
            <w:pPr>
              <w:jc w:val="right"/>
              <w:rPr>
                <w:bCs/>
                <w:i/>
                <w:lang w:eastAsia="bs-Latn-BA"/>
              </w:rPr>
            </w:pPr>
            <w:r w:rsidRPr="00D40039">
              <w:rPr>
                <w:bCs/>
                <w:i/>
                <w:lang w:eastAsia="bs-Latn-BA"/>
              </w:rPr>
              <w:t>93</w:t>
            </w:r>
          </w:p>
        </w:tc>
      </w:tr>
      <w:tr w:rsidR="00D75B29" w:rsidRPr="00C94AD8" w:rsidTr="00DE04A7">
        <w:trPr>
          <w:trHeight w:val="240"/>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D75B29" w:rsidRPr="00C94AD8" w:rsidRDefault="00D75B29" w:rsidP="00DE04A7">
            <w:pPr>
              <w:jc w:val="center"/>
              <w:rPr>
                <w:sz w:val="24"/>
                <w:szCs w:val="24"/>
                <w:lang w:eastAsia="bs-Latn-BA"/>
              </w:rPr>
            </w:pPr>
            <w:r w:rsidRPr="00C94AD8">
              <w:rPr>
                <w:sz w:val="24"/>
                <w:szCs w:val="24"/>
                <w:lang w:eastAsia="bs-Latn-BA"/>
              </w:rPr>
              <w:t> </w:t>
            </w:r>
          </w:p>
        </w:tc>
        <w:tc>
          <w:tcPr>
            <w:tcW w:w="3467" w:type="dxa"/>
            <w:tcBorders>
              <w:top w:val="nil"/>
              <w:left w:val="nil"/>
              <w:bottom w:val="single" w:sz="4" w:space="0" w:color="auto"/>
              <w:right w:val="single" w:sz="4" w:space="0" w:color="auto"/>
            </w:tcBorders>
            <w:shd w:val="clear" w:color="auto" w:fill="auto"/>
            <w:vAlign w:val="center"/>
            <w:hideMark/>
          </w:tcPr>
          <w:p w:rsidR="00D75B29" w:rsidRPr="00D40039" w:rsidRDefault="00D75B29" w:rsidP="00DE04A7">
            <w:pPr>
              <w:rPr>
                <w:lang w:eastAsia="bs-Latn-BA"/>
              </w:rPr>
            </w:pPr>
            <w:r w:rsidRPr="00D40039">
              <w:rPr>
                <w:lang w:eastAsia="bs-Latn-BA"/>
              </w:rPr>
              <w:t> Nabava opreme</w:t>
            </w:r>
          </w:p>
        </w:tc>
        <w:tc>
          <w:tcPr>
            <w:tcW w:w="1598" w:type="dxa"/>
            <w:tcBorders>
              <w:top w:val="nil"/>
              <w:left w:val="nil"/>
              <w:bottom w:val="single" w:sz="4" w:space="0" w:color="auto"/>
              <w:right w:val="single" w:sz="4" w:space="0" w:color="auto"/>
            </w:tcBorders>
            <w:shd w:val="clear" w:color="auto" w:fill="auto"/>
            <w:vAlign w:val="center"/>
            <w:hideMark/>
          </w:tcPr>
          <w:p w:rsidR="00D75B29" w:rsidRPr="00D40039" w:rsidRDefault="00D75B29" w:rsidP="00DE04A7">
            <w:pPr>
              <w:jc w:val="right"/>
              <w:rPr>
                <w:bCs/>
                <w:lang w:eastAsia="bs-Latn-BA"/>
              </w:rPr>
            </w:pPr>
            <w:r w:rsidRPr="00D40039">
              <w:rPr>
                <w:bCs/>
                <w:lang w:eastAsia="bs-Latn-BA"/>
              </w:rPr>
              <w:t>2.500</w:t>
            </w:r>
          </w:p>
        </w:tc>
        <w:tc>
          <w:tcPr>
            <w:tcW w:w="1833" w:type="dxa"/>
            <w:tcBorders>
              <w:top w:val="nil"/>
              <w:left w:val="nil"/>
              <w:bottom w:val="single" w:sz="4" w:space="0" w:color="auto"/>
              <w:right w:val="single" w:sz="4" w:space="0" w:color="auto"/>
            </w:tcBorders>
            <w:shd w:val="clear" w:color="auto" w:fill="auto"/>
            <w:vAlign w:val="center"/>
          </w:tcPr>
          <w:p w:rsidR="00D75B29" w:rsidRPr="00D40039" w:rsidRDefault="00D75B29" w:rsidP="00DE04A7">
            <w:pPr>
              <w:jc w:val="right"/>
              <w:rPr>
                <w:bCs/>
                <w:lang w:eastAsia="bs-Latn-BA"/>
              </w:rPr>
            </w:pPr>
            <w:r w:rsidRPr="00D40039">
              <w:rPr>
                <w:bCs/>
                <w:lang w:eastAsia="bs-Latn-BA"/>
              </w:rPr>
              <w:t>2.350</w:t>
            </w:r>
          </w:p>
        </w:tc>
        <w:tc>
          <w:tcPr>
            <w:tcW w:w="1617" w:type="dxa"/>
            <w:tcBorders>
              <w:top w:val="nil"/>
              <w:left w:val="nil"/>
              <w:bottom w:val="single" w:sz="4" w:space="0" w:color="auto"/>
              <w:right w:val="single" w:sz="4" w:space="0" w:color="auto"/>
            </w:tcBorders>
            <w:shd w:val="clear" w:color="auto" w:fill="auto"/>
            <w:vAlign w:val="center"/>
          </w:tcPr>
          <w:p w:rsidR="00D75B29" w:rsidRPr="00D40039" w:rsidRDefault="00D75B29" w:rsidP="00DE04A7">
            <w:pPr>
              <w:jc w:val="right"/>
              <w:rPr>
                <w:bCs/>
                <w:lang w:eastAsia="bs-Latn-BA"/>
              </w:rPr>
            </w:pPr>
            <w:r w:rsidRPr="00D40039">
              <w:rPr>
                <w:bCs/>
                <w:lang w:eastAsia="bs-Latn-BA"/>
              </w:rPr>
              <w:t>94</w:t>
            </w:r>
          </w:p>
        </w:tc>
      </w:tr>
      <w:tr w:rsidR="00D75B29" w:rsidRPr="00C94AD8" w:rsidTr="00DE04A7">
        <w:trPr>
          <w:trHeight w:val="285"/>
        </w:trPr>
        <w:tc>
          <w:tcPr>
            <w:tcW w:w="68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D75B29" w:rsidRPr="00C94AD8" w:rsidRDefault="00D75B29" w:rsidP="00DE04A7">
            <w:pPr>
              <w:jc w:val="center"/>
              <w:rPr>
                <w:bCs/>
                <w:i/>
                <w:sz w:val="24"/>
                <w:szCs w:val="24"/>
                <w:lang w:eastAsia="bs-Latn-BA"/>
              </w:rPr>
            </w:pPr>
            <w:r w:rsidRPr="00C94AD8">
              <w:rPr>
                <w:bCs/>
                <w:i/>
                <w:sz w:val="24"/>
                <w:szCs w:val="24"/>
                <w:lang w:eastAsia="bs-Latn-BA"/>
              </w:rPr>
              <w:t>III</w:t>
            </w:r>
          </w:p>
        </w:tc>
        <w:tc>
          <w:tcPr>
            <w:tcW w:w="3467" w:type="dxa"/>
            <w:tcBorders>
              <w:top w:val="nil"/>
              <w:left w:val="nil"/>
              <w:bottom w:val="single" w:sz="4" w:space="0" w:color="auto"/>
              <w:right w:val="single" w:sz="4" w:space="0" w:color="auto"/>
            </w:tcBorders>
            <w:shd w:val="clear" w:color="auto" w:fill="D9D9D9" w:themeFill="background1" w:themeFillShade="D9"/>
            <w:vAlign w:val="center"/>
            <w:hideMark/>
          </w:tcPr>
          <w:p w:rsidR="00D75B29" w:rsidRPr="00D40039" w:rsidRDefault="00D75B29" w:rsidP="00DE04A7">
            <w:pPr>
              <w:rPr>
                <w:bCs/>
                <w:i/>
                <w:lang w:eastAsia="bs-Latn-BA"/>
              </w:rPr>
            </w:pPr>
            <w:r w:rsidRPr="00D40039">
              <w:rPr>
                <w:bCs/>
                <w:i/>
                <w:lang w:eastAsia="bs-Latn-BA"/>
              </w:rPr>
              <w:t>Tekući grantovi</w:t>
            </w:r>
          </w:p>
        </w:tc>
        <w:tc>
          <w:tcPr>
            <w:tcW w:w="1598" w:type="dxa"/>
            <w:tcBorders>
              <w:top w:val="nil"/>
              <w:left w:val="nil"/>
              <w:bottom w:val="single" w:sz="4" w:space="0" w:color="auto"/>
              <w:right w:val="single" w:sz="4" w:space="0" w:color="auto"/>
            </w:tcBorders>
            <w:shd w:val="clear" w:color="auto" w:fill="D9D9D9" w:themeFill="background1" w:themeFillShade="D9"/>
            <w:vAlign w:val="center"/>
            <w:hideMark/>
          </w:tcPr>
          <w:p w:rsidR="00D75B29" w:rsidRPr="00D40039" w:rsidRDefault="00D75B29" w:rsidP="00DE04A7">
            <w:pPr>
              <w:jc w:val="right"/>
              <w:rPr>
                <w:bCs/>
                <w:i/>
                <w:lang w:eastAsia="bs-Latn-BA"/>
              </w:rPr>
            </w:pPr>
            <w:r w:rsidRPr="00D40039">
              <w:rPr>
                <w:bCs/>
                <w:i/>
                <w:lang w:eastAsia="bs-Latn-BA"/>
              </w:rPr>
              <w:t>0</w:t>
            </w:r>
          </w:p>
        </w:tc>
        <w:tc>
          <w:tcPr>
            <w:tcW w:w="1833" w:type="dxa"/>
            <w:tcBorders>
              <w:top w:val="nil"/>
              <w:left w:val="nil"/>
              <w:bottom w:val="single" w:sz="4" w:space="0" w:color="auto"/>
              <w:right w:val="single" w:sz="4" w:space="0" w:color="auto"/>
            </w:tcBorders>
            <w:shd w:val="clear" w:color="auto" w:fill="D9D9D9" w:themeFill="background1" w:themeFillShade="D9"/>
            <w:vAlign w:val="center"/>
          </w:tcPr>
          <w:p w:rsidR="00D75B29" w:rsidRPr="00D40039" w:rsidRDefault="00D75B29" w:rsidP="00DE04A7">
            <w:pPr>
              <w:jc w:val="right"/>
              <w:rPr>
                <w:bCs/>
                <w:i/>
                <w:lang w:eastAsia="bs-Latn-BA"/>
              </w:rPr>
            </w:pPr>
          </w:p>
        </w:tc>
        <w:tc>
          <w:tcPr>
            <w:tcW w:w="1617" w:type="dxa"/>
            <w:tcBorders>
              <w:top w:val="nil"/>
              <w:left w:val="nil"/>
              <w:bottom w:val="single" w:sz="4" w:space="0" w:color="auto"/>
              <w:right w:val="single" w:sz="4" w:space="0" w:color="auto"/>
            </w:tcBorders>
            <w:shd w:val="clear" w:color="auto" w:fill="D9D9D9" w:themeFill="background1" w:themeFillShade="D9"/>
            <w:vAlign w:val="center"/>
          </w:tcPr>
          <w:p w:rsidR="00D75B29" w:rsidRPr="00D40039" w:rsidRDefault="00D75B29" w:rsidP="00DE04A7">
            <w:pPr>
              <w:jc w:val="right"/>
              <w:rPr>
                <w:bCs/>
                <w:i/>
                <w:lang w:eastAsia="bs-Latn-BA"/>
              </w:rPr>
            </w:pPr>
          </w:p>
        </w:tc>
      </w:tr>
      <w:tr w:rsidR="00D75B29" w:rsidRPr="00C94AD8" w:rsidTr="00DE04A7">
        <w:trPr>
          <w:trHeight w:val="170"/>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D75B29" w:rsidRPr="00C94AD8" w:rsidRDefault="00D75B29" w:rsidP="00DE04A7">
            <w:pPr>
              <w:jc w:val="center"/>
              <w:rPr>
                <w:i/>
                <w:sz w:val="24"/>
                <w:szCs w:val="24"/>
                <w:lang w:eastAsia="bs-Latn-BA"/>
              </w:rPr>
            </w:pPr>
            <w:r w:rsidRPr="00C94AD8">
              <w:rPr>
                <w:i/>
                <w:sz w:val="24"/>
                <w:szCs w:val="24"/>
                <w:lang w:eastAsia="bs-Latn-BA"/>
              </w:rPr>
              <w:t> </w:t>
            </w:r>
          </w:p>
        </w:tc>
        <w:tc>
          <w:tcPr>
            <w:tcW w:w="3467" w:type="dxa"/>
            <w:tcBorders>
              <w:top w:val="nil"/>
              <w:left w:val="nil"/>
              <w:bottom w:val="single" w:sz="4" w:space="0" w:color="auto"/>
              <w:right w:val="single" w:sz="4" w:space="0" w:color="auto"/>
            </w:tcBorders>
            <w:shd w:val="clear" w:color="auto" w:fill="auto"/>
            <w:vAlign w:val="center"/>
            <w:hideMark/>
          </w:tcPr>
          <w:p w:rsidR="00D75B29" w:rsidRPr="00D40039" w:rsidRDefault="00D75B29" w:rsidP="00DE04A7">
            <w:pPr>
              <w:rPr>
                <w:i/>
                <w:lang w:eastAsia="bs-Latn-BA"/>
              </w:rPr>
            </w:pPr>
            <w:r w:rsidRPr="00D40039">
              <w:rPr>
                <w:i/>
                <w:lang w:eastAsia="bs-Latn-BA"/>
              </w:rPr>
              <w:t> </w:t>
            </w:r>
          </w:p>
        </w:tc>
        <w:tc>
          <w:tcPr>
            <w:tcW w:w="1598" w:type="dxa"/>
            <w:tcBorders>
              <w:top w:val="nil"/>
              <w:left w:val="nil"/>
              <w:bottom w:val="single" w:sz="4" w:space="0" w:color="auto"/>
              <w:right w:val="single" w:sz="4" w:space="0" w:color="auto"/>
            </w:tcBorders>
            <w:shd w:val="clear" w:color="auto" w:fill="auto"/>
            <w:vAlign w:val="center"/>
            <w:hideMark/>
          </w:tcPr>
          <w:p w:rsidR="00D75B29" w:rsidRPr="00D40039" w:rsidRDefault="00D75B29" w:rsidP="00DE04A7">
            <w:pPr>
              <w:jc w:val="right"/>
              <w:rPr>
                <w:i/>
                <w:lang w:eastAsia="bs-Latn-BA"/>
              </w:rPr>
            </w:pPr>
            <w:r w:rsidRPr="00D40039">
              <w:rPr>
                <w:i/>
                <w:lang w:eastAsia="bs-Latn-BA"/>
              </w:rPr>
              <w:t> </w:t>
            </w:r>
          </w:p>
        </w:tc>
        <w:tc>
          <w:tcPr>
            <w:tcW w:w="1833" w:type="dxa"/>
            <w:tcBorders>
              <w:top w:val="nil"/>
              <w:left w:val="nil"/>
              <w:bottom w:val="single" w:sz="4" w:space="0" w:color="auto"/>
              <w:right w:val="single" w:sz="4" w:space="0" w:color="auto"/>
            </w:tcBorders>
            <w:shd w:val="clear" w:color="auto" w:fill="auto"/>
            <w:vAlign w:val="center"/>
          </w:tcPr>
          <w:p w:rsidR="00D75B29" w:rsidRPr="00D40039" w:rsidRDefault="00D75B29" w:rsidP="00DE04A7">
            <w:pPr>
              <w:jc w:val="right"/>
              <w:rPr>
                <w:i/>
                <w:lang w:eastAsia="bs-Latn-BA"/>
              </w:rPr>
            </w:pPr>
          </w:p>
        </w:tc>
        <w:tc>
          <w:tcPr>
            <w:tcW w:w="1617" w:type="dxa"/>
            <w:tcBorders>
              <w:top w:val="nil"/>
              <w:left w:val="nil"/>
              <w:bottom w:val="single" w:sz="4" w:space="0" w:color="auto"/>
              <w:right w:val="single" w:sz="4" w:space="0" w:color="auto"/>
            </w:tcBorders>
            <w:shd w:val="clear" w:color="auto" w:fill="auto"/>
            <w:vAlign w:val="center"/>
          </w:tcPr>
          <w:p w:rsidR="00D75B29" w:rsidRPr="00D40039" w:rsidRDefault="00D75B29" w:rsidP="00DE04A7">
            <w:pPr>
              <w:jc w:val="right"/>
              <w:rPr>
                <w:bCs/>
                <w:i/>
                <w:lang w:eastAsia="bs-Latn-BA"/>
              </w:rPr>
            </w:pPr>
          </w:p>
        </w:tc>
      </w:tr>
      <w:tr w:rsidR="00D75B29" w:rsidRPr="00C94AD8" w:rsidTr="00DE04A7">
        <w:trPr>
          <w:trHeight w:val="285"/>
        </w:trPr>
        <w:tc>
          <w:tcPr>
            <w:tcW w:w="68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D75B29" w:rsidRPr="00C94AD8" w:rsidRDefault="00D75B29" w:rsidP="00DE04A7">
            <w:pPr>
              <w:jc w:val="center"/>
              <w:rPr>
                <w:bCs/>
                <w:i/>
                <w:sz w:val="24"/>
                <w:szCs w:val="24"/>
                <w:lang w:eastAsia="bs-Latn-BA"/>
              </w:rPr>
            </w:pPr>
            <w:r w:rsidRPr="00C94AD8">
              <w:rPr>
                <w:bCs/>
                <w:i/>
                <w:sz w:val="24"/>
                <w:szCs w:val="24"/>
                <w:lang w:eastAsia="bs-Latn-BA"/>
              </w:rPr>
              <w:t>VI</w:t>
            </w:r>
          </w:p>
        </w:tc>
        <w:tc>
          <w:tcPr>
            <w:tcW w:w="3467" w:type="dxa"/>
            <w:tcBorders>
              <w:top w:val="nil"/>
              <w:left w:val="nil"/>
              <w:bottom w:val="single" w:sz="4" w:space="0" w:color="auto"/>
              <w:right w:val="single" w:sz="4" w:space="0" w:color="auto"/>
            </w:tcBorders>
            <w:shd w:val="clear" w:color="auto" w:fill="D9D9D9" w:themeFill="background1" w:themeFillShade="D9"/>
            <w:vAlign w:val="center"/>
            <w:hideMark/>
          </w:tcPr>
          <w:p w:rsidR="00D75B29" w:rsidRPr="00D40039" w:rsidRDefault="00D75B29" w:rsidP="00DE04A7">
            <w:pPr>
              <w:rPr>
                <w:bCs/>
                <w:i/>
                <w:lang w:eastAsia="bs-Latn-BA"/>
              </w:rPr>
            </w:pPr>
            <w:r w:rsidRPr="00D40039">
              <w:rPr>
                <w:bCs/>
                <w:i/>
                <w:lang w:eastAsia="bs-Latn-BA"/>
              </w:rPr>
              <w:t xml:space="preserve">Ukupno </w:t>
            </w:r>
          </w:p>
        </w:tc>
        <w:tc>
          <w:tcPr>
            <w:tcW w:w="1598" w:type="dxa"/>
            <w:tcBorders>
              <w:top w:val="nil"/>
              <w:left w:val="nil"/>
              <w:bottom w:val="single" w:sz="4" w:space="0" w:color="auto"/>
              <w:right w:val="single" w:sz="4" w:space="0" w:color="auto"/>
            </w:tcBorders>
            <w:shd w:val="clear" w:color="auto" w:fill="D9D9D9" w:themeFill="background1" w:themeFillShade="D9"/>
            <w:vAlign w:val="center"/>
            <w:hideMark/>
          </w:tcPr>
          <w:p w:rsidR="00D75B29" w:rsidRPr="00D40039" w:rsidRDefault="00D75B29" w:rsidP="00DE04A7">
            <w:pPr>
              <w:jc w:val="right"/>
              <w:rPr>
                <w:bCs/>
                <w:i/>
                <w:lang w:eastAsia="bs-Latn-BA"/>
              </w:rPr>
            </w:pPr>
            <w:r w:rsidRPr="00D40039">
              <w:rPr>
                <w:bCs/>
                <w:i/>
                <w:lang w:eastAsia="bs-Latn-BA"/>
              </w:rPr>
              <w:t>452.000</w:t>
            </w:r>
          </w:p>
        </w:tc>
        <w:tc>
          <w:tcPr>
            <w:tcW w:w="1833" w:type="dxa"/>
            <w:tcBorders>
              <w:top w:val="nil"/>
              <w:left w:val="nil"/>
              <w:bottom w:val="single" w:sz="4" w:space="0" w:color="auto"/>
              <w:right w:val="single" w:sz="4" w:space="0" w:color="auto"/>
            </w:tcBorders>
            <w:shd w:val="clear" w:color="auto" w:fill="D9D9D9" w:themeFill="background1" w:themeFillShade="D9"/>
            <w:vAlign w:val="center"/>
          </w:tcPr>
          <w:p w:rsidR="00D75B29" w:rsidRPr="00D40039" w:rsidRDefault="00D75B29" w:rsidP="00DE04A7">
            <w:pPr>
              <w:jc w:val="right"/>
              <w:rPr>
                <w:bCs/>
                <w:i/>
                <w:lang w:eastAsia="bs-Latn-BA"/>
              </w:rPr>
            </w:pPr>
            <w:r w:rsidRPr="00D40039">
              <w:rPr>
                <w:bCs/>
                <w:i/>
                <w:lang w:eastAsia="bs-Latn-BA"/>
              </w:rPr>
              <w:t>389.986</w:t>
            </w:r>
          </w:p>
        </w:tc>
        <w:tc>
          <w:tcPr>
            <w:tcW w:w="1617" w:type="dxa"/>
            <w:tcBorders>
              <w:top w:val="nil"/>
              <w:left w:val="nil"/>
              <w:bottom w:val="single" w:sz="4" w:space="0" w:color="auto"/>
              <w:right w:val="single" w:sz="4" w:space="0" w:color="auto"/>
            </w:tcBorders>
            <w:shd w:val="clear" w:color="auto" w:fill="D9D9D9" w:themeFill="background1" w:themeFillShade="D9"/>
            <w:vAlign w:val="center"/>
          </w:tcPr>
          <w:p w:rsidR="00D75B29" w:rsidRPr="00D40039" w:rsidRDefault="00D75B29" w:rsidP="00DE04A7">
            <w:pPr>
              <w:jc w:val="right"/>
              <w:rPr>
                <w:bCs/>
                <w:i/>
                <w:lang w:eastAsia="bs-Latn-BA"/>
              </w:rPr>
            </w:pPr>
            <w:r w:rsidRPr="00D40039">
              <w:rPr>
                <w:bCs/>
                <w:i/>
                <w:lang w:eastAsia="bs-Latn-BA"/>
              </w:rPr>
              <w:t>86</w:t>
            </w:r>
          </w:p>
        </w:tc>
      </w:tr>
    </w:tbl>
    <w:p w:rsidR="009D7B2E" w:rsidRDefault="009D7B2E">
      <w:pPr>
        <w:rPr>
          <w:sz w:val="24"/>
          <w:szCs w:val="24"/>
        </w:rPr>
      </w:pPr>
    </w:p>
    <w:p w:rsidR="00CC5548" w:rsidRPr="00D6459E" w:rsidRDefault="00CC5548" w:rsidP="004D684F">
      <w:pPr>
        <w:pStyle w:val="Davorka2"/>
      </w:pPr>
      <w:bookmarkStart w:id="143" w:name="_Toc412718746"/>
      <w:r w:rsidRPr="00D6459E">
        <w:t xml:space="preserve">REGULATORNA </w:t>
      </w:r>
      <w:r w:rsidR="00D6459E">
        <w:t xml:space="preserve"> </w:t>
      </w:r>
      <w:r w:rsidRPr="00D6459E">
        <w:t xml:space="preserve">AGENCIJA </w:t>
      </w:r>
      <w:r w:rsidR="00D6459E">
        <w:t xml:space="preserve"> </w:t>
      </w:r>
      <w:r w:rsidRPr="00D6459E">
        <w:t xml:space="preserve">ZA </w:t>
      </w:r>
      <w:r w:rsidR="00D6459E">
        <w:t xml:space="preserve"> </w:t>
      </w:r>
      <w:r w:rsidRPr="00D6459E">
        <w:t xml:space="preserve">KOMUNIKACIJE </w:t>
      </w:r>
      <w:r w:rsidR="00D6459E">
        <w:t xml:space="preserve"> </w:t>
      </w:r>
      <w:r w:rsidRPr="00D6459E">
        <w:t>BIH</w:t>
      </w:r>
      <w:bookmarkEnd w:id="143"/>
    </w:p>
    <w:p w:rsidR="00CC5548" w:rsidRPr="0079503A" w:rsidRDefault="00CC5548" w:rsidP="0079503A">
      <w:pPr>
        <w:rPr>
          <w:sz w:val="24"/>
          <w:szCs w:val="24"/>
        </w:rPr>
      </w:pPr>
    </w:p>
    <w:p w:rsidR="00CC5548" w:rsidRPr="0079503A" w:rsidRDefault="00CC5548" w:rsidP="00D6459E">
      <w:pPr>
        <w:jc w:val="both"/>
        <w:rPr>
          <w:sz w:val="22"/>
          <w:szCs w:val="22"/>
        </w:rPr>
      </w:pPr>
      <w:r w:rsidRPr="0079503A">
        <w:rPr>
          <w:sz w:val="22"/>
          <w:szCs w:val="22"/>
        </w:rPr>
        <w:t xml:space="preserve">NAJVAŽNIJE </w:t>
      </w:r>
      <w:r w:rsidR="0079503A">
        <w:rPr>
          <w:sz w:val="22"/>
          <w:szCs w:val="22"/>
        </w:rPr>
        <w:t xml:space="preserve"> </w:t>
      </w:r>
      <w:r w:rsidRPr="0079503A">
        <w:rPr>
          <w:sz w:val="22"/>
          <w:szCs w:val="22"/>
        </w:rPr>
        <w:t xml:space="preserve">AKTIVNOSTI </w:t>
      </w:r>
      <w:r w:rsidR="0079503A">
        <w:rPr>
          <w:sz w:val="22"/>
          <w:szCs w:val="22"/>
        </w:rPr>
        <w:t xml:space="preserve"> </w:t>
      </w:r>
      <w:r w:rsidRPr="0079503A">
        <w:rPr>
          <w:sz w:val="22"/>
          <w:szCs w:val="22"/>
        </w:rPr>
        <w:t xml:space="preserve">I </w:t>
      </w:r>
      <w:r w:rsidR="0079503A">
        <w:rPr>
          <w:sz w:val="22"/>
          <w:szCs w:val="22"/>
        </w:rPr>
        <w:t xml:space="preserve"> </w:t>
      </w:r>
      <w:r w:rsidRPr="0079503A">
        <w:rPr>
          <w:sz w:val="22"/>
          <w:szCs w:val="22"/>
        </w:rPr>
        <w:t>STANJE</w:t>
      </w:r>
      <w:r w:rsidR="0079503A">
        <w:rPr>
          <w:sz w:val="22"/>
          <w:szCs w:val="22"/>
        </w:rPr>
        <w:t xml:space="preserve"> </w:t>
      </w:r>
      <w:r w:rsidRPr="0079503A">
        <w:rPr>
          <w:sz w:val="22"/>
          <w:szCs w:val="22"/>
        </w:rPr>
        <w:t xml:space="preserve"> U</w:t>
      </w:r>
      <w:r w:rsidR="0079503A">
        <w:rPr>
          <w:sz w:val="22"/>
          <w:szCs w:val="22"/>
        </w:rPr>
        <w:t xml:space="preserve"> </w:t>
      </w:r>
      <w:r w:rsidRPr="0079503A">
        <w:rPr>
          <w:sz w:val="22"/>
          <w:szCs w:val="22"/>
        </w:rPr>
        <w:t xml:space="preserve"> OBLASTI </w:t>
      </w:r>
    </w:p>
    <w:p w:rsidR="0079503A" w:rsidRPr="00D6459E" w:rsidRDefault="0079503A" w:rsidP="00D6459E">
      <w:pPr>
        <w:jc w:val="both"/>
        <w:rPr>
          <w:sz w:val="24"/>
          <w:szCs w:val="24"/>
        </w:rPr>
      </w:pPr>
    </w:p>
    <w:p w:rsidR="00CC5548" w:rsidRPr="0079503A" w:rsidRDefault="00CC5548" w:rsidP="00D6459E">
      <w:pPr>
        <w:jc w:val="both"/>
        <w:rPr>
          <w:i/>
          <w:sz w:val="24"/>
          <w:szCs w:val="24"/>
        </w:rPr>
      </w:pPr>
      <w:r w:rsidRPr="0079503A">
        <w:rPr>
          <w:i/>
          <w:sz w:val="24"/>
          <w:szCs w:val="24"/>
        </w:rPr>
        <w:t>Oblast telekomunikacija</w:t>
      </w:r>
    </w:p>
    <w:p w:rsidR="00CC5548" w:rsidRPr="00D6459E" w:rsidRDefault="00CC5548" w:rsidP="00D6459E">
      <w:pPr>
        <w:jc w:val="both"/>
        <w:rPr>
          <w:sz w:val="24"/>
          <w:szCs w:val="24"/>
          <w:lang w:eastAsia="bs-Latn-BA"/>
        </w:rPr>
      </w:pPr>
      <w:r w:rsidRPr="00D6459E">
        <w:rPr>
          <w:sz w:val="24"/>
          <w:szCs w:val="24"/>
          <w:lang w:eastAsia="bs-Latn-BA"/>
        </w:rPr>
        <w:t>Rad Regulatorne agencije za komunikacije, Oblast telekomunikacija, je tijekom 2014. godine bio usmjeren na daljnju harmonizaciju bh. regulatornog okvira s važećim europskim regulatornim okvirom i najboljom praksom, što se najviše reflektiralo u analizama relevantnih tržišta po metodologiji koja se primjenjuje u Europskoj uniji. Oblast telekomunikacija je tijekom 2014. godine završila prvi krug analize pod naslovom Tržište terminacije poziva u pojedinačne fiksne mreže–veleprodajna razina (tržište 3), kao i P</w:t>
      </w:r>
      <w:r w:rsidRPr="00D6459E">
        <w:rPr>
          <w:noProof/>
          <w:sz w:val="24"/>
          <w:szCs w:val="24"/>
          <w:lang w:eastAsia="bs-Latn-BA"/>
        </w:rPr>
        <w:t>rijedlog a</w:t>
      </w:r>
      <w:r w:rsidRPr="00D6459E">
        <w:rPr>
          <w:sz w:val="24"/>
          <w:szCs w:val="24"/>
          <w:lang w:eastAsia="bs-Latn-BA"/>
        </w:rPr>
        <w:t>nalize veleprodajnog tržišta fizičkog pristupa mrežnoj infrastrukturi (uključujući zajednički i potpuni pristup izdvojenoj lokalnoj petlji) na fiksnoj lokaciji i veleprodajnog tržišta širokopojasnog pristupa (tržišta 4 i 5), koji je u procesu javne rasprave. Na temelju nalaza provedenih analiza Agencija je u okviru svojih ingerencija, operatorima sa značajnom tržišnom snagom propisala regulatorne mjere u cilju povećanja stupnja konkurentnosti i implementacije temeljnih principa regulacije na relevantnim tržištima.</w:t>
      </w:r>
    </w:p>
    <w:p w:rsidR="00CC5548" w:rsidRPr="00D6459E" w:rsidRDefault="00CC5548" w:rsidP="00D6459E">
      <w:pPr>
        <w:jc w:val="both"/>
        <w:rPr>
          <w:sz w:val="24"/>
          <w:szCs w:val="24"/>
          <w:lang w:eastAsia="bs-Latn-BA"/>
        </w:rPr>
      </w:pPr>
      <w:r w:rsidRPr="00D6459E">
        <w:rPr>
          <w:sz w:val="24"/>
          <w:szCs w:val="24"/>
          <w:lang w:eastAsia="bs-Latn-BA"/>
        </w:rPr>
        <w:t>Osim toga, oblast telekomunikacija je imala obiman niz aktivnosti koje se svode na praćenje različitih segmenata tržišta telekomunikacija, rada telekom operatora i donošenje specifične sekundarne regulative u cilju uređivanja svakog segmenta pojedinačno i povećanja stupnja zaštite prava korisnika telekomunikacijskih usluga u BiH.</w:t>
      </w:r>
    </w:p>
    <w:p w:rsidR="00CC5548" w:rsidRPr="00D6459E" w:rsidRDefault="00CC5548" w:rsidP="00D6459E">
      <w:pPr>
        <w:jc w:val="both"/>
        <w:rPr>
          <w:sz w:val="24"/>
          <w:szCs w:val="24"/>
        </w:rPr>
      </w:pPr>
      <w:r w:rsidRPr="00D6459E">
        <w:rPr>
          <w:sz w:val="24"/>
          <w:szCs w:val="24"/>
        </w:rPr>
        <w:t>Na temelju Sporazuma o sniženju cijena usluge rominga u javnim mobilnim komunikacijskim mrežama potpisanog između ministarstava nadležnih za oblast elektroničkih</w:t>
      </w:r>
      <w:r w:rsidR="0079503A">
        <w:rPr>
          <w:sz w:val="24"/>
          <w:szCs w:val="24"/>
        </w:rPr>
        <w:t xml:space="preserve"> komunikacija: BiH, Crne Gore, R.</w:t>
      </w:r>
      <w:r w:rsidRPr="00D6459E">
        <w:rPr>
          <w:sz w:val="24"/>
          <w:szCs w:val="24"/>
        </w:rPr>
        <w:t xml:space="preserve"> Makedonije i</w:t>
      </w:r>
      <w:r w:rsidR="0079503A">
        <w:rPr>
          <w:sz w:val="24"/>
          <w:szCs w:val="24"/>
        </w:rPr>
        <w:t xml:space="preserve"> R.</w:t>
      </w:r>
      <w:r w:rsidRPr="00D6459E">
        <w:rPr>
          <w:sz w:val="24"/>
          <w:szCs w:val="24"/>
        </w:rPr>
        <w:t xml:space="preserve"> Srbije, Agencija u suradnji s regulatorima navedenih zemalja sačinila Plan realizacije Sporazuma za razdoblje 2015. - 2017. godine i distribuirala ga telekom operatorima radi pravovremene pripreme.</w:t>
      </w:r>
    </w:p>
    <w:p w:rsidR="00CC5548" w:rsidRPr="0079503A" w:rsidRDefault="00CC5548" w:rsidP="00D6459E">
      <w:pPr>
        <w:jc w:val="both"/>
        <w:rPr>
          <w:i/>
          <w:sz w:val="24"/>
          <w:szCs w:val="24"/>
          <w:lang w:eastAsia="bs-Latn-BA"/>
        </w:rPr>
      </w:pPr>
      <w:r w:rsidRPr="0079503A">
        <w:rPr>
          <w:i/>
          <w:sz w:val="24"/>
          <w:szCs w:val="24"/>
          <w:lang w:eastAsia="bs-Latn-BA"/>
        </w:rPr>
        <w:t>Oblast emitiranja</w:t>
      </w:r>
    </w:p>
    <w:p w:rsidR="00CC5548" w:rsidRPr="00D6459E" w:rsidRDefault="00CC5548" w:rsidP="00D6459E">
      <w:pPr>
        <w:jc w:val="both"/>
        <w:rPr>
          <w:sz w:val="24"/>
          <w:szCs w:val="24"/>
        </w:rPr>
      </w:pPr>
      <w:r w:rsidRPr="00D6459E">
        <w:rPr>
          <w:sz w:val="24"/>
          <w:szCs w:val="24"/>
        </w:rPr>
        <w:t>Kada je u pitanju oblast emitiranja, Agencija je u 2014. godini nastavila s primjenom regulative koja je već usklađena s europskim pravnim okvirom, omogućavajući pluralizam medija i pravo na pristup programskim sadržajima svim građanima u BiH. Imajući u vidu otežanu realizaciju procesa prelaska s analognog na digitalno emitiranje (DTT), te neusvajanje Akcijskog plana prelaska, kojeg usvaja Vijeće ministara BiH, Agencija je, u okviru svojih nadležnosti, radila na ispunjavanju obveza propisanih DTT strategijom, kako bi Bosna i Hercegovina ispunila međunarodne obveze prelaska s analognog na digitalno zemaljsko emitiranje do m</w:t>
      </w:r>
      <w:r w:rsidR="007C7C7A">
        <w:rPr>
          <w:sz w:val="24"/>
          <w:szCs w:val="24"/>
        </w:rPr>
        <w:t>eđunarodno propisanog roka, 17.6.</w:t>
      </w:r>
      <w:r w:rsidRPr="00D6459E">
        <w:rPr>
          <w:sz w:val="24"/>
          <w:szCs w:val="24"/>
        </w:rPr>
        <w:t>2015. godine.</w:t>
      </w:r>
    </w:p>
    <w:p w:rsidR="00CC5548" w:rsidRPr="00D6459E" w:rsidRDefault="00CC5548" w:rsidP="00D6459E">
      <w:pPr>
        <w:jc w:val="both"/>
        <w:rPr>
          <w:sz w:val="24"/>
          <w:szCs w:val="24"/>
        </w:rPr>
      </w:pPr>
    </w:p>
    <w:p w:rsidR="00CC5548" w:rsidRPr="0079503A" w:rsidRDefault="00CC5548" w:rsidP="00D6459E">
      <w:pPr>
        <w:jc w:val="both"/>
        <w:rPr>
          <w:sz w:val="22"/>
          <w:szCs w:val="22"/>
        </w:rPr>
      </w:pPr>
      <w:r w:rsidRPr="0079503A">
        <w:rPr>
          <w:sz w:val="22"/>
          <w:szCs w:val="22"/>
        </w:rPr>
        <w:t xml:space="preserve">ZAKONODAVNE </w:t>
      </w:r>
      <w:r w:rsidR="0079503A">
        <w:rPr>
          <w:sz w:val="22"/>
          <w:szCs w:val="22"/>
        </w:rPr>
        <w:t xml:space="preserve"> </w:t>
      </w:r>
      <w:r w:rsidRPr="0079503A">
        <w:rPr>
          <w:sz w:val="22"/>
          <w:szCs w:val="22"/>
        </w:rPr>
        <w:t>AKTIVNOSTI</w:t>
      </w:r>
    </w:p>
    <w:p w:rsidR="0079503A" w:rsidRPr="00D6459E" w:rsidRDefault="0079503A" w:rsidP="00D6459E">
      <w:pPr>
        <w:jc w:val="both"/>
        <w:rPr>
          <w:sz w:val="24"/>
          <w:szCs w:val="24"/>
        </w:rPr>
      </w:pPr>
    </w:p>
    <w:p w:rsidR="00CC5548" w:rsidRDefault="00CC5548" w:rsidP="00D6459E">
      <w:pPr>
        <w:jc w:val="both"/>
        <w:rPr>
          <w:sz w:val="24"/>
          <w:szCs w:val="24"/>
        </w:rPr>
      </w:pPr>
      <w:r w:rsidRPr="00D6459E">
        <w:rPr>
          <w:sz w:val="24"/>
          <w:szCs w:val="24"/>
        </w:rPr>
        <w:t>Nije bilo novih aktivnosti.</w:t>
      </w:r>
    </w:p>
    <w:p w:rsidR="0079503A" w:rsidRPr="00D6459E" w:rsidRDefault="0079503A" w:rsidP="00D6459E">
      <w:pPr>
        <w:jc w:val="both"/>
        <w:rPr>
          <w:sz w:val="24"/>
          <w:szCs w:val="24"/>
        </w:rPr>
      </w:pPr>
    </w:p>
    <w:p w:rsidR="00CC5548" w:rsidRPr="0079503A" w:rsidRDefault="00CC5548" w:rsidP="00D6459E">
      <w:pPr>
        <w:jc w:val="both"/>
        <w:rPr>
          <w:sz w:val="22"/>
          <w:szCs w:val="22"/>
        </w:rPr>
      </w:pPr>
      <w:r w:rsidRPr="0079503A">
        <w:rPr>
          <w:sz w:val="22"/>
          <w:szCs w:val="22"/>
        </w:rPr>
        <w:t>ZAKLJUČIVANJE</w:t>
      </w:r>
      <w:r w:rsidR="0079503A">
        <w:rPr>
          <w:sz w:val="22"/>
          <w:szCs w:val="22"/>
        </w:rPr>
        <w:t xml:space="preserve"> </w:t>
      </w:r>
      <w:r w:rsidRPr="0079503A">
        <w:rPr>
          <w:sz w:val="22"/>
          <w:szCs w:val="22"/>
        </w:rPr>
        <w:t xml:space="preserve"> MEĐUNARODNIH </w:t>
      </w:r>
      <w:r w:rsidR="0079503A">
        <w:rPr>
          <w:sz w:val="22"/>
          <w:szCs w:val="22"/>
        </w:rPr>
        <w:t xml:space="preserve"> </w:t>
      </w:r>
      <w:r w:rsidRPr="0079503A">
        <w:rPr>
          <w:sz w:val="22"/>
          <w:szCs w:val="22"/>
        </w:rPr>
        <w:t>UGOVORA</w:t>
      </w:r>
    </w:p>
    <w:p w:rsidR="0079503A" w:rsidRPr="00D6459E" w:rsidRDefault="0079503A" w:rsidP="00D6459E">
      <w:pPr>
        <w:jc w:val="both"/>
        <w:rPr>
          <w:sz w:val="24"/>
          <w:szCs w:val="24"/>
        </w:rPr>
      </w:pPr>
    </w:p>
    <w:p w:rsidR="00CC5548" w:rsidRPr="00D6459E" w:rsidRDefault="00CC5548" w:rsidP="00D6459E">
      <w:pPr>
        <w:jc w:val="both"/>
        <w:rPr>
          <w:sz w:val="24"/>
          <w:szCs w:val="24"/>
        </w:rPr>
      </w:pPr>
      <w:r w:rsidRPr="00D6459E">
        <w:rPr>
          <w:sz w:val="24"/>
          <w:szCs w:val="24"/>
        </w:rPr>
        <w:t>Nije bilo aktivnosti.</w:t>
      </w:r>
    </w:p>
    <w:p w:rsidR="00CC5548" w:rsidRPr="00D6459E" w:rsidRDefault="00CC5548" w:rsidP="00D6459E">
      <w:pPr>
        <w:jc w:val="both"/>
        <w:rPr>
          <w:sz w:val="24"/>
          <w:szCs w:val="24"/>
        </w:rPr>
      </w:pPr>
    </w:p>
    <w:p w:rsidR="00CC5548" w:rsidRPr="0079503A" w:rsidRDefault="00CC5548" w:rsidP="00D6459E">
      <w:pPr>
        <w:jc w:val="both"/>
        <w:rPr>
          <w:sz w:val="22"/>
          <w:szCs w:val="22"/>
        </w:rPr>
      </w:pPr>
      <w:r w:rsidRPr="0079503A">
        <w:rPr>
          <w:sz w:val="22"/>
          <w:szCs w:val="22"/>
        </w:rPr>
        <w:t xml:space="preserve">EUROPSKE </w:t>
      </w:r>
      <w:r w:rsidR="0079503A">
        <w:rPr>
          <w:sz w:val="22"/>
          <w:szCs w:val="22"/>
        </w:rPr>
        <w:t xml:space="preserve"> </w:t>
      </w:r>
      <w:r w:rsidRPr="0079503A">
        <w:rPr>
          <w:sz w:val="22"/>
          <w:szCs w:val="22"/>
        </w:rPr>
        <w:t>INTEGRACIJE</w:t>
      </w:r>
    </w:p>
    <w:p w:rsidR="0079503A" w:rsidRPr="00D6459E" w:rsidRDefault="0079503A" w:rsidP="00D6459E">
      <w:pPr>
        <w:jc w:val="both"/>
        <w:rPr>
          <w:sz w:val="24"/>
          <w:szCs w:val="24"/>
        </w:rPr>
      </w:pPr>
    </w:p>
    <w:p w:rsidR="00CC5548" w:rsidRPr="0079503A" w:rsidRDefault="00CC5548" w:rsidP="00D6459E">
      <w:pPr>
        <w:jc w:val="both"/>
        <w:rPr>
          <w:i/>
          <w:sz w:val="24"/>
          <w:szCs w:val="24"/>
        </w:rPr>
      </w:pPr>
      <w:r w:rsidRPr="0079503A">
        <w:rPr>
          <w:i/>
          <w:sz w:val="24"/>
          <w:szCs w:val="24"/>
        </w:rPr>
        <w:t>Iz oblasti europskih integracija izdvajaju se sljedeće aktivnosti:</w:t>
      </w:r>
    </w:p>
    <w:p w:rsidR="0079503A" w:rsidRDefault="00CC5548" w:rsidP="0079503A">
      <w:pPr>
        <w:pStyle w:val="ListParagraph"/>
        <w:numPr>
          <w:ilvl w:val="0"/>
          <w:numId w:val="20"/>
        </w:numPr>
        <w:jc w:val="both"/>
        <w:rPr>
          <w:sz w:val="24"/>
          <w:szCs w:val="24"/>
        </w:rPr>
      </w:pPr>
      <w:r w:rsidRPr="0079503A">
        <w:rPr>
          <w:sz w:val="24"/>
          <w:szCs w:val="24"/>
        </w:rPr>
        <w:t xml:space="preserve">Agencija je Uredu koordinatora za reformu javne uprave u BiH dostavila informacije </w:t>
      </w:r>
    </w:p>
    <w:p w:rsidR="00CC5548" w:rsidRPr="0079503A" w:rsidRDefault="00CC5548" w:rsidP="0079503A">
      <w:pPr>
        <w:jc w:val="both"/>
        <w:rPr>
          <w:sz w:val="24"/>
          <w:szCs w:val="24"/>
        </w:rPr>
      </w:pPr>
      <w:r w:rsidRPr="0079503A">
        <w:rPr>
          <w:sz w:val="24"/>
          <w:szCs w:val="24"/>
        </w:rPr>
        <w:t xml:space="preserve">u okviru svojih nadležnosti za redovito Godišnje izvješće o napretku – praćenje provedbe Revidiranog Akcijskog plana 1 (RAP1) Strategije reforme javne uprave; </w:t>
      </w:r>
    </w:p>
    <w:p w:rsidR="0079503A" w:rsidRDefault="00CC5548" w:rsidP="00D6459E">
      <w:pPr>
        <w:pStyle w:val="ListParagraph"/>
        <w:numPr>
          <w:ilvl w:val="0"/>
          <w:numId w:val="20"/>
        </w:numPr>
        <w:jc w:val="both"/>
        <w:rPr>
          <w:sz w:val="24"/>
          <w:szCs w:val="24"/>
        </w:rPr>
      </w:pPr>
      <w:r w:rsidRPr="0079503A">
        <w:rPr>
          <w:sz w:val="24"/>
          <w:szCs w:val="24"/>
        </w:rPr>
        <w:t xml:space="preserve">Direkcija za europske integracije BiH je dostavila Agenciji nacrt završnog izvješća </w:t>
      </w:r>
    </w:p>
    <w:p w:rsidR="00CC5548" w:rsidRPr="0079503A" w:rsidRDefault="00CC5548" w:rsidP="0079503A">
      <w:pPr>
        <w:jc w:val="both"/>
        <w:rPr>
          <w:sz w:val="24"/>
          <w:szCs w:val="24"/>
        </w:rPr>
      </w:pPr>
      <w:r w:rsidRPr="0079503A">
        <w:rPr>
          <w:sz w:val="24"/>
          <w:szCs w:val="24"/>
        </w:rPr>
        <w:t>“Mapiranje sektorskih strategija”, u okviru planiranja programiranja IPA II. Agencija je blagovremeno dostavila svoje prijedloge za projekte u okviru IPA II.</w:t>
      </w:r>
    </w:p>
    <w:p w:rsidR="0079503A" w:rsidRDefault="00CC5548" w:rsidP="00D6459E">
      <w:pPr>
        <w:pStyle w:val="ListParagraph"/>
        <w:numPr>
          <w:ilvl w:val="0"/>
          <w:numId w:val="20"/>
        </w:numPr>
        <w:jc w:val="both"/>
        <w:rPr>
          <w:sz w:val="24"/>
          <w:szCs w:val="24"/>
        </w:rPr>
      </w:pPr>
      <w:r w:rsidRPr="0079503A">
        <w:rPr>
          <w:sz w:val="24"/>
          <w:szCs w:val="24"/>
        </w:rPr>
        <w:t xml:space="preserve">dana 25.3.2014. g. održana je prezentacija programa pomoći IPA II, kojoj je </w:t>
      </w:r>
    </w:p>
    <w:p w:rsidR="00CC5548" w:rsidRPr="0079503A" w:rsidRDefault="00CC5548" w:rsidP="0079503A">
      <w:pPr>
        <w:jc w:val="both"/>
        <w:rPr>
          <w:sz w:val="24"/>
          <w:szCs w:val="24"/>
        </w:rPr>
      </w:pPr>
      <w:r w:rsidRPr="0079503A">
        <w:rPr>
          <w:sz w:val="24"/>
          <w:szCs w:val="24"/>
        </w:rPr>
        <w:t>prisustvovao i predstavnik Agencije. Prezentaciju su održali predstavnici Europske komisije iz Bruxellesa.</w:t>
      </w:r>
    </w:p>
    <w:p w:rsidR="0079503A" w:rsidRDefault="00CC5548" w:rsidP="00D6459E">
      <w:pPr>
        <w:pStyle w:val="ListParagraph"/>
        <w:numPr>
          <w:ilvl w:val="0"/>
          <w:numId w:val="20"/>
        </w:numPr>
        <w:jc w:val="both"/>
        <w:rPr>
          <w:sz w:val="24"/>
          <w:szCs w:val="24"/>
        </w:rPr>
      </w:pPr>
      <w:r w:rsidRPr="0079503A">
        <w:rPr>
          <w:sz w:val="24"/>
          <w:szCs w:val="24"/>
        </w:rPr>
        <w:t xml:space="preserve">Europska komisija je objavila Izvješće o napretku BiH za 2014. godinu, u kome se </w:t>
      </w:r>
    </w:p>
    <w:p w:rsidR="00CC5548" w:rsidRPr="0079503A" w:rsidRDefault="00CC5548" w:rsidP="0079503A">
      <w:pPr>
        <w:jc w:val="both"/>
        <w:rPr>
          <w:sz w:val="24"/>
          <w:szCs w:val="24"/>
        </w:rPr>
      </w:pPr>
      <w:r w:rsidRPr="0079503A">
        <w:rPr>
          <w:sz w:val="24"/>
          <w:szCs w:val="24"/>
        </w:rPr>
        <w:t>nalazi izvješće</w:t>
      </w:r>
      <w:r w:rsidR="0079503A" w:rsidRPr="0079503A">
        <w:rPr>
          <w:sz w:val="24"/>
          <w:szCs w:val="24"/>
        </w:rPr>
        <w:t xml:space="preserve"> o radu Agencije, u poglavlju </w:t>
      </w:r>
      <w:r w:rsidRPr="0079503A">
        <w:rPr>
          <w:sz w:val="24"/>
          <w:szCs w:val="24"/>
        </w:rPr>
        <w:t>4.2.6. Informacijsko društvo i mediji. Agencija je dala aktivan doprinos izradi Izvješća o napretku, te poslala komentare na dio 4.2.6. Izvješća.</w:t>
      </w:r>
    </w:p>
    <w:p w:rsidR="0079503A" w:rsidRDefault="00CC5548" w:rsidP="00D6459E">
      <w:pPr>
        <w:pStyle w:val="ListParagraph"/>
        <w:numPr>
          <w:ilvl w:val="0"/>
          <w:numId w:val="20"/>
        </w:numPr>
        <w:jc w:val="both"/>
        <w:rPr>
          <w:sz w:val="24"/>
          <w:szCs w:val="24"/>
        </w:rPr>
      </w:pPr>
      <w:r w:rsidRPr="0079503A">
        <w:rPr>
          <w:sz w:val="24"/>
          <w:szCs w:val="24"/>
        </w:rPr>
        <w:t xml:space="preserve">održan je 7. sastanak Privremenog odbora, na kojem su sudjelovala dva predstavnika </w:t>
      </w:r>
    </w:p>
    <w:p w:rsidR="00CC5548" w:rsidRPr="0079503A" w:rsidRDefault="00CC5548" w:rsidP="0079503A">
      <w:pPr>
        <w:jc w:val="both"/>
        <w:rPr>
          <w:sz w:val="24"/>
          <w:szCs w:val="24"/>
        </w:rPr>
      </w:pPr>
      <w:r w:rsidRPr="0079503A">
        <w:rPr>
          <w:sz w:val="24"/>
          <w:szCs w:val="24"/>
        </w:rPr>
        <w:t>Agencije. Sastanak je održan 25. i 26. rujna u Sarajevu.</w:t>
      </w:r>
    </w:p>
    <w:p w:rsidR="0079503A" w:rsidRDefault="00CC5548" w:rsidP="00D6459E">
      <w:pPr>
        <w:pStyle w:val="ListParagraph"/>
        <w:numPr>
          <w:ilvl w:val="0"/>
          <w:numId w:val="20"/>
        </w:numPr>
        <w:jc w:val="both"/>
        <w:rPr>
          <w:sz w:val="24"/>
          <w:szCs w:val="24"/>
        </w:rPr>
      </w:pPr>
      <w:r w:rsidRPr="0079503A">
        <w:rPr>
          <w:sz w:val="24"/>
          <w:szCs w:val="24"/>
        </w:rPr>
        <w:t xml:space="preserve">pripremljena je i Direkciji za europske integracije BiH dostavljena aplikacija za </w:t>
      </w:r>
    </w:p>
    <w:p w:rsidR="00CC5548" w:rsidRPr="0079503A" w:rsidRDefault="00CC5548" w:rsidP="0079503A">
      <w:pPr>
        <w:jc w:val="both"/>
        <w:rPr>
          <w:sz w:val="24"/>
          <w:szCs w:val="24"/>
        </w:rPr>
      </w:pPr>
      <w:r w:rsidRPr="0079503A">
        <w:rPr>
          <w:sz w:val="24"/>
          <w:szCs w:val="24"/>
        </w:rPr>
        <w:t xml:space="preserve">TAIEX program pomoći (ekspertizu) EU za sektor emitiranja. Navedeni rok za realizaciju TAIEX programa je veljača 2015. godine. </w:t>
      </w:r>
    </w:p>
    <w:p w:rsidR="0079503A" w:rsidRDefault="00CC5548" w:rsidP="00D6459E">
      <w:pPr>
        <w:pStyle w:val="ListParagraph"/>
        <w:numPr>
          <w:ilvl w:val="0"/>
          <w:numId w:val="20"/>
        </w:numPr>
        <w:jc w:val="both"/>
        <w:rPr>
          <w:sz w:val="24"/>
          <w:szCs w:val="24"/>
        </w:rPr>
      </w:pPr>
      <w:r w:rsidRPr="0079503A">
        <w:rPr>
          <w:sz w:val="24"/>
          <w:szCs w:val="24"/>
        </w:rPr>
        <w:t xml:space="preserve">uposlenici Agencije su i 2014. godini, kao i u prethodnom razdoblju, nastavljaju </w:t>
      </w:r>
    </w:p>
    <w:p w:rsidR="00CC5548" w:rsidRPr="0079503A" w:rsidRDefault="00CC5548" w:rsidP="0079503A">
      <w:pPr>
        <w:jc w:val="both"/>
        <w:rPr>
          <w:sz w:val="24"/>
          <w:szCs w:val="24"/>
        </w:rPr>
      </w:pPr>
      <w:r w:rsidRPr="0079503A">
        <w:rPr>
          <w:sz w:val="24"/>
          <w:szCs w:val="24"/>
        </w:rPr>
        <w:t>pohađati obuke iz ove oblasti europskih integracija u organizaciji Direkcije za europske integracije BiH.</w:t>
      </w:r>
    </w:p>
    <w:p w:rsidR="0079503A" w:rsidRDefault="00CC5548" w:rsidP="00D6459E">
      <w:pPr>
        <w:pStyle w:val="ListParagraph"/>
        <w:numPr>
          <w:ilvl w:val="0"/>
          <w:numId w:val="20"/>
        </w:numPr>
        <w:jc w:val="both"/>
        <w:rPr>
          <w:sz w:val="24"/>
          <w:szCs w:val="24"/>
        </w:rPr>
      </w:pPr>
      <w:r w:rsidRPr="0079503A">
        <w:rPr>
          <w:sz w:val="24"/>
          <w:szCs w:val="24"/>
        </w:rPr>
        <w:t xml:space="preserve">uposlenici Agencije su sudjelovali na seminaru Primjena pravila konkurencije u </w:t>
      </w:r>
    </w:p>
    <w:p w:rsidR="00CC5548" w:rsidRPr="0079503A" w:rsidRDefault="00CC5548" w:rsidP="0079503A">
      <w:pPr>
        <w:jc w:val="both"/>
        <w:rPr>
          <w:sz w:val="24"/>
          <w:szCs w:val="24"/>
        </w:rPr>
      </w:pPr>
      <w:r w:rsidRPr="0079503A">
        <w:rPr>
          <w:sz w:val="24"/>
          <w:szCs w:val="24"/>
        </w:rPr>
        <w:t xml:space="preserve">sektoru elektroničkih komunikacija, u okviru projekta </w:t>
      </w:r>
      <w:r w:rsidRPr="0079503A">
        <w:rPr>
          <w:bCs/>
          <w:sz w:val="24"/>
          <w:szCs w:val="24"/>
        </w:rPr>
        <w:t xml:space="preserve">EUCOMP pod naslovom Support to the Implementation of Competition regulations in BiH and further strengthening of Competition policy, u Sarajevu; </w:t>
      </w:r>
    </w:p>
    <w:p w:rsidR="0079503A" w:rsidRDefault="00CC5548" w:rsidP="00D6459E">
      <w:pPr>
        <w:pStyle w:val="ListParagraph"/>
        <w:numPr>
          <w:ilvl w:val="0"/>
          <w:numId w:val="20"/>
        </w:numPr>
        <w:jc w:val="both"/>
        <w:rPr>
          <w:sz w:val="24"/>
          <w:szCs w:val="24"/>
        </w:rPr>
      </w:pPr>
      <w:r w:rsidRPr="0079503A">
        <w:rPr>
          <w:sz w:val="24"/>
          <w:szCs w:val="24"/>
        </w:rPr>
        <w:t xml:space="preserve">uposlenici Agencije su boravili u studijskim posjetima Uredu za elektroničke </w:t>
      </w:r>
    </w:p>
    <w:p w:rsidR="00CC5548" w:rsidRPr="0079503A" w:rsidRDefault="00CC5548" w:rsidP="0079503A">
      <w:pPr>
        <w:jc w:val="both"/>
        <w:rPr>
          <w:sz w:val="24"/>
          <w:szCs w:val="24"/>
        </w:rPr>
      </w:pPr>
      <w:r w:rsidRPr="0079503A">
        <w:rPr>
          <w:sz w:val="24"/>
          <w:szCs w:val="24"/>
        </w:rPr>
        <w:t>komunikacije Republike Poljske (UKE, Varšava) na temelju potpisanog Memoranduma o suradnji, u cilju razmjene znanja, informacija i prakse u EU u oblasti telekomunikacija;</w:t>
      </w:r>
    </w:p>
    <w:p w:rsidR="0079503A" w:rsidRDefault="00CC5548" w:rsidP="00D6459E">
      <w:pPr>
        <w:pStyle w:val="ListParagraph"/>
        <w:numPr>
          <w:ilvl w:val="0"/>
          <w:numId w:val="20"/>
        </w:numPr>
        <w:jc w:val="both"/>
        <w:rPr>
          <w:sz w:val="24"/>
          <w:szCs w:val="24"/>
        </w:rPr>
      </w:pPr>
      <w:r w:rsidRPr="0079503A">
        <w:rPr>
          <w:sz w:val="24"/>
          <w:szCs w:val="24"/>
        </w:rPr>
        <w:t xml:space="preserve">uposlenici Agencije su sudjelovali u radu Međunarodne konferencije: Regulatorna </w:t>
      </w:r>
    </w:p>
    <w:p w:rsidR="00CC5548" w:rsidRPr="0079503A" w:rsidRDefault="00CC5548" w:rsidP="0079503A">
      <w:pPr>
        <w:jc w:val="both"/>
        <w:rPr>
          <w:sz w:val="24"/>
          <w:szCs w:val="24"/>
        </w:rPr>
      </w:pPr>
      <w:r w:rsidRPr="0079503A">
        <w:rPr>
          <w:sz w:val="24"/>
          <w:szCs w:val="24"/>
        </w:rPr>
        <w:t>djelatnost u sektoru elektroničkih komunikacija, u Budvi, koja je organizirana od strane Agencije za elektroničke komunikacije Crne Gore (EKIP) i Međunarodne unije za telekomunikacije (ITU).</w:t>
      </w:r>
    </w:p>
    <w:p w:rsidR="0079503A" w:rsidRPr="0079503A" w:rsidRDefault="0079503A" w:rsidP="0079503A">
      <w:pPr>
        <w:pStyle w:val="ListParagraph"/>
        <w:jc w:val="both"/>
        <w:rPr>
          <w:sz w:val="24"/>
          <w:szCs w:val="24"/>
        </w:rPr>
      </w:pPr>
    </w:p>
    <w:p w:rsidR="00CC5548" w:rsidRPr="0079503A" w:rsidRDefault="00CC5548" w:rsidP="00D6459E">
      <w:pPr>
        <w:jc w:val="both"/>
        <w:rPr>
          <w:sz w:val="22"/>
          <w:szCs w:val="22"/>
        </w:rPr>
      </w:pPr>
      <w:r w:rsidRPr="0079503A">
        <w:rPr>
          <w:sz w:val="22"/>
          <w:szCs w:val="22"/>
        </w:rPr>
        <w:t xml:space="preserve">PLANIRANI </w:t>
      </w:r>
      <w:r w:rsidR="0079503A">
        <w:rPr>
          <w:sz w:val="22"/>
          <w:szCs w:val="22"/>
        </w:rPr>
        <w:t xml:space="preserve"> </w:t>
      </w:r>
      <w:r w:rsidRPr="0079503A">
        <w:rPr>
          <w:sz w:val="22"/>
          <w:szCs w:val="22"/>
        </w:rPr>
        <w:t xml:space="preserve">I </w:t>
      </w:r>
      <w:r w:rsidR="0079503A">
        <w:rPr>
          <w:sz w:val="22"/>
          <w:szCs w:val="22"/>
        </w:rPr>
        <w:t xml:space="preserve"> </w:t>
      </w:r>
      <w:r w:rsidRPr="0079503A">
        <w:rPr>
          <w:sz w:val="22"/>
          <w:szCs w:val="22"/>
        </w:rPr>
        <w:t>REALIZIRANI</w:t>
      </w:r>
      <w:r w:rsidR="0079503A">
        <w:rPr>
          <w:sz w:val="22"/>
          <w:szCs w:val="22"/>
        </w:rPr>
        <w:t xml:space="preserve"> </w:t>
      </w:r>
      <w:r w:rsidRPr="0079503A">
        <w:rPr>
          <w:sz w:val="22"/>
          <w:szCs w:val="22"/>
        </w:rPr>
        <w:t xml:space="preserve"> PROGRAMSKI </w:t>
      </w:r>
      <w:r w:rsidR="0079503A">
        <w:rPr>
          <w:sz w:val="22"/>
          <w:szCs w:val="22"/>
        </w:rPr>
        <w:t xml:space="preserve"> </w:t>
      </w:r>
      <w:r w:rsidRPr="0079503A">
        <w:rPr>
          <w:sz w:val="22"/>
          <w:szCs w:val="22"/>
        </w:rPr>
        <w:t>ZADACI</w:t>
      </w:r>
    </w:p>
    <w:p w:rsidR="0079503A" w:rsidRPr="00D6459E" w:rsidRDefault="0079503A" w:rsidP="00D6459E">
      <w:pPr>
        <w:jc w:val="both"/>
        <w:rPr>
          <w:sz w:val="24"/>
          <w:szCs w:val="24"/>
        </w:rPr>
      </w:pPr>
    </w:p>
    <w:p w:rsidR="00CC5548" w:rsidRPr="00427563" w:rsidRDefault="00CC5548" w:rsidP="00D6459E">
      <w:pPr>
        <w:jc w:val="both"/>
        <w:rPr>
          <w:i/>
          <w:sz w:val="24"/>
          <w:szCs w:val="24"/>
        </w:rPr>
      </w:pPr>
      <w:r w:rsidRPr="00427563">
        <w:rPr>
          <w:i/>
          <w:sz w:val="24"/>
          <w:szCs w:val="24"/>
        </w:rPr>
        <w:t>Planom i programom rada Agencije za 2014. godinu definirane su sljedeće aktivnosti:</w:t>
      </w:r>
    </w:p>
    <w:p w:rsidR="00CC5548" w:rsidRPr="00427563" w:rsidRDefault="00CC5548" w:rsidP="000140DE">
      <w:pPr>
        <w:pStyle w:val="ListParagraph"/>
        <w:numPr>
          <w:ilvl w:val="0"/>
          <w:numId w:val="65"/>
        </w:numPr>
        <w:jc w:val="both"/>
        <w:rPr>
          <w:sz w:val="24"/>
          <w:szCs w:val="24"/>
          <w:lang w:eastAsia="bs-Latn-BA"/>
        </w:rPr>
      </w:pPr>
      <w:r w:rsidRPr="00427563">
        <w:rPr>
          <w:sz w:val="24"/>
          <w:szCs w:val="24"/>
          <w:lang w:eastAsia="bs-Latn-BA"/>
        </w:rPr>
        <w:t>aktivnosti vezane za primjenu interkonekcijskog režima na tržištu fiksne telefonije;</w:t>
      </w:r>
    </w:p>
    <w:p w:rsidR="00CC5548" w:rsidRPr="00427563" w:rsidRDefault="00CC5548" w:rsidP="000140DE">
      <w:pPr>
        <w:pStyle w:val="ListParagraph"/>
        <w:numPr>
          <w:ilvl w:val="0"/>
          <w:numId w:val="65"/>
        </w:numPr>
        <w:jc w:val="both"/>
        <w:rPr>
          <w:sz w:val="24"/>
          <w:szCs w:val="24"/>
          <w:lang w:eastAsia="bs-Latn-BA"/>
        </w:rPr>
      </w:pPr>
      <w:r w:rsidRPr="00427563">
        <w:rPr>
          <w:sz w:val="24"/>
          <w:szCs w:val="24"/>
          <w:lang w:eastAsia="bs-Latn-BA"/>
        </w:rPr>
        <w:t>aktivnosti vezane za primjenu interkonekcijskog režima na tržištu mobilne telefonije;</w:t>
      </w:r>
    </w:p>
    <w:p w:rsidR="00427563" w:rsidRDefault="00CC5548" w:rsidP="000140DE">
      <w:pPr>
        <w:pStyle w:val="ListParagraph"/>
        <w:numPr>
          <w:ilvl w:val="0"/>
          <w:numId w:val="65"/>
        </w:numPr>
        <w:jc w:val="both"/>
        <w:rPr>
          <w:sz w:val="24"/>
          <w:szCs w:val="24"/>
          <w:lang w:eastAsia="bs-Latn-BA"/>
        </w:rPr>
      </w:pPr>
      <w:r w:rsidRPr="00427563">
        <w:rPr>
          <w:sz w:val="24"/>
          <w:szCs w:val="24"/>
          <w:lang w:eastAsia="bs-Latn-BA"/>
        </w:rPr>
        <w:t xml:space="preserve">donošenje Instrukcije o postupanju kod produženja važenja dozvola za korištenje </w:t>
      </w:r>
    </w:p>
    <w:p w:rsidR="00CC5548" w:rsidRPr="00427563" w:rsidRDefault="00CC5548" w:rsidP="00427563">
      <w:pPr>
        <w:jc w:val="both"/>
        <w:rPr>
          <w:sz w:val="24"/>
          <w:szCs w:val="24"/>
          <w:lang w:eastAsia="bs-Latn-BA"/>
        </w:rPr>
      </w:pPr>
      <w:r w:rsidRPr="00427563">
        <w:rPr>
          <w:sz w:val="24"/>
          <w:szCs w:val="24"/>
          <w:lang w:eastAsia="bs-Latn-BA"/>
        </w:rPr>
        <w:t xml:space="preserve">blokova telefonskih brojeva, pojedinačnih negeografskih brojeva, kratkih brojeva i kodova za potrebe mreže i signalizaciju; </w:t>
      </w:r>
    </w:p>
    <w:p w:rsidR="00CC5548" w:rsidRPr="00427563" w:rsidRDefault="00CC5548" w:rsidP="000140DE">
      <w:pPr>
        <w:pStyle w:val="ListParagraph"/>
        <w:numPr>
          <w:ilvl w:val="0"/>
          <w:numId w:val="65"/>
        </w:numPr>
        <w:jc w:val="both"/>
        <w:rPr>
          <w:sz w:val="24"/>
          <w:szCs w:val="24"/>
          <w:lang w:eastAsia="bs-Latn-BA"/>
        </w:rPr>
      </w:pPr>
      <w:r w:rsidRPr="00427563">
        <w:rPr>
          <w:sz w:val="24"/>
          <w:szCs w:val="24"/>
          <w:lang w:eastAsia="bs-Latn-BA"/>
        </w:rPr>
        <w:t>aktivnosti na uspostavi prelaznog režima k sustavu generalne autorizacije;</w:t>
      </w:r>
    </w:p>
    <w:p w:rsidR="00427563" w:rsidRDefault="00CC5548" w:rsidP="000140DE">
      <w:pPr>
        <w:pStyle w:val="ListParagraph"/>
        <w:numPr>
          <w:ilvl w:val="0"/>
          <w:numId w:val="65"/>
        </w:numPr>
        <w:jc w:val="both"/>
        <w:rPr>
          <w:sz w:val="24"/>
          <w:szCs w:val="24"/>
          <w:lang w:eastAsia="bs-Latn-BA"/>
        </w:rPr>
      </w:pPr>
      <w:r w:rsidRPr="00427563">
        <w:rPr>
          <w:sz w:val="24"/>
          <w:szCs w:val="24"/>
          <w:lang w:eastAsia="en-GB"/>
        </w:rPr>
        <w:t xml:space="preserve">donošenje Pravila br. 73/2014 o obavljanju djelatnosti pružatelja javnih mobilnih </w:t>
      </w:r>
    </w:p>
    <w:p w:rsidR="00CC5548" w:rsidRPr="00427563" w:rsidRDefault="00CC5548" w:rsidP="00427563">
      <w:pPr>
        <w:jc w:val="both"/>
        <w:rPr>
          <w:sz w:val="24"/>
          <w:szCs w:val="24"/>
          <w:lang w:eastAsia="bs-Latn-BA"/>
        </w:rPr>
      </w:pPr>
      <w:r w:rsidRPr="00427563">
        <w:rPr>
          <w:sz w:val="24"/>
          <w:szCs w:val="24"/>
          <w:lang w:eastAsia="en-GB"/>
        </w:rPr>
        <w:t>telefonskih usluga;</w:t>
      </w:r>
    </w:p>
    <w:p w:rsidR="00CC5548" w:rsidRPr="00427563" w:rsidRDefault="00CC5548" w:rsidP="000140DE">
      <w:pPr>
        <w:pStyle w:val="ListParagraph"/>
        <w:numPr>
          <w:ilvl w:val="0"/>
          <w:numId w:val="65"/>
        </w:numPr>
        <w:jc w:val="both"/>
        <w:rPr>
          <w:sz w:val="24"/>
          <w:szCs w:val="24"/>
          <w:lang w:eastAsia="bs-Latn-BA"/>
        </w:rPr>
      </w:pPr>
      <w:r w:rsidRPr="00427563">
        <w:rPr>
          <w:sz w:val="24"/>
          <w:szCs w:val="24"/>
          <w:lang w:eastAsia="bs-Latn-BA"/>
        </w:rPr>
        <w:t>aktivnosti vezane za analize relevantnih tržišta telekomunikacija;</w:t>
      </w:r>
    </w:p>
    <w:p w:rsidR="00427563" w:rsidRDefault="00CC5548" w:rsidP="000140DE">
      <w:pPr>
        <w:pStyle w:val="ListParagraph"/>
        <w:numPr>
          <w:ilvl w:val="0"/>
          <w:numId w:val="65"/>
        </w:numPr>
        <w:jc w:val="both"/>
        <w:rPr>
          <w:sz w:val="24"/>
          <w:szCs w:val="24"/>
          <w:lang w:eastAsia="bs-Latn-BA"/>
        </w:rPr>
      </w:pPr>
      <w:r w:rsidRPr="00427563">
        <w:rPr>
          <w:sz w:val="24"/>
          <w:szCs w:val="24"/>
          <w:lang w:eastAsia="bs-Latn-BA"/>
        </w:rPr>
        <w:t xml:space="preserve">aktivnosti vezane za mjerenja i izvještavanja o kvalitetu javnih telekomunikacijskih </w:t>
      </w:r>
    </w:p>
    <w:p w:rsidR="00CC5548" w:rsidRPr="00427563" w:rsidRDefault="00CC5548" w:rsidP="00427563">
      <w:pPr>
        <w:jc w:val="both"/>
        <w:rPr>
          <w:sz w:val="24"/>
          <w:szCs w:val="24"/>
          <w:lang w:eastAsia="bs-Latn-BA"/>
        </w:rPr>
      </w:pPr>
      <w:r w:rsidRPr="00427563">
        <w:rPr>
          <w:sz w:val="24"/>
          <w:szCs w:val="24"/>
          <w:lang w:eastAsia="bs-Latn-BA"/>
        </w:rPr>
        <w:t>usluga;</w:t>
      </w:r>
    </w:p>
    <w:p w:rsidR="00CC5548" w:rsidRPr="00427563" w:rsidRDefault="00CC5548" w:rsidP="000140DE">
      <w:pPr>
        <w:pStyle w:val="ListParagraph"/>
        <w:numPr>
          <w:ilvl w:val="0"/>
          <w:numId w:val="65"/>
        </w:numPr>
        <w:jc w:val="both"/>
        <w:rPr>
          <w:sz w:val="24"/>
          <w:szCs w:val="24"/>
          <w:lang w:eastAsia="bs-Latn-BA"/>
        </w:rPr>
      </w:pPr>
      <w:r w:rsidRPr="00427563">
        <w:rPr>
          <w:sz w:val="24"/>
          <w:szCs w:val="24"/>
          <w:lang w:eastAsia="bs-Latn-BA"/>
        </w:rPr>
        <w:t>aktivnosti u vezi s rebalansom cijena govornih telefonskih usluga;</w:t>
      </w:r>
    </w:p>
    <w:p w:rsidR="00CC5548" w:rsidRPr="00427563" w:rsidRDefault="00CC5548" w:rsidP="000140DE">
      <w:pPr>
        <w:pStyle w:val="ListParagraph"/>
        <w:numPr>
          <w:ilvl w:val="0"/>
          <w:numId w:val="65"/>
        </w:numPr>
        <w:jc w:val="both"/>
        <w:rPr>
          <w:sz w:val="24"/>
          <w:szCs w:val="24"/>
          <w:lang w:eastAsia="bs-Latn-BA"/>
        </w:rPr>
      </w:pPr>
      <w:r w:rsidRPr="00427563">
        <w:rPr>
          <w:sz w:val="24"/>
          <w:szCs w:val="24"/>
          <w:lang w:eastAsia="bs-Latn-BA"/>
        </w:rPr>
        <w:t>aktivnosti u vezi s praćenjem stanja tržišta telekomunikacija u BiH;</w:t>
      </w:r>
    </w:p>
    <w:p w:rsidR="00427563" w:rsidRDefault="00CC5548" w:rsidP="000140DE">
      <w:pPr>
        <w:pStyle w:val="ListParagraph"/>
        <w:numPr>
          <w:ilvl w:val="0"/>
          <w:numId w:val="65"/>
        </w:numPr>
        <w:jc w:val="both"/>
        <w:rPr>
          <w:sz w:val="24"/>
          <w:szCs w:val="24"/>
          <w:lang w:eastAsia="bs-Latn-BA"/>
        </w:rPr>
      </w:pPr>
      <w:r w:rsidRPr="00427563">
        <w:rPr>
          <w:sz w:val="24"/>
          <w:szCs w:val="24"/>
          <w:lang w:eastAsia="bs-Latn-BA"/>
        </w:rPr>
        <w:t xml:space="preserve">aktivnosti na praćenju uvjeta pružanja javnih telekomunikacijskih usluga i odnosima s </w:t>
      </w:r>
    </w:p>
    <w:p w:rsidR="00CC5548" w:rsidRPr="00427563" w:rsidRDefault="00CC5548" w:rsidP="00427563">
      <w:pPr>
        <w:jc w:val="both"/>
        <w:rPr>
          <w:sz w:val="24"/>
          <w:szCs w:val="24"/>
          <w:lang w:eastAsia="bs-Latn-BA"/>
        </w:rPr>
      </w:pPr>
      <w:r w:rsidRPr="00427563">
        <w:rPr>
          <w:sz w:val="24"/>
          <w:szCs w:val="24"/>
          <w:lang w:eastAsia="bs-Latn-BA"/>
        </w:rPr>
        <w:t>krajnjim korisnicima;</w:t>
      </w:r>
    </w:p>
    <w:p w:rsidR="00427563" w:rsidRDefault="00CC5548" w:rsidP="000140DE">
      <w:pPr>
        <w:pStyle w:val="ListParagraph"/>
        <w:numPr>
          <w:ilvl w:val="0"/>
          <w:numId w:val="65"/>
        </w:numPr>
        <w:jc w:val="both"/>
        <w:rPr>
          <w:sz w:val="24"/>
          <w:szCs w:val="24"/>
          <w:lang w:eastAsia="bs-Latn-BA"/>
        </w:rPr>
      </w:pPr>
      <w:r w:rsidRPr="00427563">
        <w:rPr>
          <w:sz w:val="24"/>
          <w:szCs w:val="24"/>
          <w:lang w:eastAsia="bs-Latn-BA"/>
        </w:rPr>
        <w:t xml:space="preserve">aktivnosti u cilju implementacije univerzalnog servisa u BiH, u skladu s Politikom </w:t>
      </w:r>
    </w:p>
    <w:p w:rsidR="00CC5548" w:rsidRPr="00427563" w:rsidRDefault="00CC5548" w:rsidP="00427563">
      <w:pPr>
        <w:jc w:val="both"/>
        <w:rPr>
          <w:sz w:val="24"/>
          <w:szCs w:val="24"/>
          <w:lang w:eastAsia="bs-Latn-BA"/>
        </w:rPr>
      </w:pPr>
      <w:r w:rsidRPr="00427563">
        <w:rPr>
          <w:sz w:val="24"/>
          <w:szCs w:val="24"/>
          <w:lang w:eastAsia="bs-Latn-BA"/>
        </w:rPr>
        <w:t>sektora telekomunikacija i odlukama Vijeća ministara BiH;</w:t>
      </w:r>
    </w:p>
    <w:p w:rsidR="00CC5548" w:rsidRPr="00427563" w:rsidRDefault="00CC5548" w:rsidP="000140DE">
      <w:pPr>
        <w:pStyle w:val="ListParagraph"/>
        <w:numPr>
          <w:ilvl w:val="0"/>
          <w:numId w:val="65"/>
        </w:numPr>
        <w:jc w:val="both"/>
        <w:rPr>
          <w:sz w:val="24"/>
          <w:szCs w:val="24"/>
          <w:lang w:eastAsia="bs-Latn-BA"/>
        </w:rPr>
      </w:pPr>
      <w:r w:rsidRPr="00427563">
        <w:rPr>
          <w:sz w:val="24"/>
          <w:szCs w:val="24"/>
          <w:lang w:eastAsia="bs-Latn-BA"/>
        </w:rPr>
        <w:t>priprema uvođenja odvojenog računovodstva;</w:t>
      </w:r>
    </w:p>
    <w:p w:rsidR="00427563" w:rsidRDefault="00CC5548" w:rsidP="000140DE">
      <w:pPr>
        <w:pStyle w:val="ListParagraph"/>
        <w:numPr>
          <w:ilvl w:val="0"/>
          <w:numId w:val="65"/>
        </w:numPr>
        <w:jc w:val="both"/>
        <w:rPr>
          <w:sz w:val="24"/>
          <w:szCs w:val="24"/>
        </w:rPr>
      </w:pPr>
      <w:r w:rsidRPr="00427563">
        <w:rPr>
          <w:sz w:val="24"/>
          <w:szCs w:val="24"/>
        </w:rPr>
        <w:t xml:space="preserve">razmatranje izvješća o pripremama za Svjetsku radiokonferenciju WRC15 u pogledu </w:t>
      </w:r>
    </w:p>
    <w:p w:rsidR="00CC5548" w:rsidRPr="00427563" w:rsidRDefault="00CC5548" w:rsidP="00427563">
      <w:pPr>
        <w:jc w:val="both"/>
        <w:rPr>
          <w:sz w:val="24"/>
          <w:szCs w:val="24"/>
        </w:rPr>
      </w:pPr>
      <w:r w:rsidRPr="00427563">
        <w:rPr>
          <w:sz w:val="24"/>
          <w:szCs w:val="24"/>
        </w:rPr>
        <w:t>postignutog stupnja usklađenosti s Europskim zajedničkim p</w:t>
      </w:r>
      <w:r w:rsidR="00427563">
        <w:rPr>
          <w:sz w:val="24"/>
          <w:szCs w:val="24"/>
        </w:rPr>
        <w:t xml:space="preserve">rijedlogom za nastup na WRC15; </w:t>
      </w:r>
    </w:p>
    <w:p w:rsidR="00427563" w:rsidRDefault="00CC5548" w:rsidP="000140DE">
      <w:pPr>
        <w:pStyle w:val="ListParagraph"/>
        <w:numPr>
          <w:ilvl w:val="0"/>
          <w:numId w:val="65"/>
        </w:numPr>
        <w:jc w:val="both"/>
        <w:rPr>
          <w:sz w:val="24"/>
          <w:szCs w:val="24"/>
        </w:rPr>
      </w:pPr>
      <w:r w:rsidRPr="00427563">
        <w:rPr>
          <w:sz w:val="24"/>
          <w:szCs w:val="24"/>
        </w:rPr>
        <w:t xml:space="preserve">donošenje novog Pravila o načinu korištenja radiofrekvencijskog opsega 10,15 - 10,65 </w:t>
      </w:r>
    </w:p>
    <w:p w:rsidR="00CC5548" w:rsidRPr="00427563" w:rsidRDefault="00CC5548" w:rsidP="00427563">
      <w:pPr>
        <w:jc w:val="both"/>
        <w:rPr>
          <w:sz w:val="24"/>
          <w:szCs w:val="24"/>
        </w:rPr>
      </w:pPr>
      <w:r w:rsidRPr="00427563">
        <w:rPr>
          <w:sz w:val="24"/>
          <w:szCs w:val="24"/>
        </w:rPr>
        <w:t>GHz, kojim će se staviti izvan snage RAK Pravilo 43/2009 o planu korištenja radiofrekvencijskog opsega 10,15 - 10,65 GHz za fiksne bežične pristupne sisteme;</w:t>
      </w:r>
    </w:p>
    <w:p w:rsidR="00CC5548" w:rsidRPr="00427563" w:rsidRDefault="00CC5548" w:rsidP="000140DE">
      <w:pPr>
        <w:pStyle w:val="ListParagraph"/>
        <w:numPr>
          <w:ilvl w:val="0"/>
          <w:numId w:val="65"/>
        </w:numPr>
        <w:jc w:val="both"/>
        <w:rPr>
          <w:sz w:val="24"/>
          <w:szCs w:val="24"/>
        </w:rPr>
      </w:pPr>
      <w:r w:rsidRPr="00427563">
        <w:rPr>
          <w:sz w:val="24"/>
          <w:szCs w:val="24"/>
        </w:rPr>
        <w:t xml:space="preserve">donošenje Pravila o načinu korištenja </w:t>
      </w:r>
      <w:r w:rsidR="00427563">
        <w:rPr>
          <w:sz w:val="24"/>
          <w:szCs w:val="24"/>
        </w:rPr>
        <w:t xml:space="preserve">radiofrekvencijskog opsega 2,6 </w:t>
      </w:r>
      <w:r w:rsidRPr="00427563">
        <w:rPr>
          <w:sz w:val="24"/>
          <w:szCs w:val="24"/>
        </w:rPr>
        <w:t>GHz;</w:t>
      </w:r>
    </w:p>
    <w:p w:rsidR="00427563" w:rsidRDefault="00CC5548" w:rsidP="000140DE">
      <w:pPr>
        <w:pStyle w:val="ListParagraph"/>
        <w:numPr>
          <w:ilvl w:val="0"/>
          <w:numId w:val="65"/>
        </w:numPr>
        <w:jc w:val="both"/>
        <w:rPr>
          <w:sz w:val="24"/>
          <w:szCs w:val="24"/>
        </w:rPr>
      </w:pPr>
      <w:r w:rsidRPr="00427563">
        <w:rPr>
          <w:sz w:val="24"/>
          <w:szCs w:val="24"/>
        </w:rPr>
        <w:t xml:space="preserve">donošenje novog Pravila o radioopremi koja se može koristiti bez pojedinačnih </w:t>
      </w:r>
    </w:p>
    <w:p w:rsidR="00CC5548" w:rsidRPr="00427563" w:rsidRDefault="00CC5548" w:rsidP="00427563">
      <w:pPr>
        <w:jc w:val="both"/>
        <w:rPr>
          <w:sz w:val="24"/>
          <w:szCs w:val="24"/>
        </w:rPr>
      </w:pPr>
      <w:r w:rsidRPr="00427563">
        <w:rPr>
          <w:sz w:val="24"/>
          <w:szCs w:val="24"/>
        </w:rPr>
        <w:t>dozvola za uređaje izdanih od strane RAK-a;</w:t>
      </w:r>
    </w:p>
    <w:p w:rsidR="00427563" w:rsidRDefault="00CC5548" w:rsidP="000140DE">
      <w:pPr>
        <w:pStyle w:val="ListParagraph"/>
        <w:numPr>
          <w:ilvl w:val="0"/>
          <w:numId w:val="65"/>
        </w:numPr>
        <w:jc w:val="both"/>
        <w:rPr>
          <w:sz w:val="24"/>
          <w:szCs w:val="24"/>
        </w:rPr>
      </w:pPr>
      <w:r w:rsidRPr="00427563">
        <w:rPr>
          <w:sz w:val="24"/>
          <w:szCs w:val="24"/>
        </w:rPr>
        <w:t xml:space="preserve">donošenje pravila o planu korištenja radiofrekvencijskog opsega 3,4 - 3,8 GHz </w:t>
      </w:r>
    </w:p>
    <w:p w:rsidR="00CC5548" w:rsidRPr="00427563" w:rsidRDefault="00CC5548" w:rsidP="00427563">
      <w:pPr>
        <w:jc w:val="both"/>
        <w:rPr>
          <w:sz w:val="24"/>
          <w:szCs w:val="24"/>
        </w:rPr>
      </w:pPr>
      <w:r w:rsidRPr="00427563">
        <w:rPr>
          <w:sz w:val="24"/>
          <w:szCs w:val="24"/>
        </w:rPr>
        <w:t>(umjesto važećih RAK pravila: Pravilo 22/2004 o planu korištenja radiofrekvencijskog opsega 3,4 - 3,6 GHz, Pravilo 26/2005 o planu korištenja radiofrekvencijskog opsega 3,6 - 3,8 GHz, Pravilo 23/2004 o načinu dodjeljivanja dozvola za operatera fiksne bežične pristupne mreže u frekvencijskom opsegu 3,5 GHz);</w:t>
      </w:r>
    </w:p>
    <w:p w:rsidR="00427563" w:rsidRDefault="00CC5548" w:rsidP="000140DE">
      <w:pPr>
        <w:pStyle w:val="ListParagraph"/>
        <w:numPr>
          <w:ilvl w:val="0"/>
          <w:numId w:val="65"/>
        </w:numPr>
        <w:jc w:val="both"/>
        <w:rPr>
          <w:sz w:val="24"/>
          <w:szCs w:val="24"/>
        </w:rPr>
      </w:pPr>
      <w:r w:rsidRPr="00427563">
        <w:rPr>
          <w:sz w:val="24"/>
          <w:szCs w:val="24"/>
        </w:rPr>
        <w:t xml:space="preserve">donošenje izmjena i dopuna Pravila 59/2011 Naknade za dozvole u </w:t>
      </w:r>
    </w:p>
    <w:p w:rsidR="00CC5548" w:rsidRPr="00427563" w:rsidRDefault="00CC5548" w:rsidP="00427563">
      <w:pPr>
        <w:jc w:val="both"/>
        <w:rPr>
          <w:sz w:val="24"/>
          <w:szCs w:val="24"/>
        </w:rPr>
      </w:pPr>
      <w:r w:rsidRPr="00427563">
        <w:rPr>
          <w:sz w:val="24"/>
          <w:szCs w:val="24"/>
        </w:rPr>
        <w:t>radiokomunikacijama u Bosni i Hercegovini;</w:t>
      </w:r>
    </w:p>
    <w:p w:rsidR="00427563" w:rsidRDefault="00CC5548" w:rsidP="000140DE">
      <w:pPr>
        <w:pStyle w:val="ListParagraph"/>
        <w:numPr>
          <w:ilvl w:val="0"/>
          <w:numId w:val="65"/>
        </w:numPr>
        <w:jc w:val="both"/>
        <w:rPr>
          <w:sz w:val="24"/>
          <w:szCs w:val="24"/>
        </w:rPr>
      </w:pPr>
      <w:r w:rsidRPr="00427563">
        <w:rPr>
          <w:sz w:val="24"/>
          <w:szCs w:val="24"/>
        </w:rPr>
        <w:t xml:space="preserve">donošenje novog Pravila o načinu korištenju radiofrekvencijskog opsega 11,7-12,5 </w:t>
      </w:r>
    </w:p>
    <w:p w:rsidR="00CC5548" w:rsidRPr="00427563" w:rsidRDefault="00427563" w:rsidP="00427563">
      <w:pPr>
        <w:jc w:val="both"/>
        <w:rPr>
          <w:sz w:val="24"/>
          <w:szCs w:val="24"/>
        </w:rPr>
      </w:pPr>
      <w:r>
        <w:rPr>
          <w:sz w:val="24"/>
          <w:szCs w:val="24"/>
        </w:rPr>
        <w:t xml:space="preserve">GHz za jednosmjernu </w:t>
      </w:r>
      <w:r w:rsidR="00CC5548" w:rsidRPr="00427563">
        <w:rPr>
          <w:sz w:val="24"/>
          <w:szCs w:val="24"/>
        </w:rPr>
        <w:t>distribuciju RTV kanala nakon 2016. godine, obzirom da korištenje ovog opsega u BiH nije u skladu s planom namjene frekvencija u Evropi;</w:t>
      </w:r>
    </w:p>
    <w:p w:rsidR="00427563" w:rsidRDefault="00CC5548" w:rsidP="000140DE">
      <w:pPr>
        <w:pStyle w:val="ListParagraph"/>
        <w:numPr>
          <w:ilvl w:val="0"/>
          <w:numId w:val="65"/>
        </w:numPr>
        <w:jc w:val="both"/>
        <w:rPr>
          <w:sz w:val="24"/>
          <w:szCs w:val="24"/>
        </w:rPr>
      </w:pPr>
      <w:r w:rsidRPr="00427563">
        <w:rPr>
          <w:sz w:val="24"/>
          <w:szCs w:val="24"/>
        </w:rPr>
        <w:t xml:space="preserve">razmatranje informacije o provođenju tendera za dodjelu dozvola za operatere </w:t>
      </w:r>
    </w:p>
    <w:p w:rsidR="00CC5548" w:rsidRPr="00427563" w:rsidRDefault="00CC5548" w:rsidP="00427563">
      <w:pPr>
        <w:jc w:val="both"/>
        <w:rPr>
          <w:sz w:val="24"/>
          <w:szCs w:val="24"/>
        </w:rPr>
      </w:pPr>
      <w:r w:rsidRPr="00427563">
        <w:rPr>
          <w:sz w:val="24"/>
          <w:szCs w:val="24"/>
        </w:rPr>
        <w:t>muiltipleksa u digitalnoj televiziji;</w:t>
      </w:r>
    </w:p>
    <w:p w:rsidR="00427563" w:rsidRDefault="00CC5548" w:rsidP="000140DE">
      <w:pPr>
        <w:pStyle w:val="ListParagraph"/>
        <w:numPr>
          <w:ilvl w:val="0"/>
          <w:numId w:val="65"/>
        </w:numPr>
        <w:jc w:val="both"/>
        <w:rPr>
          <w:sz w:val="24"/>
          <w:szCs w:val="24"/>
        </w:rPr>
      </w:pPr>
      <w:r w:rsidRPr="00427563">
        <w:rPr>
          <w:sz w:val="24"/>
          <w:szCs w:val="24"/>
          <w:lang w:eastAsia="bs-Latn-BA" w:bidi="gu-IN"/>
        </w:rPr>
        <w:t>i</w:t>
      </w:r>
      <w:r w:rsidRPr="00427563">
        <w:rPr>
          <w:sz w:val="24"/>
          <w:szCs w:val="24"/>
        </w:rPr>
        <w:t xml:space="preserve">zrada i implementacija aktivnosti u okviru Akcijskog plana prelaska s analogne na </w:t>
      </w:r>
    </w:p>
    <w:p w:rsidR="00CC5548" w:rsidRPr="00427563" w:rsidRDefault="00CC5548" w:rsidP="00427563">
      <w:pPr>
        <w:jc w:val="both"/>
        <w:rPr>
          <w:sz w:val="24"/>
          <w:szCs w:val="24"/>
        </w:rPr>
      </w:pPr>
      <w:r w:rsidRPr="00427563">
        <w:rPr>
          <w:sz w:val="24"/>
          <w:szCs w:val="24"/>
        </w:rPr>
        <w:t>digitalnu zemaljsku radiodifuziju u Bosni i Hercegovini</w:t>
      </w:r>
      <w:r w:rsidRPr="00427563">
        <w:rPr>
          <w:sz w:val="24"/>
          <w:szCs w:val="24"/>
          <w:lang w:eastAsia="bs-Latn-BA" w:bidi="gu-IN"/>
        </w:rPr>
        <w:t>;</w:t>
      </w:r>
    </w:p>
    <w:p w:rsidR="00427563" w:rsidRDefault="00CC5548" w:rsidP="000140DE">
      <w:pPr>
        <w:pStyle w:val="ListParagraph"/>
        <w:numPr>
          <w:ilvl w:val="0"/>
          <w:numId w:val="65"/>
        </w:numPr>
        <w:jc w:val="both"/>
        <w:rPr>
          <w:sz w:val="24"/>
          <w:szCs w:val="24"/>
        </w:rPr>
      </w:pPr>
      <w:r w:rsidRPr="00427563">
        <w:rPr>
          <w:noProof/>
          <w:sz w:val="24"/>
          <w:szCs w:val="24"/>
        </w:rPr>
        <w:t xml:space="preserve">aktivnosti na izdavanju i produžavanju dozvola iz oblasti emitovanja u skladu s </w:t>
      </w:r>
    </w:p>
    <w:p w:rsidR="00CC5548" w:rsidRPr="00427563" w:rsidRDefault="00CC5548" w:rsidP="00427563">
      <w:pPr>
        <w:jc w:val="both"/>
        <w:rPr>
          <w:sz w:val="24"/>
          <w:szCs w:val="24"/>
        </w:rPr>
      </w:pPr>
      <w:r w:rsidRPr="00427563">
        <w:rPr>
          <w:noProof/>
          <w:sz w:val="24"/>
          <w:szCs w:val="24"/>
        </w:rPr>
        <w:t>primjenjivim pravilima, te praćenje poštivanja uvjeta svih dozvola iz oblasti emitovanja;</w:t>
      </w:r>
    </w:p>
    <w:p w:rsidR="00427563" w:rsidRDefault="00CC5548" w:rsidP="000140DE">
      <w:pPr>
        <w:pStyle w:val="ListParagraph"/>
        <w:numPr>
          <w:ilvl w:val="0"/>
          <w:numId w:val="65"/>
        </w:numPr>
        <w:jc w:val="both"/>
        <w:rPr>
          <w:sz w:val="24"/>
          <w:szCs w:val="24"/>
        </w:rPr>
      </w:pPr>
      <w:r w:rsidRPr="00427563">
        <w:rPr>
          <w:noProof/>
          <w:sz w:val="24"/>
          <w:szCs w:val="24"/>
        </w:rPr>
        <w:t xml:space="preserve">početak aktivnosti na izradi teksta dozvole za javni RTV sustav u BiH, koja se sastoji </w:t>
      </w:r>
    </w:p>
    <w:p w:rsidR="00CC5548" w:rsidRPr="00427563" w:rsidRDefault="00CC5548" w:rsidP="00427563">
      <w:pPr>
        <w:jc w:val="both"/>
        <w:rPr>
          <w:sz w:val="24"/>
          <w:szCs w:val="24"/>
        </w:rPr>
      </w:pPr>
      <w:r w:rsidRPr="00427563">
        <w:rPr>
          <w:noProof/>
          <w:sz w:val="24"/>
          <w:szCs w:val="24"/>
        </w:rPr>
        <w:t>od dozvola za javne RTV servise u BiH;</w:t>
      </w:r>
    </w:p>
    <w:p w:rsidR="00427563" w:rsidRDefault="00CC5548" w:rsidP="000140DE">
      <w:pPr>
        <w:pStyle w:val="ListParagraph"/>
        <w:numPr>
          <w:ilvl w:val="0"/>
          <w:numId w:val="65"/>
        </w:numPr>
        <w:jc w:val="both"/>
        <w:rPr>
          <w:sz w:val="24"/>
          <w:szCs w:val="24"/>
        </w:rPr>
      </w:pPr>
      <w:r w:rsidRPr="00427563">
        <w:rPr>
          <w:noProof/>
          <w:sz w:val="24"/>
          <w:szCs w:val="24"/>
        </w:rPr>
        <w:t xml:space="preserve">procesuiranje slučajeva kršenja uvjeta dozvole, pravila i propisa iz oblasti emitovanja, </w:t>
      </w:r>
    </w:p>
    <w:p w:rsidR="00CC5548" w:rsidRPr="00427563" w:rsidRDefault="00CC5548" w:rsidP="00427563">
      <w:pPr>
        <w:jc w:val="both"/>
        <w:rPr>
          <w:sz w:val="24"/>
          <w:szCs w:val="24"/>
        </w:rPr>
      </w:pPr>
      <w:r w:rsidRPr="00427563">
        <w:rPr>
          <w:noProof/>
          <w:sz w:val="24"/>
          <w:szCs w:val="24"/>
        </w:rPr>
        <w:t>pravovremeno djelovanje po prigovorima i žalbama, a u skladu s utvrđenim procedurama i pravilima Agencije;</w:t>
      </w:r>
    </w:p>
    <w:p w:rsidR="00427563" w:rsidRDefault="00CC5548" w:rsidP="000140DE">
      <w:pPr>
        <w:pStyle w:val="ListParagraph"/>
        <w:numPr>
          <w:ilvl w:val="0"/>
          <w:numId w:val="65"/>
        </w:numPr>
        <w:jc w:val="both"/>
        <w:rPr>
          <w:sz w:val="24"/>
          <w:szCs w:val="24"/>
        </w:rPr>
      </w:pPr>
      <w:r w:rsidRPr="00427563">
        <w:rPr>
          <w:noProof/>
          <w:sz w:val="24"/>
          <w:szCs w:val="24"/>
        </w:rPr>
        <w:t xml:space="preserve">nastavak monitoringa korisnika svih dozvola iz oblasti emitovanja u cilju praćenja </w:t>
      </w:r>
    </w:p>
    <w:p w:rsidR="00CC5548" w:rsidRPr="00427563" w:rsidRDefault="00CC5548" w:rsidP="00427563">
      <w:pPr>
        <w:jc w:val="both"/>
        <w:rPr>
          <w:sz w:val="24"/>
          <w:szCs w:val="24"/>
        </w:rPr>
      </w:pPr>
      <w:r w:rsidRPr="00427563">
        <w:rPr>
          <w:noProof/>
          <w:sz w:val="24"/>
          <w:szCs w:val="24"/>
        </w:rPr>
        <w:t>poštivanja uvjeta izdanih dozvola, kao i primjene novih pravila i kodeksa Age</w:t>
      </w:r>
      <w:r w:rsidR="007C7C7A">
        <w:rPr>
          <w:noProof/>
          <w:sz w:val="24"/>
          <w:szCs w:val="24"/>
        </w:rPr>
        <w:t>ncije koji se primjenjuju od 1.1.</w:t>
      </w:r>
      <w:r w:rsidRPr="00427563">
        <w:rPr>
          <w:noProof/>
          <w:sz w:val="24"/>
          <w:szCs w:val="24"/>
        </w:rPr>
        <w:t xml:space="preserve">2012. godine, te </w:t>
      </w:r>
      <w:r w:rsidRPr="00427563">
        <w:rPr>
          <w:sz w:val="24"/>
          <w:szCs w:val="24"/>
        </w:rPr>
        <w:t>izrada an</w:t>
      </w:r>
      <w:smartTag w:uri="urn:schemas-microsoft-com:office:smarttags" w:element="PersonName">
        <w:r w:rsidRPr="00427563">
          <w:rPr>
            <w:sz w:val="24"/>
            <w:szCs w:val="24"/>
          </w:rPr>
          <w:t>ali</w:t>
        </w:r>
      </w:smartTag>
      <w:r w:rsidRPr="00427563">
        <w:rPr>
          <w:sz w:val="24"/>
          <w:szCs w:val="24"/>
        </w:rPr>
        <w:t xml:space="preserve">za primjene i efekata donesenih pravila, u cilju eventualnog </w:t>
      </w:r>
      <w:r w:rsidR="00427563">
        <w:rPr>
          <w:sz w:val="24"/>
          <w:szCs w:val="24"/>
        </w:rPr>
        <w:t>daljeg usuglašavanja i pripreme</w:t>
      </w:r>
      <w:r w:rsidRPr="00427563">
        <w:rPr>
          <w:sz w:val="24"/>
          <w:szCs w:val="24"/>
        </w:rPr>
        <w:t xml:space="preserve"> izmjena relevantnih pravila</w:t>
      </w:r>
      <w:r w:rsidRPr="00427563">
        <w:rPr>
          <w:noProof/>
          <w:sz w:val="24"/>
          <w:szCs w:val="24"/>
        </w:rPr>
        <w:t>. Dodatno, izvršenje an</w:t>
      </w:r>
      <w:smartTag w:uri="urn:schemas-microsoft-com:office:smarttags" w:element="PersonName">
        <w:r w:rsidRPr="00427563">
          <w:rPr>
            <w:noProof/>
            <w:sz w:val="24"/>
            <w:szCs w:val="24"/>
          </w:rPr>
          <w:t>ali</w:t>
        </w:r>
      </w:smartTag>
      <w:r w:rsidRPr="00427563">
        <w:rPr>
          <w:noProof/>
          <w:sz w:val="24"/>
          <w:szCs w:val="24"/>
        </w:rPr>
        <w:t>ze jednomjesečnog programa javnih RTV servisa;</w:t>
      </w:r>
    </w:p>
    <w:p w:rsidR="00427563" w:rsidRDefault="00CC5548" w:rsidP="000140DE">
      <w:pPr>
        <w:pStyle w:val="ListParagraph"/>
        <w:numPr>
          <w:ilvl w:val="0"/>
          <w:numId w:val="65"/>
        </w:numPr>
        <w:jc w:val="both"/>
        <w:rPr>
          <w:sz w:val="24"/>
          <w:szCs w:val="24"/>
        </w:rPr>
      </w:pPr>
      <w:r w:rsidRPr="00427563">
        <w:rPr>
          <w:noProof/>
          <w:sz w:val="24"/>
          <w:szCs w:val="24"/>
        </w:rPr>
        <w:t xml:space="preserve">redovne aktivnosti na praćenju poštivanja Izbornog zakona (poglavlje 16. Mediji u </w:t>
      </w:r>
    </w:p>
    <w:p w:rsidR="00CC5548" w:rsidRPr="00427563" w:rsidRDefault="00CC5548" w:rsidP="00427563">
      <w:pPr>
        <w:jc w:val="both"/>
        <w:rPr>
          <w:sz w:val="24"/>
          <w:szCs w:val="24"/>
        </w:rPr>
      </w:pPr>
      <w:r w:rsidRPr="00427563">
        <w:rPr>
          <w:noProof/>
          <w:sz w:val="24"/>
          <w:szCs w:val="24"/>
        </w:rPr>
        <w:t xml:space="preserve">izbornoj kampanji) i Pravilnika </w:t>
      </w:r>
      <w:r w:rsidRPr="00427563">
        <w:rPr>
          <w:sz w:val="24"/>
          <w:szCs w:val="24"/>
        </w:rPr>
        <w:t>o medijskom predstavljanju političkih subjekata u razdoblju od dana raspisivanja izbora do dana održavanja izbora;</w:t>
      </w:r>
    </w:p>
    <w:p w:rsidR="00427563" w:rsidRDefault="00CC5548" w:rsidP="000140DE">
      <w:pPr>
        <w:pStyle w:val="ListParagraph"/>
        <w:numPr>
          <w:ilvl w:val="0"/>
          <w:numId w:val="65"/>
        </w:numPr>
        <w:jc w:val="both"/>
        <w:rPr>
          <w:sz w:val="24"/>
          <w:szCs w:val="24"/>
        </w:rPr>
      </w:pPr>
      <w:r w:rsidRPr="00427563">
        <w:rPr>
          <w:noProof/>
          <w:sz w:val="24"/>
          <w:szCs w:val="24"/>
        </w:rPr>
        <w:t xml:space="preserve">izrada smjernica za primjenu Kodeksa o audiovizuelnim medijskim uslugama i </w:t>
      </w:r>
    </w:p>
    <w:p w:rsidR="00CC5548" w:rsidRPr="00427563" w:rsidRDefault="00CC5548" w:rsidP="00427563">
      <w:pPr>
        <w:jc w:val="both"/>
        <w:rPr>
          <w:sz w:val="24"/>
          <w:szCs w:val="24"/>
        </w:rPr>
      </w:pPr>
      <w:r w:rsidRPr="00427563">
        <w:rPr>
          <w:noProof/>
          <w:sz w:val="24"/>
          <w:szCs w:val="24"/>
        </w:rPr>
        <w:t>medijskim uslugama radija, te brošure za primjenu odredbi vezanih za klasifikaciju sadržaja u cilju zaštite maloljetnika;</w:t>
      </w:r>
    </w:p>
    <w:p w:rsidR="00427563" w:rsidRDefault="00CC5548" w:rsidP="000140DE">
      <w:pPr>
        <w:pStyle w:val="ListParagraph"/>
        <w:numPr>
          <w:ilvl w:val="0"/>
          <w:numId w:val="65"/>
        </w:numPr>
        <w:jc w:val="both"/>
        <w:rPr>
          <w:sz w:val="24"/>
          <w:szCs w:val="24"/>
        </w:rPr>
      </w:pPr>
      <w:r w:rsidRPr="00427563">
        <w:rPr>
          <w:noProof/>
          <w:sz w:val="24"/>
          <w:szCs w:val="24"/>
        </w:rPr>
        <w:t>iz</w:t>
      </w:r>
      <w:r w:rsidRPr="00427563">
        <w:rPr>
          <w:sz w:val="24"/>
          <w:szCs w:val="24"/>
        </w:rPr>
        <w:t>rada an</w:t>
      </w:r>
      <w:smartTag w:uri="urn:schemas-microsoft-com:office:smarttags" w:element="PersonName">
        <w:r w:rsidRPr="00427563">
          <w:rPr>
            <w:sz w:val="24"/>
            <w:szCs w:val="24"/>
          </w:rPr>
          <w:t>ali</w:t>
        </w:r>
      </w:smartTag>
      <w:r w:rsidRPr="00427563">
        <w:rPr>
          <w:sz w:val="24"/>
          <w:szCs w:val="24"/>
        </w:rPr>
        <w:t xml:space="preserve">za zasnovanih na statističkim podacima o broju primljenih prigovora u vezi </w:t>
      </w:r>
    </w:p>
    <w:p w:rsidR="00CC5548" w:rsidRPr="00427563" w:rsidRDefault="00CC5548" w:rsidP="00427563">
      <w:pPr>
        <w:jc w:val="both"/>
        <w:rPr>
          <w:sz w:val="24"/>
          <w:szCs w:val="24"/>
        </w:rPr>
      </w:pPr>
      <w:r w:rsidRPr="00427563">
        <w:rPr>
          <w:sz w:val="24"/>
          <w:szCs w:val="24"/>
        </w:rPr>
        <w:t>s kršenjima pravila iz oblasti emitovanja, odnosno detaljnih izvješća o procesuiranim slučajevima kršenja pravila i propisa iz oblasti emitovanja za 2013. godinu, te trendovima u toj oblasti, kao i izrada an</w:t>
      </w:r>
      <w:smartTag w:uri="urn:schemas-microsoft-com:office:smarttags" w:element="PersonName">
        <w:r w:rsidRPr="00427563">
          <w:rPr>
            <w:sz w:val="24"/>
            <w:szCs w:val="24"/>
          </w:rPr>
          <w:t>ali</w:t>
        </w:r>
      </w:smartTag>
      <w:r w:rsidRPr="00427563">
        <w:rPr>
          <w:sz w:val="24"/>
          <w:szCs w:val="24"/>
        </w:rPr>
        <w:t>ze trendova i statističkih podataka u oblasti distribucije sadržaja;</w:t>
      </w:r>
    </w:p>
    <w:p w:rsidR="00427563" w:rsidRDefault="00CC5548" w:rsidP="000140DE">
      <w:pPr>
        <w:pStyle w:val="ListParagraph"/>
        <w:numPr>
          <w:ilvl w:val="0"/>
          <w:numId w:val="65"/>
        </w:numPr>
        <w:jc w:val="both"/>
        <w:rPr>
          <w:sz w:val="24"/>
          <w:szCs w:val="24"/>
        </w:rPr>
      </w:pPr>
      <w:r w:rsidRPr="00427563">
        <w:rPr>
          <w:noProof/>
          <w:sz w:val="24"/>
          <w:szCs w:val="24"/>
        </w:rPr>
        <w:t>redovni sastanci Europske platforme regulatornih ti</w:t>
      </w:r>
      <w:r w:rsidR="00427563">
        <w:rPr>
          <w:noProof/>
          <w:sz w:val="24"/>
          <w:szCs w:val="24"/>
        </w:rPr>
        <w:t xml:space="preserve">jela (EPRA) i Stalnog komiteta </w:t>
      </w:r>
      <w:r w:rsidRPr="00427563">
        <w:rPr>
          <w:noProof/>
          <w:sz w:val="24"/>
          <w:szCs w:val="24"/>
          <w:lang w:eastAsia="en-GB"/>
        </w:rPr>
        <w:t xml:space="preserve">za </w:t>
      </w:r>
    </w:p>
    <w:p w:rsidR="00CC5548" w:rsidRPr="00427563" w:rsidRDefault="00CC5548" w:rsidP="00427563">
      <w:pPr>
        <w:jc w:val="both"/>
        <w:rPr>
          <w:sz w:val="24"/>
          <w:szCs w:val="24"/>
        </w:rPr>
      </w:pPr>
      <w:r w:rsidRPr="00427563">
        <w:rPr>
          <w:noProof/>
          <w:sz w:val="24"/>
          <w:szCs w:val="24"/>
          <w:lang w:eastAsia="en-GB"/>
        </w:rPr>
        <w:t>medije i informacijsko društvo (CDMSI), Mediteranske mreže regulatornih tijela (MNRA), Europske audiovizuelne opservatorije, kao i sastanci i konferencije ost</w:t>
      </w:r>
      <w:smartTag w:uri="urn:schemas-microsoft-com:office:smarttags" w:element="PersonName">
        <w:r w:rsidRPr="00427563">
          <w:rPr>
            <w:noProof/>
            <w:sz w:val="24"/>
            <w:szCs w:val="24"/>
            <w:lang w:eastAsia="en-GB"/>
          </w:rPr>
          <w:t>ali</w:t>
        </w:r>
      </w:smartTag>
      <w:r w:rsidRPr="00427563">
        <w:rPr>
          <w:noProof/>
          <w:sz w:val="24"/>
          <w:szCs w:val="24"/>
          <w:lang w:eastAsia="en-GB"/>
        </w:rPr>
        <w:t>h međunarodnih organizacija i foruma</w:t>
      </w:r>
      <w:r w:rsidRPr="00427563">
        <w:rPr>
          <w:noProof/>
          <w:sz w:val="24"/>
          <w:szCs w:val="24"/>
        </w:rPr>
        <w:t>;</w:t>
      </w:r>
    </w:p>
    <w:p w:rsidR="00CC5548" w:rsidRDefault="00CC5548" w:rsidP="000140DE">
      <w:pPr>
        <w:pStyle w:val="ListParagraph"/>
        <w:numPr>
          <w:ilvl w:val="0"/>
          <w:numId w:val="65"/>
        </w:numPr>
        <w:jc w:val="both"/>
        <w:rPr>
          <w:sz w:val="24"/>
          <w:szCs w:val="24"/>
        </w:rPr>
      </w:pPr>
      <w:r w:rsidRPr="00427563">
        <w:rPr>
          <w:noProof/>
          <w:sz w:val="24"/>
          <w:szCs w:val="24"/>
        </w:rPr>
        <w:t>nastavak aktivnosti u cilju promoviranja medijske pismenosti;</w:t>
      </w:r>
    </w:p>
    <w:p w:rsidR="00CC5548" w:rsidRPr="00427563" w:rsidRDefault="00CC5548" w:rsidP="000140DE">
      <w:pPr>
        <w:pStyle w:val="ListParagraph"/>
        <w:numPr>
          <w:ilvl w:val="0"/>
          <w:numId w:val="65"/>
        </w:numPr>
        <w:jc w:val="both"/>
        <w:rPr>
          <w:sz w:val="24"/>
          <w:szCs w:val="24"/>
        </w:rPr>
      </w:pPr>
      <w:r w:rsidRPr="00427563">
        <w:rPr>
          <w:sz w:val="24"/>
          <w:szCs w:val="24"/>
        </w:rPr>
        <w:t>izrada video spota vezanog za klasifikaciju sadržaja u smislu zaštite maloljetnika.</w:t>
      </w:r>
    </w:p>
    <w:p w:rsidR="00CC5548" w:rsidRPr="00427563" w:rsidRDefault="00CC5548" w:rsidP="00D6459E">
      <w:pPr>
        <w:jc w:val="both"/>
        <w:rPr>
          <w:i/>
          <w:sz w:val="24"/>
          <w:szCs w:val="24"/>
        </w:rPr>
      </w:pPr>
      <w:r w:rsidRPr="00427563">
        <w:rPr>
          <w:i/>
          <w:sz w:val="24"/>
          <w:szCs w:val="24"/>
        </w:rPr>
        <w:t>Od planiranih nisu realizirane sljedeće aktivnosti:</w:t>
      </w:r>
    </w:p>
    <w:p w:rsidR="00766C54" w:rsidRDefault="00CC5548" w:rsidP="000140DE">
      <w:pPr>
        <w:pStyle w:val="ListParagraph"/>
        <w:numPr>
          <w:ilvl w:val="0"/>
          <w:numId w:val="66"/>
        </w:numPr>
        <w:jc w:val="both"/>
        <w:rPr>
          <w:sz w:val="24"/>
          <w:szCs w:val="24"/>
        </w:rPr>
      </w:pPr>
      <w:r w:rsidRPr="00766C54">
        <w:rPr>
          <w:sz w:val="24"/>
          <w:szCs w:val="24"/>
        </w:rPr>
        <w:t xml:space="preserve">aktivnost po rednim brojem 12 nije mogla biti realizirana zbog nedostatka financijskih </w:t>
      </w:r>
    </w:p>
    <w:p w:rsidR="00CC5548" w:rsidRPr="00766C54" w:rsidRDefault="00CC5548" w:rsidP="00766C54">
      <w:pPr>
        <w:jc w:val="both"/>
        <w:rPr>
          <w:sz w:val="24"/>
          <w:szCs w:val="24"/>
        </w:rPr>
      </w:pPr>
      <w:r w:rsidRPr="00766C54">
        <w:rPr>
          <w:sz w:val="24"/>
          <w:szCs w:val="24"/>
        </w:rPr>
        <w:t>sredstava za angažiranje konzultantske kuće koja bi definirala metodologiju i način primjene regulatornog računovodstva u BiH.</w:t>
      </w:r>
    </w:p>
    <w:p w:rsidR="00766C54" w:rsidRDefault="00CC5548" w:rsidP="000140DE">
      <w:pPr>
        <w:pStyle w:val="ListParagraph"/>
        <w:numPr>
          <w:ilvl w:val="0"/>
          <w:numId w:val="66"/>
        </w:numPr>
        <w:jc w:val="both"/>
        <w:rPr>
          <w:sz w:val="24"/>
          <w:szCs w:val="24"/>
        </w:rPr>
      </w:pPr>
      <w:r w:rsidRPr="00766C54">
        <w:rPr>
          <w:sz w:val="24"/>
          <w:szCs w:val="24"/>
        </w:rPr>
        <w:t xml:space="preserve">aktivnost pod rednim brojem 13 je u tijeku realizacije. Kašnjenje uzrokovano </w:t>
      </w:r>
    </w:p>
    <w:p w:rsidR="00CC5548" w:rsidRPr="00766C54" w:rsidRDefault="00CC5548" w:rsidP="00766C54">
      <w:pPr>
        <w:jc w:val="both"/>
        <w:rPr>
          <w:sz w:val="24"/>
          <w:szCs w:val="24"/>
        </w:rPr>
      </w:pPr>
      <w:r w:rsidRPr="00766C54">
        <w:rPr>
          <w:sz w:val="24"/>
          <w:szCs w:val="24"/>
        </w:rPr>
        <w:t xml:space="preserve">činjenicom da još uvijek nije usuglašen Europski zajednički prijedlog za nastup na WRC-15. </w:t>
      </w:r>
    </w:p>
    <w:p w:rsidR="00766C54" w:rsidRDefault="00CC5548" w:rsidP="000140DE">
      <w:pPr>
        <w:pStyle w:val="ListParagraph"/>
        <w:numPr>
          <w:ilvl w:val="0"/>
          <w:numId w:val="66"/>
        </w:numPr>
        <w:jc w:val="both"/>
        <w:rPr>
          <w:sz w:val="24"/>
          <w:szCs w:val="24"/>
        </w:rPr>
      </w:pPr>
      <w:r w:rsidRPr="00766C54">
        <w:rPr>
          <w:sz w:val="24"/>
          <w:szCs w:val="24"/>
        </w:rPr>
        <w:t xml:space="preserve">aktivnosti pod rednim brojem 14 i 15 nisu realizirane jer nije ispunjen prethodni uvjet, </w:t>
      </w:r>
    </w:p>
    <w:p w:rsidR="00CC5548" w:rsidRPr="00766C54" w:rsidRDefault="00CC5548" w:rsidP="00766C54">
      <w:pPr>
        <w:jc w:val="both"/>
        <w:rPr>
          <w:sz w:val="24"/>
          <w:szCs w:val="24"/>
        </w:rPr>
      </w:pPr>
      <w:r w:rsidRPr="00766C54">
        <w:rPr>
          <w:sz w:val="24"/>
          <w:szCs w:val="24"/>
        </w:rPr>
        <w:t>a to je da Vijeće ministara BiH donese politiku sektora telekomunikacija za razdoblje 2013. – 2020-, s obzirom da je provedba planiranih aktivnosti vezana za navedeni dokument;</w:t>
      </w:r>
    </w:p>
    <w:p w:rsidR="00766C54" w:rsidRDefault="00CC5548" w:rsidP="000140DE">
      <w:pPr>
        <w:pStyle w:val="ListParagraph"/>
        <w:numPr>
          <w:ilvl w:val="0"/>
          <w:numId w:val="66"/>
        </w:numPr>
        <w:jc w:val="both"/>
        <w:rPr>
          <w:sz w:val="24"/>
          <w:szCs w:val="24"/>
        </w:rPr>
      </w:pPr>
      <w:r w:rsidRPr="00766C54">
        <w:rPr>
          <w:sz w:val="24"/>
          <w:szCs w:val="24"/>
        </w:rPr>
        <w:t xml:space="preserve">aktivnost pod rednim brojem 18 nije realizirana jer nije utvrđena potreba za </w:t>
      </w:r>
    </w:p>
    <w:p w:rsidR="00CC5548" w:rsidRPr="00766C54" w:rsidRDefault="00CC5548" w:rsidP="00766C54">
      <w:pPr>
        <w:jc w:val="both"/>
        <w:rPr>
          <w:sz w:val="24"/>
          <w:szCs w:val="24"/>
        </w:rPr>
      </w:pPr>
      <w:r w:rsidRPr="00766C54">
        <w:rPr>
          <w:sz w:val="24"/>
          <w:szCs w:val="24"/>
        </w:rPr>
        <w:t xml:space="preserve">izmjenama predmetnog pravila; </w:t>
      </w:r>
    </w:p>
    <w:p w:rsidR="00766C54" w:rsidRDefault="00CC5548" w:rsidP="000140DE">
      <w:pPr>
        <w:pStyle w:val="ListParagraph"/>
        <w:numPr>
          <w:ilvl w:val="0"/>
          <w:numId w:val="66"/>
        </w:numPr>
        <w:jc w:val="both"/>
        <w:rPr>
          <w:sz w:val="24"/>
          <w:szCs w:val="24"/>
        </w:rPr>
      </w:pPr>
      <w:r w:rsidRPr="00766C54">
        <w:rPr>
          <w:sz w:val="24"/>
          <w:szCs w:val="24"/>
        </w:rPr>
        <w:t xml:space="preserve">aktivnosti pod rednim brojem 20 i 21 nisu realizirane jer nije usvojen Akcijski plan </w:t>
      </w:r>
    </w:p>
    <w:p w:rsidR="00CC5548" w:rsidRPr="00766C54" w:rsidRDefault="00CC5548" w:rsidP="00766C54">
      <w:pPr>
        <w:jc w:val="both"/>
        <w:rPr>
          <w:sz w:val="24"/>
          <w:szCs w:val="24"/>
        </w:rPr>
      </w:pPr>
      <w:r w:rsidRPr="00766C54">
        <w:rPr>
          <w:sz w:val="24"/>
          <w:szCs w:val="24"/>
        </w:rPr>
        <w:t>prelaska s analognog na digitalno emitovanje, koji je, u veljači 2013. godine, dostavljen Vijeću ministara BiH;</w:t>
      </w:r>
    </w:p>
    <w:p w:rsidR="00766C54" w:rsidRDefault="00CC5548" w:rsidP="000140DE">
      <w:pPr>
        <w:pStyle w:val="ListParagraph"/>
        <w:numPr>
          <w:ilvl w:val="0"/>
          <w:numId w:val="66"/>
        </w:numPr>
        <w:jc w:val="both"/>
        <w:rPr>
          <w:sz w:val="24"/>
          <w:szCs w:val="24"/>
        </w:rPr>
      </w:pPr>
      <w:r w:rsidRPr="00766C54">
        <w:rPr>
          <w:sz w:val="24"/>
          <w:szCs w:val="24"/>
        </w:rPr>
        <w:t xml:space="preserve">aktivnost pod rednim brojem 31. nije realizirana jer bi troškovi izrade spota bili </w:t>
      </w:r>
    </w:p>
    <w:p w:rsidR="00CC5548" w:rsidRPr="00766C54" w:rsidRDefault="00CC5548" w:rsidP="00766C54">
      <w:pPr>
        <w:jc w:val="both"/>
        <w:rPr>
          <w:sz w:val="24"/>
          <w:szCs w:val="24"/>
        </w:rPr>
      </w:pPr>
      <w:r w:rsidRPr="00766C54">
        <w:rPr>
          <w:sz w:val="24"/>
          <w:szCs w:val="24"/>
        </w:rPr>
        <w:t>previsoki a svrha je, u potpunosti, ispunjena izradom brošure (navedeno u točki 27.).</w:t>
      </w:r>
    </w:p>
    <w:p w:rsidR="00766C54" w:rsidRPr="00D6459E" w:rsidRDefault="00766C54" w:rsidP="00D6459E">
      <w:pPr>
        <w:jc w:val="both"/>
        <w:rPr>
          <w:sz w:val="24"/>
          <w:szCs w:val="24"/>
        </w:rPr>
      </w:pPr>
    </w:p>
    <w:p w:rsidR="00CC5548" w:rsidRPr="00766C54" w:rsidRDefault="00CC5548" w:rsidP="00D6459E">
      <w:pPr>
        <w:jc w:val="both"/>
        <w:rPr>
          <w:sz w:val="22"/>
          <w:szCs w:val="22"/>
        </w:rPr>
      </w:pPr>
      <w:r w:rsidRPr="00766C54">
        <w:rPr>
          <w:sz w:val="22"/>
          <w:szCs w:val="22"/>
        </w:rPr>
        <w:t xml:space="preserve">PRORAČUNSKA </w:t>
      </w:r>
      <w:r w:rsidR="00766C54">
        <w:rPr>
          <w:sz w:val="22"/>
          <w:szCs w:val="22"/>
        </w:rPr>
        <w:t xml:space="preserve"> </w:t>
      </w:r>
      <w:r w:rsidRPr="00766C54">
        <w:rPr>
          <w:sz w:val="22"/>
          <w:szCs w:val="22"/>
        </w:rPr>
        <w:t>SREDSTVA</w:t>
      </w:r>
    </w:p>
    <w:p w:rsidR="00CC5548" w:rsidRPr="00D6459E" w:rsidRDefault="00CC5548" w:rsidP="00D6459E">
      <w:pPr>
        <w:jc w:val="both"/>
        <w:rPr>
          <w:sz w:val="24"/>
          <w:szCs w:val="24"/>
        </w:rPr>
      </w:pPr>
    </w:p>
    <w:p w:rsidR="00CC5548" w:rsidRPr="00D6459E" w:rsidRDefault="00CC5548" w:rsidP="00D6459E">
      <w:pPr>
        <w:jc w:val="both"/>
        <w:rPr>
          <w:sz w:val="24"/>
          <w:szCs w:val="24"/>
        </w:rPr>
      </w:pPr>
      <w:r w:rsidRPr="00D6459E">
        <w:rPr>
          <w:sz w:val="24"/>
          <w:szCs w:val="24"/>
        </w:rPr>
        <w:t xml:space="preserve">Ukupno odobreni rashodi Regulatornoj agenciji za komunikacije prema Zakonu o Proračunu institucija BIH i međunarodnih obveza BiH za 2014. godinu iznose 7.139.000 KM. </w:t>
      </w:r>
    </w:p>
    <w:p w:rsidR="00CC5548" w:rsidRPr="00D6459E" w:rsidRDefault="00CC5548" w:rsidP="00D6459E">
      <w:pPr>
        <w:jc w:val="both"/>
        <w:rPr>
          <w:sz w:val="24"/>
          <w:szCs w:val="24"/>
        </w:rPr>
      </w:pPr>
      <w:r w:rsidRPr="00D6459E">
        <w:rPr>
          <w:sz w:val="24"/>
          <w:szCs w:val="24"/>
        </w:rPr>
        <w:t>Ukupno ostvareni prihodi Regulatorne agencije za komu</w:t>
      </w:r>
      <w:r w:rsidR="00766C54">
        <w:rPr>
          <w:sz w:val="24"/>
          <w:szCs w:val="24"/>
        </w:rPr>
        <w:t xml:space="preserve">nikacije u 2014. godini iznose </w:t>
      </w:r>
      <w:r w:rsidRPr="00D6459E">
        <w:rPr>
          <w:sz w:val="24"/>
          <w:szCs w:val="24"/>
        </w:rPr>
        <w:t>cca 26.100.000 KM. Prihodi od redovnih tehničkih naknada za dozvole za reguliranje i nadzor operatera telekomunikacija i emitera, iz kojih se, prema Zakonu o komunikacijama ova Agencija i fina</w:t>
      </w:r>
      <w:r w:rsidR="00766C54">
        <w:rPr>
          <w:sz w:val="24"/>
          <w:szCs w:val="24"/>
        </w:rPr>
        <w:t>ncira, ostvareni su u iznosu od cca 11.400.000 KM i veći su za 1%</w:t>
      </w:r>
      <w:r w:rsidRPr="00D6459E">
        <w:rPr>
          <w:sz w:val="24"/>
          <w:szCs w:val="24"/>
        </w:rPr>
        <w:t xml:space="preserve"> u odnosu na planirane. Prihodi od doprinosa za korištenje radio</w:t>
      </w:r>
      <w:r w:rsidR="00766C54">
        <w:rPr>
          <w:sz w:val="24"/>
          <w:szCs w:val="24"/>
        </w:rPr>
        <w:t xml:space="preserve">frekvencijskog spektra iznose </w:t>
      </w:r>
      <w:r w:rsidRPr="00D6459E">
        <w:rPr>
          <w:sz w:val="24"/>
          <w:szCs w:val="24"/>
        </w:rPr>
        <w:t>cca 14.700.000 K</w:t>
      </w:r>
      <w:r w:rsidR="00766C54">
        <w:rPr>
          <w:sz w:val="24"/>
          <w:szCs w:val="24"/>
        </w:rPr>
        <w:t xml:space="preserve">M i manji su za 2% u odnosu na </w:t>
      </w:r>
      <w:r w:rsidRPr="00D6459E">
        <w:rPr>
          <w:sz w:val="24"/>
          <w:szCs w:val="24"/>
        </w:rPr>
        <w:t>plan</w:t>
      </w:r>
      <w:r w:rsidR="00766C54">
        <w:rPr>
          <w:sz w:val="24"/>
          <w:szCs w:val="24"/>
        </w:rPr>
        <w:t xml:space="preserve">irane prihode po ovom osnovu u </w:t>
      </w:r>
      <w:r w:rsidRPr="00D6459E">
        <w:rPr>
          <w:sz w:val="24"/>
          <w:szCs w:val="24"/>
        </w:rPr>
        <w:t>proračunu institucija BiH za 2014. godinu. Prihodi od novčanih kazni ostvareni su u iznosu od 87.000 KM.</w:t>
      </w:r>
    </w:p>
    <w:p w:rsidR="00CC5548" w:rsidRDefault="00CC5548" w:rsidP="007C7C7A">
      <w:pPr>
        <w:jc w:val="both"/>
        <w:rPr>
          <w:sz w:val="24"/>
          <w:szCs w:val="24"/>
        </w:rPr>
      </w:pPr>
      <w:r w:rsidRPr="00D6459E">
        <w:rPr>
          <w:sz w:val="24"/>
          <w:szCs w:val="24"/>
        </w:rPr>
        <w:t>Ukupno ostvareni rashodi Regulatorne agencije za komunikacije u razdoblju 1. 1. - 31. 12. 2014. godine iznose cca KM 6.</w:t>
      </w:r>
      <w:r w:rsidR="00766C54">
        <w:rPr>
          <w:sz w:val="24"/>
          <w:szCs w:val="24"/>
        </w:rPr>
        <w:t xml:space="preserve">500.000 KM ili 90% u odnosu na </w:t>
      </w:r>
      <w:r w:rsidRPr="00D6459E">
        <w:rPr>
          <w:sz w:val="24"/>
          <w:szCs w:val="24"/>
        </w:rPr>
        <w:t>o</w:t>
      </w:r>
      <w:r w:rsidR="00766C54">
        <w:rPr>
          <w:sz w:val="24"/>
          <w:szCs w:val="24"/>
        </w:rPr>
        <w:t xml:space="preserve">dobrene rashode Agencije prema </w:t>
      </w:r>
      <w:r w:rsidRPr="00D6459E">
        <w:rPr>
          <w:sz w:val="24"/>
          <w:szCs w:val="24"/>
        </w:rPr>
        <w:t>Zakonu o Proračunu institucija BiH i međunarodnih obveza BiH za 2014. godinu.</w:t>
      </w:r>
    </w:p>
    <w:p w:rsidR="00CC5548" w:rsidRPr="00B977B3" w:rsidRDefault="00CC5548">
      <w:pPr>
        <w:rPr>
          <w:sz w:val="24"/>
          <w:szCs w:val="24"/>
        </w:rPr>
      </w:pPr>
    </w:p>
    <w:p w:rsidR="008F732D" w:rsidRPr="007C7C7A" w:rsidRDefault="00A00BE2" w:rsidP="004D684F">
      <w:pPr>
        <w:pStyle w:val="Davorka2"/>
      </w:pPr>
      <w:bookmarkStart w:id="144" w:name="_Toc412718747"/>
      <w:r w:rsidRPr="007C7C7A">
        <w:t>KONKURENCIJSKO</w:t>
      </w:r>
      <w:r w:rsidR="008F732D" w:rsidRPr="007C7C7A">
        <w:t xml:space="preserve"> </w:t>
      </w:r>
      <w:r w:rsidRPr="007C7C7A">
        <w:t xml:space="preserve"> VIJEĆE</w:t>
      </w:r>
      <w:r w:rsidR="008F732D" w:rsidRPr="007C7C7A">
        <w:t xml:space="preserve">  BIH</w:t>
      </w:r>
      <w:bookmarkEnd w:id="144"/>
    </w:p>
    <w:p w:rsidR="008F732D" w:rsidRPr="00C93DD0" w:rsidRDefault="008F732D" w:rsidP="00C93DD0">
      <w:pPr>
        <w:jc w:val="both"/>
        <w:rPr>
          <w:sz w:val="24"/>
          <w:szCs w:val="24"/>
        </w:rPr>
      </w:pPr>
    </w:p>
    <w:p w:rsidR="008F732D" w:rsidRPr="00B977B3" w:rsidRDefault="00B977B3" w:rsidP="00B977B3">
      <w:pPr>
        <w:jc w:val="both"/>
        <w:rPr>
          <w:sz w:val="22"/>
          <w:szCs w:val="22"/>
        </w:rPr>
      </w:pPr>
      <w:r w:rsidRPr="00B977B3">
        <w:rPr>
          <w:sz w:val="22"/>
          <w:szCs w:val="22"/>
        </w:rPr>
        <w:t xml:space="preserve">NAJVAŽNIJE </w:t>
      </w:r>
      <w:r>
        <w:rPr>
          <w:sz w:val="22"/>
          <w:szCs w:val="22"/>
        </w:rPr>
        <w:t xml:space="preserve"> </w:t>
      </w:r>
      <w:r w:rsidRPr="00B977B3">
        <w:rPr>
          <w:sz w:val="22"/>
          <w:szCs w:val="22"/>
        </w:rPr>
        <w:t xml:space="preserve">AKTIVNOSTI </w:t>
      </w:r>
      <w:r>
        <w:rPr>
          <w:sz w:val="22"/>
          <w:szCs w:val="22"/>
        </w:rPr>
        <w:t xml:space="preserve"> </w:t>
      </w:r>
      <w:r w:rsidRPr="00B977B3">
        <w:rPr>
          <w:sz w:val="22"/>
          <w:szCs w:val="22"/>
        </w:rPr>
        <w:t xml:space="preserve">I </w:t>
      </w:r>
      <w:r>
        <w:rPr>
          <w:sz w:val="22"/>
          <w:szCs w:val="22"/>
        </w:rPr>
        <w:t xml:space="preserve"> </w:t>
      </w:r>
      <w:r w:rsidRPr="00B977B3">
        <w:rPr>
          <w:sz w:val="22"/>
          <w:szCs w:val="22"/>
        </w:rPr>
        <w:t>STANJE</w:t>
      </w:r>
      <w:r>
        <w:rPr>
          <w:sz w:val="22"/>
          <w:szCs w:val="22"/>
        </w:rPr>
        <w:t xml:space="preserve"> </w:t>
      </w:r>
      <w:r w:rsidRPr="00B977B3">
        <w:rPr>
          <w:sz w:val="22"/>
          <w:szCs w:val="22"/>
        </w:rPr>
        <w:t xml:space="preserve"> U </w:t>
      </w:r>
      <w:r>
        <w:rPr>
          <w:sz w:val="22"/>
          <w:szCs w:val="22"/>
        </w:rPr>
        <w:t xml:space="preserve"> </w:t>
      </w:r>
      <w:r w:rsidRPr="00B977B3">
        <w:rPr>
          <w:sz w:val="22"/>
          <w:szCs w:val="22"/>
        </w:rPr>
        <w:t>OBLASTI</w:t>
      </w:r>
    </w:p>
    <w:p w:rsidR="008F732D" w:rsidRPr="00B977B3" w:rsidRDefault="008F732D" w:rsidP="00B977B3">
      <w:pPr>
        <w:jc w:val="both"/>
        <w:rPr>
          <w:sz w:val="24"/>
          <w:szCs w:val="24"/>
        </w:rPr>
      </w:pPr>
    </w:p>
    <w:p w:rsidR="008F732D" w:rsidRPr="00B977B3" w:rsidRDefault="008F732D" w:rsidP="00B977B3">
      <w:pPr>
        <w:jc w:val="both"/>
        <w:rPr>
          <w:sz w:val="24"/>
          <w:szCs w:val="24"/>
        </w:rPr>
      </w:pPr>
      <w:r w:rsidRPr="00B977B3">
        <w:rPr>
          <w:sz w:val="24"/>
          <w:szCs w:val="24"/>
        </w:rPr>
        <w:t>Konkurencijsko vijeće ima isključivu ovlast u odlučivanju o postojanju zabranjenog konkurencijs</w:t>
      </w:r>
      <w:r w:rsidR="00B977B3">
        <w:rPr>
          <w:sz w:val="24"/>
          <w:szCs w:val="24"/>
        </w:rPr>
        <w:t>kog djelovanja na tržištu BiH</w:t>
      </w:r>
      <w:r w:rsidRPr="00B977B3">
        <w:rPr>
          <w:sz w:val="24"/>
          <w:szCs w:val="24"/>
        </w:rPr>
        <w:t>, podrazumijevajući pri tome sprečavanje netržišnog ponašanja gospodarskih subjekata koje se ogleda kroz sklapanje zabranjenih ugovora/sporazuma (kartelnih sporazuma), kontroli koncentracija, provođenju mjera na sprečavanju zlouporabe dominantnog položaja gospodarskih subjekata, kao i drugih ponašanja, koja za cilj ili posljedicu ima sprečavanje, ograničavanje ili narušavanje tržišne konkurencije, u cilju čega se dosljedno primjenjuju Zakon o konkurenciji (“</w:t>
      </w:r>
      <w:r w:rsidR="00B977B3">
        <w:rPr>
          <w:sz w:val="24"/>
          <w:szCs w:val="24"/>
        </w:rPr>
        <w:t>Sl.</w:t>
      </w:r>
      <w:r w:rsidRPr="00B977B3">
        <w:rPr>
          <w:sz w:val="24"/>
          <w:szCs w:val="24"/>
        </w:rPr>
        <w:t xml:space="preserve"> glasnik BiH”, br. 48/05, 76/07 i 80/09) i relevantni podzakonski akti.</w:t>
      </w:r>
    </w:p>
    <w:p w:rsidR="008F732D" w:rsidRPr="00B977B3" w:rsidRDefault="008F732D" w:rsidP="00B977B3">
      <w:pPr>
        <w:jc w:val="both"/>
        <w:rPr>
          <w:noProof/>
          <w:color w:val="000000"/>
          <w:sz w:val="24"/>
          <w:szCs w:val="24"/>
        </w:rPr>
      </w:pPr>
      <w:r w:rsidRPr="00B977B3">
        <w:rPr>
          <w:noProof/>
          <w:color w:val="000000"/>
          <w:sz w:val="24"/>
          <w:szCs w:val="24"/>
        </w:rPr>
        <w:t xml:space="preserve">Djelokrug rada Konkurencijskog vijeća u užem smislu obuhvaća sljedeća područja: </w:t>
      </w:r>
    </w:p>
    <w:p w:rsidR="008F732D" w:rsidRPr="00D9776B" w:rsidRDefault="008F732D" w:rsidP="00F62D7B">
      <w:pPr>
        <w:pStyle w:val="ListParagraph"/>
        <w:numPr>
          <w:ilvl w:val="0"/>
          <w:numId w:val="42"/>
        </w:numPr>
        <w:jc w:val="both"/>
        <w:rPr>
          <w:noProof/>
          <w:color w:val="000000"/>
          <w:sz w:val="24"/>
          <w:szCs w:val="24"/>
        </w:rPr>
      </w:pPr>
      <w:r w:rsidRPr="00D9776B">
        <w:rPr>
          <w:noProof/>
          <w:color w:val="000000"/>
          <w:sz w:val="24"/>
          <w:szCs w:val="24"/>
        </w:rPr>
        <w:t>ocjene sporazuma gospodarskih subjekata;</w:t>
      </w:r>
    </w:p>
    <w:p w:rsidR="008F732D" w:rsidRPr="00D9776B" w:rsidRDefault="008F732D" w:rsidP="00F62D7B">
      <w:pPr>
        <w:pStyle w:val="ListParagraph"/>
        <w:numPr>
          <w:ilvl w:val="0"/>
          <w:numId w:val="42"/>
        </w:numPr>
        <w:jc w:val="both"/>
        <w:rPr>
          <w:noProof/>
          <w:color w:val="000000"/>
          <w:sz w:val="24"/>
          <w:szCs w:val="24"/>
        </w:rPr>
      </w:pPr>
      <w:r w:rsidRPr="00D9776B">
        <w:rPr>
          <w:noProof/>
          <w:color w:val="000000"/>
          <w:sz w:val="24"/>
          <w:szCs w:val="24"/>
        </w:rPr>
        <w:t>sprečavanje i otklanjanje zlouporabe dominantnog položaja jednog ili više gospodarskih subjekata;</w:t>
      </w:r>
    </w:p>
    <w:p w:rsidR="008F732D" w:rsidRPr="00D9776B" w:rsidRDefault="008F732D" w:rsidP="00F62D7B">
      <w:pPr>
        <w:pStyle w:val="ListParagraph"/>
        <w:numPr>
          <w:ilvl w:val="0"/>
          <w:numId w:val="42"/>
        </w:numPr>
        <w:jc w:val="both"/>
        <w:rPr>
          <w:noProof/>
          <w:color w:val="000000"/>
          <w:sz w:val="24"/>
          <w:szCs w:val="24"/>
        </w:rPr>
      </w:pPr>
      <w:r w:rsidRPr="00D9776B">
        <w:rPr>
          <w:noProof/>
          <w:color w:val="000000"/>
          <w:sz w:val="24"/>
          <w:szCs w:val="24"/>
        </w:rPr>
        <w:t>kontrola koncentracija gospodarskih subjekta;</w:t>
      </w:r>
    </w:p>
    <w:p w:rsidR="008F732D" w:rsidRPr="00C019C2" w:rsidRDefault="008F732D" w:rsidP="00B977B3">
      <w:pPr>
        <w:pStyle w:val="ListParagraph"/>
        <w:numPr>
          <w:ilvl w:val="0"/>
          <w:numId w:val="42"/>
        </w:numPr>
        <w:jc w:val="both"/>
        <w:rPr>
          <w:noProof/>
          <w:color w:val="000000"/>
          <w:sz w:val="24"/>
          <w:szCs w:val="24"/>
        </w:rPr>
      </w:pPr>
      <w:r w:rsidRPr="00D9776B">
        <w:rPr>
          <w:noProof/>
          <w:color w:val="000000"/>
          <w:sz w:val="24"/>
          <w:szCs w:val="24"/>
        </w:rPr>
        <w:t xml:space="preserve">davanje mišljenja i preporuka o bilo kojem aspektu konkurencije. </w:t>
      </w:r>
    </w:p>
    <w:p w:rsidR="004D684F" w:rsidRDefault="004D684F" w:rsidP="00D9776B">
      <w:pPr>
        <w:jc w:val="both"/>
        <w:rPr>
          <w:noProof/>
          <w:sz w:val="22"/>
          <w:szCs w:val="22"/>
        </w:rPr>
      </w:pPr>
    </w:p>
    <w:p w:rsidR="008F732D" w:rsidRPr="00D9776B" w:rsidRDefault="00D9776B" w:rsidP="00D9776B">
      <w:pPr>
        <w:jc w:val="both"/>
        <w:rPr>
          <w:noProof/>
          <w:sz w:val="22"/>
          <w:szCs w:val="22"/>
        </w:rPr>
      </w:pPr>
      <w:r w:rsidRPr="00D9776B">
        <w:rPr>
          <w:noProof/>
          <w:sz w:val="22"/>
          <w:szCs w:val="22"/>
        </w:rPr>
        <w:t>ZAKONODAVNE</w:t>
      </w:r>
      <w:r>
        <w:rPr>
          <w:noProof/>
          <w:sz w:val="22"/>
          <w:szCs w:val="22"/>
        </w:rPr>
        <w:t xml:space="preserve"> </w:t>
      </w:r>
      <w:r w:rsidRPr="00D9776B">
        <w:rPr>
          <w:noProof/>
          <w:sz w:val="22"/>
          <w:szCs w:val="22"/>
        </w:rPr>
        <w:t xml:space="preserve"> AKTIVNOSTI</w:t>
      </w:r>
    </w:p>
    <w:p w:rsidR="008F732D" w:rsidRPr="00D9776B" w:rsidRDefault="008F732D" w:rsidP="00D9776B">
      <w:pPr>
        <w:jc w:val="both"/>
        <w:rPr>
          <w:sz w:val="24"/>
          <w:szCs w:val="24"/>
        </w:rPr>
      </w:pPr>
    </w:p>
    <w:p w:rsidR="008F732D" w:rsidRPr="00D9776B" w:rsidRDefault="008F732D" w:rsidP="00D9776B">
      <w:pPr>
        <w:jc w:val="both"/>
        <w:rPr>
          <w:sz w:val="24"/>
          <w:szCs w:val="24"/>
        </w:rPr>
      </w:pPr>
      <w:r w:rsidRPr="00D9776B">
        <w:rPr>
          <w:sz w:val="24"/>
          <w:szCs w:val="24"/>
        </w:rPr>
        <w:t xml:space="preserve">U razdoblju od siječnja do prosinca 2014. godine nije bilo izmjena Zakona o konkurenciji, kao ni podzakonskih akata koji su na snazi. </w:t>
      </w:r>
    </w:p>
    <w:p w:rsidR="008F732D" w:rsidRPr="00D9776B" w:rsidRDefault="008F732D" w:rsidP="00D9776B">
      <w:pPr>
        <w:jc w:val="both"/>
        <w:rPr>
          <w:sz w:val="24"/>
          <w:szCs w:val="24"/>
        </w:rPr>
      </w:pPr>
    </w:p>
    <w:p w:rsidR="008F732D" w:rsidRPr="00C16F68" w:rsidRDefault="00C16F68" w:rsidP="00D9776B">
      <w:pPr>
        <w:jc w:val="both"/>
        <w:rPr>
          <w:sz w:val="22"/>
          <w:szCs w:val="22"/>
        </w:rPr>
      </w:pPr>
      <w:r w:rsidRPr="00C16F68">
        <w:rPr>
          <w:sz w:val="22"/>
          <w:szCs w:val="22"/>
        </w:rPr>
        <w:t>ZAKLJUČIVANJE</w:t>
      </w:r>
      <w:r>
        <w:rPr>
          <w:sz w:val="22"/>
          <w:szCs w:val="22"/>
        </w:rPr>
        <w:t xml:space="preserve"> </w:t>
      </w:r>
      <w:r w:rsidRPr="00C16F68">
        <w:rPr>
          <w:sz w:val="22"/>
          <w:szCs w:val="22"/>
        </w:rPr>
        <w:t xml:space="preserve"> MEĐUNARODNIH </w:t>
      </w:r>
      <w:r>
        <w:rPr>
          <w:sz w:val="22"/>
          <w:szCs w:val="22"/>
        </w:rPr>
        <w:t xml:space="preserve"> </w:t>
      </w:r>
      <w:r w:rsidRPr="00C16F68">
        <w:rPr>
          <w:sz w:val="22"/>
          <w:szCs w:val="22"/>
        </w:rPr>
        <w:t>UGOVORA</w:t>
      </w:r>
    </w:p>
    <w:p w:rsidR="008F732D" w:rsidRPr="00C16F68" w:rsidRDefault="008F732D" w:rsidP="00D9776B">
      <w:pPr>
        <w:jc w:val="both"/>
        <w:rPr>
          <w:sz w:val="24"/>
          <w:szCs w:val="24"/>
          <w:highlight w:val="yellow"/>
        </w:rPr>
      </w:pPr>
    </w:p>
    <w:p w:rsidR="008F732D" w:rsidRPr="00D9776B" w:rsidRDefault="008F732D" w:rsidP="00D9776B">
      <w:pPr>
        <w:jc w:val="both"/>
        <w:rPr>
          <w:sz w:val="24"/>
          <w:szCs w:val="24"/>
        </w:rPr>
      </w:pPr>
      <w:r w:rsidRPr="00D9776B">
        <w:rPr>
          <w:sz w:val="24"/>
          <w:szCs w:val="24"/>
        </w:rPr>
        <w:t>U razdoblju od siječnja do prosinca 2014. godine Konkurencijsko vijeće nije zaključivalo međunarodne ugovore s konkurencijskim tijelima ili relevantnim institucijama drugih zemalja.</w:t>
      </w:r>
    </w:p>
    <w:p w:rsidR="008F732D" w:rsidRPr="00865234" w:rsidRDefault="008F732D" w:rsidP="00865234">
      <w:pPr>
        <w:jc w:val="both"/>
        <w:rPr>
          <w:sz w:val="24"/>
          <w:szCs w:val="24"/>
        </w:rPr>
      </w:pPr>
    </w:p>
    <w:p w:rsidR="008F732D" w:rsidRPr="00865234" w:rsidRDefault="00865234" w:rsidP="00865234">
      <w:pPr>
        <w:jc w:val="both"/>
        <w:rPr>
          <w:sz w:val="22"/>
          <w:szCs w:val="22"/>
        </w:rPr>
      </w:pPr>
      <w:r w:rsidRPr="00865234">
        <w:rPr>
          <w:sz w:val="22"/>
          <w:szCs w:val="22"/>
        </w:rPr>
        <w:t xml:space="preserve">EUROPSKE </w:t>
      </w:r>
      <w:r>
        <w:rPr>
          <w:sz w:val="22"/>
          <w:szCs w:val="22"/>
        </w:rPr>
        <w:t xml:space="preserve"> </w:t>
      </w:r>
      <w:r w:rsidRPr="00865234">
        <w:rPr>
          <w:sz w:val="22"/>
          <w:szCs w:val="22"/>
        </w:rPr>
        <w:t>INTEGRACIJE</w:t>
      </w:r>
    </w:p>
    <w:p w:rsidR="008F732D" w:rsidRPr="00865234" w:rsidRDefault="008F732D" w:rsidP="00865234">
      <w:pPr>
        <w:jc w:val="both"/>
        <w:rPr>
          <w:sz w:val="24"/>
          <w:szCs w:val="24"/>
        </w:rPr>
      </w:pPr>
    </w:p>
    <w:p w:rsidR="008F732D" w:rsidRPr="00865234" w:rsidRDefault="008F732D" w:rsidP="00865234">
      <w:pPr>
        <w:jc w:val="both"/>
        <w:rPr>
          <w:sz w:val="24"/>
          <w:szCs w:val="24"/>
        </w:rPr>
      </w:pPr>
      <w:r w:rsidRPr="00865234">
        <w:rPr>
          <w:sz w:val="24"/>
          <w:szCs w:val="24"/>
        </w:rPr>
        <w:t>Konkurencijsko vijeće kontinuirano radi na usvajanju uputa i smjernica usklađenih s pravnom stečevinom Europske unije o pojedinim pojmovima prava i prakse tržišne konkurencije.</w:t>
      </w:r>
    </w:p>
    <w:p w:rsidR="008F732D" w:rsidRPr="00865234" w:rsidRDefault="008F732D" w:rsidP="00865234">
      <w:pPr>
        <w:jc w:val="both"/>
        <w:rPr>
          <w:sz w:val="24"/>
          <w:szCs w:val="24"/>
        </w:rPr>
      </w:pPr>
    </w:p>
    <w:p w:rsidR="008F732D" w:rsidRPr="00865234" w:rsidRDefault="00865234" w:rsidP="00865234">
      <w:pPr>
        <w:jc w:val="both"/>
        <w:rPr>
          <w:sz w:val="22"/>
          <w:szCs w:val="22"/>
        </w:rPr>
      </w:pPr>
      <w:r w:rsidRPr="00865234">
        <w:rPr>
          <w:sz w:val="22"/>
          <w:szCs w:val="22"/>
        </w:rPr>
        <w:t>PLANIRANI I REALIZIRANI PROGRAMSKI ZADACI</w:t>
      </w:r>
    </w:p>
    <w:p w:rsidR="008F732D" w:rsidRPr="00865234" w:rsidRDefault="008F732D" w:rsidP="00865234">
      <w:pPr>
        <w:jc w:val="both"/>
        <w:rPr>
          <w:b/>
          <w:sz w:val="24"/>
          <w:szCs w:val="24"/>
        </w:rPr>
      </w:pPr>
    </w:p>
    <w:p w:rsidR="008F732D" w:rsidRPr="00865234" w:rsidRDefault="008F732D" w:rsidP="00865234">
      <w:pPr>
        <w:jc w:val="both"/>
        <w:rPr>
          <w:sz w:val="24"/>
          <w:szCs w:val="24"/>
        </w:rPr>
      </w:pPr>
      <w:r w:rsidRPr="00865234">
        <w:rPr>
          <w:sz w:val="24"/>
          <w:szCs w:val="24"/>
        </w:rPr>
        <w:t>Konstantan zadatak i prioritet Konkurencijskog vijeća u tijeku 2014. godine bio je proširenje opsega djelovanja u svim segmentima zaštite tržišne konkurencije, jačanje i unapređenje suradnje s međunarodnim i domaćim institucijama, nastavak približavanja različitih aspekata tržišne konkurencije poslovnoj zajednici i drugim nadležnim institucijama kroz različite oblike promocije, u cilju osiguranja pravilne primjene zakonodavstva i podizanje svijesti i razine znanja.</w:t>
      </w:r>
    </w:p>
    <w:p w:rsidR="008F732D" w:rsidRPr="00865234" w:rsidRDefault="008F732D" w:rsidP="00865234">
      <w:pPr>
        <w:jc w:val="both"/>
        <w:rPr>
          <w:sz w:val="24"/>
          <w:szCs w:val="24"/>
        </w:rPr>
      </w:pPr>
      <w:r w:rsidRPr="00865234">
        <w:rPr>
          <w:sz w:val="24"/>
          <w:szCs w:val="24"/>
        </w:rPr>
        <w:t xml:space="preserve">Konkurencijsko vijeće je tijekom 2014. godine nastavilo intenzivan rad na sprečavanju nekonkurentnog ponašanja gospodarskih subjekata. </w:t>
      </w:r>
    </w:p>
    <w:p w:rsidR="008F732D" w:rsidRPr="00C93DD0" w:rsidRDefault="008F732D" w:rsidP="00C93DD0">
      <w:pPr>
        <w:jc w:val="both"/>
        <w:rPr>
          <w:color w:val="000000"/>
          <w:sz w:val="24"/>
          <w:szCs w:val="24"/>
        </w:rPr>
      </w:pPr>
      <w:r w:rsidRPr="00C93DD0">
        <w:rPr>
          <w:color w:val="000000"/>
          <w:sz w:val="24"/>
          <w:szCs w:val="24"/>
        </w:rPr>
        <w:t>Konkurencijsko vijeće u 2014. godini je zabilježilo povećanje broja predmeta, odnosno pokrenutih postupaka, dok je došlo do smanjenja broja zahtjeva za davanje stručnih mišljenja u odnosu na 2013. godinu.</w:t>
      </w:r>
    </w:p>
    <w:p w:rsidR="008F732D" w:rsidRPr="00C93DD0" w:rsidRDefault="008F732D" w:rsidP="00C93DD0">
      <w:pPr>
        <w:jc w:val="both"/>
        <w:rPr>
          <w:color w:val="000000"/>
          <w:sz w:val="24"/>
          <w:szCs w:val="24"/>
        </w:rPr>
      </w:pPr>
      <w:r w:rsidRPr="00C93DD0">
        <w:rPr>
          <w:color w:val="000000"/>
          <w:sz w:val="24"/>
          <w:szCs w:val="24"/>
        </w:rPr>
        <w:t xml:space="preserve">Konkurencijsko vijeće je u 2014. godini održalo 18 sastanka Stručnog kolegija i 24 sjednice Konkurencijskog vijeća, na kojima su donesene konačne odluke (rješenja i zaključci) za 42 predmeta (od čega je </w:t>
      </w:r>
      <w:r w:rsidR="00865234">
        <w:rPr>
          <w:color w:val="000000"/>
          <w:sz w:val="24"/>
          <w:szCs w:val="24"/>
        </w:rPr>
        <w:t>18</w:t>
      </w:r>
      <w:r w:rsidRPr="00C93DD0">
        <w:rPr>
          <w:color w:val="000000"/>
          <w:sz w:val="24"/>
          <w:szCs w:val="24"/>
        </w:rPr>
        <w:t xml:space="preserve"> predmeta bilo iz oblasti zabranjenih sporazuma s ukupno 13 usvojenih konačnih odluka, 13 predmeta iz oblasti zlouporabe dominantnog položaja sa 7 usvojenih odluka, 32 predmeta iz oblasti koncentracija s ukupno usvojenih 19 rješenja i zaključaka</w:t>
      </w:r>
      <w:r w:rsidR="00865234">
        <w:rPr>
          <w:color w:val="000000"/>
          <w:sz w:val="24"/>
          <w:szCs w:val="24"/>
        </w:rPr>
        <w:t xml:space="preserve"> </w:t>
      </w:r>
      <w:r w:rsidRPr="00C93DD0">
        <w:rPr>
          <w:color w:val="000000"/>
          <w:sz w:val="24"/>
          <w:szCs w:val="24"/>
        </w:rPr>
        <w:t xml:space="preserve">i 4 predmeta iz oblasti pojedinačnih izuzeća sporazuma s usvojene 3 odluke). Konkurencijsko vijeće je tijekom 2014. na zahtjeve gospodarskih subjekata usvojilo i 16 stručnih mišljenja. </w:t>
      </w:r>
    </w:p>
    <w:p w:rsidR="008F732D" w:rsidRPr="00865234" w:rsidRDefault="008F732D" w:rsidP="00C93DD0">
      <w:pPr>
        <w:jc w:val="both"/>
        <w:rPr>
          <w:color w:val="000000"/>
          <w:sz w:val="24"/>
          <w:szCs w:val="24"/>
        </w:rPr>
      </w:pPr>
      <w:r w:rsidRPr="00C93DD0">
        <w:rPr>
          <w:color w:val="000000"/>
          <w:sz w:val="24"/>
          <w:szCs w:val="24"/>
        </w:rPr>
        <w:t>S</w:t>
      </w:r>
      <w:r w:rsidR="00A5111F">
        <w:rPr>
          <w:color w:val="000000"/>
          <w:sz w:val="24"/>
          <w:szCs w:val="24"/>
        </w:rPr>
        <w:t xml:space="preserve"> obzirom na činjenicu da je 29 </w:t>
      </w:r>
      <w:r w:rsidRPr="00C93DD0">
        <w:rPr>
          <w:color w:val="000000"/>
          <w:sz w:val="24"/>
          <w:szCs w:val="24"/>
        </w:rPr>
        <w:t xml:space="preserve">predmeta u tijeku i da postupci po istim nastavljaju u 2014. godini Konkurencijsko vijeće je okončalo 2014. godinu s ukupno 66% završenih predmeta. </w:t>
      </w:r>
    </w:p>
    <w:p w:rsidR="008F732D" w:rsidRPr="00C93DD0" w:rsidRDefault="008F732D" w:rsidP="00C93DD0">
      <w:pPr>
        <w:jc w:val="both"/>
        <w:rPr>
          <w:sz w:val="24"/>
          <w:szCs w:val="24"/>
        </w:rPr>
      </w:pPr>
      <w:r w:rsidRPr="00C93DD0">
        <w:rPr>
          <w:sz w:val="24"/>
          <w:szCs w:val="24"/>
        </w:rPr>
        <w:t>Konkurencijsko vijeće pored osnovnih aktivnosti kontinuirano radi na poslovima promocije konkurencije, na suradnji s međunarodnim institucijama i organizacijama, surađuje s domaćim tijelima i institucijama i provodi proces obrazovanja zaposlenih.</w:t>
      </w:r>
    </w:p>
    <w:p w:rsidR="008F732D" w:rsidRPr="00C93DD0" w:rsidRDefault="008F732D" w:rsidP="00C93DD0">
      <w:pPr>
        <w:jc w:val="both"/>
        <w:rPr>
          <w:sz w:val="24"/>
          <w:szCs w:val="24"/>
        </w:rPr>
      </w:pPr>
    </w:p>
    <w:p w:rsidR="008F732D" w:rsidRPr="00865234" w:rsidRDefault="00865234" w:rsidP="00C93DD0">
      <w:pPr>
        <w:jc w:val="both"/>
        <w:rPr>
          <w:sz w:val="22"/>
          <w:szCs w:val="22"/>
        </w:rPr>
      </w:pPr>
      <w:r w:rsidRPr="00865234">
        <w:rPr>
          <w:sz w:val="22"/>
          <w:szCs w:val="22"/>
        </w:rPr>
        <w:t xml:space="preserve">PRORAČUNSKA </w:t>
      </w:r>
      <w:r>
        <w:rPr>
          <w:sz w:val="22"/>
          <w:szCs w:val="22"/>
        </w:rPr>
        <w:t xml:space="preserve"> </w:t>
      </w:r>
      <w:r w:rsidRPr="00865234">
        <w:rPr>
          <w:sz w:val="22"/>
          <w:szCs w:val="22"/>
        </w:rPr>
        <w:t>SREDSTVA</w:t>
      </w:r>
    </w:p>
    <w:p w:rsidR="008F732D" w:rsidRPr="00C93DD0" w:rsidRDefault="008F732D" w:rsidP="00C93DD0">
      <w:pPr>
        <w:jc w:val="both"/>
        <w:rPr>
          <w:i/>
          <w:iCs/>
          <w:sz w:val="24"/>
          <w:szCs w:val="24"/>
        </w:rPr>
      </w:pPr>
    </w:p>
    <w:p w:rsidR="008F732D" w:rsidRPr="00865234" w:rsidRDefault="008F732D" w:rsidP="00C93DD0">
      <w:pPr>
        <w:jc w:val="both"/>
        <w:rPr>
          <w:iCs/>
          <w:sz w:val="24"/>
          <w:szCs w:val="24"/>
        </w:rPr>
      </w:pPr>
      <w:r w:rsidRPr="00C93DD0">
        <w:rPr>
          <w:iCs/>
          <w:sz w:val="24"/>
          <w:szCs w:val="24"/>
        </w:rPr>
        <w:t>Za provođenje Programa rada Konkurencijskog vijeća za 2014. godinu bila su predviđena novčana sredstva u proračunu Konkurencijskog vijeća u iznosu od 1.313.000 KM, od čega je zaključno s 31.</w:t>
      </w:r>
      <w:r w:rsidR="00A5111F">
        <w:rPr>
          <w:iCs/>
          <w:sz w:val="24"/>
          <w:szCs w:val="24"/>
        </w:rPr>
        <w:t>12.</w:t>
      </w:r>
      <w:r w:rsidRPr="00C93DD0">
        <w:rPr>
          <w:iCs/>
          <w:sz w:val="24"/>
          <w:szCs w:val="24"/>
        </w:rPr>
        <w:t>2014. godine realizirano približno 1.273.023,00 KM, što predstavlja 96,6% ukupnog iznosa.</w:t>
      </w:r>
    </w:p>
    <w:p w:rsidR="008F732D" w:rsidRPr="00C93DD0" w:rsidRDefault="008F732D" w:rsidP="00C93DD0">
      <w:pPr>
        <w:jc w:val="both"/>
        <w:rPr>
          <w:sz w:val="24"/>
          <w:szCs w:val="24"/>
        </w:rPr>
      </w:pPr>
      <w:r w:rsidRPr="00C93DD0">
        <w:rPr>
          <w:sz w:val="24"/>
          <w:szCs w:val="24"/>
        </w:rPr>
        <w:t>Konkurencijsko vijeće je za rad i djelovanje unajmilo prostor u Sarajevu (360,41 m²), kao i prostor za Ured za konkure</w:t>
      </w:r>
      <w:r w:rsidR="00A5111F">
        <w:rPr>
          <w:sz w:val="24"/>
          <w:szCs w:val="24"/>
        </w:rPr>
        <w:t xml:space="preserve">nciju u Banja Luci (14,0 m²) i </w:t>
      </w:r>
      <w:r w:rsidRPr="00C93DD0">
        <w:rPr>
          <w:sz w:val="24"/>
          <w:szCs w:val="24"/>
        </w:rPr>
        <w:t>Ured za konkurenciju u Mostaru (50,0 m²), kao organizacijske jedinice Konkurencijskog vijeća izvan njegovog sjedišta.</w:t>
      </w:r>
    </w:p>
    <w:p w:rsidR="008F732D" w:rsidRPr="00C93DD0" w:rsidRDefault="008F732D" w:rsidP="00C93DD0">
      <w:pPr>
        <w:jc w:val="both"/>
        <w:rPr>
          <w:sz w:val="24"/>
          <w:szCs w:val="24"/>
        </w:rPr>
      </w:pPr>
      <w:r w:rsidRPr="00C93DD0">
        <w:rPr>
          <w:sz w:val="24"/>
          <w:szCs w:val="24"/>
        </w:rPr>
        <w:t>Za provođenje navedenih aktivnosti predloženi iznos novčanih sredstava u proračunu Konkurencijskog vijeća na poziciji troškovi zakupa u iznosu od 10.000,00 KM, na poziciji izdaci za energiju i komunalne usluge u iznosu od 17.000,00 KM, te na poziciji izdataka za telefonske i poštanske usluge u iznosu od 30.000,00 KM.</w:t>
      </w:r>
    </w:p>
    <w:p w:rsidR="008F732D" w:rsidRPr="00C93DD0" w:rsidRDefault="008F732D" w:rsidP="00C93DD0">
      <w:pPr>
        <w:jc w:val="both"/>
        <w:rPr>
          <w:sz w:val="24"/>
          <w:szCs w:val="24"/>
        </w:rPr>
      </w:pPr>
      <w:r w:rsidRPr="00C93DD0">
        <w:rPr>
          <w:sz w:val="24"/>
          <w:szCs w:val="24"/>
        </w:rPr>
        <w:t>Na osnovi</w:t>
      </w:r>
      <w:r w:rsidR="00865234">
        <w:rPr>
          <w:sz w:val="24"/>
          <w:szCs w:val="24"/>
        </w:rPr>
        <w:t xml:space="preserve"> odluke Vijeća ministara BiH</w:t>
      </w:r>
      <w:r w:rsidRPr="00C93DD0">
        <w:rPr>
          <w:sz w:val="24"/>
          <w:szCs w:val="24"/>
        </w:rPr>
        <w:t xml:space="preserve"> Konkurencijsko vijeće bi trebalo sredinom 2015.</w:t>
      </w:r>
      <w:r w:rsidR="00A5111F">
        <w:rPr>
          <w:sz w:val="24"/>
          <w:szCs w:val="24"/>
        </w:rPr>
        <w:t xml:space="preserve"> godine </w:t>
      </w:r>
      <w:r w:rsidRPr="00C93DD0">
        <w:rPr>
          <w:sz w:val="24"/>
          <w:szCs w:val="24"/>
        </w:rPr>
        <w:t>preseliti u zgradu u vlasništvu zajedničkih institucija (Titova 9a).</w:t>
      </w:r>
    </w:p>
    <w:p w:rsidR="008F732D" w:rsidRPr="00C93DD0" w:rsidRDefault="008F732D" w:rsidP="00C93DD0">
      <w:pPr>
        <w:jc w:val="both"/>
        <w:rPr>
          <w:sz w:val="24"/>
          <w:szCs w:val="24"/>
        </w:rPr>
      </w:pPr>
      <w:r w:rsidRPr="00C93DD0">
        <w:rPr>
          <w:sz w:val="24"/>
          <w:szCs w:val="24"/>
        </w:rPr>
        <w:t>U vezi s procesnim radnjama koje su u nadležnosti Konkurencijskog vijeća u skladu sa Zakonom o konkurenciji (npr. rješenja po prijavama namjere koncentracije, rješenja o ocjenama usklađenosti sporazuma sa odredbama Zakona, davanje mišljenja itd.), naplaćuju se administrativne pristojbe.</w:t>
      </w:r>
    </w:p>
    <w:p w:rsidR="008F732D" w:rsidRPr="00C93DD0" w:rsidRDefault="008F732D" w:rsidP="00C93DD0">
      <w:pPr>
        <w:jc w:val="both"/>
        <w:rPr>
          <w:sz w:val="24"/>
          <w:szCs w:val="24"/>
        </w:rPr>
      </w:pPr>
      <w:r w:rsidRPr="00C93DD0">
        <w:rPr>
          <w:sz w:val="24"/>
          <w:szCs w:val="24"/>
        </w:rPr>
        <w:t>Uplata istih propisana je Odlukom o visini administrativnih pristojbi u vezi s procesnim radnjama pred Ko</w:t>
      </w:r>
      <w:r w:rsidR="00865234">
        <w:rPr>
          <w:sz w:val="24"/>
          <w:szCs w:val="24"/>
        </w:rPr>
        <w:t>nkurencijskom vijećem („Sl.</w:t>
      </w:r>
      <w:r w:rsidRPr="00C93DD0">
        <w:rPr>
          <w:sz w:val="24"/>
          <w:szCs w:val="24"/>
        </w:rPr>
        <w:t xml:space="preserve"> glasnik BiH“, broj 30/06 i 18/11), koja je donesena od strane Vijeća ministara BiH, na prijedlog Konkurencijskog vijeća. </w:t>
      </w:r>
    </w:p>
    <w:p w:rsidR="008F732D" w:rsidRPr="00C93DD0" w:rsidRDefault="008F732D" w:rsidP="00C93DD0">
      <w:pPr>
        <w:jc w:val="both"/>
        <w:rPr>
          <w:sz w:val="24"/>
          <w:szCs w:val="24"/>
        </w:rPr>
      </w:pPr>
      <w:r w:rsidRPr="00C93DD0">
        <w:rPr>
          <w:sz w:val="24"/>
          <w:szCs w:val="24"/>
        </w:rPr>
        <w:t>Zakonom o konkurenciji propisano je da Konkurencijsko vijeće može izreći novčane kazne gospodarskim subjektima, koje mogu biti 1%, odnosno 10% ukupnog godišnjeg prihoda gospodarskog subjekta, u zavisnosti od težine povreda predmetnog Zakona, ako utvrdi kršenje odredbi Zakona.</w:t>
      </w:r>
    </w:p>
    <w:p w:rsidR="008F732D" w:rsidRPr="00865234" w:rsidRDefault="008F732D" w:rsidP="00C93DD0">
      <w:pPr>
        <w:jc w:val="both"/>
        <w:rPr>
          <w:sz w:val="24"/>
          <w:szCs w:val="24"/>
        </w:rPr>
      </w:pPr>
      <w:r w:rsidRPr="00C93DD0">
        <w:rPr>
          <w:sz w:val="24"/>
          <w:szCs w:val="24"/>
        </w:rPr>
        <w:t>Isto tako, Konkurencijsko vijeće može izreći i novčanu kaznu odgovornim osobama gospodarskog subjekta u iznosu od 1.500 KM do 50.000 KM.</w:t>
      </w:r>
    </w:p>
    <w:p w:rsidR="008F732D" w:rsidRPr="00C93DD0" w:rsidRDefault="008F732D" w:rsidP="00C93DD0">
      <w:pPr>
        <w:jc w:val="both"/>
        <w:rPr>
          <w:sz w:val="24"/>
          <w:szCs w:val="24"/>
        </w:rPr>
      </w:pPr>
      <w:r w:rsidRPr="00C93DD0">
        <w:rPr>
          <w:sz w:val="24"/>
          <w:szCs w:val="24"/>
        </w:rPr>
        <w:t>Prihodi od administrativnih pristojbi i novčanih kazni koje naplaćuje Konkurencijsko vijeće predstavljaju prihod proračuna</w:t>
      </w:r>
      <w:r w:rsidR="00865234">
        <w:rPr>
          <w:sz w:val="24"/>
          <w:szCs w:val="24"/>
        </w:rPr>
        <w:t xml:space="preserve"> institucija BiHe</w:t>
      </w:r>
      <w:r w:rsidRPr="00C93DD0">
        <w:rPr>
          <w:sz w:val="24"/>
          <w:szCs w:val="24"/>
        </w:rPr>
        <w:t xml:space="preserve"> koji je u 2014. godini na osnovi administrativnih pristojbi iznosio </w:t>
      </w:r>
      <w:r w:rsidRPr="00C93DD0">
        <w:rPr>
          <w:noProof/>
          <w:sz w:val="24"/>
          <w:szCs w:val="24"/>
        </w:rPr>
        <w:t>153.650,00 KM</w:t>
      </w:r>
      <w:r w:rsidRPr="00C93DD0">
        <w:rPr>
          <w:sz w:val="24"/>
          <w:szCs w:val="24"/>
        </w:rPr>
        <w:t xml:space="preserve">, a na osnovi novčanih kazni </w:t>
      </w:r>
      <w:r w:rsidRPr="00C93DD0">
        <w:rPr>
          <w:noProof/>
          <w:sz w:val="24"/>
          <w:szCs w:val="24"/>
        </w:rPr>
        <w:t>703.673,00 KM</w:t>
      </w:r>
      <w:r w:rsidRPr="00C93DD0">
        <w:rPr>
          <w:sz w:val="24"/>
          <w:szCs w:val="24"/>
        </w:rPr>
        <w:t>.</w:t>
      </w:r>
    </w:p>
    <w:p w:rsidR="00A5111F" w:rsidRPr="00A5111F" w:rsidRDefault="008F732D" w:rsidP="00865234">
      <w:pPr>
        <w:jc w:val="both"/>
        <w:rPr>
          <w:sz w:val="24"/>
          <w:szCs w:val="24"/>
        </w:rPr>
      </w:pPr>
      <w:r w:rsidRPr="00C93DD0">
        <w:rPr>
          <w:sz w:val="24"/>
          <w:szCs w:val="24"/>
        </w:rPr>
        <w:t>Navedeni prihodi su u zakonom predviđenom roku uplaćeni u proračun</w:t>
      </w:r>
      <w:r w:rsidR="00865234">
        <w:rPr>
          <w:sz w:val="24"/>
          <w:szCs w:val="24"/>
        </w:rPr>
        <w:t xml:space="preserve"> institucija BiH</w:t>
      </w:r>
      <w:r w:rsidRPr="00C93DD0">
        <w:rPr>
          <w:sz w:val="24"/>
          <w:szCs w:val="24"/>
        </w:rPr>
        <w:t>.</w:t>
      </w:r>
    </w:p>
    <w:p w:rsidR="00786182" w:rsidRPr="00865234" w:rsidRDefault="00786182">
      <w:pPr>
        <w:rPr>
          <w:sz w:val="24"/>
          <w:szCs w:val="24"/>
        </w:rPr>
      </w:pPr>
    </w:p>
    <w:p w:rsidR="00CC63DD" w:rsidRPr="00C54158" w:rsidRDefault="00C54158" w:rsidP="004D684F">
      <w:pPr>
        <w:pStyle w:val="Davorka2"/>
      </w:pPr>
      <w:bookmarkStart w:id="145" w:name="_Toc412718748"/>
      <w:r w:rsidRPr="00C54158">
        <w:t xml:space="preserve">AGENCIJA </w:t>
      </w:r>
      <w:r>
        <w:t xml:space="preserve"> </w:t>
      </w:r>
      <w:r w:rsidRPr="00C54158">
        <w:t>ZA</w:t>
      </w:r>
      <w:r>
        <w:t xml:space="preserve"> </w:t>
      </w:r>
      <w:r w:rsidRPr="00C54158">
        <w:t xml:space="preserve"> PREVENCIJU </w:t>
      </w:r>
      <w:r>
        <w:t xml:space="preserve"> </w:t>
      </w:r>
      <w:r w:rsidRPr="00C54158">
        <w:t xml:space="preserve">KORUPCIJE </w:t>
      </w:r>
      <w:r>
        <w:t xml:space="preserve"> </w:t>
      </w:r>
      <w:r w:rsidRPr="00C54158">
        <w:t xml:space="preserve">I </w:t>
      </w:r>
      <w:r>
        <w:t xml:space="preserve"> </w:t>
      </w:r>
      <w:r w:rsidRPr="00C54158">
        <w:t>KOORDINACIJU</w:t>
      </w:r>
      <w:r>
        <w:t xml:space="preserve"> </w:t>
      </w:r>
      <w:r w:rsidRPr="00C54158">
        <w:t xml:space="preserve"> BORBE PROTIV </w:t>
      </w:r>
      <w:r>
        <w:t xml:space="preserve"> </w:t>
      </w:r>
      <w:r w:rsidRPr="00C54158">
        <w:t>KORUPCIJE</w:t>
      </w:r>
      <w:bookmarkEnd w:id="145"/>
    </w:p>
    <w:p w:rsidR="00CC63DD" w:rsidRPr="00C54158" w:rsidRDefault="00CC63DD" w:rsidP="00CC63DD">
      <w:pPr>
        <w:jc w:val="both"/>
        <w:rPr>
          <w:sz w:val="24"/>
          <w:szCs w:val="24"/>
        </w:rPr>
      </w:pPr>
    </w:p>
    <w:p w:rsidR="00CC63DD" w:rsidRPr="00BB3661" w:rsidRDefault="00CC63DD" w:rsidP="00C54158">
      <w:pPr>
        <w:jc w:val="both"/>
        <w:rPr>
          <w:sz w:val="22"/>
          <w:szCs w:val="22"/>
        </w:rPr>
      </w:pPr>
      <w:r w:rsidRPr="00BB3661">
        <w:rPr>
          <w:sz w:val="22"/>
          <w:szCs w:val="22"/>
        </w:rPr>
        <w:t xml:space="preserve">NAJVAŽNIJE </w:t>
      </w:r>
      <w:r w:rsidR="00BB3661">
        <w:rPr>
          <w:sz w:val="22"/>
          <w:szCs w:val="22"/>
        </w:rPr>
        <w:t xml:space="preserve"> </w:t>
      </w:r>
      <w:r w:rsidRPr="00BB3661">
        <w:rPr>
          <w:sz w:val="22"/>
          <w:szCs w:val="22"/>
        </w:rPr>
        <w:t>AKTIVNOSTI</w:t>
      </w:r>
      <w:r w:rsidR="00BB3661">
        <w:rPr>
          <w:sz w:val="22"/>
          <w:szCs w:val="22"/>
        </w:rPr>
        <w:t xml:space="preserve"> </w:t>
      </w:r>
      <w:r w:rsidRPr="00BB3661">
        <w:rPr>
          <w:sz w:val="22"/>
          <w:szCs w:val="22"/>
        </w:rPr>
        <w:t xml:space="preserve"> I</w:t>
      </w:r>
      <w:r w:rsidR="00BB3661">
        <w:rPr>
          <w:sz w:val="22"/>
          <w:szCs w:val="22"/>
        </w:rPr>
        <w:t xml:space="preserve"> </w:t>
      </w:r>
      <w:r w:rsidRPr="00BB3661">
        <w:rPr>
          <w:sz w:val="22"/>
          <w:szCs w:val="22"/>
        </w:rPr>
        <w:t xml:space="preserve"> STANJE</w:t>
      </w:r>
      <w:r w:rsidR="00BB3661">
        <w:rPr>
          <w:sz w:val="22"/>
          <w:szCs w:val="22"/>
        </w:rPr>
        <w:t xml:space="preserve"> </w:t>
      </w:r>
      <w:r w:rsidRPr="00BB3661">
        <w:rPr>
          <w:sz w:val="22"/>
          <w:szCs w:val="22"/>
        </w:rPr>
        <w:t xml:space="preserve"> U</w:t>
      </w:r>
      <w:r w:rsidR="00BB3661">
        <w:rPr>
          <w:sz w:val="22"/>
          <w:szCs w:val="22"/>
        </w:rPr>
        <w:t xml:space="preserve"> </w:t>
      </w:r>
      <w:r w:rsidRPr="00BB3661">
        <w:rPr>
          <w:sz w:val="22"/>
          <w:szCs w:val="22"/>
        </w:rPr>
        <w:t xml:space="preserve"> OBLASTIMA</w:t>
      </w:r>
    </w:p>
    <w:p w:rsidR="00CC63DD" w:rsidRPr="00C54158" w:rsidRDefault="00CC63DD" w:rsidP="00C54158">
      <w:pPr>
        <w:jc w:val="both"/>
        <w:rPr>
          <w:sz w:val="24"/>
          <w:szCs w:val="24"/>
        </w:rPr>
      </w:pPr>
    </w:p>
    <w:p w:rsidR="00CC63DD" w:rsidRPr="00C54158" w:rsidRDefault="00CC63DD" w:rsidP="00C54158">
      <w:pPr>
        <w:jc w:val="both"/>
        <w:rPr>
          <w:sz w:val="24"/>
          <w:szCs w:val="24"/>
        </w:rPr>
      </w:pPr>
      <w:r w:rsidRPr="00C54158">
        <w:rPr>
          <w:sz w:val="24"/>
          <w:szCs w:val="24"/>
        </w:rPr>
        <w:t>Agencija je svoj fokus djelovanja stavila na izvršavanje zakonskih mjerodavnosti, kao i na realiziranje sljedećih aktivnosti:</w:t>
      </w:r>
    </w:p>
    <w:p w:rsidR="00BB3661" w:rsidRDefault="00CC63DD" w:rsidP="00FB4C38">
      <w:pPr>
        <w:pStyle w:val="ListParagraph"/>
        <w:numPr>
          <w:ilvl w:val="0"/>
          <w:numId w:val="24"/>
        </w:numPr>
        <w:jc w:val="both"/>
        <w:rPr>
          <w:sz w:val="24"/>
          <w:szCs w:val="24"/>
        </w:rPr>
      </w:pPr>
      <w:r w:rsidRPr="00BB3661">
        <w:rPr>
          <w:sz w:val="24"/>
          <w:szCs w:val="24"/>
        </w:rPr>
        <w:t xml:space="preserve">analiziranje stupnja implementacije Akcijskog plana za provedbu Strategije za borbu </w:t>
      </w:r>
    </w:p>
    <w:p w:rsidR="00CC63DD" w:rsidRPr="00BB3661" w:rsidRDefault="00CC63DD" w:rsidP="00BB3661">
      <w:pPr>
        <w:jc w:val="both"/>
        <w:rPr>
          <w:sz w:val="24"/>
          <w:szCs w:val="24"/>
        </w:rPr>
      </w:pPr>
      <w:r w:rsidRPr="00BB3661">
        <w:rPr>
          <w:sz w:val="24"/>
          <w:szCs w:val="24"/>
        </w:rPr>
        <w:t>protiv korupcije 2009. - 2014. godine i uspostava sustava koordinacije;</w:t>
      </w:r>
    </w:p>
    <w:p w:rsidR="00BB3661" w:rsidRDefault="00CC63DD" w:rsidP="00FB4C38">
      <w:pPr>
        <w:pStyle w:val="ListParagraph"/>
        <w:numPr>
          <w:ilvl w:val="0"/>
          <w:numId w:val="24"/>
        </w:numPr>
        <w:jc w:val="both"/>
        <w:rPr>
          <w:sz w:val="24"/>
          <w:szCs w:val="24"/>
        </w:rPr>
      </w:pPr>
      <w:r w:rsidRPr="00BB3661">
        <w:rPr>
          <w:sz w:val="24"/>
          <w:szCs w:val="24"/>
        </w:rPr>
        <w:t xml:space="preserve">u izravnoj suradnji s Delegacijom Europske unije u BiH pripremljeno je idejno </w:t>
      </w:r>
    </w:p>
    <w:p w:rsidR="00CC63DD" w:rsidRPr="00BB3661" w:rsidRDefault="00CC63DD" w:rsidP="00BB3661">
      <w:pPr>
        <w:jc w:val="both"/>
        <w:rPr>
          <w:sz w:val="24"/>
          <w:szCs w:val="24"/>
        </w:rPr>
      </w:pPr>
      <w:r w:rsidRPr="00BB3661">
        <w:rPr>
          <w:sz w:val="24"/>
          <w:szCs w:val="24"/>
        </w:rPr>
        <w:t>rješenje i u tijeku je realizacija projekta „Jačanje institucionalnih kapaciteta Agencije i tijela za borbu protiv korupcije“, koji se realizira kroz projekt IPA 2010;</w:t>
      </w:r>
    </w:p>
    <w:p w:rsidR="00BB3661" w:rsidRDefault="00CC63DD" w:rsidP="00FB4C38">
      <w:pPr>
        <w:pStyle w:val="ListParagraph"/>
        <w:numPr>
          <w:ilvl w:val="0"/>
          <w:numId w:val="24"/>
        </w:numPr>
        <w:jc w:val="both"/>
        <w:rPr>
          <w:sz w:val="24"/>
          <w:szCs w:val="24"/>
        </w:rPr>
      </w:pPr>
      <w:r w:rsidRPr="00BB3661">
        <w:rPr>
          <w:sz w:val="24"/>
          <w:szCs w:val="24"/>
        </w:rPr>
        <w:t xml:space="preserve">u izravnoj suradnji s Delegacijom Europske unije u BiH i organizacijama civilnog </w:t>
      </w:r>
    </w:p>
    <w:p w:rsidR="00CC63DD" w:rsidRPr="00BB3661" w:rsidRDefault="00CC63DD" w:rsidP="00BB3661">
      <w:pPr>
        <w:jc w:val="both"/>
        <w:rPr>
          <w:sz w:val="24"/>
          <w:szCs w:val="24"/>
        </w:rPr>
      </w:pPr>
      <w:r w:rsidRPr="00BB3661">
        <w:rPr>
          <w:sz w:val="24"/>
          <w:szCs w:val="24"/>
        </w:rPr>
        <w:t>društva pripremljen je i u tijeku je realiziranje idejnog projekta „Jačanje institucionalnih kapaciteta i uključenje mreže nevladinih organizacija u borbu protiv korupcije“ IPA 2010;</w:t>
      </w:r>
    </w:p>
    <w:p w:rsidR="00BB3661" w:rsidRDefault="00CC63DD" w:rsidP="00FB4C38">
      <w:pPr>
        <w:pStyle w:val="ListParagraph"/>
        <w:numPr>
          <w:ilvl w:val="0"/>
          <w:numId w:val="24"/>
        </w:numPr>
        <w:jc w:val="both"/>
        <w:rPr>
          <w:sz w:val="24"/>
          <w:szCs w:val="24"/>
        </w:rPr>
      </w:pPr>
      <w:r w:rsidRPr="00BB3661">
        <w:rPr>
          <w:sz w:val="24"/>
          <w:szCs w:val="24"/>
        </w:rPr>
        <w:t xml:space="preserve">izrada Prijedloga nacrta strategije za borbu protiv korupcije (2015. - 2019.) i pratećeg </w:t>
      </w:r>
    </w:p>
    <w:p w:rsidR="00CC63DD" w:rsidRPr="00C54158" w:rsidRDefault="00CC63DD" w:rsidP="00C54158">
      <w:pPr>
        <w:jc w:val="both"/>
        <w:rPr>
          <w:sz w:val="24"/>
          <w:szCs w:val="24"/>
        </w:rPr>
      </w:pPr>
      <w:r w:rsidRPr="00BB3661">
        <w:rPr>
          <w:sz w:val="24"/>
          <w:szCs w:val="24"/>
        </w:rPr>
        <w:t>akcijskog plana za njenu provedbu.</w:t>
      </w:r>
    </w:p>
    <w:p w:rsidR="00CC63DD" w:rsidRPr="00BB3661" w:rsidRDefault="00CC63DD" w:rsidP="00C54158">
      <w:pPr>
        <w:jc w:val="both"/>
        <w:rPr>
          <w:i/>
          <w:sz w:val="24"/>
          <w:szCs w:val="24"/>
        </w:rPr>
      </w:pPr>
      <w:r w:rsidRPr="00BB3661">
        <w:rPr>
          <w:i/>
          <w:sz w:val="24"/>
          <w:szCs w:val="24"/>
        </w:rPr>
        <w:t xml:space="preserve">Implementirane aktivnosti u domenu prevencije koprupcije: </w:t>
      </w:r>
    </w:p>
    <w:p w:rsidR="00CC63DD" w:rsidRPr="00BB3661" w:rsidRDefault="00CC63DD" w:rsidP="00FB4C38">
      <w:pPr>
        <w:pStyle w:val="ListParagraph"/>
        <w:numPr>
          <w:ilvl w:val="0"/>
          <w:numId w:val="25"/>
        </w:numPr>
        <w:jc w:val="both"/>
        <w:rPr>
          <w:sz w:val="24"/>
          <w:szCs w:val="24"/>
        </w:rPr>
      </w:pPr>
      <w:r w:rsidRPr="00BB3661">
        <w:rPr>
          <w:sz w:val="24"/>
          <w:szCs w:val="24"/>
        </w:rPr>
        <w:t>urađena je metodologija, smjernice i kreiran upitnik u svezi izrade planova integriteta;</w:t>
      </w:r>
    </w:p>
    <w:p w:rsidR="00CC63DD" w:rsidRPr="00BB3661" w:rsidRDefault="00CC63DD" w:rsidP="00FB4C38">
      <w:pPr>
        <w:pStyle w:val="ListParagraph"/>
        <w:numPr>
          <w:ilvl w:val="0"/>
          <w:numId w:val="25"/>
        </w:numPr>
        <w:jc w:val="both"/>
        <w:rPr>
          <w:sz w:val="24"/>
          <w:szCs w:val="24"/>
        </w:rPr>
      </w:pPr>
      <w:r w:rsidRPr="00BB3661">
        <w:rPr>
          <w:sz w:val="24"/>
          <w:szCs w:val="24"/>
        </w:rPr>
        <w:t>razvijeni su programi obuke – uspostavljene su on line obuke za državne službenike.</w:t>
      </w:r>
    </w:p>
    <w:p w:rsidR="00CC63DD" w:rsidRPr="005F2D7C" w:rsidRDefault="00CC63DD" w:rsidP="00C54158">
      <w:pPr>
        <w:jc w:val="both"/>
        <w:rPr>
          <w:i/>
          <w:sz w:val="24"/>
          <w:szCs w:val="24"/>
        </w:rPr>
      </w:pPr>
      <w:r w:rsidRPr="00BB3661">
        <w:rPr>
          <w:i/>
          <w:sz w:val="24"/>
          <w:szCs w:val="24"/>
        </w:rPr>
        <w:t>Uspostavljen je sustav koordinacije relevantnih tijela za borbu protiv korupcije i koordinaciju borbe protiv korupcije na svim razinama u BiH:</w:t>
      </w:r>
    </w:p>
    <w:p w:rsidR="005F2D7C" w:rsidRPr="005F2D7C" w:rsidRDefault="00CC63DD" w:rsidP="00FB4C38">
      <w:pPr>
        <w:pStyle w:val="ListParagraph"/>
        <w:numPr>
          <w:ilvl w:val="0"/>
          <w:numId w:val="26"/>
        </w:numPr>
        <w:jc w:val="both"/>
        <w:rPr>
          <w:i/>
          <w:sz w:val="24"/>
          <w:szCs w:val="24"/>
        </w:rPr>
      </w:pPr>
      <w:r w:rsidRPr="00BB3661">
        <w:rPr>
          <w:sz w:val="24"/>
          <w:szCs w:val="24"/>
        </w:rPr>
        <w:t xml:space="preserve">potpisani su memorandumi o razumijevanju i suradnji s vladinim institucijama i </w:t>
      </w:r>
    </w:p>
    <w:p w:rsidR="00CC63DD" w:rsidRPr="005F2D7C" w:rsidRDefault="00CC63DD" w:rsidP="005F2D7C">
      <w:pPr>
        <w:jc w:val="both"/>
        <w:rPr>
          <w:i/>
          <w:sz w:val="24"/>
          <w:szCs w:val="24"/>
        </w:rPr>
      </w:pPr>
      <w:r w:rsidRPr="005F2D7C">
        <w:rPr>
          <w:sz w:val="24"/>
          <w:szCs w:val="24"/>
        </w:rPr>
        <w:t>nevladinim organizacijama (NVO);</w:t>
      </w:r>
    </w:p>
    <w:p w:rsidR="005F2D7C" w:rsidRDefault="00CC63DD" w:rsidP="00FB4C38">
      <w:pPr>
        <w:pStyle w:val="ListParagraph"/>
        <w:numPr>
          <w:ilvl w:val="0"/>
          <w:numId w:val="26"/>
        </w:numPr>
        <w:jc w:val="both"/>
        <w:rPr>
          <w:sz w:val="24"/>
          <w:szCs w:val="24"/>
        </w:rPr>
      </w:pPr>
      <w:r w:rsidRPr="00BB3661">
        <w:rPr>
          <w:sz w:val="24"/>
          <w:szCs w:val="24"/>
        </w:rPr>
        <w:t>pružena je potpora u realiziranju i donošenju</w:t>
      </w:r>
      <w:r w:rsidR="005F2D7C">
        <w:rPr>
          <w:sz w:val="24"/>
          <w:szCs w:val="24"/>
        </w:rPr>
        <w:t xml:space="preserve"> pojedinačnih planova borbe</w:t>
      </w:r>
      <w:r w:rsidRPr="00BB3661">
        <w:rPr>
          <w:sz w:val="24"/>
          <w:szCs w:val="24"/>
        </w:rPr>
        <w:t xml:space="preserve"> protiv </w:t>
      </w:r>
    </w:p>
    <w:p w:rsidR="00CC63DD" w:rsidRPr="005F2D7C" w:rsidRDefault="00CC63DD" w:rsidP="005F2D7C">
      <w:pPr>
        <w:jc w:val="both"/>
        <w:rPr>
          <w:sz w:val="24"/>
          <w:szCs w:val="24"/>
        </w:rPr>
      </w:pPr>
      <w:r w:rsidRPr="005F2D7C">
        <w:rPr>
          <w:sz w:val="24"/>
          <w:szCs w:val="24"/>
        </w:rPr>
        <w:t>korupcije i koordinacije borbe protiv korupcije u  institucijama na razini</w:t>
      </w:r>
      <w:r w:rsidR="005F2D7C" w:rsidRPr="005F2D7C">
        <w:rPr>
          <w:sz w:val="24"/>
          <w:szCs w:val="24"/>
        </w:rPr>
        <w:t xml:space="preserve"> BiH</w:t>
      </w:r>
      <w:r w:rsidRPr="005F2D7C">
        <w:rPr>
          <w:sz w:val="24"/>
          <w:szCs w:val="24"/>
        </w:rPr>
        <w:t>;</w:t>
      </w:r>
    </w:p>
    <w:p w:rsidR="005F2D7C" w:rsidRDefault="00CC63DD" w:rsidP="00FB4C38">
      <w:pPr>
        <w:pStyle w:val="ListParagraph"/>
        <w:numPr>
          <w:ilvl w:val="0"/>
          <w:numId w:val="26"/>
        </w:numPr>
        <w:jc w:val="both"/>
        <w:rPr>
          <w:sz w:val="24"/>
          <w:szCs w:val="24"/>
        </w:rPr>
      </w:pPr>
      <w:r w:rsidRPr="00BB3661">
        <w:rPr>
          <w:sz w:val="24"/>
          <w:szCs w:val="24"/>
        </w:rPr>
        <w:t xml:space="preserve">uspostavljena je međunarodna i regionalna suradnja s organizacijama i agencijama za </w:t>
      </w:r>
    </w:p>
    <w:p w:rsidR="00CC63DD" w:rsidRPr="005F2D7C" w:rsidRDefault="00CC63DD" w:rsidP="005F2D7C">
      <w:pPr>
        <w:jc w:val="both"/>
        <w:rPr>
          <w:sz w:val="24"/>
          <w:szCs w:val="24"/>
        </w:rPr>
      </w:pPr>
      <w:r w:rsidRPr="005F2D7C">
        <w:rPr>
          <w:sz w:val="24"/>
          <w:szCs w:val="24"/>
        </w:rPr>
        <w:t>borbu protiv korupcije;</w:t>
      </w:r>
    </w:p>
    <w:p w:rsidR="00CC63DD" w:rsidRPr="00BB3661" w:rsidRDefault="00CC63DD" w:rsidP="00FB4C38">
      <w:pPr>
        <w:pStyle w:val="ListParagraph"/>
        <w:numPr>
          <w:ilvl w:val="0"/>
          <w:numId w:val="26"/>
        </w:numPr>
        <w:jc w:val="both"/>
        <w:rPr>
          <w:sz w:val="24"/>
          <w:szCs w:val="24"/>
        </w:rPr>
      </w:pPr>
      <w:r w:rsidRPr="00BB3661">
        <w:rPr>
          <w:sz w:val="24"/>
          <w:szCs w:val="24"/>
        </w:rPr>
        <w:t>postupano je po prijavama u svezi s indicijama koruptivnog ponašanja;</w:t>
      </w:r>
    </w:p>
    <w:p w:rsidR="005F2D7C" w:rsidRDefault="00CC63DD" w:rsidP="00FB4C38">
      <w:pPr>
        <w:pStyle w:val="ListParagraph"/>
        <w:numPr>
          <w:ilvl w:val="0"/>
          <w:numId w:val="26"/>
        </w:numPr>
        <w:jc w:val="both"/>
        <w:rPr>
          <w:sz w:val="24"/>
          <w:szCs w:val="24"/>
        </w:rPr>
      </w:pPr>
      <w:r w:rsidRPr="00BB3661">
        <w:rPr>
          <w:sz w:val="24"/>
          <w:szCs w:val="24"/>
        </w:rPr>
        <w:t xml:space="preserve">postupano je sukladno Zakonu o zaštiti osoba koje prijavljuju korupciju u </w:t>
      </w:r>
    </w:p>
    <w:p w:rsidR="00CC63DD" w:rsidRPr="005F2D7C" w:rsidRDefault="00CC63DD" w:rsidP="005F2D7C">
      <w:pPr>
        <w:jc w:val="both"/>
        <w:rPr>
          <w:sz w:val="24"/>
          <w:szCs w:val="24"/>
        </w:rPr>
      </w:pPr>
      <w:r w:rsidRPr="005F2D7C">
        <w:rPr>
          <w:sz w:val="24"/>
          <w:szCs w:val="24"/>
        </w:rPr>
        <w:t>institucijama BiH i Zakonu o izmjenama i dopunama Zakona o sukobu interesa u institucijama BiH, te je ostvarena aktivna suradnja na implementaciji sektorskih strategija u BiH u kontekstu prevencije korupcije;</w:t>
      </w:r>
    </w:p>
    <w:p w:rsidR="005F2D7C" w:rsidRDefault="00CC63DD" w:rsidP="00FB4C38">
      <w:pPr>
        <w:pStyle w:val="ListParagraph"/>
        <w:numPr>
          <w:ilvl w:val="0"/>
          <w:numId w:val="26"/>
        </w:numPr>
        <w:jc w:val="both"/>
        <w:rPr>
          <w:sz w:val="24"/>
          <w:szCs w:val="24"/>
        </w:rPr>
      </w:pPr>
      <w:r w:rsidRPr="00BB3661">
        <w:rPr>
          <w:sz w:val="24"/>
          <w:szCs w:val="24"/>
        </w:rPr>
        <w:t xml:space="preserve">Praćene su aktivnosti u domenu istraživanja, analize i procjene aktualnih pojavnih </w:t>
      </w:r>
    </w:p>
    <w:p w:rsidR="00CC63DD" w:rsidRPr="00786182" w:rsidRDefault="00CC63DD" w:rsidP="00C54158">
      <w:pPr>
        <w:jc w:val="both"/>
        <w:rPr>
          <w:sz w:val="24"/>
          <w:szCs w:val="24"/>
        </w:rPr>
      </w:pPr>
      <w:r w:rsidRPr="005F2D7C">
        <w:rPr>
          <w:sz w:val="24"/>
          <w:szCs w:val="24"/>
        </w:rPr>
        <w:t>oblika koruptivnog ponašanja i uspostave sustava učinkovitih alata u prevenciji korupcije.</w:t>
      </w:r>
    </w:p>
    <w:p w:rsidR="00CC63DD" w:rsidRPr="00C54158" w:rsidRDefault="00CC63DD" w:rsidP="00C54158">
      <w:pPr>
        <w:jc w:val="both"/>
        <w:rPr>
          <w:sz w:val="24"/>
          <w:szCs w:val="24"/>
          <w:lang w:val="hr-HR"/>
        </w:rPr>
      </w:pPr>
      <w:r w:rsidRPr="00C54158">
        <w:rPr>
          <w:sz w:val="24"/>
          <w:szCs w:val="24"/>
          <w:lang w:val="hr-HR"/>
        </w:rPr>
        <w:t xml:space="preserve">Obzirom na stupanj implementacije mjera iz postojećeg Akcijskog plana za implementiranje Strategije za borbu protiv korupcije (2009. - 2014.), ostvaren je zapažen napredak u svim oblastima. </w:t>
      </w:r>
    </w:p>
    <w:p w:rsidR="00CC63DD" w:rsidRPr="00C54158" w:rsidRDefault="00CC63DD" w:rsidP="00C54158">
      <w:pPr>
        <w:jc w:val="both"/>
        <w:rPr>
          <w:sz w:val="24"/>
          <w:szCs w:val="24"/>
        </w:rPr>
      </w:pPr>
    </w:p>
    <w:p w:rsidR="00CC63DD" w:rsidRPr="0093076E" w:rsidRDefault="00CC63DD" w:rsidP="00C54158">
      <w:pPr>
        <w:jc w:val="both"/>
        <w:rPr>
          <w:sz w:val="22"/>
          <w:szCs w:val="22"/>
        </w:rPr>
      </w:pPr>
      <w:r w:rsidRPr="0093076E">
        <w:rPr>
          <w:sz w:val="22"/>
          <w:szCs w:val="22"/>
        </w:rPr>
        <w:t xml:space="preserve">ZAKONODAVNE </w:t>
      </w:r>
      <w:r w:rsidR="0093076E">
        <w:rPr>
          <w:sz w:val="22"/>
          <w:szCs w:val="22"/>
        </w:rPr>
        <w:t xml:space="preserve"> </w:t>
      </w:r>
      <w:r w:rsidRPr="0093076E">
        <w:rPr>
          <w:sz w:val="22"/>
          <w:szCs w:val="22"/>
        </w:rPr>
        <w:t>AKTIVNOSTI</w:t>
      </w:r>
    </w:p>
    <w:p w:rsidR="00CC63DD" w:rsidRPr="00C54158" w:rsidRDefault="00CC63DD" w:rsidP="00C54158">
      <w:pPr>
        <w:jc w:val="both"/>
        <w:rPr>
          <w:rFonts w:eastAsia="Calibri"/>
          <w:sz w:val="24"/>
          <w:szCs w:val="24"/>
        </w:rPr>
      </w:pPr>
    </w:p>
    <w:p w:rsidR="00CC63DD" w:rsidRPr="0093076E" w:rsidRDefault="00CC63DD" w:rsidP="00C54158">
      <w:pPr>
        <w:jc w:val="both"/>
        <w:rPr>
          <w:sz w:val="24"/>
          <w:szCs w:val="24"/>
          <w:lang w:eastAsia="hr-HR"/>
        </w:rPr>
      </w:pPr>
      <w:r w:rsidRPr="00C54158">
        <w:rPr>
          <w:rFonts w:eastAsia="Calibri"/>
          <w:sz w:val="24"/>
          <w:szCs w:val="24"/>
        </w:rPr>
        <w:t xml:space="preserve">U cilju ispunjenosti temeljnih mjerodavnosti Agencije usvojen je niz podzakonskih akata, koji omogućuju zakonito i učinkovito funkcioniranje Agencije. S tim u svezi, usvojeno je </w:t>
      </w:r>
      <w:r w:rsidRPr="00C54158">
        <w:rPr>
          <w:sz w:val="24"/>
          <w:szCs w:val="24"/>
        </w:rPr>
        <w:t>40 podzakonskih akata, gdje se po 31 aktu izravno postupa, dok je devet akata u procesu izmjene i dopune sukladno naputcima i odlukama Vijeća ministara BiH. Zbog implementiranja Zakona o izmjenama i dopunama Zakona o sukobu</w:t>
      </w:r>
      <w:r w:rsidR="0093076E">
        <w:rPr>
          <w:sz w:val="24"/>
          <w:szCs w:val="24"/>
        </w:rPr>
        <w:t xml:space="preserve"> interesa u institucijama BiH</w:t>
      </w:r>
      <w:r w:rsidRPr="00C54158">
        <w:rPr>
          <w:sz w:val="24"/>
          <w:szCs w:val="24"/>
        </w:rPr>
        <w:t>, Zakona o zaštiti prijavitelja korupcije u institu</w:t>
      </w:r>
      <w:r w:rsidR="0093076E">
        <w:rPr>
          <w:sz w:val="24"/>
          <w:szCs w:val="24"/>
        </w:rPr>
        <w:t>cijama BiH</w:t>
      </w:r>
      <w:r w:rsidRPr="00C54158">
        <w:rPr>
          <w:sz w:val="24"/>
          <w:szCs w:val="24"/>
        </w:rPr>
        <w:t xml:space="preserve"> i obveza proisteklih iz Odluke o načelima za utvrđivanje unutarnje organizacije institucija BiH, ukazala se potreba donošenja</w:t>
      </w:r>
      <w:r w:rsidRPr="00C54158">
        <w:rPr>
          <w:rFonts w:eastAsia="Calibri"/>
          <w:sz w:val="24"/>
          <w:szCs w:val="24"/>
        </w:rPr>
        <w:t xml:space="preserve"> novog Pravilnika o unutarnjem ustrojstvu Agencije. S tim u svezi, Agencija je, </w:t>
      </w:r>
      <w:r w:rsidRPr="00C54158">
        <w:rPr>
          <w:sz w:val="24"/>
          <w:szCs w:val="24"/>
          <w:lang w:eastAsia="hr-HR"/>
        </w:rPr>
        <w:t>po prethodno pribavljenim mišl</w:t>
      </w:r>
      <w:r w:rsidR="0093076E">
        <w:rPr>
          <w:sz w:val="24"/>
          <w:szCs w:val="24"/>
          <w:lang w:eastAsia="hr-HR"/>
        </w:rPr>
        <w:t xml:space="preserve">jenjima Ureda za zakonodavstvo </w:t>
      </w:r>
      <w:r w:rsidRPr="00C54158">
        <w:rPr>
          <w:sz w:val="24"/>
          <w:szCs w:val="24"/>
          <w:lang w:eastAsia="hr-HR"/>
        </w:rPr>
        <w:t>Vijeća ministara BiH, Ministarstva pravde BiH i Ministarstva financija i trezora BiH,</w:t>
      </w:r>
      <w:r w:rsidR="00C019C2">
        <w:rPr>
          <w:sz w:val="24"/>
          <w:szCs w:val="24"/>
        </w:rPr>
        <w:t xml:space="preserve"> 12.6.2014. godine</w:t>
      </w:r>
      <w:r w:rsidRPr="00C54158">
        <w:rPr>
          <w:sz w:val="24"/>
          <w:szCs w:val="24"/>
        </w:rPr>
        <w:t xml:space="preserve"> Vijeću ministara BiH dostavila</w:t>
      </w:r>
      <w:r w:rsidRPr="00C54158">
        <w:rPr>
          <w:sz w:val="24"/>
          <w:szCs w:val="24"/>
          <w:lang w:eastAsia="hr-HR"/>
        </w:rPr>
        <w:t xml:space="preserve"> prijedlog Pra</w:t>
      </w:r>
      <w:r w:rsidR="00C019C2">
        <w:rPr>
          <w:sz w:val="24"/>
          <w:szCs w:val="24"/>
          <w:lang w:eastAsia="hr-HR"/>
        </w:rPr>
        <w:t>vilnika o unutarnjem ustrojstvu</w:t>
      </w:r>
      <w:r w:rsidRPr="00C54158">
        <w:rPr>
          <w:sz w:val="24"/>
          <w:szCs w:val="24"/>
          <w:lang w:eastAsia="hr-HR"/>
        </w:rPr>
        <w:t xml:space="preserve"> Agencije za prevenciju korupcije i koordinaciju borbe protiv korupcije </w:t>
      </w:r>
      <w:r w:rsidRPr="00C54158">
        <w:rPr>
          <w:sz w:val="24"/>
          <w:szCs w:val="24"/>
        </w:rPr>
        <w:t>na davanje suglasnosti</w:t>
      </w:r>
      <w:r w:rsidRPr="00C54158">
        <w:rPr>
          <w:sz w:val="24"/>
          <w:szCs w:val="24"/>
          <w:lang w:eastAsia="hr-HR"/>
        </w:rPr>
        <w:t xml:space="preserve">. Prijedlog Pravilnika je u nekoliko navrata uvrštavan na dnevni red Vijeća ministara BiH, međutim on još uvijek nije dobio potrebnu suglasnost. </w:t>
      </w:r>
    </w:p>
    <w:p w:rsidR="00CC63DD" w:rsidRPr="00C54158" w:rsidRDefault="00CC63DD" w:rsidP="00C54158">
      <w:pPr>
        <w:jc w:val="both"/>
        <w:rPr>
          <w:rFonts w:eastAsia="Calibri"/>
          <w:sz w:val="24"/>
          <w:szCs w:val="24"/>
        </w:rPr>
      </w:pPr>
      <w:r w:rsidRPr="00C54158">
        <w:rPr>
          <w:sz w:val="24"/>
          <w:szCs w:val="24"/>
        </w:rPr>
        <w:t>Agencija je redovito pratila proces izmjena i donošenja zakonskih rješenja u oblasti:</w:t>
      </w:r>
    </w:p>
    <w:p w:rsidR="00CC63DD" w:rsidRPr="0093076E" w:rsidRDefault="00CC63DD" w:rsidP="00FB4C38">
      <w:pPr>
        <w:pStyle w:val="ListParagraph"/>
        <w:numPr>
          <w:ilvl w:val="0"/>
          <w:numId w:val="27"/>
        </w:numPr>
        <w:jc w:val="both"/>
        <w:rPr>
          <w:sz w:val="24"/>
          <w:szCs w:val="24"/>
        </w:rPr>
      </w:pPr>
      <w:r w:rsidRPr="0093076E">
        <w:rPr>
          <w:sz w:val="24"/>
          <w:szCs w:val="24"/>
        </w:rPr>
        <w:t>javnih nabava,</w:t>
      </w:r>
    </w:p>
    <w:p w:rsidR="00CC63DD" w:rsidRPr="0093076E" w:rsidRDefault="00CC63DD" w:rsidP="00FB4C38">
      <w:pPr>
        <w:pStyle w:val="ListParagraph"/>
        <w:numPr>
          <w:ilvl w:val="0"/>
          <w:numId w:val="27"/>
        </w:numPr>
        <w:jc w:val="both"/>
        <w:rPr>
          <w:sz w:val="24"/>
          <w:szCs w:val="24"/>
        </w:rPr>
      </w:pPr>
      <w:r w:rsidRPr="0093076E">
        <w:rPr>
          <w:sz w:val="24"/>
          <w:szCs w:val="24"/>
        </w:rPr>
        <w:t xml:space="preserve">sukoba interesa, </w:t>
      </w:r>
    </w:p>
    <w:p w:rsidR="00CC63DD" w:rsidRPr="0093076E" w:rsidRDefault="00CC63DD" w:rsidP="00FB4C38">
      <w:pPr>
        <w:pStyle w:val="ListParagraph"/>
        <w:numPr>
          <w:ilvl w:val="0"/>
          <w:numId w:val="27"/>
        </w:numPr>
        <w:jc w:val="both"/>
        <w:rPr>
          <w:rFonts w:eastAsia="Calibri"/>
          <w:sz w:val="24"/>
          <w:szCs w:val="24"/>
        </w:rPr>
      </w:pPr>
      <w:r w:rsidRPr="0093076E">
        <w:rPr>
          <w:sz w:val="24"/>
          <w:szCs w:val="24"/>
        </w:rPr>
        <w:t>financiranja političkih stranaka.</w:t>
      </w:r>
    </w:p>
    <w:p w:rsidR="00CC63DD" w:rsidRPr="00C54158" w:rsidRDefault="00CC63DD" w:rsidP="00C54158">
      <w:pPr>
        <w:jc w:val="both"/>
        <w:rPr>
          <w:sz w:val="24"/>
          <w:szCs w:val="24"/>
        </w:rPr>
      </w:pPr>
      <w:r w:rsidRPr="00C54158">
        <w:rPr>
          <w:sz w:val="24"/>
          <w:szCs w:val="24"/>
        </w:rPr>
        <w:t xml:space="preserve">Obveze Agencije proistekle iz Zakona o zaštiti osoba koje prijavljuju korupciju u institucijama BiH i Zakona o izmjenama i dopunama Zakona o sukobu interesa u institucijama vlasti BiH u potpunosti su realizirane. </w:t>
      </w:r>
    </w:p>
    <w:p w:rsidR="00CC63DD" w:rsidRPr="00C54158" w:rsidRDefault="00CC63DD" w:rsidP="00C54158">
      <w:pPr>
        <w:jc w:val="both"/>
        <w:rPr>
          <w:sz w:val="24"/>
          <w:szCs w:val="24"/>
        </w:rPr>
      </w:pPr>
      <w:r w:rsidRPr="00C54158">
        <w:rPr>
          <w:sz w:val="24"/>
          <w:szCs w:val="24"/>
        </w:rPr>
        <w:t xml:space="preserve">Iz Zakona o zaštiti osoba koje prijavljuju korupciju u institucijama BiH doneseni su sljedeći provedbeni akti: </w:t>
      </w:r>
    </w:p>
    <w:p w:rsidR="0093076E" w:rsidRDefault="00CC63DD" w:rsidP="00FB4C38">
      <w:pPr>
        <w:pStyle w:val="ListParagraph"/>
        <w:numPr>
          <w:ilvl w:val="0"/>
          <w:numId w:val="28"/>
        </w:numPr>
        <w:jc w:val="both"/>
        <w:rPr>
          <w:sz w:val="24"/>
          <w:szCs w:val="24"/>
        </w:rPr>
      </w:pPr>
      <w:r w:rsidRPr="0093076E">
        <w:rPr>
          <w:sz w:val="24"/>
          <w:szCs w:val="24"/>
        </w:rPr>
        <w:t xml:space="preserve">Naputak za primjenu Zakona o zaštiti osoba koje prijavljuju korupciju u institucijama </w:t>
      </w:r>
    </w:p>
    <w:p w:rsidR="00CC63DD" w:rsidRPr="0093076E" w:rsidRDefault="00CC63DD" w:rsidP="0093076E">
      <w:pPr>
        <w:jc w:val="both"/>
        <w:rPr>
          <w:sz w:val="24"/>
          <w:szCs w:val="24"/>
        </w:rPr>
      </w:pPr>
      <w:r w:rsidRPr="0093076E">
        <w:rPr>
          <w:sz w:val="24"/>
          <w:szCs w:val="24"/>
        </w:rPr>
        <w:t xml:space="preserve">Bosne i Hercegovine; </w:t>
      </w:r>
    </w:p>
    <w:p w:rsidR="0093076E" w:rsidRDefault="0093076E" w:rsidP="00FB4C38">
      <w:pPr>
        <w:pStyle w:val="ListParagraph"/>
        <w:numPr>
          <w:ilvl w:val="0"/>
          <w:numId w:val="28"/>
        </w:numPr>
        <w:jc w:val="both"/>
        <w:rPr>
          <w:sz w:val="24"/>
          <w:szCs w:val="24"/>
        </w:rPr>
      </w:pPr>
      <w:r>
        <w:rPr>
          <w:sz w:val="24"/>
          <w:szCs w:val="24"/>
        </w:rPr>
        <w:t>Pravilnik</w:t>
      </w:r>
      <w:r w:rsidR="00CC63DD" w:rsidRPr="0093076E">
        <w:rPr>
          <w:sz w:val="24"/>
          <w:szCs w:val="24"/>
        </w:rPr>
        <w:t xml:space="preserve"> o dodjeljivanju statusa uzbunjivača, otklanjanju štetnih radnji i prestanku </w:t>
      </w:r>
    </w:p>
    <w:p w:rsidR="00CC63DD" w:rsidRPr="0093076E" w:rsidRDefault="00CC63DD" w:rsidP="0093076E">
      <w:pPr>
        <w:jc w:val="both"/>
        <w:rPr>
          <w:sz w:val="24"/>
          <w:szCs w:val="24"/>
        </w:rPr>
      </w:pPr>
      <w:r w:rsidRPr="0093076E">
        <w:rPr>
          <w:sz w:val="24"/>
          <w:szCs w:val="24"/>
        </w:rPr>
        <w:t>pružanja zaštite osobama</w:t>
      </w:r>
      <w:r w:rsidRPr="0093076E">
        <w:rPr>
          <w:bCs/>
          <w:sz w:val="24"/>
          <w:szCs w:val="24"/>
        </w:rPr>
        <w:t xml:space="preserve"> koje prijavljuju korupciju u in</w:t>
      </w:r>
      <w:r w:rsidR="0093076E" w:rsidRPr="0093076E">
        <w:rPr>
          <w:bCs/>
          <w:sz w:val="24"/>
          <w:szCs w:val="24"/>
        </w:rPr>
        <w:t>stitucijama BiH</w:t>
      </w:r>
      <w:r w:rsidRPr="0093076E">
        <w:rPr>
          <w:bCs/>
          <w:sz w:val="24"/>
          <w:szCs w:val="24"/>
        </w:rPr>
        <w:t>;</w:t>
      </w:r>
    </w:p>
    <w:p w:rsidR="00C019C2" w:rsidRPr="00A74536" w:rsidRDefault="00CC63DD" w:rsidP="00C54158">
      <w:pPr>
        <w:pStyle w:val="ListParagraph"/>
        <w:numPr>
          <w:ilvl w:val="0"/>
          <w:numId w:val="28"/>
        </w:numPr>
        <w:jc w:val="both"/>
        <w:rPr>
          <w:sz w:val="24"/>
          <w:szCs w:val="24"/>
        </w:rPr>
      </w:pPr>
      <w:proofErr w:type="gramStart"/>
      <w:r w:rsidRPr="0093076E">
        <w:rPr>
          <w:sz w:val="24"/>
          <w:szCs w:val="24"/>
        </w:rPr>
        <w:t>unificirani</w:t>
      </w:r>
      <w:proofErr w:type="gramEnd"/>
      <w:r w:rsidRPr="0093076E">
        <w:rPr>
          <w:sz w:val="24"/>
          <w:szCs w:val="24"/>
        </w:rPr>
        <w:t xml:space="preserve"> Pravilnik o internom prijavljivanju korupcije i zaštiti prijavitelja korupcije.</w:t>
      </w:r>
    </w:p>
    <w:p w:rsidR="00C019C2" w:rsidRPr="00C54158" w:rsidRDefault="00C019C2" w:rsidP="00C54158">
      <w:pPr>
        <w:jc w:val="both"/>
        <w:rPr>
          <w:sz w:val="24"/>
          <w:szCs w:val="24"/>
        </w:rPr>
      </w:pPr>
    </w:p>
    <w:p w:rsidR="00CC63DD" w:rsidRPr="0093076E" w:rsidRDefault="00CC63DD" w:rsidP="00C54158">
      <w:pPr>
        <w:jc w:val="both"/>
        <w:rPr>
          <w:sz w:val="22"/>
          <w:szCs w:val="22"/>
          <w:highlight w:val="yellow"/>
        </w:rPr>
      </w:pPr>
      <w:r w:rsidRPr="0093076E">
        <w:rPr>
          <w:sz w:val="22"/>
          <w:szCs w:val="22"/>
        </w:rPr>
        <w:t>ZAKLJUČIVANJE</w:t>
      </w:r>
      <w:r w:rsidR="0093076E">
        <w:rPr>
          <w:sz w:val="22"/>
          <w:szCs w:val="22"/>
        </w:rPr>
        <w:t xml:space="preserve"> </w:t>
      </w:r>
      <w:r w:rsidRPr="0093076E">
        <w:rPr>
          <w:sz w:val="22"/>
          <w:szCs w:val="22"/>
        </w:rPr>
        <w:t xml:space="preserve"> MEĐUNARODNIH </w:t>
      </w:r>
      <w:r w:rsidR="0093076E">
        <w:rPr>
          <w:sz w:val="22"/>
          <w:szCs w:val="22"/>
        </w:rPr>
        <w:t xml:space="preserve"> </w:t>
      </w:r>
      <w:r w:rsidRPr="0093076E">
        <w:rPr>
          <w:sz w:val="22"/>
          <w:szCs w:val="22"/>
        </w:rPr>
        <w:t>UGOVORA</w:t>
      </w:r>
    </w:p>
    <w:p w:rsidR="00CC63DD" w:rsidRPr="00C54158" w:rsidRDefault="00CC63DD" w:rsidP="00C54158">
      <w:pPr>
        <w:jc w:val="both"/>
        <w:rPr>
          <w:rFonts w:eastAsia="Calibri"/>
          <w:sz w:val="24"/>
          <w:szCs w:val="24"/>
        </w:rPr>
      </w:pPr>
    </w:p>
    <w:p w:rsidR="00CC63DD" w:rsidRPr="00C54158" w:rsidRDefault="00CC63DD" w:rsidP="00C54158">
      <w:pPr>
        <w:jc w:val="both"/>
        <w:rPr>
          <w:rFonts w:eastAsia="Calibri"/>
          <w:sz w:val="24"/>
          <w:szCs w:val="24"/>
        </w:rPr>
      </w:pPr>
      <w:r w:rsidRPr="00C54158">
        <w:rPr>
          <w:rFonts w:eastAsia="Calibri"/>
          <w:sz w:val="24"/>
          <w:szCs w:val="24"/>
        </w:rPr>
        <w:t>Agencija je ostvarila zapažen napredak u oblastima standardizacije antikorupcijskih politika i uspostavi formalne institucionalne suradnje kroz zaključivanje memoranduma o razumijevanju i suradnji. Tako je potpisan Memorandum o razumijevanju i suradnji sa Saveznom agencijom za borbu protiv korupcije (BAK) Republike Austrije, kojim je predviđena razmjena iskustava u pogledu razvoja programa i projekata pri izradi edukativnih programa iz oblasti prevencije korupcije.</w:t>
      </w:r>
    </w:p>
    <w:p w:rsidR="00CC63DD" w:rsidRPr="00C54158" w:rsidRDefault="00CC63DD" w:rsidP="00C54158">
      <w:pPr>
        <w:jc w:val="both"/>
        <w:rPr>
          <w:rFonts w:eastAsia="Calibri"/>
          <w:sz w:val="24"/>
          <w:szCs w:val="24"/>
        </w:rPr>
      </w:pPr>
    </w:p>
    <w:p w:rsidR="00CC63DD" w:rsidRPr="0093076E" w:rsidRDefault="00CC63DD" w:rsidP="00C54158">
      <w:pPr>
        <w:jc w:val="both"/>
        <w:rPr>
          <w:rFonts w:eastAsia="Calibri"/>
          <w:sz w:val="22"/>
          <w:szCs w:val="22"/>
        </w:rPr>
      </w:pPr>
      <w:r w:rsidRPr="0093076E">
        <w:rPr>
          <w:sz w:val="22"/>
          <w:szCs w:val="22"/>
        </w:rPr>
        <w:t xml:space="preserve">EUROPSKE </w:t>
      </w:r>
      <w:r w:rsidR="0093076E">
        <w:rPr>
          <w:sz w:val="22"/>
          <w:szCs w:val="22"/>
        </w:rPr>
        <w:t xml:space="preserve"> </w:t>
      </w:r>
      <w:r w:rsidRPr="0093076E">
        <w:rPr>
          <w:sz w:val="22"/>
          <w:szCs w:val="22"/>
        </w:rPr>
        <w:t>INTEGRACIJE</w:t>
      </w:r>
    </w:p>
    <w:p w:rsidR="00CC63DD" w:rsidRPr="00C54158" w:rsidRDefault="00CC63DD" w:rsidP="00C54158">
      <w:pPr>
        <w:jc w:val="both"/>
        <w:rPr>
          <w:sz w:val="24"/>
          <w:szCs w:val="24"/>
        </w:rPr>
      </w:pPr>
    </w:p>
    <w:p w:rsidR="00CC63DD" w:rsidRPr="00C54158" w:rsidRDefault="00CC63DD" w:rsidP="00C54158">
      <w:pPr>
        <w:jc w:val="both"/>
        <w:rPr>
          <w:sz w:val="24"/>
          <w:szCs w:val="24"/>
        </w:rPr>
      </w:pPr>
      <w:r w:rsidRPr="00C54158">
        <w:rPr>
          <w:sz w:val="24"/>
          <w:szCs w:val="24"/>
        </w:rPr>
        <w:t>U izravnoj suradnji s Delegacijom Europske unije u BiH pripremljen je, i trenutno se implementira,</w:t>
      </w:r>
      <w:r w:rsidRPr="00C54158">
        <w:rPr>
          <w:color w:val="FF0000"/>
          <w:sz w:val="24"/>
          <w:szCs w:val="24"/>
        </w:rPr>
        <w:t xml:space="preserve"> </w:t>
      </w:r>
      <w:r w:rsidRPr="00C54158">
        <w:rPr>
          <w:sz w:val="24"/>
          <w:szCs w:val="24"/>
        </w:rPr>
        <w:t xml:space="preserve">projekt „Jačanje institucionalnih kapaciteta Agencije i tijela za borbu protiv korupcije“, koji će na dvogodišnjoj osnovi biti realiziran kroz IPA-u 2010. </w:t>
      </w:r>
    </w:p>
    <w:p w:rsidR="00CC63DD" w:rsidRPr="00C54158" w:rsidRDefault="00CC63DD" w:rsidP="00C54158">
      <w:pPr>
        <w:jc w:val="both"/>
        <w:rPr>
          <w:sz w:val="24"/>
          <w:szCs w:val="24"/>
        </w:rPr>
      </w:pPr>
      <w:r w:rsidRPr="00C54158">
        <w:rPr>
          <w:sz w:val="24"/>
          <w:szCs w:val="24"/>
        </w:rPr>
        <w:t>Agencija aktivno participira i u procesu izvještavanja u svezi s monitoringom Odluke o bezviznom režimu za građane BiH u Europsku uniju. Također, Agencija je aktivno sudjelovala i u</w:t>
      </w:r>
      <w:r w:rsidRPr="00C54158">
        <w:rPr>
          <w:sz w:val="24"/>
          <w:szCs w:val="24"/>
          <w:lang w:eastAsia="hr-HR"/>
        </w:rPr>
        <w:t xml:space="preserve"> plenarnom sastanku Strukturalnog dijaloga o pravosuđu i dodatnim pitanjima u oblasti vladavine prava između EU i BiH, a koji je održan u svibnju 2014. godine.</w:t>
      </w:r>
      <w:r w:rsidRPr="00C54158">
        <w:rPr>
          <w:sz w:val="24"/>
          <w:szCs w:val="24"/>
        </w:rPr>
        <w:t xml:space="preserve"> </w:t>
      </w:r>
    </w:p>
    <w:p w:rsidR="00CC63DD" w:rsidRPr="00C54158" w:rsidRDefault="00CC63DD" w:rsidP="00C54158">
      <w:pPr>
        <w:jc w:val="both"/>
        <w:rPr>
          <w:sz w:val="24"/>
          <w:szCs w:val="24"/>
        </w:rPr>
      </w:pPr>
      <w:r w:rsidRPr="00C54158">
        <w:rPr>
          <w:sz w:val="24"/>
          <w:szCs w:val="24"/>
        </w:rPr>
        <w:t>Agencija je u suradnji s Delegacijom EU stavila u prioritet sljedeće aktivnosti:</w:t>
      </w:r>
    </w:p>
    <w:p w:rsidR="0093076E" w:rsidRPr="0093076E" w:rsidRDefault="00CC63DD" w:rsidP="00FB4C38">
      <w:pPr>
        <w:pStyle w:val="ListParagraph"/>
        <w:numPr>
          <w:ilvl w:val="0"/>
          <w:numId w:val="29"/>
        </w:numPr>
        <w:jc w:val="both"/>
        <w:rPr>
          <w:sz w:val="24"/>
          <w:szCs w:val="24"/>
        </w:rPr>
      </w:pPr>
      <w:r w:rsidRPr="0093076E">
        <w:rPr>
          <w:rFonts w:eastAsia="Calibri"/>
          <w:sz w:val="24"/>
          <w:szCs w:val="24"/>
        </w:rPr>
        <w:t xml:space="preserve">jačanje kapaciteta Agencije u smislu učinkovite prevencije korupcije i koordinacije </w:t>
      </w:r>
    </w:p>
    <w:p w:rsidR="00CC63DD" w:rsidRPr="0093076E" w:rsidRDefault="00CC63DD" w:rsidP="0093076E">
      <w:pPr>
        <w:jc w:val="both"/>
        <w:rPr>
          <w:sz w:val="24"/>
          <w:szCs w:val="24"/>
        </w:rPr>
      </w:pPr>
      <w:r w:rsidRPr="0093076E">
        <w:rPr>
          <w:rFonts w:eastAsia="Calibri"/>
          <w:sz w:val="24"/>
          <w:szCs w:val="24"/>
        </w:rPr>
        <w:t>borbe protiv korupcije;</w:t>
      </w:r>
    </w:p>
    <w:p w:rsidR="0093076E" w:rsidRDefault="00CC63DD" w:rsidP="00FB4C38">
      <w:pPr>
        <w:pStyle w:val="ListParagraph"/>
        <w:numPr>
          <w:ilvl w:val="0"/>
          <w:numId w:val="29"/>
        </w:numPr>
        <w:jc w:val="both"/>
        <w:rPr>
          <w:rFonts w:eastAsia="Calibri"/>
          <w:sz w:val="24"/>
          <w:szCs w:val="24"/>
        </w:rPr>
      </w:pPr>
      <w:r w:rsidRPr="0093076E">
        <w:rPr>
          <w:rFonts w:eastAsia="Calibri"/>
          <w:sz w:val="24"/>
          <w:szCs w:val="24"/>
        </w:rPr>
        <w:t xml:space="preserve">monitoring i evaluaciju stupnja implementacije postojeće strategije i pratećeg </w:t>
      </w:r>
    </w:p>
    <w:p w:rsidR="00CC63DD" w:rsidRPr="0093076E" w:rsidRDefault="00CC63DD" w:rsidP="0093076E">
      <w:pPr>
        <w:jc w:val="both"/>
        <w:rPr>
          <w:rFonts w:eastAsia="Calibri"/>
          <w:sz w:val="24"/>
          <w:szCs w:val="24"/>
        </w:rPr>
      </w:pPr>
      <w:r w:rsidRPr="0093076E">
        <w:rPr>
          <w:rFonts w:eastAsia="Calibri"/>
          <w:sz w:val="24"/>
          <w:szCs w:val="24"/>
        </w:rPr>
        <w:t>akcijskog plana, kao i izradu prijedloga nove strategije za razdoblje 2015. - 2019. godine;</w:t>
      </w:r>
    </w:p>
    <w:p w:rsidR="0093076E" w:rsidRDefault="00CC63DD" w:rsidP="00FB4C38">
      <w:pPr>
        <w:pStyle w:val="ListParagraph"/>
        <w:numPr>
          <w:ilvl w:val="0"/>
          <w:numId w:val="29"/>
        </w:numPr>
        <w:jc w:val="both"/>
        <w:rPr>
          <w:rFonts w:eastAsia="Calibri"/>
          <w:sz w:val="24"/>
          <w:szCs w:val="24"/>
        </w:rPr>
      </w:pPr>
      <w:r w:rsidRPr="0093076E">
        <w:rPr>
          <w:rFonts w:eastAsia="Calibri"/>
          <w:sz w:val="24"/>
          <w:szCs w:val="24"/>
        </w:rPr>
        <w:t xml:space="preserve">uspostavu mehanizma koordinacije i suradnje sa svim relevatnim tijelima na svim </w:t>
      </w:r>
    </w:p>
    <w:p w:rsidR="00CC63DD" w:rsidRPr="0093076E" w:rsidRDefault="00CC63DD" w:rsidP="0093076E">
      <w:pPr>
        <w:jc w:val="both"/>
        <w:rPr>
          <w:rFonts w:eastAsia="Calibri"/>
          <w:sz w:val="24"/>
          <w:szCs w:val="24"/>
        </w:rPr>
      </w:pPr>
      <w:r w:rsidRPr="0093076E">
        <w:rPr>
          <w:rFonts w:eastAsia="Calibri"/>
          <w:sz w:val="24"/>
          <w:szCs w:val="24"/>
        </w:rPr>
        <w:t>razinama u BiH;</w:t>
      </w:r>
    </w:p>
    <w:p w:rsidR="0093076E" w:rsidRDefault="00CC63DD" w:rsidP="00FB4C38">
      <w:pPr>
        <w:pStyle w:val="ListParagraph"/>
        <w:numPr>
          <w:ilvl w:val="0"/>
          <w:numId w:val="29"/>
        </w:numPr>
        <w:jc w:val="both"/>
        <w:rPr>
          <w:rFonts w:eastAsia="Calibri"/>
          <w:sz w:val="24"/>
          <w:szCs w:val="24"/>
        </w:rPr>
      </w:pPr>
      <w:r w:rsidRPr="0093076E">
        <w:rPr>
          <w:rFonts w:eastAsia="Calibri"/>
          <w:sz w:val="24"/>
          <w:szCs w:val="24"/>
        </w:rPr>
        <w:t xml:space="preserve">potporu organizacijama civilnog društva u okviru implementiranja projekata iz IPA </w:t>
      </w:r>
    </w:p>
    <w:p w:rsidR="00CC63DD" w:rsidRPr="0093076E" w:rsidRDefault="00CC63DD" w:rsidP="0093076E">
      <w:pPr>
        <w:jc w:val="both"/>
        <w:rPr>
          <w:rFonts w:eastAsia="Calibri"/>
          <w:sz w:val="24"/>
          <w:szCs w:val="24"/>
        </w:rPr>
      </w:pPr>
      <w:r w:rsidRPr="0093076E">
        <w:rPr>
          <w:rFonts w:eastAsia="Calibri"/>
          <w:sz w:val="24"/>
          <w:szCs w:val="24"/>
        </w:rPr>
        <w:t>2010 i jačanje njihovih kapaciteta i suradnje s institucijama u BiH.</w:t>
      </w:r>
    </w:p>
    <w:p w:rsidR="00CC63DD" w:rsidRPr="00C54158" w:rsidRDefault="00CC63DD" w:rsidP="00C54158">
      <w:pPr>
        <w:jc w:val="both"/>
        <w:rPr>
          <w:sz w:val="24"/>
          <w:szCs w:val="24"/>
        </w:rPr>
      </w:pPr>
    </w:p>
    <w:p w:rsidR="00CC63DD" w:rsidRPr="0093076E" w:rsidRDefault="00CC63DD" w:rsidP="00C54158">
      <w:pPr>
        <w:jc w:val="both"/>
        <w:rPr>
          <w:sz w:val="22"/>
          <w:szCs w:val="22"/>
        </w:rPr>
      </w:pPr>
      <w:r w:rsidRPr="0093076E">
        <w:rPr>
          <w:sz w:val="22"/>
          <w:szCs w:val="22"/>
        </w:rPr>
        <w:t xml:space="preserve">PLANIRANE  I </w:t>
      </w:r>
      <w:r w:rsidR="0093076E">
        <w:rPr>
          <w:sz w:val="22"/>
          <w:szCs w:val="22"/>
        </w:rPr>
        <w:t xml:space="preserve"> </w:t>
      </w:r>
      <w:r w:rsidRPr="0093076E">
        <w:rPr>
          <w:sz w:val="22"/>
          <w:szCs w:val="22"/>
        </w:rPr>
        <w:t xml:space="preserve">REALIZIRANE </w:t>
      </w:r>
      <w:r w:rsidR="0093076E">
        <w:rPr>
          <w:sz w:val="22"/>
          <w:szCs w:val="22"/>
        </w:rPr>
        <w:t xml:space="preserve"> </w:t>
      </w:r>
      <w:r w:rsidRPr="0093076E">
        <w:rPr>
          <w:sz w:val="22"/>
          <w:szCs w:val="22"/>
        </w:rPr>
        <w:t xml:space="preserve">PROGRAMSKE </w:t>
      </w:r>
      <w:r w:rsidR="0093076E">
        <w:rPr>
          <w:sz w:val="22"/>
          <w:szCs w:val="22"/>
        </w:rPr>
        <w:t xml:space="preserve"> </w:t>
      </w:r>
      <w:r w:rsidRPr="0093076E">
        <w:rPr>
          <w:sz w:val="22"/>
          <w:szCs w:val="22"/>
        </w:rPr>
        <w:t>ZADAĆE</w:t>
      </w:r>
    </w:p>
    <w:p w:rsidR="00CC63DD" w:rsidRPr="0093076E" w:rsidRDefault="00CC63DD" w:rsidP="00C54158">
      <w:pPr>
        <w:jc w:val="both"/>
        <w:rPr>
          <w:sz w:val="22"/>
          <w:szCs w:val="22"/>
        </w:rPr>
      </w:pPr>
    </w:p>
    <w:p w:rsidR="00CC63DD" w:rsidRPr="00C54158" w:rsidRDefault="00CC63DD" w:rsidP="00C54158">
      <w:pPr>
        <w:jc w:val="both"/>
        <w:rPr>
          <w:sz w:val="24"/>
          <w:szCs w:val="24"/>
        </w:rPr>
      </w:pPr>
      <w:r w:rsidRPr="00C54158">
        <w:rPr>
          <w:sz w:val="24"/>
          <w:szCs w:val="24"/>
        </w:rPr>
        <w:t xml:space="preserve">Kroz projekt IPA 2010 </w:t>
      </w:r>
      <w:r w:rsidRPr="00C54158">
        <w:rPr>
          <w:rFonts w:eastAsia="Calibri"/>
          <w:sz w:val="24"/>
          <w:szCs w:val="24"/>
        </w:rPr>
        <w:t>„</w:t>
      </w:r>
      <w:r w:rsidRPr="00C54158">
        <w:rPr>
          <w:sz w:val="24"/>
          <w:szCs w:val="24"/>
        </w:rPr>
        <w:t>Jačanje institucionalnih kapaciteta i suradnja s nevladinim sektorom u borbi protiv korupcije“ implementira se šest projekata u izravnoj suradnji s Agencijom:</w:t>
      </w:r>
    </w:p>
    <w:p w:rsidR="0093076E" w:rsidRDefault="00CC63DD" w:rsidP="00FB4C38">
      <w:pPr>
        <w:pStyle w:val="ListParagraph"/>
        <w:numPr>
          <w:ilvl w:val="0"/>
          <w:numId w:val="30"/>
        </w:numPr>
        <w:jc w:val="both"/>
        <w:rPr>
          <w:sz w:val="24"/>
          <w:szCs w:val="24"/>
        </w:rPr>
      </w:pPr>
      <w:r w:rsidRPr="0093076E">
        <w:rPr>
          <w:sz w:val="24"/>
          <w:szCs w:val="24"/>
        </w:rPr>
        <w:t xml:space="preserve">„Jačanje integriteta i dobrog upravljanja za učinkovitiju provedbu Strategije za borbu </w:t>
      </w:r>
    </w:p>
    <w:p w:rsidR="00CC63DD" w:rsidRPr="0093076E" w:rsidRDefault="00CC63DD" w:rsidP="0093076E">
      <w:pPr>
        <w:jc w:val="both"/>
        <w:rPr>
          <w:sz w:val="24"/>
          <w:szCs w:val="24"/>
        </w:rPr>
      </w:pPr>
      <w:r w:rsidRPr="0093076E">
        <w:rPr>
          <w:sz w:val="24"/>
          <w:szCs w:val="24"/>
        </w:rPr>
        <w:t>protiv korupcije u BiH od lokalne do državne razine“, Transparency International BiH;</w:t>
      </w:r>
    </w:p>
    <w:p w:rsidR="0093076E" w:rsidRDefault="00CC63DD" w:rsidP="00FB4C38">
      <w:pPr>
        <w:pStyle w:val="ListParagraph"/>
        <w:numPr>
          <w:ilvl w:val="0"/>
          <w:numId w:val="30"/>
        </w:numPr>
        <w:jc w:val="both"/>
        <w:rPr>
          <w:sz w:val="24"/>
          <w:szCs w:val="24"/>
        </w:rPr>
      </w:pPr>
      <w:r w:rsidRPr="0093076E">
        <w:rPr>
          <w:sz w:val="24"/>
          <w:szCs w:val="24"/>
        </w:rPr>
        <w:t xml:space="preserve">„Transparentnost javnih nabava u BiH“, Centar za istraživačko novinarstvo BiH, </w:t>
      </w:r>
    </w:p>
    <w:p w:rsidR="00CC63DD" w:rsidRPr="0093076E" w:rsidRDefault="00CC63DD" w:rsidP="0093076E">
      <w:pPr>
        <w:jc w:val="both"/>
        <w:rPr>
          <w:sz w:val="24"/>
          <w:szCs w:val="24"/>
        </w:rPr>
      </w:pPr>
      <w:r w:rsidRPr="0093076E">
        <w:rPr>
          <w:sz w:val="24"/>
          <w:szCs w:val="24"/>
        </w:rPr>
        <w:t>Centar za društvena istraživanja-Analitika, i Centar za zastupanje građanskih interesa;</w:t>
      </w:r>
    </w:p>
    <w:p w:rsidR="00CC63DD" w:rsidRPr="0093076E" w:rsidRDefault="00CC63DD" w:rsidP="00FB4C38">
      <w:pPr>
        <w:pStyle w:val="ListParagraph"/>
        <w:numPr>
          <w:ilvl w:val="0"/>
          <w:numId w:val="30"/>
        </w:numPr>
        <w:jc w:val="both"/>
        <w:rPr>
          <w:sz w:val="24"/>
          <w:szCs w:val="24"/>
        </w:rPr>
      </w:pPr>
      <w:r w:rsidRPr="0093076E">
        <w:rPr>
          <w:sz w:val="24"/>
          <w:szCs w:val="24"/>
        </w:rPr>
        <w:t>„Mapiranje rizika od korupcije u sigurnosnom sektoru“, Centar za sigurnosne studije;</w:t>
      </w:r>
    </w:p>
    <w:p w:rsidR="00CC63DD" w:rsidRPr="0093076E" w:rsidRDefault="00CC63DD" w:rsidP="00FB4C38">
      <w:pPr>
        <w:pStyle w:val="ListParagraph"/>
        <w:numPr>
          <w:ilvl w:val="0"/>
          <w:numId w:val="30"/>
        </w:numPr>
        <w:jc w:val="both"/>
        <w:rPr>
          <w:sz w:val="24"/>
          <w:szCs w:val="24"/>
        </w:rPr>
      </w:pPr>
      <w:r w:rsidRPr="0093076E">
        <w:rPr>
          <w:sz w:val="24"/>
          <w:szCs w:val="24"/>
        </w:rPr>
        <w:t>„Obrazovanjem protiv korupcije“, Interlogos Univerzitet, Kiseljak;</w:t>
      </w:r>
    </w:p>
    <w:p w:rsidR="0093076E" w:rsidRDefault="00CC63DD" w:rsidP="00FB4C38">
      <w:pPr>
        <w:pStyle w:val="ListParagraph"/>
        <w:numPr>
          <w:ilvl w:val="0"/>
          <w:numId w:val="30"/>
        </w:numPr>
        <w:jc w:val="both"/>
        <w:rPr>
          <w:sz w:val="24"/>
          <w:szCs w:val="24"/>
        </w:rPr>
      </w:pPr>
      <w:r w:rsidRPr="0093076E">
        <w:rPr>
          <w:sz w:val="24"/>
          <w:szCs w:val="24"/>
        </w:rPr>
        <w:t xml:space="preserve">„Kurikulum za transparentnost, kurikulum za odgovornost“, Centar za razvoj medija i </w:t>
      </w:r>
    </w:p>
    <w:p w:rsidR="00CC63DD" w:rsidRPr="0093076E" w:rsidRDefault="00CC63DD" w:rsidP="0093076E">
      <w:pPr>
        <w:jc w:val="both"/>
        <w:rPr>
          <w:sz w:val="24"/>
          <w:szCs w:val="24"/>
        </w:rPr>
      </w:pPr>
      <w:r w:rsidRPr="0093076E">
        <w:rPr>
          <w:sz w:val="24"/>
          <w:szCs w:val="24"/>
        </w:rPr>
        <w:t xml:space="preserve">analize; </w:t>
      </w:r>
    </w:p>
    <w:p w:rsidR="0093076E" w:rsidRDefault="00CC63DD" w:rsidP="00FB4C38">
      <w:pPr>
        <w:pStyle w:val="ListParagraph"/>
        <w:numPr>
          <w:ilvl w:val="0"/>
          <w:numId w:val="30"/>
        </w:numPr>
        <w:jc w:val="both"/>
        <w:rPr>
          <w:sz w:val="24"/>
          <w:szCs w:val="24"/>
        </w:rPr>
      </w:pPr>
      <w:r w:rsidRPr="0093076E">
        <w:rPr>
          <w:sz w:val="24"/>
          <w:szCs w:val="24"/>
        </w:rPr>
        <w:t xml:space="preserve">„Uvođenje transparentnog mehanizma financiranja </w:t>
      </w:r>
      <w:r w:rsidR="0093076E">
        <w:rPr>
          <w:sz w:val="24"/>
          <w:szCs w:val="24"/>
        </w:rPr>
        <w:t xml:space="preserve">NVO od strane lokalne vlasti“, </w:t>
      </w:r>
    </w:p>
    <w:p w:rsidR="00CC63DD" w:rsidRPr="00C54158" w:rsidRDefault="00CC63DD" w:rsidP="00C54158">
      <w:pPr>
        <w:jc w:val="both"/>
        <w:rPr>
          <w:sz w:val="24"/>
          <w:szCs w:val="24"/>
        </w:rPr>
      </w:pPr>
      <w:r w:rsidRPr="0093076E">
        <w:rPr>
          <w:sz w:val="24"/>
          <w:szCs w:val="24"/>
        </w:rPr>
        <w:t>Omladinski centar „Vermont“, Brčko.</w:t>
      </w:r>
    </w:p>
    <w:p w:rsidR="00CC63DD" w:rsidRPr="00C54158" w:rsidRDefault="00CC63DD" w:rsidP="00C54158">
      <w:pPr>
        <w:jc w:val="both"/>
        <w:rPr>
          <w:sz w:val="24"/>
          <w:szCs w:val="24"/>
        </w:rPr>
      </w:pPr>
      <w:r w:rsidRPr="00C54158">
        <w:rPr>
          <w:sz w:val="24"/>
          <w:szCs w:val="24"/>
        </w:rPr>
        <w:t>Sukladno zakonskim mjerodavnostima (članak 10.</w:t>
      </w:r>
      <w:r w:rsidR="0093076E">
        <w:rPr>
          <w:sz w:val="24"/>
          <w:szCs w:val="24"/>
        </w:rPr>
        <w:t xml:space="preserve"> stavak pod a) </w:t>
      </w:r>
      <w:r w:rsidRPr="00C54158">
        <w:rPr>
          <w:sz w:val="24"/>
          <w:szCs w:val="24"/>
        </w:rPr>
        <w:t xml:space="preserve">Zakona o Agenciji), uz financijsku i stručnu pomoć projekta „Jačanje institucionalnih kapaciteta Agencije i tijela za borbu protiv korupcije“ IPA 2010, Agencija je pristupila izradi nacrta strategije za borbu protiv korupcije i pratećeg akcijskog plana za razdoblje 2015. - 2019., izradila spomenuti nacrt i uputila ga na usvajanje Vijeću ministara BiH. Utemeljena je Interresorna radna skupina za izradu nacrta strategije za borbu protiv korupcije 2015. - 2019 i pratećeg akcijskog plana, u kojoj su sudjelovali predstavnici svih relevantnih institucija sa svih razina vlasti u BiH, kao i predstavnici nevladinog sektora koji rade na antikorupcijskim projektima. </w:t>
      </w:r>
    </w:p>
    <w:p w:rsidR="00CC63DD" w:rsidRPr="00C54158" w:rsidRDefault="00CC63DD" w:rsidP="00C54158">
      <w:pPr>
        <w:jc w:val="both"/>
        <w:rPr>
          <w:sz w:val="24"/>
          <w:szCs w:val="24"/>
        </w:rPr>
      </w:pPr>
      <w:r w:rsidRPr="00C54158">
        <w:rPr>
          <w:sz w:val="24"/>
          <w:szCs w:val="24"/>
        </w:rPr>
        <w:t xml:space="preserve">U okviru realiziranja projekta „Jačanje komunikacijskih kapaciteta Agencije za prevenciju korupcije i koordinaciju borbe protiv korupcije“ izrađena je Komunikacijska strategija Agencije za prevenciju korupcije i koordinaciju borbe protiv korupcije za razdoblje 2014.-2019. godine, koja je usvojena  na Stručnom kolegiju Agencije. </w:t>
      </w:r>
    </w:p>
    <w:p w:rsidR="00CC63DD" w:rsidRPr="00C54158" w:rsidRDefault="00CC63DD" w:rsidP="00C54158">
      <w:pPr>
        <w:jc w:val="both"/>
        <w:rPr>
          <w:sz w:val="24"/>
          <w:szCs w:val="24"/>
        </w:rPr>
      </w:pPr>
      <w:r w:rsidRPr="00C54158">
        <w:rPr>
          <w:sz w:val="24"/>
          <w:szCs w:val="24"/>
        </w:rPr>
        <w:t>S Agencijom za državnu službu BiH (ADS BiH) realizirane su specijalističke obuke iz prevencije korupcije za državne službenike na razini BiH, te obuke u cilju pružanja pomoći institucijma u izradi vlastitih planova integriteta. Također, Agencija je koordinirala proces kreiranja i usvajanja planova integriteta na razini institucija BiH u obliku održavanja radno-konsultativnih sastanaka, te kroz davanje sugestija, prijedloga, i u konačnici, mišljenja na usvojene plano</w:t>
      </w:r>
      <w:r w:rsidR="00C019C2">
        <w:rPr>
          <w:sz w:val="24"/>
          <w:szCs w:val="24"/>
        </w:rPr>
        <w:t>ve integriteta. Zaključno s 31.12.</w:t>
      </w:r>
      <w:r w:rsidRPr="00C54158">
        <w:rPr>
          <w:sz w:val="24"/>
          <w:szCs w:val="24"/>
        </w:rPr>
        <w:t>2014. godine Agencija je u 48 institucija BiH koordinirala proces kreiranja i donošenja planova integriteta te je u 35 institucija donesen vlastiti plan integriteta.</w:t>
      </w:r>
    </w:p>
    <w:p w:rsidR="00CC63DD" w:rsidRPr="00C54158" w:rsidRDefault="00CC63DD" w:rsidP="00C54158">
      <w:pPr>
        <w:jc w:val="both"/>
        <w:rPr>
          <w:sz w:val="24"/>
          <w:szCs w:val="24"/>
        </w:rPr>
      </w:pPr>
      <w:r w:rsidRPr="00C54158">
        <w:rPr>
          <w:sz w:val="24"/>
          <w:szCs w:val="24"/>
        </w:rPr>
        <w:t xml:space="preserve">U svrhu unaprjeđenja postupanja u svezi s prijavama korupcije, Agencija je u suradnji s Razvojnim programom Ujedinjenih naroda u BiH (UNDP BiH) pristupila projektu izrade baze podataka i softvera za prijavu korupcije i zaštitu prijavitelja korupcije, čija realizacija se očekuje u ožujku 2015. godine. </w:t>
      </w:r>
    </w:p>
    <w:p w:rsidR="00CC63DD" w:rsidRPr="00C54158" w:rsidRDefault="00CC63DD" w:rsidP="00C54158">
      <w:pPr>
        <w:jc w:val="both"/>
        <w:rPr>
          <w:sz w:val="24"/>
          <w:szCs w:val="24"/>
        </w:rPr>
      </w:pPr>
      <w:r w:rsidRPr="00C54158">
        <w:rPr>
          <w:sz w:val="24"/>
          <w:szCs w:val="24"/>
        </w:rPr>
        <w:t>Sukladno čl. 5. i 13. Zakona o zaštiti prijavitelja korupcije, te članku 24. Zakona o Agenciji, iniciran je proces donošenja Pravilnika o internom prijavljivanju korupcije i zaštiti prijavitelja korupcije u institucijama BiH. U okviru spomenutog procesa Agencija je u izravnoj koordinaciji sa svim institucijama, a na bazi unificiranog pravilnika, nadzirala i koordinirala proces donošenja ovih akata, što je rezultiralo donošenjem spomenitih pravilnika u 64 institucije BiH.</w:t>
      </w:r>
    </w:p>
    <w:p w:rsidR="00CC63DD" w:rsidRPr="00C54158" w:rsidRDefault="0093076E" w:rsidP="00C54158">
      <w:pPr>
        <w:jc w:val="both"/>
        <w:rPr>
          <w:sz w:val="24"/>
          <w:szCs w:val="24"/>
        </w:rPr>
      </w:pPr>
      <w:r>
        <w:rPr>
          <w:sz w:val="24"/>
          <w:szCs w:val="24"/>
        </w:rPr>
        <w:t xml:space="preserve">Agencija je koordinirala proces izrade </w:t>
      </w:r>
      <w:r w:rsidR="00CC63DD" w:rsidRPr="00C54158">
        <w:rPr>
          <w:sz w:val="24"/>
          <w:szCs w:val="24"/>
        </w:rPr>
        <w:t>i donošenja planova borbe protiv korupcije u 68 institucija BiH. Planovi borbe protiv korupcije, koje bi trebale donijeti sve institucije u BiH, predstavljaju jednu od preventivnih mjera za suzbijanje korupci</w:t>
      </w:r>
      <w:r w:rsidR="00C019C2">
        <w:rPr>
          <w:sz w:val="24"/>
          <w:szCs w:val="24"/>
        </w:rPr>
        <w:t xml:space="preserve">je. Planovi trebaju sadržavati </w:t>
      </w:r>
      <w:r w:rsidR="00CC63DD" w:rsidRPr="00C54158">
        <w:rPr>
          <w:sz w:val="24"/>
          <w:szCs w:val="24"/>
        </w:rPr>
        <w:t>niz aktivnosti i mjera koje institucije namjeravaju poduzeti u borbi protiv korupcije, počevši od imenovanja odgovornih osoba i sektora unutar institucija zaduženih za ovu problematiku, postavljanja rokova za realiziranje zacrtanih ciljeva, objavljivanja indikatora učinkovitosti te planiranja transparentnog trošenja sredstava potrebnih za realiziranje planiranih zadaća. Pored navedenog, Agencija je ostvarila aktivnu suradnju s tijelima za borbu protiv korupcije ili onima koja su trenutno zadužena za spomenutu suradnju, na razini entiteta i Brčko Distrikta BiH, a ona su:</w:t>
      </w:r>
    </w:p>
    <w:p w:rsidR="00CC63DD" w:rsidRPr="0093076E" w:rsidRDefault="00CC63DD" w:rsidP="00FB4C38">
      <w:pPr>
        <w:pStyle w:val="ListParagraph"/>
        <w:numPr>
          <w:ilvl w:val="0"/>
          <w:numId w:val="31"/>
        </w:numPr>
        <w:jc w:val="both"/>
        <w:rPr>
          <w:sz w:val="24"/>
          <w:szCs w:val="24"/>
        </w:rPr>
      </w:pPr>
      <w:r w:rsidRPr="0093076E">
        <w:rPr>
          <w:bCs/>
          <w:sz w:val="24"/>
          <w:szCs w:val="24"/>
        </w:rPr>
        <w:t>Tim</w:t>
      </w:r>
      <w:r w:rsidR="0093076E" w:rsidRPr="0093076E">
        <w:rPr>
          <w:sz w:val="24"/>
          <w:szCs w:val="24"/>
        </w:rPr>
        <w:t xml:space="preserve"> </w:t>
      </w:r>
      <w:r w:rsidRPr="0093076E">
        <w:rPr>
          <w:sz w:val="24"/>
          <w:szCs w:val="24"/>
        </w:rPr>
        <w:t xml:space="preserve">za monitoring </w:t>
      </w:r>
      <w:r w:rsidR="0093076E" w:rsidRPr="0093076E">
        <w:rPr>
          <w:sz w:val="24"/>
          <w:szCs w:val="24"/>
        </w:rPr>
        <w:t xml:space="preserve">i koordinaciju provođenja Općeg </w:t>
      </w:r>
      <w:r w:rsidRPr="0093076E">
        <w:rPr>
          <w:bCs/>
          <w:sz w:val="24"/>
          <w:szCs w:val="24"/>
        </w:rPr>
        <w:t>plana Vlade Federacije BiH</w:t>
      </w:r>
      <w:r w:rsidR="0093076E" w:rsidRPr="0093076E">
        <w:rPr>
          <w:sz w:val="24"/>
          <w:szCs w:val="24"/>
        </w:rPr>
        <w:t xml:space="preserve"> </w:t>
      </w:r>
      <w:r w:rsidRPr="0093076E">
        <w:rPr>
          <w:sz w:val="24"/>
          <w:szCs w:val="24"/>
        </w:rPr>
        <w:t>u borbi protiv korupcije;</w:t>
      </w:r>
    </w:p>
    <w:p w:rsidR="00CC63DD" w:rsidRPr="0093076E" w:rsidRDefault="00CC63DD" w:rsidP="00FB4C38">
      <w:pPr>
        <w:pStyle w:val="ListParagraph"/>
        <w:numPr>
          <w:ilvl w:val="0"/>
          <w:numId w:val="31"/>
        </w:numPr>
        <w:jc w:val="both"/>
        <w:rPr>
          <w:sz w:val="24"/>
          <w:szCs w:val="24"/>
        </w:rPr>
      </w:pPr>
      <w:r w:rsidRPr="0093076E">
        <w:rPr>
          <w:bCs/>
          <w:sz w:val="24"/>
          <w:szCs w:val="24"/>
        </w:rPr>
        <w:t>Ministarstvo pravde i Ministarstvo unutarnjih poslova Republike Srpske;</w:t>
      </w:r>
    </w:p>
    <w:p w:rsidR="00CC63DD" w:rsidRPr="00B531D1" w:rsidRDefault="00CC63DD" w:rsidP="00C54158">
      <w:pPr>
        <w:pStyle w:val="ListParagraph"/>
        <w:numPr>
          <w:ilvl w:val="0"/>
          <w:numId w:val="31"/>
        </w:numPr>
        <w:jc w:val="both"/>
        <w:rPr>
          <w:sz w:val="24"/>
          <w:szCs w:val="24"/>
        </w:rPr>
      </w:pPr>
      <w:r w:rsidRPr="0093076E">
        <w:rPr>
          <w:bCs/>
          <w:sz w:val="24"/>
          <w:szCs w:val="24"/>
        </w:rPr>
        <w:t>predstavnik Brčko distrikta BiH.</w:t>
      </w:r>
    </w:p>
    <w:p w:rsidR="00CC63DD" w:rsidRPr="00C54158" w:rsidRDefault="00CC63DD" w:rsidP="00C54158">
      <w:pPr>
        <w:jc w:val="both"/>
        <w:rPr>
          <w:bCs/>
          <w:sz w:val="24"/>
          <w:szCs w:val="24"/>
        </w:rPr>
      </w:pPr>
      <w:r w:rsidRPr="00C54158">
        <w:rPr>
          <w:sz w:val="24"/>
          <w:szCs w:val="24"/>
        </w:rPr>
        <w:t>Pored navedenog,</w:t>
      </w:r>
      <w:r w:rsidRPr="00C54158">
        <w:rPr>
          <w:rFonts w:eastAsia="Calibri"/>
          <w:sz w:val="24"/>
          <w:szCs w:val="24"/>
        </w:rPr>
        <w:t xml:space="preserve"> ispunjeno je </w:t>
      </w:r>
      <w:r w:rsidRPr="00C54158">
        <w:rPr>
          <w:bCs/>
          <w:sz w:val="24"/>
          <w:szCs w:val="24"/>
        </w:rPr>
        <w:t xml:space="preserve">niz obveza u kontekstu strateškog planiranja. Razvijen je Priručnik o strateškom planiranju, a posebito treba istaći: </w:t>
      </w:r>
    </w:p>
    <w:p w:rsidR="00CC63DD" w:rsidRPr="0093076E" w:rsidRDefault="00CC63DD" w:rsidP="00FB4C38">
      <w:pPr>
        <w:pStyle w:val="ListParagraph"/>
        <w:numPr>
          <w:ilvl w:val="0"/>
          <w:numId w:val="32"/>
        </w:numPr>
        <w:jc w:val="both"/>
        <w:rPr>
          <w:bCs/>
          <w:sz w:val="24"/>
          <w:szCs w:val="24"/>
        </w:rPr>
      </w:pPr>
      <w:r w:rsidRPr="0093076E">
        <w:rPr>
          <w:bCs/>
          <w:sz w:val="24"/>
          <w:szCs w:val="24"/>
        </w:rPr>
        <w:t>Strateški plan Agencije (2014. - 2016.);</w:t>
      </w:r>
    </w:p>
    <w:p w:rsidR="00CC63DD" w:rsidRPr="0093076E" w:rsidRDefault="00CC63DD" w:rsidP="00FB4C38">
      <w:pPr>
        <w:pStyle w:val="ListParagraph"/>
        <w:numPr>
          <w:ilvl w:val="0"/>
          <w:numId w:val="32"/>
        </w:numPr>
        <w:jc w:val="both"/>
        <w:rPr>
          <w:bCs/>
          <w:sz w:val="24"/>
          <w:szCs w:val="24"/>
        </w:rPr>
      </w:pPr>
      <w:r w:rsidRPr="0093076E">
        <w:rPr>
          <w:bCs/>
          <w:sz w:val="24"/>
          <w:szCs w:val="24"/>
        </w:rPr>
        <w:t>Program rada Agencije za 2015. godinu;</w:t>
      </w:r>
    </w:p>
    <w:p w:rsidR="00CC63DD" w:rsidRPr="0093076E" w:rsidRDefault="00CC63DD" w:rsidP="00FB4C38">
      <w:pPr>
        <w:pStyle w:val="ListParagraph"/>
        <w:numPr>
          <w:ilvl w:val="0"/>
          <w:numId w:val="32"/>
        </w:numPr>
        <w:jc w:val="both"/>
        <w:rPr>
          <w:bCs/>
          <w:sz w:val="24"/>
          <w:szCs w:val="24"/>
        </w:rPr>
      </w:pPr>
      <w:r w:rsidRPr="0093076E">
        <w:rPr>
          <w:bCs/>
          <w:sz w:val="24"/>
          <w:szCs w:val="24"/>
        </w:rPr>
        <w:t xml:space="preserve">prijedlog Dokumenta okvirnog proračuna za 2015. - 2017. godinu; </w:t>
      </w:r>
    </w:p>
    <w:p w:rsidR="00CC63DD" w:rsidRPr="0093076E" w:rsidRDefault="00CC63DD" w:rsidP="00FB4C38">
      <w:pPr>
        <w:pStyle w:val="ListParagraph"/>
        <w:numPr>
          <w:ilvl w:val="0"/>
          <w:numId w:val="32"/>
        </w:numPr>
        <w:jc w:val="both"/>
        <w:rPr>
          <w:bCs/>
          <w:sz w:val="24"/>
          <w:szCs w:val="24"/>
        </w:rPr>
      </w:pPr>
      <w:r w:rsidRPr="0093076E">
        <w:rPr>
          <w:bCs/>
          <w:sz w:val="24"/>
          <w:szCs w:val="24"/>
        </w:rPr>
        <w:t>Plan borbe protiv korupcije;</w:t>
      </w:r>
    </w:p>
    <w:p w:rsidR="00CC63DD" w:rsidRPr="0093076E" w:rsidRDefault="00CC63DD" w:rsidP="00FB4C38">
      <w:pPr>
        <w:pStyle w:val="ListParagraph"/>
        <w:numPr>
          <w:ilvl w:val="0"/>
          <w:numId w:val="32"/>
        </w:numPr>
        <w:jc w:val="both"/>
        <w:rPr>
          <w:sz w:val="24"/>
          <w:szCs w:val="24"/>
        </w:rPr>
      </w:pPr>
      <w:r w:rsidRPr="0093076E">
        <w:rPr>
          <w:sz w:val="24"/>
          <w:szCs w:val="24"/>
        </w:rPr>
        <w:t>Komunikacijsku strategiju Agencije za prevenciju korupcije i koordinaciju borbe protiv korupcije za razdoblje 2014. - 2019. godine;</w:t>
      </w:r>
    </w:p>
    <w:p w:rsidR="00CC63DD" w:rsidRPr="00B531D1" w:rsidRDefault="00CC63DD" w:rsidP="00C54158">
      <w:pPr>
        <w:pStyle w:val="ListParagraph"/>
        <w:numPr>
          <w:ilvl w:val="0"/>
          <w:numId w:val="32"/>
        </w:numPr>
        <w:jc w:val="both"/>
        <w:rPr>
          <w:sz w:val="24"/>
          <w:szCs w:val="24"/>
        </w:rPr>
      </w:pPr>
      <w:r w:rsidRPr="0093076E">
        <w:rPr>
          <w:sz w:val="24"/>
          <w:szCs w:val="24"/>
        </w:rPr>
        <w:t>Plan integriteta Agencije.</w:t>
      </w:r>
    </w:p>
    <w:p w:rsidR="00CC63DD" w:rsidRDefault="00CC63DD" w:rsidP="00C54158">
      <w:pPr>
        <w:jc w:val="both"/>
        <w:rPr>
          <w:sz w:val="24"/>
          <w:szCs w:val="24"/>
        </w:rPr>
      </w:pPr>
      <w:r w:rsidRPr="00C54158">
        <w:rPr>
          <w:sz w:val="24"/>
          <w:szCs w:val="24"/>
        </w:rPr>
        <w:t>Realizirane su u potpunosti preporuke Ureda za reviziju institucija BiH sadržanih u izvješću Revizije učinka na temu „Pretpostavke za efikasan rad Agencije za prevenciju korupcije i koordinaciju borbe protiv korupcije“.</w:t>
      </w:r>
    </w:p>
    <w:p w:rsidR="00C019C2" w:rsidRPr="00C54158" w:rsidRDefault="00C019C2" w:rsidP="00C54158">
      <w:pPr>
        <w:jc w:val="both"/>
        <w:rPr>
          <w:sz w:val="24"/>
          <w:szCs w:val="24"/>
        </w:rPr>
      </w:pPr>
    </w:p>
    <w:p w:rsidR="00CC63DD" w:rsidRPr="0093076E" w:rsidRDefault="00CC63DD" w:rsidP="00C54158">
      <w:pPr>
        <w:jc w:val="both"/>
        <w:rPr>
          <w:sz w:val="22"/>
          <w:szCs w:val="22"/>
        </w:rPr>
      </w:pPr>
      <w:r w:rsidRPr="0093076E">
        <w:rPr>
          <w:sz w:val="22"/>
          <w:szCs w:val="22"/>
        </w:rPr>
        <w:t>PRORAČUNSKA</w:t>
      </w:r>
      <w:r w:rsidR="0093076E">
        <w:rPr>
          <w:sz w:val="22"/>
          <w:szCs w:val="22"/>
        </w:rPr>
        <w:t xml:space="preserve"> </w:t>
      </w:r>
      <w:r w:rsidRPr="0093076E">
        <w:rPr>
          <w:sz w:val="22"/>
          <w:szCs w:val="22"/>
        </w:rPr>
        <w:t xml:space="preserve"> SREDSTVA</w:t>
      </w:r>
    </w:p>
    <w:p w:rsidR="00CC63DD" w:rsidRPr="00C54158" w:rsidRDefault="00CC63DD" w:rsidP="00C54158">
      <w:pPr>
        <w:jc w:val="both"/>
        <w:rPr>
          <w:sz w:val="24"/>
          <w:szCs w:val="24"/>
        </w:rPr>
      </w:pPr>
    </w:p>
    <w:p w:rsidR="00CC63DD" w:rsidRPr="00C54158" w:rsidRDefault="0093076E" w:rsidP="00C54158">
      <w:pPr>
        <w:jc w:val="both"/>
        <w:rPr>
          <w:sz w:val="24"/>
          <w:szCs w:val="24"/>
        </w:rPr>
      </w:pPr>
      <w:r>
        <w:rPr>
          <w:sz w:val="24"/>
          <w:szCs w:val="24"/>
        </w:rPr>
        <w:t>Tijekom 2014. godine</w:t>
      </w:r>
      <w:r w:rsidR="00CC63DD" w:rsidRPr="00C54158">
        <w:rPr>
          <w:sz w:val="24"/>
          <w:szCs w:val="24"/>
        </w:rPr>
        <w:t xml:space="preserve"> redovno su servisirane sve financijske obveze Agencije sukladno smjernicama Ministarstva financija i trezora BiH. Pripremljen je i dostavljen, po instrukciji Ministarstva financija i trezora BiH, Dokument okvirnog proračuna za razdoblje 2015. - 2016. godinu, kao i temeljni zahtjev za dodjelu proračunskih sredstava za 2015. godinu, uključujući i aneks osnovnog zahtjeva. </w:t>
      </w:r>
    </w:p>
    <w:p w:rsidR="00CC63DD" w:rsidRPr="00C54158" w:rsidRDefault="00CC63DD" w:rsidP="00C54158">
      <w:pPr>
        <w:jc w:val="both"/>
        <w:rPr>
          <w:sz w:val="24"/>
          <w:szCs w:val="24"/>
        </w:rPr>
      </w:pPr>
      <w:r w:rsidRPr="00C54158">
        <w:rPr>
          <w:sz w:val="24"/>
          <w:szCs w:val="24"/>
        </w:rPr>
        <w:t>Tijekom 2014. godine inicirane su procedure za 13 javnih nabava koje se odnose na nabavu i osiguranje uredskog materijala, tehničkog održavanja, registracije i osiguranja službenih vozila, kao i osiguranje neophodnog inventara unutar zakupljenih prostora Agencije. Zaključno s 31.12.2014. godine ok</w:t>
      </w:r>
      <w:r w:rsidR="0093076E">
        <w:rPr>
          <w:sz w:val="24"/>
          <w:szCs w:val="24"/>
        </w:rPr>
        <w:t xml:space="preserve">ončane su sve planirane </w:t>
      </w:r>
      <w:r w:rsidRPr="00C54158">
        <w:rPr>
          <w:sz w:val="24"/>
          <w:szCs w:val="24"/>
        </w:rPr>
        <w:t xml:space="preserve">nabave. </w:t>
      </w:r>
    </w:p>
    <w:p w:rsidR="00CC63DD" w:rsidRPr="0093076E" w:rsidRDefault="00CC63DD" w:rsidP="00C54158">
      <w:pPr>
        <w:jc w:val="both"/>
        <w:rPr>
          <w:sz w:val="24"/>
          <w:szCs w:val="24"/>
        </w:rPr>
      </w:pPr>
      <w:r w:rsidRPr="00C54158">
        <w:rPr>
          <w:sz w:val="24"/>
          <w:szCs w:val="24"/>
        </w:rPr>
        <w:t>Obzirom na činjenicu da Agencija plaća zakup za smještaj službenih prostorija, Zastupničkog dom Parlamentarne skupštine BiH je u svojim zaključcima s 51. sjednice sugerirao Agenciji da pokrene inicijativu prema mjerodavnim institucijama BiH za rješavanje rješavanje pitanja t</w:t>
      </w:r>
      <w:r w:rsidR="0093076E">
        <w:rPr>
          <w:sz w:val="24"/>
          <w:szCs w:val="24"/>
        </w:rPr>
        <w:t>rajnog smještaja Agencije („Sl.</w:t>
      </w:r>
      <w:r w:rsidRPr="00C54158">
        <w:rPr>
          <w:sz w:val="24"/>
          <w:szCs w:val="24"/>
        </w:rPr>
        <w:t xml:space="preserve"> glasnik BiH“, broj 25/10). S tim u svezi, Agencija za prevenciju korupcije i koor</w:t>
      </w:r>
      <w:r w:rsidR="0093076E">
        <w:rPr>
          <w:sz w:val="24"/>
          <w:szCs w:val="24"/>
        </w:rPr>
        <w:t>dinaciju borbe protiv korupcije</w:t>
      </w:r>
      <w:r w:rsidRPr="00C54158">
        <w:rPr>
          <w:sz w:val="24"/>
          <w:szCs w:val="24"/>
        </w:rPr>
        <w:t xml:space="preserve"> je 16.8.2013. godine uputila inicijativu Službi za zajedničke poslove institucija BiH vezano za pitanje rješavanja trajnog smještaja Agencije, te istu dostavila na informiranje Ministarstvu financija i trezora BiH. Služba za zajedničke poslove institucija BiH je, 6.</w:t>
      </w:r>
      <w:r w:rsidR="0093076E">
        <w:rPr>
          <w:sz w:val="24"/>
          <w:szCs w:val="24"/>
        </w:rPr>
        <w:t>9.</w:t>
      </w:r>
      <w:r w:rsidRPr="00C54158">
        <w:rPr>
          <w:sz w:val="24"/>
          <w:szCs w:val="24"/>
        </w:rPr>
        <w:t xml:space="preserve">2013. godine, dostavila informaciju Agenciji o tome da je Služba poduzela sve potrebne mjere i aktivnosti kako bi se pokrenuo postupak kupovine/nabave za smještaj institucija BiH u Istočnom Sarajevu. </w:t>
      </w:r>
    </w:p>
    <w:p w:rsidR="00CC63DD" w:rsidRPr="00C54158" w:rsidRDefault="00CC63DD" w:rsidP="00C54158">
      <w:pPr>
        <w:jc w:val="both"/>
        <w:rPr>
          <w:sz w:val="24"/>
          <w:szCs w:val="24"/>
        </w:rPr>
      </w:pPr>
      <w:r w:rsidRPr="00C54158">
        <w:rPr>
          <w:sz w:val="24"/>
          <w:szCs w:val="24"/>
        </w:rPr>
        <w:t xml:space="preserve">Osim toga, pripremljen je i prijedlog proračuna za </w:t>
      </w:r>
      <w:r w:rsidRPr="00C54158">
        <w:rPr>
          <w:bCs/>
          <w:sz w:val="24"/>
          <w:szCs w:val="24"/>
        </w:rPr>
        <w:t xml:space="preserve">2015. - 2017. </w:t>
      </w:r>
      <w:r w:rsidRPr="00C54158">
        <w:rPr>
          <w:sz w:val="24"/>
          <w:szCs w:val="24"/>
        </w:rPr>
        <w:t xml:space="preserve">godinu, te je donesen i niz pratećih podzakonskih akata i dokumenata kojima se unapređuje rad Agencije. Napominjemo da je Agencija dobila pozitivnu ocjenu Ureda za reviziju za financijsko poslovanje u 2013. </w:t>
      </w:r>
      <w:proofErr w:type="gramStart"/>
      <w:r w:rsidRPr="00C54158">
        <w:rPr>
          <w:sz w:val="24"/>
          <w:szCs w:val="24"/>
        </w:rPr>
        <w:t>godini</w:t>
      </w:r>
      <w:proofErr w:type="gramEnd"/>
      <w:r w:rsidRPr="00C54158">
        <w:rPr>
          <w:sz w:val="24"/>
          <w:szCs w:val="24"/>
        </w:rPr>
        <w:t>.</w:t>
      </w:r>
      <w:r w:rsidR="0093076E">
        <w:rPr>
          <w:sz w:val="24"/>
          <w:szCs w:val="24"/>
        </w:rPr>
        <w:t xml:space="preserve"> </w:t>
      </w:r>
    </w:p>
    <w:p w:rsidR="005442D6" w:rsidRPr="00010E4E" w:rsidRDefault="00010E4E" w:rsidP="004D684F">
      <w:pPr>
        <w:pStyle w:val="Davorka2"/>
      </w:pPr>
      <w:bookmarkStart w:id="146" w:name="_Toc412718749"/>
      <w:r w:rsidRPr="00010E4E">
        <w:t xml:space="preserve">ARHIV </w:t>
      </w:r>
      <w:r>
        <w:t xml:space="preserve"> </w:t>
      </w:r>
      <w:r w:rsidRPr="00010E4E">
        <w:t>BOSNE</w:t>
      </w:r>
      <w:r>
        <w:t xml:space="preserve"> </w:t>
      </w:r>
      <w:r w:rsidRPr="00010E4E">
        <w:t xml:space="preserve"> I </w:t>
      </w:r>
      <w:r>
        <w:t xml:space="preserve"> </w:t>
      </w:r>
      <w:r w:rsidRPr="00010E4E">
        <w:t>HERCEGOVINE</w:t>
      </w:r>
      <w:bookmarkEnd w:id="146"/>
    </w:p>
    <w:p w:rsidR="005442D6" w:rsidRPr="00747D82" w:rsidRDefault="005442D6" w:rsidP="00747D82">
      <w:pPr>
        <w:jc w:val="both"/>
        <w:rPr>
          <w:sz w:val="24"/>
          <w:szCs w:val="24"/>
        </w:rPr>
      </w:pPr>
    </w:p>
    <w:p w:rsidR="005442D6" w:rsidRPr="00724FDC" w:rsidRDefault="00724FDC" w:rsidP="00747D82">
      <w:pPr>
        <w:jc w:val="both"/>
        <w:rPr>
          <w:sz w:val="22"/>
          <w:szCs w:val="22"/>
        </w:rPr>
      </w:pPr>
      <w:r w:rsidRPr="00724FDC">
        <w:rPr>
          <w:sz w:val="22"/>
          <w:szCs w:val="22"/>
        </w:rPr>
        <w:t>NAJVAŽNIJE AKTIVNOSTI I STANJE U OBLASTI</w:t>
      </w:r>
    </w:p>
    <w:p w:rsidR="005442D6" w:rsidRPr="00747D82" w:rsidRDefault="005442D6" w:rsidP="00747D82">
      <w:pPr>
        <w:jc w:val="both"/>
        <w:rPr>
          <w:sz w:val="24"/>
          <w:szCs w:val="24"/>
        </w:rPr>
      </w:pPr>
    </w:p>
    <w:p w:rsidR="005442D6" w:rsidRPr="00747D82" w:rsidRDefault="005442D6" w:rsidP="00747D82">
      <w:pPr>
        <w:jc w:val="both"/>
        <w:rPr>
          <w:sz w:val="24"/>
          <w:szCs w:val="24"/>
        </w:rPr>
      </w:pPr>
      <w:r w:rsidRPr="00747D82">
        <w:rPr>
          <w:sz w:val="24"/>
          <w:szCs w:val="24"/>
        </w:rPr>
        <w:t>Aktivnosti Arhiva Bosne i Hercegovine proističu iz Zakona o arhivskoj građi i Arhivu BiH („Sl. glasnik BiH“, broj 16/01).</w:t>
      </w:r>
    </w:p>
    <w:p w:rsidR="005442D6" w:rsidRPr="00724FDC" w:rsidRDefault="005442D6" w:rsidP="00747D82">
      <w:pPr>
        <w:jc w:val="both"/>
        <w:rPr>
          <w:i/>
          <w:sz w:val="24"/>
          <w:szCs w:val="24"/>
        </w:rPr>
      </w:pPr>
      <w:r w:rsidRPr="00724FDC">
        <w:rPr>
          <w:i/>
          <w:sz w:val="24"/>
          <w:szCs w:val="24"/>
        </w:rPr>
        <w:t>Osnovne i najvažnije aktivnosti Arhiva Bosne i Hercegovine, prema tome, su:</w:t>
      </w:r>
    </w:p>
    <w:p w:rsidR="00724FDC" w:rsidRDefault="005442D6" w:rsidP="00F62D7B">
      <w:pPr>
        <w:pStyle w:val="ListParagraph"/>
        <w:numPr>
          <w:ilvl w:val="0"/>
          <w:numId w:val="38"/>
        </w:numPr>
        <w:jc w:val="both"/>
        <w:rPr>
          <w:sz w:val="24"/>
          <w:szCs w:val="24"/>
        </w:rPr>
      </w:pPr>
      <w:r w:rsidRPr="00724FDC">
        <w:rPr>
          <w:sz w:val="24"/>
          <w:szCs w:val="24"/>
        </w:rPr>
        <w:t xml:space="preserve">Zaštita arhivske građe u nastajanju kod stvaratelja i imatelja, odnosno u </w:t>
      </w:r>
    </w:p>
    <w:p w:rsidR="005442D6" w:rsidRPr="00747D82" w:rsidRDefault="005442D6" w:rsidP="00747D82">
      <w:pPr>
        <w:jc w:val="both"/>
        <w:rPr>
          <w:sz w:val="24"/>
          <w:szCs w:val="24"/>
        </w:rPr>
      </w:pPr>
      <w:r w:rsidRPr="00724FDC">
        <w:rPr>
          <w:sz w:val="24"/>
          <w:szCs w:val="24"/>
        </w:rPr>
        <w:t>registraturama, institucijama BiH, koju Arhiv kontinuirano provodi, podrazumijeva:</w:t>
      </w:r>
    </w:p>
    <w:p w:rsidR="005442D6" w:rsidRDefault="005442D6" w:rsidP="00724FDC">
      <w:pPr>
        <w:pStyle w:val="ListParagraph"/>
        <w:numPr>
          <w:ilvl w:val="0"/>
          <w:numId w:val="32"/>
        </w:numPr>
        <w:jc w:val="both"/>
        <w:rPr>
          <w:sz w:val="24"/>
          <w:szCs w:val="24"/>
        </w:rPr>
      </w:pPr>
      <w:r w:rsidRPr="00724FDC">
        <w:rPr>
          <w:sz w:val="24"/>
          <w:szCs w:val="24"/>
        </w:rPr>
        <w:t>v</w:t>
      </w:r>
      <w:r w:rsidR="00724FDC" w:rsidRPr="00724FDC">
        <w:rPr>
          <w:sz w:val="24"/>
          <w:szCs w:val="24"/>
        </w:rPr>
        <w:t xml:space="preserve">ršenje stručnog nadzora nad </w:t>
      </w:r>
      <w:r w:rsidRPr="00724FDC">
        <w:rPr>
          <w:sz w:val="24"/>
          <w:szCs w:val="24"/>
        </w:rPr>
        <w:t>arhivskom građom svih stvaratelja i imatelja u nadležnosti Arhiva;</w:t>
      </w:r>
    </w:p>
    <w:p w:rsidR="005442D6" w:rsidRDefault="005442D6" w:rsidP="00747D82">
      <w:pPr>
        <w:pStyle w:val="ListParagraph"/>
        <w:numPr>
          <w:ilvl w:val="0"/>
          <w:numId w:val="32"/>
        </w:numPr>
        <w:jc w:val="both"/>
        <w:rPr>
          <w:sz w:val="24"/>
          <w:szCs w:val="24"/>
        </w:rPr>
      </w:pPr>
      <w:r w:rsidRPr="00724FDC">
        <w:rPr>
          <w:sz w:val="24"/>
          <w:szCs w:val="24"/>
        </w:rPr>
        <w:t>evidentiranje i priprema arhivske građe za preuzimanje u Arhiv;</w:t>
      </w:r>
    </w:p>
    <w:p w:rsidR="005442D6" w:rsidRDefault="005442D6" w:rsidP="00747D82">
      <w:pPr>
        <w:pStyle w:val="ListParagraph"/>
        <w:numPr>
          <w:ilvl w:val="0"/>
          <w:numId w:val="32"/>
        </w:numPr>
        <w:jc w:val="both"/>
        <w:rPr>
          <w:sz w:val="24"/>
          <w:szCs w:val="24"/>
        </w:rPr>
      </w:pPr>
      <w:r w:rsidRPr="00724FDC">
        <w:rPr>
          <w:sz w:val="24"/>
          <w:szCs w:val="24"/>
        </w:rPr>
        <w:t>uvid i davanje suglasnosti na interne akte „Lista kategorija registraturne građe s rokovima čuvanja“ za sve registrature u nadležnosti Arhiva Bosne i Hercegovine;</w:t>
      </w:r>
    </w:p>
    <w:p w:rsidR="005442D6" w:rsidRDefault="005442D6" w:rsidP="00747D82">
      <w:pPr>
        <w:pStyle w:val="ListParagraph"/>
        <w:numPr>
          <w:ilvl w:val="0"/>
          <w:numId w:val="32"/>
        </w:numPr>
        <w:jc w:val="both"/>
        <w:rPr>
          <w:sz w:val="24"/>
          <w:szCs w:val="24"/>
        </w:rPr>
      </w:pPr>
      <w:r w:rsidRPr="00724FDC">
        <w:rPr>
          <w:sz w:val="24"/>
          <w:szCs w:val="24"/>
        </w:rPr>
        <w:t>prijem, uvid i stručno mišljenje za arhivske knjige kao osnovne evidencije o arhivskoj građi;</w:t>
      </w:r>
    </w:p>
    <w:p w:rsidR="005442D6" w:rsidRDefault="005442D6" w:rsidP="00747D82">
      <w:pPr>
        <w:pStyle w:val="ListParagraph"/>
        <w:numPr>
          <w:ilvl w:val="0"/>
          <w:numId w:val="32"/>
        </w:numPr>
        <w:jc w:val="both"/>
        <w:rPr>
          <w:sz w:val="24"/>
          <w:szCs w:val="24"/>
        </w:rPr>
      </w:pPr>
      <w:r w:rsidRPr="00724FDC">
        <w:rPr>
          <w:sz w:val="24"/>
          <w:szCs w:val="24"/>
        </w:rPr>
        <w:t>praćenje promjena kod stvaratelja, uspostavljanje kontakta i komunikacije, pružanje stručne pomoći, upute, sugestije i dr.;</w:t>
      </w:r>
    </w:p>
    <w:p w:rsidR="005442D6" w:rsidRPr="00AB0FAF" w:rsidRDefault="005442D6" w:rsidP="00747D82">
      <w:pPr>
        <w:pStyle w:val="ListParagraph"/>
        <w:numPr>
          <w:ilvl w:val="0"/>
          <w:numId w:val="32"/>
        </w:numPr>
        <w:jc w:val="both"/>
        <w:rPr>
          <w:sz w:val="24"/>
          <w:szCs w:val="24"/>
        </w:rPr>
      </w:pPr>
      <w:r w:rsidRPr="00724FDC">
        <w:rPr>
          <w:sz w:val="24"/>
          <w:szCs w:val="24"/>
        </w:rPr>
        <w:t>izdavanje uvjerenja o činjenicama sadržanim u arhivskoj građi.</w:t>
      </w:r>
    </w:p>
    <w:p w:rsidR="00A5111F" w:rsidRDefault="005442D6" w:rsidP="00F62D7B">
      <w:pPr>
        <w:pStyle w:val="ListParagraph"/>
        <w:numPr>
          <w:ilvl w:val="0"/>
          <w:numId w:val="38"/>
        </w:numPr>
        <w:jc w:val="both"/>
        <w:rPr>
          <w:sz w:val="24"/>
          <w:szCs w:val="24"/>
        </w:rPr>
      </w:pPr>
      <w:r w:rsidRPr="00724FDC">
        <w:rPr>
          <w:sz w:val="24"/>
          <w:szCs w:val="24"/>
        </w:rPr>
        <w:t xml:space="preserve">Zaštita, sređivanje i obrada arhivske građe koju Arhiv BiH ostvaruje podrazumijeva </w:t>
      </w:r>
    </w:p>
    <w:p w:rsidR="005442D6" w:rsidRPr="00A5111F" w:rsidRDefault="005442D6" w:rsidP="00A5111F">
      <w:pPr>
        <w:jc w:val="both"/>
        <w:rPr>
          <w:sz w:val="24"/>
          <w:szCs w:val="24"/>
        </w:rPr>
      </w:pPr>
      <w:r w:rsidRPr="00A5111F">
        <w:rPr>
          <w:sz w:val="24"/>
          <w:szCs w:val="24"/>
        </w:rPr>
        <w:t>sljedeće poslove:</w:t>
      </w:r>
    </w:p>
    <w:p w:rsidR="005442D6" w:rsidRDefault="005442D6" w:rsidP="00724FDC">
      <w:pPr>
        <w:pStyle w:val="ListParagraph"/>
        <w:numPr>
          <w:ilvl w:val="0"/>
          <w:numId w:val="32"/>
        </w:numPr>
        <w:jc w:val="both"/>
        <w:rPr>
          <w:sz w:val="24"/>
          <w:szCs w:val="24"/>
        </w:rPr>
      </w:pPr>
      <w:r w:rsidRPr="00724FDC">
        <w:rPr>
          <w:sz w:val="24"/>
          <w:szCs w:val="24"/>
        </w:rPr>
        <w:t>vođenje osnovnih evidencija (knjige i inventare) za arhivske fondove i zbirke;</w:t>
      </w:r>
    </w:p>
    <w:p w:rsidR="005442D6" w:rsidRDefault="005442D6" w:rsidP="00747D82">
      <w:pPr>
        <w:pStyle w:val="ListParagraph"/>
        <w:numPr>
          <w:ilvl w:val="0"/>
          <w:numId w:val="32"/>
        </w:numPr>
        <w:jc w:val="both"/>
        <w:rPr>
          <w:sz w:val="24"/>
          <w:szCs w:val="24"/>
        </w:rPr>
      </w:pPr>
      <w:r w:rsidRPr="00724FDC">
        <w:rPr>
          <w:sz w:val="24"/>
          <w:szCs w:val="24"/>
        </w:rPr>
        <w:t>s</w:t>
      </w:r>
      <w:r w:rsidR="00724FDC" w:rsidRPr="00724FDC">
        <w:rPr>
          <w:sz w:val="24"/>
          <w:szCs w:val="24"/>
        </w:rPr>
        <w:t xml:space="preserve">ređivanje </w:t>
      </w:r>
      <w:r w:rsidRPr="00724FDC">
        <w:rPr>
          <w:sz w:val="24"/>
          <w:szCs w:val="24"/>
        </w:rPr>
        <w:t>arhivskih fondova i zbirki;</w:t>
      </w:r>
    </w:p>
    <w:p w:rsidR="005442D6" w:rsidRDefault="005442D6" w:rsidP="00747D82">
      <w:pPr>
        <w:pStyle w:val="ListParagraph"/>
        <w:numPr>
          <w:ilvl w:val="0"/>
          <w:numId w:val="32"/>
        </w:numPr>
        <w:jc w:val="both"/>
        <w:rPr>
          <w:sz w:val="24"/>
          <w:szCs w:val="24"/>
        </w:rPr>
      </w:pPr>
      <w:r w:rsidRPr="00724FDC">
        <w:rPr>
          <w:sz w:val="24"/>
          <w:szCs w:val="24"/>
        </w:rPr>
        <w:t>obrađivanje arhivskih fondova i zbirki – izrada znanstveno-informativnih sredstva o arhivskoj građi;</w:t>
      </w:r>
    </w:p>
    <w:p w:rsidR="005442D6" w:rsidRDefault="005442D6" w:rsidP="00747D82">
      <w:pPr>
        <w:pStyle w:val="ListParagraph"/>
        <w:numPr>
          <w:ilvl w:val="0"/>
          <w:numId w:val="32"/>
        </w:numPr>
        <w:jc w:val="both"/>
        <w:rPr>
          <w:sz w:val="24"/>
          <w:szCs w:val="24"/>
        </w:rPr>
      </w:pPr>
      <w:r w:rsidRPr="00724FDC">
        <w:rPr>
          <w:sz w:val="24"/>
          <w:szCs w:val="24"/>
        </w:rPr>
        <w:t>preuzimanje tehničke i tehnološke mjere zaštite arhivske građe;</w:t>
      </w:r>
    </w:p>
    <w:p w:rsidR="005442D6" w:rsidRDefault="005442D6" w:rsidP="00747D82">
      <w:pPr>
        <w:pStyle w:val="ListParagraph"/>
        <w:numPr>
          <w:ilvl w:val="0"/>
          <w:numId w:val="32"/>
        </w:numPr>
        <w:jc w:val="both"/>
        <w:rPr>
          <w:sz w:val="24"/>
          <w:szCs w:val="24"/>
        </w:rPr>
      </w:pPr>
      <w:r w:rsidRPr="00724FDC">
        <w:rPr>
          <w:sz w:val="24"/>
          <w:szCs w:val="24"/>
        </w:rPr>
        <w:t>vršenje istraživanja arhivske građe u drugim institucijama u svrhu kompletiranja i dopune arhivskih fondova i zbirki, izrade stručnih i znanstvenih radova, analiza i informacija;</w:t>
      </w:r>
    </w:p>
    <w:p w:rsidR="005442D6" w:rsidRDefault="005442D6" w:rsidP="00747D82">
      <w:pPr>
        <w:pStyle w:val="ListParagraph"/>
        <w:numPr>
          <w:ilvl w:val="0"/>
          <w:numId w:val="32"/>
        </w:numPr>
        <w:jc w:val="both"/>
        <w:rPr>
          <w:sz w:val="24"/>
          <w:szCs w:val="24"/>
        </w:rPr>
      </w:pPr>
      <w:r w:rsidRPr="00724FDC">
        <w:rPr>
          <w:sz w:val="24"/>
          <w:szCs w:val="24"/>
        </w:rPr>
        <w:t>objavljivanje arhivske građu, izdavanje stručne publikacije, stručnih časopisa, znanstveno-informativnih sredstava (inventare);</w:t>
      </w:r>
    </w:p>
    <w:p w:rsidR="005442D6" w:rsidRDefault="005442D6" w:rsidP="00747D82">
      <w:pPr>
        <w:pStyle w:val="ListParagraph"/>
        <w:numPr>
          <w:ilvl w:val="0"/>
          <w:numId w:val="32"/>
        </w:numPr>
        <w:jc w:val="both"/>
        <w:rPr>
          <w:sz w:val="24"/>
          <w:szCs w:val="24"/>
        </w:rPr>
      </w:pPr>
      <w:r w:rsidRPr="00724FDC">
        <w:rPr>
          <w:sz w:val="24"/>
          <w:szCs w:val="24"/>
        </w:rPr>
        <w:t>organiziranje predavanja, izložbi, seminara i dr. oblika kulturno-prosvjetne aktivnosti u cilju prezentacije i popularizacije arhivske građe i potrebe čuvanja iste;</w:t>
      </w:r>
    </w:p>
    <w:p w:rsidR="005442D6" w:rsidRDefault="005442D6" w:rsidP="00747D82">
      <w:pPr>
        <w:pStyle w:val="ListParagraph"/>
        <w:numPr>
          <w:ilvl w:val="0"/>
          <w:numId w:val="32"/>
        </w:numPr>
        <w:jc w:val="both"/>
        <w:rPr>
          <w:sz w:val="24"/>
          <w:szCs w:val="24"/>
        </w:rPr>
      </w:pPr>
      <w:r w:rsidRPr="00724FDC">
        <w:rPr>
          <w:sz w:val="24"/>
          <w:szCs w:val="24"/>
        </w:rPr>
        <w:t>proučavanje i praćenje stanja u arhivskoj djelatnosti, pripremanje informativno-analitičkih inventara i predlaganje mjera za daljnje unapređenje;</w:t>
      </w:r>
    </w:p>
    <w:p w:rsidR="005442D6" w:rsidRDefault="005442D6" w:rsidP="00747D82">
      <w:pPr>
        <w:pStyle w:val="ListParagraph"/>
        <w:numPr>
          <w:ilvl w:val="0"/>
          <w:numId w:val="32"/>
        </w:numPr>
        <w:jc w:val="both"/>
        <w:rPr>
          <w:sz w:val="24"/>
          <w:szCs w:val="24"/>
        </w:rPr>
      </w:pPr>
      <w:r w:rsidRPr="00724FDC">
        <w:rPr>
          <w:sz w:val="24"/>
          <w:szCs w:val="24"/>
        </w:rPr>
        <w:t>organiziranje i koordiniranje regionalne, međuentitetske i međunarodne suradnje;</w:t>
      </w:r>
    </w:p>
    <w:p w:rsidR="005442D6" w:rsidRPr="00743575" w:rsidRDefault="005442D6" w:rsidP="00747D82">
      <w:pPr>
        <w:pStyle w:val="ListParagraph"/>
        <w:numPr>
          <w:ilvl w:val="0"/>
          <w:numId w:val="32"/>
        </w:numPr>
        <w:jc w:val="both"/>
        <w:rPr>
          <w:sz w:val="24"/>
          <w:szCs w:val="24"/>
        </w:rPr>
      </w:pPr>
      <w:r w:rsidRPr="00743575">
        <w:rPr>
          <w:sz w:val="24"/>
          <w:szCs w:val="24"/>
        </w:rPr>
        <w:t>implementiranje Sporazum o sukcesiji arhivske građe između država bivše Jugoslavije.</w:t>
      </w:r>
    </w:p>
    <w:p w:rsidR="005442D6" w:rsidRPr="00747D82" w:rsidRDefault="005442D6" w:rsidP="00747D82">
      <w:pPr>
        <w:jc w:val="both"/>
        <w:rPr>
          <w:sz w:val="24"/>
          <w:szCs w:val="24"/>
        </w:rPr>
      </w:pPr>
    </w:p>
    <w:p w:rsidR="005442D6" w:rsidRPr="00743575" w:rsidRDefault="00743575" w:rsidP="00747D82">
      <w:pPr>
        <w:jc w:val="both"/>
        <w:rPr>
          <w:sz w:val="22"/>
          <w:szCs w:val="22"/>
        </w:rPr>
      </w:pPr>
      <w:r w:rsidRPr="00743575">
        <w:rPr>
          <w:sz w:val="22"/>
          <w:szCs w:val="22"/>
        </w:rPr>
        <w:t>ZAKONODAVNE</w:t>
      </w:r>
      <w:r>
        <w:rPr>
          <w:sz w:val="22"/>
          <w:szCs w:val="22"/>
        </w:rPr>
        <w:t xml:space="preserve"> </w:t>
      </w:r>
      <w:r w:rsidRPr="00743575">
        <w:rPr>
          <w:sz w:val="22"/>
          <w:szCs w:val="22"/>
        </w:rPr>
        <w:t xml:space="preserve"> AKTIVNOSTI</w:t>
      </w:r>
    </w:p>
    <w:p w:rsidR="005442D6" w:rsidRPr="00747D82" w:rsidRDefault="005442D6" w:rsidP="00747D82">
      <w:pPr>
        <w:jc w:val="both"/>
        <w:rPr>
          <w:sz w:val="24"/>
          <w:szCs w:val="24"/>
        </w:rPr>
      </w:pPr>
    </w:p>
    <w:p w:rsidR="005442D6" w:rsidRPr="00747D82" w:rsidRDefault="005442D6" w:rsidP="00747D82">
      <w:pPr>
        <w:jc w:val="both"/>
        <w:rPr>
          <w:sz w:val="24"/>
          <w:szCs w:val="24"/>
        </w:rPr>
      </w:pPr>
      <w:r w:rsidRPr="00747D82">
        <w:rPr>
          <w:sz w:val="24"/>
          <w:szCs w:val="24"/>
        </w:rPr>
        <w:t>Arhiv Bosne i Hercegovine je kontinuirano izvršavao sve zakonom propisane obveze tijekom</w:t>
      </w:r>
      <w:r w:rsidR="00743575">
        <w:rPr>
          <w:sz w:val="24"/>
          <w:szCs w:val="24"/>
        </w:rPr>
        <w:t xml:space="preserve"> </w:t>
      </w:r>
      <w:r w:rsidRPr="00747D82">
        <w:rPr>
          <w:sz w:val="24"/>
          <w:szCs w:val="24"/>
        </w:rPr>
        <w:t>2014. godine.</w:t>
      </w:r>
    </w:p>
    <w:p w:rsidR="005442D6" w:rsidRPr="00747D82" w:rsidRDefault="005442D6" w:rsidP="00747D82">
      <w:pPr>
        <w:jc w:val="both"/>
        <w:rPr>
          <w:sz w:val="24"/>
          <w:szCs w:val="24"/>
        </w:rPr>
      </w:pPr>
      <w:r w:rsidRPr="00747D82">
        <w:rPr>
          <w:sz w:val="24"/>
          <w:szCs w:val="24"/>
        </w:rPr>
        <w:t>Nastavljen je rad na pripremi novog zakona o arhivskoj građi i Arhivu BiH, s planom da isti bude proslijeđen u proceduru krajem 2015. godine.</w:t>
      </w:r>
    </w:p>
    <w:p w:rsidR="005442D6" w:rsidRPr="00747D82" w:rsidRDefault="00743575" w:rsidP="00747D82">
      <w:pPr>
        <w:jc w:val="both"/>
        <w:rPr>
          <w:sz w:val="24"/>
          <w:szCs w:val="24"/>
        </w:rPr>
      </w:pPr>
      <w:r>
        <w:rPr>
          <w:sz w:val="24"/>
          <w:szCs w:val="24"/>
        </w:rPr>
        <w:t>Arhiv BiH</w:t>
      </w:r>
      <w:r w:rsidR="005442D6" w:rsidRPr="00747D82">
        <w:rPr>
          <w:sz w:val="24"/>
          <w:szCs w:val="24"/>
        </w:rPr>
        <w:t xml:space="preserve"> je radio na izradi prijedloga podzakonskih akata “ dopune i izmjene Pravilnika o zaštiti i čuvanju arhivske građe u Arhivu BiH i registraturske građe u institucijama BiH”. Isti je vraćen od strane Ministarstva pravde i Ureda za zakonodavstvo, uz obrazloženje da zbog značajnih dopuna i izmjena treba donijeti novi pravilnik. Isti će biti proslijeđen u proceduru u prvoj trećini 2015. godine.</w:t>
      </w:r>
    </w:p>
    <w:p w:rsidR="005442D6" w:rsidRPr="00747D82" w:rsidRDefault="005442D6" w:rsidP="00747D82">
      <w:pPr>
        <w:jc w:val="both"/>
        <w:rPr>
          <w:sz w:val="24"/>
          <w:szCs w:val="24"/>
        </w:rPr>
      </w:pPr>
      <w:r w:rsidRPr="00747D82">
        <w:rPr>
          <w:sz w:val="24"/>
          <w:szCs w:val="24"/>
        </w:rPr>
        <w:t>Započete su aktivnosti na pripremi prijedloga pravilnika o stručnom obrazovanju i usavršavanju i zvanjima u arhivskoj struci. Značajne aktivnosti su se odvijale  na informaciji o stanju arhivske građe u institucijama BiH. Isti nije završen u planiranom roku jer su iznenadne poplave značajno promijenile postojeće stanje, a posebno u institucijama Uprave za neizravno oporezivanje, graničnim službama i carinama. Nakon toga se moralo pristupiti obilasku (najčešće na poziv) ugroženih područja i ugrožene i poplavljene arhivske građe te pružanju stručne pomoći u spašavanju iste.</w:t>
      </w:r>
    </w:p>
    <w:p w:rsidR="005442D6" w:rsidRPr="00747D82" w:rsidRDefault="005442D6" w:rsidP="00747D82">
      <w:pPr>
        <w:jc w:val="both"/>
        <w:rPr>
          <w:sz w:val="24"/>
          <w:szCs w:val="24"/>
        </w:rPr>
      </w:pPr>
    </w:p>
    <w:p w:rsidR="005442D6" w:rsidRPr="00743575" w:rsidRDefault="00743575" w:rsidP="00747D82">
      <w:pPr>
        <w:jc w:val="both"/>
        <w:rPr>
          <w:sz w:val="22"/>
          <w:szCs w:val="22"/>
        </w:rPr>
      </w:pPr>
      <w:r w:rsidRPr="00743575">
        <w:rPr>
          <w:sz w:val="22"/>
          <w:szCs w:val="22"/>
        </w:rPr>
        <w:t>MEĐUNARODNI</w:t>
      </w:r>
      <w:r>
        <w:rPr>
          <w:sz w:val="22"/>
          <w:szCs w:val="22"/>
        </w:rPr>
        <w:t xml:space="preserve"> </w:t>
      </w:r>
      <w:r w:rsidRPr="00743575">
        <w:rPr>
          <w:sz w:val="22"/>
          <w:szCs w:val="22"/>
        </w:rPr>
        <w:t xml:space="preserve"> UGOVORI</w:t>
      </w:r>
      <w:r>
        <w:rPr>
          <w:sz w:val="22"/>
          <w:szCs w:val="22"/>
        </w:rPr>
        <w:t xml:space="preserve"> </w:t>
      </w:r>
      <w:r w:rsidRPr="00743575">
        <w:rPr>
          <w:sz w:val="22"/>
          <w:szCs w:val="22"/>
        </w:rPr>
        <w:t xml:space="preserve"> I </w:t>
      </w:r>
      <w:r>
        <w:rPr>
          <w:sz w:val="22"/>
          <w:szCs w:val="22"/>
        </w:rPr>
        <w:t xml:space="preserve"> </w:t>
      </w:r>
      <w:r w:rsidRPr="00743575">
        <w:rPr>
          <w:sz w:val="22"/>
          <w:szCs w:val="22"/>
        </w:rPr>
        <w:t>SURADNJA</w:t>
      </w:r>
    </w:p>
    <w:p w:rsidR="005442D6" w:rsidRPr="00747D82" w:rsidRDefault="005442D6" w:rsidP="00747D82">
      <w:pPr>
        <w:jc w:val="both"/>
        <w:rPr>
          <w:sz w:val="24"/>
          <w:szCs w:val="24"/>
        </w:rPr>
      </w:pPr>
    </w:p>
    <w:p w:rsidR="005442D6" w:rsidRPr="00747D82" w:rsidRDefault="005442D6" w:rsidP="00747D82">
      <w:pPr>
        <w:jc w:val="both"/>
        <w:rPr>
          <w:sz w:val="24"/>
          <w:szCs w:val="24"/>
        </w:rPr>
      </w:pPr>
      <w:r w:rsidRPr="00747D82">
        <w:rPr>
          <w:sz w:val="24"/>
          <w:szCs w:val="24"/>
        </w:rPr>
        <w:t>U razdoblju održavanja međunarodne konferencije u organizaciji Arhiva</w:t>
      </w:r>
      <w:r w:rsidR="00743575">
        <w:rPr>
          <w:sz w:val="24"/>
          <w:szCs w:val="24"/>
        </w:rPr>
        <w:t xml:space="preserve"> BiH</w:t>
      </w:r>
      <w:r w:rsidRPr="00747D82">
        <w:rPr>
          <w:sz w:val="24"/>
          <w:szCs w:val="24"/>
        </w:rPr>
        <w:t>, Hrvatskog državnog arhiva i ICARUS-a „Pogled iza linije fronta“ potpisan je Sporazum o arhivskoj suradnji između Državnog arhiva Mađarske i Arhiva BiH (28. lipnja 2014. g.).</w:t>
      </w:r>
    </w:p>
    <w:p w:rsidR="005442D6" w:rsidRPr="00747D82" w:rsidRDefault="005442D6" w:rsidP="00747D82">
      <w:pPr>
        <w:jc w:val="both"/>
        <w:rPr>
          <w:sz w:val="24"/>
          <w:szCs w:val="24"/>
        </w:rPr>
      </w:pPr>
      <w:r w:rsidRPr="00747D82">
        <w:rPr>
          <w:sz w:val="24"/>
          <w:szCs w:val="24"/>
        </w:rPr>
        <w:t>Sporazum omogućuje nesmetanu i otvorenu stručnu suradnju, istraživanje arhivske građe (slobodan pristup), razmjenu stručne literature, stručnjaka i sudjelovanje u manifestacijama koje organizira jedna od potpisnica sporazuma.</w:t>
      </w:r>
    </w:p>
    <w:p w:rsidR="005442D6" w:rsidRPr="00747D82" w:rsidRDefault="005442D6" w:rsidP="00747D82">
      <w:pPr>
        <w:jc w:val="both"/>
        <w:rPr>
          <w:sz w:val="24"/>
          <w:szCs w:val="24"/>
        </w:rPr>
      </w:pPr>
      <w:r w:rsidRPr="00747D82">
        <w:rPr>
          <w:sz w:val="24"/>
          <w:szCs w:val="24"/>
        </w:rPr>
        <w:t>U skladu s čl. 35. st. d) Zakona o arhivskoj građi i Arhivu BiH, zastupajući interese arhivske službe BiH, u međunarodnim asocijacijama i međudržavnim odnosima ostvarene su sljedeće aktivnosti:</w:t>
      </w:r>
    </w:p>
    <w:p w:rsidR="009A7BB9" w:rsidRDefault="005442D6" w:rsidP="00743575">
      <w:pPr>
        <w:pStyle w:val="ListParagraph"/>
        <w:numPr>
          <w:ilvl w:val="0"/>
          <w:numId w:val="32"/>
        </w:numPr>
        <w:jc w:val="both"/>
        <w:rPr>
          <w:sz w:val="24"/>
          <w:szCs w:val="24"/>
        </w:rPr>
      </w:pPr>
      <w:r w:rsidRPr="00743575">
        <w:rPr>
          <w:sz w:val="24"/>
          <w:szCs w:val="24"/>
        </w:rPr>
        <w:t>sudjelovanje na međunarodn</w:t>
      </w:r>
      <w:r w:rsidR="00743575">
        <w:rPr>
          <w:sz w:val="24"/>
          <w:szCs w:val="24"/>
        </w:rPr>
        <w:t xml:space="preserve">oj konferenciji u organizaciji </w:t>
      </w:r>
      <w:r w:rsidRPr="00743575">
        <w:rPr>
          <w:sz w:val="24"/>
          <w:szCs w:val="24"/>
        </w:rPr>
        <w:t xml:space="preserve">Kultur-Kontakt Austrije u </w:t>
      </w:r>
    </w:p>
    <w:p w:rsidR="005442D6" w:rsidRPr="009A7BB9" w:rsidRDefault="005442D6" w:rsidP="009A7BB9">
      <w:pPr>
        <w:jc w:val="both"/>
        <w:rPr>
          <w:sz w:val="24"/>
          <w:szCs w:val="24"/>
        </w:rPr>
      </w:pPr>
      <w:r w:rsidRPr="009A7BB9">
        <w:rPr>
          <w:sz w:val="24"/>
          <w:szCs w:val="24"/>
        </w:rPr>
        <w:t>Beču (stručni rad);</w:t>
      </w:r>
    </w:p>
    <w:p w:rsidR="009A7BB9" w:rsidRDefault="005442D6" w:rsidP="00747D82">
      <w:pPr>
        <w:pStyle w:val="ListParagraph"/>
        <w:numPr>
          <w:ilvl w:val="0"/>
          <w:numId w:val="32"/>
        </w:numPr>
        <w:jc w:val="both"/>
        <w:rPr>
          <w:sz w:val="24"/>
          <w:szCs w:val="24"/>
        </w:rPr>
      </w:pPr>
      <w:r w:rsidRPr="00743575">
        <w:rPr>
          <w:sz w:val="24"/>
          <w:szCs w:val="24"/>
        </w:rPr>
        <w:t xml:space="preserve">sudjelovanje na međunarodnoj konferenciji u Zagrebu u organizaciji Hrvatskog </w:t>
      </w:r>
    </w:p>
    <w:p w:rsidR="005442D6" w:rsidRPr="009A7BB9" w:rsidRDefault="005442D6" w:rsidP="009A7BB9">
      <w:pPr>
        <w:jc w:val="both"/>
        <w:rPr>
          <w:sz w:val="24"/>
          <w:szCs w:val="24"/>
        </w:rPr>
      </w:pPr>
      <w:r w:rsidRPr="009A7BB9">
        <w:rPr>
          <w:sz w:val="24"/>
          <w:szCs w:val="24"/>
        </w:rPr>
        <w:t>državnog arhiva i Francuskog kulturnog centra „Arhivski izvori o Prvom svjetskom ratu – 100 godina poslije“;</w:t>
      </w:r>
    </w:p>
    <w:p w:rsidR="009A7BB9" w:rsidRDefault="005442D6" w:rsidP="00747D82">
      <w:pPr>
        <w:pStyle w:val="ListParagraph"/>
        <w:numPr>
          <w:ilvl w:val="0"/>
          <w:numId w:val="32"/>
        </w:numPr>
        <w:jc w:val="both"/>
        <w:rPr>
          <w:sz w:val="24"/>
          <w:szCs w:val="24"/>
        </w:rPr>
      </w:pPr>
      <w:r w:rsidRPr="00743575">
        <w:rPr>
          <w:sz w:val="24"/>
          <w:szCs w:val="24"/>
        </w:rPr>
        <w:t xml:space="preserve">organizacija međunarodne konferencije u suradnji s ICARUS-om „Prvi svjetski rat – </w:t>
      </w:r>
    </w:p>
    <w:p w:rsidR="005442D6" w:rsidRPr="009A7BB9" w:rsidRDefault="005442D6" w:rsidP="009A7BB9">
      <w:pPr>
        <w:jc w:val="both"/>
        <w:rPr>
          <w:sz w:val="24"/>
          <w:szCs w:val="24"/>
        </w:rPr>
      </w:pPr>
      <w:r w:rsidRPr="009A7BB9">
        <w:rPr>
          <w:sz w:val="24"/>
          <w:szCs w:val="24"/>
        </w:rPr>
        <w:t>razmišljanja iza linije fronta“;</w:t>
      </w:r>
    </w:p>
    <w:p w:rsidR="009A7BB9" w:rsidRDefault="005442D6" w:rsidP="00747D82">
      <w:pPr>
        <w:pStyle w:val="ListParagraph"/>
        <w:numPr>
          <w:ilvl w:val="0"/>
          <w:numId w:val="32"/>
        </w:numPr>
        <w:jc w:val="both"/>
        <w:rPr>
          <w:sz w:val="24"/>
          <w:szCs w:val="24"/>
        </w:rPr>
      </w:pPr>
      <w:r w:rsidRPr="00743575">
        <w:rPr>
          <w:sz w:val="24"/>
          <w:szCs w:val="24"/>
        </w:rPr>
        <w:t xml:space="preserve">organizacija Dana Arhiva BiH u Hrvatskom državnom arhivu. Postavka izložbe Ćiro </w:t>
      </w:r>
    </w:p>
    <w:p w:rsidR="005442D6" w:rsidRPr="009A7BB9" w:rsidRDefault="005442D6" w:rsidP="009A7BB9">
      <w:pPr>
        <w:jc w:val="both"/>
        <w:rPr>
          <w:sz w:val="24"/>
          <w:szCs w:val="24"/>
        </w:rPr>
      </w:pPr>
      <w:r w:rsidRPr="009A7BB9">
        <w:rPr>
          <w:sz w:val="24"/>
          <w:szCs w:val="24"/>
        </w:rPr>
        <w:t>Truhelka i promocija izdanja Arhiva BiH (časopis „Građa Arhiva BiH“ i publikacija „Aleksandar Poljanić“);</w:t>
      </w:r>
    </w:p>
    <w:p w:rsidR="009A7BB9" w:rsidRDefault="005442D6" w:rsidP="00747D82">
      <w:pPr>
        <w:pStyle w:val="ListParagraph"/>
        <w:numPr>
          <w:ilvl w:val="0"/>
          <w:numId w:val="32"/>
        </w:numPr>
        <w:jc w:val="both"/>
        <w:rPr>
          <w:sz w:val="24"/>
          <w:szCs w:val="24"/>
        </w:rPr>
      </w:pPr>
      <w:r w:rsidRPr="00743575">
        <w:rPr>
          <w:sz w:val="24"/>
          <w:szCs w:val="24"/>
        </w:rPr>
        <w:t xml:space="preserve">sudjelovanje na seminaru o arhivskoj građi vjerskih institucija održanom u Šibeniku </w:t>
      </w:r>
      <w:r w:rsidR="00743575">
        <w:rPr>
          <w:sz w:val="24"/>
          <w:szCs w:val="24"/>
        </w:rPr>
        <w:t xml:space="preserve">i </w:t>
      </w:r>
    </w:p>
    <w:p w:rsidR="005442D6" w:rsidRPr="009A7BB9" w:rsidRDefault="00743575" w:rsidP="009A7BB9">
      <w:pPr>
        <w:jc w:val="both"/>
        <w:rPr>
          <w:sz w:val="24"/>
          <w:szCs w:val="24"/>
        </w:rPr>
      </w:pPr>
      <w:r w:rsidRPr="009A7BB9">
        <w:rPr>
          <w:sz w:val="24"/>
          <w:szCs w:val="24"/>
        </w:rPr>
        <w:t>postavka izložbe Arhiva BiH</w:t>
      </w:r>
      <w:r w:rsidR="005442D6" w:rsidRPr="009A7BB9">
        <w:rPr>
          <w:sz w:val="24"/>
          <w:szCs w:val="24"/>
        </w:rPr>
        <w:t xml:space="preserve"> i arhiva Franjevačkog samostana Fojnica u Šibeniku;</w:t>
      </w:r>
    </w:p>
    <w:p w:rsidR="009A7BB9" w:rsidRDefault="005442D6" w:rsidP="00747D82">
      <w:pPr>
        <w:pStyle w:val="ListParagraph"/>
        <w:numPr>
          <w:ilvl w:val="0"/>
          <w:numId w:val="32"/>
        </w:numPr>
        <w:jc w:val="both"/>
        <w:rPr>
          <w:sz w:val="24"/>
          <w:szCs w:val="24"/>
        </w:rPr>
      </w:pPr>
      <w:r w:rsidRPr="00743575">
        <w:rPr>
          <w:sz w:val="24"/>
          <w:szCs w:val="24"/>
        </w:rPr>
        <w:t xml:space="preserve">u suradnji s izdavačkom kućom „Industrijska knjiga“ iz Beograda pripremljena je za </w:t>
      </w:r>
    </w:p>
    <w:p w:rsidR="005442D6" w:rsidRPr="009A7BB9" w:rsidRDefault="005442D6" w:rsidP="009A7BB9">
      <w:pPr>
        <w:jc w:val="both"/>
        <w:rPr>
          <w:sz w:val="24"/>
          <w:szCs w:val="24"/>
        </w:rPr>
      </w:pPr>
      <w:r w:rsidRPr="009A7BB9">
        <w:rPr>
          <w:sz w:val="24"/>
          <w:szCs w:val="24"/>
        </w:rPr>
        <w:t>štampu knjiga „Sarajevski atentat“ autora Vojislava Bogičevića (prvo izdanje štampano 1954. godine;</w:t>
      </w:r>
    </w:p>
    <w:p w:rsidR="005442D6" w:rsidRDefault="005442D6" w:rsidP="00747D82">
      <w:pPr>
        <w:pStyle w:val="ListParagraph"/>
        <w:numPr>
          <w:ilvl w:val="0"/>
          <w:numId w:val="32"/>
        </w:numPr>
        <w:jc w:val="both"/>
        <w:rPr>
          <w:sz w:val="24"/>
          <w:szCs w:val="24"/>
        </w:rPr>
      </w:pPr>
      <w:r w:rsidRPr="00743575">
        <w:rPr>
          <w:sz w:val="24"/>
          <w:szCs w:val="24"/>
        </w:rPr>
        <w:t>stručna razmjenu i obilazak Arhiva u Hrvatskoj;</w:t>
      </w:r>
    </w:p>
    <w:p w:rsidR="005442D6" w:rsidRDefault="005442D6" w:rsidP="00747D82">
      <w:pPr>
        <w:pStyle w:val="ListParagraph"/>
        <w:numPr>
          <w:ilvl w:val="0"/>
          <w:numId w:val="32"/>
        </w:numPr>
        <w:jc w:val="both"/>
        <w:rPr>
          <w:sz w:val="24"/>
          <w:szCs w:val="24"/>
        </w:rPr>
      </w:pPr>
      <w:r w:rsidRPr="00743575">
        <w:rPr>
          <w:sz w:val="24"/>
          <w:szCs w:val="24"/>
        </w:rPr>
        <w:t>sudjelovanje na savjetovanju arhivskih radnika u Radencima – Slovenija;</w:t>
      </w:r>
    </w:p>
    <w:p w:rsidR="009A7BB9" w:rsidRDefault="005442D6" w:rsidP="00747D82">
      <w:pPr>
        <w:pStyle w:val="ListParagraph"/>
        <w:numPr>
          <w:ilvl w:val="0"/>
          <w:numId w:val="32"/>
        </w:numPr>
        <w:jc w:val="both"/>
        <w:rPr>
          <w:sz w:val="24"/>
          <w:szCs w:val="24"/>
        </w:rPr>
      </w:pPr>
      <w:r w:rsidRPr="00743575">
        <w:rPr>
          <w:sz w:val="24"/>
          <w:szCs w:val="24"/>
        </w:rPr>
        <w:t xml:space="preserve">u okviru implementacije Sporazuma o sukcesiji arhivske građe i postojećim </w:t>
      </w:r>
    </w:p>
    <w:p w:rsidR="005442D6" w:rsidRPr="009A7BB9" w:rsidRDefault="005442D6" w:rsidP="009A7BB9">
      <w:pPr>
        <w:jc w:val="both"/>
        <w:rPr>
          <w:sz w:val="24"/>
          <w:szCs w:val="24"/>
        </w:rPr>
      </w:pPr>
      <w:r w:rsidRPr="009A7BB9">
        <w:rPr>
          <w:sz w:val="24"/>
          <w:szCs w:val="24"/>
        </w:rPr>
        <w:t>bilateralnim sporazumima o suradnji razvijala se značajna stručna suradnja s Arhivom Jugoslavije, Arhivom Srbije, Diplomatskim i Vojnim arhivom Srbije.</w:t>
      </w:r>
    </w:p>
    <w:p w:rsidR="005442D6" w:rsidRPr="00747D82" w:rsidRDefault="005442D6" w:rsidP="00747D82">
      <w:pPr>
        <w:jc w:val="both"/>
        <w:rPr>
          <w:sz w:val="24"/>
          <w:szCs w:val="24"/>
        </w:rPr>
      </w:pPr>
    </w:p>
    <w:p w:rsidR="009A7BB9" w:rsidRDefault="009A7BB9" w:rsidP="00747D82">
      <w:pPr>
        <w:jc w:val="both"/>
        <w:rPr>
          <w:sz w:val="22"/>
          <w:szCs w:val="22"/>
        </w:rPr>
      </w:pPr>
      <w:r w:rsidRPr="009A7BB9">
        <w:rPr>
          <w:sz w:val="22"/>
          <w:szCs w:val="22"/>
        </w:rPr>
        <w:t xml:space="preserve">EUROPSKE </w:t>
      </w:r>
      <w:r>
        <w:rPr>
          <w:sz w:val="22"/>
          <w:szCs w:val="22"/>
        </w:rPr>
        <w:t xml:space="preserve"> </w:t>
      </w:r>
      <w:r w:rsidRPr="009A7BB9">
        <w:rPr>
          <w:sz w:val="22"/>
          <w:szCs w:val="22"/>
        </w:rPr>
        <w:t>INTEGRACIJE</w:t>
      </w:r>
    </w:p>
    <w:p w:rsidR="009A7BB9" w:rsidRDefault="009A7BB9" w:rsidP="00747D82">
      <w:pPr>
        <w:jc w:val="both"/>
        <w:rPr>
          <w:sz w:val="22"/>
          <w:szCs w:val="22"/>
        </w:rPr>
      </w:pPr>
    </w:p>
    <w:p w:rsidR="005442D6" w:rsidRPr="009A7BB9" w:rsidRDefault="009A7BB9" w:rsidP="00747D82">
      <w:pPr>
        <w:jc w:val="both"/>
        <w:rPr>
          <w:i/>
          <w:sz w:val="22"/>
          <w:szCs w:val="22"/>
        </w:rPr>
      </w:pPr>
      <w:r w:rsidRPr="009A7BB9">
        <w:rPr>
          <w:i/>
          <w:sz w:val="22"/>
          <w:szCs w:val="22"/>
        </w:rPr>
        <w:t>SUKCESIJA ARHIVSKE GRAĐE</w:t>
      </w:r>
    </w:p>
    <w:p w:rsidR="005442D6" w:rsidRPr="00747D82" w:rsidRDefault="005442D6" w:rsidP="00747D82">
      <w:pPr>
        <w:jc w:val="both"/>
        <w:rPr>
          <w:sz w:val="24"/>
          <w:szCs w:val="24"/>
        </w:rPr>
      </w:pPr>
      <w:r w:rsidRPr="00747D82">
        <w:rPr>
          <w:sz w:val="24"/>
          <w:szCs w:val="24"/>
        </w:rPr>
        <w:t>Polazište za rješavanje problema sukcesije su međunarodne konvencije i rezolucije koje su prihvaćene od svih zemalja sukcesora bivše Jugoslavije.</w:t>
      </w:r>
    </w:p>
    <w:p w:rsidR="005442D6" w:rsidRPr="00747D82" w:rsidRDefault="005442D6" w:rsidP="00747D82">
      <w:pPr>
        <w:jc w:val="both"/>
        <w:rPr>
          <w:sz w:val="24"/>
          <w:szCs w:val="24"/>
        </w:rPr>
      </w:pPr>
      <w:r w:rsidRPr="00747D82">
        <w:rPr>
          <w:sz w:val="24"/>
          <w:szCs w:val="24"/>
        </w:rPr>
        <w:t xml:space="preserve">Sve zemlje sljedbenice SFRJ prihvatile su jedinstven stav da arhivi čine zajedničko naslijeđe čovječanstva, bez ikakvog razmatranja njihovog vlasništva, postoji stvarna potreba da se očuvaju. Pod okriljem OHR-a zaključen je i parafiran sporazum </w:t>
      </w:r>
      <w:r w:rsidR="00220271">
        <w:rPr>
          <w:sz w:val="24"/>
          <w:szCs w:val="24"/>
        </w:rPr>
        <w:t xml:space="preserve">o sukcesiji bivše Jugoslavije. </w:t>
      </w:r>
      <w:r w:rsidRPr="00747D82">
        <w:rPr>
          <w:sz w:val="24"/>
          <w:szCs w:val="24"/>
        </w:rPr>
        <w:t>P</w:t>
      </w:r>
      <w:r w:rsidR="009A7BB9">
        <w:rPr>
          <w:sz w:val="24"/>
          <w:szCs w:val="24"/>
        </w:rPr>
        <w:t>osebna pažnja rada Arhiva BiH</w:t>
      </w:r>
      <w:r w:rsidRPr="00747D82">
        <w:rPr>
          <w:sz w:val="24"/>
          <w:szCs w:val="24"/>
        </w:rPr>
        <w:t xml:space="preserve"> posvećena je implementaciji sporazuma o sukcesiji arhivske građe, odnosno Aneksa „D“ sporazuma. </w:t>
      </w:r>
    </w:p>
    <w:p w:rsidR="005442D6" w:rsidRPr="00747D82" w:rsidRDefault="005442D6" w:rsidP="00747D82">
      <w:pPr>
        <w:jc w:val="both"/>
        <w:rPr>
          <w:sz w:val="24"/>
          <w:szCs w:val="24"/>
        </w:rPr>
      </w:pPr>
      <w:r w:rsidRPr="00747D82">
        <w:rPr>
          <w:sz w:val="24"/>
          <w:szCs w:val="24"/>
        </w:rPr>
        <w:t>Tijekom 2014. godine članovi ekspertne radne skupine zajedno sa stručnim suradnicima Arhiva vršili su istraživanja iz arhivskih fondova zajedničke baštine u više navrata. Istraživani su, izdvojeni i kopir</w:t>
      </w:r>
      <w:r w:rsidR="009A7BB9">
        <w:rPr>
          <w:sz w:val="24"/>
          <w:szCs w:val="24"/>
        </w:rPr>
        <w:t>ani dokumenti značajni za BiH</w:t>
      </w:r>
      <w:r w:rsidRPr="00747D82">
        <w:rPr>
          <w:sz w:val="24"/>
          <w:szCs w:val="24"/>
        </w:rPr>
        <w:t xml:space="preserve"> iz sljedećih arhivskih fondova:</w:t>
      </w:r>
    </w:p>
    <w:p w:rsidR="005442D6" w:rsidRPr="009A7BB9" w:rsidRDefault="005442D6" w:rsidP="00F62D7B">
      <w:pPr>
        <w:pStyle w:val="ListParagraph"/>
        <w:numPr>
          <w:ilvl w:val="0"/>
          <w:numId w:val="39"/>
        </w:numPr>
        <w:jc w:val="both"/>
        <w:rPr>
          <w:sz w:val="24"/>
          <w:szCs w:val="24"/>
        </w:rPr>
      </w:pPr>
      <w:r w:rsidRPr="009A7BB9">
        <w:rPr>
          <w:sz w:val="24"/>
          <w:szCs w:val="24"/>
        </w:rPr>
        <w:t>Državni savjet KJ</w:t>
      </w:r>
    </w:p>
    <w:p w:rsidR="005442D6" w:rsidRPr="009A7BB9" w:rsidRDefault="005442D6" w:rsidP="00F62D7B">
      <w:pPr>
        <w:pStyle w:val="ListParagraph"/>
        <w:numPr>
          <w:ilvl w:val="0"/>
          <w:numId w:val="39"/>
        </w:numPr>
        <w:jc w:val="both"/>
        <w:rPr>
          <w:sz w:val="24"/>
          <w:szCs w:val="24"/>
        </w:rPr>
      </w:pPr>
      <w:r w:rsidRPr="009A7BB9">
        <w:rPr>
          <w:sz w:val="24"/>
          <w:szCs w:val="24"/>
        </w:rPr>
        <w:t>Ministarstvo elektroprivrede FNRJ</w:t>
      </w:r>
    </w:p>
    <w:p w:rsidR="005442D6" w:rsidRPr="009A7BB9" w:rsidRDefault="005442D6" w:rsidP="00F62D7B">
      <w:pPr>
        <w:pStyle w:val="ListParagraph"/>
        <w:numPr>
          <w:ilvl w:val="0"/>
          <w:numId w:val="39"/>
        </w:numPr>
        <w:jc w:val="both"/>
        <w:rPr>
          <w:sz w:val="24"/>
          <w:szCs w:val="24"/>
        </w:rPr>
      </w:pPr>
      <w:r w:rsidRPr="009A7BB9">
        <w:rPr>
          <w:sz w:val="24"/>
          <w:szCs w:val="24"/>
        </w:rPr>
        <w:t>Ministarstvo željeznica FNRJ</w:t>
      </w:r>
    </w:p>
    <w:p w:rsidR="005442D6" w:rsidRPr="009A7BB9" w:rsidRDefault="005442D6" w:rsidP="00F62D7B">
      <w:pPr>
        <w:pStyle w:val="ListParagraph"/>
        <w:numPr>
          <w:ilvl w:val="0"/>
          <w:numId w:val="39"/>
        </w:numPr>
        <w:jc w:val="both"/>
        <w:rPr>
          <w:sz w:val="24"/>
          <w:szCs w:val="24"/>
        </w:rPr>
      </w:pPr>
      <w:r w:rsidRPr="009A7BB9">
        <w:rPr>
          <w:sz w:val="24"/>
          <w:szCs w:val="24"/>
        </w:rPr>
        <w:t>Ministarstvo teške industrije FNRJ</w:t>
      </w:r>
    </w:p>
    <w:p w:rsidR="005442D6" w:rsidRPr="009A7BB9" w:rsidRDefault="005442D6" w:rsidP="00F62D7B">
      <w:pPr>
        <w:pStyle w:val="ListParagraph"/>
        <w:numPr>
          <w:ilvl w:val="0"/>
          <w:numId w:val="39"/>
        </w:numPr>
        <w:jc w:val="both"/>
        <w:rPr>
          <w:sz w:val="24"/>
          <w:szCs w:val="24"/>
        </w:rPr>
      </w:pPr>
      <w:r w:rsidRPr="009A7BB9">
        <w:rPr>
          <w:sz w:val="24"/>
          <w:szCs w:val="24"/>
        </w:rPr>
        <w:t>Ministarstvo rudarstva FNRJ</w:t>
      </w:r>
    </w:p>
    <w:p w:rsidR="005442D6" w:rsidRPr="009A7BB9" w:rsidRDefault="005442D6" w:rsidP="00F62D7B">
      <w:pPr>
        <w:pStyle w:val="ListParagraph"/>
        <w:numPr>
          <w:ilvl w:val="0"/>
          <w:numId w:val="39"/>
        </w:numPr>
        <w:jc w:val="both"/>
        <w:rPr>
          <w:sz w:val="24"/>
          <w:szCs w:val="24"/>
        </w:rPr>
      </w:pPr>
      <w:r w:rsidRPr="009A7BB9">
        <w:rPr>
          <w:sz w:val="24"/>
          <w:szCs w:val="24"/>
        </w:rPr>
        <w:t>Ministarstvo industrije FNRJ</w:t>
      </w:r>
    </w:p>
    <w:p w:rsidR="005442D6" w:rsidRPr="009A7BB9" w:rsidRDefault="005442D6" w:rsidP="00F62D7B">
      <w:pPr>
        <w:pStyle w:val="ListParagraph"/>
        <w:numPr>
          <w:ilvl w:val="0"/>
          <w:numId w:val="39"/>
        </w:numPr>
        <w:jc w:val="both"/>
        <w:rPr>
          <w:sz w:val="24"/>
          <w:szCs w:val="24"/>
        </w:rPr>
      </w:pPr>
      <w:r w:rsidRPr="009A7BB9">
        <w:rPr>
          <w:sz w:val="24"/>
          <w:szCs w:val="24"/>
        </w:rPr>
        <w:t>Ministarstvo rada FNRJ</w:t>
      </w:r>
    </w:p>
    <w:p w:rsidR="005442D6" w:rsidRPr="009A7BB9" w:rsidRDefault="005442D6" w:rsidP="00F62D7B">
      <w:pPr>
        <w:pStyle w:val="ListParagraph"/>
        <w:numPr>
          <w:ilvl w:val="0"/>
          <w:numId w:val="39"/>
        </w:numPr>
        <w:jc w:val="both"/>
        <w:rPr>
          <w:sz w:val="24"/>
          <w:szCs w:val="24"/>
        </w:rPr>
      </w:pPr>
      <w:r w:rsidRPr="009A7BB9">
        <w:rPr>
          <w:sz w:val="24"/>
          <w:szCs w:val="24"/>
        </w:rPr>
        <w:t>Generalna direkcija državnih željeznica – Direkcija Sarajevo</w:t>
      </w:r>
    </w:p>
    <w:p w:rsidR="005442D6" w:rsidRPr="009A7BB9" w:rsidRDefault="005442D6" w:rsidP="00F62D7B">
      <w:pPr>
        <w:pStyle w:val="ListParagraph"/>
        <w:numPr>
          <w:ilvl w:val="0"/>
          <w:numId w:val="39"/>
        </w:numPr>
        <w:jc w:val="both"/>
        <w:rPr>
          <w:sz w:val="24"/>
          <w:szCs w:val="24"/>
        </w:rPr>
      </w:pPr>
      <w:r w:rsidRPr="009A7BB9">
        <w:rPr>
          <w:sz w:val="24"/>
          <w:szCs w:val="24"/>
        </w:rPr>
        <w:t>Željezničko građevinsko poduzeće br. 2 – Bihać</w:t>
      </w:r>
    </w:p>
    <w:p w:rsidR="005442D6" w:rsidRPr="009A7BB9" w:rsidRDefault="005442D6" w:rsidP="00F62D7B">
      <w:pPr>
        <w:pStyle w:val="ListParagraph"/>
        <w:numPr>
          <w:ilvl w:val="0"/>
          <w:numId w:val="39"/>
        </w:numPr>
        <w:jc w:val="both"/>
        <w:rPr>
          <w:sz w:val="24"/>
          <w:szCs w:val="24"/>
        </w:rPr>
      </w:pPr>
      <w:r w:rsidRPr="009A7BB9">
        <w:rPr>
          <w:sz w:val="24"/>
          <w:szCs w:val="24"/>
        </w:rPr>
        <w:t>Generalne direkcije</w:t>
      </w:r>
    </w:p>
    <w:p w:rsidR="005442D6" w:rsidRDefault="005442D6" w:rsidP="00F62D7B">
      <w:pPr>
        <w:pStyle w:val="ListParagraph"/>
        <w:numPr>
          <w:ilvl w:val="0"/>
          <w:numId w:val="39"/>
        </w:numPr>
        <w:jc w:val="both"/>
        <w:rPr>
          <w:sz w:val="24"/>
          <w:szCs w:val="24"/>
        </w:rPr>
      </w:pPr>
      <w:r w:rsidRPr="009A7BB9">
        <w:rPr>
          <w:sz w:val="24"/>
          <w:szCs w:val="24"/>
        </w:rPr>
        <w:t>Jugoslovenski dobrovoljci u španjolskom građanskom ratu</w:t>
      </w:r>
    </w:p>
    <w:p w:rsidR="005442D6" w:rsidRPr="009A7BB9" w:rsidRDefault="005442D6" w:rsidP="00F62D7B">
      <w:pPr>
        <w:pStyle w:val="ListParagraph"/>
        <w:numPr>
          <w:ilvl w:val="0"/>
          <w:numId w:val="39"/>
        </w:numPr>
        <w:jc w:val="both"/>
        <w:rPr>
          <w:sz w:val="24"/>
          <w:szCs w:val="24"/>
        </w:rPr>
      </w:pPr>
      <w:r w:rsidRPr="009A7BB9">
        <w:rPr>
          <w:sz w:val="24"/>
          <w:szCs w:val="24"/>
        </w:rPr>
        <w:t>Agrarna reforma i kolonizacija - izdvojena je arhivska</w:t>
      </w:r>
      <w:r w:rsidR="009A7BB9">
        <w:rPr>
          <w:sz w:val="24"/>
          <w:szCs w:val="24"/>
        </w:rPr>
        <w:t xml:space="preserve"> građa koja je značajna za BiH</w:t>
      </w:r>
      <w:r w:rsidRPr="009A7BB9">
        <w:rPr>
          <w:sz w:val="24"/>
          <w:szCs w:val="24"/>
        </w:rPr>
        <w:t>, različite oblasti djelatnosti i za koju postoji interes određenih subjekata:</w:t>
      </w:r>
    </w:p>
    <w:p w:rsidR="005442D6" w:rsidRDefault="005442D6" w:rsidP="009A7BB9">
      <w:pPr>
        <w:pStyle w:val="ListParagraph"/>
        <w:numPr>
          <w:ilvl w:val="0"/>
          <w:numId w:val="32"/>
        </w:numPr>
        <w:jc w:val="both"/>
        <w:rPr>
          <w:sz w:val="24"/>
          <w:szCs w:val="24"/>
        </w:rPr>
      </w:pPr>
      <w:r w:rsidRPr="009A7BB9">
        <w:rPr>
          <w:sz w:val="24"/>
          <w:szCs w:val="24"/>
        </w:rPr>
        <w:t>izgradnja gospodarskih i industrijskih objekata;</w:t>
      </w:r>
    </w:p>
    <w:p w:rsidR="005442D6" w:rsidRDefault="005442D6" w:rsidP="00747D82">
      <w:pPr>
        <w:pStyle w:val="ListParagraph"/>
        <w:numPr>
          <w:ilvl w:val="0"/>
          <w:numId w:val="32"/>
        </w:numPr>
        <w:jc w:val="both"/>
        <w:rPr>
          <w:sz w:val="24"/>
          <w:szCs w:val="24"/>
        </w:rPr>
      </w:pPr>
      <w:r w:rsidRPr="009A7BB9">
        <w:rPr>
          <w:sz w:val="24"/>
          <w:szCs w:val="24"/>
        </w:rPr>
        <w:t>izgradnja infrastrukture;</w:t>
      </w:r>
    </w:p>
    <w:p w:rsidR="005442D6" w:rsidRDefault="005442D6" w:rsidP="00747D82">
      <w:pPr>
        <w:pStyle w:val="ListParagraph"/>
        <w:numPr>
          <w:ilvl w:val="0"/>
          <w:numId w:val="32"/>
        </w:numPr>
        <w:jc w:val="both"/>
        <w:rPr>
          <w:sz w:val="24"/>
          <w:szCs w:val="24"/>
        </w:rPr>
      </w:pPr>
      <w:r w:rsidRPr="009A7BB9">
        <w:rPr>
          <w:sz w:val="24"/>
          <w:szCs w:val="24"/>
        </w:rPr>
        <w:t>planovi kapitalne izgradnje, proizvodnje, raspodjele;</w:t>
      </w:r>
    </w:p>
    <w:p w:rsidR="005442D6" w:rsidRDefault="005442D6" w:rsidP="00747D82">
      <w:pPr>
        <w:pStyle w:val="ListParagraph"/>
        <w:numPr>
          <w:ilvl w:val="0"/>
          <w:numId w:val="32"/>
        </w:numPr>
        <w:jc w:val="both"/>
        <w:rPr>
          <w:sz w:val="24"/>
          <w:szCs w:val="24"/>
        </w:rPr>
      </w:pPr>
      <w:r w:rsidRPr="009A7BB9">
        <w:rPr>
          <w:sz w:val="24"/>
          <w:szCs w:val="24"/>
        </w:rPr>
        <w:t>prijenos prava vlasništva s nacionaliziranih poduzeća na državna;</w:t>
      </w:r>
    </w:p>
    <w:p w:rsidR="005442D6" w:rsidRDefault="005442D6" w:rsidP="00747D82">
      <w:pPr>
        <w:pStyle w:val="ListParagraph"/>
        <w:numPr>
          <w:ilvl w:val="0"/>
          <w:numId w:val="32"/>
        </w:numPr>
        <w:jc w:val="both"/>
        <w:rPr>
          <w:sz w:val="24"/>
          <w:szCs w:val="24"/>
        </w:rPr>
      </w:pPr>
      <w:r w:rsidRPr="009A7BB9">
        <w:rPr>
          <w:sz w:val="24"/>
          <w:szCs w:val="24"/>
        </w:rPr>
        <w:t>rješenja o građenju i proizvodnji;</w:t>
      </w:r>
    </w:p>
    <w:p w:rsidR="005442D6" w:rsidRPr="009A7BB9" w:rsidRDefault="005442D6" w:rsidP="00747D82">
      <w:pPr>
        <w:pStyle w:val="ListParagraph"/>
        <w:numPr>
          <w:ilvl w:val="0"/>
          <w:numId w:val="32"/>
        </w:numPr>
        <w:jc w:val="both"/>
        <w:rPr>
          <w:sz w:val="24"/>
          <w:szCs w:val="24"/>
        </w:rPr>
      </w:pPr>
      <w:r w:rsidRPr="009A7BB9">
        <w:rPr>
          <w:sz w:val="24"/>
          <w:szCs w:val="24"/>
        </w:rPr>
        <w:t>ratne štete i dr.</w:t>
      </w:r>
    </w:p>
    <w:p w:rsidR="005442D6" w:rsidRPr="00747D82" w:rsidRDefault="005442D6" w:rsidP="00747D82">
      <w:pPr>
        <w:jc w:val="both"/>
        <w:rPr>
          <w:sz w:val="24"/>
          <w:szCs w:val="24"/>
        </w:rPr>
      </w:pPr>
      <w:r w:rsidRPr="00747D82">
        <w:rPr>
          <w:sz w:val="24"/>
          <w:szCs w:val="24"/>
        </w:rPr>
        <w:t>Ukupno je izdvojeno, kopirano i preuzeto 11.777 dokumenata.</w:t>
      </w:r>
    </w:p>
    <w:p w:rsidR="005442D6" w:rsidRPr="00747D82" w:rsidRDefault="005442D6" w:rsidP="00747D82">
      <w:pPr>
        <w:jc w:val="both"/>
        <w:rPr>
          <w:sz w:val="24"/>
          <w:szCs w:val="24"/>
        </w:rPr>
      </w:pPr>
    </w:p>
    <w:p w:rsidR="005442D6" w:rsidRPr="009A7BB9" w:rsidRDefault="009A7BB9" w:rsidP="009A7BB9">
      <w:pPr>
        <w:rPr>
          <w:sz w:val="22"/>
          <w:szCs w:val="22"/>
        </w:rPr>
      </w:pPr>
      <w:r w:rsidRPr="009A7BB9">
        <w:rPr>
          <w:sz w:val="22"/>
          <w:szCs w:val="22"/>
        </w:rPr>
        <w:t>PLANIRANI</w:t>
      </w:r>
      <w:r>
        <w:rPr>
          <w:sz w:val="22"/>
          <w:szCs w:val="22"/>
        </w:rPr>
        <w:t xml:space="preserve"> </w:t>
      </w:r>
      <w:r w:rsidRPr="009A7BB9">
        <w:rPr>
          <w:sz w:val="22"/>
          <w:szCs w:val="22"/>
        </w:rPr>
        <w:t xml:space="preserve"> I </w:t>
      </w:r>
      <w:r>
        <w:rPr>
          <w:sz w:val="22"/>
          <w:szCs w:val="22"/>
        </w:rPr>
        <w:t xml:space="preserve"> </w:t>
      </w:r>
      <w:r w:rsidRPr="009A7BB9">
        <w:rPr>
          <w:sz w:val="22"/>
          <w:szCs w:val="22"/>
        </w:rPr>
        <w:t>REALIZIRANI</w:t>
      </w:r>
      <w:r>
        <w:rPr>
          <w:sz w:val="22"/>
          <w:szCs w:val="22"/>
        </w:rPr>
        <w:t xml:space="preserve"> </w:t>
      </w:r>
      <w:r w:rsidRPr="009A7BB9">
        <w:rPr>
          <w:sz w:val="22"/>
          <w:szCs w:val="22"/>
        </w:rPr>
        <w:t xml:space="preserve"> PROGRAMSKI</w:t>
      </w:r>
      <w:r>
        <w:rPr>
          <w:sz w:val="22"/>
          <w:szCs w:val="22"/>
        </w:rPr>
        <w:t xml:space="preserve"> </w:t>
      </w:r>
      <w:r w:rsidRPr="009A7BB9">
        <w:rPr>
          <w:sz w:val="22"/>
          <w:szCs w:val="22"/>
        </w:rPr>
        <w:t xml:space="preserve"> ZADACI</w:t>
      </w:r>
    </w:p>
    <w:p w:rsidR="005442D6" w:rsidRPr="00747D82" w:rsidRDefault="005442D6" w:rsidP="00747D82">
      <w:pPr>
        <w:jc w:val="both"/>
        <w:rPr>
          <w:sz w:val="24"/>
          <w:szCs w:val="24"/>
        </w:rPr>
      </w:pPr>
    </w:p>
    <w:p w:rsidR="005442D6" w:rsidRPr="00747D82" w:rsidRDefault="005442D6" w:rsidP="00747D82">
      <w:pPr>
        <w:jc w:val="both"/>
        <w:rPr>
          <w:sz w:val="24"/>
          <w:szCs w:val="24"/>
        </w:rPr>
      </w:pPr>
      <w:r w:rsidRPr="00747D82">
        <w:rPr>
          <w:sz w:val="24"/>
          <w:szCs w:val="24"/>
        </w:rPr>
        <w:t>Izvršen je kontrolni pregled stanja zaštite arhivske građe kod 131 stvaratelja. Sačinjeni su zapisnici u kojima je konstatirano stanje i naloženo poduzimanje određenih mjera. Na zahtjev 37 stvaratelja izvršen je uvid u izdvojenu bezvrijednu registraturnu građu koja se predlaže za uništenje i izdano rješenje o uništenju.</w:t>
      </w:r>
    </w:p>
    <w:p w:rsidR="005442D6" w:rsidRPr="00747D82" w:rsidRDefault="005442D6" w:rsidP="00747D82">
      <w:pPr>
        <w:jc w:val="both"/>
        <w:rPr>
          <w:sz w:val="24"/>
          <w:szCs w:val="24"/>
        </w:rPr>
      </w:pPr>
      <w:r w:rsidRPr="00747D82">
        <w:rPr>
          <w:sz w:val="24"/>
          <w:szCs w:val="24"/>
        </w:rPr>
        <w:t>Listu kategorija registraturne građe s rokovima čuvanja dostavila su 22 stvaratelja. Na 15 listi je dana suglasnost, a 7 listi je vraćeno na doradu, uz uputu što treba popraviti.</w:t>
      </w:r>
    </w:p>
    <w:p w:rsidR="005442D6" w:rsidRPr="00747D82" w:rsidRDefault="005442D6" w:rsidP="00747D82">
      <w:pPr>
        <w:jc w:val="both"/>
        <w:rPr>
          <w:sz w:val="24"/>
          <w:szCs w:val="24"/>
        </w:rPr>
      </w:pPr>
      <w:r w:rsidRPr="00747D82">
        <w:rPr>
          <w:sz w:val="24"/>
          <w:szCs w:val="24"/>
        </w:rPr>
        <w:t xml:space="preserve">Arhiv je primio 48 arhivskih knjiga koje su osnovna evidencija o arhivskoj građi, od čega je 10 knjiga vraćeno stvarateljima na ispravke uočenih nedostataka. </w:t>
      </w:r>
    </w:p>
    <w:p w:rsidR="005442D6" w:rsidRPr="00747D82" w:rsidRDefault="005442D6" w:rsidP="00747D82">
      <w:pPr>
        <w:jc w:val="both"/>
        <w:rPr>
          <w:sz w:val="24"/>
          <w:szCs w:val="24"/>
        </w:rPr>
      </w:pPr>
      <w:r w:rsidRPr="00747D82">
        <w:rPr>
          <w:sz w:val="24"/>
          <w:szCs w:val="24"/>
        </w:rPr>
        <w:t>Za 17 stvaratelja arhivske građe sačinjena su upute za procedure zaštite arhivske građe a najviše za arhivsku građu koja je bila poplavljena. Kontinuirano je vođena pismena, telefonska i</w:t>
      </w:r>
      <w:r w:rsidR="009A7BB9">
        <w:rPr>
          <w:sz w:val="24"/>
          <w:szCs w:val="24"/>
        </w:rPr>
        <w:t xml:space="preserve"> </w:t>
      </w:r>
      <w:r w:rsidRPr="00747D82">
        <w:rPr>
          <w:sz w:val="24"/>
          <w:szCs w:val="24"/>
        </w:rPr>
        <w:t>e-mail korespondencija sa stvarateljima arhivske građe.</w:t>
      </w:r>
    </w:p>
    <w:p w:rsidR="005442D6" w:rsidRPr="00747D82" w:rsidRDefault="005442D6" w:rsidP="00747D82">
      <w:pPr>
        <w:jc w:val="both"/>
        <w:rPr>
          <w:sz w:val="24"/>
          <w:szCs w:val="24"/>
        </w:rPr>
      </w:pPr>
      <w:r w:rsidRPr="00747D82">
        <w:rPr>
          <w:sz w:val="24"/>
          <w:szCs w:val="24"/>
        </w:rPr>
        <w:t>Preuzeta je arhivska građa Republičkog javnog tužiteljstva (1992. – 1995.) i osobni fond Raifa Dizdarevića, list „Oslobođenje“ (2008. – 2013.).</w:t>
      </w:r>
    </w:p>
    <w:p w:rsidR="005442D6" w:rsidRPr="00747D82" w:rsidRDefault="005442D6" w:rsidP="00747D82">
      <w:pPr>
        <w:jc w:val="both"/>
        <w:rPr>
          <w:sz w:val="24"/>
          <w:szCs w:val="24"/>
        </w:rPr>
      </w:pPr>
      <w:r w:rsidRPr="00747D82">
        <w:rPr>
          <w:sz w:val="24"/>
          <w:szCs w:val="24"/>
        </w:rPr>
        <w:t xml:space="preserve">Dane su određene stručne primjedbe na Odluku o načinu vršenja uredskog poslovanja. </w:t>
      </w:r>
    </w:p>
    <w:p w:rsidR="005442D6" w:rsidRPr="00747D82" w:rsidRDefault="005442D6" w:rsidP="00747D82">
      <w:pPr>
        <w:jc w:val="both"/>
        <w:rPr>
          <w:sz w:val="24"/>
          <w:szCs w:val="24"/>
        </w:rPr>
      </w:pPr>
      <w:r w:rsidRPr="00747D82">
        <w:rPr>
          <w:sz w:val="24"/>
          <w:szCs w:val="24"/>
        </w:rPr>
        <w:t>Osnovna i najvažnija aktivnost na polju zaštite arhivske građe u arhivu bila je spašavanje arhivske građe nastradale u požaru od 7. veljače 2014. godine.</w:t>
      </w:r>
    </w:p>
    <w:p w:rsidR="005442D6" w:rsidRPr="00747D82" w:rsidRDefault="005442D6" w:rsidP="00747D82">
      <w:pPr>
        <w:jc w:val="both"/>
        <w:rPr>
          <w:sz w:val="24"/>
          <w:szCs w:val="24"/>
        </w:rPr>
      </w:pPr>
      <w:r w:rsidRPr="00747D82">
        <w:rPr>
          <w:sz w:val="24"/>
          <w:szCs w:val="24"/>
        </w:rPr>
        <w:t xml:space="preserve">Vršena je evakuacija građe iz zapaljenih spremišta, njeno odlaganje, sušenje, čišćenje, prepakiranje i sređivanje. Evakuirano je preko 30.000 arhivskih kutija. </w:t>
      </w:r>
    </w:p>
    <w:p w:rsidR="005442D6" w:rsidRPr="00747D82" w:rsidRDefault="005442D6" w:rsidP="00747D82">
      <w:pPr>
        <w:jc w:val="both"/>
        <w:rPr>
          <w:sz w:val="24"/>
          <w:szCs w:val="24"/>
        </w:rPr>
      </w:pPr>
      <w:r w:rsidRPr="00747D82">
        <w:rPr>
          <w:sz w:val="24"/>
          <w:szCs w:val="24"/>
        </w:rPr>
        <w:t>Do kraja 2014. godine uspjeli smo dostupnim nam metodama izliječiti (spasiti), upakirati i obilježiti 300 kutija arhivske građe, odnosno 150.000 dokumenata.</w:t>
      </w:r>
    </w:p>
    <w:p w:rsidR="005442D6" w:rsidRPr="00747D82" w:rsidRDefault="005442D6" w:rsidP="00747D82">
      <w:pPr>
        <w:jc w:val="both"/>
        <w:rPr>
          <w:sz w:val="24"/>
          <w:szCs w:val="24"/>
        </w:rPr>
      </w:pPr>
      <w:r w:rsidRPr="00747D82">
        <w:rPr>
          <w:sz w:val="24"/>
          <w:szCs w:val="24"/>
        </w:rPr>
        <w:t>Tijekom godine rađeno je na izradi analitičkih inventara:</w:t>
      </w:r>
    </w:p>
    <w:p w:rsidR="005442D6" w:rsidRPr="009A7BB9" w:rsidRDefault="005442D6" w:rsidP="00F62D7B">
      <w:pPr>
        <w:pStyle w:val="ListParagraph"/>
        <w:numPr>
          <w:ilvl w:val="0"/>
          <w:numId w:val="40"/>
        </w:numPr>
        <w:jc w:val="both"/>
        <w:rPr>
          <w:sz w:val="24"/>
          <w:szCs w:val="24"/>
        </w:rPr>
      </w:pPr>
      <w:r w:rsidRPr="009A7BB9">
        <w:rPr>
          <w:sz w:val="24"/>
          <w:szCs w:val="24"/>
        </w:rPr>
        <w:t>Zemaljska vlada za BiH (1878. – 1918.)</w:t>
      </w:r>
    </w:p>
    <w:p w:rsidR="005442D6" w:rsidRPr="009A7BB9" w:rsidRDefault="005442D6" w:rsidP="00F62D7B">
      <w:pPr>
        <w:pStyle w:val="ListParagraph"/>
        <w:numPr>
          <w:ilvl w:val="0"/>
          <w:numId w:val="40"/>
        </w:numPr>
        <w:jc w:val="both"/>
        <w:rPr>
          <w:sz w:val="24"/>
          <w:szCs w:val="24"/>
        </w:rPr>
      </w:pPr>
      <w:r w:rsidRPr="009A7BB9">
        <w:rPr>
          <w:sz w:val="24"/>
          <w:szCs w:val="24"/>
        </w:rPr>
        <w:t>Zajedničko ministarstvo financija – odjeljenje za BiH (1878. – 1918.)</w:t>
      </w:r>
    </w:p>
    <w:p w:rsidR="005442D6" w:rsidRPr="009A7BB9" w:rsidRDefault="005442D6" w:rsidP="00F62D7B">
      <w:pPr>
        <w:pStyle w:val="ListParagraph"/>
        <w:numPr>
          <w:ilvl w:val="0"/>
          <w:numId w:val="40"/>
        </w:numPr>
        <w:jc w:val="both"/>
        <w:rPr>
          <w:sz w:val="24"/>
          <w:szCs w:val="24"/>
        </w:rPr>
      </w:pPr>
      <w:r w:rsidRPr="009A7BB9">
        <w:rPr>
          <w:sz w:val="24"/>
          <w:szCs w:val="24"/>
        </w:rPr>
        <w:t>Sabor BiH (1878. – 1918.)</w:t>
      </w:r>
    </w:p>
    <w:p w:rsidR="005442D6" w:rsidRPr="009A7BB9" w:rsidRDefault="005442D6" w:rsidP="00F62D7B">
      <w:pPr>
        <w:pStyle w:val="ListParagraph"/>
        <w:numPr>
          <w:ilvl w:val="0"/>
          <w:numId w:val="40"/>
        </w:numPr>
        <w:jc w:val="both"/>
        <w:rPr>
          <w:sz w:val="24"/>
          <w:szCs w:val="24"/>
        </w:rPr>
      </w:pPr>
      <w:r w:rsidRPr="009A7BB9">
        <w:rPr>
          <w:sz w:val="24"/>
          <w:szCs w:val="24"/>
        </w:rPr>
        <w:t>Savjet za prosvjetu, kulturu i znanost NRBiH (1951. – 1956.)</w:t>
      </w:r>
    </w:p>
    <w:p w:rsidR="005442D6" w:rsidRPr="009A7BB9" w:rsidRDefault="005442D6" w:rsidP="00F62D7B">
      <w:pPr>
        <w:pStyle w:val="ListParagraph"/>
        <w:numPr>
          <w:ilvl w:val="0"/>
          <w:numId w:val="40"/>
        </w:numPr>
        <w:jc w:val="both"/>
        <w:rPr>
          <w:sz w:val="24"/>
          <w:szCs w:val="24"/>
        </w:rPr>
      </w:pPr>
      <w:r w:rsidRPr="009A7BB9">
        <w:rPr>
          <w:sz w:val="24"/>
          <w:szCs w:val="24"/>
        </w:rPr>
        <w:t>Komisija za vjerska pitanja SRBiH</w:t>
      </w:r>
    </w:p>
    <w:p w:rsidR="005442D6" w:rsidRPr="009A7BB9" w:rsidRDefault="005442D6" w:rsidP="00F62D7B">
      <w:pPr>
        <w:pStyle w:val="ListParagraph"/>
        <w:numPr>
          <w:ilvl w:val="0"/>
          <w:numId w:val="40"/>
        </w:numPr>
        <w:jc w:val="both"/>
        <w:rPr>
          <w:sz w:val="24"/>
          <w:szCs w:val="24"/>
        </w:rPr>
      </w:pPr>
      <w:r w:rsidRPr="009A7BB9">
        <w:rPr>
          <w:sz w:val="24"/>
          <w:szCs w:val="24"/>
        </w:rPr>
        <w:t>Mikrofilmovane arhivske građe fonda Ustaška nadzorna služba UNS-a.</w:t>
      </w:r>
    </w:p>
    <w:p w:rsidR="005442D6" w:rsidRPr="00747D82" w:rsidRDefault="005442D6" w:rsidP="00747D82">
      <w:pPr>
        <w:jc w:val="both"/>
        <w:rPr>
          <w:sz w:val="24"/>
          <w:szCs w:val="24"/>
        </w:rPr>
      </w:pPr>
      <w:r w:rsidRPr="00747D82">
        <w:rPr>
          <w:sz w:val="24"/>
          <w:szCs w:val="24"/>
        </w:rPr>
        <w:t>Sređivana je i obrađivana arhivska građa fondova:</w:t>
      </w:r>
    </w:p>
    <w:p w:rsidR="005442D6" w:rsidRPr="009A7BB9" w:rsidRDefault="005442D6" w:rsidP="00F62D7B">
      <w:pPr>
        <w:pStyle w:val="ListParagraph"/>
        <w:numPr>
          <w:ilvl w:val="0"/>
          <w:numId w:val="41"/>
        </w:numPr>
        <w:jc w:val="both"/>
        <w:rPr>
          <w:sz w:val="24"/>
          <w:szCs w:val="24"/>
        </w:rPr>
      </w:pPr>
      <w:r w:rsidRPr="009A7BB9">
        <w:rPr>
          <w:sz w:val="24"/>
          <w:szCs w:val="24"/>
        </w:rPr>
        <w:t>Željeznice NDH</w:t>
      </w:r>
    </w:p>
    <w:p w:rsidR="005442D6" w:rsidRPr="009A7BB9" w:rsidRDefault="005442D6" w:rsidP="00F62D7B">
      <w:pPr>
        <w:pStyle w:val="ListParagraph"/>
        <w:numPr>
          <w:ilvl w:val="0"/>
          <w:numId w:val="41"/>
        </w:numPr>
        <w:jc w:val="both"/>
        <w:rPr>
          <w:sz w:val="24"/>
          <w:szCs w:val="24"/>
        </w:rPr>
      </w:pPr>
      <w:r w:rsidRPr="009A7BB9">
        <w:rPr>
          <w:sz w:val="24"/>
          <w:szCs w:val="24"/>
        </w:rPr>
        <w:t>II. odjeljenje KBUDB</w:t>
      </w:r>
    </w:p>
    <w:p w:rsidR="005442D6" w:rsidRPr="009A7BB9" w:rsidRDefault="005442D6" w:rsidP="00F62D7B">
      <w:pPr>
        <w:pStyle w:val="ListParagraph"/>
        <w:numPr>
          <w:ilvl w:val="0"/>
          <w:numId w:val="41"/>
        </w:numPr>
        <w:jc w:val="both"/>
        <w:rPr>
          <w:sz w:val="24"/>
          <w:szCs w:val="24"/>
        </w:rPr>
      </w:pPr>
      <w:r w:rsidRPr="009A7BB9">
        <w:rPr>
          <w:sz w:val="24"/>
          <w:szCs w:val="24"/>
        </w:rPr>
        <w:t>Vrhovni sud BiH</w:t>
      </w:r>
    </w:p>
    <w:p w:rsidR="005442D6" w:rsidRPr="009A7BB9" w:rsidRDefault="005442D6" w:rsidP="00F62D7B">
      <w:pPr>
        <w:pStyle w:val="ListParagraph"/>
        <w:numPr>
          <w:ilvl w:val="0"/>
          <w:numId w:val="41"/>
        </w:numPr>
        <w:jc w:val="both"/>
        <w:rPr>
          <w:sz w:val="24"/>
          <w:szCs w:val="24"/>
        </w:rPr>
      </w:pPr>
      <w:r w:rsidRPr="009A7BB9">
        <w:rPr>
          <w:sz w:val="24"/>
          <w:szCs w:val="24"/>
        </w:rPr>
        <w:t>Zbirke pečata, štambilja i žigova</w:t>
      </w:r>
    </w:p>
    <w:p w:rsidR="005442D6" w:rsidRPr="009A7BB9" w:rsidRDefault="005442D6" w:rsidP="00F62D7B">
      <w:pPr>
        <w:pStyle w:val="ListParagraph"/>
        <w:numPr>
          <w:ilvl w:val="0"/>
          <w:numId w:val="41"/>
        </w:numPr>
        <w:jc w:val="both"/>
        <w:rPr>
          <w:sz w:val="24"/>
          <w:szCs w:val="24"/>
        </w:rPr>
      </w:pPr>
      <w:r w:rsidRPr="009A7BB9">
        <w:rPr>
          <w:sz w:val="24"/>
          <w:szCs w:val="24"/>
        </w:rPr>
        <w:t>Komisije za vjerska pitanja</w:t>
      </w:r>
    </w:p>
    <w:p w:rsidR="005442D6" w:rsidRPr="009A7BB9" w:rsidRDefault="005442D6" w:rsidP="00F62D7B">
      <w:pPr>
        <w:pStyle w:val="ListParagraph"/>
        <w:numPr>
          <w:ilvl w:val="0"/>
          <w:numId w:val="41"/>
        </w:numPr>
        <w:jc w:val="both"/>
        <w:rPr>
          <w:sz w:val="24"/>
          <w:szCs w:val="24"/>
        </w:rPr>
      </w:pPr>
      <w:r w:rsidRPr="009A7BB9">
        <w:rPr>
          <w:sz w:val="24"/>
          <w:szCs w:val="24"/>
        </w:rPr>
        <w:t>Pravosudna dosjea državnih službenika</w:t>
      </w:r>
    </w:p>
    <w:p w:rsidR="005442D6" w:rsidRPr="009A7BB9" w:rsidRDefault="005442D6" w:rsidP="00F62D7B">
      <w:pPr>
        <w:pStyle w:val="ListParagraph"/>
        <w:numPr>
          <w:ilvl w:val="0"/>
          <w:numId w:val="41"/>
        </w:numPr>
        <w:jc w:val="both"/>
        <w:rPr>
          <w:sz w:val="24"/>
          <w:szCs w:val="24"/>
        </w:rPr>
      </w:pPr>
      <w:r w:rsidRPr="009A7BB9">
        <w:rPr>
          <w:sz w:val="24"/>
          <w:szCs w:val="24"/>
        </w:rPr>
        <w:t>Zemaljska vlada (1911. – 1914.)</w:t>
      </w:r>
    </w:p>
    <w:p w:rsidR="005442D6" w:rsidRPr="009A7BB9" w:rsidRDefault="005442D6" w:rsidP="00F62D7B">
      <w:pPr>
        <w:pStyle w:val="ListParagraph"/>
        <w:numPr>
          <w:ilvl w:val="0"/>
          <w:numId w:val="41"/>
        </w:numPr>
        <w:jc w:val="both"/>
        <w:rPr>
          <w:sz w:val="24"/>
          <w:szCs w:val="24"/>
        </w:rPr>
      </w:pPr>
      <w:r w:rsidRPr="009A7BB9">
        <w:rPr>
          <w:sz w:val="24"/>
          <w:szCs w:val="24"/>
        </w:rPr>
        <w:t>Pokrajinska uprava (1921. – 1924.)</w:t>
      </w:r>
    </w:p>
    <w:p w:rsidR="005442D6" w:rsidRPr="009A7BB9" w:rsidRDefault="005442D6" w:rsidP="00F62D7B">
      <w:pPr>
        <w:pStyle w:val="ListParagraph"/>
        <w:numPr>
          <w:ilvl w:val="0"/>
          <w:numId w:val="41"/>
        </w:numPr>
        <w:jc w:val="both"/>
        <w:rPr>
          <w:sz w:val="24"/>
          <w:szCs w:val="24"/>
        </w:rPr>
      </w:pPr>
      <w:r w:rsidRPr="009A7BB9">
        <w:rPr>
          <w:sz w:val="24"/>
          <w:szCs w:val="24"/>
        </w:rPr>
        <w:t>Židovska kulturna i druga društva</w:t>
      </w:r>
    </w:p>
    <w:p w:rsidR="005442D6" w:rsidRPr="009A7BB9" w:rsidRDefault="005442D6" w:rsidP="00F62D7B">
      <w:pPr>
        <w:pStyle w:val="ListParagraph"/>
        <w:numPr>
          <w:ilvl w:val="0"/>
          <w:numId w:val="41"/>
        </w:numPr>
        <w:jc w:val="both"/>
        <w:rPr>
          <w:sz w:val="24"/>
          <w:szCs w:val="24"/>
        </w:rPr>
      </w:pPr>
      <w:r w:rsidRPr="009A7BB9">
        <w:rPr>
          <w:sz w:val="24"/>
          <w:szCs w:val="24"/>
        </w:rPr>
        <w:t>Velika župa Vrhbosna (1940. – 1941.)</w:t>
      </w:r>
    </w:p>
    <w:p w:rsidR="005442D6" w:rsidRPr="009A7BB9" w:rsidRDefault="005442D6" w:rsidP="00F62D7B">
      <w:pPr>
        <w:pStyle w:val="ListParagraph"/>
        <w:numPr>
          <w:ilvl w:val="0"/>
          <w:numId w:val="41"/>
        </w:numPr>
        <w:jc w:val="both"/>
        <w:rPr>
          <w:sz w:val="24"/>
          <w:szCs w:val="24"/>
        </w:rPr>
      </w:pPr>
      <w:r w:rsidRPr="009A7BB9">
        <w:rPr>
          <w:sz w:val="24"/>
          <w:szCs w:val="24"/>
        </w:rPr>
        <w:t>NOR i NOB (1940. – 1945.).</w:t>
      </w:r>
    </w:p>
    <w:p w:rsidR="005442D6" w:rsidRPr="00747D82" w:rsidRDefault="005442D6" w:rsidP="00747D82">
      <w:pPr>
        <w:jc w:val="both"/>
        <w:rPr>
          <w:sz w:val="24"/>
          <w:szCs w:val="24"/>
        </w:rPr>
      </w:pPr>
      <w:r w:rsidRPr="00747D82">
        <w:rPr>
          <w:sz w:val="24"/>
          <w:szCs w:val="24"/>
        </w:rPr>
        <w:t xml:space="preserve">Ukupno je sređeno i obrađeno 1050 kutija arhivske građe. </w:t>
      </w:r>
    </w:p>
    <w:p w:rsidR="005442D6" w:rsidRPr="00747D82" w:rsidRDefault="005442D6" w:rsidP="00747D82">
      <w:pPr>
        <w:jc w:val="both"/>
        <w:rPr>
          <w:sz w:val="24"/>
          <w:szCs w:val="24"/>
        </w:rPr>
      </w:pPr>
      <w:r w:rsidRPr="00747D82">
        <w:rPr>
          <w:sz w:val="24"/>
          <w:szCs w:val="24"/>
        </w:rPr>
        <w:t>Započete su aktivnosti na izradi dokumentacije za proglašenje određenih arhivskih fondova Arhiva BiH nacionalnim spomenikom BiH.</w:t>
      </w:r>
    </w:p>
    <w:p w:rsidR="005442D6" w:rsidRPr="00747D82" w:rsidRDefault="009A7BB9" w:rsidP="00747D82">
      <w:pPr>
        <w:jc w:val="both"/>
        <w:rPr>
          <w:sz w:val="24"/>
          <w:szCs w:val="24"/>
        </w:rPr>
      </w:pPr>
      <w:r>
        <w:rPr>
          <w:sz w:val="24"/>
          <w:szCs w:val="24"/>
        </w:rPr>
        <w:t xml:space="preserve">Čitaonicu </w:t>
      </w:r>
      <w:r w:rsidR="005442D6" w:rsidRPr="00747D82">
        <w:rPr>
          <w:sz w:val="24"/>
          <w:szCs w:val="24"/>
        </w:rPr>
        <w:t>Arhiva posjetilo je 230 istraživača – korisnika arhivske građe i 194 korisnika bibliotečke građe. Opsluženi su arhivskom građom iz 182 arhivska fonda s ukupno 3.600 arhivskih kutija, 982 naslova knjiga i 730 brojeva periodike. Za potrebe istraživača  korisnika izrađeno je 12.800 fotokopija arhivske građe i 9.300 skenova.</w:t>
      </w:r>
    </w:p>
    <w:p w:rsidR="005442D6" w:rsidRPr="00747D82" w:rsidRDefault="005442D6" w:rsidP="00747D82">
      <w:pPr>
        <w:jc w:val="both"/>
        <w:rPr>
          <w:sz w:val="24"/>
          <w:szCs w:val="24"/>
        </w:rPr>
      </w:pPr>
      <w:r w:rsidRPr="00747D82">
        <w:rPr>
          <w:sz w:val="24"/>
          <w:szCs w:val="24"/>
        </w:rPr>
        <w:t>Odgovoreno je na upite i zahtjeve 1064 stranke. Najčešće su traženi podaci iz arhivske građe (činjenice) koje su strankama neophodni za dokazivanje i ostvarivanje određenih zakonskih prava.</w:t>
      </w:r>
    </w:p>
    <w:p w:rsidR="005442D6" w:rsidRPr="00747D82" w:rsidRDefault="005442D6" w:rsidP="00747D82">
      <w:pPr>
        <w:jc w:val="both"/>
        <w:rPr>
          <w:sz w:val="24"/>
          <w:szCs w:val="24"/>
        </w:rPr>
      </w:pPr>
      <w:r w:rsidRPr="00747D82">
        <w:rPr>
          <w:sz w:val="24"/>
          <w:szCs w:val="24"/>
        </w:rPr>
        <w:t xml:space="preserve">Stručni suradnici i zaposlenici Arhiva aktivno su sudjelovali na seminarima, savjetovanjima vezanim za stručnu edukaciju i razmjenu iskustava u Banjoj Luci, Tuzli, Mostaru i Travniku. Također su sudjelovali na seminarima u organizaciji Agencije za državnu službu i seminarima za javne nabave. </w:t>
      </w:r>
    </w:p>
    <w:p w:rsidR="005442D6" w:rsidRPr="00747D82" w:rsidRDefault="005442D6" w:rsidP="00747D82">
      <w:pPr>
        <w:jc w:val="both"/>
        <w:rPr>
          <w:sz w:val="24"/>
          <w:szCs w:val="24"/>
        </w:rPr>
      </w:pPr>
      <w:r w:rsidRPr="00747D82">
        <w:rPr>
          <w:sz w:val="24"/>
          <w:szCs w:val="24"/>
        </w:rPr>
        <w:t>Za rad u različitim komisijama u Arhivu ili izvan Arhiva članovima nisu isplaćivane naknade.</w:t>
      </w:r>
    </w:p>
    <w:p w:rsidR="005442D6" w:rsidRPr="00747D82" w:rsidRDefault="005442D6" w:rsidP="00747D82">
      <w:pPr>
        <w:jc w:val="both"/>
        <w:rPr>
          <w:sz w:val="24"/>
          <w:szCs w:val="24"/>
        </w:rPr>
      </w:pPr>
      <w:r w:rsidRPr="00747D82">
        <w:rPr>
          <w:sz w:val="24"/>
          <w:szCs w:val="24"/>
        </w:rPr>
        <w:t>Redovno se obavljani svi uredsko-administrativni poslovi, održavanje čistoće i higijene, financijsko-računovodstveni.</w:t>
      </w:r>
    </w:p>
    <w:p w:rsidR="005442D6" w:rsidRPr="00747D82" w:rsidRDefault="005442D6" w:rsidP="00747D82">
      <w:pPr>
        <w:jc w:val="both"/>
        <w:rPr>
          <w:sz w:val="24"/>
          <w:szCs w:val="24"/>
        </w:rPr>
      </w:pPr>
      <w:r w:rsidRPr="00747D82">
        <w:rPr>
          <w:sz w:val="24"/>
          <w:szCs w:val="24"/>
        </w:rPr>
        <w:t>Može se konstatirati da je Arhiv BiH i pored veoma otežanih uvjeta u teškim okolnostima (požar, nedostatak prostora, stručnog kadra, financijskih sredstava) uspješno izvršavao osnovne zakonske zadatke uradio više od planiranog za 2014. godinu.</w:t>
      </w:r>
    </w:p>
    <w:p w:rsidR="005442D6" w:rsidRPr="00747D82" w:rsidRDefault="005442D6" w:rsidP="00747D82">
      <w:pPr>
        <w:jc w:val="both"/>
        <w:rPr>
          <w:sz w:val="24"/>
          <w:szCs w:val="24"/>
        </w:rPr>
      </w:pPr>
    </w:p>
    <w:p w:rsidR="005442D6" w:rsidRPr="009A7BB9" w:rsidRDefault="009A7BB9" w:rsidP="009A7BB9">
      <w:pPr>
        <w:rPr>
          <w:sz w:val="22"/>
          <w:szCs w:val="22"/>
        </w:rPr>
      </w:pPr>
      <w:r w:rsidRPr="009A7BB9">
        <w:rPr>
          <w:sz w:val="22"/>
          <w:szCs w:val="22"/>
        </w:rPr>
        <w:t xml:space="preserve">PRORAČUNSKA </w:t>
      </w:r>
      <w:r>
        <w:rPr>
          <w:sz w:val="22"/>
          <w:szCs w:val="22"/>
        </w:rPr>
        <w:t xml:space="preserve"> </w:t>
      </w:r>
      <w:r w:rsidRPr="009A7BB9">
        <w:rPr>
          <w:sz w:val="22"/>
          <w:szCs w:val="22"/>
        </w:rPr>
        <w:t>SREDSTVA</w:t>
      </w:r>
    </w:p>
    <w:p w:rsidR="005442D6" w:rsidRPr="00747D82" w:rsidRDefault="005442D6" w:rsidP="00747D82">
      <w:pPr>
        <w:jc w:val="both"/>
        <w:rPr>
          <w:sz w:val="24"/>
          <w:szCs w:val="24"/>
        </w:rPr>
      </w:pPr>
    </w:p>
    <w:p w:rsidR="005442D6" w:rsidRPr="00747D82" w:rsidRDefault="005442D6" w:rsidP="00747D82">
      <w:pPr>
        <w:jc w:val="both"/>
        <w:rPr>
          <w:sz w:val="24"/>
          <w:szCs w:val="24"/>
        </w:rPr>
      </w:pPr>
      <w:r w:rsidRPr="00747D82">
        <w:rPr>
          <w:sz w:val="24"/>
          <w:szCs w:val="24"/>
        </w:rPr>
        <w:t>Arhivu Bosne i Hercegovine je za 2014. godinu odobreno na sredstva u visini od 691.000 konvertibilnih maraka, iako su prijedlozi Arhiva bili 770.000 konvertibilnih maraka. U odnosu na ovakav proračun, nije nam omogućeno kadrovsko jačanje iako je sistematizacija Arhiva popunjena sa samo 50%.</w:t>
      </w:r>
    </w:p>
    <w:p w:rsidR="005442D6" w:rsidRPr="00747D82" w:rsidRDefault="005442D6" w:rsidP="00747D82">
      <w:pPr>
        <w:jc w:val="both"/>
        <w:rPr>
          <w:sz w:val="24"/>
          <w:szCs w:val="24"/>
        </w:rPr>
      </w:pPr>
      <w:r w:rsidRPr="00747D82">
        <w:rPr>
          <w:sz w:val="24"/>
          <w:szCs w:val="24"/>
        </w:rPr>
        <w:t>Također, u ovakvom proračunu nije bilo sredstava za sanaciju šteta nanesenih u požaru od 7. veljače 2014. godine, a nismo na naš zahtjev niti dobili sredstva potrebna za navedenu sanaciju (196.000 konvertibilnih maraka) iz tekuće pričuve.</w:t>
      </w:r>
    </w:p>
    <w:p w:rsidR="00CC63DD" w:rsidRDefault="00CC63DD" w:rsidP="00747D82">
      <w:pPr>
        <w:jc w:val="both"/>
        <w:rPr>
          <w:sz w:val="24"/>
          <w:szCs w:val="24"/>
        </w:rPr>
      </w:pPr>
    </w:p>
    <w:p w:rsidR="00A74536" w:rsidRDefault="00A74536" w:rsidP="00747D82">
      <w:pPr>
        <w:jc w:val="both"/>
        <w:rPr>
          <w:sz w:val="24"/>
          <w:szCs w:val="24"/>
        </w:rPr>
      </w:pPr>
    </w:p>
    <w:p w:rsidR="00A74536" w:rsidRDefault="00A74536" w:rsidP="00747D82">
      <w:pPr>
        <w:jc w:val="both"/>
        <w:rPr>
          <w:sz w:val="24"/>
          <w:szCs w:val="24"/>
        </w:rPr>
      </w:pPr>
    </w:p>
    <w:p w:rsidR="00A74536" w:rsidRDefault="00A74536" w:rsidP="00747D82">
      <w:pPr>
        <w:jc w:val="both"/>
        <w:rPr>
          <w:sz w:val="24"/>
          <w:szCs w:val="24"/>
        </w:rPr>
      </w:pPr>
    </w:p>
    <w:p w:rsidR="00A74536" w:rsidRPr="00747D82" w:rsidRDefault="00A74536" w:rsidP="00747D82">
      <w:pPr>
        <w:jc w:val="both"/>
        <w:rPr>
          <w:sz w:val="24"/>
          <w:szCs w:val="24"/>
        </w:rPr>
      </w:pPr>
    </w:p>
    <w:p w:rsidR="00607FBF" w:rsidRPr="00245052" w:rsidRDefault="00607FBF" w:rsidP="00607FBF">
      <w:pPr>
        <w:jc w:val="both"/>
        <w:rPr>
          <w:b/>
          <w:lang w:val="bs-Latn-BA"/>
        </w:rPr>
      </w:pPr>
      <w:r w:rsidRPr="00245052">
        <w:rPr>
          <w:b/>
          <w:lang w:val="bs-Latn-BA"/>
        </w:rPr>
        <w:t>ODOBRENI BUDŽET ZA 2014. GODINU SA STANJEM 30.11.2014. GODINE</w:t>
      </w:r>
    </w:p>
    <w:p w:rsidR="00607FBF" w:rsidRPr="00245052" w:rsidRDefault="00607FBF" w:rsidP="00607FBF">
      <w:pPr>
        <w:jc w:val="both"/>
        <w:rPr>
          <w:lang w:val="bs-Latn-BA"/>
        </w:rPr>
      </w:pPr>
    </w:p>
    <w:p w:rsidR="00607FBF" w:rsidRDefault="00607FBF" w:rsidP="00607FBF">
      <w:pPr>
        <w:jc w:val="both"/>
        <w:rPr>
          <w:sz w:val="24"/>
          <w:szCs w:val="24"/>
          <w:lang w:val="bs-Latn-BA"/>
        </w:rPr>
      </w:pPr>
      <w:r>
        <w:rPr>
          <w:sz w:val="24"/>
          <w:szCs w:val="24"/>
          <w:lang w:val="bs-Latn-BA"/>
        </w:rPr>
        <w:t>Tabela br. 1. – PRETHODNA REVIZIJA</w:t>
      </w:r>
    </w:p>
    <w:tbl>
      <w:tblPr>
        <w:tblStyle w:val="TableGrid"/>
        <w:tblW w:w="0" w:type="auto"/>
        <w:tblLook w:val="04A0"/>
      </w:tblPr>
      <w:tblGrid>
        <w:gridCol w:w="1045"/>
        <w:gridCol w:w="1417"/>
        <w:gridCol w:w="1109"/>
        <w:gridCol w:w="1140"/>
        <w:gridCol w:w="1144"/>
        <w:gridCol w:w="1115"/>
        <w:gridCol w:w="1197"/>
        <w:gridCol w:w="1121"/>
      </w:tblGrid>
      <w:tr w:rsidR="00607FBF" w:rsidTr="002064AD">
        <w:tc>
          <w:tcPr>
            <w:tcW w:w="1202" w:type="dxa"/>
            <w:vAlign w:val="center"/>
          </w:tcPr>
          <w:p w:rsidR="00607FBF" w:rsidRPr="001E1C36" w:rsidRDefault="00607FBF" w:rsidP="002064AD">
            <w:pPr>
              <w:jc w:val="center"/>
              <w:rPr>
                <w:rFonts w:ascii="Arial" w:hAnsi="Arial" w:cs="Arial"/>
                <w:b/>
                <w:bCs/>
                <w:sz w:val="16"/>
                <w:szCs w:val="16"/>
              </w:rPr>
            </w:pPr>
            <w:r w:rsidRPr="001E1C36">
              <w:rPr>
                <w:rFonts w:ascii="Arial" w:hAnsi="Arial" w:cs="Arial"/>
                <w:b/>
                <w:bCs/>
                <w:sz w:val="16"/>
                <w:szCs w:val="16"/>
              </w:rPr>
              <w:t>Red broj</w:t>
            </w:r>
          </w:p>
        </w:tc>
        <w:tc>
          <w:tcPr>
            <w:tcW w:w="1202" w:type="dxa"/>
            <w:vAlign w:val="center"/>
          </w:tcPr>
          <w:p w:rsidR="00607FBF" w:rsidRPr="001E1C36" w:rsidRDefault="00607FBF" w:rsidP="002064AD">
            <w:pPr>
              <w:jc w:val="center"/>
              <w:rPr>
                <w:rFonts w:ascii="Arial" w:hAnsi="Arial" w:cs="Arial"/>
                <w:b/>
                <w:bCs/>
                <w:sz w:val="16"/>
                <w:szCs w:val="16"/>
              </w:rPr>
            </w:pPr>
            <w:r w:rsidRPr="001E1C36">
              <w:rPr>
                <w:rFonts w:ascii="Arial" w:hAnsi="Arial" w:cs="Arial"/>
                <w:b/>
                <w:bCs/>
                <w:sz w:val="16"/>
                <w:szCs w:val="16"/>
              </w:rPr>
              <w:t>Vrsta rashoda</w:t>
            </w:r>
          </w:p>
        </w:tc>
        <w:tc>
          <w:tcPr>
            <w:tcW w:w="1203" w:type="dxa"/>
            <w:vAlign w:val="center"/>
          </w:tcPr>
          <w:p w:rsidR="00607FBF" w:rsidRPr="001E1C36" w:rsidRDefault="00607FBF" w:rsidP="002064AD">
            <w:pPr>
              <w:jc w:val="center"/>
              <w:rPr>
                <w:rFonts w:ascii="Arial" w:hAnsi="Arial" w:cs="Arial"/>
                <w:b/>
                <w:bCs/>
                <w:sz w:val="16"/>
                <w:szCs w:val="16"/>
              </w:rPr>
            </w:pPr>
            <w:r w:rsidRPr="001E1C36">
              <w:rPr>
                <w:rFonts w:ascii="Arial" w:hAnsi="Arial" w:cs="Arial"/>
                <w:b/>
                <w:bCs/>
                <w:sz w:val="16"/>
                <w:szCs w:val="16"/>
              </w:rPr>
              <w:t>Zahtjev za budžet za 2014.</w:t>
            </w:r>
          </w:p>
        </w:tc>
        <w:tc>
          <w:tcPr>
            <w:tcW w:w="1203" w:type="dxa"/>
            <w:vAlign w:val="center"/>
          </w:tcPr>
          <w:p w:rsidR="00607FBF" w:rsidRPr="001E1C36" w:rsidRDefault="00607FBF" w:rsidP="002064AD">
            <w:pPr>
              <w:jc w:val="center"/>
              <w:rPr>
                <w:rFonts w:ascii="Arial" w:hAnsi="Arial" w:cs="Arial"/>
                <w:b/>
                <w:bCs/>
                <w:sz w:val="16"/>
                <w:szCs w:val="16"/>
              </w:rPr>
            </w:pPr>
            <w:r w:rsidRPr="001E1C36">
              <w:rPr>
                <w:rFonts w:ascii="Arial" w:hAnsi="Arial" w:cs="Arial"/>
                <w:b/>
                <w:bCs/>
                <w:sz w:val="16"/>
                <w:szCs w:val="16"/>
              </w:rPr>
              <w:t>Odobreni budžet po zakonu         za 2014.</w:t>
            </w:r>
          </w:p>
        </w:tc>
        <w:tc>
          <w:tcPr>
            <w:tcW w:w="1203" w:type="dxa"/>
            <w:vAlign w:val="center"/>
          </w:tcPr>
          <w:p w:rsidR="00607FBF" w:rsidRPr="001E1C36" w:rsidRDefault="00607FBF" w:rsidP="002064AD">
            <w:pPr>
              <w:jc w:val="center"/>
              <w:rPr>
                <w:rFonts w:ascii="Arial" w:hAnsi="Arial" w:cs="Arial"/>
                <w:b/>
                <w:bCs/>
                <w:sz w:val="16"/>
                <w:szCs w:val="16"/>
              </w:rPr>
            </w:pPr>
            <w:r w:rsidRPr="001E1C36">
              <w:rPr>
                <w:rFonts w:ascii="Arial" w:hAnsi="Arial" w:cs="Arial"/>
                <w:b/>
                <w:bCs/>
                <w:sz w:val="16"/>
                <w:szCs w:val="16"/>
              </w:rPr>
              <w:t xml:space="preserve">Promjena strukture budžeta </w:t>
            </w:r>
          </w:p>
        </w:tc>
        <w:tc>
          <w:tcPr>
            <w:tcW w:w="1203" w:type="dxa"/>
            <w:vAlign w:val="center"/>
          </w:tcPr>
          <w:p w:rsidR="00607FBF" w:rsidRPr="001E1C36" w:rsidRDefault="00607FBF" w:rsidP="002064AD">
            <w:pPr>
              <w:jc w:val="center"/>
              <w:rPr>
                <w:rFonts w:ascii="Arial" w:hAnsi="Arial" w:cs="Arial"/>
                <w:b/>
                <w:bCs/>
                <w:sz w:val="16"/>
                <w:szCs w:val="16"/>
              </w:rPr>
            </w:pPr>
            <w:r w:rsidRPr="001E1C36">
              <w:rPr>
                <w:rFonts w:ascii="Arial" w:hAnsi="Arial" w:cs="Arial"/>
                <w:b/>
                <w:bCs/>
                <w:sz w:val="16"/>
                <w:szCs w:val="16"/>
              </w:rPr>
              <w:t>Tekuća rezerva budžeta</w:t>
            </w:r>
          </w:p>
        </w:tc>
        <w:tc>
          <w:tcPr>
            <w:tcW w:w="1203" w:type="dxa"/>
            <w:vAlign w:val="center"/>
          </w:tcPr>
          <w:p w:rsidR="00607FBF" w:rsidRPr="001E1C36" w:rsidRDefault="00607FBF" w:rsidP="002064AD">
            <w:pPr>
              <w:jc w:val="center"/>
              <w:rPr>
                <w:rFonts w:ascii="Arial" w:hAnsi="Arial" w:cs="Arial"/>
                <w:b/>
                <w:bCs/>
                <w:sz w:val="16"/>
                <w:szCs w:val="16"/>
              </w:rPr>
            </w:pPr>
            <w:r w:rsidRPr="001E1C36">
              <w:rPr>
                <w:rFonts w:ascii="Arial" w:hAnsi="Arial" w:cs="Arial"/>
                <w:b/>
                <w:bCs/>
                <w:sz w:val="16"/>
                <w:szCs w:val="16"/>
              </w:rPr>
              <w:t>Ostala usklađivanja</w:t>
            </w:r>
          </w:p>
        </w:tc>
        <w:tc>
          <w:tcPr>
            <w:tcW w:w="1203" w:type="dxa"/>
            <w:vAlign w:val="center"/>
          </w:tcPr>
          <w:p w:rsidR="00607FBF" w:rsidRPr="001E1C36" w:rsidRDefault="00607FBF" w:rsidP="002064AD">
            <w:pPr>
              <w:jc w:val="center"/>
              <w:rPr>
                <w:rFonts w:ascii="Arial" w:hAnsi="Arial" w:cs="Arial"/>
                <w:b/>
                <w:bCs/>
                <w:sz w:val="16"/>
                <w:szCs w:val="16"/>
              </w:rPr>
            </w:pPr>
            <w:r w:rsidRPr="001E1C36">
              <w:rPr>
                <w:rFonts w:ascii="Arial" w:hAnsi="Arial" w:cs="Arial"/>
                <w:b/>
                <w:bCs/>
                <w:sz w:val="16"/>
                <w:szCs w:val="16"/>
              </w:rPr>
              <w:t xml:space="preserve">Konačni budžet za 2014. (4 do 7) </w:t>
            </w:r>
          </w:p>
        </w:tc>
      </w:tr>
      <w:tr w:rsidR="00607FBF" w:rsidTr="002064AD">
        <w:tc>
          <w:tcPr>
            <w:tcW w:w="1202" w:type="dxa"/>
            <w:vAlign w:val="bottom"/>
          </w:tcPr>
          <w:p w:rsidR="00607FBF" w:rsidRPr="001E1C36" w:rsidRDefault="00607FBF" w:rsidP="002064AD">
            <w:pPr>
              <w:jc w:val="center"/>
              <w:rPr>
                <w:rFonts w:ascii="Arial" w:hAnsi="Arial" w:cs="Arial"/>
                <w:sz w:val="16"/>
                <w:szCs w:val="16"/>
              </w:rPr>
            </w:pPr>
            <w:r w:rsidRPr="001E1C36">
              <w:rPr>
                <w:rFonts w:ascii="Arial" w:hAnsi="Arial" w:cs="Arial"/>
                <w:sz w:val="16"/>
                <w:szCs w:val="16"/>
              </w:rPr>
              <w:t>1</w:t>
            </w:r>
          </w:p>
        </w:tc>
        <w:tc>
          <w:tcPr>
            <w:tcW w:w="1202" w:type="dxa"/>
            <w:vAlign w:val="bottom"/>
          </w:tcPr>
          <w:p w:rsidR="00607FBF" w:rsidRPr="001E1C36" w:rsidRDefault="00607FBF" w:rsidP="002064AD">
            <w:pPr>
              <w:jc w:val="center"/>
              <w:rPr>
                <w:rFonts w:ascii="Arial" w:hAnsi="Arial" w:cs="Arial"/>
                <w:sz w:val="16"/>
                <w:szCs w:val="16"/>
              </w:rPr>
            </w:pPr>
            <w:r w:rsidRPr="001E1C36">
              <w:rPr>
                <w:rFonts w:ascii="Arial" w:hAnsi="Arial" w:cs="Arial"/>
                <w:sz w:val="16"/>
                <w:szCs w:val="16"/>
              </w:rPr>
              <w:t>2</w:t>
            </w:r>
          </w:p>
        </w:tc>
        <w:tc>
          <w:tcPr>
            <w:tcW w:w="1203" w:type="dxa"/>
            <w:vAlign w:val="bottom"/>
          </w:tcPr>
          <w:p w:rsidR="00607FBF" w:rsidRPr="001E1C36" w:rsidRDefault="00607FBF" w:rsidP="002064AD">
            <w:pPr>
              <w:jc w:val="center"/>
              <w:rPr>
                <w:rFonts w:ascii="Arial" w:hAnsi="Arial" w:cs="Arial"/>
                <w:sz w:val="16"/>
                <w:szCs w:val="16"/>
              </w:rPr>
            </w:pPr>
            <w:r w:rsidRPr="001E1C36">
              <w:rPr>
                <w:rFonts w:ascii="Arial" w:hAnsi="Arial" w:cs="Arial"/>
                <w:sz w:val="16"/>
                <w:szCs w:val="16"/>
              </w:rPr>
              <w:t>3</w:t>
            </w:r>
          </w:p>
        </w:tc>
        <w:tc>
          <w:tcPr>
            <w:tcW w:w="1203" w:type="dxa"/>
            <w:vAlign w:val="bottom"/>
          </w:tcPr>
          <w:p w:rsidR="00607FBF" w:rsidRPr="001E1C36" w:rsidRDefault="00607FBF" w:rsidP="002064AD">
            <w:pPr>
              <w:jc w:val="center"/>
              <w:rPr>
                <w:rFonts w:ascii="Arial" w:hAnsi="Arial" w:cs="Arial"/>
                <w:sz w:val="16"/>
                <w:szCs w:val="16"/>
              </w:rPr>
            </w:pPr>
            <w:r w:rsidRPr="001E1C36">
              <w:rPr>
                <w:rFonts w:ascii="Arial" w:hAnsi="Arial" w:cs="Arial"/>
                <w:sz w:val="16"/>
                <w:szCs w:val="16"/>
              </w:rPr>
              <w:t>4</w:t>
            </w:r>
          </w:p>
        </w:tc>
        <w:tc>
          <w:tcPr>
            <w:tcW w:w="1203" w:type="dxa"/>
            <w:vAlign w:val="bottom"/>
          </w:tcPr>
          <w:p w:rsidR="00607FBF" w:rsidRPr="001E1C36" w:rsidRDefault="00607FBF" w:rsidP="002064AD">
            <w:pPr>
              <w:jc w:val="center"/>
              <w:rPr>
                <w:rFonts w:ascii="Arial" w:hAnsi="Arial" w:cs="Arial"/>
                <w:sz w:val="16"/>
                <w:szCs w:val="16"/>
              </w:rPr>
            </w:pPr>
            <w:r w:rsidRPr="001E1C36">
              <w:rPr>
                <w:rFonts w:ascii="Arial" w:hAnsi="Arial" w:cs="Arial"/>
                <w:sz w:val="16"/>
                <w:szCs w:val="16"/>
              </w:rPr>
              <w:t>5</w:t>
            </w:r>
          </w:p>
        </w:tc>
        <w:tc>
          <w:tcPr>
            <w:tcW w:w="1203" w:type="dxa"/>
            <w:vAlign w:val="bottom"/>
          </w:tcPr>
          <w:p w:rsidR="00607FBF" w:rsidRPr="001E1C36" w:rsidRDefault="00607FBF" w:rsidP="002064AD">
            <w:pPr>
              <w:jc w:val="center"/>
              <w:rPr>
                <w:rFonts w:ascii="Arial" w:hAnsi="Arial" w:cs="Arial"/>
                <w:sz w:val="16"/>
                <w:szCs w:val="16"/>
              </w:rPr>
            </w:pPr>
            <w:r w:rsidRPr="001E1C36">
              <w:rPr>
                <w:rFonts w:ascii="Arial" w:hAnsi="Arial" w:cs="Arial"/>
                <w:sz w:val="16"/>
                <w:szCs w:val="16"/>
              </w:rPr>
              <w:t>6</w:t>
            </w:r>
          </w:p>
        </w:tc>
        <w:tc>
          <w:tcPr>
            <w:tcW w:w="1203" w:type="dxa"/>
            <w:vAlign w:val="bottom"/>
          </w:tcPr>
          <w:p w:rsidR="00607FBF" w:rsidRPr="001E1C36" w:rsidRDefault="00607FBF" w:rsidP="002064AD">
            <w:pPr>
              <w:jc w:val="center"/>
              <w:rPr>
                <w:rFonts w:ascii="Arial" w:hAnsi="Arial" w:cs="Arial"/>
                <w:sz w:val="16"/>
                <w:szCs w:val="16"/>
              </w:rPr>
            </w:pPr>
            <w:r w:rsidRPr="001E1C36">
              <w:rPr>
                <w:rFonts w:ascii="Arial" w:hAnsi="Arial" w:cs="Arial"/>
                <w:sz w:val="16"/>
                <w:szCs w:val="16"/>
              </w:rPr>
              <w:t>7</w:t>
            </w:r>
          </w:p>
        </w:tc>
        <w:tc>
          <w:tcPr>
            <w:tcW w:w="1203" w:type="dxa"/>
            <w:vAlign w:val="bottom"/>
          </w:tcPr>
          <w:p w:rsidR="00607FBF" w:rsidRPr="001E1C36" w:rsidRDefault="00607FBF" w:rsidP="002064AD">
            <w:pPr>
              <w:jc w:val="center"/>
              <w:rPr>
                <w:rFonts w:ascii="Arial" w:hAnsi="Arial" w:cs="Arial"/>
                <w:sz w:val="16"/>
                <w:szCs w:val="16"/>
              </w:rPr>
            </w:pPr>
            <w:r w:rsidRPr="001E1C36">
              <w:rPr>
                <w:rFonts w:ascii="Arial" w:hAnsi="Arial" w:cs="Arial"/>
                <w:sz w:val="16"/>
                <w:szCs w:val="16"/>
              </w:rPr>
              <w:t>8</w:t>
            </w:r>
          </w:p>
        </w:tc>
      </w:tr>
      <w:tr w:rsidR="00607FBF" w:rsidTr="002064AD">
        <w:tc>
          <w:tcPr>
            <w:tcW w:w="1202" w:type="dxa"/>
            <w:vAlign w:val="center"/>
          </w:tcPr>
          <w:p w:rsidR="00607FBF" w:rsidRPr="001E1C36" w:rsidRDefault="00607FBF" w:rsidP="002064AD">
            <w:pPr>
              <w:jc w:val="center"/>
              <w:rPr>
                <w:rFonts w:ascii="Arial" w:hAnsi="Arial" w:cs="Arial"/>
                <w:b/>
                <w:bCs/>
                <w:sz w:val="16"/>
                <w:szCs w:val="16"/>
              </w:rPr>
            </w:pPr>
            <w:r w:rsidRPr="001E1C36">
              <w:rPr>
                <w:rFonts w:ascii="Arial" w:hAnsi="Arial" w:cs="Arial"/>
                <w:b/>
                <w:bCs/>
                <w:sz w:val="16"/>
                <w:szCs w:val="16"/>
              </w:rPr>
              <w:t>I</w:t>
            </w:r>
          </w:p>
        </w:tc>
        <w:tc>
          <w:tcPr>
            <w:tcW w:w="1202" w:type="dxa"/>
            <w:vAlign w:val="center"/>
          </w:tcPr>
          <w:p w:rsidR="00607FBF" w:rsidRPr="001E1C36" w:rsidRDefault="00607FBF" w:rsidP="002064AD">
            <w:pPr>
              <w:rPr>
                <w:rFonts w:ascii="Arial" w:hAnsi="Arial" w:cs="Arial"/>
                <w:b/>
                <w:bCs/>
                <w:sz w:val="16"/>
                <w:szCs w:val="16"/>
              </w:rPr>
            </w:pPr>
            <w:r w:rsidRPr="001E1C36">
              <w:rPr>
                <w:rFonts w:ascii="Arial" w:hAnsi="Arial" w:cs="Arial"/>
                <w:b/>
                <w:bCs/>
                <w:sz w:val="16"/>
                <w:szCs w:val="16"/>
              </w:rPr>
              <w:t>Tekući izdaci</w:t>
            </w:r>
          </w:p>
        </w:tc>
        <w:tc>
          <w:tcPr>
            <w:tcW w:w="1203" w:type="dxa"/>
            <w:vAlign w:val="center"/>
          </w:tcPr>
          <w:p w:rsidR="00607FBF" w:rsidRPr="001E1C36" w:rsidRDefault="00607FBF" w:rsidP="002064AD">
            <w:pPr>
              <w:jc w:val="right"/>
              <w:rPr>
                <w:rFonts w:ascii="Arial" w:hAnsi="Arial" w:cs="Arial"/>
                <w:b/>
                <w:bCs/>
                <w:sz w:val="16"/>
                <w:szCs w:val="16"/>
              </w:rPr>
            </w:pPr>
            <w:r w:rsidRPr="001E1C36">
              <w:rPr>
                <w:rFonts w:ascii="Arial" w:hAnsi="Arial" w:cs="Arial"/>
                <w:b/>
                <w:bCs/>
                <w:sz w:val="16"/>
                <w:szCs w:val="16"/>
              </w:rPr>
              <w:t>760.000</w:t>
            </w:r>
          </w:p>
        </w:tc>
        <w:tc>
          <w:tcPr>
            <w:tcW w:w="1203" w:type="dxa"/>
            <w:vAlign w:val="center"/>
          </w:tcPr>
          <w:p w:rsidR="00607FBF" w:rsidRPr="001E1C36" w:rsidRDefault="00607FBF" w:rsidP="002064AD">
            <w:pPr>
              <w:jc w:val="right"/>
              <w:rPr>
                <w:rFonts w:ascii="Arial" w:hAnsi="Arial" w:cs="Arial"/>
                <w:b/>
                <w:bCs/>
                <w:sz w:val="16"/>
                <w:szCs w:val="16"/>
              </w:rPr>
            </w:pPr>
            <w:r w:rsidRPr="001E1C36">
              <w:rPr>
                <w:rFonts w:ascii="Arial" w:hAnsi="Arial" w:cs="Arial"/>
                <w:b/>
                <w:bCs/>
                <w:sz w:val="16"/>
                <w:szCs w:val="16"/>
              </w:rPr>
              <w:t>698.000</w:t>
            </w:r>
          </w:p>
        </w:tc>
        <w:tc>
          <w:tcPr>
            <w:tcW w:w="1203" w:type="dxa"/>
            <w:vAlign w:val="center"/>
          </w:tcPr>
          <w:p w:rsidR="00607FBF" w:rsidRPr="001E1C36" w:rsidRDefault="00607FBF" w:rsidP="002064AD">
            <w:pPr>
              <w:jc w:val="right"/>
              <w:rPr>
                <w:rFonts w:ascii="Arial" w:hAnsi="Arial" w:cs="Arial"/>
                <w:b/>
                <w:bCs/>
                <w:sz w:val="16"/>
                <w:szCs w:val="16"/>
              </w:rPr>
            </w:pPr>
            <w:r w:rsidRPr="001E1C36">
              <w:rPr>
                <w:rFonts w:ascii="Arial" w:hAnsi="Arial" w:cs="Arial"/>
                <w:b/>
                <w:bCs/>
                <w:sz w:val="16"/>
                <w:szCs w:val="16"/>
              </w:rPr>
              <w:t>0</w:t>
            </w:r>
          </w:p>
        </w:tc>
        <w:tc>
          <w:tcPr>
            <w:tcW w:w="1203" w:type="dxa"/>
            <w:vAlign w:val="center"/>
          </w:tcPr>
          <w:p w:rsidR="00607FBF" w:rsidRPr="001E1C36" w:rsidRDefault="00607FBF" w:rsidP="002064AD">
            <w:pPr>
              <w:jc w:val="right"/>
              <w:rPr>
                <w:rFonts w:ascii="Arial" w:hAnsi="Arial" w:cs="Arial"/>
                <w:b/>
                <w:bCs/>
                <w:sz w:val="16"/>
                <w:szCs w:val="16"/>
              </w:rPr>
            </w:pPr>
            <w:r w:rsidRPr="001E1C36">
              <w:rPr>
                <w:rFonts w:ascii="Arial" w:hAnsi="Arial" w:cs="Arial"/>
                <w:b/>
                <w:bCs/>
                <w:sz w:val="16"/>
                <w:szCs w:val="16"/>
              </w:rPr>
              <w:t>0</w:t>
            </w:r>
          </w:p>
        </w:tc>
        <w:tc>
          <w:tcPr>
            <w:tcW w:w="1203" w:type="dxa"/>
            <w:vAlign w:val="center"/>
          </w:tcPr>
          <w:p w:rsidR="00607FBF" w:rsidRPr="001E1C36" w:rsidRDefault="00607FBF" w:rsidP="002064AD">
            <w:pPr>
              <w:jc w:val="right"/>
              <w:rPr>
                <w:rFonts w:ascii="Arial" w:hAnsi="Arial" w:cs="Arial"/>
                <w:b/>
                <w:bCs/>
                <w:sz w:val="16"/>
                <w:szCs w:val="16"/>
              </w:rPr>
            </w:pPr>
            <w:r w:rsidRPr="001E1C36">
              <w:rPr>
                <w:rFonts w:ascii="Arial" w:hAnsi="Arial" w:cs="Arial"/>
                <w:b/>
                <w:bCs/>
                <w:sz w:val="16"/>
                <w:szCs w:val="16"/>
              </w:rPr>
              <w:t>-7.000</w:t>
            </w:r>
          </w:p>
        </w:tc>
        <w:tc>
          <w:tcPr>
            <w:tcW w:w="1203" w:type="dxa"/>
            <w:vAlign w:val="center"/>
          </w:tcPr>
          <w:p w:rsidR="00607FBF" w:rsidRPr="001E1C36" w:rsidRDefault="00607FBF" w:rsidP="002064AD">
            <w:pPr>
              <w:jc w:val="right"/>
              <w:rPr>
                <w:rFonts w:ascii="Arial" w:hAnsi="Arial" w:cs="Arial"/>
                <w:b/>
                <w:bCs/>
                <w:sz w:val="16"/>
                <w:szCs w:val="16"/>
              </w:rPr>
            </w:pPr>
            <w:r w:rsidRPr="001E1C36">
              <w:rPr>
                <w:rFonts w:ascii="Arial" w:hAnsi="Arial" w:cs="Arial"/>
                <w:b/>
                <w:bCs/>
                <w:sz w:val="16"/>
                <w:szCs w:val="16"/>
              </w:rPr>
              <w:t>691.000</w:t>
            </w:r>
          </w:p>
        </w:tc>
      </w:tr>
      <w:tr w:rsidR="00607FBF" w:rsidTr="002064AD">
        <w:tc>
          <w:tcPr>
            <w:tcW w:w="1202" w:type="dxa"/>
            <w:vAlign w:val="center"/>
          </w:tcPr>
          <w:p w:rsidR="00607FBF" w:rsidRPr="001E1C36" w:rsidRDefault="00607FBF" w:rsidP="002064AD">
            <w:pPr>
              <w:jc w:val="center"/>
              <w:rPr>
                <w:rFonts w:ascii="Arial" w:hAnsi="Arial" w:cs="Arial"/>
                <w:sz w:val="16"/>
                <w:szCs w:val="16"/>
              </w:rPr>
            </w:pPr>
            <w:r w:rsidRPr="001E1C36">
              <w:rPr>
                <w:rFonts w:ascii="Arial" w:hAnsi="Arial" w:cs="Arial"/>
                <w:sz w:val="16"/>
                <w:szCs w:val="16"/>
              </w:rPr>
              <w:t>1.</w:t>
            </w:r>
          </w:p>
        </w:tc>
        <w:tc>
          <w:tcPr>
            <w:tcW w:w="1202" w:type="dxa"/>
            <w:vAlign w:val="center"/>
          </w:tcPr>
          <w:p w:rsidR="00607FBF" w:rsidRPr="001E1C36" w:rsidRDefault="00607FBF" w:rsidP="002064AD">
            <w:pPr>
              <w:rPr>
                <w:rFonts w:ascii="Arial" w:hAnsi="Arial" w:cs="Arial"/>
                <w:sz w:val="16"/>
                <w:szCs w:val="16"/>
              </w:rPr>
            </w:pPr>
            <w:r w:rsidRPr="001E1C36">
              <w:rPr>
                <w:rFonts w:ascii="Arial" w:hAnsi="Arial" w:cs="Arial"/>
                <w:sz w:val="16"/>
                <w:szCs w:val="16"/>
              </w:rPr>
              <w:t>Bruto plate i naknade</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515.000</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510.000</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-7.000</w:t>
            </w:r>
          </w:p>
        </w:tc>
        <w:tc>
          <w:tcPr>
            <w:tcW w:w="1203" w:type="dxa"/>
            <w:vAlign w:val="center"/>
          </w:tcPr>
          <w:p w:rsidR="00607FBF" w:rsidRPr="001E1C36" w:rsidRDefault="00607FBF" w:rsidP="002064AD">
            <w:pPr>
              <w:jc w:val="right"/>
              <w:rPr>
                <w:rFonts w:ascii="Arial" w:hAnsi="Arial" w:cs="Arial"/>
                <w:b/>
                <w:bCs/>
                <w:sz w:val="16"/>
                <w:szCs w:val="16"/>
              </w:rPr>
            </w:pPr>
            <w:r w:rsidRPr="001E1C36">
              <w:rPr>
                <w:rFonts w:ascii="Arial" w:hAnsi="Arial" w:cs="Arial"/>
                <w:b/>
                <w:bCs/>
                <w:sz w:val="16"/>
                <w:szCs w:val="16"/>
              </w:rPr>
              <w:t>503.000</w:t>
            </w:r>
          </w:p>
        </w:tc>
      </w:tr>
      <w:tr w:rsidR="00607FBF" w:rsidTr="002064AD">
        <w:tc>
          <w:tcPr>
            <w:tcW w:w="1202" w:type="dxa"/>
            <w:vAlign w:val="center"/>
          </w:tcPr>
          <w:p w:rsidR="00607FBF" w:rsidRPr="001E1C36" w:rsidRDefault="00607FBF" w:rsidP="002064AD">
            <w:pPr>
              <w:jc w:val="center"/>
              <w:rPr>
                <w:rFonts w:ascii="Arial" w:hAnsi="Arial" w:cs="Arial"/>
                <w:sz w:val="16"/>
                <w:szCs w:val="16"/>
              </w:rPr>
            </w:pPr>
            <w:r w:rsidRPr="001E1C36">
              <w:rPr>
                <w:rFonts w:ascii="Arial" w:hAnsi="Arial" w:cs="Arial"/>
                <w:sz w:val="16"/>
                <w:szCs w:val="16"/>
              </w:rPr>
              <w:t>2.</w:t>
            </w:r>
          </w:p>
        </w:tc>
        <w:tc>
          <w:tcPr>
            <w:tcW w:w="1202" w:type="dxa"/>
            <w:vAlign w:val="center"/>
          </w:tcPr>
          <w:p w:rsidR="00607FBF" w:rsidRPr="001E1C36" w:rsidRDefault="00607FBF" w:rsidP="002064AD">
            <w:pPr>
              <w:rPr>
                <w:rFonts w:ascii="Arial" w:hAnsi="Arial" w:cs="Arial"/>
                <w:sz w:val="16"/>
                <w:szCs w:val="16"/>
              </w:rPr>
            </w:pPr>
            <w:r w:rsidRPr="001E1C36">
              <w:rPr>
                <w:rFonts w:ascii="Arial" w:hAnsi="Arial" w:cs="Arial"/>
                <w:sz w:val="16"/>
                <w:szCs w:val="16"/>
              </w:rPr>
              <w:t>Naknade troškova zaposlenih</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138.000</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85.000</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b/>
                <w:bCs/>
                <w:sz w:val="16"/>
                <w:szCs w:val="16"/>
              </w:rPr>
            </w:pPr>
            <w:r w:rsidRPr="001E1C36">
              <w:rPr>
                <w:rFonts w:ascii="Arial" w:hAnsi="Arial" w:cs="Arial"/>
                <w:b/>
                <w:bCs/>
                <w:sz w:val="16"/>
                <w:szCs w:val="16"/>
              </w:rPr>
              <w:t>85.000</w:t>
            </w:r>
          </w:p>
        </w:tc>
      </w:tr>
      <w:tr w:rsidR="00607FBF" w:rsidTr="002064AD">
        <w:tc>
          <w:tcPr>
            <w:tcW w:w="1202" w:type="dxa"/>
            <w:vAlign w:val="center"/>
          </w:tcPr>
          <w:p w:rsidR="00607FBF" w:rsidRPr="001E1C36" w:rsidRDefault="00607FBF" w:rsidP="002064AD">
            <w:pPr>
              <w:jc w:val="center"/>
              <w:rPr>
                <w:rFonts w:ascii="Arial" w:hAnsi="Arial" w:cs="Arial"/>
                <w:sz w:val="16"/>
                <w:szCs w:val="16"/>
              </w:rPr>
            </w:pPr>
            <w:r w:rsidRPr="001E1C36">
              <w:rPr>
                <w:rFonts w:ascii="Arial" w:hAnsi="Arial" w:cs="Arial"/>
                <w:sz w:val="16"/>
                <w:szCs w:val="16"/>
              </w:rPr>
              <w:t>3.</w:t>
            </w:r>
          </w:p>
        </w:tc>
        <w:tc>
          <w:tcPr>
            <w:tcW w:w="1202" w:type="dxa"/>
            <w:vAlign w:val="center"/>
          </w:tcPr>
          <w:p w:rsidR="00607FBF" w:rsidRPr="001E1C36" w:rsidRDefault="00607FBF" w:rsidP="002064AD">
            <w:pPr>
              <w:rPr>
                <w:rFonts w:ascii="Arial" w:hAnsi="Arial" w:cs="Arial"/>
                <w:sz w:val="16"/>
                <w:szCs w:val="16"/>
              </w:rPr>
            </w:pPr>
            <w:r w:rsidRPr="001E1C36">
              <w:rPr>
                <w:rFonts w:ascii="Arial" w:hAnsi="Arial" w:cs="Arial"/>
                <w:sz w:val="16"/>
                <w:szCs w:val="16"/>
              </w:rPr>
              <w:t xml:space="preserve">Putni troškovi </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17.000</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19.000</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b/>
                <w:bCs/>
                <w:sz w:val="16"/>
                <w:szCs w:val="16"/>
              </w:rPr>
            </w:pPr>
            <w:r w:rsidRPr="001E1C36">
              <w:rPr>
                <w:rFonts w:ascii="Arial" w:hAnsi="Arial" w:cs="Arial"/>
                <w:b/>
                <w:bCs/>
                <w:sz w:val="16"/>
                <w:szCs w:val="16"/>
              </w:rPr>
              <w:t>19.000</w:t>
            </w:r>
          </w:p>
        </w:tc>
      </w:tr>
      <w:tr w:rsidR="00607FBF" w:rsidTr="002064AD">
        <w:tc>
          <w:tcPr>
            <w:tcW w:w="1202" w:type="dxa"/>
            <w:vAlign w:val="center"/>
          </w:tcPr>
          <w:p w:rsidR="00607FBF" w:rsidRPr="001E1C36" w:rsidRDefault="00607FBF" w:rsidP="002064AD">
            <w:pPr>
              <w:jc w:val="center"/>
              <w:rPr>
                <w:rFonts w:ascii="Arial" w:hAnsi="Arial" w:cs="Arial"/>
                <w:sz w:val="16"/>
                <w:szCs w:val="16"/>
              </w:rPr>
            </w:pPr>
            <w:r w:rsidRPr="001E1C36">
              <w:rPr>
                <w:rFonts w:ascii="Arial" w:hAnsi="Arial" w:cs="Arial"/>
                <w:sz w:val="16"/>
                <w:szCs w:val="16"/>
              </w:rPr>
              <w:t>4.</w:t>
            </w:r>
          </w:p>
        </w:tc>
        <w:tc>
          <w:tcPr>
            <w:tcW w:w="1202" w:type="dxa"/>
            <w:vAlign w:val="center"/>
          </w:tcPr>
          <w:p w:rsidR="00607FBF" w:rsidRPr="001E1C36" w:rsidRDefault="00607FBF" w:rsidP="002064AD">
            <w:pPr>
              <w:rPr>
                <w:rFonts w:ascii="Arial" w:hAnsi="Arial" w:cs="Arial"/>
                <w:sz w:val="16"/>
                <w:szCs w:val="16"/>
              </w:rPr>
            </w:pPr>
            <w:r w:rsidRPr="001E1C36">
              <w:rPr>
                <w:rFonts w:ascii="Arial" w:hAnsi="Arial" w:cs="Arial"/>
                <w:sz w:val="16"/>
                <w:szCs w:val="16"/>
              </w:rPr>
              <w:t>Izdaci telefonskih i pošt. usluga</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12.000</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10.000</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b/>
                <w:bCs/>
                <w:sz w:val="16"/>
                <w:szCs w:val="16"/>
              </w:rPr>
            </w:pPr>
            <w:r w:rsidRPr="001E1C36">
              <w:rPr>
                <w:rFonts w:ascii="Arial" w:hAnsi="Arial" w:cs="Arial"/>
                <w:b/>
                <w:bCs/>
                <w:sz w:val="16"/>
                <w:szCs w:val="16"/>
              </w:rPr>
              <w:t>10.000</w:t>
            </w:r>
          </w:p>
        </w:tc>
      </w:tr>
      <w:tr w:rsidR="00607FBF" w:rsidTr="002064AD">
        <w:tc>
          <w:tcPr>
            <w:tcW w:w="1202" w:type="dxa"/>
            <w:vAlign w:val="center"/>
          </w:tcPr>
          <w:p w:rsidR="00607FBF" w:rsidRPr="001E1C36" w:rsidRDefault="00607FBF" w:rsidP="002064AD">
            <w:pPr>
              <w:jc w:val="center"/>
              <w:rPr>
                <w:rFonts w:ascii="Arial" w:hAnsi="Arial" w:cs="Arial"/>
                <w:sz w:val="16"/>
                <w:szCs w:val="16"/>
              </w:rPr>
            </w:pPr>
            <w:r w:rsidRPr="001E1C36">
              <w:rPr>
                <w:rFonts w:ascii="Arial" w:hAnsi="Arial" w:cs="Arial"/>
                <w:sz w:val="16"/>
                <w:szCs w:val="16"/>
              </w:rPr>
              <w:t>5.</w:t>
            </w:r>
          </w:p>
        </w:tc>
        <w:tc>
          <w:tcPr>
            <w:tcW w:w="1202" w:type="dxa"/>
            <w:vAlign w:val="center"/>
          </w:tcPr>
          <w:p w:rsidR="00607FBF" w:rsidRPr="001E1C36" w:rsidRDefault="00607FBF" w:rsidP="002064AD">
            <w:pPr>
              <w:rPr>
                <w:rFonts w:ascii="Arial" w:hAnsi="Arial" w:cs="Arial"/>
                <w:sz w:val="16"/>
                <w:szCs w:val="16"/>
              </w:rPr>
            </w:pPr>
            <w:r w:rsidRPr="001E1C36">
              <w:rPr>
                <w:rFonts w:ascii="Arial" w:hAnsi="Arial" w:cs="Arial"/>
                <w:sz w:val="16"/>
                <w:szCs w:val="16"/>
              </w:rPr>
              <w:t>Izdaci za energiju i kom. usluge</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8.000</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8.000</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b/>
                <w:bCs/>
                <w:sz w:val="16"/>
                <w:szCs w:val="16"/>
              </w:rPr>
            </w:pPr>
            <w:r w:rsidRPr="001E1C36">
              <w:rPr>
                <w:rFonts w:ascii="Arial" w:hAnsi="Arial" w:cs="Arial"/>
                <w:b/>
                <w:bCs/>
                <w:sz w:val="16"/>
                <w:szCs w:val="16"/>
              </w:rPr>
              <w:t>8.000</w:t>
            </w:r>
          </w:p>
        </w:tc>
      </w:tr>
      <w:tr w:rsidR="00607FBF" w:rsidTr="002064AD">
        <w:tc>
          <w:tcPr>
            <w:tcW w:w="1202" w:type="dxa"/>
            <w:vAlign w:val="center"/>
          </w:tcPr>
          <w:p w:rsidR="00607FBF" w:rsidRPr="001E1C36" w:rsidRDefault="00607FBF" w:rsidP="002064AD">
            <w:pPr>
              <w:jc w:val="center"/>
              <w:rPr>
                <w:rFonts w:ascii="Arial" w:hAnsi="Arial" w:cs="Arial"/>
                <w:sz w:val="16"/>
                <w:szCs w:val="16"/>
              </w:rPr>
            </w:pPr>
            <w:r w:rsidRPr="001E1C36">
              <w:rPr>
                <w:rFonts w:ascii="Arial" w:hAnsi="Arial" w:cs="Arial"/>
                <w:sz w:val="16"/>
                <w:szCs w:val="16"/>
              </w:rPr>
              <w:t>6.</w:t>
            </w:r>
          </w:p>
        </w:tc>
        <w:tc>
          <w:tcPr>
            <w:tcW w:w="1202" w:type="dxa"/>
            <w:vAlign w:val="center"/>
          </w:tcPr>
          <w:p w:rsidR="00607FBF" w:rsidRPr="001E1C36" w:rsidRDefault="00607FBF" w:rsidP="002064AD">
            <w:pPr>
              <w:rPr>
                <w:rFonts w:ascii="Arial" w:hAnsi="Arial" w:cs="Arial"/>
                <w:sz w:val="16"/>
                <w:szCs w:val="16"/>
              </w:rPr>
            </w:pPr>
            <w:r w:rsidRPr="001E1C36">
              <w:rPr>
                <w:rFonts w:ascii="Arial" w:hAnsi="Arial" w:cs="Arial"/>
                <w:sz w:val="16"/>
                <w:szCs w:val="16"/>
              </w:rPr>
              <w:t>Nabavka materijala</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18.000</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17.000</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b/>
                <w:bCs/>
                <w:sz w:val="16"/>
                <w:szCs w:val="16"/>
              </w:rPr>
            </w:pPr>
            <w:r w:rsidRPr="001E1C36">
              <w:rPr>
                <w:rFonts w:ascii="Arial" w:hAnsi="Arial" w:cs="Arial"/>
                <w:b/>
                <w:bCs/>
                <w:sz w:val="16"/>
                <w:szCs w:val="16"/>
              </w:rPr>
              <w:t>17.000</w:t>
            </w:r>
          </w:p>
        </w:tc>
      </w:tr>
      <w:tr w:rsidR="00607FBF" w:rsidTr="002064AD">
        <w:tc>
          <w:tcPr>
            <w:tcW w:w="1202" w:type="dxa"/>
            <w:vAlign w:val="center"/>
          </w:tcPr>
          <w:p w:rsidR="00607FBF" w:rsidRPr="001E1C36" w:rsidRDefault="00607FBF" w:rsidP="002064AD">
            <w:pPr>
              <w:jc w:val="center"/>
              <w:rPr>
                <w:rFonts w:ascii="Arial" w:hAnsi="Arial" w:cs="Arial"/>
                <w:sz w:val="16"/>
                <w:szCs w:val="16"/>
              </w:rPr>
            </w:pPr>
            <w:r w:rsidRPr="001E1C36">
              <w:rPr>
                <w:rFonts w:ascii="Arial" w:hAnsi="Arial" w:cs="Arial"/>
                <w:sz w:val="16"/>
                <w:szCs w:val="16"/>
              </w:rPr>
              <w:t>7.</w:t>
            </w:r>
          </w:p>
        </w:tc>
        <w:tc>
          <w:tcPr>
            <w:tcW w:w="1202" w:type="dxa"/>
            <w:vAlign w:val="center"/>
          </w:tcPr>
          <w:p w:rsidR="00607FBF" w:rsidRPr="001E1C36" w:rsidRDefault="00607FBF" w:rsidP="002064AD">
            <w:pPr>
              <w:rPr>
                <w:rFonts w:ascii="Arial" w:hAnsi="Arial" w:cs="Arial"/>
                <w:sz w:val="16"/>
                <w:szCs w:val="16"/>
              </w:rPr>
            </w:pPr>
            <w:r w:rsidRPr="001E1C36">
              <w:rPr>
                <w:rFonts w:ascii="Arial" w:hAnsi="Arial" w:cs="Arial"/>
                <w:sz w:val="16"/>
                <w:szCs w:val="16"/>
              </w:rPr>
              <w:t>Izdaci za usluge prevoza i goriva</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5.000</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7.000</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b/>
                <w:bCs/>
                <w:sz w:val="16"/>
                <w:szCs w:val="16"/>
              </w:rPr>
            </w:pPr>
            <w:r w:rsidRPr="001E1C36">
              <w:rPr>
                <w:rFonts w:ascii="Arial" w:hAnsi="Arial" w:cs="Arial"/>
                <w:b/>
                <w:bCs/>
                <w:sz w:val="16"/>
                <w:szCs w:val="16"/>
              </w:rPr>
              <w:t>7.000</w:t>
            </w:r>
          </w:p>
        </w:tc>
      </w:tr>
      <w:tr w:rsidR="00607FBF" w:rsidTr="002064AD">
        <w:tc>
          <w:tcPr>
            <w:tcW w:w="1202" w:type="dxa"/>
            <w:vAlign w:val="center"/>
          </w:tcPr>
          <w:p w:rsidR="00607FBF" w:rsidRPr="001E1C36" w:rsidRDefault="00607FBF" w:rsidP="002064AD">
            <w:pPr>
              <w:jc w:val="center"/>
              <w:rPr>
                <w:rFonts w:ascii="Arial" w:hAnsi="Arial" w:cs="Arial"/>
                <w:sz w:val="16"/>
                <w:szCs w:val="16"/>
              </w:rPr>
            </w:pPr>
            <w:r w:rsidRPr="001E1C36">
              <w:rPr>
                <w:rFonts w:ascii="Arial" w:hAnsi="Arial" w:cs="Arial"/>
                <w:sz w:val="16"/>
                <w:szCs w:val="16"/>
              </w:rPr>
              <w:t>8.</w:t>
            </w:r>
          </w:p>
        </w:tc>
        <w:tc>
          <w:tcPr>
            <w:tcW w:w="1202" w:type="dxa"/>
            <w:vAlign w:val="center"/>
          </w:tcPr>
          <w:p w:rsidR="00607FBF" w:rsidRPr="001E1C36" w:rsidRDefault="00607FBF" w:rsidP="002064AD">
            <w:pPr>
              <w:rPr>
                <w:rFonts w:ascii="Arial" w:hAnsi="Arial" w:cs="Arial"/>
                <w:sz w:val="16"/>
                <w:szCs w:val="16"/>
              </w:rPr>
            </w:pPr>
            <w:r w:rsidRPr="001E1C36">
              <w:rPr>
                <w:rFonts w:ascii="Arial" w:hAnsi="Arial" w:cs="Arial"/>
                <w:sz w:val="16"/>
                <w:szCs w:val="16"/>
              </w:rPr>
              <w:t>Troškovi zakupa</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0</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0</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b/>
                <w:bCs/>
                <w:sz w:val="16"/>
                <w:szCs w:val="16"/>
              </w:rPr>
            </w:pPr>
            <w:r w:rsidRPr="001E1C36">
              <w:rPr>
                <w:rFonts w:ascii="Arial" w:hAnsi="Arial" w:cs="Arial"/>
                <w:b/>
                <w:bCs/>
                <w:sz w:val="16"/>
                <w:szCs w:val="16"/>
              </w:rPr>
              <w:t>0</w:t>
            </w:r>
          </w:p>
        </w:tc>
      </w:tr>
      <w:tr w:rsidR="00607FBF" w:rsidTr="002064AD">
        <w:tc>
          <w:tcPr>
            <w:tcW w:w="1202" w:type="dxa"/>
            <w:vAlign w:val="center"/>
          </w:tcPr>
          <w:p w:rsidR="00607FBF" w:rsidRPr="001E1C36" w:rsidRDefault="00607FBF" w:rsidP="002064AD">
            <w:pPr>
              <w:jc w:val="center"/>
              <w:rPr>
                <w:rFonts w:ascii="Arial" w:hAnsi="Arial" w:cs="Arial"/>
                <w:sz w:val="16"/>
                <w:szCs w:val="16"/>
              </w:rPr>
            </w:pPr>
            <w:r w:rsidRPr="001E1C36">
              <w:rPr>
                <w:rFonts w:ascii="Arial" w:hAnsi="Arial" w:cs="Arial"/>
                <w:sz w:val="16"/>
                <w:szCs w:val="16"/>
              </w:rPr>
              <w:t>9.</w:t>
            </w:r>
          </w:p>
        </w:tc>
        <w:tc>
          <w:tcPr>
            <w:tcW w:w="1202" w:type="dxa"/>
            <w:vAlign w:val="center"/>
          </w:tcPr>
          <w:p w:rsidR="00607FBF" w:rsidRPr="001E1C36" w:rsidRDefault="00607FBF" w:rsidP="002064AD">
            <w:pPr>
              <w:rPr>
                <w:rFonts w:ascii="Arial" w:hAnsi="Arial" w:cs="Arial"/>
                <w:sz w:val="16"/>
                <w:szCs w:val="16"/>
              </w:rPr>
            </w:pPr>
            <w:r w:rsidRPr="001E1C36">
              <w:rPr>
                <w:rFonts w:ascii="Arial" w:hAnsi="Arial" w:cs="Arial"/>
                <w:sz w:val="16"/>
                <w:szCs w:val="16"/>
              </w:rPr>
              <w:t>Izdaci za tekuće održavanje</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9.000</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8.000</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b/>
                <w:bCs/>
                <w:sz w:val="16"/>
                <w:szCs w:val="16"/>
              </w:rPr>
            </w:pPr>
            <w:r w:rsidRPr="001E1C36">
              <w:rPr>
                <w:rFonts w:ascii="Arial" w:hAnsi="Arial" w:cs="Arial"/>
                <w:b/>
                <w:bCs/>
                <w:sz w:val="16"/>
                <w:szCs w:val="16"/>
              </w:rPr>
              <w:t>8.000</w:t>
            </w:r>
          </w:p>
        </w:tc>
      </w:tr>
      <w:tr w:rsidR="00607FBF" w:rsidTr="002064AD">
        <w:tc>
          <w:tcPr>
            <w:tcW w:w="1202" w:type="dxa"/>
            <w:vAlign w:val="center"/>
          </w:tcPr>
          <w:p w:rsidR="00607FBF" w:rsidRPr="001E1C36" w:rsidRDefault="00607FBF" w:rsidP="002064AD">
            <w:pPr>
              <w:jc w:val="center"/>
              <w:rPr>
                <w:rFonts w:ascii="Arial" w:hAnsi="Arial" w:cs="Arial"/>
                <w:sz w:val="16"/>
                <w:szCs w:val="16"/>
              </w:rPr>
            </w:pPr>
            <w:r w:rsidRPr="001E1C36">
              <w:rPr>
                <w:rFonts w:ascii="Arial" w:hAnsi="Arial" w:cs="Arial"/>
                <w:sz w:val="16"/>
                <w:szCs w:val="16"/>
              </w:rPr>
              <w:t>10.</w:t>
            </w:r>
          </w:p>
        </w:tc>
        <w:tc>
          <w:tcPr>
            <w:tcW w:w="1202" w:type="dxa"/>
            <w:vAlign w:val="center"/>
          </w:tcPr>
          <w:p w:rsidR="00607FBF" w:rsidRPr="001E1C36" w:rsidRDefault="00607FBF" w:rsidP="002064AD">
            <w:pPr>
              <w:rPr>
                <w:rFonts w:ascii="Arial" w:hAnsi="Arial" w:cs="Arial"/>
                <w:sz w:val="16"/>
                <w:szCs w:val="16"/>
              </w:rPr>
            </w:pPr>
            <w:r w:rsidRPr="001E1C36">
              <w:rPr>
                <w:rFonts w:ascii="Arial" w:hAnsi="Arial" w:cs="Arial"/>
                <w:sz w:val="16"/>
                <w:szCs w:val="16"/>
              </w:rPr>
              <w:t>Izdaci za osiguranje i tr.pl. prometa</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1.000</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1.000</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b/>
                <w:bCs/>
                <w:sz w:val="16"/>
                <w:szCs w:val="16"/>
              </w:rPr>
            </w:pPr>
            <w:r w:rsidRPr="001E1C36">
              <w:rPr>
                <w:rFonts w:ascii="Arial" w:hAnsi="Arial" w:cs="Arial"/>
                <w:b/>
                <w:bCs/>
                <w:sz w:val="16"/>
                <w:szCs w:val="16"/>
              </w:rPr>
              <w:t>1.000</w:t>
            </w:r>
          </w:p>
        </w:tc>
      </w:tr>
      <w:tr w:rsidR="00607FBF" w:rsidTr="002064AD">
        <w:tc>
          <w:tcPr>
            <w:tcW w:w="1202" w:type="dxa"/>
            <w:vAlign w:val="center"/>
          </w:tcPr>
          <w:p w:rsidR="00607FBF" w:rsidRPr="001E1C36" w:rsidRDefault="00607FBF" w:rsidP="002064AD">
            <w:pPr>
              <w:jc w:val="center"/>
              <w:rPr>
                <w:rFonts w:ascii="Arial" w:hAnsi="Arial" w:cs="Arial"/>
                <w:sz w:val="16"/>
                <w:szCs w:val="16"/>
              </w:rPr>
            </w:pPr>
            <w:r w:rsidRPr="001E1C36">
              <w:rPr>
                <w:rFonts w:ascii="Arial" w:hAnsi="Arial" w:cs="Arial"/>
                <w:sz w:val="16"/>
                <w:szCs w:val="16"/>
              </w:rPr>
              <w:t>11.</w:t>
            </w:r>
          </w:p>
        </w:tc>
        <w:tc>
          <w:tcPr>
            <w:tcW w:w="1202" w:type="dxa"/>
            <w:vAlign w:val="center"/>
          </w:tcPr>
          <w:p w:rsidR="00607FBF" w:rsidRPr="001E1C36" w:rsidRDefault="00607FBF" w:rsidP="002064AD">
            <w:pPr>
              <w:rPr>
                <w:rFonts w:ascii="Arial" w:hAnsi="Arial" w:cs="Arial"/>
                <w:sz w:val="16"/>
                <w:szCs w:val="16"/>
              </w:rPr>
            </w:pPr>
            <w:r w:rsidRPr="001E1C36">
              <w:rPr>
                <w:rFonts w:ascii="Arial" w:hAnsi="Arial" w:cs="Arial"/>
                <w:sz w:val="16"/>
                <w:szCs w:val="16"/>
              </w:rPr>
              <w:t>Ugovorene i druge usluge</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37.000</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33.000</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b/>
                <w:bCs/>
                <w:sz w:val="16"/>
                <w:szCs w:val="16"/>
              </w:rPr>
            </w:pPr>
            <w:r w:rsidRPr="001E1C36">
              <w:rPr>
                <w:rFonts w:ascii="Arial" w:hAnsi="Arial" w:cs="Arial"/>
                <w:b/>
                <w:bCs/>
                <w:sz w:val="16"/>
                <w:szCs w:val="16"/>
              </w:rPr>
              <w:t>33.000</w:t>
            </w:r>
          </w:p>
        </w:tc>
      </w:tr>
      <w:tr w:rsidR="00607FBF" w:rsidTr="002064AD">
        <w:tc>
          <w:tcPr>
            <w:tcW w:w="1202" w:type="dxa"/>
            <w:vAlign w:val="center"/>
          </w:tcPr>
          <w:p w:rsidR="00607FBF" w:rsidRPr="001E1C36" w:rsidRDefault="00607FBF" w:rsidP="002064AD">
            <w:pPr>
              <w:jc w:val="center"/>
              <w:rPr>
                <w:rFonts w:ascii="Arial" w:hAnsi="Arial" w:cs="Arial"/>
                <w:b/>
                <w:bCs/>
                <w:sz w:val="16"/>
                <w:szCs w:val="16"/>
              </w:rPr>
            </w:pPr>
            <w:r w:rsidRPr="001E1C36">
              <w:rPr>
                <w:rFonts w:ascii="Arial" w:hAnsi="Arial" w:cs="Arial"/>
                <w:b/>
                <w:bCs/>
                <w:sz w:val="16"/>
                <w:szCs w:val="16"/>
              </w:rPr>
              <w:t>II</w:t>
            </w:r>
          </w:p>
        </w:tc>
        <w:tc>
          <w:tcPr>
            <w:tcW w:w="1202" w:type="dxa"/>
            <w:vAlign w:val="center"/>
          </w:tcPr>
          <w:p w:rsidR="00607FBF" w:rsidRPr="001E1C36" w:rsidRDefault="00607FBF" w:rsidP="002064AD">
            <w:pPr>
              <w:rPr>
                <w:rFonts w:ascii="Arial" w:hAnsi="Arial" w:cs="Arial"/>
                <w:b/>
                <w:bCs/>
                <w:sz w:val="16"/>
                <w:szCs w:val="16"/>
              </w:rPr>
            </w:pPr>
            <w:r w:rsidRPr="001E1C36">
              <w:rPr>
                <w:rFonts w:ascii="Arial" w:hAnsi="Arial" w:cs="Arial"/>
                <w:b/>
                <w:bCs/>
                <w:sz w:val="16"/>
                <w:szCs w:val="16"/>
              </w:rPr>
              <w:t xml:space="preserve">Kapitalni izdaci </w:t>
            </w:r>
          </w:p>
        </w:tc>
        <w:tc>
          <w:tcPr>
            <w:tcW w:w="1203" w:type="dxa"/>
            <w:vAlign w:val="center"/>
          </w:tcPr>
          <w:p w:rsidR="00607FBF" w:rsidRPr="001E1C36" w:rsidRDefault="00607FBF" w:rsidP="002064AD">
            <w:pPr>
              <w:jc w:val="right"/>
              <w:rPr>
                <w:rFonts w:ascii="Arial" w:hAnsi="Arial" w:cs="Arial"/>
                <w:b/>
                <w:bCs/>
                <w:sz w:val="16"/>
                <w:szCs w:val="16"/>
              </w:rPr>
            </w:pPr>
            <w:r w:rsidRPr="001E1C36">
              <w:rPr>
                <w:rFonts w:ascii="Arial" w:hAnsi="Arial" w:cs="Arial"/>
                <w:b/>
                <w:bCs/>
                <w:sz w:val="16"/>
                <w:szCs w:val="16"/>
              </w:rPr>
              <w:t>10.000</w:t>
            </w:r>
          </w:p>
        </w:tc>
        <w:tc>
          <w:tcPr>
            <w:tcW w:w="1203" w:type="dxa"/>
            <w:vAlign w:val="center"/>
          </w:tcPr>
          <w:p w:rsidR="00607FBF" w:rsidRPr="001E1C36" w:rsidRDefault="00607FBF" w:rsidP="002064AD">
            <w:pPr>
              <w:jc w:val="right"/>
              <w:rPr>
                <w:rFonts w:ascii="Arial" w:hAnsi="Arial" w:cs="Arial"/>
                <w:b/>
                <w:bCs/>
                <w:sz w:val="16"/>
                <w:szCs w:val="16"/>
              </w:rPr>
            </w:pPr>
            <w:r w:rsidRPr="001E1C36">
              <w:rPr>
                <w:rFonts w:ascii="Arial" w:hAnsi="Arial" w:cs="Arial"/>
                <w:b/>
                <w:bCs/>
                <w:sz w:val="16"/>
                <w:szCs w:val="16"/>
              </w:rPr>
              <w:t>0</w:t>
            </w:r>
          </w:p>
        </w:tc>
        <w:tc>
          <w:tcPr>
            <w:tcW w:w="1203" w:type="dxa"/>
            <w:vAlign w:val="center"/>
          </w:tcPr>
          <w:p w:rsidR="00607FBF" w:rsidRPr="001E1C36" w:rsidRDefault="00607FBF" w:rsidP="002064AD">
            <w:pPr>
              <w:jc w:val="right"/>
              <w:rPr>
                <w:rFonts w:ascii="Arial" w:hAnsi="Arial" w:cs="Arial"/>
                <w:b/>
                <w:bCs/>
                <w:sz w:val="16"/>
                <w:szCs w:val="16"/>
              </w:rPr>
            </w:pPr>
            <w:r w:rsidRPr="001E1C36">
              <w:rPr>
                <w:rFonts w:ascii="Arial" w:hAnsi="Arial" w:cs="Arial"/>
                <w:b/>
                <w:bCs/>
                <w:sz w:val="16"/>
                <w:szCs w:val="16"/>
              </w:rPr>
              <w:t>0</w:t>
            </w:r>
          </w:p>
        </w:tc>
        <w:tc>
          <w:tcPr>
            <w:tcW w:w="1203" w:type="dxa"/>
            <w:vAlign w:val="center"/>
          </w:tcPr>
          <w:p w:rsidR="00607FBF" w:rsidRPr="001E1C36" w:rsidRDefault="00607FBF" w:rsidP="002064AD">
            <w:pPr>
              <w:jc w:val="right"/>
              <w:rPr>
                <w:rFonts w:ascii="Arial" w:hAnsi="Arial" w:cs="Arial"/>
                <w:b/>
                <w:bCs/>
                <w:sz w:val="16"/>
                <w:szCs w:val="16"/>
              </w:rPr>
            </w:pPr>
            <w:r w:rsidRPr="001E1C36">
              <w:rPr>
                <w:rFonts w:ascii="Arial" w:hAnsi="Arial" w:cs="Arial"/>
                <w:b/>
                <w:bCs/>
                <w:sz w:val="16"/>
                <w:szCs w:val="16"/>
              </w:rPr>
              <w:t> </w:t>
            </w:r>
          </w:p>
        </w:tc>
        <w:tc>
          <w:tcPr>
            <w:tcW w:w="1203" w:type="dxa"/>
            <w:vAlign w:val="center"/>
          </w:tcPr>
          <w:p w:rsidR="00607FBF" w:rsidRPr="001E1C36" w:rsidRDefault="00607FBF" w:rsidP="002064AD">
            <w:pPr>
              <w:jc w:val="right"/>
              <w:rPr>
                <w:rFonts w:ascii="Arial" w:hAnsi="Arial" w:cs="Arial"/>
                <w:b/>
                <w:bCs/>
                <w:sz w:val="16"/>
                <w:szCs w:val="16"/>
              </w:rPr>
            </w:pPr>
            <w:r w:rsidRPr="001E1C36">
              <w:rPr>
                <w:rFonts w:ascii="Arial" w:hAnsi="Arial" w:cs="Arial"/>
                <w:b/>
                <w:bCs/>
                <w:sz w:val="16"/>
                <w:szCs w:val="16"/>
              </w:rPr>
              <w:t>0</w:t>
            </w:r>
          </w:p>
        </w:tc>
        <w:tc>
          <w:tcPr>
            <w:tcW w:w="1203" w:type="dxa"/>
            <w:vAlign w:val="center"/>
          </w:tcPr>
          <w:p w:rsidR="00607FBF" w:rsidRPr="001E1C36" w:rsidRDefault="00607FBF" w:rsidP="002064AD">
            <w:pPr>
              <w:jc w:val="right"/>
              <w:rPr>
                <w:rFonts w:ascii="Arial" w:hAnsi="Arial" w:cs="Arial"/>
                <w:b/>
                <w:bCs/>
                <w:sz w:val="16"/>
                <w:szCs w:val="16"/>
              </w:rPr>
            </w:pPr>
            <w:r w:rsidRPr="001E1C36">
              <w:rPr>
                <w:rFonts w:ascii="Arial" w:hAnsi="Arial" w:cs="Arial"/>
                <w:b/>
                <w:bCs/>
                <w:sz w:val="16"/>
                <w:szCs w:val="16"/>
              </w:rPr>
              <w:t>0</w:t>
            </w:r>
          </w:p>
        </w:tc>
      </w:tr>
      <w:tr w:rsidR="00607FBF" w:rsidTr="002064AD">
        <w:tc>
          <w:tcPr>
            <w:tcW w:w="1202" w:type="dxa"/>
            <w:vAlign w:val="center"/>
          </w:tcPr>
          <w:p w:rsidR="00607FBF" w:rsidRPr="001E1C36" w:rsidRDefault="00607FBF" w:rsidP="002064AD">
            <w:pPr>
              <w:jc w:val="center"/>
              <w:rPr>
                <w:rFonts w:ascii="Arial" w:hAnsi="Arial" w:cs="Arial"/>
                <w:sz w:val="16"/>
                <w:szCs w:val="16"/>
              </w:rPr>
            </w:pPr>
            <w:r w:rsidRPr="001E1C36">
              <w:rPr>
                <w:rFonts w:ascii="Arial" w:hAnsi="Arial" w:cs="Arial"/>
                <w:sz w:val="16"/>
                <w:szCs w:val="16"/>
              </w:rPr>
              <w:t>1.</w:t>
            </w:r>
          </w:p>
        </w:tc>
        <w:tc>
          <w:tcPr>
            <w:tcW w:w="1202" w:type="dxa"/>
            <w:vAlign w:val="center"/>
          </w:tcPr>
          <w:p w:rsidR="00607FBF" w:rsidRPr="001E1C36" w:rsidRDefault="00607FBF" w:rsidP="002064AD">
            <w:pPr>
              <w:rPr>
                <w:rFonts w:ascii="Arial" w:hAnsi="Arial" w:cs="Arial"/>
                <w:sz w:val="16"/>
                <w:szCs w:val="16"/>
              </w:rPr>
            </w:pPr>
            <w:r w:rsidRPr="001E1C36">
              <w:rPr>
                <w:rFonts w:ascii="Arial" w:hAnsi="Arial" w:cs="Arial"/>
                <w:sz w:val="16"/>
                <w:szCs w:val="16"/>
              </w:rPr>
              <w:t>Nabavka zemljišta</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b/>
                <w:bCs/>
                <w:sz w:val="16"/>
                <w:szCs w:val="16"/>
              </w:rPr>
            </w:pPr>
            <w:r w:rsidRPr="001E1C36">
              <w:rPr>
                <w:rFonts w:ascii="Arial" w:hAnsi="Arial" w:cs="Arial"/>
                <w:b/>
                <w:bCs/>
                <w:sz w:val="16"/>
                <w:szCs w:val="16"/>
              </w:rPr>
              <w:t>0</w:t>
            </w:r>
          </w:p>
        </w:tc>
      </w:tr>
      <w:tr w:rsidR="00607FBF" w:rsidTr="002064AD">
        <w:tc>
          <w:tcPr>
            <w:tcW w:w="1202" w:type="dxa"/>
            <w:vAlign w:val="center"/>
          </w:tcPr>
          <w:p w:rsidR="00607FBF" w:rsidRPr="001E1C36" w:rsidRDefault="00607FBF" w:rsidP="002064AD">
            <w:pPr>
              <w:jc w:val="center"/>
              <w:rPr>
                <w:rFonts w:ascii="Arial" w:hAnsi="Arial" w:cs="Arial"/>
                <w:sz w:val="16"/>
                <w:szCs w:val="16"/>
              </w:rPr>
            </w:pPr>
            <w:r w:rsidRPr="001E1C36">
              <w:rPr>
                <w:rFonts w:ascii="Arial" w:hAnsi="Arial" w:cs="Arial"/>
                <w:sz w:val="16"/>
                <w:szCs w:val="16"/>
              </w:rPr>
              <w:t>2.</w:t>
            </w:r>
          </w:p>
        </w:tc>
        <w:tc>
          <w:tcPr>
            <w:tcW w:w="1202" w:type="dxa"/>
            <w:vAlign w:val="center"/>
          </w:tcPr>
          <w:p w:rsidR="00607FBF" w:rsidRPr="001E1C36" w:rsidRDefault="00607FBF" w:rsidP="002064AD">
            <w:pPr>
              <w:rPr>
                <w:rFonts w:ascii="Arial" w:hAnsi="Arial" w:cs="Arial"/>
                <w:sz w:val="16"/>
                <w:szCs w:val="16"/>
              </w:rPr>
            </w:pPr>
            <w:r w:rsidRPr="001E1C36">
              <w:rPr>
                <w:rFonts w:ascii="Arial" w:hAnsi="Arial" w:cs="Arial"/>
                <w:sz w:val="16"/>
                <w:szCs w:val="16"/>
              </w:rPr>
              <w:t>Nabavka građevina</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b/>
                <w:bCs/>
                <w:sz w:val="16"/>
                <w:szCs w:val="16"/>
              </w:rPr>
            </w:pPr>
            <w:r w:rsidRPr="001E1C36">
              <w:rPr>
                <w:rFonts w:ascii="Arial" w:hAnsi="Arial" w:cs="Arial"/>
                <w:b/>
                <w:bCs/>
                <w:sz w:val="16"/>
                <w:szCs w:val="16"/>
              </w:rPr>
              <w:t>0</w:t>
            </w:r>
          </w:p>
        </w:tc>
      </w:tr>
      <w:tr w:rsidR="00607FBF" w:rsidTr="002064AD">
        <w:tc>
          <w:tcPr>
            <w:tcW w:w="1202" w:type="dxa"/>
            <w:vAlign w:val="center"/>
          </w:tcPr>
          <w:p w:rsidR="00607FBF" w:rsidRPr="001E1C36" w:rsidRDefault="00607FBF" w:rsidP="002064AD">
            <w:pPr>
              <w:jc w:val="center"/>
              <w:rPr>
                <w:rFonts w:ascii="Arial" w:hAnsi="Arial" w:cs="Arial"/>
                <w:sz w:val="16"/>
                <w:szCs w:val="16"/>
              </w:rPr>
            </w:pPr>
            <w:r w:rsidRPr="001E1C36">
              <w:rPr>
                <w:rFonts w:ascii="Arial" w:hAnsi="Arial" w:cs="Arial"/>
                <w:sz w:val="16"/>
                <w:szCs w:val="16"/>
              </w:rPr>
              <w:t>3.</w:t>
            </w:r>
          </w:p>
        </w:tc>
        <w:tc>
          <w:tcPr>
            <w:tcW w:w="1202" w:type="dxa"/>
            <w:vAlign w:val="center"/>
          </w:tcPr>
          <w:p w:rsidR="00607FBF" w:rsidRPr="001E1C36" w:rsidRDefault="00607FBF" w:rsidP="002064AD">
            <w:pPr>
              <w:rPr>
                <w:rFonts w:ascii="Arial" w:hAnsi="Arial" w:cs="Arial"/>
                <w:sz w:val="16"/>
                <w:szCs w:val="16"/>
              </w:rPr>
            </w:pPr>
            <w:r w:rsidRPr="001E1C36">
              <w:rPr>
                <w:rFonts w:ascii="Arial" w:hAnsi="Arial" w:cs="Arial"/>
                <w:sz w:val="16"/>
                <w:szCs w:val="16"/>
              </w:rPr>
              <w:t>Nabavka opreme</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10.000</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b/>
                <w:bCs/>
                <w:sz w:val="16"/>
                <w:szCs w:val="16"/>
              </w:rPr>
            </w:pPr>
            <w:r w:rsidRPr="001E1C36">
              <w:rPr>
                <w:rFonts w:ascii="Arial" w:hAnsi="Arial" w:cs="Arial"/>
                <w:b/>
                <w:bCs/>
                <w:sz w:val="16"/>
                <w:szCs w:val="16"/>
              </w:rPr>
              <w:t>0</w:t>
            </w:r>
          </w:p>
        </w:tc>
      </w:tr>
      <w:tr w:rsidR="00607FBF" w:rsidTr="002064AD">
        <w:tc>
          <w:tcPr>
            <w:tcW w:w="1202" w:type="dxa"/>
            <w:vAlign w:val="center"/>
          </w:tcPr>
          <w:p w:rsidR="00607FBF" w:rsidRPr="001E1C36" w:rsidRDefault="00607FBF" w:rsidP="002064AD">
            <w:pPr>
              <w:jc w:val="center"/>
              <w:rPr>
                <w:rFonts w:ascii="Arial" w:hAnsi="Arial" w:cs="Arial"/>
                <w:sz w:val="16"/>
                <w:szCs w:val="16"/>
              </w:rPr>
            </w:pPr>
            <w:r w:rsidRPr="001E1C36">
              <w:rPr>
                <w:rFonts w:ascii="Arial" w:hAnsi="Arial" w:cs="Arial"/>
                <w:sz w:val="16"/>
                <w:szCs w:val="16"/>
              </w:rPr>
              <w:t>4.</w:t>
            </w:r>
          </w:p>
        </w:tc>
        <w:tc>
          <w:tcPr>
            <w:tcW w:w="1202" w:type="dxa"/>
            <w:vAlign w:val="center"/>
          </w:tcPr>
          <w:p w:rsidR="00607FBF" w:rsidRPr="001E1C36" w:rsidRDefault="00607FBF" w:rsidP="002064AD">
            <w:pPr>
              <w:rPr>
                <w:rFonts w:ascii="Arial" w:hAnsi="Arial" w:cs="Arial"/>
                <w:sz w:val="16"/>
                <w:szCs w:val="16"/>
              </w:rPr>
            </w:pPr>
            <w:r w:rsidRPr="001E1C36">
              <w:rPr>
                <w:rFonts w:ascii="Arial" w:hAnsi="Arial" w:cs="Arial"/>
                <w:sz w:val="16"/>
                <w:szCs w:val="16"/>
              </w:rPr>
              <w:t>Nabavka ostalih stalnih sred.</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b/>
                <w:bCs/>
                <w:sz w:val="16"/>
                <w:szCs w:val="16"/>
              </w:rPr>
            </w:pPr>
            <w:r w:rsidRPr="001E1C36">
              <w:rPr>
                <w:rFonts w:ascii="Arial" w:hAnsi="Arial" w:cs="Arial"/>
                <w:b/>
                <w:bCs/>
                <w:sz w:val="16"/>
                <w:szCs w:val="16"/>
              </w:rPr>
              <w:t>0</w:t>
            </w:r>
          </w:p>
        </w:tc>
      </w:tr>
      <w:tr w:rsidR="00607FBF" w:rsidTr="002064AD">
        <w:tc>
          <w:tcPr>
            <w:tcW w:w="1202" w:type="dxa"/>
            <w:vAlign w:val="center"/>
          </w:tcPr>
          <w:p w:rsidR="00607FBF" w:rsidRPr="001E1C36" w:rsidRDefault="00607FBF" w:rsidP="002064AD">
            <w:pPr>
              <w:jc w:val="center"/>
              <w:rPr>
                <w:rFonts w:ascii="Arial" w:hAnsi="Arial" w:cs="Arial"/>
                <w:sz w:val="16"/>
                <w:szCs w:val="16"/>
              </w:rPr>
            </w:pPr>
            <w:r w:rsidRPr="001E1C36">
              <w:rPr>
                <w:rFonts w:ascii="Arial" w:hAnsi="Arial" w:cs="Arial"/>
                <w:sz w:val="16"/>
                <w:szCs w:val="16"/>
              </w:rPr>
              <w:t>5.</w:t>
            </w:r>
          </w:p>
        </w:tc>
        <w:tc>
          <w:tcPr>
            <w:tcW w:w="1202" w:type="dxa"/>
            <w:vAlign w:val="center"/>
          </w:tcPr>
          <w:p w:rsidR="00607FBF" w:rsidRPr="001E1C36" w:rsidRDefault="00607FBF" w:rsidP="002064AD">
            <w:pPr>
              <w:rPr>
                <w:rFonts w:ascii="Arial" w:hAnsi="Arial" w:cs="Arial"/>
                <w:sz w:val="16"/>
                <w:szCs w:val="16"/>
              </w:rPr>
            </w:pPr>
            <w:r w:rsidRPr="001E1C36">
              <w:rPr>
                <w:rFonts w:ascii="Arial" w:hAnsi="Arial" w:cs="Arial"/>
                <w:sz w:val="16"/>
                <w:szCs w:val="16"/>
              </w:rPr>
              <w:t>Rekonstrukcija i inves.održavanje</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b/>
                <w:bCs/>
                <w:sz w:val="16"/>
                <w:szCs w:val="16"/>
              </w:rPr>
            </w:pPr>
            <w:r w:rsidRPr="001E1C36">
              <w:rPr>
                <w:rFonts w:ascii="Arial" w:hAnsi="Arial" w:cs="Arial"/>
                <w:b/>
                <w:bCs/>
                <w:sz w:val="16"/>
                <w:szCs w:val="16"/>
              </w:rPr>
              <w:t>0</w:t>
            </w:r>
          </w:p>
        </w:tc>
      </w:tr>
      <w:tr w:rsidR="00607FBF" w:rsidTr="002064AD">
        <w:tc>
          <w:tcPr>
            <w:tcW w:w="1202" w:type="dxa"/>
            <w:vAlign w:val="center"/>
          </w:tcPr>
          <w:p w:rsidR="00607FBF" w:rsidRPr="001E1C36" w:rsidRDefault="00607FBF" w:rsidP="002064AD">
            <w:pPr>
              <w:jc w:val="center"/>
              <w:rPr>
                <w:rFonts w:ascii="Arial" w:hAnsi="Arial" w:cs="Arial"/>
                <w:b/>
                <w:bCs/>
                <w:sz w:val="16"/>
                <w:szCs w:val="16"/>
              </w:rPr>
            </w:pPr>
            <w:r w:rsidRPr="001E1C36">
              <w:rPr>
                <w:rFonts w:ascii="Arial" w:hAnsi="Arial" w:cs="Arial"/>
                <w:b/>
                <w:bCs/>
                <w:sz w:val="16"/>
                <w:szCs w:val="16"/>
              </w:rPr>
              <w:t>III</w:t>
            </w:r>
          </w:p>
        </w:tc>
        <w:tc>
          <w:tcPr>
            <w:tcW w:w="1202" w:type="dxa"/>
            <w:vAlign w:val="center"/>
          </w:tcPr>
          <w:p w:rsidR="00607FBF" w:rsidRPr="001E1C36" w:rsidRDefault="00607FBF" w:rsidP="002064AD">
            <w:pPr>
              <w:rPr>
                <w:rFonts w:ascii="Arial" w:hAnsi="Arial" w:cs="Arial"/>
                <w:b/>
                <w:bCs/>
                <w:sz w:val="16"/>
                <w:szCs w:val="16"/>
              </w:rPr>
            </w:pPr>
            <w:r w:rsidRPr="001E1C36">
              <w:rPr>
                <w:rFonts w:ascii="Arial" w:hAnsi="Arial" w:cs="Arial"/>
                <w:b/>
                <w:bCs/>
                <w:sz w:val="16"/>
                <w:szCs w:val="16"/>
              </w:rPr>
              <w:t>Tekući grantovi</w:t>
            </w:r>
          </w:p>
        </w:tc>
        <w:tc>
          <w:tcPr>
            <w:tcW w:w="1203" w:type="dxa"/>
            <w:vAlign w:val="center"/>
          </w:tcPr>
          <w:p w:rsidR="00607FBF" w:rsidRPr="001E1C36" w:rsidRDefault="00607FBF" w:rsidP="002064AD">
            <w:pPr>
              <w:jc w:val="right"/>
              <w:rPr>
                <w:rFonts w:ascii="Arial" w:hAnsi="Arial" w:cs="Arial"/>
                <w:b/>
                <w:bCs/>
                <w:sz w:val="16"/>
                <w:szCs w:val="16"/>
              </w:rPr>
            </w:pPr>
            <w:r w:rsidRPr="001E1C36">
              <w:rPr>
                <w:rFonts w:ascii="Arial" w:hAnsi="Arial" w:cs="Arial"/>
                <w:b/>
                <w:bCs/>
                <w:sz w:val="16"/>
                <w:szCs w:val="16"/>
              </w:rPr>
              <w:t>0</w:t>
            </w:r>
          </w:p>
        </w:tc>
        <w:tc>
          <w:tcPr>
            <w:tcW w:w="1203" w:type="dxa"/>
            <w:vAlign w:val="center"/>
          </w:tcPr>
          <w:p w:rsidR="00607FBF" w:rsidRPr="001E1C36" w:rsidRDefault="00607FBF" w:rsidP="002064AD">
            <w:pPr>
              <w:jc w:val="right"/>
              <w:rPr>
                <w:rFonts w:ascii="Arial" w:hAnsi="Arial" w:cs="Arial"/>
                <w:b/>
                <w:bCs/>
                <w:sz w:val="16"/>
                <w:szCs w:val="16"/>
              </w:rPr>
            </w:pPr>
            <w:r w:rsidRPr="001E1C36">
              <w:rPr>
                <w:rFonts w:ascii="Arial" w:hAnsi="Arial" w:cs="Arial"/>
                <w:b/>
                <w:bCs/>
                <w:sz w:val="16"/>
                <w:szCs w:val="16"/>
              </w:rPr>
              <w:t>0</w:t>
            </w:r>
          </w:p>
        </w:tc>
        <w:tc>
          <w:tcPr>
            <w:tcW w:w="1203" w:type="dxa"/>
            <w:vAlign w:val="center"/>
          </w:tcPr>
          <w:p w:rsidR="00607FBF" w:rsidRPr="001E1C36" w:rsidRDefault="00607FBF" w:rsidP="002064AD">
            <w:pPr>
              <w:jc w:val="right"/>
              <w:rPr>
                <w:rFonts w:ascii="Arial" w:hAnsi="Arial" w:cs="Arial"/>
                <w:b/>
                <w:bCs/>
                <w:sz w:val="16"/>
                <w:szCs w:val="16"/>
              </w:rPr>
            </w:pPr>
            <w:r w:rsidRPr="001E1C36">
              <w:rPr>
                <w:rFonts w:ascii="Arial" w:hAnsi="Arial" w:cs="Arial"/>
                <w:b/>
                <w:bCs/>
                <w:sz w:val="16"/>
                <w:szCs w:val="16"/>
              </w:rPr>
              <w:t>0</w:t>
            </w:r>
          </w:p>
        </w:tc>
        <w:tc>
          <w:tcPr>
            <w:tcW w:w="1203" w:type="dxa"/>
            <w:vAlign w:val="center"/>
          </w:tcPr>
          <w:p w:rsidR="00607FBF" w:rsidRPr="001E1C36" w:rsidRDefault="00607FBF" w:rsidP="002064AD">
            <w:pPr>
              <w:jc w:val="right"/>
              <w:rPr>
                <w:rFonts w:ascii="Arial" w:hAnsi="Arial" w:cs="Arial"/>
                <w:b/>
                <w:bCs/>
                <w:sz w:val="16"/>
                <w:szCs w:val="16"/>
              </w:rPr>
            </w:pPr>
            <w:r w:rsidRPr="001E1C36">
              <w:rPr>
                <w:rFonts w:ascii="Arial" w:hAnsi="Arial" w:cs="Arial"/>
                <w:b/>
                <w:bCs/>
                <w:sz w:val="16"/>
                <w:szCs w:val="16"/>
              </w:rPr>
              <w:t> </w:t>
            </w:r>
          </w:p>
        </w:tc>
        <w:tc>
          <w:tcPr>
            <w:tcW w:w="1203" w:type="dxa"/>
            <w:vAlign w:val="center"/>
          </w:tcPr>
          <w:p w:rsidR="00607FBF" w:rsidRPr="001E1C36" w:rsidRDefault="00607FBF" w:rsidP="002064AD">
            <w:pPr>
              <w:jc w:val="right"/>
              <w:rPr>
                <w:rFonts w:ascii="Arial" w:hAnsi="Arial" w:cs="Arial"/>
                <w:b/>
                <w:bCs/>
                <w:sz w:val="16"/>
                <w:szCs w:val="16"/>
              </w:rPr>
            </w:pPr>
            <w:r w:rsidRPr="001E1C36">
              <w:rPr>
                <w:rFonts w:ascii="Arial" w:hAnsi="Arial" w:cs="Arial"/>
                <w:b/>
                <w:bCs/>
                <w:sz w:val="16"/>
                <w:szCs w:val="16"/>
              </w:rPr>
              <w:t>0</w:t>
            </w:r>
          </w:p>
        </w:tc>
        <w:tc>
          <w:tcPr>
            <w:tcW w:w="1203" w:type="dxa"/>
            <w:vAlign w:val="center"/>
          </w:tcPr>
          <w:p w:rsidR="00607FBF" w:rsidRPr="001E1C36" w:rsidRDefault="00607FBF" w:rsidP="002064AD">
            <w:pPr>
              <w:jc w:val="right"/>
              <w:rPr>
                <w:rFonts w:ascii="Arial" w:hAnsi="Arial" w:cs="Arial"/>
                <w:b/>
                <w:bCs/>
                <w:sz w:val="16"/>
                <w:szCs w:val="16"/>
              </w:rPr>
            </w:pPr>
            <w:r w:rsidRPr="001E1C36">
              <w:rPr>
                <w:rFonts w:ascii="Arial" w:hAnsi="Arial" w:cs="Arial"/>
                <w:b/>
                <w:bCs/>
                <w:sz w:val="16"/>
                <w:szCs w:val="16"/>
              </w:rPr>
              <w:t>0</w:t>
            </w:r>
          </w:p>
        </w:tc>
      </w:tr>
      <w:tr w:rsidR="00607FBF" w:rsidTr="002064AD">
        <w:tc>
          <w:tcPr>
            <w:tcW w:w="1202" w:type="dxa"/>
            <w:vAlign w:val="center"/>
          </w:tcPr>
          <w:p w:rsidR="00607FBF" w:rsidRPr="001E1C36" w:rsidRDefault="00607FBF" w:rsidP="002064AD">
            <w:pPr>
              <w:jc w:val="center"/>
              <w:rPr>
                <w:rFonts w:ascii="Arial" w:hAnsi="Arial" w:cs="Arial"/>
                <w:sz w:val="16"/>
                <w:szCs w:val="16"/>
              </w:rPr>
            </w:pPr>
            <w:r w:rsidRPr="001E1C36">
              <w:rPr>
                <w:rFonts w:ascii="Arial" w:hAnsi="Arial" w:cs="Arial"/>
                <w:sz w:val="16"/>
                <w:szCs w:val="16"/>
              </w:rPr>
              <w:t>1.</w:t>
            </w:r>
          </w:p>
        </w:tc>
        <w:tc>
          <w:tcPr>
            <w:tcW w:w="1202" w:type="dxa"/>
            <w:vAlign w:val="center"/>
          </w:tcPr>
          <w:p w:rsidR="00607FBF" w:rsidRPr="001E1C36" w:rsidRDefault="00607FBF" w:rsidP="002064AD">
            <w:pPr>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b/>
                <w:bCs/>
                <w:sz w:val="16"/>
                <w:szCs w:val="16"/>
              </w:rPr>
            </w:pPr>
            <w:r w:rsidRPr="001E1C36">
              <w:rPr>
                <w:rFonts w:ascii="Arial" w:hAnsi="Arial" w:cs="Arial"/>
                <w:b/>
                <w:bCs/>
                <w:sz w:val="16"/>
                <w:szCs w:val="16"/>
              </w:rPr>
              <w:t>0</w:t>
            </w:r>
          </w:p>
        </w:tc>
      </w:tr>
      <w:tr w:rsidR="00607FBF" w:rsidTr="002064AD">
        <w:tc>
          <w:tcPr>
            <w:tcW w:w="1202" w:type="dxa"/>
            <w:vAlign w:val="center"/>
          </w:tcPr>
          <w:p w:rsidR="00607FBF" w:rsidRPr="001E1C36" w:rsidRDefault="00607FBF" w:rsidP="002064AD">
            <w:pPr>
              <w:jc w:val="center"/>
              <w:rPr>
                <w:rFonts w:ascii="Arial" w:hAnsi="Arial" w:cs="Arial"/>
                <w:sz w:val="16"/>
                <w:szCs w:val="16"/>
              </w:rPr>
            </w:pPr>
            <w:r w:rsidRPr="001E1C36">
              <w:rPr>
                <w:rFonts w:ascii="Arial" w:hAnsi="Arial" w:cs="Arial"/>
                <w:sz w:val="16"/>
                <w:szCs w:val="16"/>
              </w:rPr>
              <w:t>2.</w:t>
            </w:r>
          </w:p>
        </w:tc>
        <w:tc>
          <w:tcPr>
            <w:tcW w:w="1202" w:type="dxa"/>
            <w:vAlign w:val="center"/>
          </w:tcPr>
          <w:p w:rsidR="00607FBF" w:rsidRPr="001E1C36" w:rsidRDefault="00607FBF" w:rsidP="002064AD">
            <w:pPr>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sz w:val="16"/>
                <w:szCs w:val="16"/>
              </w:rPr>
            </w:pPr>
            <w:r w:rsidRPr="001E1C36">
              <w:rPr>
                <w:rFonts w:ascii="Arial" w:hAnsi="Arial" w:cs="Arial"/>
                <w:sz w:val="16"/>
                <w:szCs w:val="16"/>
              </w:rPr>
              <w:t> </w:t>
            </w:r>
          </w:p>
        </w:tc>
        <w:tc>
          <w:tcPr>
            <w:tcW w:w="1203" w:type="dxa"/>
            <w:vAlign w:val="center"/>
          </w:tcPr>
          <w:p w:rsidR="00607FBF" w:rsidRPr="001E1C36" w:rsidRDefault="00607FBF" w:rsidP="002064AD">
            <w:pPr>
              <w:jc w:val="right"/>
              <w:rPr>
                <w:rFonts w:ascii="Arial" w:hAnsi="Arial" w:cs="Arial"/>
                <w:b/>
                <w:bCs/>
                <w:sz w:val="16"/>
                <w:szCs w:val="16"/>
              </w:rPr>
            </w:pPr>
            <w:r w:rsidRPr="001E1C36">
              <w:rPr>
                <w:rFonts w:ascii="Arial" w:hAnsi="Arial" w:cs="Arial"/>
                <w:b/>
                <w:bCs/>
                <w:sz w:val="16"/>
                <w:szCs w:val="16"/>
              </w:rPr>
              <w:t>0</w:t>
            </w:r>
          </w:p>
        </w:tc>
      </w:tr>
      <w:tr w:rsidR="00607FBF" w:rsidTr="002064AD">
        <w:tc>
          <w:tcPr>
            <w:tcW w:w="1202" w:type="dxa"/>
            <w:vAlign w:val="center"/>
          </w:tcPr>
          <w:p w:rsidR="00607FBF" w:rsidRPr="001E1C36" w:rsidRDefault="00607FBF" w:rsidP="002064AD">
            <w:pPr>
              <w:jc w:val="center"/>
              <w:rPr>
                <w:rFonts w:ascii="Arial" w:hAnsi="Arial" w:cs="Arial"/>
                <w:b/>
                <w:bCs/>
                <w:sz w:val="16"/>
                <w:szCs w:val="16"/>
              </w:rPr>
            </w:pPr>
            <w:r w:rsidRPr="001E1C36">
              <w:rPr>
                <w:rFonts w:ascii="Arial" w:hAnsi="Arial" w:cs="Arial"/>
                <w:b/>
                <w:bCs/>
                <w:sz w:val="16"/>
                <w:szCs w:val="16"/>
              </w:rPr>
              <w:t>IV</w:t>
            </w:r>
          </w:p>
        </w:tc>
        <w:tc>
          <w:tcPr>
            <w:tcW w:w="1202" w:type="dxa"/>
            <w:vAlign w:val="center"/>
          </w:tcPr>
          <w:p w:rsidR="00607FBF" w:rsidRPr="001E1C36" w:rsidRDefault="00607FBF" w:rsidP="002064AD">
            <w:pPr>
              <w:rPr>
                <w:rFonts w:ascii="Arial" w:hAnsi="Arial" w:cs="Arial"/>
                <w:b/>
                <w:bCs/>
                <w:sz w:val="16"/>
                <w:szCs w:val="16"/>
              </w:rPr>
            </w:pPr>
            <w:r w:rsidRPr="001E1C36">
              <w:rPr>
                <w:rFonts w:ascii="Arial" w:hAnsi="Arial" w:cs="Arial"/>
                <w:b/>
                <w:bCs/>
                <w:sz w:val="16"/>
                <w:szCs w:val="16"/>
              </w:rPr>
              <w:t>Ukupno budžet (I+II+III)</w:t>
            </w:r>
          </w:p>
        </w:tc>
        <w:tc>
          <w:tcPr>
            <w:tcW w:w="1203" w:type="dxa"/>
            <w:vAlign w:val="center"/>
          </w:tcPr>
          <w:p w:rsidR="00607FBF" w:rsidRPr="001E1C36" w:rsidRDefault="00607FBF" w:rsidP="002064AD">
            <w:pPr>
              <w:jc w:val="right"/>
              <w:rPr>
                <w:rFonts w:ascii="Arial" w:hAnsi="Arial" w:cs="Arial"/>
                <w:b/>
                <w:bCs/>
                <w:sz w:val="16"/>
                <w:szCs w:val="16"/>
              </w:rPr>
            </w:pPr>
            <w:r w:rsidRPr="001E1C36">
              <w:rPr>
                <w:rFonts w:ascii="Arial" w:hAnsi="Arial" w:cs="Arial"/>
                <w:b/>
                <w:bCs/>
                <w:sz w:val="16"/>
                <w:szCs w:val="16"/>
              </w:rPr>
              <w:t>770.000</w:t>
            </w:r>
          </w:p>
        </w:tc>
        <w:tc>
          <w:tcPr>
            <w:tcW w:w="1203" w:type="dxa"/>
            <w:vAlign w:val="center"/>
          </w:tcPr>
          <w:p w:rsidR="00607FBF" w:rsidRPr="001E1C36" w:rsidRDefault="00607FBF" w:rsidP="002064AD">
            <w:pPr>
              <w:jc w:val="right"/>
              <w:rPr>
                <w:rFonts w:ascii="Arial" w:hAnsi="Arial" w:cs="Arial"/>
                <w:b/>
                <w:bCs/>
                <w:sz w:val="16"/>
                <w:szCs w:val="16"/>
              </w:rPr>
            </w:pPr>
            <w:r w:rsidRPr="001E1C36">
              <w:rPr>
                <w:rFonts w:ascii="Arial" w:hAnsi="Arial" w:cs="Arial"/>
                <w:b/>
                <w:bCs/>
                <w:sz w:val="16"/>
                <w:szCs w:val="16"/>
              </w:rPr>
              <w:t>698.000</w:t>
            </w:r>
          </w:p>
        </w:tc>
        <w:tc>
          <w:tcPr>
            <w:tcW w:w="1203" w:type="dxa"/>
            <w:vAlign w:val="center"/>
          </w:tcPr>
          <w:p w:rsidR="00607FBF" w:rsidRPr="001E1C36" w:rsidRDefault="00607FBF" w:rsidP="002064AD">
            <w:pPr>
              <w:jc w:val="right"/>
              <w:rPr>
                <w:rFonts w:ascii="Arial" w:hAnsi="Arial" w:cs="Arial"/>
                <w:b/>
                <w:bCs/>
                <w:sz w:val="16"/>
                <w:szCs w:val="16"/>
              </w:rPr>
            </w:pPr>
            <w:r w:rsidRPr="001E1C36">
              <w:rPr>
                <w:rFonts w:ascii="Arial" w:hAnsi="Arial" w:cs="Arial"/>
                <w:b/>
                <w:bCs/>
                <w:sz w:val="16"/>
                <w:szCs w:val="16"/>
              </w:rPr>
              <w:t>0</w:t>
            </w:r>
          </w:p>
        </w:tc>
        <w:tc>
          <w:tcPr>
            <w:tcW w:w="1203" w:type="dxa"/>
            <w:vAlign w:val="center"/>
          </w:tcPr>
          <w:p w:rsidR="00607FBF" w:rsidRPr="001E1C36" w:rsidRDefault="00607FBF" w:rsidP="002064AD">
            <w:pPr>
              <w:jc w:val="right"/>
              <w:rPr>
                <w:rFonts w:ascii="Arial" w:hAnsi="Arial" w:cs="Arial"/>
                <w:b/>
                <w:bCs/>
                <w:sz w:val="16"/>
                <w:szCs w:val="16"/>
              </w:rPr>
            </w:pPr>
            <w:r w:rsidRPr="001E1C36">
              <w:rPr>
                <w:rFonts w:ascii="Arial" w:hAnsi="Arial" w:cs="Arial"/>
                <w:b/>
                <w:bCs/>
                <w:sz w:val="16"/>
                <w:szCs w:val="16"/>
              </w:rPr>
              <w:t> </w:t>
            </w:r>
          </w:p>
        </w:tc>
        <w:tc>
          <w:tcPr>
            <w:tcW w:w="1203" w:type="dxa"/>
            <w:vAlign w:val="center"/>
          </w:tcPr>
          <w:p w:rsidR="00607FBF" w:rsidRPr="001E1C36" w:rsidRDefault="00607FBF" w:rsidP="002064AD">
            <w:pPr>
              <w:jc w:val="right"/>
              <w:rPr>
                <w:rFonts w:ascii="Arial" w:hAnsi="Arial" w:cs="Arial"/>
                <w:b/>
                <w:bCs/>
                <w:sz w:val="16"/>
                <w:szCs w:val="16"/>
              </w:rPr>
            </w:pPr>
            <w:r w:rsidRPr="001E1C36">
              <w:rPr>
                <w:rFonts w:ascii="Arial" w:hAnsi="Arial" w:cs="Arial"/>
                <w:b/>
                <w:bCs/>
                <w:sz w:val="16"/>
                <w:szCs w:val="16"/>
              </w:rPr>
              <w:t>-7.000</w:t>
            </w:r>
          </w:p>
        </w:tc>
        <w:tc>
          <w:tcPr>
            <w:tcW w:w="1203" w:type="dxa"/>
            <w:vAlign w:val="center"/>
          </w:tcPr>
          <w:p w:rsidR="00607FBF" w:rsidRPr="001E1C36" w:rsidRDefault="00607FBF" w:rsidP="002064AD">
            <w:pPr>
              <w:jc w:val="right"/>
              <w:rPr>
                <w:rFonts w:ascii="Arial" w:hAnsi="Arial" w:cs="Arial"/>
                <w:b/>
                <w:bCs/>
                <w:sz w:val="16"/>
                <w:szCs w:val="16"/>
              </w:rPr>
            </w:pPr>
            <w:r w:rsidRPr="001E1C36">
              <w:rPr>
                <w:rFonts w:ascii="Arial" w:hAnsi="Arial" w:cs="Arial"/>
                <w:b/>
                <w:bCs/>
                <w:sz w:val="16"/>
                <w:szCs w:val="16"/>
              </w:rPr>
              <w:t>691.000</w:t>
            </w:r>
          </w:p>
        </w:tc>
      </w:tr>
    </w:tbl>
    <w:p w:rsidR="00CC63DD" w:rsidRPr="003173CE" w:rsidRDefault="00CC63DD" w:rsidP="00BF6D19">
      <w:pPr>
        <w:rPr>
          <w:sz w:val="24"/>
          <w:szCs w:val="24"/>
        </w:rPr>
      </w:pPr>
    </w:p>
    <w:p w:rsidR="007129A0" w:rsidRDefault="007129A0" w:rsidP="007129A0">
      <w:pPr>
        <w:rPr>
          <w:sz w:val="24"/>
          <w:szCs w:val="24"/>
        </w:rPr>
      </w:pPr>
      <w:bookmarkStart w:id="147" w:name="_Toc350438676"/>
      <w:bookmarkStart w:id="148" w:name="_Toc381863179"/>
    </w:p>
    <w:p w:rsidR="003173CE" w:rsidRDefault="003173CE" w:rsidP="007129A0">
      <w:pPr>
        <w:rPr>
          <w:sz w:val="24"/>
          <w:szCs w:val="24"/>
        </w:rPr>
      </w:pPr>
    </w:p>
    <w:p w:rsidR="003173CE" w:rsidRDefault="003173CE" w:rsidP="007129A0">
      <w:pPr>
        <w:rPr>
          <w:sz w:val="24"/>
          <w:szCs w:val="24"/>
        </w:rPr>
      </w:pPr>
    </w:p>
    <w:p w:rsidR="003173CE" w:rsidRDefault="003173CE" w:rsidP="007129A0">
      <w:pPr>
        <w:rPr>
          <w:sz w:val="24"/>
          <w:szCs w:val="24"/>
        </w:rPr>
      </w:pPr>
    </w:p>
    <w:p w:rsidR="003173CE" w:rsidRDefault="003173CE" w:rsidP="007129A0">
      <w:pPr>
        <w:rPr>
          <w:sz w:val="24"/>
          <w:szCs w:val="24"/>
        </w:rPr>
      </w:pPr>
    </w:p>
    <w:p w:rsidR="003173CE" w:rsidRDefault="003173CE" w:rsidP="007129A0">
      <w:pPr>
        <w:rPr>
          <w:sz w:val="24"/>
          <w:szCs w:val="24"/>
        </w:rPr>
      </w:pPr>
    </w:p>
    <w:p w:rsidR="003173CE" w:rsidRDefault="003173CE" w:rsidP="007129A0">
      <w:pPr>
        <w:rPr>
          <w:sz w:val="24"/>
          <w:szCs w:val="24"/>
        </w:rPr>
      </w:pPr>
    </w:p>
    <w:p w:rsidR="003173CE" w:rsidRDefault="003173CE" w:rsidP="007129A0">
      <w:pPr>
        <w:rPr>
          <w:sz w:val="24"/>
          <w:szCs w:val="24"/>
        </w:rPr>
      </w:pPr>
    </w:p>
    <w:p w:rsidR="003173CE" w:rsidRDefault="003173CE" w:rsidP="007129A0">
      <w:pPr>
        <w:rPr>
          <w:sz w:val="24"/>
          <w:szCs w:val="24"/>
        </w:rPr>
      </w:pPr>
    </w:p>
    <w:p w:rsidR="003173CE" w:rsidRDefault="003173CE" w:rsidP="007129A0">
      <w:pPr>
        <w:rPr>
          <w:sz w:val="24"/>
          <w:szCs w:val="24"/>
        </w:rPr>
      </w:pPr>
    </w:p>
    <w:p w:rsidR="003173CE" w:rsidRDefault="003173CE" w:rsidP="007129A0">
      <w:pPr>
        <w:rPr>
          <w:sz w:val="24"/>
          <w:szCs w:val="24"/>
        </w:rPr>
      </w:pPr>
    </w:p>
    <w:p w:rsidR="003173CE" w:rsidRDefault="003173CE" w:rsidP="007129A0">
      <w:pPr>
        <w:rPr>
          <w:sz w:val="24"/>
          <w:szCs w:val="24"/>
        </w:rPr>
      </w:pPr>
    </w:p>
    <w:p w:rsidR="003173CE" w:rsidRDefault="003173CE" w:rsidP="007129A0">
      <w:pPr>
        <w:rPr>
          <w:sz w:val="24"/>
          <w:szCs w:val="24"/>
        </w:rPr>
      </w:pPr>
    </w:p>
    <w:p w:rsidR="003173CE" w:rsidRDefault="003173CE" w:rsidP="007129A0">
      <w:pPr>
        <w:rPr>
          <w:sz w:val="24"/>
          <w:szCs w:val="24"/>
        </w:rPr>
      </w:pPr>
    </w:p>
    <w:p w:rsidR="003173CE" w:rsidRDefault="003173CE" w:rsidP="007129A0">
      <w:pPr>
        <w:rPr>
          <w:sz w:val="24"/>
          <w:szCs w:val="24"/>
        </w:rPr>
      </w:pPr>
    </w:p>
    <w:p w:rsidR="00B229D9" w:rsidRPr="003173CE" w:rsidRDefault="00B229D9" w:rsidP="004D684F">
      <w:pPr>
        <w:pStyle w:val="Davorka1"/>
      </w:pPr>
      <w:bookmarkStart w:id="149" w:name="_Toc412718750"/>
      <w:r w:rsidRPr="00D86CA1">
        <w:t>IV. AKTIVNOSTI I STANJE U OBLASTIMA IZ DJELOKRUGA SAMOSTALNI UPRAVNIH ORGANIZACIJA BOSNE I HERCEGOVINE</w:t>
      </w:r>
      <w:bookmarkEnd w:id="147"/>
      <w:bookmarkEnd w:id="148"/>
      <w:bookmarkEnd w:id="149"/>
    </w:p>
    <w:p w:rsidR="00B229D9" w:rsidRDefault="00B229D9" w:rsidP="004D684F">
      <w:pPr>
        <w:pStyle w:val="Davorka2"/>
        <w:numPr>
          <w:ilvl w:val="0"/>
          <w:numId w:val="135"/>
        </w:numPr>
      </w:pPr>
      <w:bookmarkStart w:id="150" w:name="_Toc350438677"/>
      <w:bookmarkStart w:id="151" w:name="_Toc381863180"/>
      <w:bookmarkStart w:id="152" w:name="_Toc412718751"/>
      <w:r w:rsidRPr="0078561C">
        <w:t xml:space="preserve">DIREKCIJA </w:t>
      </w:r>
      <w:r w:rsidR="00CD2D3C">
        <w:t xml:space="preserve"> </w:t>
      </w:r>
      <w:r w:rsidRPr="0078561C">
        <w:t>ZA</w:t>
      </w:r>
      <w:r w:rsidR="00CD2D3C">
        <w:t xml:space="preserve"> </w:t>
      </w:r>
      <w:r w:rsidRPr="0078561C">
        <w:t xml:space="preserve"> EUROPSKE</w:t>
      </w:r>
      <w:r w:rsidR="00CD2D3C">
        <w:t xml:space="preserve"> </w:t>
      </w:r>
      <w:r w:rsidRPr="0078561C">
        <w:t xml:space="preserve"> INTEGRACIJE </w:t>
      </w:r>
      <w:r w:rsidR="00CD2D3C">
        <w:t xml:space="preserve"> </w:t>
      </w:r>
      <w:r w:rsidRPr="0078561C">
        <w:t>BIH</w:t>
      </w:r>
      <w:bookmarkEnd w:id="150"/>
      <w:bookmarkEnd w:id="151"/>
      <w:bookmarkEnd w:id="152"/>
    </w:p>
    <w:p w:rsidR="00CD2D3C" w:rsidRPr="00CD2D3C" w:rsidRDefault="00CD2D3C" w:rsidP="00CD2D3C">
      <w:pPr>
        <w:rPr>
          <w:sz w:val="24"/>
          <w:szCs w:val="24"/>
        </w:rPr>
      </w:pPr>
    </w:p>
    <w:p w:rsidR="004527AE" w:rsidRDefault="00B229D9" w:rsidP="004527AE">
      <w:pPr>
        <w:ind w:left="-426"/>
        <w:jc w:val="both"/>
        <w:rPr>
          <w:sz w:val="22"/>
          <w:szCs w:val="22"/>
          <w:lang w:val="hr-BA"/>
        </w:rPr>
      </w:pPr>
      <w:r w:rsidRPr="0078561C">
        <w:rPr>
          <w:sz w:val="22"/>
          <w:szCs w:val="22"/>
          <w:lang w:val="hr-BA"/>
        </w:rPr>
        <w:t>NAJVAŽNIJE</w:t>
      </w:r>
      <w:r w:rsidR="004527AE">
        <w:rPr>
          <w:sz w:val="22"/>
          <w:szCs w:val="22"/>
          <w:lang w:val="hr-BA"/>
        </w:rPr>
        <w:t xml:space="preserve"> </w:t>
      </w:r>
      <w:r w:rsidRPr="0078561C">
        <w:rPr>
          <w:sz w:val="22"/>
          <w:szCs w:val="22"/>
          <w:lang w:val="hr-BA"/>
        </w:rPr>
        <w:t xml:space="preserve"> AKTIVNOSTI</w:t>
      </w:r>
      <w:r w:rsidR="004527AE">
        <w:rPr>
          <w:sz w:val="22"/>
          <w:szCs w:val="22"/>
          <w:lang w:val="hr-BA"/>
        </w:rPr>
        <w:t xml:space="preserve"> </w:t>
      </w:r>
      <w:r w:rsidRPr="0078561C">
        <w:rPr>
          <w:sz w:val="22"/>
          <w:szCs w:val="22"/>
          <w:lang w:val="hr-BA"/>
        </w:rPr>
        <w:t xml:space="preserve"> I </w:t>
      </w:r>
      <w:r w:rsidR="004527AE">
        <w:rPr>
          <w:sz w:val="22"/>
          <w:szCs w:val="22"/>
          <w:lang w:val="hr-BA"/>
        </w:rPr>
        <w:t xml:space="preserve"> </w:t>
      </w:r>
      <w:r w:rsidRPr="0078561C">
        <w:rPr>
          <w:sz w:val="22"/>
          <w:szCs w:val="22"/>
          <w:lang w:val="hr-BA"/>
        </w:rPr>
        <w:t xml:space="preserve">STANJE </w:t>
      </w:r>
      <w:r w:rsidR="004527AE">
        <w:rPr>
          <w:sz w:val="22"/>
          <w:szCs w:val="22"/>
          <w:lang w:val="hr-BA"/>
        </w:rPr>
        <w:t xml:space="preserve"> </w:t>
      </w:r>
      <w:r w:rsidRPr="0078561C">
        <w:rPr>
          <w:sz w:val="22"/>
          <w:szCs w:val="22"/>
          <w:lang w:val="hr-BA"/>
        </w:rPr>
        <w:t xml:space="preserve">U </w:t>
      </w:r>
      <w:r w:rsidR="004527AE">
        <w:rPr>
          <w:sz w:val="22"/>
          <w:szCs w:val="22"/>
          <w:lang w:val="hr-BA"/>
        </w:rPr>
        <w:t xml:space="preserve"> </w:t>
      </w:r>
      <w:r w:rsidRPr="0078561C">
        <w:rPr>
          <w:sz w:val="22"/>
          <w:szCs w:val="22"/>
          <w:lang w:val="hr-BA"/>
        </w:rPr>
        <w:t>OBLASTI</w:t>
      </w:r>
    </w:p>
    <w:p w:rsidR="004527AE" w:rsidRDefault="004527AE" w:rsidP="004527AE">
      <w:pPr>
        <w:ind w:left="-426"/>
        <w:jc w:val="both"/>
        <w:rPr>
          <w:sz w:val="22"/>
          <w:szCs w:val="22"/>
          <w:lang w:val="hr-BA"/>
        </w:rPr>
      </w:pPr>
    </w:p>
    <w:p w:rsidR="004527AE" w:rsidRDefault="00805240" w:rsidP="004527AE">
      <w:pPr>
        <w:ind w:left="-426"/>
        <w:jc w:val="both"/>
        <w:rPr>
          <w:sz w:val="22"/>
          <w:szCs w:val="22"/>
          <w:lang w:val="hr-BA"/>
        </w:rPr>
      </w:pPr>
      <w:r w:rsidRPr="00331E92">
        <w:rPr>
          <w:sz w:val="24"/>
          <w:szCs w:val="24"/>
        </w:rPr>
        <w:t xml:space="preserve">U 2014. godini održan je šesti ciklus sastanaka pododbora za praćenje provedbe Privremenog sporazuma, od toga 3 sastanaka pododbora, jedan sastanak Privremenog odbora i sastanak Strukturiranog dijaloga o pravosuđu koji se također odvija u okviru struktura Privremenog sporazuma. Nisu održana tri sastanka privremenih pododbora jer nisu usvojeni potrebni materijali u Vijeću ministara BiH. Na prijedlog Direkcije, Vijeće ministara je primilo k znanju Informaciju o dosadašnjim aktivnostima na izradi Programa integriranja BiH u EU. </w:t>
      </w:r>
      <w:r>
        <w:rPr>
          <w:sz w:val="24"/>
          <w:szCs w:val="24"/>
        </w:rPr>
        <w:t>Tijekom 2014. godine Direkcija za eu</w:t>
      </w:r>
      <w:r w:rsidRPr="00331E92">
        <w:rPr>
          <w:sz w:val="24"/>
          <w:szCs w:val="24"/>
        </w:rPr>
        <w:t>ropske integracije izradila je ukupno 76 mišljenja o usklađenosti nacrta/prijedloga pravnih p</w:t>
      </w:r>
      <w:r>
        <w:rPr>
          <w:sz w:val="24"/>
          <w:szCs w:val="24"/>
        </w:rPr>
        <w:t>ropisa BiH s</w:t>
      </w:r>
      <w:r w:rsidRPr="00331E92">
        <w:rPr>
          <w:sz w:val="24"/>
          <w:szCs w:val="24"/>
        </w:rPr>
        <w:t xml:space="preserve"> odredbama </w:t>
      </w:r>
      <w:r w:rsidRPr="00331E92">
        <w:rPr>
          <w:i/>
          <w:sz w:val="24"/>
          <w:szCs w:val="24"/>
        </w:rPr>
        <w:t>acquis</w:t>
      </w:r>
      <w:r w:rsidRPr="00331E92">
        <w:rPr>
          <w:sz w:val="24"/>
          <w:szCs w:val="24"/>
        </w:rPr>
        <w:t xml:space="preserve">a, te </w:t>
      </w:r>
      <w:r>
        <w:rPr>
          <w:sz w:val="24"/>
          <w:szCs w:val="24"/>
        </w:rPr>
        <w:t>osigurala preko 50 stručnih konz</w:t>
      </w:r>
      <w:r w:rsidRPr="00331E92">
        <w:rPr>
          <w:sz w:val="24"/>
          <w:szCs w:val="24"/>
        </w:rPr>
        <w:t xml:space="preserve">ultacija za popunjavanje instrumenata usklađivanja. </w:t>
      </w:r>
      <w:r>
        <w:rPr>
          <w:sz w:val="24"/>
          <w:szCs w:val="24"/>
        </w:rPr>
        <w:t>U travnju Eu</w:t>
      </w:r>
      <w:r w:rsidRPr="00331E92">
        <w:rPr>
          <w:sz w:val="24"/>
          <w:szCs w:val="24"/>
        </w:rPr>
        <w:t xml:space="preserve">ropska komisija je ponovno pokrenula </w:t>
      </w:r>
      <w:r>
        <w:rPr>
          <w:sz w:val="24"/>
          <w:szCs w:val="24"/>
        </w:rPr>
        <w:t>aktivnosti u vezi s</w:t>
      </w:r>
      <w:r w:rsidRPr="00331E92">
        <w:rPr>
          <w:sz w:val="24"/>
          <w:szCs w:val="24"/>
        </w:rPr>
        <w:t xml:space="preserve"> pripremama za korištenje IPA</w:t>
      </w:r>
      <w:r>
        <w:rPr>
          <w:sz w:val="24"/>
          <w:szCs w:val="24"/>
        </w:rPr>
        <w:t>-e</w:t>
      </w:r>
      <w:r w:rsidRPr="00331E92">
        <w:rPr>
          <w:sz w:val="24"/>
          <w:szCs w:val="24"/>
        </w:rPr>
        <w:t xml:space="preserve"> II u BiH. </w:t>
      </w:r>
      <w:r>
        <w:rPr>
          <w:sz w:val="24"/>
          <w:szCs w:val="24"/>
        </w:rPr>
        <w:t xml:space="preserve">U razdoblju svibanj </w:t>
      </w:r>
      <w:r w:rsidRPr="00331E92">
        <w:rPr>
          <w:sz w:val="24"/>
          <w:szCs w:val="24"/>
        </w:rPr>
        <w:t>–</w:t>
      </w:r>
      <w:r>
        <w:rPr>
          <w:sz w:val="24"/>
          <w:szCs w:val="24"/>
        </w:rPr>
        <w:t xml:space="preserve"> srpanj</w:t>
      </w:r>
      <w:r w:rsidRPr="00331E92">
        <w:rPr>
          <w:sz w:val="24"/>
          <w:szCs w:val="24"/>
        </w:rPr>
        <w:t xml:space="preserve"> završeno je programiranje IPA</w:t>
      </w:r>
      <w:r>
        <w:rPr>
          <w:sz w:val="24"/>
          <w:szCs w:val="24"/>
        </w:rPr>
        <w:t>-e</w:t>
      </w:r>
      <w:r w:rsidRPr="00331E92">
        <w:rPr>
          <w:sz w:val="24"/>
          <w:szCs w:val="24"/>
        </w:rPr>
        <w:t xml:space="preserve"> 2014</w:t>
      </w:r>
      <w:r>
        <w:rPr>
          <w:sz w:val="24"/>
          <w:szCs w:val="24"/>
        </w:rPr>
        <w:t>.</w:t>
      </w:r>
      <w:r w:rsidRPr="00331E92">
        <w:rPr>
          <w:sz w:val="24"/>
          <w:szCs w:val="24"/>
        </w:rPr>
        <w:t xml:space="preserve"> državnog paketa za BiH u iznosu od 23,</w:t>
      </w:r>
      <w:r>
        <w:rPr>
          <w:sz w:val="24"/>
          <w:szCs w:val="24"/>
        </w:rPr>
        <w:t>09 milijuna</w:t>
      </w:r>
      <w:r w:rsidRPr="00331E92">
        <w:rPr>
          <w:sz w:val="24"/>
          <w:szCs w:val="24"/>
        </w:rPr>
        <w:t xml:space="preserve"> eura. </w:t>
      </w:r>
      <w:r>
        <w:rPr>
          <w:sz w:val="24"/>
          <w:szCs w:val="24"/>
        </w:rPr>
        <w:t>Dodatnih 15 milijuna</w:t>
      </w:r>
      <w:r w:rsidRPr="00331E92">
        <w:rPr>
          <w:sz w:val="24"/>
          <w:szCs w:val="24"/>
        </w:rPr>
        <w:t xml:space="preserve"> eura iz alokacije za IPA</w:t>
      </w:r>
      <w:r>
        <w:rPr>
          <w:sz w:val="24"/>
          <w:szCs w:val="24"/>
        </w:rPr>
        <w:t>-u</w:t>
      </w:r>
      <w:r w:rsidRPr="00331E92">
        <w:rPr>
          <w:sz w:val="24"/>
          <w:szCs w:val="24"/>
        </w:rPr>
        <w:t xml:space="preserve"> 2014</w:t>
      </w:r>
      <w:r>
        <w:rPr>
          <w:sz w:val="24"/>
          <w:szCs w:val="24"/>
        </w:rPr>
        <w:t>.</w:t>
      </w:r>
      <w:r w:rsidRPr="00331E92">
        <w:rPr>
          <w:sz w:val="24"/>
          <w:szCs w:val="24"/>
        </w:rPr>
        <w:t xml:space="preserve"> </w:t>
      </w:r>
      <w:r>
        <w:rPr>
          <w:sz w:val="24"/>
          <w:szCs w:val="24"/>
        </w:rPr>
        <w:t>državni program, na prijedlog Eu</w:t>
      </w:r>
      <w:r w:rsidRPr="00331E92">
        <w:rPr>
          <w:sz w:val="24"/>
          <w:szCs w:val="24"/>
        </w:rPr>
        <w:t>ropske komisije, preusmjereno je na pomoć za otklanjanje posljedica poplava. U istu svrhu preusmjeren je i dio sredstava iz IPA alokacija 2011</w:t>
      </w:r>
      <w:r>
        <w:rPr>
          <w:sz w:val="24"/>
          <w:szCs w:val="24"/>
        </w:rPr>
        <w:t>.</w:t>
      </w:r>
      <w:r w:rsidRPr="00331E92">
        <w:rPr>
          <w:sz w:val="24"/>
          <w:szCs w:val="24"/>
        </w:rPr>
        <w:t>, 2012</w:t>
      </w:r>
      <w:r>
        <w:rPr>
          <w:sz w:val="24"/>
          <w:szCs w:val="24"/>
        </w:rPr>
        <w:t>. i 2013. Prema zahtjevu Europske komisije, BiH je u ob</w:t>
      </w:r>
      <w:r w:rsidRPr="00331E92">
        <w:rPr>
          <w:sz w:val="24"/>
          <w:szCs w:val="24"/>
        </w:rPr>
        <w:t>vezi pripremiti sektorske planske dokumente za razdoblje programiranja IPA</w:t>
      </w:r>
      <w:r>
        <w:rPr>
          <w:sz w:val="24"/>
          <w:szCs w:val="24"/>
        </w:rPr>
        <w:t>-e</w:t>
      </w:r>
      <w:r w:rsidRPr="00331E92">
        <w:rPr>
          <w:sz w:val="24"/>
          <w:szCs w:val="24"/>
        </w:rPr>
        <w:t xml:space="preserve"> II 2015.</w:t>
      </w:r>
      <w:r>
        <w:rPr>
          <w:sz w:val="24"/>
          <w:szCs w:val="24"/>
        </w:rPr>
        <w:t xml:space="preserve"> </w:t>
      </w:r>
      <w:r w:rsidRPr="00331E92">
        <w:rPr>
          <w:sz w:val="24"/>
          <w:szCs w:val="24"/>
        </w:rPr>
        <w:t>-</w:t>
      </w:r>
      <w:r>
        <w:rPr>
          <w:sz w:val="24"/>
          <w:szCs w:val="24"/>
        </w:rPr>
        <w:t xml:space="preserve"> </w:t>
      </w:r>
      <w:r w:rsidRPr="00331E92">
        <w:rPr>
          <w:sz w:val="24"/>
          <w:szCs w:val="24"/>
        </w:rPr>
        <w:t>2017., a u skladu s Indikativnim strateškim dokumentom za IPA</w:t>
      </w:r>
      <w:r>
        <w:rPr>
          <w:sz w:val="24"/>
          <w:szCs w:val="24"/>
        </w:rPr>
        <w:t>-u</w:t>
      </w:r>
      <w:r w:rsidRPr="00331E92">
        <w:rPr>
          <w:sz w:val="24"/>
          <w:szCs w:val="24"/>
        </w:rPr>
        <w:t xml:space="preserve"> II za BiH koji je EK usvojila 15.12.2014.</w:t>
      </w:r>
    </w:p>
    <w:p w:rsidR="004527AE" w:rsidRDefault="00805240" w:rsidP="004527AE">
      <w:pPr>
        <w:ind w:left="-426"/>
        <w:jc w:val="both"/>
        <w:rPr>
          <w:sz w:val="22"/>
          <w:szCs w:val="22"/>
          <w:lang w:val="hr-BA"/>
        </w:rPr>
      </w:pPr>
      <w:r>
        <w:rPr>
          <w:sz w:val="24"/>
          <w:szCs w:val="24"/>
        </w:rPr>
        <w:t>Paralelno s</w:t>
      </w:r>
      <w:r w:rsidRPr="00331E92">
        <w:rPr>
          <w:sz w:val="24"/>
          <w:szCs w:val="24"/>
        </w:rPr>
        <w:t xml:space="preserve"> aktivnostima na implementaciji prog</w:t>
      </w:r>
      <w:r w:rsidR="004527AE">
        <w:rPr>
          <w:sz w:val="24"/>
          <w:szCs w:val="24"/>
        </w:rPr>
        <w:t xml:space="preserve">rama prekogranične suradnje iz </w:t>
      </w:r>
      <w:r w:rsidRPr="00331E92">
        <w:rPr>
          <w:sz w:val="24"/>
          <w:szCs w:val="24"/>
        </w:rPr>
        <w:t>programskog razdoblja 2007.</w:t>
      </w:r>
      <w:r>
        <w:rPr>
          <w:sz w:val="24"/>
          <w:szCs w:val="24"/>
        </w:rPr>
        <w:t xml:space="preserve"> – </w:t>
      </w:r>
      <w:r w:rsidRPr="00331E92">
        <w:rPr>
          <w:sz w:val="24"/>
          <w:szCs w:val="24"/>
        </w:rPr>
        <w:t>2013</w:t>
      </w:r>
      <w:r>
        <w:rPr>
          <w:sz w:val="24"/>
          <w:szCs w:val="24"/>
        </w:rPr>
        <w:t>.</w:t>
      </w:r>
      <w:r w:rsidRPr="00331E92">
        <w:rPr>
          <w:sz w:val="24"/>
          <w:szCs w:val="24"/>
        </w:rPr>
        <w:t>, u 2014. godini, završena je i faza programiranja novih programa teritorijalne suradnje 2014.</w:t>
      </w:r>
      <w:r>
        <w:rPr>
          <w:sz w:val="24"/>
          <w:szCs w:val="24"/>
        </w:rPr>
        <w:t xml:space="preserve"> </w:t>
      </w:r>
      <w:r w:rsidRPr="00331E92">
        <w:rPr>
          <w:sz w:val="24"/>
          <w:szCs w:val="24"/>
        </w:rPr>
        <w:t>-</w:t>
      </w:r>
      <w:r>
        <w:rPr>
          <w:sz w:val="24"/>
          <w:szCs w:val="24"/>
        </w:rPr>
        <w:t xml:space="preserve"> </w:t>
      </w:r>
      <w:r w:rsidRPr="00331E92">
        <w:rPr>
          <w:sz w:val="24"/>
          <w:szCs w:val="24"/>
        </w:rPr>
        <w:t>2020. Svih šest za BiH rele</w:t>
      </w:r>
      <w:r>
        <w:rPr>
          <w:sz w:val="24"/>
          <w:szCs w:val="24"/>
        </w:rPr>
        <w:t>vantnih programa su podneseni Eu</w:t>
      </w:r>
      <w:r w:rsidRPr="00331E92">
        <w:rPr>
          <w:sz w:val="24"/>
          <w:szCs w:val="24"/>
        </w:rPr>
        <w:t>ropskoj komisiji na odobrenje, a dva bilateralna programa prekog</w:t>
      </w:r>
      <w:r>
        <w:rPr>
          <w:sz w:val="24"/>
          <w:szCs w:val="24"/>
        </w:rPr>
        <w:t>ranične suradnje sa Srbijom i s</w:t>
      </w:r>
      <w:r w:rsidRPr="00331E92">
        <w:rPr>
          <w:sz w:val="24"/>
          <w:szCs w:val="24"/>
        </w:rPr>
        <w:t xml:space="preserve"> Crno</w:t>
      </w:r>
      <w:r>
        <w:rPr>
          <w:sz w:val="24"/>
          <w:szCs w:val="24"/>
        </w:rPr>
        <w:t>m Gorom su i odobrena u prosincu</w:t>
      </w:r>
      <w:r w:rsidRPr="00331E92">
        <w:rPr>
          <w:sz w:val="24"/>
          <w:szCs w:val="24"/>
        </w:rPr>
        <w:t xml:space="preserve"> 2014. godine.</w:t>
      </w:r>
    </w:p>
    <w:p w:rsidR="004527AE" w:rsidRDefault="00805240" w:rsidP="004527AE">
      <w:pPr>
        <w:ind w:left="-426"/>
        <w:jc w:val="both"/>
        <w:rPr>
          <w:sz w:val="22"/>
          <w:szCs w:val="22"/>
          <w:lang w:val="hr-BA"/>
        </w:rPr>
      </w:pPr>
      <w:r w:rsidRPr="00331E92">
        <w:rPr>
          <w:sz w:val="24"/>
          <w:szCs w:val="24"/>
        </w:rPr>
        <w:t>U vezi s prevođenjem dokumenata relevantnih za proces integracije</w:t>
      </w:r>
      <w:r>
        <w:rPr>
          <w:sz w:val="24"/>
          <w:szCs w:val="24"/>
        </w:rPr>
        <w:t>,</w:t>
      </w:r>
      <w:r w:rsidRPr="00331E92">
        <w:rPr>
          <w:sz w:val="24"/>
          <w:szCs w:val="24"/>
        </w:rPr>
        <w:t xml:space="preserve"> ukupno su prevedene i revidirane</w:t>
      </w:r>
      <w:r>
        <w:rPr>
          <w:sz w:val="24"/>
          <w:szCs w:val="24"/>
        </w:rPr>
        <w:t xml:space="preserve"> 3093 prevoditeljske</w:t>
      </w:r>
      <w:r w:rsidRPr="00331E92">
        <w:rPr>
          <w:sz w:val="24"/>
          <w:szCs w:val="24"/>
        </w:rPr>
        <w:t xml:space="preserve"> kartice, te nakon verifikacije u terminološku bazu BiHterm uneseno 550 novih termina.</w:t>
      </w:r>
    </w:p>
    <w:p w:rsidR="004527AE" w:rsidRDefault="00805240" w:rsidP="004527AE">
      <w:pPr>
        <w:ind w:left="-426"/>
        <w:jc w:val="both"/>
        <w:rPr>
          <w:sz w:val="24"/>
          <w:szCs w:val="24"/>
        </w:rPr>
      </w:pPr>
      <w:r w:rsidRPr="00331E92">
        <w:rPr>
          <w:sz w:val="24"/>
          <w:szCs w:val="24"/>
        </w:rPr>
        <w:t>Nastavljena je realizacija Komunikacijske strategije za informiranje javnosti o procesu pristupanja BiH u EU, te Plana i programa edukacije i stručnog usavršavanja d</w:t>
      </w:r>
      <w:r w:rsidR="004527AE">
        <w:rPr>
          <w:sz w:val="24"/>
          <w:szCs w:val="24"/>
        </w:rPr>
        <w:t xml:space="preserve">ržavnih službenika </w:t>
      </w:r>
      <w:r>
        <w:rPr>
          <w:sz w:val="24"/>
          <w:szCs w:val="24"/>
        </w:rPr>
        <w:t>o procesu eu</w:t>
      </w:r>
      <w:r w:rsidRPr="00331E92">
        <w:rPr>
          <w:sz w:val="24"/>
          <w:szCs w:val="24"/>
        </w:rPr>
        <w:t>ropskih integracija.</w:t>
      </w:r>
    </w:p>
    <w:p w:rsidR="004527AE" w:rsidRDefault="004527AE" w:rsidP="004527AE">
      <w:pPr>
        <w:ind w:left="-426"/>
        <w:jc w:val="both"/>
        <w:rPr>
          <w:sz w:val="24"/>
          <w:szCs w:val="24"/>
        </w:rPr>
      </w:pPr>
    </w:p>
    <w:p w:rsidR="004527AE" w:rsidRPr="004527AE" w:rsidRDefault="00805240" w:rsidP="004527AE">
      <w:pPr>
        <w:ind w:left="-426"/>
        <w:jc w:val="both"/>
        <w:rPr>
          <w:sz w:val="22"/>
          <w:szCs w:val="22"/>
        </w:rPr>
      </w:pPr>
      <w:r w:rsidRPr="004527AE">
        <w:rPr>
          <w:sz w:val="22"/>
          <w:szCs w:val="22"/>
        </w:rPr>
        <w:t>ZAKLJUČIVANJE</w:t>
      </w:r>
      <w:r w:rsidR="004527AE">
        <w:rPr>
          <w:sz w:val="22"/>
          <w:szCs w:val="22"/>
        </w:rPr>
        <w:t xml:space="preserve"> </w:t>
      </w:r>
      <w:r w:rsidRPr="004527AE">
        <w:rPr>
          <w:sz w:val="22"/>
          <w:szCs w:val="22"/>
        </w:rPr>
        <w:t xml:space="preserve"> MEĐUNARODNIH</w:t>
      </w:r>
      <w:r w:rsidR="004527AE">
        <w:rPr>
          <w:sz w:val="22"/>
          <w:szCs w:val="22"/>
        </w:rPr>
        <w:t xml:space="preserve"> </w:t>
      </w:r>
      <w:r w:rsidRPr="004527AE">
        <w:rPr>
          <w:sz w:val="22"/>
          <w:szCs w:val="22"/>
        </w:rPr>
        <w:t xml:space="preserve"> UGOVORA</w:t>
      </w:r>
    </w:p>
    <w:p w:rsidR="004527AE" w:rsidRDefault="004527AE" w:rsidP="004527AE">
      <w:pPr>
        <w:ind w:left="-426"/>
        <w:jc w:val="both"/>
        <w:rPr>
          <w:sz w:val="24"/>
          <w:szCs w:val="24"/>
        </w:rPr>
      </w:pPr>
    </w:p>
    <w:p w:rsidR="004527AE" w:rsidRDefault="00805240" w:rsidP="004527AE">
      <w:pPr>
        <w:ind w:left="-426"/>
        <w:jc w:val="both"/>
        <w:rPr>
          <w:sz w:val="24"/>
          <w:szCs w:val="24"/>
        </w:rPr>
      </w:pPr>
      <w:r w:rsidRPr="00331E92">
        <w:rPr>
          <w:sz w:val="24"/>
          <w:szCs w:val="24"/>
        </w:rPr>
        <w:t>D</w:t>
      </w:r>
      <w:r>
        <w:rPr>
          <w:sz w:val="24"/>
          <w:szCs w:val="24"/>
        </w:rPr>
        <w:t>ržavni IPA koordinator je u tijeku</w:t>
      </w:r>
      <w:r w:rsidRPr="00331E92">
        <w:rPr>
          <w:sz w:val="24"/>
          <w:szCs w:val="24"/>
        </w:rPr>
        <w:t xml:space="preserve"> </w:t>
      </w:r>
      <w:r>
        <w:rPr>
          <w:sz w:val="24"/>
          <w:szCs w:val="24"/>
        </w:rPr>
        <w:t>2014. godine potpisao sljedeće financ</w:t>
      </w:r>
      <w:r w:rsidRPr="00331E92">
        <w:rPr>
          <w:sz w:val="24"/>
          <w:szCs w:val="24"/>
        </w:rPr>
        <w:t>ijske sporazume odnosno njihove dopune/izmjene: IPA 2011</w:t>
      </w:r>
      <w:r>
        <w:rPr>
          <w:sz w:val="24"/>
          <w:szCs w:val="24"/>
        </w:rPr>
        <w:t>.</w:t>
      </w:r>
      <w:r w:rsidRPr="00331E92">
        <w:rPr>
          <w:sz w:val="24"/>
          <w:szCs w:val="24"/>
        </w:rPr>
        <w:t xml:space="preserve"> državni program, dopuna 2; IPA 2012</w:t>
      </w:r>
      <w:r>
        <w:rPr>
          <w:sz w:val="24"/>
          <w:szCs w:val="24"/>
        </w:rPr>
        <w:t>.</w:t>
      </w:r>
      <w:r w:rsidRPr="00331E92">
        <w:rPr>
          <w:sz w:val="24"/>
          <w:szCs w:val="24"/>
        </w:rPr>
        <w:t xml:space="preserve"> državni program, dopuna broj 1; IPA 2012</w:t>
      </w:r>
      <w:r>
        <w:rPr>
          <w:sz w:val="24"/>
          <w:szCs w:val="24"/>
        </w:rPr>
        <w:t>.</w:t>
      </w:r>
      <w:r w:rsidRPr="00331E92">
        <w:rPr>
          <w:sz w:val="24"/>
          <w:szCs w:val="24"/>
        </w:rPr>
        <w:t xml:space="preserve"> državni program, dopuna broj 2 i IPA 2013</w:t>
      </w:r>
      <w:r>
        <w:rPr>
          <w:sz w:val="24"/>
          <w:szCs w:val="24"/>
        </w:rPr>
        <w:t>.</w:t>
      </w:r>
      <w:r w:rsidRPr="00331E92">
        <w:rPr>
          <w:sz w:val="24"/>
          <w:szCs w:val="24"/>
        </w:rPr>
        <w:t xml:space="preserve"> državni program. </w:t>
      </w:r>
      <w:r>
        <w:rPr>
          <w:sz w:val="24"/>
          <w:szCs w:val="24"/>
        </w:rPr>
        <w:t>Izmjene koje se odnose na financ</w:t>
      </w:r>
      <w:r w:rsidRPr="00331E92">
        <w:rPr>
          <w:sz w:val="24"/>
          <w:szCs w:val="24"/>
        </w:rPr>
        <w:t>ijske sporazume: IPA 2011</w:t>
      </w:r>
      <w:r>
        <w:rPr>
          <w:sz w:val="24"/>
          <w:szCs w:val="24"/>
        </w:rPr>
        <w:t>.</w:t>
      </w:r>
      <w:r w:rsidRPr="00331E92">
        <w:rPr>
          <w:sz w:val="24"/>
          <w:szCs w:val="24"/>
        </w:rPr>
        <w:t xml:space="preserve"> državni program, dopuna 2 (u iznosu od 6 550 000 eura), IPA 2012</w:t>
      </w:r>
      <w:r>
        <w:rPr>
          <w:sz w:val="24"/>
          <w:szCs w:val="24"/>
        </w:rPr>
        <w:t>.</w:t>
      </w:r>
      <w:r w:rsidRPr="00331E92">
        <w:rPr>
          <w:sz w:val="24"/>
          <w:szCs w:val="24"/>
        </w:rPr>
        <w:t xml:space="preserve"> državni program, dopuna broj 2 (u iznosu od  16 390 000 eura) odnos</w:t>
      </w:r>
      <w:r>
        <w:rPr>
          <w:sz w:val="24"/>
          <w:szCs w:val="24"/>
        </w:rPr>
        <w:t>e se na realokaciju sredstava s</w:t>
      </w:r>
      <w:r w:rsidRPr="00331E92">
        <w:rPr>
          <w:sz w:val="24"/>
          <w:szCs w:val="24"/>
        </w:rPr>
        <w:t xml:space="preserve"> projekata koji su stopirani ili odgođeni na pomoć za poplave (projekt pod nazivom “Podrška za oporavak područja pogođenih po</w:t>
      </w:r>
      <w:r>
        <w:rPr>
          <w:sz w:val="24"/>
          <w:szCs w:val="24"/>
        </w:rPr>
        <w:t>plavama”). Dopunom broj 1 Financ</w:t>
      </w:r>
      <w:r w:rsidRPr="00331E92">
        <w:rPr>
          <w:sz w:val="24"/>
          <w:szCs w:val="24"/>
        </w:rPr>
        <w:t>ijskog sporazuma IPA 2012</w:t>
      </w:r>
      <w:r>
        <w:rPr>
          <w:sz w:val="24"/>
          <w:szCs w:val="24"/>
        </w:rPr>
        <w:t>.</w:t>
      </w:r>
      <w:r w:rsidRPr="00331E92">
        <w:rPr>
          <w:sz w:val="24"/>
          <w:szCs w:val="24"/>
        </w:rPr>
        <w:t>, program je izmijenjen kako bi se ispravila greška vezana za model upravljanja koja se odnosi na su</w:t>
      </w:r>
      <w:r>
        <w:rPr>
          <w:sz w:val="24"/>
          <w:szCs w:val="24"/>
        </w:rPr>
        <w:t>radnju s</w:t>
      </w:r>
      <w:r w:rsidRPr="00331E92">
        <w:rPr>
          <w:sz w:val="24"/>
          <w:szCs w:val="24"/>
        </w:rPr>
        <w:t xml:space="preserve"> OSCE-om. Potpisom IPA 2013</w:t>
      </w:r>
      <w:r>
        <w:rPr>
          <w:sz w:val="24"/>
          <w:szCs w:val="24"/>
        </w:rPr>
        <w:t>.</w:t>
      </w:r>
      <w:r w:rsidRPr="00331E92">
        <w:rPr>
          <w:sz w:val="24"/>
          <w:szCs w:val="24"/>
        </w:rPr>
        <w:t xml:space="preserve"> državnog sporazuma sredstva u iznosu od 41 916 402 eura su postala operativna.</w:t>
      </w:r>
    </w:p>
    <w:p w:rsidR="004527AE" w:rsidRDefault="004527AE" w:rsidP="004527AE">
      <w:pPr>
        <w:ind w:left="-426"/>
        <w:jc w:val="both"/>
        <w:rPr>
          <w:sz w:val="24"/>
          <w:szCs w:val="24"/>
        </w:rPr>
      </w:pPr>
    </w:p>
    <w:p w:rsidR="0065056E" w:rsidRDefault="0065056E" w:rsidP="004527AE">
      <w:pPr>
        <w:ind w:left="-426"/>
        <w:jc w:val="both"/>
        <w:rPr>
          <w:sz w:val="24"/>
          <w:szCs w:val="24"/>
        </w:rPr>
      </w:pPr>
    </w:p>
    <w:p w:rsidR="0065056E" w:rsidRDefault="0065056E" w:rsidP="004527AE">
      <w:pPr>
        <w:ind w:left="-426"/>
        <w:jc w:val="both"/>
        <w:rPr>
          <w:sz w:val="24"/>
          <w:szCs w:val="24"/>
        </w:rPr>
      </w:pPr>
    </w:p>
    <w:p w:rsidR="004527AE" w:rsidRPr="002831BA" w:rsidRDefault="00805240" w:rsidP="004527AE">
      <w:pPr>
        <w:ind w:left="-426"/>
        <w:jc w:val="both"/>
        <w:rPr>
          <w:sz w:val="22"/>
          <w:szCs w:val="22"/>
        </w:rPr>
      </w:pPr>
      <w:r w:rsidRPr="002831BA">
        <w:rPr>
          <w:sz w:val="22"/>
          <w:szCs w:val="22"/>
        </w:rPr>
        <w:t>EUROPSKE INTEGRACIJE</w:t>
      </w:r>
    </w:p>
    <w:p w:rsidR="004527AE" w:rsidRDefault="004527AE" w:rsidP="004527AE">
      <w:pPr>
        <w:ind w:left="-426"/>
        <w:jc w:val="both"/>
        <w:rPr>
          <w:sz w:val="24"/>
          <w:szCs w:val="24"/>
        </w:rPr>
      </w:pPr>
    </w:p>
    <w:p w:rsidR="004527AE" w:rsidRDefault="00805240" w:rsidP="004527AE">
      <w:pPr>
        <w:ind w:left="-426"/>
        <w:jc w:val="both"/>
        <w:rPr>
          <w:sz w:val="24"/>
          <w:szCs w:val="24"/>
        </w:rPr>
      </w:pPr>
      <w:r w:rsidRPr="00331E92">
        <w:rPr>
          <w:sz w:val="24"/>
          <w:szCs w:val="24"/>
        </w:rPr>
        <w:t>U okviru Dire</w:t>
      </w:r>
      <w:r>
        <w:rPr>
          <w:sz w:val="24"/>
          <w:szCs w:val="24"/>
        </w:rPr>
        <w:t>kcije za eu</w:t>
      </w:r>
      <w:r w:rsidRPr="00331E92">
        <w:rPr>
          <w:sz w:val="24"/>
          <w:szCs w:val="24"/>
        </w:rPr>
        <w:t xml:space="preserve">ropske integracije obavlja se i </w:t>
      </w:r>
      <w:r w:rsidRPr="004527AE">
        <w:rPr>
          <w:sz w:val="24"/>
          <w:szCs w:val="24"/>
        </w:rPr>
        <w:t>funkcija Tajništva Privremenog odbora</w:t>
      </w:r>
      <w:r w:rsidRPr="00331E92">
        <w:rPr>
          <w:b/>
          <w:sz w:val="24"/>
          <w:szCs w:val="24"/>
        </w:rPr>
        <w:t>,</w:t>
      </w:r>
      <w:r w:rsidRPr="00331E92">
        <w:rPr>
          <w:sz w:val="24"/>
          <w:szCs w:val="24"/>
        </w:rPr>
        <w:t xml:space="preserve"> pruža se stručna i tehnička podrška svim sastancima Privremenog odbora i pododbora, pripremaju se i predlažu dokumenti za diskusiju za sastanke, te prati realizacija prep</w:t>
      </w:r>
      <w:r>
        <w:rPr>
          <w:sz w:val="24"/>
          <w:szCs w:val="24"/>
        </w:rPr>
        <w:t>oruka Eu</w:t>
      </w:r>
      <w:r w:rsidRPr="00331E92">
        <w:rPr>
          <w:sz w:val="24"/>
          <w:szCs w:val="24"/>
        </w:rPr>
        <w:t>ropske komisije. U 2014. godini održan je šesti ciklus sastanaka pododbora za praćenje provedbe Privremenog sporazuma, od toga 3 sastanaka pododbora, jedan sastanak Privremenog odbora i sastanak Strukturiranog dijaloga o pravosuđu koji se</w:t>
      </w:r>
      <w:r>
        <w:rPr>
          <w:sz w:val="24"/>
          <w:szCs w:val="24"/>
        </w:rPr>
        <w:t>,</w:t>
      </w:r>
      <w:r w:rsidRPr="00331E92">
        <w:rPr>
          <w:sz w:val="24"/>
          <w:szCs w:val="24"/>
        </w:rPr>
        <w:t xml:space="preserve"> također</w:t>
      </w:r>
      <w:r>
        <w:rPr>
          <w:sz w:val="24"/>
          <w:szCs w:val="24"/>
        </w:rPr>
        <w:t>,</w:t>
      </w:r>
      <w:r w:rsidRPr="00331E92">
        <w:rPr>
          <w:sz w:val="24"/>
          <w:szCs w:val="24"/>
        </w:rPr>
        <w:t xml:space="preserve"> odvija u okviru struktura Privremenog sporazuma. Nisu održani sastanci Po</w:t>
      </w:r>
      <w:r>
        <w:rPr>
          <w:sz w:val="24"/>
          <w:szCs w:val="24"/>
        </w:rPr>
        <w:t>dodbora za inovacije, informacijsko</w:t>
      </w:r>
      <w:r w:rsidRPr="00331E92">
        <w:rPr>
          <w:sz w:val="24"/>
          <w:szCs w:val="24"/>
        </w:rPr>
        <w:t xml:space="preserve"> društvo, socijalnu politiku i javno zdravstvo, Pododbora za trgovinu, carine, industrijsku politiku i oporezivanje i Pododbora za poljoprivredu i ribarstvo zbog neusvajanja potrebnih materijala u Vijeću ministara BiH.</w:t>
      </w:r>
    </w:p>
    <w:p w:rsidR="004527AE" w:rsidRDefault="00805240" w:rsidP="004527AE">
      <w:pPr>
        <w:ind w:left="-426"/>
        <w:jc w:val="both"/>
        <w:rPr>
          <w:sz w:val="24"/>
          <w:szCs w:val="24"/>
        </w:rPr>
      </w:pPr>
      <w:r>
        <w:rPr>
          <w:sz w:val="24"/>
          <w:szCs w:val="24"/>
        </w:rPr>
        <w:t>Direkcija za eu</w:t>
      </w:r>
      <w:r w:rsidRPr="00331E92">
        <w:rPr>
          <w:sz w:val="24"/>
          <w:szCs w:val="24"/>
        </w:rPr>
        <w:t xml:space="preserve">ropske integracije koordinira i prati, te izvještava Vijeće ministara BiH i Parlamentarnu skupštinu BiH </w:t>
      </w:r>
      <w:r w:rsidRPr="004527AE">
        <w:rPr>
          <w:sz w:val="24"/>
          <w:szCs w:val="24"/>
        </w:rPr>
        <w:t>o provedbi Privremenog sporazuma i SSP-a.</w:t>
      </w:r>
      <w:r w:rsidRPr="00331E92">
        <w:rPr>
          <w:sz w:val="24"/>
          <w:szCs w:val="24"/>
        </w:rPr>
        <w:t xml:space="preserve"> U izvještajnom razdoblju DEI je u su</w:t>
      </w:r>
      <w:r>
        <w:rPr>
          <w:sz w:val="24"/>
          <w:szCs w:val="24"/>
        </w:rPr>
        <w:t>radnji s</w:t>
      </w:r>
      <w:r w:rsidRPr="00331E92">
        <w:rPr>
          <w:sz w:val="24"/>
          <w:szCs w:val="24"/>
        </w:rPr>
        <w:t xml:space="preserve"> institucijama u BiH pripremila i Vijeću ministara BiH uputila Program mjera za provedbu Privremenog sporazuma/Sporazuma o stabilizaciji i pridruživanju, koji obuhvać</w:t>
      </w:r>
      <w:r>
        <w:rPr>
          <w:sz w:val="24"/>
          <w:szCs w:val="24"/>
        </w:rPr>
        <w:t>a sve ob</w:t>
      </w:r>
      <w:r w:rsidRPr="00331E92">
        <w:rPr>
          <w:sz w:val="24"/>
          <w:szCs w:val="24"/>
        </w:rPr>
        <w:t xml:space="preserve">veze koje proizlaze iz Privremenog sporazuma (PS), a koje dosad </w:t>
      </w:r>
      <w:r>
        <w:rPr>
          <w:sz w:val="24"/>
          <w:szCs w:val="24"/>
        </w:rPr>
        <w:t>nisu provedene, kao i Izvješće</w:t>
      </w:r>
      <w:r w:rsidRPr="00331E92">
        <w:rPr>
          <w:sz w:val="24"/>
          <w:szCs w:val="24"/>
        </w:rPr>
        <w:t xml:space="preserve"> o stanju provedbe PS-a/SSP-a za razdoblje 1.7.2013</w:t>
      </w:r>
      <w:r>
        <w:rPr>
          <w:sz w:val="24"/>
          <w:szCs w:val="24"/>
        </w:rPr>
        <w:t>.</w:t>
      </w:r>
      <w:r w:rsidRPr="00331E92">
        <w:rPr>
          <w:sz w:val="24"/>
          <w:szCs w:val="24"/>
        </w:rPr>
        <w:t xml:space="preserve"> – 31.12.2013. </w:t>
      </w:r>
    </w:p>
    <w:p w:rsidR="004527AE" w:rsidRDefault="00805240" w:rsidP="004527AE">
      <w:pPr>
        <w:ind w:left="-426"/>
        <w:jc w:val="both"/>
        <w:rPr>
          <w:sz w:val="24"/>
          <w:szCs w:val="24"/>
        </w:rPr>
      </w:pPr>
      <w:r>
        <w:rPr>
          <w:sz w:val="24"/>
          <w:szCs w:val="24"/>
        </w:rPr>
        <w:t>U skladu sa zahtjevom Eu</w:t>
      </w:r>
      <w:r w:rsidRPr="00331E92">
        <w:rPr>
          <w:sz w:val="24"/>
          <w:szCs w:val="24"/>
        </w:rPr>
        <w:t>ropske komisije, DEI je i u 2014. godini izradila P</w:t>
      </w:r>
      <w:r>
        <w:rPr>
          <w:sz w:val="24"/>
          <w:szCs w:val="24"/>
        </w:rPr>
        <w:t>rilog institucija BiH za redovito godišnje Izvješće o napretku, te ga u rujnu</w:t>
      </w:r>
      <w:r w:rsidRPr="00331E92">
        <w:rPr>
          <w:sz w:val="24"/>
          <w:szCs w:val="24"/>
        </w:rPr>
        <w:t xml:space="preserve"> dopunila novim informacijama. Prilog institucija BiH odno</w:t>
      </w:r>
      <w:r>
        <w:rPr>
          <w:sz w:val="24"/>
          <w:szCs w:val="24"/>
        </w:rPr>
        <w:t>si se na razdoblje</w:t>
      </w:r>
      <w:r w:rsidRPr="00331E92">
        <w:rPr>
          <w:sz w:val="24"/>
          <w:szCs w:val="24"/>
        </w:rPr>
        <w:t xml:space="preserve"> od 1.9.2013. godine, </w:t>
      </w:r>
      <w:r>
        <w:rPr>
          <w:sz w:val="24"/>
          <w:szCs w:val="24"/>
        </w:rPr>
        <w:t>pa do momenta izvještavanja (svibanj, odnosno, kolovoz</w:t>
      </w:r>
      <w:r w:rsidRPr="00331E92">
        <w:rPr>
          <w:sz w:val="24"/>
          <w:szCs w:val="24"/>
        </w:rPr>
        <w:t xml:space="preserve"> 2014. godine). Vijeće ministara BiH nije usvojilo Prilog </w:t>
      </w:r>
      <w:r>
        <w:rPr>
          <w:sz w:val="24"/>
          <w:szCs w:val="24"/>
        </w:rPr>
        <w:t>institucija BiH, kao ni dopunu P</w:t>
      </w:r>
      <w:r w:rsidRPr="00331E92">
        <w:rPr>
          <w:sz w:val="24"/>
          <w:szCs w:val="24"/>
        </w:rPr>
        <w:t xml:space="preserve">riloga. Po objavi </w:t>
      </w:r>
      <w:r w:rsidRPr="004527AE">
        <w:rPr>
          <w:sz w:val="24"/>
          <w:szCs w:val="24"/>
        </w:rPr>
        <w:t>Izvješća o napretku za 2014.,</w:t>
      </w:r>
      <w:r w:rsidRPr="00331E92">
        <w:rPr>
          <w:sz w:val="24"/>
          <w:szCs w:val="24"/>
        </w:rPr>
        <w:t xml:space="preserve"> DEI je uradila analizu</w:t>
      </w:r>
      <w:r>
        <w:rPr>
          <w:sz w:val="24"/>
          <w:szCs w:val="24"/>
        </w:rPr>
        <w:t>, kao i komparativni prikaz s izvješćima</w:t>
      </w:r>
      <w:r w:rsidRPr="00331E92">
        <w:rPr>
          <w:sz w:val="24"/>
          <w:szCs w:val="24"/>
        </w:rPr>
        <w:t xml:space="preserve"> iz prethodnih godina, koje je usvojilo Vijeće ministara BiH.</w:t>
      </w:r>
    </w:p>
    <w:p w:rsidR="004527AE" w:rsidRDefault="00805240" w:rsidP="004527AE">
      <w:pPr>
        <w:ind w:left="-426"/>
        <w:jc w:val="both"/>
        <w:rPr>
          <w:sz w:val="24"/>
          <w:szCs w:val="24"/>
        </w:rPr>
      </w:pPr>
      <w:r w:rsidRPr="00331E92">
        <w:rPr>
          <w:sz w:val="24"/>
          <w:szCs w:val="24"/>
        </w:rPr>
        <w:t>Direkc</w:t>
      </w:r>
      <w:r>
        <w:rPr>
          <w:sz w:val="24"/>
          <w:szCs w:val="24"/>
        </w:rPr>
        <w:t>ija za eu</w:t>
      </w:r>
      <w:r w:rsidRPr="00331E92">
        <w:rPr>
          <w:sz w:val="24"/>
          <w:szCs w:val="24"/>
        </w:rPr>
        <w:t>ropske integracije je u izvještajnom razdoblju izvršila klju</w:t>
      </w:r>
      <w:r>
        <w:rPr>
          <w:sz w:val="24"/>
          <w:szCs w:val="24"/>
        </w:rPr>
        <w:t>čne aktivnosti koje su preduvjet</w:t>
      </w:r>
      <w:r w:rsidRPr="00331E92">
        <w:rPr>
          <w:sz w:val="24"/>
          <w:szCs w:val="24"/>
        </w:rPr>
        <w:t xml:space="preserve"> za organizaciju izrade i samu izradu Programa integrir</w:t>
      </w:r>
      <w:r>
        <w:rPr>
          <w:sz w:val="24"/>
          <w:szCs w:val="24"/>
        </w:rPr>
        <w:t>anja BiH u Eu</w:t>
      </w:r>
      <w:r w:rsidRPr="00331E92">
        <w:rPr>
          <w:sz w:val="24"/>
          <w:szCs w:val="24"/>
        </w:rPr>
        <w:t xml:space="preserve">ropsku uniju (tehnički aspekt) i o tome informirala Vijeće ministara BiH koje je primilo na znanje Informaciju o dosadašnjim aktivnostima na izradi Programa integriranja BiH u EU. </w:t>
      </w:r>
      <w:r>
        <w:rPr>
          <w:sz w:val="24"/>
          <w:szCs w:val="24"/>
        </w:rPr>
        <w:t>DEI je u okviru vlastitih financ</w:t>
      </w:r>
      <w:r w:rsidRPr="00331E92">
        <w:rPr>
          <w:sz w:val="24"/>
          <w:szCs w:val="24"/>
        </w:rPr>
        <w:t>ijskih resursa i postojećih ljudskih</w:t>
      </w:r>
      <w:r>
        <w:rPr>
          <w:sz w:val="24"/>
          <w:szCs w:val="24"/>
        </w:rPr>
        <w:t xml:space="preserve"> kapaciteta, te na temelju aktua</w:t>
      </w:r>
      <w:r w:rsidRPr="00331E92">
        <w:rPr>
          <w:sz w:val="24"/>
          <w:szCs w:val="24"/>
        </w:rPr>
        <w:t xml:space="preserve">lnih iskustava iz regije, izradila </w:t>
      </w:r>
      <w:r w:rsidRPr="00331E92">
        <w:rPr>
          <w:i/>
          <w:sz w:val="24"/>
          <w:szCs w:val="24"/>
        </w:rPr>
        <w:t>software</w:t>
      </w:r>
      <w:r w:rsidRPr="00331E92">
        <w:rPr>
          <w:sz w:val="24"/>
          <w:szCs w:val="24"/>
        </w:rPr>
        <w:t xml:space="preserve"> koji osigurava informatičku podršku izradi Programa integriranja</w:t>
      </w:r>
      <w:r>
        <w:rPr>
          <w:sz w:val="24"/>
          <w:szCs w:val="24"/>
        </w:rPr>
        <w:t>,</w:t>
      </w:r>
      <w:r w:rsidRPr="00331E92">
        <w:rPr>
          <w:sz w:val="24"/>
          <w:szCs w:val="24"/>
        </w:rPr>
        <w:t xml:space="preserve"> odnosno njegove I</w:t>
      </w:r>
      <w:r>
        <w:rPr>
          <w:sz w:val="24"/>
          <w:szCs w:val="24"/>
        </w:rPr>
        <w:t>.</w:t>
      </w:r>
      <w:r w:rsidRPr="00331E92">
        <w:rPr>
          <w:sz w:val="24"/>
          <w:szCs w:val="24"/>
        </w:rPr>
        <w:t xml:space="preserve"> faze - aplikacije za inicijalnu podjelu </w:t>
      </w:r>
      <w:r w:rsidRPr="00331E92">
        <w:rPr>
          <w:i/>
          <w:sz w:val="24"/>
          <w:szCs w:val="24"/>
        </w:rPr>
        <w:t>acquis</w:t>
      </w:r>
      <w:r w:rsidRPr="00331E92">
        <w:rPr>
          <w:sz w:val="24"/>
          <w:szCs w:val="24"/>
        </w:rPr>
        <w:t>a.</w:t>
      </w:r>
    </w:p>
    <w:p w:rsidR="004527AE" w:rsidRDefault="00805240" w:rsidP="004527AE">
      <w:pPr>
        <w:ind w:left="-426"/>
        <w:jc w:val="both"/>
        <w:rPr>
          <w:sz w:val="24"/>
          <w:szCs w:val="24"/>
        </w:rPr>
      </w:pPr>
      <w:r>
        <w:rPr>
          <w:sz w:val="24"/>
          <w:szCs w:val="24"/>
        </w:rPr>
        <w:t>Tijekom 2014. godine Direkcija za eu</w:t>
      </w:r>
      <w:r w:rsidRPr="00331E92">
        <w:rPr>
          <w:sz w:val="24"/>
          <w:szCs w:val="24"/>
        </w:rPr>
        <w:t xml:space="preserve">ropske integracije izradila je ukupno 76 </w:t>
      </w:r>
      <w:r w:rsidRPr="004527AE">
        <w:rPr>
          <w:sz w:val="24"/>
          <w:szCs w:val="24"/>
        </w:rPr>
        <w:t>mišljenja o usklađenosti</w:t>
      </w:r>
      <w:r w:rsidRPr="00331E92">
        <w:rPr>
          <w:sz w:val="24"/>
          <w:szCs w:val="24"/>
        </w:rPr>
        <w:t xml:space="preserve"> nacrta/p</w:t>
      </w:r>
      <w:r>
        <w:rPr>
          <w:sz w:val="24"/>
          <w:szCs w:val="24"/>
        </w:rPr>
        <w:t>rijedloga pravnih propisa BiH s</w:t>
      </w:r>
      <w:r w:rsidRPr="00331E92">
        <w:rPr>
          <w:sz w:val="24"/>
          <w:szCs w:val="24"/>
        </w:rPr>
        <w:t xml:space="preserve"> odredbama </w:t>
      </w:r>
      <w:r w:rsidRPr="00331E92">
        <w:rPr>
          <w:i/>
          <w:sz w:val="24"/>
          <w:szCs w:val="24"/>
        </w:rPr>
        <w:t>acquis</w:t>
      </w:r>
      <w:r w:rsidRPr="00331E92">
        <w:rPr>
          <w:sz w:val="24"/>
          <w:szCs w:val="24"/>
        </w:rPr>
        <w:t>a (57 za Vijeće ministara BiH i 19 za Parlamentarnu skupštinu BiH). Od uk</w:t>
      </w:r>
      <w:r>
        <w:rPr>
          <w:sz w:val="24"/>
          <w:szCs w:val="24"/>
        </w:rPr>
        <w:t>upnog broja mišljenja, 34 je dan</w:t>
      </w:r>
      <w:r w:rsidRPr="00331E92">
        <w:rPr>
          <w:sz w:val="24"/>
          <w:szCs w:val="24"/>
        </w:rPr>
        <w:t xml:space="preserve">o na nacrte/prijedloge zakona, a 42 na nacrte/prijedloge podzakonskih i ostalih akata. U izvještajnom razdoblju Direkcija je predlagačima pravnih propisa </w:t>
      </w:r>
      <w:r>
        <w:rPr>
          <w:sz w:val="24"/>
          <w:szCs w:val="24"/>
        </w:rPr>
        <w:t>osigurala preko 50 stručnih konz</w:t>
      </w:r>
      <w:r w:rsidRPr="00331E92">
        <w:rPr>
          <w:sz w:val="24"/>
          <w:szCs w:val="24"/>
        </w:rPr>
        <w:t>ultacija za popunjavanje instrumenata za usklađivanje.</w:t>
      </w:r>
    </w:p>
    <w:p w:rsidR="00B32AE4" w:rsidRDefault="00805240" w:rsidP="00B32AE4">
      <w:pPr>
        <w:ind w:left="-426"/>
        <w:jc w:val="both"/>
        <w:rPr>
          <w:sz w:val="24"/>
          <w:szCs w:val="24"/>
        </w:rPr>
      </w:pPr>
      <w:r w:rsidRPr="00331E92">
        <w:rPr>
          <w:sz w:val="24"/>
          <w:szCs w:val="24"/>
        </w:rPr>
        <w:t>Vlastit</w:t>
      </w:r>
      <w:r>
        <w:rPr>
          <w:sz w:val="24"/>
          <w:szCs w:val="24"/>
        </w:rPr>
        <w:t>im kapacitetima, bez angažiranja dodatnih financ</w:t>
      </w:r>
      <w:r w:rsidRPr="00331E92">
        <w:rPr>
          <w:sz w:val="24"/>
          <w:szCs w:val="24"/>
        </w:rPr>
        <w:t>ijskih, materijalnih ili l</w:t>
      </w:r>
      <w:r>
        <w:rPr>
          <w:sz w:val="24"/>
          <w:szCs w:val="24"/>
        </w:rPr>
        <w:t>judskih resursa, Direkcija za eu</w:t>
      </w:r>
      <w:r w:rsidRPr="00331E92">
        <w:rPr>
          <w:sz w:val="24"/>
          <w:szCs w:val="24"/>
        </w:rPr>
        <w:t xml:space="preserve">ropske integracije je izradila tri baze podataka. </w:t>
      </w:r>
    </w:p>
    <w:p w:rsidR="00B32AE4" w:rsidRDefault="00805240" w:rsidP="00B32AE4">
      <w:pPr>
        <w:ind w:left="-426"/>
        <w:jc w:val="both"/>
        <w:rPr>
          <w:sz w:val="24"/>
          <w:szCs w:val="24"/>
        </w:rPr>
      </w:pPr>
      <w:r w:rsidRPr="00331E92">
        <w:rPr>
          <w:sz w:val="24"/>
          <w:szCs w:val="24"/>
          <w:u w:val="single"/>
        </w:rPr>
        <w:t>Baza propisa</w:t>
      </w:r>
      <w:r w:rsidRPr="00331E92">
        <w:rPr>
          <w:sz w:val="24"/>
          <w:szCs w:val="24"/>
        </w:rPr>
        <w:t xml:space="preserve">: </w:t>
      </w:r>
      <w:r>
        <w:rPr>
          <w:sz w:val="24"/>
          <w:szCs w:val="24"/>
        </w:rPr>
        <w:t>u</w:t>
      </w:r>
      <w:r w:rsidRPr="00331E92">
        <w:rPr>
          <w:sz w:val="24"/>
          <w:szCs w:val="24"/>
        </w:rPr>
        <w:t xml:space="preserve"> kontekstu predstojećih aktivnosti u procesu integracije u </w:t>
      </w:r>
      <w:r>
        <w:rPr>
          <w:sz w:val="24"/>
          <w:szCs w:val="24"/>
        </w:rPr>
        <w:t>Eu</w:t>
      </w:r>
      <w:r w:rsidRPr="00331E92">
        <w:rPr>
          <w:sz w:val="24"/>
          <w:szCs w:val="24"/>
        </w:rPr>
        <w:t>ropsku uniju, posebno nakon podnošenja zaht</w:t>
      </w:r>
      <w:r>
        <w:rPr>
          <w:sz w:val="24"/>
          <w:szCs w:val="24"/>
        </w:rPr>
        <w:t>jeva za članstvo, te nakon dobiv</w:t>
      </w:r>
      <w:r w:rsidRPr="00331E92">
        <w:rPr>
          <w:sz w:val="24"/>
          <w:szCs w:val="24"/>
        </w:rPr>
        <w:t xml:space="preserve">anja statusa države kandidata, potrebno je </w:t>
      </w:r>
      <w:r>
        <w:rPr>
          <w:sz w:val="24"/>
          <w:szCs w:val="24"/>
        </w:rPr>
        <w:t>stvoriti odgovarajuće preduvjete</w:t>
      </w:r>
      <w:r w:rsidRPr="00331E92">
        <w:rPr>
          <w:sz w:val="24"/>
          <w:szCs w:val="24"/>
        </w:rPr>
        <w:t xml:space="preserve"> za davanje odg</w:t>
      </w:r>
      <w:r>
        <w:rPr>
          <w:sz w:val="24"/>
          <w:szCs w:val="24"/>
        </w:rPr>
        <w:t>ovora na Upitnik Eu</w:t>
      </w:r>
      <w:r w:rsidRPr="00331E92">
        <w:rPr>
          <w:sz w:val="24"/>
          <w:szCs w:val="24"/>
        </w:rPr>
        <w:t>ropske komisije i početak procesa analitičkog pregleda zakonodavstva države</w:t>
      </w:r>
      <w:r>
        <w:rPr>
          <w:sz w:val="24"/>
          <w:szCs w:val="24"/>
        </w:rPr>
        <w:t xml:space="preserve"> kandidata, odnosno ocjene razine usklađenosti s</w:t>
      </w:r>
      <w:r w:rsidRPr="00331E92">
        <w:rPr>
          <w:sz w:val="24"/>
          <w:szCs w:val="24"/>
        </w:rPr>
        <w:t xml:space="preserve"> pravom Unije. Neophodno je imati uvid u sve propise koji su na snazi, uključujući sve izmjene i dopune, kako bi se moglo pristupiti pripremi dokumenta pod nazivom Zakonodavni okvir po</w:t>
      </w:r>
      <w:r>
        <w:rPr>
          <w:sz w:val="24"/>
          <w:szCs w:val="24"/>
        </w:rPr>
        <w:t>treban za odgovore na Upitnik Eu</w:t>
      </w:r>
      <w:r w:rsidRPr="00331E92">
        <w:rPr>
          <w:sz w:val="24"/>
          <w:szCs w:val="24"/>
        </w:rPr>
        <w:t>ropske komisije. Izrada baze propisa je izuzetno obiman p</w:t>
      </w:r>
      <w:r>
        <w:rPr>
          <w:sz w:val="24"/>
          <w:szCs w:val="24"/>
        </w:rPr>
        <w:t>osao koji zahtijeva visok stupanj</w:t>
      </w:r>
      <w:r w:rsidRPr="00331E92">
        <w:rPr>
          <w:sz w:val="24"/>
          <w:szCs w:val="24"/>
        </w:rPr>
        <w:t xml:space="preserve"> pravno-analitičkih sposobno</w:t>
      </w:r>
      <w:r>
        <w:rPr>
          <w:sz w:val="24"/>
          <w:szCs w:val="24"/>
        </w:rPr>
        <w:t>sti i poznavanja pravnog sustava</w:t>
      </w:r>
      <w:r w:rsidRPr="00331E92">
        <w:rPr>
          <w:sz w:val="24"/>
          <w:szCs w:val="24"/>
        </w:rPr>
        <w:t xml:space="preserve"> BiH. Obuhvaća analiz</w:t>
      </w:r>
      <w:r>
        <w:rPr>
          <w:sz w:val="24"/>
          <w:szCs w:val="24"/>
        </w:rPr>
        <w:t>u i izdvajanje propisa iz svih s</w:t>
      </w:r>
      <w:r w:rsidR="00B32AE4">
        <w:rPr>
          <w:sz w:val="24"/>
          <w:szCs w:val="24"/>
        </w:rPr>
        <w:t>lužbenih glasnika u BiH</w:t>
      </w:r>
      <w:r w:rsidRPr="00331E92">
        <w:rPr>
          <w:sz w:val="24"/>
          <w:szCs w:val="24"/>
        </w:rPr>
        <w:t xml:space="preserve">, povezivanje </w:t>
      </w:r>
      <w:r>
        <w:rPr>
          <w:sz w:val="24"/>
          <w:szCs w:val="24"/>
        </w:rPr>
        <w:t>i izbor određene modifikacije s</w:t>
      </w:r>
      <w:r w:rsidRPr="00331E92">
        <w:rPr>
          <w:sz w:val="24"/>
          <w:szCs w:val="24"/>
        </w:rPr>
        <w:t xml:space="preserve"> osnovnim propisom (izmjena, dopuna, izmjena i dopuna, i</w:t>
      </w:r>
      <w:r>
        <w:rPr>
          <w:sz w:val="24"/>
          <w:szCs w:val="24"/>
        </w:rPr>
        <w:t>spravka, prečišćeni tekst, djelo</w:t>
      </w:r>
      <w:r w:rsidRPr="00331E92">
        <w:rPr>
          <w:sz w:val="24"/>
          <w:szCs w:val="24"/>
        </w:rPr>
        <w:t>mično ukidanje propisa, prestanak važenja propisa, produženje</w:t>
      </w:r>
      <w:r>
        <w:rPr>
          <w:sz w:val="24"/>
          <w:szCs w:val="24"/>
        </w:rPr>
        <w:t xml:space="preserve"> važenja propisa, intervencija v</w:t>
      </w:r>
      <w:r w:rsidRPr="00331E92">
        <w:rPr>
          <w:sz w:val="24"/>
          <w:szCs w:val="24"/>
        </w:rPr>
        <w:t>isokog predstavnika, tumačenje i objašnjenje itd.), klasifikaciju na osnovu materije, hijerarhije i pravnog osnova za donošenje i drugo. S obzirom da se radi o izuzetno obimnom poslu, koji su državni službenici obavljali pored svojih redovnih poslova, u ovoj fazi su ob</w:t>
      </w:r>
      <w:r>
        <w:rPr>
          <w:sz w:val="24"/>
          <w:szCs w:val="24"/>
        </w:rPr>
        <w:t>uhvaćeni samo zakoni na državnoj razini</w:t>
      </w:r>
      <w:r w:rsidRPr="00331E92">
        <w:rPr>
          <w:sz w:val="24"/>
          <w:szCs w:val="24"/>
        </w:rPr>
        <w:t>, i to počev</w:t>
      </w:r>
      <w:r>
        <w:rPr>
          <w:sz w:val="24"/>
          <w:szCs w:val="24"/>
        </w:rPr>
        <w:t>ši</w:t>
      </w:r>
      <w:r w:rsidRPr="00331E92">
        <w:rPr>
          <w:sz w:val="24"/>
          <w:szCs w:val="24"/>
        </w:rPr>
        <w:t xml:space="preserve"> od 1997. godine. Nastavak ovog posla zahtijeva</w:t>
      </w:r>
      <w:r>
        <w:rPr>
          <w:sz w:val="24"/>
          <w:szCs w:val="24"/>
        </w:rPr>
        <w:t xml:space="preserve">t </w:t>
      </w:r>
      <w:r w:rsidRPr="00331E92">
        <w:rPr>
          <w:sz w:val="24"/>
          <w:szCs w:val="24"/>
        </w:rPr>
        <w:t>će angažiranje</w:t>
      </w:r>
      <w:r>
        <w:rPr>
          <w:sz w:val="24"/>
          <w:szCs w:val="24"/>
        </w:rPr>
        <w:t xml:space="preserve"> financ</w:t>
      </w:r>
      <w:r w:rsidRPr="00331E92">
        <w:rPr>
          <w:sz w:val="24"/>
          <w:szCs w:val="24"/>
        </w:rPr>
        <w:t>ijskih sredstava i ljudskih resursa.</w:t>
      </w:r>
    </w:p>
    <w:p w:rsidR="00B32AE4" w:rsidRDefault="00805240" w:rsidP="00B32AE4">
      <w:pPr>
        <w:ind w:left="-426"/>
        <w:jc w:val="both"/>
        <w:rPr>
          <w:sz w:val="24"/>
          <w:szCs w:val="24"/>
        </w:rPr>
      </w:pPr>
      <w:r w:rsidRPr="00331E92">
        <w:rPr>
          <w:sz w:val="24"/>
          <w:szCs w:val="24"/>
          <w:u w:val="single"/>
        </w:rPr>
        <w:t>Baza podataka o TAIEX instrumentu pomoći</w:t>
      </w:r>
      <w:r w:rsidRPr="00331E92">
        <w:rPr>
          <w:sz w:val="24"/>
          <w:szCs w:val="24"/>
        </w:rPr>
        <w:t xml:space="preserve">: </w:t>
      </w:r>
      <w:r>
        <w:rPr>
          <w:sz w:val="24"/>
          <w:szCs w:val="24"/>
        </w:rPr>
        <w:t>na zahtjev Europske komisije od siječnja 2011. godine Direkcija za eu</w:t>
      </w:r>
      <w:r w:rsidRPr="00331E92">
        <w:rPr>
          <w:sz w:val="24"/>
          <w:szCs w:val="24"/>
        </w:rPr>
        <w:t>ropske integracije radi kao glavni</w:t>
      </w:r>
      <w:r>
        <w:rPr>
          <w:sz w:val="24"/>
          <w:szCs w:val="24"/>
        </w:rPr>
        <w:t xml:space="preserve"> koordinator cjelokupnog sustava</w:t>
      </w:r>
      <w:r w:rsidR="00B32AE4">
        <w:rPr>
          <w:sz w:val="24"/>
          <w:szCs w:val="24"/>
        </w:rPr>
        <w:t xml:space="preserve"> podnošenja zahtjeva iz BiH</w:t>
      </w:r>
      <w:r w:rsidRPr="00331E92">
        <w:rPr>
          <w:sz w:val="24"/>
          <w:szCs w:val="24"/>
        </w:rPr>
        <w:t xml:space="preserve"> za korištenje TAIEX instrumenta pomoći, tako da institucije podnose zahtjeve </w:t>
      </w:r>
      <w:r>
        <w:rPr>
          <w:sz w:val="24"/>
          <w:szCs w:val="24"/>
        </w:rPr>
        <w:t>isključivo putem Direkcije za eu</w:t>
      </w:r>
      <w:r w:rsidRPr="00331E92">
        <w:rPr>
          <w:sz w:val="24"/>
          <w:szCs w:val="24"/>
        </w:rPr>
        <w:t>ropske integracije. S obzirom na to da se radi o velikom broju institu</w:t>
      </w:r>
      <w:r>
        <w:rPr>
          <w:sz w:val="24"/>
          <w:szCs w:val="24"/>
        </w:rPr>
        <w:t>cija i zahtjeva, Direkcija za eu</w:t>
      </w:r>
      <w:r w:rsidRPr="00331E92">
        <w:rPr>
          <w:sz w:val="24"/>
          <w:szCs w:val="24"/>
        </w:rPr>
        <w:t>ropske integracije je za potrebe poslova koordinacije i praćenja korištenja ovog instrumenta izradila bazu podataka koja sadrži sve potreb</w:t>
      </w:r>
      <w:r w:rsidR="00B32AE4">
        <w:rPr>
          <w:sz w:val="24"/>
          <w:szCs w:val="24"/>
        </w:rPr>
        <w:t xml:space="preserve">ne podatke o TAIEX instrumentu </w:t>
      </w:r>
      <w:r w:rsidRPr="00331E92">
        <w:rPr>
          <w:sz w:val="24"/>
          <w:szCs w:val="24"/>
        </w:rPr>
        <w:t>pomoći. Baza obuhvaća informacije o dvije grupe aktivnosti: informacije o svim zahtjevima za TAIEX pomoć od institucija BiH (dolazak s</w:t>
      </w:r>
      <w:r>
        <w:rPr>
          <w:sz w:val="24"/>
          <w:szCs w:val="24"/>
        </w:rPr>
        <w:t>tručnjaka iz Unije ili studijski posjet</w:t>
      </w:r>
      <w:r w:rsidRPr="00331E92">
        <w:rPr>
          <w:sz w:val="24"/>
          <w:szCs w:val="24"/>
        </w:rPr>
        <w:t xml:space="preserve"> državi članici), te in</w:t>
      </w:r>
      <w:r>
        <w:rPr>
          <w:sz w:val="24"/>
          <w:szCs w:val="24"/>
        </w:rPr>
        <w:t>formacije o sudionicima</w:t>
      </w:r>
      <w:r w:rsidRPr="00331E92">
        <w:rPr>
          <w:sz w:val="24"/>
          <w:szCs w:val="24"/>
        </w:rPr>
        <w:t xml:space="preserve"> iz BiH na radionicama koje TAIEX organizira u različitim državama. Ovako se na brz i efikasan način prati korištenje TAIEX-a, uz omogućavanje stalnog uvida u status aplikacije (odobrene, neodobrene ili</w:t>
      </w:r>
      <w:r>
        <w:rPr>
          <w:sz w:val="24"/>
          <w:szCs w:val="24"/>
        </w:rPr>
        <w:t xml:space="preserve"> u postupku), broj i strukturu sudionika</w:t>
      </w:r>
      <w:r w:rsidRPr="00331E92">
        <w:rPr>
          <w:sz w:val="24"/>
          <w:szCs w:val="24"/>
        </w:rPr>
        <w:t xml:space="preserve"> (moguće je pretraživa</w:t>
      </w:r>
      <w:r>
        <w:rPr>
          <w:sz w:val="24"/>
          <w:szCs w:val="24"/>
        </w:rPr>
        <w:t>nje po nazivu institucije, razini</w:t>
      </w:r>
      <w:r w:rsidRPr="00331E92">
        <w:rPr>
          <w:sz w:val="24"/>
          <w:szCs w:val="24"/>
        </w:rPr>
        <w:t xml:space="preserve"> vlasti, godini, nazivu radionice/obuke/studij</w:t>
      </w:r>
      <w:r>
        <w:rPr>
          <w:sz w:val="24"/>
          <w:szCs w:val="24"/>
        </w:rPr>
        <w:t>ske posjete ili imenima sudionika</w:t>
      </w:r>
      <w:r w:rsidRPr="00331E92">
        <w:rPr>
          <w:sz w:val="24"/>
          <w:szCs w:val="24"/>
        </w:rPr>
        <w:t>) i sl. Ova baza je nezamjenjiv alat kako u koordina</w:t>
      </w:r>
      <w:r>
        <w:rPr>
          <w:sz w:val="24"/>
          <w:szCs w:val="24"/>
        </w:rPr>
        <w:t>ciji svih poslova i kontakata s</w:t>
      </w:r>
      <w:r w:rsidRPr="00331E92">
        <w:rPr>
          <w:sz w:val="24"/>
          <w:szCs w:val="24"/>
        </w:rPr>
        <w:t xml:space="preserve"> institucijama, Uredom TAIEX-a u </w:t>
      </w:r>
      <w:r>
        <w:rPr>
          <w:sz w:val="24"/>
          <w:szCs w:val="24"/>
        </w:rPr>
        <w:t>Bruxellesu i Delegacijom Eu</w:t>
      </w:r>
      <w:r w:rsidRPr="00331E92">
        <w:rPr>
          <w:sz w:val="24"/>
          <w:szCs w:val="24"/>
        </w:rPr>
        <w:t>ropske unije u BiH, tako i u kreiranju redovnih godišnjih</w:t>
      </w:r>
      <w:r>
        <w:rPr>
          <w:sz w:val="24"/>
          <w:szCs w:val="24"/>
        </w:rPr>
        <w:t xml:space="preserve"> izvješća</w:t>
      </w:r>
      <w:r w:rsidRPr="00331E92">
        <w:rPr>
          <w:sz w:val="24"/>
          <w:szCs w:val="24"/>
        </w:rPr>
        <w:t xml:space="preserve"> za Vijeće ministara Bosne i Hercegovine.</w:t>
      </w:r>
    </w:p>
    <w:p w:rsidR="00B32AE4" w:rsidRDefault="00805240" w:rsidP="00B32AE4">
      <w:pPr>
        <w:ind w:left="-426"/>
        <w:jc w:val="both"/>
        <w:rPr>
          <w:sz w:val="24"/>
          <w:szCs w:val="24"/>
        </w:rPr>
      </w:pPr>
      <w:r w:rsidRPr="00331E92">
        <w:rPr>
          <w:sz w:val="24"/>
          <w:szCs w:val="24"/>
          <w:u w:val="single"/>
        </w:rPr>
        <w:t>Baza mišljenja o usklađenosti</w:t>
      </w:r>
      <w:r>
        <w:rPr>
          <w:sz w:val="24"/>
          <w:szCs w:val="24"/>
        </w:rPr>
        <w:t>: r</w:t>
      </w:r>
      <w:r w:rsidRPr="00331E92">
        <w:rPr>
          <w:sz w:val="24"/>
          <w:szCs w:val="24"/>
        </w:rPr>
        <w:t xml:space="preserve">adi efikasnijeg praćenja aktivnosti </w:t>
      </w:r>
      <w:r>
        <w:rPr>
          <w:sz w:val="24"/>
          <w:szCs w:val="24"/>
        </w:rPr>
        <w:t>na usklađivanju zakonodavstva s</w:t>
      </w:r>
      <w:r w:rsidRPr="00331E92">
        <w:rPr>
          <w:sz w:val="24"/>
          <w:szCs w:val="24"/>
        </w:rPr>
        <w:t xml:space="preserve"> </w:t>
      </w:r>
      <w:r w:rsidRPr="00331E92">
        <w:rPr>
          <w:i/>
          <w:sz w:val="24"/>
          <w:szCs w:val="24"/>
        </w:rPr>
        <w:t>acquis</w:t>
      </w:r>
      <w:r w:rsidR="00B32AE4">
        <w:rPr>
          <w:sz w:val="24"/>
          <w:szCs w:val="24"/>
        </w:rPr>
        <w:t>em,</w:t>
      </w:r>
      <w:r>
        <w:rPr>
          <w:sz w:val="24"/>
          <w:szCs w:val="24"/>
        </w:rPr>
        <w:t xml:space="preserve"> Direkcija za europske integracije je tijekom</w:t>
      </w:r>
      <w:r w:rsidRPr="00331E92">
        <w:rPr>
          <w:sz w:val="24"/>
          <w:szCs w:val="24"/>
        </w:rPr>
        <w:t xml:space="preserve"> 2013. godine vlastitim resursima izradila bazu </w:t>
      </w:r>
      <w:r>
        <w:rPr>
          <w:sz w:val="24"/>
          <w:szCs w:val="24"/>
        </w:rPr>
        <w:t>podataka o dan</w:t>
      </w:r>
      <w:r w:rsidRPr="00331E92">
        <w:rPr>
          <w:sz w:val="24"/>
          <w:szCs w:val="24"/>
        </w:rPr>
        <w:t>im mišlj</w:t>
      </w:r>
      <w:r>
        <w:rPr>
          <w:sz w:val="24"/>
          <w:szCs w:val="24"/>
        </w:rPr>
        <w:t>enjima o usklađenosti propisa s</w:t>
      </w:r>
      <w:r w:rsidRPr="00331E92">
        <w:rPr>
          <w:sz w:val="24"/>
          <w:szCs w:val="24"/>
        </w:rPr>
        <w:t xml:space="preserve"> odredbama </w:t>
      </w:r>
      <w:r w:rsidRPr="00331E92">
        <w:rPr>
          <w:i/>
          <w:sz w:val="24"/>
          <w:szCs w:val="24"/>
        </w:rPr>
        <w:t>acquis</w:t>
      </w:r>
      <w:r w:rsidRPr="00331E92">
        <w:rPr>
          <w:sz w:val="24"/>
          <w:szCs w:val="24"/>
        </w:rPr>
        <w:t>a. Baza podataka se u dosadašnjem radu pokazala kao izuzetno koristan alat u svakodnevnom radu na poslov</w:t>
      </w:r>
      <w:r>
        <w:rPr>
          <w:sz w:val="24"/>
          <w:szCs w:val="24"/>
        </w:rPr>
        <w:t>ima usklađivanja pravnog sustava BiH s</w:t>
      </w:r>
      <w:r w:rsidRPr="00331E92">
        <w:rPr>
          <w:sz w:val="24"/>
          <w:szCs w:val="24"/>
        </w:rPr>
        <w:t xml:space="preserve"> </w:t>
      </w:r>
      <w:r w:rsidRPr="00331E92">
        <w:rPr>
          <w:i/>
          <w:sz w:val="24"/>
          <w:szCs w:val="24"/>
        </w:rPr>
        <w:t>acquis</w:t>
      </w:r>
      <w:r w:rsidRPr="00331E92">
        <w:rPr>
          <w:sz w:val="24"/>
          <w:szCs w:val="24"/>
        </w:rPr>
        <w:t>em, za potrebe praćenja primjene Odluke o instrumentima za usklađivanje zako</w:t>
      </w:r>
      <w:r w:rsidR="00B32AE4">
        <w:rPr>
          <w:sz w:val="24"/>
          <w:szCs w:val="24"/>
        </w:rPr>
        <w:t>nodavstva BiH</w:t>
      </w:r>
      <w:r>
        <w:rPr>
          <w:sz w:val="24"/>
          <w:szCs w:val="24"/>
        </w:rPr>
        <w:t xml:space="preserve"> s pravnom tekovinom Eu</w:t>
      </w:r>
      <w:r w:rsidRPr="00331E92">
        <w:rPr>
          <w:sz w:val="24"/>
          <w:szCs w:val="24"/>
        </w:rPr>
        <w:t>ropske unije, kao i za redovno pružanje stručne pomoći institucijama u procesu izrade, odnosno usk</w:t>
      </w:r>
      <w:r>
        <w:rPr>
          <w:sz w:val="24"/>
          <w:szCs w:val="24"/>
        </w:rPr>
        <w:t>lađivanja pravnog propisa. Tijekom</w:t>
      </w:r>
      <w:r w:rsidR="00B32AE4">
        <w:rPr>
          <w:sz w:val="24"/>
          <w:szCs w:val="24"/>
        </w:rPr>
        <w:t xml:space="preserve"> 2014. godine Direkcija</w:t>
      </w:r>
      <w:r w:rsidRPr="00331E92">
        <w:rPr>
          <w:sz w:val="24"/>
          <w:szCs w:val="24"/>
        </w:rPr>
        <w:t xml:space="preserve"> je stalno ažuri</w:t>
      </w:r>
      <w:r w:rsidR="00B32AE4">
        <w:rPr>
          <w:sz w:val="24"/>
          <w:szCs w:val="24"/>
        </w:rPr>
        <w:t xml:space="preserve">rala i održavala bazu podataka </w:t>
      </w:r>
      <w:r w:rsidRPr="00331E92">
        <w:rPr>
          <w:sz w:val="24"/>
          <w:szCs w:val="24"/>
        </w:rPr>
        <w:t xml:space="preserve">pravnim propisima koji su dostavljani Direkciji na provjeru i mišljenje o usklađenosti. </w:t>
      </w:r>
    </w:p>
    <w:p w:rsidR="00E509C9" w:rsidRDefault="00805240" w:rsidP="00E509C9">
      <w:pPr>
        <w:ind w:left="-426"/>
        <w:jc w:val="both"/>
        <w:rPr>
          <w:sz w:val="24"/>
          <w:szCs w:val="24"/>
        </w:rPr>
      </w:pPr>
      <w:r>
        <w:rPr>
          <w:sz w:val="24"/>
          <w:szCs w:val="24"/>
        </w:rPr>
        <w:t>Europska komisija je, u travnju</w:t>
      </w:r>
      <w:r w:rsidRPr="00331E92">
        <w:rPr>
          <w:sz w:val="24"/>
          <w:szCs w:val="24"/>
        </w:rPr>
        <w:t xml:space="preserve"> 2014. godine, ponovno pokrenula aktivnosti vezane za </w:t>
      </w:r>
      <w:r w:rsidRPr="00E509C9">
        <w:rPr>
          <w:sz w:val="24"/>
          <w:szCs w:val="24"/>
        </w:rPr>
        <w:t xml:space="preserve">pripremu za korištenje IPA-e II </w:t>
      </w:r>
      <w:r w:rsidRPr="00331E92">
        <w:rPr>
          <w:sz w:val="24"/>
          <w:szCs w:val="24"/>
        </w:rPr>
        <w:t>u BiH, koje</w:t>
      </w:r>
      <w:r>
        <w:rPr>
          <w:sz w:val="24"/>
          <w:szCs w:val="24"/>
        </w:rPr>
        <w:t xml:space="preserve"> su bile zaustavljene u listopadu</w:t>
      </w:r>
      <w:r w:rsidRPr="00331E92">
        <w:rPr>
          <w:sz w:val="24"/>
          <w:szCs w:val="24"/>
        </w:rPr>
        <w:t xml:space="preserve"> 2013. godine zbog nep</w:t>
      </w:r>
      <w:r>
        <w:rPr>
          <w:sz w:val="24"/>
          <w:szCs w:val="24"/>
        </w:rPr>
        <w:t>ostizanja napretka na političkoj razini</w:t>
      </w:r>
      <w:r w:rsidRPr="00331E92">
        <w:rPr>
          <w:sz w:val="24"/>
          <w:szCs w:val="24"/>
        </w:rPr>
        <w:t xml:space="preserve">. </w:t>
      </w:r>
      <w:r>
        <w:rPr>
          <w:sz w:val="24"/>
          <w:szCs w:val="24"/>
        </w:rPr>
        <w:t>Na inicijativu Europske komisije u ožujku</w:t>
      </w:r>
      <w:r w:rsidRPr="00331E92">
        <w:rPr>
          <w:sz w:val="24"/>
          <w:szCs w:val="24"/>
        </w:rPr>
        <w:t xml:space="preserve"> 2014. godine uspostavljena je zajednička EU</w:t>
      </w:r>
      <w:r>
        <w:rPr>
          <w:sz w:val="24"/>
          <w:szCs w:val="24"/>
        </w:rPr>
        <w:t xml:space="preserve"> </w:t>
      </w:r>
      <w:r w:rsidRPr="00331E92">
        <w:rPr>
          <w:sz w:val="24"/>
          <w:szCs w:val="24"/>
        </w:rPr>
        <w:t>-</w:t>
      </w:r>
      <w:r>
        <w:rPr>
          <w:sz w:val="24"/>
          <w:szCs w:val="24"/>
        </w:rPr>
        <w:t xml:space="preserve"> BiH radna skupina</w:t>
      </w:r>
      <w:r w:rsidRPr="00331E92">
        <w:rPr>
          <w:sz w:val="24"/>
          <w:szCs w:val="24"/>
        </w:rPr>
        <w:t xml:space="preserve"> za IPA</w:t>
      </w:r>
      <w:r>
        <w:rPr>
          <w:sz w:val="24"/>
          <w:szCs w:val="24"/>
        </w:rPr>
        <w:t>-u</w:t>
      </w:r>
      <w:r w:rsidRPr="00331E92">
        <w:rPr>
          <w:sz w:val="24"/>
          <w:szCs w:val="24"/>
        </w:rPr>
        <w:t>, odnosno impl</w:t>
      </w:r>
      <w:r>
        <w:rPr>
          <w:sz w:val="24"/>
          <w:szCs w:val="24"/>
        </w:rPr>
        <w:t>ementaciju projekata koje financ</w:t>
      </w:r>
      <w:r w:rsidRPr="00331E92">
        <w:rPr>
          <w:sz w:val="24"/>
          <w:szCs w:val="24"/>
        </w:rPr>
        <w:t>ira EU, na</w:t>
      </w:r>
      <w:r>
        <w:rPr>
          <w:sz w:val="24"/>
          <w:szCs w:val="24"/>
        </w:rPr>
        <w:t xml:space="preserve"> političkoj razini</w:t>
      </w:r>
      <w:r w:rsidRPr="00331E92">
        <w:rPr>
          <w:sz w:val="24"/>
          <w:szCs w:val="24"/>
        </w:rPr>
        <w:t>, radi ubrzavanja impl</w:t>
      </w:r>
      <w:r>
        <w:rPr>
          <w:sz w:val="24"/>
          <w:szCs w:val="24"/>
        </w:rPr>
        <w:t>ementacije projekata koje financ</w:t>
      </w:r>
      <w:r w:rsidRPr="00331E92">
        <w:rPr>
          <w:sz w:val="24"/>
          <w:szCs w:val="24"/>
        </w:rPr>
        <w:t>ira EU. Na</w:t>
      </w:r>
      <w:r>
        <w:rPr>
          <w:sz w:val="24"/>
          <w:szCs w:val="24"/>
        </w:rPr>
        <w:t xml:space="preserve"> drugom sastanku ove radne skupine, početkom travnja</w:t>
      </w:r>
      <w:r w:rsidRPr="00331E92">
        <w:rPr>
          <w:sz w:val="24"/>
          <w:szCs w:val="24"/>
        </w:rPr>
        <w:t>, EK je dostavila i predstavila nacrt Strateškog dokumenta za IPA</w:t>
      </w:r>
      <w:r>
        <w:rPr>
          <w:sz w:val="24"/>
          <w:szCs w:val="24"/>
        </w:rPr>
        <w:t>-u</w:t>
      </w:r>
      <w:r w:rsidR="00E509C9">
        <w:rPr>
          <w:sz w:val="24"/>
          <w:szCs w:val="24"/>
        </w:rPr>
        <w:t xml:space="preserve"> II za BiH</w:t>
      </w:r>
      <w:r w:rsidRPr="00331E92">
        <w:rPr>
          <w:sz w:val="24"/>
          <w:szCs w:val="24"/>
        </w:rPr>
        <w:t>, kao i prijedlog za pripremu IPA 2014</w:t>
      </w:r>
      <w:r>
        <w:rPr>
          <w:sz w:val="24"/>
          <w:szCs w:val="24"/>
        </w:rPr>
        <w:t>.</w:t>
      </w:r>
      <w:r w:rsidRPr="00331E92">
        <w:rPr>
          <w:sz w:val="24"/>
          <w:szCs w:val="24"/>
        </w:rPr>
        <w:t xml:space="preserve"> državnog programa za BiH, uključujući prijedlog prioriteta za IPA</w:t>
      </w:r>
      <w:r>
        <w:rPr>
          <w:sz w:val="24"/>
          <w:szCs w:val="24"/>
        </w:rPr>
        <w:t>-u</w:t>
      </w:r>
      <w:r w:rsidRPr="00331E92">
        <w:rPr>
          <w:sz w:val="24"/>
          <w:szCs w:val="24"/>
        </w:rPr>
        <w:t xml:space="preserve"> 2014</w:t>
      </w:r>
      <w:r>
        <w:rPr>
          <w:sz w:val="24"/>
          <w:szCs w:val="24"/>
        </w:rPr>
        <w:t>.</w:t>
      </w:r>
      <w:r w:rsidRPr="00331E92">
        <w:rPr>
          <w:sz w:val="24"/>
          <w:szCs w:val="24"/>
        </w:rPr>
        <w:t xml:space="preserve"> za BiH i prijedlog procesa za pripremu IPA 2014</w:t>
      </w:r>
      <w:r>
        <w:rPr>
          <w:sz w:val="24"/>
          <w:szCs w:val="24"/>
        </w:rPr>
        <w:t>.</w:t>
      </w:r>
      <w:r w:rsidRPr="00331E92">
        <w:rPr>
          <w:sz w:val="24"/>
          <w:szCs w:val="24"/>
        </w:rPr>
        <w:t xml:space="preserve"> paketa. Dostavljeni nacrt Strateškog dokumenta za IPA</w:t>
      </w:r>
      <w:r>
        <w:rPr>
          <w:sz w:val="24"/>
          <w:szCs w:val="24"/>
        </w:rPr>
        <w:t>-u</w:t>
      </w:r>
      <w:r w:rsidRPr="00331E92">
        <w:rPr>
          <w:sz w:val="24"/>
          <w:szCs w:val="24"/>
        </w:rPr>
        <w:t xml:space="preserve"> II za BiH je bio reduciran u odnosu na prvi nacrt Strateškog dokumenta u pogledu trajanja, obima intervencije, kao i u pogledu alociranih sr</w:t>
      </w:r>
      <w:r>
        <w:rPr>
          <w:sz w:val="24"/>
          <w:szCs w:val="24"/>
        </w:rPr>
        <w:t>edstava, zbog, prema navodima Eu</w:t>
      </w:r>
      <w:r w:rsidRPr="00331E92">
        <w:rPr>
          <w:sz w:val="24"/>
          <w:szCs w:val="24"/>
        </w:rPr>
        <w:t>ropske komisije, neriješenog pitanja meh</w:t>
      </w:r>
      <w:r>
        <w:rPr>
          <w:sz w:val="24"/>
          <w:szCs w:val="24"/>
        </w:rPr>
        <w:t>anizma koordinacije u oblasti eu</w:t>
      </w:r>
      <w:r w:rsidRPr="00331E92">
        <w:rPr>
          <w:sz w:val="24"/>
          <w:szCs w:val="24"/>
        </w:rPr>
        <w:t>ropskih integracija i nedostatka sektors</w:t>
      </w:r>
      <w:r>
        <w:rPr>
          <w:sz w:val="24"/>
          <w:szCs w:val="24"/>
        </w:rPr>
        <w:t>kih strategija za zemlju. U svibnju</w:t>
      </w:r>
      <w:r w:rsidRPr="00331E92">
        <w:rPr>
          <w:sz w:val="24"/>
          <w:szCs w:val="24"/>
        </w:rPr>
        <w:t xml:space="preserve"> 2014. godine Direkcija (ured DIPAK-a)</w:t>
      </w:r>
      <w:r>
        <w:rPr>
          <w:sz w:val="24"/>
          <w:szCs w:val="24"/>
        </w:rPr>
        <w:t xml:space="preserve"> je dostavila Eu</w:t>
      </w:r>
      <w:r w:rsidRPr="00331E92">
        <w:rPr>
          <w:sz w:val="24"/>
          <w:szCs w:val="24"/>
        </w:rPr>
        <w:t>ropskoj komisiji komentare institucija BiH i DIPAK ureda na nacrt Strateškog dokumenta. Članovi zajedničke EU</w:t>
      </w:r>
      <w:r>
        <w:rPr>
          <w:sz w:val="24"/>
          <w:szCs w:val="24"/>
        </w:rPr>
        <w:t xml:space="preserve"> </w:t>
      </w:r>
      <w:r w:rsidRPr="00331E92">
        <w:rPr>
          <w:sz w:val="24"/>
          <w:szCs w:val="24"/>
        </w:rPr>
        <w:t>-</w:t>
      </w:r>
      <w:r>
        <w:rPr>
          <w:sz w:val="24"/>
          <w:szCs w:val="24"/>
        </w:rPr>
        <w:t xml:space="preserve"> BiH radne skupine</w:t>
      </w:r>
      <w:r w:rsidRPr="00331E92">
        <w:rPr>
          <w:sz w:val="24"/>
          <w:szCs w:val="24"/>
        </w:rPr>
        <w:t xml:space="preserve"> za IPA</w:t>
      </w:r>
      <w:r>
        <w:rPr>
          <w:sz w:val="24"/>
          <w:szCs w:val="24"/>
        </w:rPr>
        <w:t>-u</w:t>
      </w:r>
      <w:r w:rsidRPr="00331E92">
        <w:rPr>
          <w:sz w:val="24"/>
          <w:szCs w:val="24"/>
        </w:rPr>
        <w:t xml:space="preserve"> su također </w:t>
      </w:r>
      <w:r>
        <w:rPr>
          <w:sz w:val="24"/>
          <w:szCs w:val="24"/>
        </w:rPr>
        <w:t>dostavili komentare na nacrt. Eu</w:t>
      </w:r>
      <w:r w:rsidRPr="00331E92">
        <w:rPr>
          <w:sz w:val="24"/>
          <w:szCs w:val="24"/>
        </w:rPr>
        <w:t>ropska komisija je na sastanku zajedničke EU-</w:t>
      </w:r>
      <w:r>
        <w:rPr>
          <w:sz w:val="24"/>
          <w:szCs w:val="24"/>
        </w:rPr>
        <w:t>BiH radne skupine</w:t>
      </w:r>
      <w:r w:rsidRPr="00331E92">
        <w:rPr>
          <w:sz w:val="24"/>
          <w:szCs w:val="24"/>
        </w:rPr>
        <w:t xml:space="preserve"> za IPA</w:t>
      </w:r>
      <w:r>
        <w:rPr>
          <w:sz w:val="24"/>
          <w:szCs w:val="24"/>
        </w:rPr>
        <w:t>-u, u lipnju</w:t>
      </w:r>
      <w:r w:rsidRPr="00331E92">
        <w:rPr>
          <w:sz w:val="24"/>
          <w:szCs w:val="24"/>
        </w:rPr>
        <w:t xml:space="preserve"> 2014. godine, dala osvrt na komentare na nacrt Strateškog dokumenta koje je BiH dostavila, te predstavila dinamiku finalizacije i usvajanja ovoga dokumenta.</w:t>
      </w:r>
    </w:p>
    <w:p w:rsidR="00E509C9" w:rsidRDefault="00805240" w:rsidP="00E509C9">
      <w:pPr>
        <w:ind w:left="-426"/>
        <w:jc w:val="both"/>
        <w:rPr>
          <w:sz w:val="24"/>
          <w:szCs w:val="24"/>
        </w:rPr>
      </w:pPr>
      <w:r>
        <w:rPr>
          <w:sz w:val="24"/>
          <w:szCs w:val="24"/>
        </w:rPr>
        <w:t>Eu</w:t>
      </w:r>
      <w:r w:rsidRPr="00331E92">
        <w:rPr>
          <w:sz w:val="24"/>
          <w:szCs w:val="24"/>
        </w:rPr>
        <w:t xml:space="preserve">ropska komisija je finalizirala i usvojila </w:t>
      </w:r>
      <w:r w:rsidRPr="00E509C9">
        <w:rPr>
          <w:sz w:val="24"/>
          <w:szCs w:val="24"/>
        </w:rPr>
        <w:t>Indikativni strateški dokument za IPA-u II</w:t>
      </w:r>
      <w:r w:rsidRPr="00331E92">
        <w:rPr>
          <w:sz w:val="24"/>
          <w:szCs w:val="24"/>
        </w:rPr>
        <w:t xml:space="preserve"> za BiH (2014.</w:t>
      </w:r>
      <w:r>
        <w:rPr>
          <w:sz w:val="24"/>
          <w:szCs w:val="24"/>
        </w:rPr>
        <w:t xml:space="preserve"> </w:t>
      </w:r>
      <w:r w:rsidRPr="00331E92">
        <w:rPr>
          <w:sz w:val="24"/>
          <w:szCs w:val="24"/>
        </w:rPr>
        <w:t>-</w:t>
      </w:r>
      <w:r>
        <w:rPr>
          <w:sz w:val="24"/>
          <w:szCs w:val="24"/>
        </w:rPr>
        <w:t xml:space="preserve"> </w:t>
      </w:r>
      <w:r w:rsidRPr="00331E92">
        <w:rPr>
          <w:sz w:val="24"/>
          <w:szCs w:val="24"/>
        </w:rPr>
        <w:t>2017.) 15.12.2014. godine te ga dostavila BiH. Ovaj dokument predstavlja osnovu za korištenje i programiranje Instrumenta za pretpristupnu pomoć IPA II u BiH za razdoblje 2014.</w:t>
      </w:r>
      <w:r>
        <w:rPr>
          <w:sz w:val="24"/>
          <w:szCs w:val="24"/>
        </w:rPr>
        <w:t xml:space="preserve"> </w:t>
      </w:r>
      <w:r w:rsidRPr="00331E92">
        <w:rPr>
          <w:sz w:val="24"/>
          <w:szCs w:val="24"/>
        </w:rPr>
        <w:t>-</w:t>
      </w:r>
      <w:r>
        <w:rPr>
          <w:sz w:val="24"/>
          <w:szCs w:val="24"/>
        </w:rPr>
        <w:t xml:space="preserve"> </w:t>
      </w:r>
      <w:r w:rsidRPr="00331E92">
        <w:rPr>
          <w:sz w:val="24"/>
          <w:szCs w:val="24"/>
        </w:rPr>
        <w:t>2017. Indikativni strateški dokument je reduciran u pogledu trajanja (ne pokriva cjelokupno razdoblje trajanja instrumenta IPA</w:t>
      </w:r>
      <w:r>
        <w:rPr>
          <w:sz w:val="24"/>
          <w:szCs w:val="24"/>
        </w:rPr>
        <w:t>-e</w:t>
      </w:r>
      <w:r w:rsidRPr="00331E92">
        <w:rPr>
          <w:sz w:val="24"/>
          <w:szCs w:val="24"/>
        </w:rPr>
        <w:t xml:space="preserve"> II 2014.</w:t>
      </w:r>
      <w:r>
        <w:rPr>
          <w:sz w:val="24"/>
          <w:szCs w:val="24"/>
        </w:rPr>
        <w:t xml:space="preserve"> </w:t>
      </w:r>
      <w:r w:rsidRPr="00331E92">
        <w:rPr>
          <w:sz w:val="24"/>
          <w:szCs w:val="24"/>
        </w:rPr>
        <w:t>-</w:t>
      </w:r>
      <w:r>
        <w:rPr>
          <w:sz w:val="24"/>
          <w:szCs w:val="24"/>
        </w:rPr>
        <w:t xml:space="preserve"> </w:t>
      </w:r>
      <w:r w:rsidRPr="00331E92">
        <w:rPr>
          <w:sz w:val="24"/>
          <w:szCs w:val="24"/>
        </w:rPr>
        <w:t>2020.), obima intervencija i finan</w:t>
      </w:r>
      <w:r>
        <w:rPr>
          <w:sz w:val="24"/>
          <w:szCs w:val="24"/>
        </w:rPr>
        <w:t>c</w:t>
      </w:r>
      <w:r w:rsidRPr="00331E92">
        <w:rPr>
          <w:sz w:val="24"/>
          <w:szCs w:val="24"/>
        </w:rPr>
        <w:t>ijskih alokacija. Sektori koji su uključeni u Indikativni strateški dokument za moguću IPA</w:t>
      </w:r>
      <w:r>
        <w:rPr>
          <w:sz w:val="24"/>
          <w:szCs w:val="24"/>
        </w:rPr>
        <w:t>-u II podršku su: Demokrac</w:t>
      </w:r>
      <w:r w:rsidRPr="00331E92">
        <w:rPr>
          <w:sz w:val="24"/>
          <w:szCs w:val="24"/>
        </w:rPr>
        <w:t>ija i upravljanje, Vladavina prava i osnovna prava, Konkurentnost i inovacije: strategije lokalnog razvoja, te Obrazovanje, zapošljavanje i socijalne politike. Ukupni indikativni izn</w:t>
      </w:r>
      <w:r w:rsidR="00E509C9">
        <w:rPr>
          <w:sz w:val="24"/>
          <w:szCs w:val="24"/>
        </w:rPr>
        <w:t>os sredstava predviđen za BiH</w:t>
      </w:r>
      <w:r w:rsidRPr="00331E92">
        <w:rPr>
          <w:sz w:val="24"/>
          <w:szCs w:val="24"/>
        </w:rPr>
        <w:t xml:space="preserve"> u okviru IPA</w:t>
      </w:r>
      <w:r>
        <w:rPr>
          <w:sz w:val="24"/>
          <w:szCs w:val="24"/>
        </w:rPr>
        <w:t>-e</w:t>
      </w:r>
      <w:r w:rsidRPr="00331E92">
        <w:rPr>
          <w:sz w:val="24"/>
          <w:szCs w:val="24"/>
        </w:rPr>
        <w:t xml:space="preserve"> II za razdoblje 2014.</w:t>
      </w:r>
      <w:r>
        <w:rPr>
          <w:sz w:val="24"/>
          <w:szCs w:val="24"/>
        </w:rPr>
        <w:t xml:space="preserve"> </w:t>
      </w:r>
      <w:r w:rsidRPr="00331E92">
        <w:rPr>
          <w:sz w:val="24"/>
          <w:szCs w:val="24"/>
        </w:rPr>
        <w:t>-</w:t>
      </w:r>
      <w:r>
        <w:rPr>
          <w:sz w:val="24"/>
          <w:szCs w:val="24"/>
        </w:rPr>
        <w:t xml:space="preserve"> </w:t>
      </w:r>
      <w:r w:rsidRPr="00331E92">
        <w:rPr>
          <w:sz w:val="24"/>
          <w:szCs w:val="24"/>
        </w:rPr>
        <w:t>2017. je 165,8 mil</w:t>
      </w:r>
      <w:r>
        <w:rPr>
          <w:sz w:val="24"/>
          <w:szCs w:val="24"/>
        </w:rPr>
        <w:t>ijuna</w:t>
      </w:r>
      <w:r w:rsidRPr="00331E92">
        <w:rPr>
          <w:sz w:val="24"/>
          <w:szCs w:val="24"/>
        </w:rPr>
        <w:t xml:space="preserve"> eura. Indikativni strateški dokument može biti revidiran u bilo k</w:t>
      </w:r>
      <w:r>
        <w:rPr>
          <w:sz w:val="24"/>
          <w:szCs w:val="24"/>
        </w:rPr>
        <w:t>ojem trenutku, na inicijativu Eu</w:t>
      </w:r>
      <w:r w:rsidRPr="00331E92">
        <w:rPr>
          <w:sz w:val="24"/>
          <w:szCs w:val="24"/>
        </w:rPr>
        <w:t xml:space="preserve">ropske komisije. U </w:t>
      </w:r>
      <w:r>
        <w:rPr>
          <w:sz w:val="24"/>
          <w:szCs w:val="24"/>
        </w:rPr>
        <w:t>dokumentu se navodi da je Eu</w:t>
      </w:r>
      <w:r w:rsidRPr="00331E92">
        <w:rPr>
          <w:sz w:val="24"/>
          <w:szCs w:val="24"/>
        </w:rPr>
        <w:t>ropska komisija spremna inicirati uključivanje ostalih sektora za podršku u okviru IPA</w:t>
      </w:r>
      <w:r>
        <w:rPr>
          <w:sz w:val="24"/>
          <w:szCs w:val="24"/>
        </w:rPr>
        <w:t>-e</w:t>
      </w:r>
      <w:r w:rsidRPr="00331E92">
        <w:rPr>
          <w:sz w:val="24"/>
          <w:szCs w:val="24"/>
        </w:rPr>
        <w:t xml:space="preserve"> II u Indikativni strateški dokument, te</w:t>
      </w:r>
      <w:r>
        <w:rPr>
          <w:sz w:val="24"/>
          <w:szCs w:val="24"/>
        </w:rPr>
        <w:t xml:space="preserve"> da za to osigura dodatna financ</w:t>
      </w:r>
      <w:r w:rsidRPr="00331E92">
        <w:rPr>
          <w:sz w:val="24"/>
          <w:szCs w:val="24"/>
        </w:rPr>
        <w:t>ijska sredstva, kada Bosna i Hercegovina usvoji relevantne strateške dokumente</w:t>
      </w:r>
      <w:r w:rsidR="00E509C9">
        <w:rPr>
          <w:sz w:val="24"/>
          <w:szCs w:val="24"/>
        </w:rPr>
        <w:t xml:space="preserve">. </w:t>
      </w:r>
    </w:p>
    <w:p w:rsidR="00E509C9" w:rsidRDefault="00805240" w:rsidP="00E509C9">
      <w:pPr>
        <w:ind w:left="-426"/>
        <w:jc w:val="both"/>
        <w:rPr>
          <w:sz w:val="24"/>
          <w:szCs w:val="24"/>
        </w:rPr>
      </w:pPr>
      <w:r w:rsidRPr="00331E92">
        <w:rPr>
          <w:sz w:val="24"/>
          <w:szCs w:val="24"/>
        </w:rPr>
        <w:t>U razdoblju</w:t>
      </w:r>
      <w:r>
        <w:rPr>
          <w:sz w:val="24"/>
          <w:szCs w:val="24"/>
        </w:rPr>
        <w:t xml:space="preserve"> svibanj </w:t>
      </w:r>
      <w:r w:rsidRPr="00331E92">
        <w:rPr>
          <w:sz w:val="24"/>
          <w:szCs w:val="24"/>
        </w:rPr>
        <w:t>–</w:t>
      </w:r>
      <w:r>
        <w:rPr>
          <w:sz w:val="24"/>
          <w:szCs w:val="24"/>
        </w:rPr>
        <w:t xml:space="preserve"> srpanj</w:t>
      </w:r>
      <w:r w:rsidRPr="00331E92">
        <w:rPr>
          <w:sz w:val="24"/>
          <w:szCs w:val="24"/>
        </w:rPr>
        <w:t xml:space="preserve"> 2014. godine završeno je programiranje odnosno priprema </w:t>
      </w:r>
      <w:r w:rsidRPr="00E509C9">
        <w:rPr>
          <w:sz w:val="24"/>
          <w:szCs w:val="24"/>
        </w:rPr>
        <w:t>IPA 2014. državnog paketa</w:t>
      </w:r>
      <w:r w:rsidR="00E509C9">
        <w:rPr>
          <w:sz w:val="24"/>
          <w:szCs w:val="24"/>
        </w:rPr>
        <w:t xml:space="preserve"> za Bi H</w:t>
      </w:r>
      <w:r w:rsidRPr="00331E92">
        <w:rPr>
          <w:sz w:val="24"/>
          <w:szCs w:val="24"/>
        </w:rPr>
        <w:t>. IPA 2014</w:t>
      </w:r>
      <w:r>
        <w:rPr>
          <w:sz w:val="24"/>
          <w:szCs w:val="24"/>
        </w:rPr>
        <w:t>.</w:t>
      </w:r>
      <w:r w:rsidRPr="00331E92">
        <w:rPr>
          <w:sz w:val="24"/>
          <w:szCs w:val="24"/>
        </w:rPr>
        <w:t xml:space="preserve"> paket u iznosu od 23,</w:t>
      </w:r>
      <w:r>
        <w:rPr>
          <w:sz w:val="24"/>
          <w:szCs w:val="24"/>
        </w:rPr>
        <w:t>09 milijuna</w:t>
      </w:r>
      <w:r w:rsidRPr="00331E92">
        <w:rPr>
          <w:sz w:val="24"/>
          <w:szCs w:val="24"/>
        </w:rPr>
        <w:t xml:space="preserve"> eura usvojilo je Vijeće ministara BiH i dostavljen je </w:t>
      </w:r>
      <w:r>
        <w:rPr>
          <w:sz w:val="24"/>
          <w:szCs w:val="24"/>
        </w:rPr>
        <w:t>Eu</w:t>
      </w:r>
      <w:r w:rsidRPr="00331E92">
        <w:rPr>
          <w:sz w:val="24"/>
          <w:szCs w:val="24"/>
        </w:rPr>
        <w:t>ropskoj komisiji 18.7.2</w:t>
      </w:r>
      <w:r>
        <w:rPr>
          <w:sz w:val="24"/>
          <w:szCs w:val="24"/>
        </w:rPr>
        <w:t>014. godine. Dodatnih 15 milijuna</w:t>
      </w:r>
      <w:r w:rsidRPr="00331E92">
        <w:rPr>
          <w:sz w:val="24"/>
          <w:szCs w:val="24"/>
        </w:rPr>
        <w:t xml:space="preserve"> eura iz alokacije za IPA 2014</w:t>
      </w:r>
      <w:r>
        <w:rPr>
          <w:sz w:val="24"/>
          <w:szCs w:val="24"/>
        </w:rPr>
        <w:t>.</w:t>
      </w:r>
      <w:r w:rsidRPr="00331E92">
        <w:rPr>
          <w:sz w:val="24"/>
          <w:szCs w:val="24"/>
        </w:rPr>
        <w:t xml:space="preserve"> </w:t>
      </w:r>
      <w:r>
        <w:rPr>
          <w:sz w:val="24"/>
          <w:szCs w:val="24"/>
        </w:rPr>
        <w:t>državni program, na prijedlog Eu</w:t>
      </w:r>
      <w:r w:rsidRPr="00331E92">
        <w:rPr>
          <w:sz w:val="24"/>
          <w:szCs w:val="24"/>
        </w:rPr>
        <w:t>ropske komisije, preusmjereno je na pomoć za otklanjanje posljedica poplava, putem posebnih mjera u okviru IPA</w:t>
      </w:r>
      <w:r>
        <w:rPr>
          <w:sz w:val="24"/>
          <w:szCs w:val="24"/>
        </w:rPr>
        <w:t>-e</w:t>
      </w:r>
      <w:r w:rsidR="00E509C9">
        <w:rPr>
          <w:sz w:val="24"/>
          <w:szCs w:val="24"/>
        </w:rPr>
        <w:t xml:space="preserve"> II. </w:t>
      </w:r>
      <w:r w:rsidRPr="00331E92">
        <w:rPr>
          <w:sz w:val="24"/>
          <w:szCs w:val="24"/>
        </w:rPr>
        <w:t>Proces pripreme IPA 2014 državnog paketa počeo je u</w:t>
      </w:r>
      <w:r>
        <w:rPr>
          <w:sz w:val="24"/>
          <w:szCs w:val="24"/>
        </w:rPr>
        <w:t>vodnim sastankom za sve sudionike</w:t>
      </w:r>
      <w:r w:rsidRPr="00331E92">
        <w:rPr>
          <w:sz w:val="24"/>
          <w:szCs w:val="24"/>
        </w:rPr>
        <w:t xml:space="preserve"> procesa programiranja u BiH 7.5.2014. godi</w:t>
      </w:r>
      <w:r>
        <w:rPr>
          <w:sz w:val="24"/>
          <w:szCs w:val="24"/>
        </w:rPr>
        <w:t>ne i bio je netipičan proces, s</w:t>
      </w:r>
      <w:r w:rsidRPr="00331E92">
        <w:rPr>
          <w:sz w:val="24"/>
          <w:szCs w:val="24"/>
        </w:rPr>
        <w:t xml:space="preserve"> izuzetno kratkim </w:t>
      </w:r>
      <w:r>
        <w:rPr>
          <w:sz w:val="24"/>
          <w:szCs w:val="24"/>
        </w:rPr>
        <w:t>rokovima za pripremu paketa i s</w:t>
      </w:r>
      <w:r w:rsidRPr="00331E92">
        <w:rPr>
          <w:sz w:val="24"/>
          <w:szCs w:val="24"/>
        </w:rPr>
        <w:t xml:space="preserve"> ekspertima tehničke pomoći koji su imali vodeću ulogu u pisanju projektnih prijedloga. Državni IPA 2014 program z</w:t>
      </w:r>
      <w:r>
        <w:rPr>
          <w:sz w:val="24"/>
          <w:szCs w:val="24"/>
        </w:rPr>
        <w:t>a BiH pripremljen je u skladu s</w:t>
      </w:r>
      <w:r w:rsidRPr="00331E92">
        <w:rPr>
          <w:sz w:val="24"/>
          <w:szCs w:val="24"/>
        </w:rPr>
        <w:t xml:space="preserve"> prioritetima za IPA</w:t>
      </w:r>
      <w:r>
        <w:rPr>
          <w:sz w:val="24"/>
          <w:szCs w:val="24"/>
        </w:rPr>
        <w:t>-u</w:t>
      </w:r>
      <w:r w:rsidRPr="00331E92">
        <w:rPr>
          <w:sz w:val="24"/>
          <w:szCs w:val="24"/>
        </w:rPr>
        <w:t xml:space="preserve"> 2014</w:t>
      </w:r>
      <w:r>
        <w:rPr>
          <w:sz w:val="24"/>
          <w:szCs w:val="24"/>
        </w:rPr>
        <w:t>. za BiH koje je dala Eu</w:t>
      </w:r>
      <w:r w:rsidRPr="00331E92">
        <w:rPr>
          <w:sz w:val="24"/>
          <w:szCs w:val="24"/>
        </w:rPr>
        <w:t>ropska komisija. Kod pripreme IPA 2014 državnog programa korišten je projektni pristup</w:t>
      </w:r>
      <w:r>
        <w:rPr>
          <w:sz w:val="24"/>
          <w:szCs w:val="24"/>
        </w:rPr>
        <w:t>,</w:t>
      </w:r>
      <w:r w:rsidRPr="00331E92">
        <w:rPr>
          <w:sz w:val="24"/>
          <w:szCs w:val="24"/>
        </w:rPr>
        <w:t xml:space="preserve"> tj. pripremani su pojedinačni projektni prijedlozi. </w:t>
      </w:r>
    </w:p>
    <w:p w:rsidR="00E509C9" w:rsidRDefault="00805240" w:rsidP="00E509C9">
      <w:pPr>
        <w:ind w:left="-426"/>
        <w:jc w:val="both"/>
        <w:rPr>
          <w:sz w:val="24"/>
          <w:szCs w:val="24"/>
        </w:rPr>
      </w:pPr>
      <w:r>
        <w:rPr>
          <w:sz w:val="24"/>
          <w:szCs w:val="24"/>
        </w:rPr>
        <w:t>U prosincu</w:t>
      </w:r>
      <w:r w:rsidRPr="00331E92">
        <w:rPr>
          <w:sz w:val="24"/>
          <w:szCs w:val="24"/>
        </w:rPr>
        <w:t xml:space="preserve"> 2014. godine otpočele su aktivnosti na daljnjem programiranju IPA II pomoći. Kao prvi korak za daljnje programiranje i primjenu sektorskog pristupa u procesima korištenja IPA</w:t>
      </w:r>
      <w:r>
        <w:rPr>
          <w:sz w:val="24"/>
          <w:szCs w:val="24"/>
        </w:rPr>
        <w:t>-e II, obveza BiH je da u skladu s</w:t>
      </w:r>
      <w:r w:rsidRPr="00331E92">
        <w:rPr>
          <w:sz w:val="24"/>
          <w:szCs w:val="24"/>
        </w:rPr>
        <w:t xml:space="preserve"> formatima i planom predstavlj</w:t>
      </w:r>
      <w:r>
        <w:rPr>
          <w:sz w:val="24"/>
          <w:szCs w:val="24"/>
        </w:rPr>
        <w:t>enim od  Eu</w:t>
      </w:r>
      <w:r w:rsidRPr="00331E92">
        <w:rPr>
          <w:sz w:val="24"/>
          <w:szCs w:val="24"/>
        </w:rPr>
        <w:t xml:space="preserve">ropske komisije pripremi </w:t>
      </w:r>
      <w:r w:rsidRPr="00E509C9">
        <w:rPr>
          <w:sz w:val="24"/>
          <w:szCs w:val="24"/>
        </w:rPr>
        <w:t>sektorske planske dokumente</w:t>
      </w:r>
      <w:r w:rsidRPr="00331E92">
        <w:rPr>
          <w:sz w:val="24"/>
          <w:szCs w:val="24"/>
        </w:rPr>
        <w:t xml:space="preserve"> (SPD) za razdoblje programiranja IPA</w:t>
      </w:r>
      <w:r>
        <w:rPr>
          <w:sz w:val="24"/>
          <w:szCs w:val="24"/>
        </w:rPr>
        <w:t>-e</w:t>
      </w:r>
      <w:r w:rsidRPr="00331E92">
        <w:rPr>
          <w:sz w:val="24"/>
          <w:szCs w:val="24"/>
        </w:rPr>
        <w:t xml:space="preserve"> II 2015. - 2017. Proces priprema SPD-a započeo je početnim sastankom organiziranim u Sarajevu 10.12.2014. Imajući u vidu prioritete predviđene Indikativnim strateškim dokumentom za IPA</w:t>
      </w:r>
      <w:r>
        <w:rPr>
          <w:sz w:val="24"/>
          <w:szCs w:val="24"/>
        </w:rPr>
        <w:t>-u</w:t>
      </w:r>
      <w:r w:rsidRPr="00331E92">
        <w:rPr>
          <w:sz w:val="24"/>
          <w:szCs w:val="24"/>
        </w:rPr>
        <w:t xml:space="preserve"> II 2014. – 2017., BiH je obavezna da prioritetno pripremi SPD-e za sektore </w:t>
      </w:r>
      <w:r>
        <w:rPr>
          <w:i/>
          <w:sz w:val="24"/>
          <w:szCs w:val="24"/>
        </w:rPr>
        <w:t>demokrac</w:t>
      </w:r>
      <w:r w:rsidRPr="00331E92">
        <w:rPr>
          <w:i/>
          <w:sz w:val="24"/>
          <w:szCs w:val="24"/>
        </w:rPr>
        <w:t>ija i upravljanje</w:t>
      </w:r>
      <w:r w:rsidRPr="00331E92">
        <w:rPr>
          <w:sz w:val="24"/>
          <w:szCs w:val="24"/>
        </w:rPr>
        <w:t xml:space="preserve"> (reforma javne u</w:t>
      </w:r>
      <w:r>
        <w:rPr>
          <w:sz w:val="24"/>
          <w:szCs w:val="24"/>
        </w:rPr>
        <w:t>prave, upravljanje javnim financ</w:t>
      </w:r>
      <w:r w:rsidRPr="00331E92">
        <w:rPr>
          <w:sz w:val="24"/>
          <w:szCs w:val="24"/>
        </w:rPr>
        <w:t xml:space="preserve">ijama, statistika), </w:t>
      </w:r>
      <w:r w:rsidRPr="00331E92">
        <w:rPr>
          <w:i/>
          <w:sz w:val="24"/>
          <w:szCs w:val="24"/>
        </w:rPr>
        <w:t>pravda i osnovna prava</w:t>
      </w:r>
      <w:r w:rsidRPr="00331E92">
        <w:rPr>
          <w:sz w:val="24"/>
          <w:szCs w:val="24"/>
        </w:rPr>
        <w:t xml:space="preserve"> (efikasnost i nezavisnost sudstva, pristup pravdi, kvalitet</w:t>
      </w:r>
      <w:r>
        <w:rPr>
          <w:sz w:val="24"/>
          <w:szCs w:val="24"/>
        </w:rPr>
        <w:t>a provođenja kaznenih</w:t>
      </w:r>
      <w:r w:rsidRPr="00331E92">
        <w:rPr>
          <w:sz w:val="24"/>
          <w:szCs w:val="24"/>
        </w:rPr>
        <w:t xml:space="preserve"> sankcija, zaštita osnovnih ljudskih prava) i SPD za oblast </w:t>
      </w:r>
      <w:r w:rsidRPr="00331E92">
        <w:rPr>
          <w:i/>
          <w:sz w:val="24"/>
          <w:szCs w:val="24"/>
        </w:rPr>
        <w:t>provođenje zakona</w:t>
      </w:r>
      <w:r w:rsidRPr="00331E92">
        <w:rPr>
          <w:sz w:val="24"/>
          <w:szCs w:val="24"/>
        </w:rPr>
        <w:t xml:space="preserve"> (borba protiv organiziranog kriminala i korupcije, suradnja policijskih agencija i tužiteljstava, borba protiv novih oblika kriminala, integrirano upravljanje granicom, nelegalne migracije, pitanja azila). Vezano za </w:t>
      </w:r>
      <w:r>
        <w:rPr>
          <w:sz w:val="24"/>
          <w:szCs w:val="24"/>
        </w:rPr>
        <w:t>s</w:t>
      </w:r>
      <w:r w:rsidRPr="00331E92">
        <w:rPr>
          <w:sz w:val="24"/>
          <w:szCs w:val="24"/>
        </w:rPr>
        <w:t>pomenuto, DEI je pripremila i uputila na razmatranje Vijeću ministara BiH</w:t>
      </w:r>
      <w:r>
        <w:rPr>
          <w:sz w:val="24"/>
          <w:szCs w:val="24"/>
        </w:rPr>
        <w:t xml:space="preserve"> Informaciju s</w:t>
      </w:r>
      <w:r w:rsidRPr="00331E92">
        <w:rPr>
          <w:sz w:val="24"/>
          <w:szCs w:val="24"/>
        </w:rPr>
        <w:t xml:space="preserve"> prijedlogom zaključaka koji bi omogućili r</w:t>
      </w:r>
      <w:r>
        <w:rPr>
          <w:sz w:val="24"/>
          <w:szCs w:val="24"/>
        </w:rPr>
        <w:t>ealizaciju potrebnog u skladu s</w:t>
      </w:r>
      <w:r w:rsidRPr="00331E92">
        <w:rPr>
          <w:sz w:val="24"/>
          <w:szCs w:val="24"/>
        </w:rPr>
        <w:t xml:space="preserve"> predviđenim rokovima i traženim kvalitetom. U procesu pripreme SPD-a i Državnog paketa za IPA</w:t>
      </w:r>
      <w:r>
        <w:rPr>
          <w:sz w:val="24"/>
          <w:szCs w:val="24"/>
        </w:rPr>
        <w:t>-u</w:t>
      </w:r>
      <w:r w:rsidR="0065056E">
        <w:rPr>
          <w:sz w:val="24"/>
          <w:szCs w:val="24"/>
        </w:rPr>
        <w:t xml:space="preserve"> 2015, DIPAK-u </w:t>
      </w:r>
      <w:r w:rsidRPr="00331E92">
        <w:rPr>
          <w:sz w:val="24"/>
          <w:szCs w:val="24"/>
        </w:rPr>
        <w:t>je stavljena na raspolaganje i kratkoročna tehnička pomoć od EK.</w:t>
      </w:r>
    </w:p>
    <w:p w:rsidR="00E509C9" w:rsidRDefault="00805240" w:rsidP="00E509C9">
      <w:pPr>
        <w:ind w:left="-426"/>
        <w:jc w:val="both"/>
        <w:rPr>
          <w:sz w:val="24"/>
          <w:szCs w:val="24"/>
        </w:rPr>
      </w:pPr>
      <w:r w:rsidRPr="00331E92">
        <w:rPr>
          <w:sz w:val="24"/>
          <w:szCs w:val="24"/>
        </w:rPr>
        <w:t xml:space="preserve">Nakon </w:t>
      </w:r>
      <w:r>
        <w:rPr>
          <w:sz w:val="24"/>
          <w:szCs w:val="24"/>
        </w:rPr>
        <w:t>poplava koje su se desile u svibnju 2014. godine, Eu</w:t>
      </w:r>
      <w:r w:rsidRPr="00331E92">
        <w:rPr>
          <w:sz w:val="24"/>
          <w:szCs w:val="24"/>
        </w:rPr>
        <w:t xml:space="preserve">ropska komisija je dio sredstava iz IPA instrumenta usmjerila na </w:t>
      </w:r>
      <w:r w:rsidRPr="00E509C9">
        <w:rPr>
          <w:sz w:val="24"/>
          <w:szCs w:val="24"/>
        </w:rPr>
        <w:t>otklanjanje posljedica poplava</w:t>
      </w:r>
      <w:r w:rsidRPr="00331E92">
        <w:rPr>
          <w:sz w:val="24"/>
          <w:szCs w:val="24"/>
        </w:rPr>
        <w:t xml:space="preserve"> i zaštitu od poplava, te je DEI koordinirala aktivnosti i redovno informirala Vijeće ministara o alokacijama, odnosno realokacijama IPA sredstav</w:t>
      </w:r>
      <w:r>
        <w:rPr>
          <w:sz w:val="24"/>
          <w:szCs w:val="24"/>
        </w:rPr>
        <w:t>a u te svrhe. DEI je sudjelovala</w:t>
      </w:r>
      <w:r w:rsidRPr="00331E92">
        <w:rPr>
          <w:sz w:val="24"/>
          <w:szCs w:val="24"/>
        </w:rPr>
        <w:t xml:space="preserve"> u radu tijela koja nadziru implementaciju IPA</w:t>
      </w:r>
      <w:r>
        <w:rPr>
          <w:sz w:val="24"/>
          <w:szCs w:val="24"/>
        </w:rPr>
        <w:t>-e</w:t>
      </w:r>
      <w:r w:rsidRPr="00331E92">
        <w:rPr>
          <w:sz w:val="24"/>
          <w:szCs w:val="24"/>
        </w:rPr>
        <w:t xml:space="preserve"> 2011</w:t>
      </w:r>
      <w:r>
        <w:rPr>
          <w:sz w:val="24"/>
          <w:szCs w:val="24"/>
        </w:rPr>
        <w:t xml:space="preserve">. – </w:t>
      </w:r>
      <w:r w:rsidRPr="00331E92">
        <w:rPr>
          <w:sz w:val="24"/>
          <w:szCs w:val="24"/>
        </w:rPr>
        <w:t>2013</w:t>
      </w:r>
      <w:r>
        <w:rPr>
          <w:sz w:val="24"/>
          <w:szCs w:val="24"/>
        </w:rPr>
        <w:t>.</w:t>
      </w:r>
      <w:r w:rsidRPr="00331E92">
        <w:rPr>
          <w:sz w:val="24"/>
          <w:szCs w:val="24"/>
        </w:rPr>
        <w:t xml:space="preserve"> sredstava preusmjerenih na otklanjanje posljedic</w:t>
      </w:r>
      <w:r>
        <w:rPr>
          <w:sz w:val="24"/>
          <w:szCs w:val="24"/>
        </w:rPr>
        <w:t>a poplava, te u radu Radne skupine za izradu Akcijskog</w:t>
      </w:r>
      <w:r w:rsidRPr="00331E92">
        <w:rPr>
          <w:sz w:val="24"/>
          <w:szCs w:val="24"/>
        </w:rPr>
        <w:t xml:space="preserve"> plana za zaštitu od poplava i upravljanje vodama</w:t>
      </w:r>
      <w:r>
        <w:rPr>
          <w:sz w:val="24"/>
          <w:szCs w:val="24"/>
        </w:rPr>
        <w:t xml:space="preserve"> u BiH. Nakon što je Radna skupina izradila Akcijski</w:t>
      </w:r>
      <w:r w:rsidRPr="00331E92">
        <w:rPr>
          <w:sz w:val="24"/>
          <w:szCs w:val="24"/>
        </w:rPr>
        <w:t xml:space="preserve"> plan, kao i dva projekta vezana za </w:t>
      </w:r>
      <w:r>
        <w:rPr>
          <w:sz w:val="24"/>
          <w:szCs w:val="24"/>
        </w:rPr>
        <w:t>obranu od poplava financ</w:t>
      </w:r>
      <w:r w:rsidRPr="00331E92">
        <w:rPr>
          <w:sz w:val="24"/>
          <w:szCs w:val="24"/>
        </w:rPr>
        <w:t>irana iz IPA 2014</w:t>
      </w:r>
      <w:r>
        <w:rPr>
          <w:sz w:val="24"/>
          <w:szCs w:val="24"/>
        </w:rPr>
        <w:t>.</w:t>
      </w:r>
      <w:r w:rsidRPr="00331E92">
        <w:rPr>
          <w:sz w:val="24"/>
          <w:szCs w:val="24"/>
        </w:rPr>
        <w:t xml:space="preserve"> regionalnog ins</w:t>
      </w:r>
      <w:r>
        <w:rPr>
          <w:sz w:val="24"/>
          <w:szCs w:val="24"/>
        </w:rPr>
        <w:t>trumenta, DEI je iste uputila Eu</w:t>
      </w:r>
      <w:r w:rsidRPr="00331E92">
        <w:rPr>
          <w:sz w:val="24"/>
          <w:szCs w:val="24"/>
        </w:rPr>
        <w:t>ropskoj komisiji. Također, DEI je koordinirala izradu aplikacije za Investicijski okvir za Za</w:t>
      </w:r>
      <w:r>
        <w:rPr>
          <w:sz w:val="24"/>
          <w:szCs w:val="24"/>
        </w:rPr>
        <w:t>padni Balkan (WBIF) vezane za o</w:t>
      </w:r>
      <w:r w:rsidRPr="00331E92">
        <w:rPr>
          <w:sz w:val="24"/>
          <w:szCs w:val="24"/>
        </w:rPr>
        <w:t>branu od poplava, u čiju izradu su također bi</w:t>
      </w:r>
      <w:r>
        <w:rPr>
          <w:sz w:val="24"/>
          <w:szCs w:val="24"/>
        </w:rPr>
        <w:t>li uključeni članovi Radne skupine, te istu uputila Europskoj komisiji u dan</w:t>
      </w:r>
      <w:r w:rsidRPr="00331E92">
        <w:rPr>
          <w:sz w:val="24"/>
          <w:szCs w:val="24"/>
        </w:rPr>
        <w:t>im rokovima</w:t>
      </w:r>
      <w:r>
        <w:rPr>
          <w:sz w:val="24"/>
          <w:szCs w:val="24"/>
        </w:rPr>
        <w:t>. Sva tri projekta vezana za o</w:t>
      </w:r>
      <w:r w:rsidRPr="00331E92">
        <w:rPr>
          <w:sz w:val="24"/>
          <w:szCs w:val="24"/>
        </w:rPr>
        <w:t>branu od poplava su kr</w:t>
      </w:r>
      <w:r>
        <w:rPr>
          <w:sz w:val="24"/>
          <w:szCs w:val="24"/>
        </w:rPr>
        <w:t>ajem 2014. godine usvojena od Eu</w:t>
      </w:r>
      <w:r w:rsidRPr="00331E92">
        <w:rPr>
          <w:sz w:val="24"/>
          <w:szCs w:val="24"/>
        </w:rPr>
        <w:t>ropske komisije/WBIF Upravnog odbora.</w:t>
      </w:r>
    </w:p>
    <w:p w:rsidR="00E509C9" w:rsidRDefault="00805240" w:rsidP="00E509C9">
      <w:pPr>
        <w:ind w:left="-426"/>
        <w:jc w:val="both"/>
        <w:rPr>
          <w:sz w:val="24"/>
          <w:szCs w:val="24"/>
        </w:rPr>
      </w:pPr>
      <w:r>
        <w:rPr>
          <w:sz w:val="24"/>
          <w:szCs w:val="24"/>
        </w:rPr>
        <w:t>Tijekom 2014. provedene su konzultacije s</w:t>
      </w:r>
      <w:r w:rsidRPr="00331E92">
        <w:rPr>
          <w:sz w:val="24"/>
          <w:szCs w:val="24"/>
        </w:rPr>
        <w:t xml:space="preserve"> relevantnim institucijama i kantonalnim koordinatorima za EU integracije u vezi s nacrtom Višedržavnog strateškog dokumenta (2014</w:t>
      </w:r>
      <w:r>
        <w:rPr>
          <w:sz w:val="24"/>
          <w:szCs w:val="24"/>
        </w:rPr>
        <w:t xml:space="preserve">. – </w:t>
      </w:r>
      <w:r w:rsidRPr="00331E92">
        <w:rPr>
          <w:sz w:val="24"/>
          <w:szCs w:val="24"/>
        </w:rPr>
        <w:t>2020</w:t>
      </w:r>
      <w:r>
        <w:rPr>
          <w:sz w:val="24"/>
          <w:szCs w:val="24"/>
        </w:rPr>
        <w:t>.</w:t>
      </w:r>
      <w:r w:rsidRPr="00331E92">
        <w:rPr>
          <w:sz w:val="24"/>
          <w:szCs w:val="24"/>
        </w:rPr>
        <w:t>), prvim nacrtima projekata Programa višedržavne IPA</w:t>
      </w:r>
      <w:r>
        <w:rPr>
          <w:sz w:val="24"/>
          <w:szCs w:val="24"/>
        </w:rPr>
        <w:t>-e</w:t>
      </w:r>
      <w:r w:rsidR="00E509C9">
        <w:rPr>
          <w:sz w:val="24"/>
          <w:szCs w:val="24"/>
        </w:rPr>
        <w:t xml:space="preserve"> za 2014. godinu, te </w:t>
      </w:r>
      <w:r w:rsidRPr="00331E92">
        <w:rPr>
          <w:sz w:val="24"/>
          <w:szCs w:val="24"/>
        </w:rPr>
        <w:t>okvirnom listom</w:t>
      </w:r>
      <w:r>
        <w:rPr>
          <w:sz w:val="24"/>
          <w:szCs w:val="24"/>
        </w:rPr>
        <w:t xml:space="preserve"> projekata razmatranih za financ</w:t>
      </w:r>
      <w:r w:rsidRPr="00331E92">
        <w:rPr>
          <w:sz w:val="24"/>
          <w:szCs w:val="24"/>
        </w:rPr>
        <w:t>iranje iz višedržavne IPA</w:t>
      </w:r>
      <w:r>
        <w:rPr>
          <w:sz w:val="24"/>
          <w:szCs w:val="24"/>
        </w:rPr>
        <w:t>-e</w:t>
      </w:r>
      <w:r w:rsidRPr="00331E92">
        <w:rPr>
          <w:sz w:val="24"/>
          <w:szCs w:val="24"/>
        </w:rPr>
        <w:t xml:space="preserve"> II, paket za 2015. O</w:t>
      </w:r>
      <w:r>
        <w:rPr>
          <w:sz w:val="24"/>
          <w:szCs w:val="24"/>
        </w:rPr>
        <w:t>držana su dva koordinacijska</w:t>
      </w:r>
      <w:r w:rsidRPr="00331E92">
        <w:rPr>
          <w:sz w:val="24"/>
          <w:szCs w:val="24"/>
        </w:rPr>
        <w:t xml:space="preserve"> sastanka zemalja korisnica višedržavne IPA-e, te su o tome upućene informacije Vijeću ministara BiH (br. 04/A-06-NM-1922-8/12 od 21.5.2014. godine i 04A-06-NM-1350-9/14 od 24.12.2014 godine). Domaćim partnerima je dostavljen izvještaj EK vezano za korištenje višedržavne IPA </w:t>
      </w:r>
      <w:r>
        <w:rPr>
          <w:sz w:val="24"/>
          <w:szCs w:val="24"/>
        </w:rPr>
        <w:t>za prvu polovicu 2014. U tijeku</w:t>
      </w:r>
      <w:r w:rsidRPr="00331E92">
        <w:rPr>
          <w:sz w:val="24"/>
          <w:szCs w:val="24"/>
        </w:rPr>
        <w:t xml:space="preserve"> 2014. održano je više sastana</w:t>
      </w:r>
      <w:r>
        <w:rPr>
          <w:sz w:val="24"/>
          <w:szCs w:val="24"/>
        </w:rPr>
        <w:t>ka s</w:t>
      </w:r>
      <w:r w:rsidRPr="00331E92">
        <w:rPr>
          <w:sz w:val="24"/>
          <w:szCs w:val="24"/>
        </w:rPr>
        <w:t xml:space="preserve"> ekspertima uključenim u realizaciju projekata u okviru višedržavne IPA</w:t>
      </w:r>
      <w:r>
        <w:rPr>
          <w:sz w:val="24"/>
          <w:szCs w:val="24"/>
        </w:rPr>
        <w:t>-e</w:t>
      </w:r>
      <w:r w:rsidRPr="00331E92">
        <w:rPr>
          <w:sz w:val="24"/>
          <w:szCs w:val="24"/>
        </w:rPr>
        <w:t>. Ranije izrađena baza projekata višedržavne IPA</w:t>
      </w:r>
      <w:r>
        <w:rPr>
          <w:sz w:val="24"/>
          <w:szCs w:val="24"/>
        </w:rPr>
        <w:t>-e</w:t>
      </w:r>
      <w:r w:rsidRPr="00331E92">
        <w:rPr>
          <w:sz w:val="24"/>
          <w:szCs w:val="24"/>
        </w:rPr>
        <w:t xml:space="preserve"> je dalje dograđivana i održavana. Relevantne institucije u BiH su informirane o usvajanju sljedećih dokumenata i pr</w:t>
      </w:r>
      <w:r>
        <w:rPr>
          <w:sz w:val="24"/>
          <w:szCs w:val="24"/>
        </w:rPr>
        <w:t>ograma višekorisničke IPA-e u Eu</w:t>
      </w:r>
      <w:r w:rsidRPr="00331E92">
        <w:rPr>
          <w:sz w:val="24"/>
          <w:szCs w:val="24"/>
        </w:rPr>
        <w:t>ropskoj komisiji: Višedržavni strateški dokument (2014</w:t>
      </w:r>
      <w:r>
        <w:rPr>
          <w:sz w:val="24"/>
          <w:szCs w:val="24"/>
        </w:rPr>
        <w:t xml:space="preserve">. </w:t>
      </w:r>
      <w:r w:rsidRPr="00331E92">
        <w:rPr>
          <w:sz w:val="24"/>
          <w:szCs w:val="24"/>
        </w:rPr>
        <w:t>-2020</w:t>
      </w:r>
      <w:r>
        <w:rPr>
          <w:sz w:val="24"/>
          <w:szCs w:val="24"/>
        </w:rPr>
        <w:t>.</w:t>
      </w:r>
      <w:r w:rsidRPr="00331E92">
        <w:rPr>
          <w:sz w:val="24"/>
          <w:szCs w:val="24"/>
        </w:rPr>
        <w:t>), Monitoring program za 2014. godinu, izmjene Programa podrške civilnom društvu (CSF) za razdoblje 2011.</w:t>
      </w:r>
      <w:r>
        <w:rPr>
          <w:sz w:val="24"/>
          <w:szCs w:val="24"/>
        </w:rPr>
        <w:t xml:space="preserve"> </w:t>
      </w:r>
      <w:r w:rsidRPr="00331E92">
        <w:rPr>
          <w:sz w:val="24"/>
          <w:szCs w:val="24"/>
        </w:rPr>
        <w:t>-</w:t>
      </w:r>
      <w:r>
        <w:rPr>
          <w:sz w:val="24"/>
          <w:szCs w:val="24"/>
        </w:rPr>
        <w:t xml:space="preserve"> </w:t>
      </w:r>
      <w:r w:rsidR="00E509C9">
        <w:rPr>
          <w:sz w:val="24"/>
          <w:szCs w:val="24"/>
        </w:rPr>
        <w:t xml:space="preserve">2013. </w:t>
      </w:r>
    </w:p>
    <w:p w:rsidR="00E509C9" w:rsidRDefault="00805240" w:rsidP="00E509C9">
      <w:pPr>
        <w:ind w:left="-426"/>
        <w:jc w:val="both"/>
        <w:rPr>
          <w:sz w:val="24"/>
          <w:szCs w:val="24"/>
        </w:rPr>
      </w:pPr>
      <w:r w:rsidRPr="00331E92">
        <w:rPr>
          <w:sz w:val="24"/>
          <w:szCs w:val="24"/>
        </w:rPr>
        <w:t>Vezano za prijedlog organiziranja sektorskog mehanizma koordinacije donatora u BiH za po</w:t>
      </w:r>
      <w:r>
        <w:rPr>
          <w:sz w:val="24"/>
          <w:szCs w:val="24"/>
        </w:rPr>
        <w:t>trebe planiranja IPA-e II, tijekom</w:t>
      </w:r>
      <w:r w:rsidRPr="00331E92">
        <w:rPr>
          <w:sz w:val="24"/>
          <w:szCs w:val="24"/>
        </w:rPr>
        <w:t xml:space="preserve"> 2014. rađeno je na pripremi prijedloga za razmatranje za Vijeće ministara BiH. Od značajne pomoći su bili doprinosi više projekata tehničke pomoći u okviru IPA regionalne pomoći. Izvršeno je ažuriranje podataka o tekućoj pomoći namijenjenoj BiH donatora iz sljedećih država EU: Austrija, Češka Republika, Njemačka, Italija, Slovačka, Slovenija, Švedska. Svi pod</w:t>
      </w:r>
      <w:r>
        <w:rPr>
          <w:sz w:val="24"/>
          <w:szCs w:val="24"/>
        </w:rPr>
        <w:t>aci o tekućoj pomoći, zajedno s</w:t>
      </w:r>
      <w:r w:rsidRPr="00331E92">
        <w:rPr>
          <w:sz w:val="24"/>
          <w:szCs w:val="24"/>
        </w:rPr>
        <w:t xml:space="preserve"> profilima ovih donatora, raspoloživi su javnosti na internetskim stranicama DEI. Na in</w:t>
      </w:r>
      <w:r>
        <w:rPr>
          <w:sz w:val="24"/>
          <w:szCs w:val="24"/>
        </w:rPr>
        <w:t>i</w:t>
      </w:r>
      <w:r w:rsidRPr="00331E92">
        <w:rPr>
          <w:sz w:val="24"/>
          <w:szCs w:val="24"/>
        </w:rPr>
        <w:t xml:space="preserve">cijativu Njemačke vlade, u provedbi Njemačke razvojne agencije GIZ - Otvoreni regionalni fond, </w:t>
      </w:r>
      <w:r>
        <w:rPr>
          <w:sz w:val="24"/>
          <w:szCs w:val="24"/>
        </w:rPr>
        <w:t>napravljena je analiza apsorpcijskih</w:t>
      </w:r>
      <w:r w:rsidRPr="00331E92">
        <w:rPr>
          <w:sz w:val="24"/>
          <w:szCs w:val="24"/>
        </w:rPr>
        <w:t xml:space="preserve"> kapaciteta institucija u BiH vezano za korištenje IPA pomoći. S obzirom da se radi o regionalnoj inicija</w:t>
      </w:r>
      <w:r>
        <w:rPr>
          <w:sz w:val="24"/>
          <w:szCs w:val="24"/>
        </w:rPr>
        <w:t>tivi, GIZ je pripremio izvješće</w:t>
      </w:r>
      <w:r w:rsidRPr="00331E92">
        <w:rPr>
          <w:sz w:val="24"/>
          <w:szCs w:val="24"/>
        </w:rPr>
        <w:t xml:space="preserve"> za svaku zemlju posebno,</w:t>
      </w:r>
      <w:r>
        <w:rPr>
          <w:sz w:val="24"/>
          <w:szCs w:val="24"/>
        </w:rPr>
        <w:t xml:space="preserve"> te dodatno izvješće koje</w:t>
      </w:r>
      <w:r w:rsidRPr="00331E92">
        <w:rPr>
          <w:sz w:val="24"/>
          <w:szCs w:val="24"/>
        </w:rPr>
        <w:t xml:space="preserve"> pokri</w:t>
      </w:r>
      <w:r>
        <w:rPr>
          <w:sz w:val="24"/>
          <w:szCs w:val="24"/>
        </w:rPr>
        <w:t>va regionalni aspekt. Izvješća</w:t>
      </w:r>
      <w:r w:rsidRPr="00331E92">
        <w:rPr>
          <w:sz w:val="24"/>
          <w:szCs w:val="24"/>
        </w:rPr>
        <w:t xml:space="preserve"> bi trebalo da budu osnova za moguću dodatnu pomoć Njemačke vlade u narednom razdoblju.</w:t>
      </w:r>
    </w:p>
    <w:p w:rsidR="00E509C9" w:rsidRDefault="00805240" w:rsidP="00E509C9">
      <w:pPr>
        <w:ind w:left="-426"/>
        <w:jc w:val="both"/>
        <w:rPr>
          <w:sz w:val="24"/>
          <w:szCs w:val="24"/>
        </w:rPr>
      </w:pPr>
      <w:r w:rsidRPr="00331E92">
        <w:rPr>
          <w:sz w:val="24"/>
          <w:szCs w:val="24"/>
        </w:rPr>
        <w:t>Nastavljena je suradnja s Ministarstvom vanjskih poslova BiH, odn</w:t>
      </w:r>
      <w:r>
        <w:rPr>
          <w:sz w:val="24"/>
          <w:szCs w:val="24"/>
        </w:rPr>
        <w:t>osno određenim državnim kontakt-</w:t>
      </w:r>
      <w:r w:rsidRPr="00331E92">
        <w:rPr>
          <w:sz w:val="24"/>
          <w:szCs w:val="24"/>
        </w:rPr>
        <w:t xml:space="preserve">osobama za strategije EU za Dunavsku </w:t>
      </w:r>
      <w:r>
        <w:rPr>
          <w:sz w:val="24"/>
          <w:szCs w:val="24"/>
        </w:rPr>
        <w:t>i Jadransko-jonsku regiju, te s</w:t>
      </w:r>
      <w:r w:rsidRPr="00331E92">
        <w:rPr>
          <w:sz w:val="24"/>
          <w:szCs w:val="24"/>
        </w:rPr>
        <w:t xml:space="preserve"> RCC-om kada je u pitanju provedba S</w:t>
      </w:r>
      <w:r>
        <w:rPr>
          <w:sz w:val="24"/>
          <w:szCs w:val="24"/>
        </w:rPr>
        <w:t>trategije za Jugoistočnu Eu</w:t>
      </w:r>
      <w:r w:rsidRPr="00331E92">
        <w:rPr>
          <w:sz w:val="24"/>
          <w:szCs w:val="24"/>
        </w:rPr>
        <w:t>ropu (SEE 2020). Ur</w:t>
      </w:r>
      <w:r>
        <w:rPr>
          <w:sz w:val="24"/>
          <w:szCs w:val="24"/>
        </w:rPr>
        <w:t>ed DIPAK-a je aktivno sudjelovao u procesima konz</w:t>
      </w:r>
      <w:r w:rsidRPr="00331E92">
        <w:rPr>
          <w:sz w:val="24"/>
          <w:szCs w:val="24"/>
        </w:rPr>
        <w:t>ultacija vezano za izradu Vodiča za programiranje u okviru SEE 2020.</w:t>
      </w:r>
    </w:p>
    <w:p w:rsidR="00E509C9" w:rsidRDefault="00805240" w:rsidP="00E509C9">
      <w:pPr>
        <w:ind w:left="-426"/>
        <w:jc w:val="both"/>
        <w:rPr>
          <w:sz w:val="24"/>
          <w:szCs w:val="24"/>
        </w:rPr>
      </w:pPr>
      <w:r w:rsidRPr="00331E92">
        <w:rPr>
          <w:sz w:val="24"/>
          <w:szCs w:val="24"/>
        </w:rPr>
        <w:t>U suradnji s projektom „Jačanje kapaciteta vladinih institucija za učešće u političko</w:t>
      </w:r>
      <w:r>
        <w:rPr>
          <w:sz w:val="24"/>
          <w:szCs w:val="24"/>
        </w:rPr>
        <w:t>m dijalogu s</w:t>
      </w:r>
      <w:r w:rsidRPr="00331E92">
        <w:rPr>
          <w:sz w:val="24"/>
          <w:szCs w:val="24"/>
        </w:rPr>
        <w:t xml:space="preserve"> civilnim društvom“, organizirana je prezentacija p</w:t>
      </w:r>
      <w:r>
        <w:rPr>
          <w:sz w:val="24"/>
          <w:szCs w:val="24"/>
        </w:rPr>
        <w:t>rograma EU za novi financ</w:t>
      </w:r>
      <w:r w:rsidRPr="00331E92">
        <w:rPr>
          <w:sz w:val="24"/>
          <w:szCs w:val="24"/>
        </w:rPr>
        <w:t xml:space="preserve">ijski okvir EU, 2014. – 2020. Predstavnici ureda DIPAK-a redovno </w:t>
      </w:r>
      <w:r>
        <w:rPr>
          <w:sz w:val="24"/>
          <w:szCs w:val="24"/>
        </w:rPr>
        <w:t>sudjeluju</w:t>
      </w:r>
      <w:r w:rsidRPr="00331E92">
        <w:rPr>
          <w:sz w:val="24"/>
          <w:szCs w:val="24"/>
        </w:rPr>
        <w:t xml:space="preserve"> na sastancima, seminarima i radionicama mreža organizacija civilnog društva i prezentiraju informacije o IPA</w:t>
      </w:r>
      <w:r>
        <w:rPr>
          <w:sz w:val="24"/>
          <w:szCs w:val="24"/>
        </w:rPr>
        <w:t>-i</w:t>
      </w:r>
      <w:r w:rsidRPr="00331E92">
        <w:rPr>
          <w:sz w:val="24"/>
          <w:szCs w:val="24"/>
        </w:rPr>
        <w:t xml:space="preserve"> II. Vezano za uspostavu institucion</w:t>
      </w:r>
      <w:r>
        <w:rPr>
          <w:sz w:val="24"/>
          <w:szCs w:val="24"/>
        </w:rPr>
        <w:t>alnog mehanizma za konzultacije s</w:t>
      </w:r>
      <w:r w:rsidRPr="00331E92">
        <w:rPr>
          <w:sz w:val="24"/>
          <w:szCs w:val="24"/>
        </w:rPr>
        <w:t xml:space="preserve"> civilnim društvom u procesu korištenja IPA II pomoći, prijedlog mehanizma je u revidiranoj formi, u skladu sa zaključkom Vijeća ministara, upućen Vijeću ministara na razmatranje </w:t>
      </w:r>
      <w:r w:rsidR="00E509C9">
        <w:rPr>
          <w:sz w:val="24"/>
          <w:szCs w:val="24"/>
        </w:rPr>
        <w:t xml:space="preserve">u lipnju 2014. </w:t>
      </w:r>
      <w:r>
        <w:rPr>
          <w:sz w:val="24"/>
          <w:szCs w:val="24"/>
        </w:rPr>
        <w:t>U prvoj polovic</w:t>
      </w:r>
      <w:r w:rsidRPr="00331E92">
        <w:rPr>
          <w:sz w:val="24"/>
          <w:szCs w:val="24"/>
        </w:rPr>
        <w:t>i 2014. odr</w:t>
      </w:r>
      <w:r w:rsidR="00E509C9">
        <w:rPr>
          <w:sz w:val="24"/>
          <w:szCs w:val="24"/>
        </w:rPr>
        <w:t xml:space="preserve">žan je </w:t>
      </w:r>
      <w:r>
        <w:rPr>
          <w:sz w:val="24"/>
          <w:szCs w:val="24"/>
        </w:rPr>
        <w:t>regionalni koordinacijski</w:t>
      </w:r>
      <w:r w:rsidRPr="00331E92">
        <w:rPr>
          <w:sz w:val="24"/>
          <w:szCs w:val="24"/>
        </w:rPr>
        <w:t xml:space="preserve"> sastanak partnera na provedbi instrumenta za podršku civilnom društvu u regiji</w:t>
      </w:r>
      <w:r>
        <w:rPr>
          <w:sz w:val="24"/>
          <w:szCs w:val="24"/>
        </w:rPr>
        <w:t xml:space="preserve"> (CSF) s</w:t>
      </w:r>
      <w:r w:rsidRPr="00331E92">
        <w:rPr>
          <w:sz w:val="24"/>
          <w:szCs w:val="24"/>
        </w:rPr>
        <w:t xml:space="preserve"> predstavnicima EK i projekta TACSO. </w:t>
      </w:r>
    </w:p>
    <w:p w:rsidR="00E509C9" w:rsidRDefault="00805240" w:rsidP="00E509C9">
      <w:pPr>
        <w:ind w:left="-426"/>
        <w:jc w:val="both"/>
        <w:rPr>
          <w:sz w:val="24"/>
          <w:szCs w:val="24"/>
        </w:rPr>
      </w:pPr>
      <w:r w:rsidRPr="00331E92">
        <w:rPr>
          <w:sz w:val="24"/>
          <w:szCs w:val="24"/>
        </w:rPr>
        <w:t>Predstavnik ureda DIPAK-a je k</w:t>
      </w:r>
      <w:r>
        <w:rPr>
          <w:sz w:val="24"/>
          <w:szCs w:val="24"/>
        </w:rPr>
        <w:t>ao član interresorne radne skupine sudjelovao</w:t>
      </w:r>
      <w:r w:rsidRPr="00331E92">
        <w:rPr>
          <w:sz w:val="24"/>
          <w:szCs w:val="24"/>
        </w:rPr>
        <w:t xml:space="preserve"> u izradi strateškog dokumenta „Vizija za vještine 2020“ koji bi trebao biti osnov</w:t>
      </w:r>
      <w:r>
        <w:rPr>
          <w:sz w:val="24"/>
          <w:szCs w:val="24"/>
        </w:rPr>
        <w:t>a</w:t>
      </w:r>
      <w:r w:rsidRPr="00331E92">
        <w:rPr>
          <w:sz w:val="24"/>
          <w:szCs w:val="24"/>
        </w:rPr>
        <w:t xml:space="preserve"> za planiranje i korištenje IPA sredstava za sektor </w:t>
      </w:r>
      <w:r w:rsidRPr="00331E92">
        <w:rPr>
          <w:i/>
          <w:sz w:val="24"/>
          <w:szCs w:val="24"/>
        </w:rPr>
        <w:t>Razvoj ljudskih potencijala</w:t>
      </w:r>
      <w:r w:rsidRPr="00331E92">
        <w:rPr>
          <w:sz w:val="24"/>
          <w:szCs w:val="24"/>
        </w:rPr>
        <w:t xml:space="preserve"> za razdoblje 2014.</w:t>
      </w:r>
      <w:r>
        <w:rPr>
          <w:sz w:val="24"/>
          <w:szCs w:val="24"/>
        </w:rPr>
        <w:t xml:space="preserve"> </w:t>
      </w:r>
      <w:r w:rsidRPr="00331E92">
        <w:rPr>
          <w:sz w:val="24"/>
          <w:szCs w:val="24"/>
        </w:rPr>
        <w:t>-</w:t>
      </w:r>
      <w:r>
        <w:rPr>
          <w:sz w:val="24"/>
          <w:szCs w:val="24"/>
        </w:rPr>
        <w:t xml:space="preserve"> </w:t>
      </w:r>
      <w:r w:rsidRPr="00331E92">
        <w:rPr>
          <w:sz w:val="24"/>
          <w:szCs w:val="24"/>
        </w:rPr>
        <w:t xml:space="preserve">2020. </w:t>
      </w:r>
    </w:p>
    <w:p w:rsidR="00E509C9" w:rsidRDefault="00805240" w:rsidP="00E509C9">
      <w:pPr>
        <w:ind w:left="-426"/>
        <w:jc w:val="both"/>
        <w:rPr>
          <w:sz w:val="24"/>
          <w:szCs w:val="24"/>
        </w:rPr>
      </w:pPr>
      <w:r w:rsidRPr="00331E92">
        <w:rPr>
          <w:sz w:val="24"/>
          <w:szCs w:val="24"/>
        </w:rPr>
        <w:t xml:space="preserve">Predstavnik ureda DIPAK-a sudjelovao je na redovitom godišnjem sastanku o </w:t>
      </w:r>
      <w:r w:rsidRPr="00331E92">
        <w:rPr>
          <w:i/>
          <w:sz w:val="24"/>
          <w:szCs w:val="24"/>
        </w:rPr>
        <w:t>Twinningu</w:t>
      </w:r>
      <w:r w:rsidRPr="00331E92">
        <w:rPr>
          <w:sz w:val="24"/>
          <w:szCs w:val="24"/>
        </w:rPr>
        <w:t xml:space="preserve"> u </w:t>
      </w:r>
      <w:r>
        <w:rPr>
          <w:sz w:val="24"/>
          <w:szCs w:val="24"/>
        </w:rPr>
        <w:t>organizaciji Opće uprave EK za proširenje, u Bruxellesu, u rujnu</w:t>
      </w:r>
      <w:r w:rsidRPr="00331E92">
        <w:rPr>
          <w:sz w:val="24"/>
          <w:szCs w:val="24"/>
        </w:rPr>
        <w:t xml:space="preserve"> 2014. godine.</w:t>
      </w:r>
    </w:p>
    <w:p w:rsidR="00E509C9" w:rsidRDefault="00805240" w:rsidP="00E509C9">
      <w:pPr>
        <w:ind w:left="-426"/>
        <w:jc w:val="both"/>
        <w:rPr>
          <w:sz w:val="24"/>
          <w:szCs w:val="24"/>
        </w:rPr>
      </w:pPr>
      <w:r w:rsidRPr="00331E92">
        <w:rPr>
          <w:sz w:val="24"/>
          <w:szCs w:val="24"/>
        </w:rPr>
        <w:t xml:space="preserve">Iako je od desete runde na snazi ograničeni režim korištenja </w:t>
      </w:r>
      <w:r w:rsidRPr="00E509C9">
        <w:rPr>
          <w:sz w:val="24"/>
          <w:szCs w:val="24"/>
        </w:rPr>
        <w:t xml:space="preserve">Investicijskog okvira za Zapadni Balkan </w:t>
      </w:r>
      <w:r w:rsidRPr="00331E92">
        <w:rPr>
          <w:sz w:val="24"/>
          <w:szCs w:val="24"/>
        </w:rPr>
        <w:t>(WBIF)</w:t>
      </w:r>
      <w:r w:rsidR="00E509C9">
        <w:rPr>
          <w:sz w:val="24"/>
          <w:szCs w:val="24"/>
        </w:rPr>
        <w:t xml:space="preserve"> za BiH</w:t>
      </w:r>
      <w:r w:rsidRPr="00331E92">
        <w:rPr>
          <w:sz w:val="24"/>
          <w:szCs w:val="24"/>
        </w:rPr>
        <w:t xml:space="preserve">, podneseni su prijedlozi projekata u okviru ograničenog poziva za jedanaestu i dvanaestu rundu za predaju projekata. U okviru jedanaeste runde BiH je predložila </w:t>
      </w:r>
      <w:r>
        <w:rPr>
          <w:sz w:val="24"/>
          <w:szCs w:val="24"/>
        </w:rPr>
        <w:t>6 projekata, od kojih su uvjetno</w:t>
      </w:r>
      <w:r w:rsidRPr="00331E92">
        <w:rPr>
          <w:sz w:val="24"/>
          <w:szCs w:val="24"/>
        </w:rPr>
        <w:t xml:space="preserve"> odobrene 4 grant aplikacije, u uku</w:t>
      </w:r>
      <w:r>
        <w:rPr>
          <w:sz w:val="24"/>
          <w:szCs w:val="24"/>
        </w:rPr>
        <w:t>pnom iznosu od 4,88 milijuna</w:t>
      </w:r>
      <w:r w:rsidRPr="00331E92">
        <w:rPr>
          <w:sz w:val="24"/>
          <w:szCs w:val="24"/>
        </w:rPr>
        <w:t xml:space="preserve"> eura. EU je rezervirala sredstva za ova četiri projekta unutar WBIF fonda, ali je za njihovu implement</w:t>
      </w:r>
      <w:r>
        <w:rPr>
          <w:sz w:val="24"/>
          <w:szCs w:val="24"/>
        </w:rPr>
        <w:t>aciju postavila različite uvjete</w:t>
      </w:r>
      <w:r w:rsidRPr="00331E92">
        <w:rPr>
          <w:sz w:val="24"/>
          <w:szCs w:val="24"/>
        </w:rPr>
        <w:t>, kao što su uspostava efikasnog mehanizma koordina</w:t>
      </w:r>
      <w:r>
        <w:rPr>
          <w:sz w:val="24"/>
          <w:szCs w:val="24"/>
        </w:rPr>
        <w:t>cije EU poslova, izrada Akcijskog</w:t>
      </w:r>
      <w:r w:rsidRPr="00331E92">
        <w:rPr>
          <w:sz w:val="24"/>
          <w:szCs w:val="24"/>
        </w:rPr>
        <w:t xml:space="preserve"> plana za upravljanje poplavama i dr. U okviru dvanaeste runde BiH je predložila tri projektne aplikacije, od kojih je odobrena s</w:t>
      </w:r>
      <w:r>
        <w:rPr>
          <w:sz w:val="24"/>
          <w:szCs w:val="24"/>
        </w:rPr>
        <w:t>amo jedna u iznosu od 1,5 milijuna</w:t>
      </w:r>
      <w:r w:rsidRPr="00331E92">
        <w:rPr>
          <w:sz w:val="24"/>
          <w:szCs w:val="24"/>
        </w:rPr>
        <w:t xml:space="preserve"> eura. Osim</w:t>
      </w:r>
      <w:r>
        <w:rPr>
          <w:sz w:val="24"/>
          <w:szCs w:val="24"/>
        </w:rPr>
        <w:t xml:space="preserve"> toga, s obzirom da u tijeku</w:t>
      </w:r>
      <w:r w:rsidRPr="00331E92">
        <w:rPr>
          <w:sz w:val="24"/>
          <w:szCs w:val="24"/>
        </w:rPr>
        <w:t xml:space="preserve"> dvanaeste runde, nije bilo izvjesno hoće li i kada BiH zadovoljiti </w:t>
      </w:r>
      <w:r>
        <w:rPr>
          <w:sz w:val="24"/>
          <w:szCs w:val="24"/>
        </w:rPr>
        <w:t>generalne uvjete</w:t>
      </w:r>
      <w:r w:rsidRPr="00331E92">
        <w:rPr>
          <w:sz w:val="24"/>
          <w:szCs w:val="24"/>
        </w:rPr>
        <w:t xml:space="preserve"> pod kojima su odobrena 4 </w:t>
      </w:r>
      <w:r>
        <w:rPr>
          <w:sz w:val="24"/>
          <w:szCs w:val="24"/>
        </w:rPr>
        <w:t>projekta iz jedanaeste runde, Eu</w:t>
      </w:r>
      <w:r w:rsidRPr="00331E92">
        <w:rPr>
          <w:sz w:val="24"/>
          <w:szCs w:val="24"/>
        </w:rPr>
        <w:t>ropska komisija je predložila BiH da povuče ove projekte i preusmjeri odobrena s</w:t>
      </w:r>
      <w:r>
        <w:rPr>
          <w:sz w:val="24"/>
          <w:szCs w:val="24"/>
        </w:rPr>
        <w:t>redstva u iznosu od 4,88 milijuna</w:t>
      </w:r>
      <w:r w:rsidRPr="00331E92">
        <w:rPr>
          <w:sz w:val="24"/>
          <w:szCs w:val="24"/>
        </w:rPr>
        <w:t xml:space="preserve"> eura na jednu grant aplikaciju za poplave, imajući u vidu katastrofal</w:t>
      </w:r>
      <w:r>
        <w:rPr>
          <w:sz w:val="24"/>
          <w:szCs w:val="24"/>
        </w:rPr>
        <w:t>ne posljedice poplava iz 2014. Na osnovi</w:t>
      </w:r>
      <w:r w:rsidRPr="00331E92">
        <w:rPr>
          <w:sz w:val="24"/>
          <w:szCs w:val="24"/>
        </w:rPr>
        <w:t xml:space="preserve"> toga, BiH je pripremila sveobuhvatnu grant aplikaciju za poplave za cijeli teritorij BiH, te je ova grant aplikacija hitnom procedurom usvojena u okviru dvanaes</w:t>
      </w:r>
      <w:r>
        <w:rPr>
          <w:sz w:val="24"/>
          <w:szCs w:val="24"/>
        </w:rPr>
        <w:t>te runde u iznosu od 4,88 milijuna</w:t>
      </w:r>
      <w:r w:rsidRPr="00331E92">
        <w:rPr>
          <w:sz w:val="24"/>
          <w:szCs w:val="24"/>
        </w:rPr>
        <w:t xml:space="preserve"> eura, ali uz </w:t>
      </w:r>
      <w:r>
        <w:rPr>
          <w:sz w:val="24"/>
          <w:szCs w:val="24"/>
        </w:rPr>
        <w:t>uvjet da se usvoji Akcijski</w:t>
      </w:r>
      <w:r w:rsidRPr="00331E92">
        <w:rPr>
          <w:sz w:val="24"/>
          <w:szCs w:val="24"/>
        </w:rPr>
        <w:t xml:space="preserve"> plan za zaštitu od poplava i upravljanje rijekama za BiH 2014.</w:t>
      </w:r>
      <w:r>
        <w:rPr>
          <w:sz w:val="24"/>
          <w:szCs w:val="24"/>
        </w:rPr>
        <w:t xml:space="preserve"> </w:t>
      </w:r>
      <w:r w:rsidRPr="00331E92">
        <w:rPr>
          <w:sz w:val="24"/>
          <w:szCs w:val="24"/>
        </w:rPr>
        <w:t>-</w:t>
      </w:r>
      <w:r>
        <w:rPr>
          <w:sz w:val="24"/>
          <w:szCs w:val="24"/>
        </w:rPr>
        <w:t xml:space="preserve"> </w:t>
      </w:r>
      <w:r w:rsidRPr="00331E92">
        <w:rPr>
          <w:sz w:val="24"/>
          <w:szCs w:val="24"/>
        </w:rPr>
        <w:t xml:space="preserve">2017. </w:t>
      </w:r>
    </w:p>
    <w:p w:rsidR="00E509C9" w:rsidRDefault="00805240" w:rsidP="00E509C9">
      <w:pPr>
        <w:ind w:left="-426"/>
        <w:jc w:val="both"/>
        <w:rPr>
          <w:sz w:val="24"/>
          <w:szCs w:val="24"/>
        </w:rPr>
      </w:pPr>
      <w:r>
        <w:rPr>
          <w:sz w:val="24"/>
          <w:szCs w:val="24"/>
        </w:rPr>
        <w:t>Ured DIPAK-a je u tijeku 2014. godine aktivno sudjelovao</w:t>
      </w:r>
      <w:r w:rsidRPr="00331E92">
        <w:rPr>
          <w:sz w:val="24"/>
          <w:szCs w:val="24"/>
        </w:rPr>
        <w:t xml:space="preserve"> u razvoju nove metodologije za korištenje WBIF instrumenta za razdoblje 2014.</w:t>
      </w:r>
      <w:r>
        <w:rPr>
          <w:sz w:val="24"/>
          <w:szCs w:val="24"/>
        </w:rPr>
        <w:t xml:space="preserve"> </w:t>
      </w:r>
      <w:r w:rsidRPr="00331E92">
        <w:rPr>
          <w:sz w:val="24"/>
          <w:szCs w:val="24"/>
        </w:rPr>
        <w:t>-</w:t>
      </w:r>
      <w:r>
        <w:rPr>
          <w:sz w:val="24"/>
          <w:szCs w:val="24"/>
        </w:rPr>
        <w:t xml:space="preserve"> </w:t>
      </w:r>
      <w:r w:rsidRPr="00331E92">
        <w:rPr>
          <w:sz w:val="24"/>
          <w:szCs w:val="24"/>
        </w:rPr>
        <w:t>2020, preko svog predstavn</w:t>
      </w:r>
      <w:r>
        <w:rPr>
          <w:sz w:val="24"/>
          <w:szCs w:val="24"/>
        </w:rPr>
        <w:t>ika u užoj radnoj skupini</w:t>
      </w:r>
      <w:r w:rsidRPr="00331E92">
        <w:rPr>
          <w:sz w:val="24"/>
          <w:szCs w:val="24"/>
        </w:rPr>
        <w:t xml:space="preserve"> (Reduced Task Force/WBIF RTF) u kojoj </w:t>
      </w:r>
      <w:r>
        <w:rPr>
          <w:sz w:val="24"/>
          <w:szCs w:val="24"/>
        </w:rPr>
        <w:t>zajedno s</w:t>
      </w:r>
      <w:r w:rsidRPr="00331E92">
        <w:rPr>
          <w:sz w:val="24"/>
          <w:szCs w:val="24"/>
        </w:rPr>
        <w:t xml:space="preserve"> predstavnikom DIPAK ureda iz Srbije predstavlja zemlje korisnice WBIF-a. Usuglašeni su generalni principi i stavovi oko nove metodologije čija bi primjena trebalo početi od 2015. godine. S aspekta zemlje korisnice, bi</w:t>
      </w:r>
      <w:r>
        <w:rPr>
          <w:sz w:val="24"/>
          <w:szCs w:val="24"/>
        </w:rPr>
        <w:t xml:space="preserve">t </w:t>
      </w:r>
      <w:r w:rsidRPr="00331E92">
        <w:rPr>
          <w:sz w:val="24"/>
          <w:szCs w:val="24"/>
        </w:rPr>
        <w:t>će moguće koristit</w:t>
      </w:r>
      <w:r>
        <w:rPr>
          <w:sz w:val="24"/>
          <w:szCs w:val="24"/>
        </w:rPr>
        <w:t>i WBIF instrument u tranzicijskom</w:t>
      </w:r>
      <w:r w:rsidRPr="00331E92">
        <w:rPr>
          <w:sz w:val="24"/>
          <w:szCs w:val="24"/>
        </w:rPr>
        <w:t xml:space="preserve"> razdoblju dok zemlja</w:t>
      </w:r>
      <w:r>
        <w:rPr>
          <w:sz w:val="24"/>
          <w:szCs w:val="24"/>
        </w:rPr>
        <w:t xml:space="preserve"> ne bude prilagodila svoj sustav</w:t>
      </w:r>
      <w:r w:rsidRPr="00331E92">
        <w:rPr>
          <w:sz w:val="24"/>
          <w:szCs w:val="24"/>
        </w:rPr>
        <w:t xml:space="preserve"> zahtjevima nove me</w:t>
      </w:r>
      <w:r>
        <w:rPr>
          <w:sz w:val="24"/>
          <w:szCs w:val="24"/>
        </w:rPr>
        <w:t>todologije (Državni investicijski</w:t>
      </w:r>
      <w:r w:rsidRPr="00331E92">
        <w:rPr>
          <w:sz w:val="24"/>
          <w:szCs w:val="24"/>
        </w:rPr>
        <w:t xml:space="preserve"> komitet, jedinstvena lista prioritetnih infrastrukturnih projekta, </w:t>
      </w:r>
      <w:r>
        <w:rPr>
          <w:sz w:val="24"/>
          <w:szCs w:val="24"/>
        </w:rPr>
        <w:t>i dr.). Mandat RTF radne skupine</w:t>
      </w:r>
      <w:r w:rsidRPr="00331E92">
        <w:rPr>
          <w:sz w:val="24"/>
          <w:szCs w:val="24"/>
        </w:rPr>
        <w:t xml:space="preserve"> je produžen radi praće</w:t>
      </w:r>
      <w:r w:rsidR="00E509C9">
        <w:rPr>
          <w:sz w:val="24"/>
          <w:szCs w:val="24"/>
        </w:rPr>
        <w:t xml:space="preserve">nja uvođenja nove metodologije </w:t>
      </w:r>
    </w:p>
    <w:p w:rsidR="00E509C9" w:rsidRDefault="00805240" w:rsidP="00E509C9">
      <w:pPr>
        <w:ind w:left="-426"/>
        <w:jc w:val="both"/>
        <w:rPr>
          <w:sz w:val="24"/>
          <w:szCs w:val="24"/>
        </w:rPr>
      </w:pPr>
      <w:r w:rsidRPr="00331E92">
        <w:rPr>
          <w:sz w:val="24"/>
          <w:szCs w:val="24"/>
        </w:rPr>
        <w:t>Direkcija je nastavila</w:t>
      </w:r>
      <w:r>
        <w:rPr>
          <w:sz w:val="24"/>
          <w:szCs w:val="24"/>
        </w:rPr>
        <w:t xml:space="preserve"> pratiti sudjelovanje</w:t>
      </w:r>
      <w:r w:rsidRPr="00331E92">
        <w:rPr>
          <w:sz w:val="24"/>
          <w:szCs w:val="24"/>
        </w:rPr>
        <w:t xml:space="preserve"> BiH u Instrumentu podrške razvoju poduzetništva i inovacijama na Zapadnom Balkanu (WB EDIF). Predstavnik Direkcije</w:t>
      </w:r>
      <w:r>
        <w:rPr>
          <w:sz w:val="24"/>
          <w:szCs w:val="24"/>
        </w:rPr>
        <w:t xml:space="preserve"> je sudjelovao</w:t>
      </w:r>
      <w:r w:rsidRPr="00331E92">
        <w:rPr>
          <w:sz w:val="24"/>
          <w:szCs w:val="24"/>
        </w:rPr>
        <w:t xml:space="preserve"> na posljednjem</w:t>
      </w:r>
      <w:r>
        <w:rPr>
          <w:sz w:val="24"/>
          <w:szCs w:val="24"/>
        </w:rPr>
        <w:t xml:space="preserve"> sastanku Savjetodavne skupine</w:t>
      </w:r>
      <w:r w:rsidRPr="00331E92">
        <w:rPr>
          <w:sz w:val="24"/>
          <w:szCs w:val="24"/>
        </w:rPr>
        <w:t xml:space="preserve"> programa u svojstvu promatrača.</w:t>
      </w:r>
    </w:p>
    <w:p w:rsidR="00E509C9" w:rsidRDefault="00805240" w:rsidP="00E509C9">
      <w:pPr>
        <w:ind w:left="-426"/>
        <w:jc w:val="both"/>
        <w:rPr>
          <w:sz w:val="24"/>
          <w:szCs w:val="24"/>
        </w:rPr>
      </w:pPr>
      <w:r w:rsidRPr="00331E92">
        <w:rPr>
          <w:sz w:val="24"/>
          <w:szCs w:val="24"/>
        </w:rPr>
        <w:t>E</w:t>
      </w:r>
      <w:r>
        <w:rPr>
          <w:sz w:val="24"/>
          <w:szCs w:val="24"/>
        </w:rPr>
        <w:t>uropska unija je u ožujku</w:t>
      </w:r>
      <w:r w:rsidRPr="00331E92">
        <w:rPr>
          <w:sz w:val="24"/>
          <w:szCs w:val="24"/>
        </w:rPr>
        <w:t xml:space="preserve"> 2014. godine usvojila </w:t>
      </w:r>
      <w:r w:rsidRPr="00E509C9">
        <w:rPr>
          <w:sz w:val="24"/>
          <w:szCs w:val="24"/>
        </w:rPr>
        <w:t>Uredbu o uspostavljanju Instrumenta za pretpristupnu pomoć (IPA II)</w:t>
      </w:r>
      <w:r w:rsidRPr="00331E92">
        <w:rPr>
          <w:b/>
          <w:sz w:val="24"/>
          <w:szCs w:val="24"/>
        </w:rPr>
        <w:t xml:space="preserve"> </w:t>
      </w:r>
      <w:r w:rsidRPr="00331E92">
        <w:rPr>
          <w:sz w:val="24"/>
          <w:szCs w:val="24"/>
        </w:rPr>
        <w:t>i Uredbu o zajedničkim pravilima i procedurama za provedbu instrumenata Unije za finan</w:t>
      </w:r>
      <w:r>
        <w:rPr>
          <w:sz w:val="24"/>
          <w:szCs w:val="24"/>
        </w:rPr>
        <w:t>c</w:t>
      </w:r>
      <w:r w:rsidR="00E509C9">
        <w:rPr>
          <w:sz w:val="24"/>
          <w:szCs w:val="24"/>
        </w:rPr>
        <w:t xml:space="preserve">ijsko vanjsko djelovanje. </w:t>
      </w:r>
      <w:r w:rsidRPr="00331E92">
        <w:rPr>
          <w:sz w:val="24"/>
          <w:szCs w:val="24"/>
        </w:rPr>
        <w:t>Pored toga</w:t>
      </w:r>
      <w:r>
        <w:rPr>
          <w:sz w:val="24"/>
          <w:szCs w:val="24"/>
        </w:rPr>
        <w:t>, EK je u ožujku</w:t>
      </w:r>
      <w:r w:rsidRPr="00331E92">
        <w:rPr>
          <w:sz w:val="24"/>
          <w:szCs w:val="24"/>
        </w:rPr>
        <w:t xml:space="preserve"> 2014. godine dostavila zemljama korisnicama IPA i nacrte dokumenata koji se odnose na provedbenu regulativu IPA</w:t>
      </w:r>
      <w:r>
        <w:rPr>
          <w:sz w:val="24"/>
          <w:szCs w:val="24"/>
        </w:rPr>
        <w:t>-e</w:t>
      </w:r>
      <w:r w:rsidRPr="00331E92">
        <w:rPr>
          <w:sz w:val="24"/>
          <w:szCs w:val="24"/>
        </w:rPr>
        <w:t xml:space="preserve"> II</w:t>
      </w:r>
      <w:r>
        <w:rPr>
          <w:sz w:val="24"/>
          <w:szCs w:val="24"/>
        </w:rPr>
        <w:t>,</w:t>
      </w:r>
      <w:r w:rsidRPr="00331E92">
        <w:rPr>
          <w:sz w:val="24"/>
          <w:szCs w:val="24"/>
        </w:rPr>
        <w:t xml:space="preserve"> i to: nacrt Vodiča za programiranje, nacrt Vodi</w:t>
      </w:r>
      <w:r>
        <w:rPr>
          <w:sz w:val="24"/>
          <w:szCs w:val="24"/>
        </w:rPr>
        <w:t>ča za sektorsku proračunsku</w:t>
      </w:r>
      <w:r w:rsidRPr="00331E92">
        <w:rPr>
          <w:sz w:val="24"/>
          <w:szCs w:val="24"/>
        </w:rPr>
        <w:t xml:space="preserve"> podršku, nacrt Obrasca za Sektorski planski dokument i Obrasca za dokument djelovanja/projektni prijedlog. DEI/ured DIPAK-a je 25.3.</w:t>
      </w:r>
      <w:r>
        <w:rPr>
          <w:sz w:val="24"/>
          <w:szCs w:val="24"/>
        </w:rPr>
        <w:t>2014. godine, u suradnji s</w:t>
      </w:r>
      <w:r w:rsidRPr="00331E92">
        <w:rPr>
          <w:sz w:val="24"/>
          <w:szCs w:val="24"/>
        </w:rPr>
        <w:t xml:space="preserve"> E</w:t>
      </w:r>
      <w:r>
        <w:rPr>
          <w:sz w:val="24"/>
          <w:szCs w:val="24"/>
        </w:rPr>
        <w:t>u</w:t>
      </w:r>
      <w:r w:rsidRPr="00331E92">
        <w:rPr>
          <w:sz w:val="24"/>
          <w:szCs w:val="24"/>
        </w:rPr>
        <w:t>ropskom komisijom i Delegacijom EU u BiH, organizirala za institucije u BiH prezentaciju Instrumenta za pretpristupnu pomoć IPA II i navedenih dokumenata. Također, E</w:t>
      </w:r>
      <w:r>
        <w:rPr>
          <w:sz w:val="24"/>
          <w:szCs w:val="24"/>
        </w:rPr>
        <w:t>u</w:t>
      </w:r>
      <w:r w:rsidRPr="00331E92">
        <w:rPr>
          <w:sz w:val="24"/>
          <w:szCs w:val="24"/>
        </w:rPr>
        <w:t>ropska komisija je 2.5.2014. godine usvojila Uredbu o implementaciji IPA-e II te je istu DEI dostavila relevantnim institucijama u BiH.</w:t>
      </w:r>
    </w:p>
    <w:p w:rsidR="008017D9" w:rsidRDefault="00805240" w:rsidP="008017D9">
      <w:pPr>
        <w:ind w:left="-426"/>
        <w:jc w:val="both"/>
        <w:rPr>
          <w:sz w:val="24"/>
          <w:szCs w:val="24"/>
        </w:rPr>
      </w:pPr>
      <w:r>
        <w:rPr>
          <w:sz w:val="24"/>
          <w:szCs w:val="24"/>
        </w:rPr>
        <w:t>Tijekom</w:t>
      </w:r>
      <w:r w:rsidRPr="00331E92">
        <w:rPr>
          <w:sz w:val="24"/>
          <w:szCs w:val="24"/>
        </w:rPr>
        <w:t xml:space="preserve"> 2014. godine pokrenute su aktivnosti za zaključivanje </w:t>
      </w:r>
      <w:r w:rsidRPr="00E509C9">
        <w:rPr>
          <w:sz w:val="24"/>
          <w:szCs w:val="24"/>
        </w:rPr>
        <w:t>Okvirnog sporazuma</w:t>
      </w:r>
      <w:r w:rsidR="00E509C9">
        <w:rPr>
          <w:sz w:val="24"/>
          <w:szCs w:val="24"/>
        </w:rPr>
        <w:t xml:space="preserve"> između BiH</w:t>
      </w:r>
      <w:r>
        <w:rPr>
          <w:sz w:val="24"/>
          <w:szCs w:val="24"/>
        </w:rPr>
        <w:t xml:space="preserve"> i Eu</w:t>
      </w:r>
      <w:r w:rsidRPr="00331E92">
        <w:rPr>
          <w:sz w:val="24"/>
          <w:szCs w:val="24"/>
        </w:rPr>
        <w:t>ropske komisije o aranžmanima za proved</w:t>
      </w:r>
      <w:r>
        <w:rPr>
          <w:sz w:val="24"/>
          <w:szCs w:val="24"/>
        </w:rPr>
        <w:t>bu financ</w:t>
      </w:r>
      <w:r w:rsidRPr="00331E92">
        <w:rPr>
          <w:sz w:val="24"/>
          <w:szCs w:val="24"/>
        </w:rPr>
        <w:t>ijske pomoći u okviru I</w:t>
      </w:r>
      <w:r>
        <w:rPr>
          <w:sz w:val="24"/>
          <w:szCs w:val="24"/>
        </w:rPr>
        <w:t>nstrumenta pret</w:t>
      </w:r>
      <w:r w:rsidRPr="00331E92">
        <w:rPr>
          <w:sz w:val="24"/>
          <w:szCs w:val="24"/>
        </w:rPr>
        <w:t>pristupne pomoći (IPA II), kojim se definiraju</w:t>
      </w:r>
      <w:r>
        <w:rPr>
          <w:sz w:val="24"/>
          <w:szCs w:val="24"/>
        </w:rPr>
        <w:t xml:space="preserve"> pravila i uvjeti</w:t>
      </w:r>
      <w:r w:rsidRPr="00331E92">
        <w:rPr>
          <w:sz w:val="24"/>
          <w:szCs w:val="24"/>
        </w:rPr>
        <w:t xml:space="preserve"> za korištenje IPA II sredstava. DEI je zaprimila od E</w:t>
      </w:r>
      <w:r>
        <w:rPr>
          <w:sz w:val="24"/>
          <w:szCs w:val="24"/>
        </w:rPr>
        <w:t>u</w:t>
      </w:r>
      <w:r w:rsidRPr="00331E92">
        <w:rPr>
          <w:sz w:val="24"/>
          <w:szCs w:val="24"/>
        </w:rPr>
        <w:t>ropske komisije nacrt Modela Okvirnog sporazuma za IPA-u II 23.6.2014. godine i proslijedila ga svim relevantnim institucijama za informaciju i eventualnu dostavu komentara. Radi predstavljanja i diskusije o navedenom do</w:t>
      </w:r>
      <w:r>
        <w:rPr>
          <w:sz w:val="24"/>
          <w:szCs w:val="24"/>
        </w:rPr>
        <w:t>kumentu, DEI je u suradnji s</w:t>
      </w:r>
      <w:r w:rsidRPr="00331E92">
        <w:rPr>
          <w:sz w:val="24"/>
          <w:szCs w:val="24"/>
        </w:rPr>
        <w:t xml:space="preserve"> E</w:t>
      </w:r>
      <w:r>
        <w:rPr>
          <w:sz w:val="24"/>
          <w:szCs w:val="24"/>
        </w:rPr>
        <w:t>u</w:t>
      </w:r>
      <w:r w:rsidRPr="00331E92">
        <w:rPr>
          <w:sz w:val="24"/>
          <w:szCs w:val="24"/>
        </w:rPr>
        <w:t>ropskom komisijom i Del</w:t>
      </w:r>
      <w:r w:rsidR="0065056E">
        <w:rPr>
          <w:sz w:val="24"/>
          <w:szCs w:val="24"/>
        </w:rPr>
        <w:t>egacijom EU u BiH, organizirala</w:t>
      </w:r>
      <w:r w:rsidRPr="00331E92">
        <w:rPr>
          <w:sz w:val="24"/>
          <w:szCs w:val="24"/>
        </w:rPr>
        <w:t xml:space="preserve"> informativni sastanak s predstavnicima relevantnih institucija 9.7.2014. Održan je i tehnički sastanak o ovoj temi između predstavnika EK i Delegacije EU s jedne strane i predstavnika DEI, Ministarstva finan</w:t>
      </w:r>
      <w:r>
        <w:rPr>
          <w:sz w:val="24"/>
          <w:szCs w:val="24"/>
        </w:rPr>
        <w:t>c</w:t>
      </w:r>
      <w:r w:rsidRPr="00331E92">
        <w:rPr>
          <w:sz w:val="24"/>
          <w:szCs w:val="24"/>
        </w:rPr>
        <w:t>ija i trezora BiH, Uprave za</w:t>
      </w:r>
      <w:r>
        <w:rPr>
          <w:sz w:val="24"/>
          <w:szCs w:val="24"/>
        </w:rPr>
        <w:t xml:space="preserve"> neizravno</w:t>
      </w:r>
      <w:r w:rsidRPr="00331E92">
        <w:rPr>
          <w:sz w:val="24"/>
          <w:szCs w:val="24"/>
        </w:rPr>
        <w:t xml:space="preserve"> oporezivanje BiH i članova Koordinacijskog odbora za IPA-u. Ovom prilikom diskutirano je o dijelovima sporazuma koji će biti predmet kon</w:t>
      </w:r>
      <w:r>
        <w:rPr>
          <w:sz w:val="24"/>
          <w:szCs w:val="24"/>
        </w:rPr>
        <w:t>z</w:t>
      </w:r>
      <w:r w:rsidRPr="00331E92">
        <w:rPr>
          <w:sz w:val="24"/>
          <w:szCs w:val="24"/>
        </w:rPr>
        <w:t>ultacija između EK i institucija u BiH, tj. članaka o odobravanju olakšica za provedbu programa i izvršenje ugovora, te pravilima o porezima, carinama i drugim fiskalnim troškovima, koje je potrebno prilagoditi specifičnostima svake zemlje korisnice. U svrhu usuglašavanja komentara BiH s navedenim odredbama Okvirnog sporazuma, DEI je koordinirala proces kon</w:t>
      </w:r>
      <w:r>
        <w:rPr>
          <w:sz w:val="24"/>
          <w:szCs w:val="24"/>
        </w:rPr>
        <w:t>z</w:t>
      </w:r>
      <w:r w:rsidRPr="00331E92">
        <w:rPr>
          <w:sz w:val="24"/>
          <w:szCs w:val="24"/>
        </w:rPr>
        <w:t>ultacija s predstavnicima EK, DEU u BiH te relevantnih institucija u BiH tj. ministarstava finan</w:t>
      </w:r>
      <w:r>
        <w:rPr>
          <w:sz w:val="24"/>
          <w:szCs w:val="24"/>
        </w:rPr>
        <w:t>cija s</w:t>
      </w:r>
      <w:r w:rsidRPr="00331E92">
        <w:rPr>
          <w:sz w:val="24"/>
          <w:szCs w:val="24"/>
        </w:rPr>
        <w:t xml:space="preserve"> državne i entitetske razine, Uprave za </w:t>
      </w:r>
      <w:r>
        <w:rPr>
          <w:sz w:val="24"/>
          <w:szCs w:val="24"/>
        </w:rPr>
        <w:t>neizravno</w:t>
      </w:r>
      <w:r w:rsidRPr="00331E92">
        <w:rPr>
          <w:sz w:val="24"/>
          <w:szCs w:val="24"/>
        </w:rPr>
        <w:t xml:space="preserve"> oporezivanje i Direkcije za finan</w:t>
      </w:r>
      <w:r>
        <w:rPr>
          <w:sz w:val="24"/>
          <w:szCs w:val="24"/>
        </w:rPr>
        <w:t>c</w:t>
      </w:r>
      <w:r w:rsidRPr="00331E92">
        <w:rPr>
          <w:sz w:val="24"/>
          <w:szCs w:val="24"/>
        </w:rPr>
        <w:t xml:space="preserve">ije Brčko </w:t>
      </w:r>
      <w:r>
        <w:rPr>
          <w:sz w:val="24"/>
          <w:szCs w:val="24"/>
        </w:rPr>
        <w:t>D</w:t>
      </w:r>
      <w:r w:rsidRPr="00331E92">
        <w:rPr>
          <w:sz w:val="24"/>
          <w:szCs w:val="24"/>
        </w:rPr>
        <w:t>istrikta. Kon</w:t>
      </w:r>
      <w:r>
        <w:rPr>
          <w:sz w:val="24"/>
          <w:szCs w:val="24"/>
        </w:rPr>
        <w:t>z</w:t>
      </w:r>
      <w:r w:rsidRPr="00331E92">
        <w:rPr>
          <w:sz w:val="24"/>
          <w:szCs w:val="24"/>
        </w:rPr>
        <w:t>ultacije su provedene na nekoliko organiz</w:t>
      </w:r>
      <w:r>
        <w:rPr>
          <w:sz w:val="24"/>
          <w:szCs w:val="24"/>
        </w:rPr>
        <w:t>iranih sastanaka te elektroničkom</w:t>
      </w:r>
      <w:r w:rsidRPr="00331E92">
        <w:rPr>
          <w:sz w:val="24"/>
          <w:szCs w:val="24"/>
        </w:rPr>
        <w:t xml:space="preserve"> komunikac</w:t>
      </w:r>
      <w:r>
        <w:rPr>
          <w:sz w:val="24"/>
          <w:szCs w:val="24"/>
        </w:rPr>
        <w:t>ijom. U međuvremenu, u rujnu 2014. godine, DEI je</w:t>
      </w:r>
      <w:r w:rsidRPr="00331E92">
        <w:rPr>
          <w:sz w:val="24"/>
          <w:szCs w:val="24"/>
        </w:rPr>
        <w:t xml:space="preserve"> zaprimila finalnu verziju Modela Okvirnog sporazuma za IPA-u II za sve zemlje korisnice, koji je EK usvojila 28.8.2014.</w:t>
      </w:r>
      <w:r>
        <w:rPr>
          <w:sz w:val="24"/>
          <w:szCs w:val="24"/>
        </w:rPr>
        <w:t xml:space="preserve"> </w:t>
      </w:r>
      <w:r w:rsidRPr="00331E92">
        <w:rPr>
          <w:sz w:val="24"/>
          <w:szCs w:val="24"/>
        </w:rPr>
        <w:t>godine te ga proslijedila spomenutim institucijama. Nakon završenog procesa kon</w:t>
      </w:r>
      <w:r>
        <w:rPr>
          <w:sz w:val="24"/>
          <w:szCs w:val="24"/>
        </w:rPr>
        <w:t>z</w:t>
      </w:r>
      <w:r w:rsidRPr="00331E92">
        <w:rPr>
          <w:sz w:val="24"/>
          <w:szCs w:val="24"/>
        </w:rPr>
        <w:t>ultacija i usuglašavanja navedenih odredbi između BiH institucija i EK, DEI je zaprimila 28.11.2014. godine od EK finalnu verziju Okvirnog sporaz</w:t>
      </w:r>
      <w:r w:rsidR="008017D9">
        <w:rPr>
          <w:sz w:val="24"/>
          <w:szCs w:val="24"/>
        </w:rPr>
        <w:t xml:space="preserve">uma za Bosnu i Hercegovinu. </w:t>
      </w:r>
      <w:r w:rsidRPr="00331E92">
        <w:rPr>
          <w:sz w:val="24"/>
          <w:szCs w:val="24"/>
        </w:rPr>
        <w:t>DEI je ovu verziju sporazuma proslijedila relevantnim institucijama na konačnu potvrdu, te Ministarstvu finan</w:t>
      </w:r>
      <w:r>
        <w:rPr>
          <w:sz w:val="24"/>
          <w:szCs w:val="24"/>
        </w:rPr>
        <w:t>c</w:t>
      </w:r>
      <w:r w:rsidRPr="00331E92">
        <w:rPr>
          <w:sz w:val="24"/>
          <w:szCs w:val="24"/>
        </w:rPr>
        <w:t xml:space="preserve">ija i trezora BIH radi poduzimanja potrebnih koraka u vezi s procedurom potpisivanja i ratifikacije. </w:t>
      </w:r>
    </w:p>
    <w:p w:rsidR="008017D9" w:rsidRDefault="00805240" w:rsidP="008017D9">
      <w:pPr>
        <w:ind w:left="-426"/>
        <w:jc w:val="both"/>
        <w:rPr>
          <w:sz w:val="24"/>
          <w:szCs w:val="24"/>
        </w:rPr>
      </w:pPr>
      <w:r w:rsidRPr="00331E92">
        <w:rPr>
          <w:sz w:val="24"/>
          <w:szCs w:val="24"/>
        </w:rPr>
        <w:t xml:space="preserve">DEI je obavljala poslove iz nadležnosti Operativne strukture za implementaciju programa iz okvira </w:t>
      </w:r>
      <w:r w:rsidRPr="008017D9">
        <w:rPr>
          <w:sz w:val="24"/>
          <w:szCs w:val="24"/>
        </w:rPr>
        <w:t>druge komponente IPA-e</w:t>
      </w:r>
      <w:r w:rsidRPr="00331E92">
        <w:rPr>
          <w:b/>
          <w:sz w:val="24"/>
          <w:szCs w:val="24"/>
        </w:rPr>
        <w:t xml:space="preserve"> </w:t>
      </w:r>
      <w:r w:rsidRPr="00331E92">
        <w:rPr>
          <w:sz w:val="24"/>
          <w:szCs w:val="24"/>
        </w:rPr>
        <w:t>u postojećem centralizi</w:t>
      </w:r>
      <w:r>
        <w:rPr>
          <w:sz w:val="24"/>
          <w:szCs w:val="24"/>
        </w:rPr>
        <w:t>ranom sustavu</w:t>
      </w:r>
      <w:r w:rsidRPr="00331E92">
        <w:rPr>
          <w:sz w:val="24"/>
          <w:szCs w:val="24"/>
        </w:rPr>
        <w:t xml:space="preserve"> uprav</w:t>
      </w:r>
      <w:r>
        <w:rPr>
          <w:sz w:val="24"/>
          <w:szCs w:val="24"/>
        </w:rPr>
        <w:t>ljanja. Kroz aktivnu suradnju s</w:t>
      </w:r>
      <w:r w:rsidRPr="00331E92">
        <w:rPr>
          <w:sz w:val="24"/>
          <w:szCs w:val="24"/>
        </w:rPr>
        <w:t xml:space="preserve"> operativnim strukturama partnerskih zemalja, zajed</w:t>
      </w:r>
      <w:r>
        <w:rPr>
          <w:sz w:val="24"/>
          <w:szCs w:val="24"/>
        </w:rPr>
        <w:t>ničkim tehničkim tajništvima</w:t>
      </w:r>
      <w:r w:rsidRPr="00331E92">
        <w:rPr>
          <w:sz w:val="24"/>
          <w:szCs w:val="24"/>
        </w:rPr>
        <w:t xml:space="preserve"> i DEU, provedene su sve potrebne aktivnosti relevantne za implementaciju programa uključujući i redovno izvještavanje EK i Vijeća ministara BiH o ostvarenom napretk</w:t>
      </w:r>
      <w:r>
        <w:rPr>
          <w:sz w:val="24"/>
          <w:szCs w:val="24"/>
        </w:rPr>
        <w:t>u u implementaciji. Paralelno s</w:t>
      </w:r>
      <w:r w:rsidRPr="00331E92">
        <w:rPr>
          <w:sz w:val="24"/>
          <w:szCs w:val="24"/>
        </w:rPr>
        <w:t xml:space="preserve"> aktivnostima na implementaciji programa iz tekućeg programskog razdoblja 2007.</w:t>
      </w:r>
      <w:r>
        <w:rPr>
          <w:sz w:val="24"/>
          <w:szCs w:val="24"/>
        </w:rPr>
        <w:t xml:space="preserve"> </w:t>
      </w:r>
      <w:r w:rsidRPr="00331E92">
        <w:rPr>
          <w:sz w:val="24"/>
          <w:szCs w:val="24"/>
        </w:rPr>
        <w:t>-</w:t>
      </w:r>
      <w:r>
        <w:rPr>
          <w:sz w:val="24"/>
          <w:szCs w:val="24"/>
        </w:rPr>
        <w:t xml:space="preserve"> </w:t>
      </w:r>
      <w:r w:rsidRPr="00331E92">
        <w:rPr>
          <w:sz w:val="24"/>
          <w:szCs w:val="24"/>
        </w:rPr>
        <w:t>2013., u 2014. godini, završena je i faza programiranja novih programa teritorijalne suradnje 2014.</w:t>
      </w:r>
      <w:r>
        <w:rPr>
          <w:sz w:val="24"/>
          <w:szCs w:val="24"/>
        </w:rPr>
        <w:t xml:space="preserve"> </w:t>
      </w:r>
      <w:r w:rsidRPr="00331E92">
        <w:rPr>
          <w:sz w:val="24"/>
          <w:szCs w:val="24"/>
        </w:rPr>
        <w:t>-</w:t>
      </w:r>
      <w:r>
        <w:rPr>
          <w:sz w:val="24"/>
          <w:szCs w:val="24"/>
        </w:rPr>
        <w:t xml:space="preserve"> </w:t>
      </w:r>
      <w:r w:rsidRPr="00331E92">
        <w:rPr>
          <w:sz w:val="24"/>
          <w:szCs w:val="24"/>
        </w:rPr>
        <w:t>2020. Svih šest za BiH rele</w:t>
      </w:r>
      <w:r>
        <w:rPr>
          <w:sz w:val="24"/>
          <w:szCs w:val="24"/>
        </w:rPr>
        <w:t>vantnih programa su podneseni Eu</w:t>
      </w:r>
      <w:r w:rsidRPr="00331E92">
        <w:rPr>
          <w:sz w:val="24"/>
          <w:szCs w:val="24"/>
        </w:rPr>
        <w:t>ropskoj komisiji na odobrenje, a dva bilateralna programa prekogranične suradn</w:t>
      </w:r>
      <w:r>
        <w:rPr>
          <w:sz w:val="24"/>
          <w:szCs w:val="24"/>
        </w:rPr>
        <w:t>je sa Srbijom i s</w:t>
      </w:r>
      <w:r w:rsidRPr="00331E92">
        <w:rPr>
          <w:sz w:val="24"/>
          <w:szCs w:val="24"/>
        </w:rPr>
        <w:t xml:space="preserve"> Crno</w:t>
      </w:r>
      <w:r>
        <w:rPr>
          <w:sz w:val="24"/>
          <w:szCs w:val="24"/>
        </w:rPr>
        <w:t>m Gorom su i odobrena u prosincu</w:t>
      </w:r>
      <w:r w:rsidRPr="00331E92">
        <w:rPr>
          <w:sz w:val="24"/>
          <w:szCs w:val="24"/>
        </w:rPr>
        <w:t xml:space="preserve"> 2014. godine. DEI je </w:t>
      </w:r>
      <w:r>
        <w:rPr>
          <w:sz w:val="24"/>
          <w:szCs w:val="24"/>
        </w:rPr>
        <w:t>aktivno sudjelovala</w:t>
      </w:r>
      <w:r w:rsidRPr="00331E92">
        <w:rPr>
          <w:sz w:val="24"/>
          <w:szCs w:val="24"/>
        </w:rPr>
        <w:t xml:space="preserve"> u ov</w:t>
      </w:r>
      <w:r>
        <w:rPr>
          <w:sz w:val="24"/>
          <w:szCs w:val="24"/>
        </w:rPr>
        <w:t>om procesu i koordinirala sudjelovanje</w:t>
      </w:r>
      <w:r w:rsidRPr="00331E92">
        <w:rPr>
          <w:sz w:val="24"/>
          <w:szCs w:val="24"/>
        </w:rPr>
        <w:t xml:space="preserve"> ostalih relevantnih institucija iz BiH.</w:t>
      </w:r>
    </w:p>
    <w:p w:rsidR="008017D9" w:rsidRDefault="00805240" w:rsidP="008017D9">
      <w:pPr>
        <w:ind w:left="-426"/>
        <w:jc w:val="both"/>
        <w:rPr>
          <w:sz w:val="24"/>
          <w:szCs w:val="24"/>
        </w:rPr>
      </w:pPr>
      <w:r>
        <w:rPr>
          <w:sz w:val="24"/>
          <w:szCs w:val="24"/>
        </w:rPr>
        <w:t>U tijeku</w:t>
      </w:r>
      <w:r w:rsidRPr="00331E92">
        <w:rPr>
          <w:sz w:val="24"/>
          <w:szCs w:val="24"/>
        </w:rPr>
        <w:t xml:space="preserve"> 2014. održana su</w:t>
      </w:r>
      <w:r w:rsidR="008017D9">
        <w:rPr>
          <w:sz w:val="24"/>
          <w:szCs w:val="24"/>
        </w:rPr>
        <w:t xml:space="preserve"> dva sastanka</w:t>
      </w:r>
      <w:r w:rsidRPr="00331E92">
        <w:rPr>
          <w:sz w:val="24"/>
          <w:szCs w:val="24"/>
        </w:rPr>
        <w:t xml:space="preserve"> </w:t>
      </w:r>
      <w:r w:rsidRPr="008017D9">
        <w:rPr>
          <w:sz w:val="24"/>
          <w:szCs w:val="24"/>
        </w:rPr>
        <w:t>IPA monitoring</w:t>
      </w:r>
      <w:r w:rsidR="008017D9">
        <w:rPr>
          <w:sz w:val="24"/>
          <w:szCs w:val="24"/>
        </w:rPr>
        <w:t xml:space="preserve"> odbora. Na</w:t>
      </w:r>
      <w:r w:rsidRPr="00331E92">
        <w:rPr>
          <w:sz w:val="24"/>
          <w:szCs w:val="24"/>
        </w:rPr>
        <w:t xml:space="preserve"> prvom sast</w:t>
      </w:r>
      <w:r>
        <w:rPr>
          <w:sz w:val="24"/>
          <w:szCs w:val="24"/>
        </w:rPr>
        <w:t>anku 6. veljače</w:t>
      </w:r>
      <w:r w:rsidR="008017D9">
        <w:rPr>
          <w:sz w:val="24"/>
          <w:szCs w:val="24"/>
        </w:rPr>
        <w:t xml:space="preserve"> </w:t>
      </w:r>
      <w:r w:rsidR="002831BA">
        <w:rPr>
          <w:sz w:val="24"/>
          <w:szCs w:val="24"/>
        </w:rPr>
        <w:t xml:space="preserve">2014. </w:t>
      </w:r>
      <w:r w:rsidRPr="00331E92">
        <w:rPr>
          <w:sz w:val="24"/>
          <w:szCs w:val="24"/>
        </w:rPr>
        <w:t>diskutirano je o</w:t>
      </w:r>
      <w:r w:rsidR="008017D9">
        <w:rPr>
          <w:sz w:val="24"/>
          <w:szCs w:val="24"/>
        </w:rPr>
        <w:t xml:space="preserve"> 28 IPA</w:t>
      </w:r>
      <w:r w:rsidRPr="00331E92">
        <w:rPr>
          <w:sz w:val="24"/>
          <w:szCs w:val="24"/>
        </w:rPr>
        <w:t xml:space="preserve"> projekata</w:t>
      </w:r>
      <w:r>
        <w:rPr>
          <w:sz w:val="24"/>
          <w:szCs w:val="24"/>
        </w:rPr>
        <w:t>,</w:t>
      </w:r>
      <w:r w:rsidR="008017D9">
        <w:rPr>
          <w:sz w:val="24"/>
          <w:szCs w:val="24"/>
        </w:rPr>
        <w:t xml:space="preserve"> </w:t>
      </w:r>
      <w:r w:rsidRPr="00331E92">
        <w:rPr>
          <w:sz w:val="24"/>
          <w:szCs w:val="24"/>
        </w:rPr>
        <w:t>kao i o pojedinim horizontalnim pitanjima. Informaciju o održanom sastanku i predložene zaključke usvojilo je Vijeće ministara. Na drugom sastanku IPA monitoring odbora 23.</w:t>
      </w:r>
      <w:r>
        <w:rPr>
          <w:sz w:val="24"/>
          <w:szCs w:val="24"/>
        </w:rPr>
        <w:t xml:space="preserve"> rujna</w:t>
      </w:r>
      <w:r w:rsidRPr="00331E92">
        <w:rPr>
          <w:sz w:val="24"/>
          <w:szCs w:val="24"/>
        </w:rPr>
        <w:t xml:space="preserve"> diskutirano je o 21 projektu</w:t>
      </w:r>
      <w:r>
        <w:rPr>
          <w:sz w:val="24"/>
          <w:szCs w:val="24"/>
        </w:rPr>
        <w:t>,</w:t>
      </w:r>
      <w:r w:rsidRPr="00331E92">
        <w:rPr>
          <w:sz w:val="24"/>
          <w:szCs w:val="24"/>
        </w:rPr>
        <w:t xml:space="preserve"> kao i o temama u vezi s otklanjanjem posljedica poplava putem efikasnog korištenja IPA. Radi</w:t>
      </w:r>
      <w:r>
        <w:rPr>
          <w:sz w:val="24"/>
          <w:szCs w:val="24"/>
        </w:rPr>
        <w:t xml:space="preserve"> implementacije zaključaka s</w:t>
      </w:r>
      <w:r w:rsidRPr="00331E92">
        <w:rPr>
          <w:sz w:val="24"/>
          <w:szCs w:val="24"/>
        </w:rPr>
        <w:t xml:space="preserve"> IPA monitoring odbora predstavnici DEI su održali niz sastanaka sa v</w:t>
      </w:r>
      <w:r w:rsidR="008017D9">
        <w:rPr>
          <w:sz w:val="24"/>
          <w:szCs w:val="24"/>
        </w:rPr>
        <w:t>oditeljima</w:t>
      </w:r>
      <w:r w:rsidRPr="00331E92">
        <w:rPr>
          <w:sz w:val="24"/>
          <w:szCs w:val="24"/>
        </w:rPr>
        <w:t xml:space="preserve"> projeka</w:t>
      </w:r>
      <w:r>
        <w:rPr>
          <w:sz w:val="24"/>
          <w:szCs w:val="24"/>
        </w:rPr>
        <w:t>ta, te ostalim korisnicima s</w:t>
      </w:r>
      <w:r w:rsidRPr="00331E92">
        <w:rPr>
          <w:sz w:val="24"/>
          <w:szCs w:val="24"/>
        </w:rPr>
        <w:t xml:space="preserve"> različitih razina vlasti u svrhu omogućavanja nesmetane implementacije i ostvarenja</w:t>
      </w:r>
      <w:r w:rsidR="008017D9">
        <w:rPr>
          <w:sz w:val="24"/>
          <w:szCs w:val="24"/>
        </w:rPr>
        <w:t xml:space="preserve"> planiranih </w:t>
      </w:r>
      <w:r w:rsidRPr="00331E92">
        <w:rPr>
          <w:sz w:val="24"/>
          <w:szCs w:val="24"/>
        </w:rPr>
        <w:t>rezultata IPA projekata. Također, održana su dva sastanka</w:t>
      </w:r>
      <w:r>
        <w:rPr>
          <w:sz w:val="24"/>
          <w:szCs w:val="24"/>
        </w:rPr>
        <w:t xml:space="preserve"> s predstavnicima UN</w:t>
      </w:r>
      <w:r w:rsidRPr="00331E92">
        <w:rPr>
          <w:sz w:val="24"/>
          <w:szCs w:val="24"/>
        </w:rPr>
        <w:t>O i MFT</w:t>
      </w:r>
      <w:r>
        <w:rPr>
          <w:sz w:val="24"/>
          <w:szCs w:val="24"/>
        </w:rPr>
        <w:t>-a</w:t>
      </w:r>
      <w:r w:rsidRPr="00331E92">
        <w:rPr>
          <w:sz w:val="24"/>
          <w:szCs w:val="24"/>
        </w:rPr>
        <w:t xml:space="preserve"> </w:t>
      </w:r>
      <w:r>
        <w:rPr>
          <w:sz w:val="24"/>
          <w:szCs w:val="24"/>
        </w:rPr>
        <w:t>o pitanjima u vezi s</w:t>
      </w:r>
      <w:r w:rsidRPr="00331E92">
        <w:rPr>
          <w:sz w:val="24"/>
          <w:szCs w:val="24"/>
        </w:rPr>
        <w:t xml:space="preserve"> </w:t>
      </w:r>
      <w:r>
        <w:rPr>
          <w:sz w:val="24"/>
          <w:szCs w:val="24"/>
        </w:rPr>
        <w:t>osloba</w:t>
      </w:r>
      <w:r w:rsidRPr="00331E92">
        <w:rPr>
          <w:sz w:val="24"/>
          <w:szCs w:val="24"/>
        </w:rPr>
        <w:t>đanjem</w:t>
      </w:r>
      <w:r w:rsidR="008017D9">
        <w:rPr>
          <w:sz w:val="24"/>
          <w:szCs w:val="24"/>
        </w:rPr>
        <w:t xml:space="preserve">  od plaćanja </w:t>
      </w:r>
      <w:r w:rsidRPr="00331E92">
        <w:rPr>
          <w:sz w:val="24"/>
          <w:szCs w:val="24"/>
        </w:rPr>
        <w:t>PDV-a  za</w:t>
      </w:r>
      <w:r>
        <w:rPr>
          <w:sz w:val="24"/>
          <w:szCs w:val="24"/>
        </w:rPr>
        <w:t xml:space="preserve"> sufinanc</w:t>
      </w:r>
      <w:r w:rsidRPr="00331E92">
        <w:rPr>
          <w:sz w:val="24"/>
          <w:szCs w:val="24"/>
        </w:rPr>
        <w:t>irani dio IPA grantova. Pripremljene su analize pristig</w:t>
      </w:r>
      <w:r>
        <w:rPr>
          <w:sz w:val="24"/>
          <w:szCs w:val="24"/>
        </w:rPr>
        <w:t>lih 45 ROM monitoring izvješća</w:t>
      </w:r>
      <w:r w:rsidRPr="00331E92">
        <w:rPr>
          <w:sz w:val="24"/>
          <w:szCs w:val="24"/>
        </w:rPr>
        <w:t xml:space="preserve"> za pojedine IPA projekte i dostavljene nadležnim voditeljima projeka</w:t>
      </w:r>
      <w:r>
        <w:rPr>
          <w:sz w:val="24"/>
          <w:szCs w:val="24"/>
        </w:rPr>
        <w:t>ta. Na zahtjev Eu</w:t>
      </w:r>
      <w:r w:rsidRPr="00331E92">
        <w:rPr>
          <w:sz w:val="24"/>
          <w:szCs w:val="24"/>
        </w:rPr>
        <w:t xml:space="preserve">ropske komisije organizirane su i provedene 4 evaluacije (tematske i interim) u kojima </w:t>
      </w:r>
      <w:r>
        <w:rPr>
          <w:sz w:val="24"/>
          <w:szCs w:val="24"/>
        </w:rPr>
        <w:t>su sudjelovali</w:t>
      </w:r>
      <w:r w:rsidRPr="00331E92">
        <w:rPr>
          <w:sz w:val="24"/>
          <w:szCs w:val="24"/>
        </w:rPr>
        <w:t xml:space="preserve"> pojedini voditelji projekata</w:t>
      </w:r>
      <w:r>
        <w:rPr>
          <w:sz w:val="24"/>
          <w:szCs w:val="24"/>
        </w:rPr>
        <w:t>,</w:t>
      </w:r>
      <w:r w:rsidRPr="00331E92">
        <w:rPr>
          <w:sz w:val="24"/>
          <w:szCs w:val="24"/>
        </w:rPr>
        <w:t xml:space="preserve"> kao i predstavnici os</w:t>
      </w:r>
      <w:r w:rsidR="008017D9">
        <w:rPr>
          <w:sz w:val="24"/>
          <w:szCs w:val="24"/>
        </w:rPr>
        <w:t xml:space="preserve">talih korisničkih institucija. Također </w:t>
      </w:r>
      <w:r w:rsidRPr="00331E92">
        <w:rPr>
          <w:sz w:val="24"/>
          <w:szCs w:val="24"/>
        </w:rPr>
        <w:t>su prikupljeni</w:t>
      </w:r>
      <w:r w:rsidR="008017D9">
        <w:rPr>
          <w:sz w:val="24"/>
          <w:szCs w:val="24"/>
        </w:rPr>
        <w:t xml:space="preserve"> </w:t>
      </w:r>
      <w:r w:rsidRPr="00331E92">
        <w:rPr>
          <w:sz w:val="24"/>
          <w:szCs w:val="24"/>
        </w:rPr>
        <w:t>komentari</w:t>
      </w:r>
      <w:r w:rsidR="008017D9">
        <w:rPr>
          <w:sz w:val="24"/>
          <w:szCs w:val="24"/>
        </w:rPr>
        <w:t xml:space="preserve"> </w:t>
      </w:r>
      <w:r w:rsidRPr="00331E92">
        <w:rPr>
          <w:sz w:val="24"/>
          <w:szCs w:val="24"/>
        </w:rPr>
        <w:t xml:space="preserve">korisničkih institucija na </w:t>
      </w:r>
      <w:r>
        <w:rPr>
          <w:sz w:val="24"/>
          <w:szCs w:val="24"/>
        </w:rPr>
        <w:t>dana</w:t>
      </w:r>
      <w:r w:rsidRPr="00331E92">
        <w:rPr>
          <w:sz w:val="24"/>
          <w:szCs w:val="24"/>
        </w:rPr>
        <w:t xml:space="preserve"> </w:t>
      </w:r>
      <w:r>
        <w:rPr>
          <w:sz w:val="24"/>
          <w:szCs w:val="24"/>
        </w:rPr>
        <w:t>izvješća</w:t>
      </w:r>
      <w:r w:rsidRPr="00331E92">
        <w:rPr>
          <w:sz w:val="24"/>
          <w:szCs w:val="24"/>
        </w:rPr>
        <w:t xml:space="preserve"> o evaluaciji te proslijeđeni</w:t>
      </w:r>
      <w:r>
        <w:rPr>
          <w:sz w:val="24"/>
          <w:szCs w:val="24"/>
        </w:rPr>
        <w:t xml:space="preserve"> Eu</w:t>
      </w:r>
      <w:r w:rsidRPr="00331E92">
        <w:rPr>
          <w:sz w:val="24"/>
          <w:szCs w:val="24"/>
        </w:rPr>
        <w:t>ropskoj komisiji.</w:t>
      </w:r>
    </w:p>
    <w:p w:rsidR="008017D9" w:rsidRDefault="00805240" w:rsidP="008017D9">
      <w:pPr>
        <w:ind w:left="-426"/>
        <w:jc w:val="both"/>
        <w:rPr>
          <w:sz w:val="24"/>
          <w:szCs w:val="24"/>
        </w:rPr>
      </w:pPr>
      <w:r w:rsidRPr="00331E92">
        <w:rPr>
          <w:sz w:val="24"/>
          <w:szCs w:val="24"/>
        </w:rPr>
        <w:t>U 2014. godini, DEI je nastavila aktivnosti u su</w:t>
      </w:r>
      <w:r>
        <w:rPr>
          <w:sz w:val="24"/>
          <w:szCs w:val="24"/>
        </w:rPr>
        <w:t>radnji s</w:t>
      </w:r>
      <w:r w:rsidRPr="00331E92">
        <w:rPr>
          <w:sz w:val="24"/>
          <w:szCs w:val="24"/>
        </w:rPr>
        <w:t xml:space="preserve"> relevantnim institucijama u zemlji, u vezi sa </w:t>
      </w:r>
      <w:r>
        <w:rPr>
          <w:sz w:val="24"/>
          <w:szCs w:val="24"/>
        </w:rPr>
        <w:t>sudjelovanjem</w:t>
      </w:r>
      <w:r w:rsidRPr="00331E92">
        <w:rPr>
          <w:sz w:val="24"/>
          <w:szCs w:val="24"/>
        </w:rPr>
        <w:t xml:space="preserve"> BiH i pristupanjem </w:t>
      </w:r>
      <w:r w:rsidRPr="008017D9">
        <w:rPr>
          <w:sz w:val="24"/>
          <w:szCs w:val="24"/>
        </w:rPr>
        <w:t>programima Europske unije</w:t>
      </w:r>
      <w:r>
        <w:rPr>
          <w:sz w:val="24"/>
          <w:szCs w:val="24"/>
        </w:rPr>
        <w:t>: Kreativna Europa, Erasmus+, Eu</w:t>
      </w:r>
      <w:r w:rsidRPr="00331E92">
        <w:rPr>
          <w:sz w:val="24"/>
          <w:szCs w:val="24"/>
        </w:rPr>
        <w:t>ropa za građane, Fiscalis 2020, Carine 2020, Zdravlje za razvoj. BiH je u 2014. godini postala članicom tri programa u okviru novoga ciklusa programa EU 2014.</w:t>
      </w:r>
      <w:r w:rsidR="002831BA">
        <w:rPr>
          <w:sz w:val="24"/>
          <w:szCs w:val="24"/>
        </w:rPr>
        <w:t>–</w:t>
      </w:r>
      <w:r w:rsidRPr="00331E92">
        <w:rPr>
          <w:sz w:val="24"/>
          <w:szCs w:val="24"/>
        </w:rPr>
        <w:t>2020</w:t>
      </w:r>
      <w:r>
        <w:rPr>
          <w:sz w:val="24"/>
          <w:szCs w:val="24"/>
        </w:rPr>
        <w:t>.</w:t>
      </w:r>
      <w:r w:rsidR="008017D9">
        <w:rPr>
          <w:sz w:val="24"/>
          <w:szCs w:val="24"/>
        </w:rPr>
        <w:t>:</w:t>
      </w:r>
      <w:r w:rsidRPr="00331E92">
        <w:rPr>
          <w:sz w:val="24"/>
          <w:szCs w:val="24"/>
        </w:rPr>
        <w:t xml:space="preserve"> Erasmus+ (djelomično učešć</w:t>
      </w:r>
      <w:r>
        <w:rPr>
          <w:sz w:val="24"/>
          <w:szCs w:val="24"/>
        </w:rPr>
        <w:t>e), Horizont 2020 i Kreativna Eu</w:t>
      </w:r>
      <w:r w:rsidRPr="00331E92">
        <w:rPr>
          <w:sz w:val="24"/>
          <w:szCs w:val="24"/>
        </w:rPr>
        <w:t>ropa, a oček</w:t>
      </w:r>
      <w:r>
        <w:rPr>
          <w:sz w:val="24"/>
          <w:szCs w:val="24"/>
        </w:rPr>
        <w:t>uje se pristupanje i programu Europa za građane. Tijekom</w:t>
      </w:r>
      <w:r w:rsidRPr="00331E92">
        <w:rPr>
          <w:sz w:val="24"/>
          <w:szCs w:val="24"/>
        </w:rPr>
        <w:t xml:space="preserve"> 2014. godine BiH je pristupila i programu Carine 2020, s tim da će učešće otpočeti 2015. godine. U 2015. godini očekuje se pristupanje i programima Fiscalis i COSME. Nastavljena je i finalizirana implementacija dva projekta tehničke</w:t>
      </w:r>
      <w:r>
        <w:rPr>
          <w:sz w:val="24"/>
          <w:szCs w:val="24"/>
        </w:rPr>
        <w:t xml:space="preserve"> pomoći u pogledu podrške sudjelovanju</w:t>
      </w:r>
      <w:r w:rsidRPr="00331E92">
        <w:rPr>
          <w:sz w:val="24"/>
          <w:szCs w:val="24"/>
        </w:rPr>
        <w:t xml:space="preserve"> BiH u pojedinim programima EU kao i projekta pripreme za novi ciklus programa EU za razdoblje 2014.-2020. U okviru projekta tehničke pomoći, u suradnji s Ministarstvom civilnih poslova BiH, održane su tri tematske radionice za potencijalne aplikante i relevantne institucije u BiH vezano za program MEDIA 2007/</w:t>
      </w:r>
      <w:r>
        <w:rPr>
          <w:sz w:val="24"/>
          <w:szCs w:val="24"/>
        </w:rPr>
        <w:t>Kreativna Eu</w:t>
      </w:r>
      <w:r w:rsidRPr="00331E92">
        <w:rPr>
          <w:sz w:val="24"/>
          <w:szCs w:val="24"/>
        </w:rPr>
        <w:t>ropa (Sarajevo, Mostar, Banja Luka). Također su održane i tri radionice vezano za progr</w:t>
      </w:r>
      <w:r w:rsidR="008017D9">
        <w:rPr>
          <w:sz w:val="24"/>
          <w:szCs w:val="24"/>
        </w:rPr>
        <w:t>am Erasmus+ (Sarajevo, Mostar i</w:t>
      </w:r>
      <w:r w:rsidRPr="00331E92">
        <w:rPr>
          <w:sz w:val="24"/>
          <w:szCs w:val="24"/>
        </w:rPr>
        <w:t xml:space="preserve"> Banja Luka). U okviru istog projekta, izrađena su dva informativna letka: o obrazovnoj mreži Eurydice i o programu Erasmus+, kao i više informativnih materijala i vodiča za aplikante, te omogućeno da potencijalni aplikanti dobiju relevantne informacije i podršku za pripremu projektnih prijedloga. DEI je u suradnji s Ministarstvom civilnih poslova BiH, uz podršku Vlade Republike Hrvatske i Agencije za mobilnost i programe EU</w:t>
      </w:r>
      <w:r>
        <w:rPr>
          <w:sz w:val="24"/>
          <w:szCs w:val="24"/>
        </w:rPr>
        <w:t xml:space="preserve"> Republike Hrvatske, u rujnu</w:t>
      </w:r>
      <w:r w:rsidRPr="00331E92">
        <w:rPr>
          <w:sz w:val="24"/>
          <w:szCs w:val="24"/>
        </w:rPr>
        <w:t xml:space="preserve"> organizirala i seminar o temi </w:t>
      </w:r>
      <w:r w:rsidRPr="00331E92">
        <w:rPr>
          <w:i/>
          <w:sz w:val="24"/>
          <w:szCs w:val="24"/>
        </w:rPr>
        <w:t>Erasmus+ i programi EU u području obrazovanja</w:t>
      </w:r>
      <w:r w:rsidRPr="00331E92">
        <w:rPr>
          <w:sz w:val="24"/>
          <w:szCs w:val="24"/>
        </w:rPr>
        <w:t xml:space="preserve"> za sve relevantne aktere u zemlji. U okviru projekta t</w:t>
      </w:r>
      <w:r>
        <w:rPr>
          <w:sz w:val="24"/>
          <w:szCs w:val="24"/>
        </w:rPr>
        <w:t>ehničke pomoći za podršku sudjelovanju u programu Eu</w:t>
      </w:r>
      <w:r w:rsidRPr="00331E92">
        <w:rPr>
          <w:sz w:val="24"/>
          <w:szCs w:val="24"/>
        </w:rPr>
        <w:t>ropa za građane, u suradnji s Ministarstvom pravde BiH, realizirane su dvije radionice za potencijalne aplikante i dva međunarodna foruma za aplikante za nalaženje partnera i pripremu projektnih prijedloga. U okviru projekta</w:t>
      </w:r>
      <w:r>
        <w:rPr>
          <w:sz w:val="24"/>
          <w:szCs w:val="24"/>
        </w:rPr>
        <w:t xml:space="preserve"> tehničke pomoći vezanog za sudjelovanje</w:t>
      </w:r>
      <w:r w:rsidRPr="00331E92">
        <w:rPr>
          <w:sz w:val="24"/>
          <w:szCs w:val="24"/>
        </w:rPr>
        <w:t xml:space="preserve"> u novom ciklusu programa EU 2014.</w:t>
      </w:r>
      <w:r>
        <w:rPr>
          <w:sz w:val="24"/>
          <w:szCs w:val="24"/>
        </w:rPr>
        <w:t>–</w:t>
      </w:r>
      <w:r w:rsidRPr="00331E92">
        <w:rPr>
          <w:sz w:val="24"/>
          <w:szCs w:val="24"/>
        </w:rPr>
        <w:t>2020</w:t>
      </w:r>
      <w:r>
        <w:rPr>
          <w:sz w:val="24"/>
          <w:szCs w:val="24"/>
        </w:rPr>
        <w:t>.</w:t>
      </w:r>
      <w:r w:rsidRPr="00331E92">
        <w:rPr>
          <w:sz w:val="24"/>
          <w:szCs w:val="24"/>
        </w:rPr>
        <w:t>, održan je seminar za predstavnike institucija na državnoj razini i za predstavnike civilnog društva, te radionica za različite razine vlasti s ciljem razmatranja novih programa  EU, kojima bi BiH mogla pristupiti u novom razdoblju 2014.</w:t>
      </w:r>
      <w:r>
        <w:rPr>
          <w:sz w:val="24"/>
          <w:szCs w:val="24"/>
        </w:rPr>
        <w:t xml:space="preserve"> </w:t>
      </w:r>
      <w:r w:rsidRPr="00331E92">
        <w:rPr>
          <w:sz w:val="24"/>
          <w:szCs w:val="24"/>
        </w:rPr>
        <w:t>-</w:t>
      </w:r>
      <w:r>
        <w:rPr>
          <w:sz w:val="24"/>
          <w:szCs w:val="24"/>
        </w:rPr>
        <w:t xml:space="preserve"> </w:t>
      </w:r>
      <w:r w:rsidRPr="00331E92">
        <w:rPr>
          <w:sz w:val="24"/>
          <w:szCs w:val="24"/>
        </w:rPr>
        <w:t>2020. U okviru projekta pripremljena je i informativna brošura o novom ciklusu programa EU 2014.</w:t>
      </w:r>
      <w:r>
        <w:rPr>
          <w:sz w:val="24"/>
          <w:szCs w:val="24"/>
        </w:rPr>
        <w:t xml:space="preserve"> </w:t>
      </w:r>
      <w:r w:rsidRPr="00331E92">
        <w:rPr>
          <w:sz w:val="24"/>
          <w:szCs w:val="24"/>
        </w:rPr>
        <w:t>-</w:t>
      </w:r>
      <w:r>
        <w:rPr>
          <w:sz w:val="24"/>
          <w:szCs w:val="24"/>
        </w:rPr>
        <w:t xml:space="preserve"> </w:t>
      </w:r>
      <w:r w:rsidRPr="00331E92">
        <w:rPr>
          <w:sz w:val="24"/>
          <w:szCs w:val="24"/>
        </w:rPr>
        <w:t>2020. i Okv</w:t>
      </w:r>
      <w:r>
        <w:rPr>
          <w:sz w:val="24"/>
          <w:szCs w:val="24"/>
        </w:rPr>
        <w:t>irna strateška analiza za sudjelovanje</w:t>
      </w:r>
      <w:r w:rsidRPr="00331E92">
        <w:rPr>
          <w:sz w:val="24"/>
          <w:szCs w:val="24"/>
        </w:rPr>
        <w:t xml:space="preserve"> BiH u programima EU 2014.-2020. Institucijama u BiH diseminiralane su i informacije EK o novim programima EU za razdoblje 2014.-2020. Na poziv nevladinih organizacija iz Tuzle, održan je seminar o novim programima EU 2014.-2020. DEI je, u svojstvu državnog IPA koordinatora, preusmjeravanjem neutrošenih IPA sredstava n</w:t>
      </w:r>
      <w:r>
        <w:rPr>
          <w:sz w:val="24"/>
          <w:szCs w:val="24"/>
        </w:rPr>
        <w:t>amijenjenih za podršku sudjelovanje</w:t>
      </w:r>
      <w:r w:rsidRPr="00331E92">
        <w:rPr>
          <w:sz w:val="24"/>
          <w:szCs w:val="24"/>
        </w:rPr>
        <w:t xml:space="preserve"> BiH u programima EU, osigurala</w:t>
      </w:r>
      <w:r>
        <w:rPr>
          <w:sz w:val="24"/>
          <w:szCs w:val="24"/>
        </w:rPr>
        <w:t xml:space="preserve"> sufinanc</w:t>
      </w:r>
      <w:r w:rsidRPr="00331E92">
        <w:rPr>
          <w:sz w:val="24"/>
          <w:szCs w:val="24"/>
        </w:rPr>
        <w:t>iran</w:t>
      </w:r>
      <w:r>
        <w:rPr>
          <w:sz w:val="24"/>
          <w:szCs w:val="24"/>
        </w:rPr>
        <w:t>je ulaznih karata za programe Europa za građane, Kreativna Eu</w:t>
      </w:r>
      <w:r w:rsidRPr="00331E92">
        <w:rPr>
          <w:sz w:val="24"/>
          <w:szCs w:val="24"/>
        </w:rPr>
        <w:t>ropa i Erasmus+ za 2014. godinu, i za programe Carine 2020 i Fiscalis 2020 za 2015. godinu. U okviru državnog programa IPA 2014</w:t>
      </w:r>
      <w:r>
        <w:rPr>
          <w:sz w:val="24"/>
          <w:szCs w:val="24"/>
        </w:rPr>
        <w:t>.</w:t>
      </w:r>
      <w:r w:rsidRPr="00331E92">
        <w:rPr>
          <w:sz w:val="24"/>
          <w:szCs w:val="24"/>
        </w:rPr>
        <w:t xml:space="preserve"> planirana su </w:t>
      </w:r>
      <w:r>
        <w:rPr>
          <w:sz w:val="24"/>
          <w:szCs w:val="24"/>
        </w:rPr>
        <w:t>i osigurana sredstva za sufinanc</w:t>
      </w:r>
      <w:r w:rsidRPr="00331E92">
        <w:rPr>
          <w:sz w:val="24"/>
          <w:szCs w:val="24"/>
        </w:rPr>
        <w:t>iranje ulaznih karata za EU progra</w:t>
      </w:r>
      <w:r>
        <w:rPr>
          <w:sz w:val="24"/>
          <w:szCs w:val="24"/>
        </w:rPr>
        <w:t>me za 2015. godinu (Kreativna Eu</w:t>
      </w:r>
      <w:r w:rsidRPr="00331E92">
        <w:rPr>
          <w:sz w:val="24"/>
          <w:szCs w:val="24"/>
        </w:rPr>
        <w:t>ropa, Erasmus+, COS</w:t>
      </w:r>
      <w:r w:rsidR="008017D9">
        <w:rPr>
          <w:sz w:val="24"/>
          <w:szCs w:val="24"/>
        </w:rPr>
        <w:t>ME). i dijelom 2016. God.</w:t>
      </w:r>
      <w:r>
        <w:rPr>
          <w:sz w:val="24"/>
          <w:szCs w:val="24"/>
        </w:rPr>
        <w:t xml:space="preserve"> (Eu</w:t>
      </w:r>
      <w:r w:rsidRPr="00331E92">
        <w:rPr>
          <w:sz w:val="24"/>
          <w:szCs w:val="24"/>
        </w:rPr>
        <w:t>ropa za građane, Carine 2020, Fiscalis 2020). Nije bilo moguće osigurati sredstva za suf</w:t>
      </w:r>
      <w:r>
        <w:rPr>
          <w:sz w:val="24"/>
          <w:szCs w:val="24"/>
        </w:rPr>
        <w:t>inanc</w:t>
      </w:r>
      <w:r w:rsidRPr="00331E92">
        <w:rPr>
          <w:sz w:val="24"/>
          <w:szCs w:val="24"/>
        </w:rPr>
        <w:t>iranje ulazne karte za program Horizont 2020, tako da ostaje potreba da se u okviru IPA</w:t>
      </w:r>
      <w:r>
        <w:rPr>
          <w:sz w:val="24"/>
          <w:szCs w:val="24"/>
        </w:rPr>
        <w:t>-e osiguraju sredstva za sufinanc</w:t>
      </w:r>
      <w:r w:rsidRPr="00331E92">
        <w:rPr>
          <w:sz w:val="24"/>
          <w:szCs w:val="24"/>
        </w:rPr>
        <w:t>iranje ulaznih karata za ovaj program za 2014. i 2015. godinu. DIPA</w:t>
      </w:r>
      <w:r>
        <w:rPr>
          <w:sz w:val="24"/>
          <w:szCs w:val="24"/>
        </w:rPr>
        <w:t>K će pokrenuti ovo pitanje tijekom</w:t>
      </w:r>
      <w:r w:rsidRPr="00331E92">
        <w:rPr>
          <w:sz w:val="24"/>
          <w:szCs w:val="24"/>
        </w:rPr>
        <w:t xml:space="preserve"> programiranja/pripreme državnog programa IPA 2015</w:t>
      </w:r>
      <w:r>
        <w:rPr>
          <w:sz w:val="24"/>
          <w:szCs w:val="24"/>
        </w:rPr>
        <w:t>.</w:t>
      </w:r>
      <w:r w:rsidRPr="00331E92">
        <w:rPr>
          <w:sz w:val="24"/>
          <w:szCs w:val="24"/>
        </w:rPr>
        <w:t xml:space="preserve"> za BiH.</w:t>
      </w:r>
    </w:p>
    <w:p w:rsidR="008017D9" w:rsidRDefault="00805240" w:rsidP="008017D9">
      <w:pPr>
        <w:ind w:left="-426"/>
        <w:jc w:val="both"/>
        <w:rPr>
          <w:sz w:val="24"/>
          <w:szCs w:val="24"/>
        </w:rPr>
      </w:pPr>
      <w:r>
        <w:rPr>
          <w:sz w:val="24"/>
          <w:szCs w:val="24"/>
        </w:rPr>
        <w:t>U tijeku</w:t>
      </w:r>
      <w:r w:rsidRPr="00331E92">
        <w:rPr>
          <w:sz w:val="24"/>
          <w:szCs w:val="24"/>
        </w:rPr>
        <w:t xml:space="preserve"> 2014. godine Direkcija je prevela veliki broj dokumenata relevantnih za proces integracije u EU. Prevedeni su svi dokumenti za diskusiju za sastanke pododbora i Privremenog odbora za stabilizaciju i pridruživanje, kao i svi materijali koj</w:t>
      </w:r>
      <w:r>
        <w:rPr>
          <w:sz w:val="24"/>
          <w:szCs w:val="24"/>
        </w:rPr>
        <w:t>e je BiH bila dužna dostaviti Eu</w:t>
      </w:r>
      <w:r w:rsidRPr="00331E92">
        <w:rPr>
          <w:sz w:val="24"/>
          <w:szCs w:val="24"/>
        </w:rPr>
        <w:t>ropskoj komisiji nakon ovih sastanaka. Prevedeno je više dokumenata koji se tiču IPA</w:t>
      </w:r>
      <w:r>
        <w:rPr>
          <w:sz w:val="24"/>
          <w:szCs w:val="24"/>
        </w:rPr>
        <w:t>-e</w:t>
      </w:r>
      <w:r w:rsidRPr="00331E92">
        <w:rPr>
          <w:sz w:val="24"/>
          <w:szCs w:val="24"/>
        </w:rPr>
        <w:t xml:space="preserve"> II. Urađen je prijevod dokumenata</w:t>
      </w:r>
      <w:r>
        <w:rPr>
          <w:sz w:val="24"/>
          <w:szCs w:val="24"/>
        </w:rPr>
        <w:t xml:space="preserve"> iz paketa proširenja (Izvješće</w:t>
      </w:r>
      <w:r w:rsidRPr="00331E92">
        <w:rPr>
          <w:sz w:val="24"/>
          <w:szCs w:val="24"/>
        </w:rPr>
        <w:t xml:space="preserve"> o napretku BiH i Strategija proširenja), kao i ostalih važnih dokumenata za interne potrebe Direkcije. Ukupno su prevedene i revidirane </w:t>
      </w:r>
      <w:r w:rsidRPr="008017D9">
        <w:rPr>
          <w:sz w:val="24"/>
          <w:szCs w:val="24"/>
        </w:rPr>
        <w:t>3 093 prevoditeljske kartice.</w:t>
      </w:r>
      <w:r w:rsidRPr="00331E92">
        <w:rPr>
          <w:sz w:val="24"/>
          <w:szCs w:val="24"/>
        </w:rPr>
        <w:t xml:space="preserve"> </w:t>
      </w:r>
    </w:p>
    <w:p w:rsidR="008017D9" w:rsidRDefault="00805240" w:rsidP="008017D9">
      <w:pPr>
        <w:ind w:left="-426"/>
        <w:jc w:val="both"/>
        <w:rPr>
          <w:sz w:val="24"/>
          <w:szCs w:val="24"/>
        </w:rPr>
      </w:pPr>
      <w:r w:rsidRPr="00331E92">
        <w:rPr>
          <w:sz w:val="24"/>
          <w:szCs w:val="24"/>
        </w:rPr>
        <w:t>Terminologija iz ovih prijevoda je u obliku tabela za u</w:t>
      </w:r>
      <w:r>
        <w:rPr>
          <w:sz w:val="24"/>
          <w:szCs w:val="24"/>
        </w:rPr>
        <w:t>sklađivanje terminologije poslan</w:t>
      </w:r>
      <w:r w:rsidRPr="00331E92">
        <w:rPr>
          <w:sz w:val="24"/>
          <w:szCs w:val="24"/>
        </w:rPr>
        <w:t xml:space="preserve">a relevantnim institucijama na stručnu redakturu. Nakon verifikacije termina u terminološku bazu Direkcije BiHterm uneseno je 550 novih termina. </w:t>
      </w:r>
    </w:p>
    <w:p w:rsidR="008017D9" w:rsidRDefault="00805240" w:rsidP="008017D9">
      <w:pPr>
        <w:ind w:left="-426"/>
        <w:jc w:val="both"/>
        <w:rPr>
          <w:sz w:val="24"/>
          <w:szCs w:val="24"/>
        </w:rPr>
      </w:pPr>
      <w:r w:rsidRPr="00331E92">
        <w:rPr>
          <w:sz w:val="24"/>
          <w:szCs w:val="24"/>
        </w:rPr>
        <w:t xml:space="preserve">Izrađen je </w:t>
      </w:r>
      <w:r w:rsidRPr="008017D9">
        <w:rPr>
          <w:sz w:val="24"/>
          <w:szCs w:val="24"/>
        </w:rPr>
        <w:t>Priručnik za prevođenje pravnih propisa</w:t>
      </w:r>
      <w:r w:rsidRPr="00331E92">
        <w:rPr>
          <w:sz w:val="24"/>
          <w:szCs w:val="24"/>
        </w:rPr>
        <w:t xml:space="preserve"> u BiH na engleski j</w:t>
      </w:r>
      <w:r>
        <w:rPr>
          <w:sz w:val="24"/>
          <w:szCs w:val="24"/>
        </w:rPr>
        <w:t>ezik, koji predstavlja preduvjet</w:t>
      </w:r>
      <w:r w:rsidRPr="00331E92">
        <w:rPr>
          <w:sz w:val="24"/>
          <w:szCs w:val="24"/>
        </w:rPr>
        <w:t xml:space="preserve"> za organizaciju i koordinaciju procesa prevođenja pravnih propisa u B</w:t>
      </w:r>
      <w:r>
        <w:rPr>
          <w:sz w:val="24"/>
          <w:szCs w:val="24"/>
        </w:rPr>
        <w:t>iH za potrebe procesa eu</w:t>
      </w:r>
      <w:r w:rsidRPr="00331E92">
        <w:rPr>
          <w:sz w:val="24"/>
          <w:szCs w:val="24"/>
        </w:rPr>
        <w:t>ropskih integracija. U razdoblju</w:t>
      </w:r>
      <w:r>
        <w:rPr>
          <w:sz w:val="24"/>
          <w:szCs w:val="24"/>
        </w:rPr>
        <w:t xml:space="preserve"> rujan </w:t>
      </w:r>
      <w:r w:rsidRPr="00331E92">
        <w:rPr>
          <w:sz w:val="24"/>
          <w:szCs w:val="24"/>
        </w:rPr>
        <w:t>-</w:t>
      </w:r>
      <w:r>
        <w:rPr>
          <w:sz w:val="24"/>
          <w:szCs w:val="24"/>
        </w:rPr>
        <w:t xml:space="preserve"> listopad</w:t>
      </w:r>
      <w:r w:rsidRPr="00331E92">
        <w:rPr>
          <w:sz w:val="24"/>
          <w:szCs w:val="24"/>
        </w:rPr>
        <w:t xml:space="preserve"> 2014. provedena je javna rasprava o priručniku. Dostavljen je određeni broj komentara koje je potrebno razmotriti i objedini</w:t>
      </w:r>
      <w:r>
        <w:rPr>
          <w:sz w:val="24"/>
          <w:szCs w:val="24"/>
        </w:rPr>
        <w:t>ti nakon čega se u prvoj polovici 2015. planira tiskanje</w:t>
      </w:r>
      <w:r w:rsidR="008017D9">
        <w:rPr>
          <w:sz w:val="24"/>
          <w:szCs w:val="24"/>
        </w:rPr>
        <w:t xml:space="preserve"> i promocija priručnika. </w:t>
      </w:r>
    </w:p>
    <w:p w:rsidR="008017D9" w:rsidRDefault="00805240" w:rsidP="008017D9">
      <w:pPr>
        <w:ind w:left="-426"/>
        <w:jc w:val="both"/>
        <w:rPr>
          <w:sz w:val="24"/>
          <w:szCs w:val="24"/>
        </w:rPr>
      </w:pPr>
      <w:r>
        <w:rPr>
          <w:sz w:val="24"/>
          <w:szCs w:val="24"/>
        </w:rPr>
        <w:t>U skladu s</w:t>
      </w:r>
      <w:r w:rsidRPr="00331E92">
        <w:rPr>
          <w:sz w:val="24"/>
          <w:szCs w:val="24"/>
        </w:rPr>
        <w:t xml:space="preserve"> Memorandumom o suradnji između DEI i četiri filozofska/filološka fakulteta u BiH održana je prezentacija o pravnom prevođenju na Filozofskom fakultetu Univerziteta u Ist</w:t>
      </w:r>
      <w:r>
        <w:rPr>
          <w:sz w:val="24"/>
          <w:szCs w:val="24"/>
        </w:rPr>
        <w:t>očnom Sarajevu. U drugoj polovici siječnja, veljači i prosincu 2014. organizirano je stažiranje studenata s</w:t>
      </w:r>
      <w:r w:rsidRPr="00331E92">
        <w:rPr>
          <w:sz w:val="24"/>
          <w:szCs w:val="24"/>
        </w:rPr>
        <w:t xml:space="preserve"> ovih fakulteta. Staž u Direkciji je do kraja 2014. </w:t>
      </w:r>
      <w:r w:rsidR="008017D9">
        <w:rPr>
          <w:sz w:val="24"/>
          <w:szCs w:val="24"/>
        </w:rPr>
        <w:t xml:space="preserve">obavilo ukupno 16 studenata. </w:t>
      </w:r>
    </w:p>
    <w:p w:rsidR="008017D9" w:rsidRDefault="00805240" w:rsidP="008017D9">
      <w:pPr>
        <w:ind w:left="-426"/>
        <w:jc w:val="both"/>
        <w:rPr>
          <w:sz w:val="24"/>
          <w:szCs w:val="24"/>
        </w:rPr>
      </w:pPr>
      <w:r w:rsidRPr="00331E92">
        <w:rPr>
          <w:noProof/>
          <w:sz w:val="24"/>
          <w:szCs w:val="24"/>
        </w:rPr>
        <w:t>Relizirane su sv</w:t>
      </w:r>
      <w:r>
        <w:rPr>
          <w:noProof/>
          <w:sz w:val="24"/>
          <w:szCs w:val="24"/>
        </w:rPr>
        <w:t>e aktivnosti predviđene Akcijskim</w:t>
      </w:r>
      <w:r w:rsidRPr="00331E92">
        <w:rPr>
          <w:noProof/>
          <w:sz w:val="24"/>
          <w:szCs w:val="24"/>
        </w:rPr>
        <w:t xml:space="preserve"> planom za provedbu </w:t>
      </w:r>
      <w:r w:rsidRPr="008017D9">
        <w:rPr>
          <w:noProof/>
          <w:sz w:val="24"/>
          <w:szCs w:val="24"/>
        </w:rPr>
        <w:t>Komunikacijske strategije za informiranje javnosti o pristupanju BiH u EU</w:t>
      </w:r>
      <w:r w:rsidRPr="00331E92">
        <w:rPr>
          <w:noProof/>
          <w:sz w:val="24"/>
          <w:szCs w:val="24"/>
        </w:rPr>
        <w:t xml:space="preserve"> za 2014. Poseban naglasak bio je na kampanji unapređenja </w:t>
      </w:r>
      <w:r w:rsidRPr="00331E92">
        <w:rPr>
          <w:i/>
          <w:noProof/>
          <w:sz w:val="24"/>
          <w:szCs w:val="24"/>
        </w:rPr>
        <w:t>online</w:t>
      </w:r>
      <w:r w:rsidRPr="00331E92">
        <w:rPr>
          <w:noProof/>
          <w:sz w:val="24"/>
          <w:szCs w:val="24"/>
        </w:rPr>
        <w:t xml:space="preserve"> vidljivosti Direkcije (web i nalozi na društvenim mrežama) </w:t>
      </w:r>
      <w:r>
        <w:rPr>
          <w:noProof/>
          <w:sz w:val="24"/>
          <w:szCs w:val="24"/>
        </w:rPr>
        <w:t>koju je financ</w:t>
      </w:r>
      <w:r w:rsidRPr="00331E92">
        <w:rPr>
          <w:noProof/>
          <w:sz w:val="24"/>
          <w:szCs w:val="24"/>
        </w:rPr>
        <w:t xml:space="preserve">ijski podržao GIZ, organizaciji radionica za lokalnu razinu vlasti u suradnji </w:t>
      </w:r>
      <w:r w:rsidR="008017D9">
        <w:rPr>
          <w:noProof/>
          <w:sz w:val="24"/>
          <w:szCs w:val="24"/>
        </w:rPr>
        <w:t>s Centrom za izvrsnost R.</w:t>
      </w:r>
      <w:r w:rsidRPr="00331E92">
        <w:rPr>
          <w:noProof/>
          <w:sz w:val="24"/>
          <w:szCs w:val="24"/>
        </w:rPr>
        <w:t xml:space="preserve"> Hrvatske, te organizaciji</w:t>
      </w:r>
      <w:r>
        <w:rPr>
          <w:noProof/>
          <w:sz w:val="24"/>
          <w:szCs w:val="24"/>
        </w:rPr>
        <w:t xml:space="preserve"> Europskog tjedna</w:t>
      </w:r>
      <w:r w:rsidRPr="00331E92">
        <w:rPr>
          <w:noProof/>
          <w:sz w:val="24"/>
          <w:szCs w:val="24"/>
        </w:rPr>
        <w:t xml:space="preserve"> u BiH (promocija prvog broja časopisa Sui generis u Bihaću i Banja Luci). DEI je također sud</w:t>
      </w:r>
      <w:r>
        <w:rPr>
          <w:noProof/>
          <w:sz w:val="24"/>
          <w:szCs w:val="24"/>
        </w:rPr>
        <w:t>jelovala u obilježavanju Dana Eu</w:t>
      </w:r>
      <w:r w:rsidRPr="00331E92">
        <w:rPr>
          <w:noProof/>
          <w:sz w:val="24"/>
          <w:szCs w:val="24"/>
        </w:rPr>
        <w:t xml:space="preserve">rope u Doboju te promovirala 5. broj časopisa za najmlađe EU Palčić u poplavljenim općinama Doboj i Maglaj u okviru obilježavanja Međunarodnog dana dječjih prava. </w:t>
      </w:r>
      <w:r>
        <w:rPr>
          <w:noProof/>
          <w:sz w:val="24"/>
          <w:szCs w:val="24"/>
        </w:rPr>
        <w:t>U suradnji s</w:t>
      </w:r>
      <w:r w:rsidRPr="00331E92">
        <w:rPr>
          <w:noProof/>
          <w:sz w:val="24"/>
          <w:szCs w:val="24"/>
        </w:rPr>
        <w:t xml:space="preserve"> Asocijacijom poslodavaca u BiH i Vanjskotrgovinskom komorom BiH organizirana je radionica za poslovnu zajednicu.</w:t>
      </w:r>
    </w:p>
    <w:p w:rsidR="008017D9" w:rsidRDefault="00805240" w:rsidP="008017D9">
      <w:pPr>
        <w:ind w:left="-426"/>
        <w:jc w:val="both"/>
        <w:rPr>
          <w:sz w:val="24"/>
          <w:szCs w:val="24"/>
        </w:rPr>
      </w:pPr>
      <w:r w:rsidRPr="00331E92">
        <w:rPr>
          <w:noProof/>
          <w:sz w:val="24"/>
          <w:szCs w:val="24"/>
        </w:rPr>
        <w:t xml:space="preserve">Pripremljen je i </w:t>
      </w:r>
      <w:r w:rsidRPr="00331E92">
        <w:rPr>
          <w:i/>
          <w:noProof/>
          <w:sz w:val="24"/>
          <w:szCs w:val="24"/>
        </w:rPr>
        <w:t>online</w:t>
      </w:r>
      <w:r w:rsidRPr="00331E92">
        <w:rPr>
          <w:noProof/>
          <w:sz w:val="24"/>
          <w:szCs w:val="24"/>
        </w:rPr>
        <w:t xml:space="preserve"> objavljen 17. broj biltena Europuls uz prateće</w:t>
      </w:r>
      <w:r w:rsidR="008017D9">
        <w:rPr>
          <w:noProof/>
          <w:sz w:val="24"/>
          <w:szCs w:val="24"/>
        </w:rPr>
        <w:t xml:space="preserve"> „postove“ na Facebooku </w:t>
      </w:r>
      <w:r w:rsidRPr="00331E92">
        <w:rPr>
          <w:noProof/>
          <w:sz w:val="24"/>
          <w:szCs w:val="24"/>
        </w:rPr>
        <w:t>i „tvit</w:t>
      </w:r>
      <w:r>
        <w:rPr>
          <w:noProof/>
          <w:sz w:val="24"/>
          <w:szCs w:val="24"/>
        </w:rPr>
        <w:t>ove“ na t</w:t>
      </w:r>
      <w:r w:rsidRPr="00331E92">
        <w:rPr>
          <w:noProof/>
          <w:sz w:val="24"/>
          <w:szCs w:val="24"/>
        </w:rPr>
        <w:t xml:space="preserve">witer nalogu Direkcije. Također, objavljen je 5. broj magazina za djecu EU </w:t>
      </w:r>
      <w:r w:rsidRPr="00331E92">
        <w:rPr>
          <w:sz w:val="24"/>
          <w:szCs w:val="24"/>
        </w:rPr>
        <w:t>Palčić i distribuiran u 400 primjeraka u školama na području Sarajeva, Istočnog Sarajeva, Pala i Mostara, te u dijelovima BiH pogođenim poplavama</w:t>
      </w:r>
      <w:r>
        <w:rPr>
          <w:sz w:val="24"/>
          <w:szCs w:val="24"/>
        </w:rPr>
        <w:t xml:space="preserve"> tijekom</w:t>
      </w:r>
      <w:r w:rsidRPr="00331E92">
        <w:rPr>
          <w:sz w:val="24"/>
          <w:szCs w:val="24"/>
        </w:rPr>
        <w:t xml:space="preserve"> održavanja radionica za najmlađe (Doboj, Modriča, Derventa, Maglaj). Magazin je objavljen i na internet stranici Direkcije te nalozima na društvenim mrežama. </w:t>
      </w:r>
      <w:r>
        <w:rPr>
          <w:sz w:val="24"/>
          <w:szCs w:val="24"/>
        </w:rPr>
        <w:t>U tijeku</w:t>
      </w:r>
      <w:r w:rsidRPr="00331E92">
        <w:rPr>
          <w:sz w:val="24"/>
          <w:szCs w:val="24"/>
        </w:rPr>
        <w:t xml:space="preserve"> su završne aktivnosti</w:t>
      </w:r>
      <w:r>
        <w:rPr>
          <w:sz w:val="24"/>
          <w:szCs w:val="24"/>
        </w:rPr>
        <w:t xml:space="preserve"> na pripremi drugog broja znanstveno-</w:t>
      </w:r>
      <w:r w:rsidRPr="00331E92">
        <w:rPr>
          <w:sz w:val="24"/>
          <w:szCs w:val="24"/>
        </w:rPr>
        <w:t xml:space="preserve">stručnog časopisa Sui Generis </w:t>
      </w:r>
      <w:r>
        <w:rPr>
          <w:sz w:val="24"/>
          <w:szCs w:val="24"/>
        </w:rPr>
        <w:t>čiji se izlazak iz tiska</w:t>
      </w:r>
      <w:r w:rsidRPr="00331E92">
        <w:rPr>
          <w:sz w:val="24"/>
          <w:szCs w:val="24"/>
        </w:rPr>
        <w:t xml:space="preserve"> očekuje </w:t>
      </w:r>
      <w:r>
        <w:rPr>
          <w:sz w:val="24"/>
          <w:szCs w:val="24"/>
        </w:rPr>
        <w:t xml:space="preserve"> početkom veljače</w:t>
      </w:r>
      <w:r w:rsidRPr="00331E92">
        <w:rPr>
          <w:sz w:val="24"/>
          <w:szCs w:val="24"/>
        </w:rPr>
        <w:t xml:space="preserve"> 2015. Broj sadrži tekstove koji se dotiču ekonomskog i pra</w:t>
      </w:r>
      <w:r>
        <w:rPr>
          <w:sz w:val="24"/>
          <w:szCs w:val="24"/>
        </w:rPr>
        <w:t>vnog aspekta integracija, jezičn</w:t>
      </w:r>
      <w:r w:rsidRPr="00331E92">
        <w:rPr>
          <w:sz w:val="24"/>
          <w:szCs w:val="24"/>
        </w:rPr>
        <w:t>e po</w:t>
      </w:r>
      <w:r>
        <w:rPr>
          <w:sz w:val="24"/>
          <w:szCs w:val="24"/>
        </w:rPr>
        <w:t>litike i geografske dimenzije Eu</w:t>
      </w:r>
      <w:r w:rsidRPr="00331E92">
        <w:rPr>
          <w:sz w:val="24"/>
          <w:szCs w:val="24"/>
        </w:rPr>
        <w:t>ropske</w:t>
      </w:r>
      <w:r>
        <w:rPr>
          <w:sz w:val="24"/>
          <w:szCs w:val="24"/>
        </w:rPr>
        <w:t xml:space="preserve"> unije u osnovnoškolskom sustavu</w:t>
      </w:r>
      <w:r w:rsidRPr="00331E92">
        <w:rPr>
          <w:sz w:val="24"/>
          <w:szCs w:val="24"/>
        </w:rPr>
        <w:t xml:space="preserve"> u BiH. Parale</w:t>
      </w:r>
      <w:r>
        <w:rPr>
          <w:sz w:val="24"/>
          <w:szCs w:val="24"/>
        </w:rPr>
        <w:t>lno s</w:t>
      </w:r>
      <w:r w:rsidRPr="00331E92">
        <w:rPr>
          <w:sz w:val="24"/>
          <w:szCs w:val="24"/>
        </w:rPr>
        <w:t xml:space="preserve"> aktivnostima na drugom bro</w:t>
      </w:r>
      <w:r>
        <w:rPr>
          <w:sz w:val="24"/>
          <w:szCs w:val="24"/>
        </w:rPr>
        <w:t>ju svim visokoškolskim i znanstvenim</w:t>
      </w:r>
      <w:r w:rsidRPr="00331E92">
        <w:rPr>
          <w:sz w:val="24"/>
          <w:szCs w:val="24"/>
        </w:rPr>
        <w:t xml:space="preserve"> ustanovama u BiH distribuiran je  prvi broj časopisa, uz održavanje nekoliko prigodnih promocija. Promotivni materijali/izdanja Direkcije distribuirani su općoj</w:t>
      </w:r>
      <w:r>
        <w:rPr>
          <w:sz w:val="24"/>
          <w:szCs w:val="24"/>
        </w:rPr>
        <w:t xml:space="preserve"> javnosti, sveučilištima</w:t>
      </w:r>
      <w:r w:rsidRPr="00331E92">
        <w:rPr>
          <w:sz w:val="24"/>
          <w:szCs w:val="24"/>
        </w:rPr>
        <w:t xml:space="preserve"> širom BiH putem partnerskih organizacija civilnog društva, obrazovnih ustanova i partnera u općinama.</w:t>
      </w:r>
    </w:p>
    <w:p w:rsidR="008017D9" w:rsidRDefault="00805240" w:rsidP="008017D9">
      <w:pPr>
        <w:ind w:left="-426"/>
        <w:jc w:val="both"/>
        <w:rPr>
          <w:sz w:val="24"/>
          <w:szCs w:val="24"/>
        </w:rPr>
      </w:pPr>
      <w:r w:rsidRPr="00331E92">
        <w:rPr>
          <w:noProof/>
          <w:sz w:val="24"/>
          <w:szCs w:val="24"/>
        </w:rPr>
        <w:t>DEI je unaprij</w:t>
      </w:r>
      <w:r>
        <w:rPr>
          <w:noProof/>
          <w:sz w:val="24"/>
          <w:szCs w:val="24"/>
        </w:rPr>
        <w:t>edila sadržaj facebook stranice i twiter nalog kao i y</w:t>
      </w:r>
      <w:r w:rsidRPr="00331E92">
        <w:rPr>
          <w:noProof/>
          <w:sz w:val="24"/>
          <w:szCs w:val="24"/>
        </w:rPr>
        <w:t>outube kanala što joj je omogućilo unapređenje plasiranja informacija o procesu e</w:t>
      </w:r>
      <w:r>
        <w:rPr>
          <w:noProof/>
          <w:sz w:val="24"/>
          <w:szCs w:val="24"/>
        </w:rPr>
        <w:t>u</w:t>
      </w:r>
      <w:r w:rsidRPr="00331E92">
        <w:rPr>
          <w:noProof/>
          <w:sz w:val="24"/>
          <w:szCs w:val="24"/>
        </w:rPr>
        <w:t xml:space="preserve">ropskih integracija koje su interesantne široj javnosti. U okviru projekta suradnje s GIZ-om, provedena je kampanja unapređenja </w:t>
      </w:r>
      <w:r w:rsidRPr="00331E92">
        <w:rPr>
          <w:i/>
          <w:noProof/>
          <w:sz w:val="24"/>
          <w:szCs w:val="24"/>
        </w:rPr>
        <w:t>online</w:t>
      </w:r>
      <w:r w:rsidRPr="00331E92">
        <w:rPr>
          <w:noProof/>
          <w:sz w:val="24"/>
          <w:szCs w:val="24"/>
        </w:rPr>
        <w:t xml:space="preserve"> vidljivosti Direkcije. Unaprjeđen je sadržaj i vidljivost</w:t>
      </w:r>
      <w:r>
        <w:rPr>
          <w:noProof/>
          <w:sz w:val="24"/>
          <w:szCs w:val="24"/>
        </w:rPr>
        <w:t xml:space="preserve"> facebook stranice i t</w:t>
      </w:r>
      <w:r w:rsidRPr="00331E92">
        <w:rPr>
          <w:noProof/>
          <w:sz w:val="24"/>
          <w:szCs w:val="24"/>
        </w:rPr>
        <w:t>witter naloga, organiziran</w:t>
      </w:r>
      <w:r>
        <w:rPr>
          <w:noProof/>
          <w:sz w:val="24"/>
          <w:szCs w:val="24"/>
        </w:rPr>
        <w:t xml:space="preserve"> javni poziv za najbolji video</w:t>
      </w:r>
      <w:r w:rsidRPr="00331E92">
        <w:rPr>
          <w:noProof/>
          <w:sz w:val="24"/>
          <w:szCs w:val="24"/>
        </w:rPr>
        <w:t>uradak o temi „Što BiH može donijeti u EU“. O</w:t>
      </w:r>
      <w:r>
        <w:rPr>
          <w:noProof/>
          <w:sz w:val="24"/>
          <w:szCs w:val="24"/>
        </w:rPr>
        <w:t>d 18 prijavljenih video</w:t>
      </w:r>
      <w:r w:rsidRPr="00331E92">
        <w:rPr>
          <w:noProof/>
          <w:sz w:val="24"/>
          <w:szCs w:val="24"/>
        </w:rPr>
        <w:t xml:space="preserve">radova, izabrana su 3 najbolja i nagrađena vrijednim nagradama koje je osigurao GIZ. Također je održan i TvitUp Event #DEIsmDay (DEI dan društevnih medija) </w:t>
      </w:r>
      <w:r>
        <w:rPr>
          <w:noProof/>
          <w:sz w:val="24"/>
          <w:szCs w:val="24"/>
        </w:rPr>
        <w:t>tijekom</w:t>
      </w:r>
      <w:r w:rsidRPr="00331E92">
        <w:rPr>
          <w:noProof/>
          <w:sz w:val="24"/>
          <w:szCs w:val="24"/>
        </w:rPr>
        <w:t xml:space="preserve"> kojeg su najboljima uručene nagrade u prisustvu medija i </w:t>
      </w:r>
      <w:r>
        <w:rPr>
          <w:noProof/>
          <w:sz w:val="24"/>
          <w:szCs w:val="24"/>
        </w:rPr>
        <w:t>pripadnika t</w:t>
      </w:r>
      <w:r w:rsidRPr="00331E92">
        <w:rPr>
          <w:noProof/>
          <w:sz w:val="24"/>
          <w:szCs w:val="24"/>
        </w:rPr>
        <w:t xml:space="preserve">witter zajednice u BiH. Po okončanju projekta, </w:t>
      </w:r>
      <w:r w:rsidRPr="00331E92">
        <w:rPr>
          <w:i/>
          <w:noProof/>
          <w:sz w:val="24"/>
          <w:szCs w:val="24"/>
        </w:rPr>
        <w:t>online</w:t>
      </w:r>
      <w:r w:rsidRPr="00331E92">
        <w:rPr>
          <w:noProof/>
          <w:sz w:val="24"/>
          <w:szCs w:val="24"/>
        </w:rPr>
        <w:t xml:space="preserve"> vidljivost Direkcije se popravila, te je broj pratitelja na društvenim mrežama povećan (na dan 18.1.2015. broj pratilaca na FB je </w:t>
      </w:r>
      <w:smartTag w:uri="urn:schemas-microsoft-com:office:smarttags" w:element="metricconverter">
        <w:smartTagPr>
          <w:attr w:name="ProductID" w:val="2.701, a"/>
        </w:smartTagPr>
        <w:r w:rsidRPr="00331E92">
          <w:rPr>
            <w:noProof/>
            <w:sz w:val="24"/>
            <w:szCs w:val="24"/>
          </w:rPr>
          <w:t>2.701, a</w:t>
        </w:r>
      </w:smartTag>
      <w:r w:rsidRPr="00331E92">
        <w:rPr>
          <w:noProof/>
          <w:sz w:val="24"/>
          <w:szCs w:val="24"/>
        </w:rPr>
        <w:t xml:space="preserve"> na Twitteru 262).</w:t>
      </w:r>
    </w:p>
    <w:p w:rsidR="008017D9" w:rsidRDefault="00805240" w:rsidP="008017D9">
      <w:pPr>
        <w:ind w:left="-426"/>
        <w:jc w:val="both"/>
        <w:rPr>
          <w:sz w:val="24"/>
          <w:szCs w:val="24"/>
        </w:rPr>
      </w:pPr>
      <w:r w:rsidRPr="00331E92">
        <w:rPr>
          <w:noProof/>
          <w:sz w:val="24"/>
          <w:szCs w:val="24"/>
        </w:rPr>
        <w:t>Direkcija je i 2014. provela istraživanje javnog m</w:t>
      </w:r>
      <w:r>
        <w:rPr>
          <w:noProof/>
          <w:sz w:val="24"/>
          <w:szCs w:val="24"/>
        </w:rPr>
        <w:t>nijenja o podršci pristupanju Eu</w:t>
      </w:r>
      <w:r w:rsidRPr="00331E92">
        <w:rPr>
          <w:noProof/>
          <w:sz w:val="24"/>
          <w:szCs w:val="24"/>
        </w:rPr>
        <w:t xml:space="preserve">ropskoj uniji. Informaciju o rezultatima istraživanja usvojilo je Vijeće ministara BiH, a ono je predstavljeno medijima i općoj javnosti u BiH, među ostalim i putem društvenih mreža. </w:t>
      </w:r>
    </w:p>
    <w:p w:rsidR="008017D9" w:rsidRDefault="00805240" w:rsidP="008017D9">
      <w:pPr>
        <w:ind w:left="-426"/>
        <w:jc w:val="both"/>
        <w:rPr>
          <w:sz w:val="24"/>
          <w:szCs w:val="24"/>
        </w:rPr>
      </w:pPr>
      <w:r w:rsidRPr="00331E92">
        <w:rPr>
          <w:noProof/>
          <w:sz w:val="24"/>
          <w:szCs w:val="24"/>
        </w:rPr>
        <w:t xml:space="preserve">U skladu s </w:t>
      </w:r>
      <w:r w:rsidRPr="008017D9">
        <w:rPr>
          <w:noProof/>
          <w:sz w:val="24"/>
          <w:szCs w:val="24"/>
        </w:rPr>
        <w:t>Planom i programom edukacije i stručnog usavršavanja državnih službenika</w:t>
      </w:r>
      <w:r w:rsidRPr="00331E92">
        <w:rPr>
          <w:noProof/>
          <w:sz w:val="24"/>
          <w:szCs w:val="24"/>
        </w:rPr>
        <w:t>, DEI je i u 2014. realizirala obuke</w:t>
      </w:r>
      <w:r>
        <w:rPr>
          <w:noProof/>
          <w:sz w:val="24"/>
          <w:szCs w:val="24"/>
        </w:rPr>
        <w:t xml:space="preserve"> iz oblasti europskih integracija financ</w:t>
      </w:r>
      <w:r w:rsidRPr="00331E92">
        <w:rPr>
          <w:noProof/>
          <w:sz w:val="24"/>
          <w:szCs w:val="24"/>
        </w:rPr>
        <w:t>irane vlastitim sredstvima, te u okviru bilateralne suradnje. U 2014. realizirano je 78 seminara koje je pohađao 1341 polaznik. Najviše pol</w:t>
      </w:r>
      <w:r>
        <w:rPr>
          <w:noProof/>
          <w:sz w:val="24"/>
          <w:szCs w:val="24"/>
        </w:rPr>
        <w:t>aznika je bilo iz institucija s</w:t>
      </w:r>
      <w:r w:rsidRPr="00331E92">
        <w:rPr>
          <w:noProof/>
          <w:sz w:val="24"/>
          <w:szCs w:val="24"/>
        </w:rPr>
        <w:t xml:space="preserve"> državne razine i to 758, iz FBiH uključujući kantonalnu i općinsku razinu 255, iz RS uključujući općinsku razinu 141, te</w:t>
      </w:r>
      <w:r>
        <w:rPr>
          <w:noProof/>
          <w:sz w:val="24"/>
          <w:szCs w:val="24"/>
        </w:rPr>
        <w:t xml:space="preserve"> 19 iz Vlade Brčko D</w:t>
      </w:r>
      <w:r w:rsidRPr="00331E92">
        <w:rPr>
          <w:noProof/>
          <w:sz w:val="24"/>
          <w:szCs w:val="24"/>
        </w:rPr>
        <w:t xml:space="preserve">istrikta BiH. Iz kategorije ostalih (NVO, akademska zajednica, kulturne i obrazovne institucije i sl.) bilo je 168 polaznika. U odnosu na prethodnu godinu povećan je broj seminara i broj polaznika obuka. Za realizaciju ovih seminara utrošeno je </w:t>
      </w:r>
      <w:smartTag w:uri="urn:schemas-microsoft-com:office:smarttags" w:element="metricconverter">
        <w:smartTagPr>
          <w:attr w:name="ProductID" w:val="29.080 KM"/>
        </w:smartTagPr>
        <w:r w:rsidRPr="00331E92">
          <w:rPr>
            <w:noProof/>
            <w:sz w:val="24"/>
            <w:szCs w:val="24"/>
          </w:rPr>
          <w:t>29.080 KM</w:t>
        </w:r>
      </w:smartTag>
      <w:r>
        <w:rPr>
          <w:noProof/>
          <w:sz w:val="24"/>
          <w:szCs w:val="24"/>
        </w:rPr>
        <w:t xml:space="preserve"> iz proračunskih</w:t>
      </w:r>
      <w:r w:rsidRPr="00331E92">
        <w:rPr>
          <w:noProof/>
          <w:sz w:val="24"/>
          <w:szCs w:val="24"/>
        </w:rPr>
        <w:t xml:space="preserve"> sredstava Direkcije. Seminari se realiziraju na redovnoj kvartalnoj osnovi, a za njihovu realizaciju zaduženo je viš</w:t>
      </w:r>
      <w:r>
        <w:rPr>
          <w:noProof/>
          <w:sz w:val="24"/>
          <w:szCs w:val="24"/>
        </w:rPr>
        <w:t>e od 50 stručnjaka iz oblasti eu</w:t>
      </w:r>
      <w:r w:rsidRPr="00331E92">
        <w:rPr>
          <w:noProof/>
          <w:sz w:val="24"/>
          <w:szCs w:val="24"/>
        </w:rPr>
        <w:t>ropskih integracija koji su prema važećim propisima stekli status predavača Direkcije za e</w:t>
      </w:r>
      <w:r>
        <w:rPr>
          <w:noProof/>
          <w:sz w:val="24"/>
          <w:szCs w:val="24"/>
        </w:rPr>
        <w:t>u</w:t>
      </w:r>
      <w:r w:rsidRPr="00331E92">
        <w:rPr>
          <w:noProof/>
          <w:sz w:val="24"/>
          <w:szCs w:val="24"/>
        </w:rPr>
        <w:t xml:space="preserve">ropske integracije. </w:t>
      </w:r>
    </w:p>
    <w:p w:rsidR="008017D9" w:rsidRDefault="00805240" w:rsidP="008017D9">
      <w:pPr>
        <w:ind w:left="-426"/>
        <w:jc w:val="both"/>
        <w:rPr>
          <w:sz w:val="24"/>
          <w:szCs w:val="24"/>
        </w:rPr>
      </w:pPr>
      <w:r w:rsidRPr="00331E92">
        <w:rPr>
          <w:noProof/>
          <w:sz w:val="24"/>
          <w:szCs w:val="24"/>
        </w:rPr>
        <w:t xml:space="preserve">Početkom 2014. godine usvojena je </w:t>
      </w:r>
      <w:hyperlink r:id="rId27" w:history="1">
        <w:r w:rsidRPr="00331E92">
          <w:rPr>
            <w:noProof/>
            <w:sz w:val="24"/>
            <w:szCs w:val="24"/>
          </w:rPr>
          <w:t>Odluka</w:t>
        </w:r>
        <w:r>
          <w:rPr>
            <w:noProof/>
            <w:sz w:val="24"/>
            <w:szCs w:val="24"/>
          </w:rPr>
          <w:t xml:space="preserve"> o obveznim obukama iz oblasti eu</w:t>
        </w:r>
        <w:r w:rsidRPr="00331E92">
          <w:rPr>
            <w:noProof/>
            <w:sz w:val="24"/>
            <w:szCs w:val="24"/>
          </w:rPr>
          <w:t>ropskih integracija</w:t>
        </w:r>
      </w:hyperlink>
      <w:r w:rsidRPr="00331E92">
        <w:rPr>
          <w:noProof/>
          <w:sz w:val="24"/>
          <w:szCs w:val="24"/>
        </w:rPr>
        <w:t xml:space="preserve"> kojom je uv</w:t>
      </w:r>
      <w:r>
        <w:rPr>
          <w:noProof/>
          <w:sz w:val="24"/>
          <w:szCs w:val="24"/>
        </w:rPr>
        <w:t>edena ob</w:t>
      </w:r>
      <w:r w:rsidRPr="00331E92">
        <w:rPr>
          <w:noProof/>
          <w:sz w:val="24"/>
          <w:szCs w:val="24"/>
        </w:rPr>
        <w:t>v</w:t>
      </w:r>
      <w:r>
        <w:rPr>
          <w:noProof/>
          <w:sz w:val="24"/>
          <w:szCs w:val="24"/>
        </w:rPr>
        <w:t>eza pohađanja obuka u oblasti eu</w:t>
      </w:r>
      <w:r w:rsidRPr="00331E92">
        <w:rPr>
          <w:noProof/>
          <w:sz w:val="24"/>
          <w:szCs w:val="24"/>
        </w:rPr>
        <w:t>ropskih integracija državnim službenicima instituci</w:t>
      </w:r>
      <w:r>
        <w:rPr>
          <w:noProof/>
          <w:sz w:val="24"/>
          <w:szCs w:val="24"/>
        </w:rPr>
        <w:t>ja BiH koji rade na poslovima eu</w:t>
      </w:r>
      <w:r w:rsidRPr="00331E92">
        <w:rPr>
          <w:noProof/>
          <w:sz w:val="24"/>
          <w:szCs w:val="24"/>
        </w:rPr>
        <w:t xml:space="preserve">ropskih integracija. </w:t>
      </w:r>
    </w:p>
    <w:p w:rsidR="008017D9" w:rsidRDefault="00805240" w:rsidP="008017D9">
      <w:pPr>
        <w:ind w:left="-426"/>
        <w:jc w:val="both"/>
        <w:rPr>
          <w:sz w:val="24"/>
          <w:szCs w:val="24"/>
        </w:rPr>
      </w:pPr>
      <w:r w:rsidRPr="00331E92">
        <w:rPr>
          <w:noProof/>
          <w:sz w:val="24"/>
          <w:szCs w:val="24"/>
        </w:rPr>
        <w:t>Opća je ocjena da je</w:t>
      </w:r>
      <w:r w:rsidRPr="00331E92">
        <w:rPr>
          <w:b/>
          <w:noProof/>
          <w:sz w:val="24"/>
          <w:szCs w:val="24"/>
        </w:rPr>
        <w:t xml:space="preserve"> </w:t>
      </w:r>
      <w:r w:rsidRPr="008017D9">
        <w:rPr>
          <w:sz w:val="24"/>
          <w:szCs w:val="24"/>
        </w:rPr>
        <w:t>podrška bilateralnih partnera</w:t>
      </w:r>
      <w:r w:rsidRPr="00331E92">
        <w:rPr>
          <w:b/>
          <w:sz w:val="24"/>
          <w:szCs w:val="24"/>
        </w:rPr>
        <w:t xml:space="preserve"> </w:t>
      </w:r>
      <w:r w:rsidRPr="00331E92">
        <w:rPr>
          <w:sz w:val="24"/>
          <w:szCs w:val="24"/>
        </w:rPr>
        <w:t>manja nego u prethodnom razdoblju. Direkcija je imala aktivnu podršku njemačkog GIZ-a, Ministarstva vanjskih i europskih poslova Hrvatske, EIPA-e iz Luxembur</w:t>
      </w:r>
      <w:r>
        <w:rPr>
          <w:sz w:val="24"/>
          <w:szCs w:val="24"/>
        </w:rPr>
        <w:t>ga i MATRA programa iz Nizozemske</w:t>
      </w:r>
      <w:r w:rsidRPr="00331E92">
        <w:rPr>
          <w:sz w:val="24"/>
          <w:szCs w:val="24"/>
        </w:rPr>
        <w:t xml:space="preserve">. U okviru suradnje s GIZ-ovim programom Jačanja javnih institucija izrađen je </w:t>
      </w:r>
      <w:r w:rsidRPr="00331E92">
        <w:rPr>
          <w:i/>
          <w:sz w:val="24"/>
          <w:szCs w:val="24"/>
        </w:rPr>
        <w:t>online</w:t>
      </w:r>
      <w:r>
        <w:rPr>
          <w:sz w:val="24"/>
          <w:szCs w:val="24"/>
        </w:rPr>
        <w:t xml:space="preserve"> modul tečaja</w:t>
      </w:r>
      <w:r w:rsidRPr="00331E92">
        <w:rPr>
          <w:sz w:val="24"/>
          <w:szCs w:val="24"/>
        </w:rPr>
        <w:t xml:space="preserve"> „Upravljanje projektnim ciklusom i priprema projekata“, završena je obuka za predavače o temi „Vještine izvještavanja </w:t>
      </w:r>
      <w:r>
        <w:rPr>
          <w:sz w:val="24"/>
          <w:szCs w:val="24"/>
        </w:rPr>
        <w:t>u procesu eu</w:t>
      </w:r>
      <w:r w:rsidRPr="00331E92">
        <w:rPr>
          <w:sz w:val="24"/>
          <w:szCs w:val="24"/>
        </w:rPr>
        <w:t>ropskih integracija“ i obuka za predavače o temi „Prevođenje pravnih propisa“. U okviru ove surad</w:t>
      </w:r>
      <w:r>
        <w:rPr>
          <w:sz w:val="24"/>
          <w:szCs w:val="24"/>
        </w:rPr>
        <w:t>nje realiziran je i osnovni tečaj</w:t>
      </w:r>
      <w:r w:rsidRPr="00331E92">
        <w:rPr>
          <w:sz w:val="24"/>
          <w:szCs w:val="24"/>
        </w:rPr>
        <w:t xml:space="preserve"> obuke predavača o IPA</w:t>
      </w:r>
      <w:r>
        <w:rPr>
          <w:sz w:val="24"/>
          <w:szCs w:val="24"/>
        </w:rPr>
        <w:t>-i</w:t>
      </w:r>
      <w:r w:rsidRPr="00331E92">
        <w:rPr>
          <w:sz w:val="24"/>
          <w:szCs w:val="24"/>
        </w:rPr>
        <w:t xml:space="preserve"> II.</w:t>
      </w:r>
    </w:p>
    <w:p w:rsidR="008017D9" w:rsidRDefault="00805240" w:rsidP="008017D9">
      <w:pPr>
        <w:ind w:left="-426"/>
        <w:jc w:val="both"/>
        <w:rPr>
          <w:sz w:val="24"/>
          <w:szCs w:val="24"/>
        </w:rPr>
      </w:pPr>
      <w:r w:rsidRPr="00331E92">
        <w:rPr>
          <w:noProof/>
          <w:sz w:val="24"/>
          <w:szCs w:val="24"/>
        </w:rPr>
        <w:t>Bilateralna suradnja s Ministarstvom vanjskih i europskih poslova</w:t>
      </w:r>
      <w:r w:rsidR="008017D9">
        <w:rPr>
          <w:noProof/>
          <w:sz w:val="24"/>
          <w:szCs w:val="24"/>
        </w:rPr>
        <w:t xml:space="preserve"> R.</w:t>
      </w:r>
      <w:r w:rsidRPr="00331E92">
        <w:rPr>
          <w:noProof/>
          <w:sz w:val="24"/>
          <w:szCs w:val="24"/>
        </w:rPr>
        <w:t xml:space="preserve"> Hrvatske, realizirana je kroz </w:t>
      </w:r>
      <w:r w:rsidRPr="008017D9">
        <w:rPr>
          <w:noProof/>
          <w:sz w:val="24"/>
          <w:szCs w:val="24"/>
        </w:rPr>
        <w:t>Projekt razvojne pomoći Hrvatske zemljama regije</w:t>
      </w:r>
      <w:r w:rsidRPr="00331E92">
        <w:rPr>
          <w:b/>
          <w:noProof/>
          <w:sz w:val="24"/>
          <w:szCs w:val="24"/>
        </w:rPr>
        <w:t xml:space="preserve">, </w:t>
      </w:r>
      <w:r w:rsidR="008017D9">
        <w:rPr>
          <w:noProof/>
          <w:sz w:val="24"/>
          <w:szCs w:val="24"/>
        </w:rPr>
        <w:t>a implementira je</w:t>
      </w:r>
      <w:r w:rsidRPr="00331E92">
        <w:rPr>
          <w:noProof/>
          <w:sz w:val="24"/>
          <w:szCs w:val="24"/>
        </w:rPr>
        <w:t xml:space="preserve"> Centar za izvrsnost MVEP. </w:t>
      </w:r>
      <w:r w:rsidR="002831BA">
        <w:rPr>
          <w:sz w:val="24"/>
          <w:szCs w:val="24"/>
        </w:rPr>
        <w:t xml:space="preserve">U </w:t>
      </w:r>
      <w:r w:rsidRPr="00331E92">
        <w:rPr>
          <w:sz w:val="24"/>
          <w:szCs w:val="24"/>
        </w:rPr>
        <w:t xml:space="preserve">2014. realizirano je 6 seminara na lokalnoj razini. Gradovi domaćini ovih radionica su bili Žepče i Bijeljina (tema je bila Ekonomska politika EU), Široki Brijeg i Trebinje (tema je bila Socijalna politika EU) i Travnik i Doboj (tema je bila Regionalna politika EU i fondovi EU). Radionicama je prisustvovalo oko 120 polaznika. </w:t>
      </w:r>
    </w:p>
    <w:p w:rsidR="008017D9" w:rsidRDefault="00805240" w:rsidP="008017D9">
      <w:pPr>
        <w:ind w:left="-426"/>
        <w:jc w:val="both"/>
        <w:rPr>
          <w:sz w:val="24"/>
          <w:szCs w:val="24"/>
        </w:rPr>
      </w:pPr>
      <w:r w:rsidRPr="00331E92">
        <w:rPr>
          <w:noProof/>
          <w:sz w:val="24"/>
          <w:szCs w:val="24"/>
        </w:rPr>
        <w:t xml:space="preserve">U okviru suradnje s </w:t>
      </w:r>
      <w:r w:rsidRPr="008017D9">
        <w:rPr>
          <w:noProof/>
          <w:sz w:val="24"/>
          <w:szCs w:val="24"/>
        </w:rPr>
        <w:t>EIPA</w:t>
      </w:r>
      <w:r w:rsidRPr="00331E92">
        <w:rPr>
          <w:noProof/>
          <w:sz w:val="24"/>
          <w:szCs w:val="24"/>
        </w:rPr>
        <w:t>-om iz Luxemburga realizirana su 3 seminara o</w:t>
      </w:r>
      <w:r>
        <w:rPr>
          <w:noProof/>
          <w:sz w:val="24"/>
          <w:szCs w:val="24"/>
        </w:rPr>
        <w:t xml:space="preserve"> Unutarnjem</w:t>
      </w:r>
      <w:r w:rsidRPr="00331E92">
        <w:rPr>
          <w:noProof/>
          <w:sz w:val="24"/>
          <w:szCs w:val="24"/>
        </w:rPr>
        <w:t xml:space="preserve"> tržištu EU. Ova tema je razmatrana kroz tri povezana seminara p</w:t>
      </w:r>
      <w:r>
        <w:rPr>
          <w:noProof/>
          <w:sz w:val="24"/>
          <w:szCs w:val="24"/>
        </w:rPr>
        <w:t>osvećena slobodama kretanja robe</w:t>
      </w:r>
      <w:r w:rsidRPr="00331E92">
        <w:rPr>
          <w:noProof/>
          <w:sz w:val="24"/>
          <w:szCs w:val="24"/>
        </w:rPr>
        <w:t xml:space="preserve">, usluga i kapitala. Seminarima koji su bili koncipirani kao program prisustvovalo je više od 50 polaznika. DEI igra važnu ulogu u koordinaciji realizacije obuka </w:t>
      </w:r>
      <w:r w:rsidRPr="008017D9">
        <w:rPr>
          <w:noProof/>
          <w:sz w:val="24"/>
          <w:szCs w:val="24"/>
        </w:rPr>
        <w:t>MATRA</w:t>
      </w:r>
      <w:r w:rsidRPr="00331E92">
        <w:rPr>
          <w:noProof/>
          <w:sz w:val="24"/>
          <w:szCs w:val="24"/>
        </w:rPr>
        <w:t xml:space="preserve"> programa za polaznike iz BiH. Na sedam desetodnevnih semin</w:t>
      </w:r>
      <w:r>
        <w:rPr>
          <w:noProof/>
          <w:sz w:val="24"/>
          <w:szCs w:val="24"/>
        </w:rPr>
        <w:t>ara sudjelovala</w:t>
      </w:r>
      <w:r w:rsidRPr="00331E92">
        <w:rPr>
          <w:noProof/>
          <w:sz w:val="24"/>
          <w:szCs w:val="24"/>
        </w:rPr>
        <w:t xml:space="preserve"> su 22 polaznika iz institucija sa svih razina vlasti u BiH.</w:t>
      </w:r>
    </w:p>
    <w:p w:rsidR="008017D9" w:rsidRDefault="00805240" w:rsidP="008017D9">
      <w:pPr>
        <w:ind w:left="-426"/>
        <w:jc w:val="both"/>
        <w:rPr>
          <w:sz w:val="24"/>
          <w:szCs w:val="24"/>
        </w:rPr>
      </w:pPr>
      <w:r w:rsidRPr="00331E92">
        <w:rPr>
          <w:noProof/>
          <w:sz w:val="24"/>
          <w:szCs w:val="24"/>
        </w:rPr>
        <w:t>U koriš</w:t>
      </w:r>
      <w:r>
        <w:rPr>
          <w:noProof/>
          <w:sz w:val="24"/>
          <w:szCs w:val="24"/>
        </w:rPr>
        <w:t>tenju elektroničkog</w:t>
      </w:r>
      <w:r w:rsidRPr="00331E92">
        <w:rPr>
          <w:noProof/>
          <w:sz w:val="24"/>
          <w:szCs w:val="24"/>
        </w:rPr>
        <w:t xml:space="preserve"> metoda učenja, </w:t>
      </w:r>
      <w:r w:rsidRPr="00331E92">
        <w:rPr>
          <w:b/>
          <w:i/>
          <w:noProof/>
          <w:sz w:val="24"/>
          <w:szCs w:val="24"/>
        </w:rPr>
        <w:t>e-learning</w:t>
      </w:r>
      <w:r w:rsidRPr="00331E92">
        <w:rPr>
          <w:noProof/>
          <w:sz w:val="24"/>
          <w:szCs w:val="24"/>
        </w:rPr>
        <w:t xml:space="preserve">, ostvaren je kontinuitet u 2014. Registrirano je 160 institucija koje imaju korisničko ime i šifru, a ostvarena je mogućnost </w:t>
      </w:r>
      <w:r>
        <w:rPr>
          <w:noProof/>
          <w:sz w:val="24"/>
          <w:szCs w:val="24"/>
        </w:rPr>
        <w:t>prijave u sustav</w:t>
      </w:r>
      <w:r w:rsidRPr="00331E92">
        <w:rPr>
          <w:noProof/>
          <w:sz w:val="24"/>
          <w:szCs w:val="24"/>
        </w:rPr>
        <w:t xml:space="preserve"> u svojstvu gosta, što je značajno povećalo broj korisnika i korisnost ovakvog vida učenja. Sadržaji svih aktivnih modula se redovito ažuriraju.</w:t>
      </w:r>
    </w:p>
    <w:p w:rsidR="008017D9" w:rsidRDefault="008017D9" w:rsidP="008017D9">
      <w:pPr>
        <w:ind w:left="-426"/>
        <w:jc w:val="both"/>
        <w:rPr>
          <w:sz w:val="24"/>
          <w:szCs w:val="24"/>
        </w:rPr>
      </w:pPr>
    </w:p>
    <w:p w:rsidR="008017D9" w:rsidRDefault="00805240" w:rsidP="008017D9">
      <w:pPr>
        <w:ind w:left="-426"/>
        <w:jc w:val="both"/>
        <w:rPr>
          <w:sz w:val="22"/>
          <w:szCs w:val="22"/>
        </w:rPr>
      </w:pPr>
      <w:r w:rsidRPr="008017D9">
        <w:rPr>
          <w:sz w:val="22"/>
          <w:szCs w:val="22"/>
        </w:rPr>
        <w:t>PLANIRANI</w:t>
      </w:r>
      <w:r w:rsidR="008017D9">
        <w:rPr>
          <w:sz w:val="22"/>
          <w:szCs w:val="22"/>
        </w:rPr>
        <w:t xml:space="preserve"> </w:t>
      </w:r>
      <w:r w:rsidRPr="008017D9">
        <w:rPr>
          <w:sz w:val="22"/>
          <w:szCs w:val="22"/>
        </w:rPr>
        <w:t xml:space="preserve"> I</w:t>
      </w:r>
      <w:r w:rsidR="008017D9">
        <w:rPr>
          <w:sz w:val="22"/>
          <w:szCs w:val="22"/>
        </w:rPr>
        <w:t xml:space="preserve"> </w:t>
      </w:r>
      <w:r w:rsidRPr="008017D9">
        <w:rPr>
          <w:sz w:val="22"/>
          <w:szCs w:val="22"/>
        </w:rPr>
        <w:t xml:space="preserve"> REALIZIRANI</w:t>
      </w:r>
      <w:r w:rsidR="008017D9">
        <w:rPr>
          <w:sz w:val="22"/>
          <w:szCs w:val="22"/>
        </w:rPr>
        <w:t xml:space="preserve"> </w:t>
      </w:r>
      <w:r w:rsidRPr="008017D9">
        <w:rPr>
          <w:sz w:val="22"/>
          <w:szCs w:val="22"/>
        </w:rPr>
        <w:t xml:space="preserve"> PROGRAMSKI </w:t>
      </w:r>
      <w:r w:rsidR="008017D9">
        <w:rPr>
          <w:sz w:val="22"/>
          <w:szCs w:val="22"/>
        </w:rPr>
        <w:t xml:space="preserve"> </w:t>
      </w:r>
      <w:r w:rsidRPr="008017D9">
        <w:rPr>
          <w:sz w:val="22"/>
          <w:szCs w:val="22"/>
        </w:rPr>
        <w:t>ZADACI</w:t>
      </w:r>
    </w:p>
    <w:p w:rsidR="008017D9" w:rsidRDefault="008017D9" w:rsidP="008017D9">
      <w:pPr>
        <w:ind w:left="-426"/>
        <w:jc w:val="both"/>
        <w:rPr>
          <w:sz w:val="22"/>
          <w:szCs w:val="22"/>
        </w:rPr>
      </w:pPr>
    </w:p>
    <w:p w:rsidR="003018C2" w:rsidRDefault="00805240" w:rsidP="003018C2">
      <w:pPr>
        <w:ind w:left="-426"/>
        <w:jc w:val="both"/>
        <w:rPr>
          <w:sz w:val="22"/>
          <w:szCs w:val="22"/>
        </w:rPr>
      </w:pPr>
      <w:r w:rsidRPr="00331E92">
        <w:rPr>
          <w:sz w:val="24"/>
          <w:szCs w:val="24"/>
        </w:rPr>
        <w:t xml:space="preserve">Osim svih spomenutih realiziranih zadataka u skladu s planom rada Direkcije, realizirani su i ostali u oblasti </w:t>
      </w:r>
      <w:r w:rsidRPr="003018C2">
        <w:rPr>
          <w:sz w:val="24"/>
          <w:szCs w:val="24"/>
        </w:rPr>
        <w:t>financijsko-računovodstvenih poslova</w:t>
      </w:r>
      <w:r w:rsidRPr="00331E92">
        <w:rPr>
          <w:sz w:val="24"/>
          <w:szCs w:val="24"/>
        </w:rPr>
        <w:t xml:space="preserve">: </w:t>
      </w:r>
      <w:r w:rsidR="003018C2">
        <w:rPr>
          <w:sz w:val="24"/>
          <w:szCs w:val="24"/>
        </w:rPr>
        <w:t xml:space="preserve">završni račun za 2013. godinu; </w:t>
      </w:r>
      <w:r w:rsidRPr="00331E92">
        <w:rPr>
          <w:sz w:val="24"/>
          <w:szCs w:val="24"/>
        </w:rPr>
        <w:t>dinamički plan rasho</w:t>
      </w:r>
      <w:r>
        <w:rPr>
          <w:sz w:val="24"/>
          <w:szCs w:val="24"/>
        </w:rPr>
        <w:t>da po usvojenom Zakonu o Proračunu institucija i međunarodnih ob</w:t>
      </w:r>
      <w:r w:rsidRPr="00331E92">
        <w:rPr>
          <w:sz w:val="24"/>
          <w:szCs w:val="24"/>
        </w:rPr>
        <w:t>veza BiH za</w:t>
      </w:r>
      <w:r>
        <w:rPr>
          <w:sz w:val="24"/>
          <w:szCs w:val="24"/>
        </w:rPr>
        <w:t xml:space="preserve"> 2014. godinu; periodični financ</w:t>
      </w:r>
      <w:r w:rsidRPr="00331E92">
        <w:rPr>
          <w:sz w:val="24"/>
          <w:szCs w:val="24"/>
        </w:rPr>
        <w:t>ijski izvještaji za tri kvartala 2014. g</w:t>
      </w:r>
      <w:r>
        <w:rPr>
          <w:sz w:val="24"/>
          <w:szCs w:val="24"/>
        </w:rPr>
        <w:t>odine; Dokument okvirnog proračuna</w:t>
      </w:r>
      <w:r w:rsidRPr="00331E92">
        <w:rPr>
          <w:sz w:val="24"/>
          <w:szCs w:val="24"/>
        </w:rPr>
        <w:t xml:space="preserve"> za razdoblje 2015.-</w:t>
      </w:r>
      <w:r>
        <w:rPr>
          <w:sz w:val="24"/>
          <w:szCs w:val="24"/>
        </w:rPr>
        <w:t>2017. (DOP); Projekcija proračuna</w:t>
      </w:r>
      <w:r w:rsidRPr="00331E92">
        <w:rPr>
          <w:sz w:val="24"/>
          <w:szCs w:val="24"/>
        </w:rPr>
        <w:t xml:space="preserve"> D</w:t>
      </w:r>
      <w:r>
        <w:rPr>
          <w:sz w:val="24"/>
          <w:szCs w:val="24"/>
        </w:rPr>
        <w:t>EI za 2015. godinu; sudjelovanje</w:t>
      </w:r>
      <w:r w:rsidRPr="00331E92">
        <w:rPr>
          <w:sz w:val="24"/>
          <w:szCs w:val="24"/>
        </w:rPr>
        <w:t xml:space="preserve"> u realizaciji devet projekata posebne namjene, od čega je šest IPA bilateralnih projekata  tehničke podrške za učinkovitu provedbu prekogranične suradnje BiH i susjednih zemalja (Hrvatska, Srbija i Crna Gora) te tri  transnacionalna programa suradnje. </w:t>
      </w:r>
    </w:p>
    <w:p w:rsidR="003018C2" w:rsidRDefault="00805240" w:rsidP="003018C2">
      <w:pPr>
        <w:ind w:left="-426"/>
        <w:jc w:val="both"/>
        <w:rPr>
          <w:sz w:val="22"/>
          <w:szCs w:val="22"/>
        </w:rPr>
      </w:pPr>
      <w:r w:rsidRPr="00331E92">
        <w:rPr>
          <w:sz w:val="24"/>
          <w:szCs w:val="24"/>
        </w:rPr>
        <w:t xml:space="preserve">Realizirane su aktivnosti u oblasti </w:t>
      </w:r>
      <w:r w:rsidRPr="003018C2">
        <w:rPr>
          <w:sz w:val="24"/>
          <w:szCs w:val="24"/>
        </w:rPr>
        <w:t>pravnih poslova, upravljanja ljudskim potencijalima i radnopravnim pitanjima:</w:t>
      </w:r>
      <w:r w:rsidRPr="00331E92">
        <w:rPr>
          <w:sz w:val="24"/>
          <w:szCs w:val="24"/>
        </w:rPr>
        <w:t xml:space="preserve"> interni pravilnici i procedure; aktivnosti na realizaciji usvojene dinamike zapošljavanja državnih službeni</w:t>
      </w:r>
      <w:r>
        <w:rPr>
          <w:sz w:val="24"/>
          <w:szCs w:val="24"/>
        </w:rPr>
        <w:t>ka i zaposlenika (javni tečajevi</w:t>
      </w:r>
      <w:r w:rsidRPr="00331E92">
        <w:rPr>
          <w:sz w:val="24"/>
          <w:szCs w:val="24"/>
        </w:rPr>
        <w:t xml:space="preserve">, interni oglasi, interni premještaji); realizacija Plana obuka i stručnog usavršavanja; ocjenjivanje rada svih državnih službenika u skladu sa zakonskom regulativom; izrada svih pravnih akata u vezi s radnopravnim statusom zaposlenih i sl. </w:t>
      </w:r>
    </w:p>
    <w:p w:rsidR="003018C2" w:rsidRDefault="00805240" w:rsidP="003018C2">
      <w:pPr>
        <w:ind w:left="-426"/>
        <w:jc w:val="both"/>
        <w:rPr>
          <w:sz w:val="24"/>
          <w:szCs w:val="24"/>
        </w:rPr>
      </w:pPr>
      <w:r w:rsidRPr="00331E92">
        <w:rPr>
          <w:sz w:val="24"/>
          <w:szCs w:val="24"/>
        </w:rPr>
        <w:t xml:space="preserve">U oblasti </w:t>
      </w:r>
      <w:r w:rsidRPr="003018C2">
        <w:rPr>
          <w:sz w:val="24"/>
          <w:szCs w:val="24"/>
        </w:rPr>
        <w:t>informatičko-dokumentacijskih</w:t>
      </w:r>
      <w:r w:rsidRPr="00331E92">
        <w:rPr>
          <w:sz w:val="24"/>
          <w:szCs w:val="24"/>
        </w:rPr>
        <w:t xml:space="preserve"> poslova nastavljen je </w:t>
      </w:r>
      <w:r>
        <w:rPr>
          <w:sz w:val="24"/>
          <w:szCs w:val="24"/>
        </w:rPr>
        <w:t>rad na sustavu</w:t>
      </w:r>
      <w:r w:rsidRPr="00331E92">
        <w:rPr>
          <w:sz w:val="24"/>
          <w:szCs w:val="24"/>
        </w:rPr>
        <w:t xml:space="preserve"> i su</w:t>
      </w:r>
      <w:r>
        <w:rPr>
          <w:sz w:val="24"/>
          <w:szCs w:val="24"/>
        </w:rPr>
        <w:t>radnja s</w:t>
      </w:r>
      <w:r w:rsidRPr="00331E92">
        <w:rPr>
          <w:sz w:val="24"/>
          <w:szCs w:val="24"/>
        </w:rPr>
        <w:t xml:space="preserve"> osobljem “e-vlade” VM BiH. Izrađeno je korisničko sučelje za inicijalnu podjelu </w:t>
      </w:r>
      <w:r w:rsidRPr="00331E92">
        <w:rPr>
          <w:i/>
          <w:sz w:val="24"/>
          <w:szCs w:val="24"/>
        </w:rPr>
        <w:t>acquis</w:t>
      </w:r>
      <w:r w:rsidRPr="00331E92">
        <w:rPr>
          <w:sz w:val="24"/>
          <w:szCs w:val="24"/>
        </w:rPr>
        <w:t>a na razini DEI; dorađena aplikacija „Personalna evidencija“ prema zahtjevima korisnika aplikacije; razvijene aplikacije</w:t>
      </w:r>
      <w:r>
        <w:rPr>
          <w:sz w:val="24"/>
          <w:szCs w:val="24"/>
        </w:rPr>
        <w:t xml:space="preserve"> na SharePoint</w:t>
      </w:r>
      <w:r w:rsidRPr="00331E92">
        <w:rPr>
          <w:sz w:val="24"/>
          <w:szCs w:val="24"/>
        </w:rPr>
        <w:t>u za korišten</w:t>
      </w:r>
      <w:r>
        <w:rPr>
          <w:sz w:val="24"/>
          <w:szCs w:val="24"/>
        </w:rPr>
        <w:t>je kalendara za rezervaciju dvorane</w:t>
      </w:r>
      <w:r w:rsidRPr="00331E92">
        <w:rPr>
          <w:sz w:val="24"/>
          <w:szCs w:val="24"/>
        </w:rPr>
        <w:t xml:space="preserve"> 2/19, arhivu dokumentacije vezane za proces integracija, kreiranje dokumenta Prilog institucija, aplikacije za pododbore. Kontinuirano </w:t>
      </w:r>
      <w:r>
        <w:rPr>
          <w:sz w:val="24"/>
          <w:szCs w:val="24"/>
        </w:rPr>
        <w:t>su obavljani dokumentacijsko</w:t>
      </w:r>
      <w:r w:rsidRPr="00331E92">
        <w:rPr>
          <w:sz w:val="24"/>
          <w:szCs w:val="24"/>
        </w:rPr>
        <w:t>-bibliotečki poslovi.</w:t>
      </w:r>
    </w:p>
    <w:p w:rsidR="003018C2" w:rsidRDefault="003018C2" w:rsidP="003018C2">
      <w:pPr>
        <w:ind w:left="-426"/>
        <w:jc w:val="both"/>
        <w:rPr>
          <w:sz w:val="24"/>
          <w:szCs w:val="24"/>
        </w:rPr>
      </w:pPr>
    </w:p>
    <w:p w:rsidR="003018C2" w:rsidRDefault="00805240" w:rsidP="003018C2">
      <w:pPr>
        <w:ind w:left="-426"/>
        <w:jc w:val="both"/>
        <w:rPr>
          <w:sz w:val="22"/>
          <w:szCs w:val="22"/>
        </w:rPr>
      </w:pPr>
      <w:r w:rsidRPr="003018C2">
        <w:rPr>
          <w:sz w:val="22"/>
          <w:szCs w:val="22"/>
        </w:rPr>
        <w:t xml:space="preserve">PRORAČUNSKA </w:t>
      </w:r>
      <w:r w:rsidR="003018C2">
        <w:rPr>
          <w:sz w:val="22"/>
          <w:szCs w:val="22"/>
        </w:rPr>
        <w:t xml:space="preserve"> </w:t>
      </w:r>
      <w:r w:rsidRPr="003018C2">
        <w:rPr>
          <w:sz w:val="22"/>
          <w:szCs w:val="22"/>
        </w:rPr>
        <w:t>SREDSTVA</w:t>
      </w:r>
    </w:p>
    <w:p w:rsidR="003018C2" w:rsidRDefault="003018C2" w:rsidP="003018C2">
      <w:pPr>
        <w:ind w:left="-426"/>
        <w:jc w:val="both"/>
        <w:rPr>
          <w:sz w:val="22"/>
          <w:szCs w:val="22"/>
        </w:rPr>
      </w:pPr>
    </w:p>
    <w:p w:rsidR="003018C2" w:rsidRDefault="00805240" w:rsidP="003018C2">
      <w:pPr>
        <w:ind w:left="-426"/>
        <w:jc w:val="both"/>
        <w:rPr>
          <w:sz w:val="22"/>
          <w:szCs w:val="22"/>
        </w:rPr>
      </w:pPr>
      <w:r w:rsidRPr="00331E92">
        <w:rPr>
          <w:sz w:val="24"/>
          <w:szCs w:val="24"/>
        </w:rPr>
        <w:t>Za realiz</w:t>
      </w:r>
      <w:r>
        <w:rPr>
          <w:sz w:val="24"/>
          <w:szCs w:val="24"/>
        </w:rPr>
        <w:t>aciju Plana rada Direkcije za eu</w:t>
      </w:r>
      <w:r w:rsidRPr="00331E92">
        <w:rPr>
          <w:sz w:val="24"/>
          <w:szCs w:val="24"/>
        </w:rPr>
        <w:t xml:space="preserve">ropske integracije za 2014. godinu odobrena sredstva su iznosila </w:t>
      </w:r>
      <w:smartTag w:uri="urn:schemas-microsoft-com:office:smarttags" w:element="metricconverter">
        <w:smartTagPr>
          <w:attr w:name="ProductID" w:val="3.700.000 KM"/>
        </w:smartTagPr>
        <w:r w:rsidRPr="00331E92">
          <w:rPr>
            <w:sz w:val="24"/>
            <w:szCs w:val="24"/>
          </w:rPr>
          <w:t>3.700.000 KM</w:t>
        </w:r>
      </w:smartTag>
      <w:r w:rsidR="003018C2">
        <w:rPr>
          <w:sz w:val="24"/>
          <w:szCs w:val="24"/>
        </w:rPr>
        <w:t xml:space="preserve"> </w:t>
      </w:r>
      <w:r w:rsidRPr="00331E92">
        <w:rPr>
          <w:sz w:val="24"/>
          <w:szCs w:val="24"/>
        </w:rPr>
        <w:t xml:space="preserve">i ona su za </w:t>
      </w:r>
      <w:smartTag w:uri="urn:schemas-microsoft-com:office:smarttags" w:element="metricconverter">
        <w:smartTagPr>
          <w:attr w:name="ProductID" w:val="187.000 KM"/>
        </w:smartTagPr>
        <w:r w:rsidRPr="00331E92">
          <w:rPr>
            <w:sz w:val="24"/>
            <w:szCs w:val="24"/>
          </w:rPr>
          <w:t>187.000 KM</w:t>
        </w:r>
      </w:smartTag>
      <w:r w:rsidRPr="00331E92">
        <w:rPr>
          <w:sz w:val="24"/>
          <w:szCs w:val="24"/>
        </w:rPr>
        <w:t xml:space="preserve"> manja u odnosu na odobrena sredstva za 2013. godinu. Po izvršenom rebalan</w:t>
      </w:r>
      <w:r>
        <w:rPr>
          <w:sz w:val="24"/>
          <w:szCs w:val="24"/>
        </w:rPr>
        <w:t>su proračuna</w:t>
      </w:r>
      <w:r w:rsidRPr="00331E92">
        <w:rPr>
          <w:sz w:val="24"/>
          <w:szCs w:val="24"/>
        </w:rPr>
        <w:t xml:space="preserve"> in</w:t>
      </w:r>
      <w:r>
        <w:rPr>
          <w:sz w:val="24"/>
          <w:szCs w:val="24"/>
        </w:rPr>
        <w:t>stitucija BiH i međunarodnih ob</w:t>
      </w:r>
      <w:r w:rsidRPr="00331E92">
        <w:rPr>
          <w:sz w:val="24"/>
          <w:szCs w:val="24"/>
        </w:rPr>
        <w:t xml:space="preserve">veza za 2014. godinu, odobrena sredstva su za 10%, odnosno za </w:t>
      </w:r>
      <w:smartTag w:uri="urn:schemas-microsoft-com:office:smarttags" w:element="metricconverter">
        <w:smartTagPr>
          <w:attr w:name="ProductID" w:val="37.000 KM"/>
        </w:smartTagPr>
        <w:r w:rsidRPr="00331E92">
          <w:rPr>
            <w:sz w:val="24"/>
            <w:szCs w:val="24"/>
          </w:rPr>
          <w:t>37.000 KM</w:t>
        </w:r>
      </w:smartTag>
      <w:r w:rsidRPr="00331E92">
        <w:rPr>
          <w:sz w:val="24"/>
          <w:szCs w:val="24"/>
        </w:rPr>
        <w:t xml:space="preserve">, dodatno umanjena. Nakon rebalansa, za tekuće izdatke raspoređeno je </w:t>
      </w:r>
      <w:smartTag w:uri="urn:schemas-microsoft-com:office:smarttags" w:element="metricconverter">
        <w:smartTagPr>
          <w:attr w:name="ProductID" w:val="3.652.000 KM"/>
        </w:smartTagPr>
        <w:r w:rsidRPr="00331E92">
          <w:rPr>
            <w:sz w:val="24"/>
            <w:szCs w:val="24"/>
          </w:rPr>
          <w:t>3.652.000 KM</w:t>
        </w:r>
      </w:smartTag>
      <w:r w:rsidRPr="00331E92">
        <w:rPr>
          <w:sz w:val="24"/>
          <w:szCs w:val="24"/>
        </w:rPr>
        <w:t xml:space="preserve">, a za kapitalne izdatke </w:t>
      </w:r>
      <w:smartTag w:uri="urn:schemas-microsoft-com:office:smarttags" w:element="metricconverter">
        <w:smartTagPr>
          <w:attr w:name="ProductID" w:val="11.000 KM"/>
        </w:smartTagPr>
        <w:r w:rsidRPr="00331E92">
          <w:rPr>
            <w:sz w:val="24"/>
            <w:szCs w:val="24"/>
          </w:rPr>
          <w:t>11.000 KM</w:t>
        </w:r>
      </w:smartTag>
      <w:r w:rsidR="003018C2">
        <w:rPr>
          <w:sz w:val="24"/>
          <w:szCs w:val="24"/>
        </w:rPr>
        <w:t xml:space="preserve">. </w:t>
      </w:r>
      <w:r w:rsidRPr="00331E92">
        <w:rPr>
          <w:sz w:val="24"/>
          <w:szCs w:val="24"/>
        </w:rPr>
        <w:t>Realizacija ovih sredstava sa 31.</w:t>
      </w:r>
      <w:r>
        <w:rPr>
          <w:sz w:val="24"/>
          <w:szCs w:val="24"/>
        </w:rPr>
        <w:t xml:space="preserve"> </w:t>
      </w:r>
      <w:r w:rsidRPr="00331E92">
        <w:rPr>
          <w:sz w:val="24"/>
          <w:szCs w:val="24"/>
        </w:rPr>
        <w:t>12.</w:t>
      </w:r>
      <w:r>
        <w:rPr>
          <w:sz w:val="24"/>
          <w:szCs w:val="24"/>
        </w:rPr>
        <w:t xml:space="preserve"> </w:t>
      </w:r>
      <w:r w:rsidRPr="00331E92">
        <w:rPr>
          <w:sz w:val="24"/>
          <w:szCs w:val="24"/>
        </w:rPr>
        <w:t xml:space="preserve">2014. godine iznosi </w:t>
      </w:r>
      <w:smartTag w:uri="urn:schemas-microsoft-com:office:smarttags" w:element="metricconverter">
        <w:smartTagPr>
          <w:attr w:name="ProductID" w:val="3.335.867 KM"/>
        </w:smartTagPr>
        <w:r w:rsidRPr="00331E92">
          <w:rPr>
            <w:sz w:val="24"/>
            <w:szCs w:val="24"/>
          </w:rPr>
          <w:t>3.335.867 KM</w:t>
        </w:r>
      </w:smartTag>
      <w:r w:rsidRPr="00331E92">
        <w:rPr>
          <w:sz w:val="24"/>
          <w:szCs w:val="24"/>
        </w:rPr>
        <w:t xml:space="preserve"> (91%). </w:t>
      </w:r>
    </w:p>
    <w:p w:rsidR="003018C2" w:rsidRDefault="00805240" w:rsidP="003018C2">
      <w:pPr>
        <w:ind w:left="-426"/>
        <w:jc w:val="both"/>
        <w:rPr>
          <w:sz w:val="22"/>
          <w:szCs w:val="22"/>
        </w:rPr>
      </w:pPr>
      <w:r w:rsidRPr="00331E92">
        <w:rPr>
          <w:sz w:val="24"/>
          <w:szCs w:val="24"/>
        </w:rPr>
        <w:t>Sredstva dodijeljena za projekte p</w:t>
      </w:r>
      <w:r w:rsidR="0065056E">
        <w:rPr>
          <w:sz w:val="24"/>
          <w:szCs w:val="24"/>
        </w:rPr>
        <w:t xml:space="preserve">osebnih namjena u 2014. godini </w:t>
      </w:r>
      <w:r w:rsidRPr="00331E92">
        <w:rPr>
          <w:sz w:val="24"/>
          <w:szCs w:val="24"/>
        </w:rPr>
        <w:t xml:space="preserve">iznose </w:t>
      </w:r>
      <w:smartTag w:uri="urn:schemas-microsoft-com:office:smarttags" w:element="metricconverter">
        <w:smartTagPr>
          <w:attr w:name="ProductID" w:val="830.092 KM"/>
        </w:smartTagPr>
        <w:r w:rsidRPr="00331E92">
          <w:rPr>
            <w:sz w:val="24"/>
            <w:szCs w:val="24"/>
          </w:rPr>
          <w:t>830.092 KM</w:t>
        </w:r>
      </w:smartTag>
      <w:r>
        <w:rPr>
          <w:sz w:val="24"/>
          <w:szCs w:val="24"/>
        </w:rPr>
        <w:t>. Iz ovih sredstava financ</w:t>
      </w:r>
      <w:r w:rsidRPr="00331E92">
        <w:rPr>
          <w:sz w:val="24"/>
          <w:szCs w:val="24"/>
        </w:rPr>
        <w:t>ira se ukupno devet IPA projekata prekogranične, odnosno transnacionalne su</w:t>
      </w:r>
      <w:r>
        <w:rPr>
          <w:sz w:val="24"/>
          <w:szCs w:val="24"/>
        </w:rPr>
        <w:t>radnje. S</w:t>
      </w:r>
      <w:r w:rsidRPr="00331E92">
        <w:rPr>
          <w:sz w:val="24"/>
          <w:szCs w:val="24"/>
        </w:rPr>
        <w:t xml:space="preserve"> 31.12.2014. godine realizirano</w:t>
      </w:r>
      <w:r w:rsidR="003018C2">
        <w:rPr>
          <w:sz w:val="24"/>
          <w:szCs w:val="24"/>
        </w:rPr>
        <w:t xml:space="preserve"> je 565.904</w:t>
      </w:r>
      <w:r w:rsidRPr="00331E92">
        <w:rPr>
          <w:sz w:val="24"/>
          <w:szCs w:val="24"/>
        </w:rPr>
        <w:t xml:space="preserve"> KM ili 68% raspoloživih sredstava.</w:t>
      </w:r>
    </w:p>
    <w:p w:rsidR="003018C2" w:rsidRPr="0065056E" w:rsidRDefault="00805240" w:rsidP="0065056E">
      <w:pPr>
        <w:ind w:left="-426"/>
        <w:jc w:val="both"/>
        <w:rPr>
          <w:sz w:val="22"/>
          <w:szCs w:val="22"/>
        </w:rPr>
      </w:pPr>
      <w:r>
        <w:rPr>
          <w:sz w:val="24"/>
          <w:szCs w:val="24"/>
        </w:rPr>
        <w:t>Ukupna financ</w:t>
      </w:r>
      <w:r w:rsidRPr="00331E92">
        <w:rPr>
          <w:sz w:val="24"/>
          <w:szCs w:val="24"/>
        </w:rPr>
        <w:t>ijska sredstva, za redovne aktivnosti i za aktivnosti projekata za 2014. godinu izno</w:t>
      </w:r>
      <w:r w:rsidR="003018C2">
        <w:rPr>
          <w:sz w:val="24"/>
          <w:szCs w:val="24"/>
        </w:rPr>
        <w:t>se</w:t>
      </w:r>
      <w:r w:rsidRPr="00331E92">
        <w:rPr>
          <w:sz w:val="24"/>
          <w:szCs w:val="24"/>
        </w:rPr>
        <w:t xml:space="preserve"> </w:t>
      </w:r>
      <w:smartTag w:uri="urn:schemas-microsoft-com:office:smarttags" w:element="metricconverter">
        <w:smartTagPr>
          <w:attr w:name="ProductID" w:val="4.493.092 KM"/>
        </w:smartTagPr>
        <w:r w:rsidRPr="00331E92">
          <w:rPr>
            <w:sz w:val="24"/>
            <w:szCs w:val="24"/>
          </w:rPr>
          <w:t>4.493.092 KM</w:t>
        </w:r>
      </w:smartTag>
      <w:r>
        <w:rPr>
          <w:sz w:val="24"/>
          <w:szCs w:val="24"/>
        </w:rPr>
        <w:t>. S</w:t>
      </w:r>
      <w:r w:rsidRPr="00331E92">
        <w:rPr>
          <w:sz w:val="24"/>
          <w:szCs w:val="24"/>
        </w:rPr>
        <w:t xml:space="preserve"> 31.12.2014. godine realizirano je </w:t>
      </w:r>
      <w:smartTag w:uri="urn:schemas-microsoft-com:office:smarttags" w:element="metricconverter">
        <w:smartTagPr>
          <w:attr w:name="ProductID" w:val="3.901.771 KM"/>
        </w:smartTagPr>
        <w:r w:rsidRPr="00331E92">
          <w:rPr>
            <w:sz w:val="24"/>
            <w:szCs w:val="24"/>
          </w:rPr>
          <w:t>3.901.771 KM</w:t>
        </w:r>
      </w:smartTag>
      <w:r w:rsidR="0065056E">
        <w:rPr>
          <w:sz w:val="24"/>
          <w:szCs w:val="24"/>
        </w:rPr>
        <w:t>, odnosno 87</w:t>
      </w:r>
      <w:r w:rsidRPr="00331E92">
        <w:rPr>
          <w:sz w:val="24"/>
          <w:szCs w:val="24"/>
        </w:rPr>
        <w:t>% ovih sredstava.</w:t>
      </w:r>
    </w:p>
    <w:p w:rsidR="003018C2" w:rsidRDefault="00717899" w:rsidP="004D684F">
      <w:pPr>
        <w:pStyle w:val="Davorka2"/>
      </w:pPr>
      <w:bookmarkStart w:id="153" w:name="_Toc381863181"/>
      <w:bookmarkStart w:id="154" w:name="_Toc412718752"/>
      <w:r w:rsidRPr="0078561C">
        <w:t>DIREKCIJA ZA EKONOMSKO PLANIRANJE</w:t>
      </w:r>
      <w:bookmarkEnd w:id="153"/>
      <w:bookmarkEnd w:id="154"/>
    </w:p>
    <w:p w:rsidR="003018C2" w:rsidRPr="003018C2" w:rsidRDefault="003018C2" w:rsidP="003018C2">
      <w:pPr>
        <w:rPr>
          <w:sz w:val="24"/>
          <w:szCs w:val="24"/>
        </w:rPr>
      </w:pPr>
    </w:p>
    <w:p w:rsidR="00F71895" w:rsidRDefault="00717899" w:rsidP="003018C2">
      <w:pPr>
        <w:ind w:left="-426"/>
        <w:jc w:val="both"/>
        <w:rPr>
          <w:sz w:val="22"/>
          <w:szCs w:val="22"/>
        </w:rPr>
      </w:pPr>
      <w:r w:rsidRPr="0078561C">
        <w:rPr>
          <w:sz w:val="22"/>
          <w:szCs w:val="22"/>
        </w:rPr>
        <w:t>NAJVAŽNIJE AKTIVNOSTI I STANJE U OBLASTI</w:t>
      </w:r>
    </w:p>
    <w:p w:rsidR="003018C2" w:rsidRPr="003018C2" w:rsidRDefault="003018C2" w:rsidP="003018C2">
      <w:pPr>
        <w:ind w:left="-426"/>
        <w:jc w:val="both"/>
        <w:rPr>
          <w:sz w:val="22"/>
          <w:szCs w:val="22"/>
        </w:rPr>
      </w:pPr>
    </w:p>
    <w:p w:rsidR="00F71895" w:rsidRPr="00F71895" w:rsidRDefault="00F71895" w:rsidP="002831BA">
      <w:pPr>
        <w:ind w:left="-426"/>
        <w:jc w:val="both"/>
        <w:rPr>
          <w:sz w:val="24"/>
          <w:szCs w:val="24"/>
          <w:lang w:eastAsia="hr-HR"/>
        </w:rPr>
      </w:pPr>
      <w:r w:rsidRPr="00F71895">
        <w:rPr>
          <w:b/>
          <w:sz w:val="24"/>
          <w:szCs w:val="24"/>
        </w:rPr>
        <w:t>Direkcija za ekonomsko planiranje</w:t>
      </w:r>
      <w:r w:rsidRPr="00F71895">
        <w:rPr>
          <w:sz w:val="24"/>
          <w:szCs w:val="24"/>
        </w:rPr>
        <w:t xml:space="preserve"> (u daljnjem tekstu: DEP) je stalno tijelo Vijeća ministara Bosn</w:t>
      </w:r>
      <w:r w:rsidR="003018C2">
        <w:rPr>
          <w:sz w:val="24"/>
          <w:szCs w:val="24"/>
        </w:rPr>
        <w:t>e i Hercegovine. U razdoblju 1.1. -31.12.</w:t>
      </w:r>
      <w:r w:rsidRPr="00F71895">
        <w:rPr>
          <w:sz w:val="24"/>
          <w:szCs w:val="24"/>
        </w:rPr>
        <w:t xml:space="preserve">2014. godine DEP je obavljao poslove i zadatke koji su definirani Zakonom o izmjeni i dopuni Zakona o Vijeću ministara </w:t>
      </w:r>
      <w:r w:rsidR="002831BA">
        <w:rPr>
          <w:sz w:val="24"/>
          <w:szCs w:val="24"/>
        </w:rPr>
        <w:t>BiH</w:t>
      </w:r>
      <w:r w:rsidR="00161D23">
        <w:rPr>
          <w:sz w:val="24"/>
          <w:szCs w:val="24"/>
        </w:rPr>
        <w:t xml:space="preserve"> („Sl.</w:t>
      </w:r>
      <w:r w:rsidR="00C319BC">
        <w:rPr>
          <w:sz w:val="24"/>
          <w:szCs w:val="24"/>
        </w:rPr>
        <w:t xml:space="preserve"> glasnik BIH“, br.</w:t>
      </w:r>
      <w:r w:rsidRPr="00F71895">
        <w:rPr>
          <w:sz w:val="24"/>
          <w:szCs w:val="24"/>
        </w:rPr>
        <w:t xml:space="preserve"> 81/06) i Pravilnikom o unut</w:t>
      </w:r>
      <w:r w:rsidR="002831BA">
        <w:rPr>
          <w:sz w:val="24"/>
          <w:szCs w:val="24"/>
        </w:rPr>
        <w:t>arnjoj organizaciji DEP-a BiH</w:t>
      </w:r>
      <w:r w:rsidR="003018C2">
        <w:rPr>
          <w:sz w:val="24"/>
          <w:szCs w:val="24"/>
        </w:rPr>
        <w:t>, broj 01-2-125-1/06 od 12.12.</w:t>
      </w:r>
      <w:r w:rsidR="002831BA">
        <w:rPr>
          <w:sz w:val="24"/>
          <w:szCs w:val="24"/>
        </w:rPr>
        <w:t>2006. g.</w:t>
      </w:r>
      <w:r w:rsidRPr="00F71895">
        <w:rPr>
          <w:sz w:val="24"/>
          <w:szCs w:val="24"/>
          <w:lang w:eastAsia="hr-HR"/>
        </w:rPr>
        <w:t xml:space="preserve"> </w:t>
      </w:r>
    </w:p>
    <w:p w:rsidR="00F71895" w:rsidRPr="00F71895" w:rsidRDefault="00F71895" w:rsidP="00F71895">
      <w:pPr>
        <w:ind w:left="-426"/>
        <w:jc w:val="both"/>
        <w:rPr>
          <w:sz w:val="24"/>
          <w:szCs w:val="24"/>
        </w:rPr>
      </w:pPr>
      <w:r w:rsidRPr="00F71895">
        <w:rPr>
          <w:sz w:val="24"/>
          <w:szCs w:val="24"/>
        </w:rPr>
        <w:t>Nadležnosti Direkcije za ekonomsko planiranje su:</w:t>
      </w:r>
    </w:p>
    <w:p w:rsidR="00F71895" w:rsidRPr="00F71895" w:rsidRDefault="00F71895" w:rsidP="00D67E26">
      <w:pPr>
        <w:numPr>
          <w:ilvl w:val="0"/>
          <w:numId w:val="4"/>
        </w:numPr>
        <w:overflowPunct/>
        <w:autoSpaceDE/>
        <w:autoSpaceDN/>
        <w:adjustRightInd/>
        <w:jc w:val="both"/>
        <w:textAlignment w:val="auto"/>
        <w:rPr>
          <w:sz w:val="24"/>
          <w:szCs w:val="24"/>
        </w:rPr>
      </w:pPr>
      <w:r w:rsidRPr="00F71895">
        <w:rPr>
          <w:sz w:val="24"/>
          <w:szCs w:val="24"/>
        </w:rPr>
        <w:t>koordiniranje izrade socio-ekonomskih studija, posebno onih koje su potrebne radi ubrzanja proce</w:t>
      </w:r>
      <w:r w:rsidR="00A74541">
        <w:rPr>
          <w:sz w:val="24"/>
          <w:szCs w:val="24"/>
        </w:rPr>
        <w:t>sa integracije BiH</w:t>
      </w:r>
      <w:r w:rsidRPr="00F71895">
        <w:rPr>
          <w:sz w:val="24"/>
          <w:szCs w:val="24"/>
        </w:rPr>
        <w:t xml:space="preserve"> (u daljnjem tekstu: BiH) u Europsku uniju;</w:t>
      </w:r>
    </w:p>
    <w:p w:rsidR="00F71895" w:rsidRPr="00F71895" w:rsidRDefault="00F71895" w:rsidP="00D67E26">
      <w:pPr>
        <w:numPr>
          <w:ilvl w:val="0"/>
          <w:numId w:val="4"/>
        </w:numPr>
        <w:overflowPunct/>
        <w:autoSpaceDE/>
        <w:autoSpaceDN/>
        <w:adjustRightInd/>
        <w:jc w:val="both"/>
        <w:textAlignment w:val="auto"/>
        <w:rPr>
          <w:sz w:val="24"/>
          <w:szCs w:val="24"/>
        </w:rPr>
      </w:pPr>
      <w:r w:rsidRPr="00F71895">
        <w:rPr>
          <w:sz w:val="24"/>
          <w:szCs w:val="24"/>
        </w:rPr>
        <w:t>koordiniranje monitoringa implementacije razvojne strategije BiH i ostalih razvojnih dokumenata BiH;</w:t>
      </w:r>
    </w:p>
    <w:p w:rsidR="00F71895" w:rsidRPr="00F71895" w:rsidRDefault="00F71895" w:rsidP="00D67E26">
      <w:pPr>
        <w:numPr>
          <w:ilvl w:val="0"/>
          <w:numId w:val="4"/>
        </w:numPr>
        <w:overflowPunct/>
        <w:autoSpaceDE/>
        <w:autoSpaceDN/>
        <w:adjustRightInd/>
        <w:jc w:val="both"/>
        <w:textAlignment w:val="auto"/>
        <w:rPr>
          <w:sz w:val="24"/>
          <w:szCs w:val="24"/>
        </w:rPr>
      </w:pPr>
      <w:r w:rsidRPr="00F71895">
        <w:rPr>
          <w:sz w:val="24"/>
          <w:szCs w:val="24"/>
        </w:rPr>
        <w:t>koordiniranje izrade godišnjih, srednjoročnih i dugoročnih makroekonomskih analiza i projekcija na razini BiH;</w:t>
      </w:r>
    </w:p>
    <w:p w:rsidR="00F71895" w:rsidRPr="00F71895" w:rsidRDefault="00F71895" w:rsidP="00D67E26">
      <w:pPr>
        <w:numPr>
          <w:ilvl w:val="0"/>
          <w:numId w:val="4"/>
        </w:numPr>
        <w:overflowPunct/>
        <w:autoSpaceDE/>
        <w:autoSpaceDN/>
        <w:adjustRightInd/>
        <w:jc w:val="both"/>
        <w:textAlignment w:val="auto"/>
        <w:rPr>
          <w:sz w:val="24"/>
          <w:szCs w:val="24"/>
        </w:rPr>
      </w:pPr>
      <w:r w:rsidRPr="00F71895">
        <w:rPr>
          <w:sz w:val="24"/>
          <w:szCs w:val="24"/>
        </w:rPr>
        <w:t xml:space="preserve">praćenje realizacije indikatora naznačenih u razvojnoj strategiji BiH i ostalim razvojnim dokumentima BiH; </w:t>
      </w:r>
    </w:p>
    <w:p w:rsidR="00F71895" w:rsidRPr="00F71895" w:rsidRDefault="00F71895" w:rsidP="00D67E26">
      <w:pPr>
        <w:numPr>
          <w:ilvl w:val="0"/>
          <w:numId w:val="4"/>
        </w:numPr>
        <w:overflowPunct/>
        <w:autoSpaceDE/>
        <w:autoSpaceDN/>
        <w:adjustRightInd/>
        <w:jc w:val="both"/>
        <w:textAlignment w:val="auto"/>
        <w:rPr>
          <w:sz w:val="24"/>
          <w:szCs w:val="24"/>
        </w:rPr>
      </w:pPr>
      <w:r w:rsidRPr="00F71895">
        <w:rPr>
          <w:sz w:val="24"/>
          <w:szCs w:val="24"/>
        </w:rPr>
        <w:t>analiziranje kratkoročnih, srednjoročnih i dugoročnih ekonomskih trendova u BiH, izvještavanje Vijeća ministara BiH i entitetskih vlada o njima;</w:t>
      </w:r>
    </w:p>
    <w:p w:rsidR="00F71895" w:rsidRPr="00F71895" w:rsidRDefault="00F71895" w:rsidP="00D67E26">
      <w:pPr>
        <w:numPr>
          <w:ilvl w:val="0"/>
          <w:numId w:val="4"/>
        </w:numPr>
        <w:overflowPunct/>
        <w:autoSpaceDE/>
        <w:autoSpaceDN/>
        <w:adjustRightInd/>
        <w:jc w:val="both"/>
        <w:textAlignment w:val="auto"/>
        <w:rPr>
          <w:sz w:val="24"/>
          <w:szCs w:val="24"/>
        </w:rPr>
      </w:pPr>
      <w:r w:rsidRPr="00F71895">
        <w:rPr>
          <w:sz w:val="24"/>
          <w:szCs w:val="24"/>
        </w:rPr>
        <w:t>analiziranje siromaštva u BiH, te predlaganje mjera za njegovo smanjenje;</w:t>
      </w:r>
    </w:p>
    <w:p w:rsidR="00F71895" w:rsidRPr="00F71895" w:rsidRDefault="00F71895" w:rsidP="00D67E26">
      <w:pPr>
        <w:numPr>
          <w:ilvl w:val="0"/>
          <w:numId w:val="4"/>
        </w:numPr>
        <w:overflowPunct/>
        <w:autoSpaceDE/>
        <w:autoSpaceDN/>
        <w:adjustRightInd/>
        <w:jc w:val="both"/>
        <w:textAlignment w:val="auto"/>
        <w:rPr>
          <w:sz w:val="24"/>
          <w:szCs w:val="24"/>
        </w:rPr>
      </w:pPr>
      <w:r w:rsidRPr="00F71895">
        <w:rPr>
          <w:sz w:val="24"/>
          <w:szCs w:val="24"/>
        </w:rPr>
        <w:t>pripremanje godišnjeg ekonomskog izvješća za BiH;</w:t>
      </w:r>
    </w:p>
    <w:p w:rsidR="00F71895" w:rsidRPr="00F71895" w:rsidRDefault="00F71895" w:rsidP="00D67E26">
      <w:pPr>
        <w:numPr>
          <w:ilvl w:val="0"/>
          <w:numId w:val="4"/>
        </w:numPr>
        <w:overflowPunct/>
        <w:autoSpaceDE/>
        <w:autoSpaceDN/>
        <w:adjustRightInd/>
        <w:jc w:val="both"/>
        <w:textAlignment w:val="auto"/>
        <w:rPr>
          <w:sz w:val="24"/>
          <w:szCs w:val="24"/>
        </w:rPr>
      </w:pPr>
      <w:r w:rsidRPr="00F71895">
        <w:rPr>
          <w:sz w:val="24"/>
          <w:szCs w:val="24"/>
        </w:rPr>
        <w:t>sudjelovanje u koordiniranju tehničke pomoći za BiH;</w:t>
      </w:r>
    </w:p>
    <w:p w:rsidR="00F71895" w:rsidRPr="00F71895" w:rsidRDefault="00F71895" w:rsidP="00D67E26">
      <w:pPr>
        <w:numPr>
          <w:ilvl w:val="0"/>
          <w:numId w:val="4"/>
        </w:numPr>
        <w:overflowPunct/>
        <w:autoSpaceDE/>
        <w:autoSpaceDN/>
        <w:adjustRightInd/>
        <w:jc w:val="both"/>
        <w:textAlignment w:val="auto"/>
        <w:rPr>
          <w:sz w:val="24"/>
          <w:szCs w:val="24"/>
        </w:rPr>
      </w:pPr>
      <w:r w:rsidRPr="00F71895">
        <w:rPr>
          <w:sz w:val="24"/>
          <w:szCs w:val="24"/>
        </w:rPr>
        <w:t>suradnja s civilnim društvom kod izrade ekonomskih istraživanja i monitoringa implementacije razvojnih strategija u BiH;</w:t>
      </w:r>
    </w:p>
    <w:p w:rsidR="00F71895" w:rsidRPr="00F71895" w:rsidRDefault="00F71895" w:rsidP="00D67E26">
      <w:pPr>
        <w:numPr>
          <w:ilvl w:val="0"/>
          <w:numId w:val="4"/>
        </w:numPr>
        <w:overflowPunct/>
        <w:autoSpaceDE/>
        <w:autoSpaceDN/>
        <w:adjustRightInd/>
        <w:jc w:val="both"/>
        <w:textAlignment w:val="auto"/>
        <w:rPr>
          <w:sz w:val="24"/>
          <w:szCs w:val="24"/>
        </w:rPr>
      </w:pPr>
      <w:r w:rsidRPr="00F71895">
        <w:rPr>
          <w:sz w:val="24"/>
          <w:szCs w:val="24"/>
        </w:rPr>
        <w:t>izvještavanje javnosti o rezultatima ekonomskih istraživanja i implementacije razvojne strategije BiH, kao i ostalih razvojnih dokumenata iz ingerencije Direkcije;</w:t>
      </w:r>
    </w:p>
    <w:p w:rsidR="00F71895" w:rsidRPr="00587454" w:rsidRDefault="00F71895" w:rsidP="00F71895">
      <w:pPr>
        <w:numPr>
          <w:ilvl w:val="0"/>
          <w:numId w:val="4"/>
        </w:numPr>
        <w:overflowPunct/>
        <w:autoSpaceDE/>
        <w:autoSpaceDN/>
        <w:adjustRightInd/>
        <w:jc w:val="both"/>
        <w:textAlignment w:val="auto"/>
        <w:rPr>
          <w:sz w:val="24"/>
          <w:szCs w:val="24"/>
        </w:rPr>
      </w:pPr>
      <w:r w:rsidRPr="00F71895">
        <w:rPr>
          <w:sz w:val="24"/>
          <w:szCs w:val="24"/>
        </w:rPr>
        <w:t>druge poslove koje odredi Vijeće ministara BiH.</w:t>
      </w:r>
    </w:p>
    <w:p w:rsidR="00F71895" w:rsidRPr="00F71895" w:rsidRDefault="00F71895" w:rsidP="00587454">
      <w:pPr>
        <w:ind w:left="-426"/>
        <w:jc w:val="both"/>
        <w:rPr>
          <w:sz w:val="24"/>
          <w:szCs w:val="24"/>
        </w:rPr>
      </w:pPr>
      <w:r w:rsidRPr="00F71895">
        <w:rPr>
          <w:sz w:val="24"/>
          <w:szCs w:val="24"/>
        </w:rPr>
        <w:t>Tijekom 2014. godine provođene su stalne aktivnosti u cilju obuke i usavršavanja državnih službenika u smislu jačanja vlastitih kapaciteta DEP-a.</w:t>
      </w:r>
    </w:p>
    <w:p w:rsidR="00F71895" w:rsidRPr="00F71895" w:rsidRDefault="00F71895" w:rsidP="00F71895">
      <w:pPr>
        <w:ind w:left="-426"/>
        <w:jc w:val="both"/>
        <w:rPr>
          <w:sz w:val="24"/>
          <w:szCs w:val="24"/>
        </w:rPr>
      </w:pPr>
      <w:r w:rsidRPr="00F71895">
        <w:rPr>
          <w:sz w:val="24"/>
          <w:szCs w:val="24"/>
        </w:rPr>
        <w:t>U realizaciji je, od veljače 2013. godine, IPA 2009. Twinning projekt „Jačanje procesa planiranja u Bosni i Hercegovini“. Projekt je predviđen da traje 27 mjeseci, a okončanje projekta je sredinom veljače 2015. godine.</w:t>
      </w:r>
    </w:p>
    <w:p w:rsidR="00F71895" w:rsidRPr="00F71895" w:rsidRDefault="00F71895" w:rsidP="00A74541">
      <w:pPr>
        <w:jc w:val="both"/>
        <w:rPr>
          <w:sz w:val="24"/>
          <w:szCs w:val="24"/>
        </w:rPr>
      </w:pPr>
    </w:p>
    <w:p w:rsidR="00F71895" w:rsidRPr="00A74541" w:rsidRDefault="00F71895" w:rsidP="00F71895">
      <w:pPr>
        <w:ind w:left="-426"/>
        <w:jc w:val="both"/>
        <w:rPr>
          <w:bCs/>
          <w:sz w:val="22"/>
          <w:szCs w:val="22"/>
        </w:rPr>
      </w:pPr>
      <w:r w:rsidRPr="00A74541">
        <w:rPr>
          <w:bCs/>
          <w:sz w:val="22"/>
          <w:szCs w:val="22"/>
        </w:rPr>
        <w:t>ZAKONODAVNE  AKTIVNOSTI</w:t>
      </w:r>
    </w:p>
    <w:p w:rsidR="00F71895" w:rsidRPr="00F71895" w:rsidRDefault="00F71895" w:rsidP="00F71895">
      <w:pPr>
        <w:ind w:left="-426"/>
        <w:jc w:val="both"/>
        <w:rPr>
          <w:b/>
          <w:bCs/>
          <w:sz w:val="24"/>
          <w:szCs w:val="24"/>
        </w:rPr>
      </w:pPr>
    </w:p>
    <w:p w:rsidR="00F71895" w:rsidRPr="00F71895" w:rsidRDefault="00F71895" w:rsidP="00F71895">
      <w:pPr>
        <w:ind w:left="-426"/>
        <w:jc w:val="both"/>
        <w:rPr>
          <w:b/>
          <w:bCs/>
          <w:sz w:val="24"/>
          <w:szCs w:val="24"/>
        </w:rPr>
      </w:pPr>
      <w:r w:rsidRPr="00F71895">
        <w:rPr>
          <w:bCs/>
          <w:sz w:val="24"/>
          <w:szCs w:val="24"/>
        </w:rPr>
        <w:t>DEP nije ništa pripremao iz ove oblasti.</w:t>
      </w:r>
    </w:p>
    <w:p w:rsidR="00F71895" w:rsidRPr="00F71895" w:rsidRDefault="00F71895" w:rsidP="00F71895">
      <w:pPr>
        <w:ind w:left="-426"/>
        <w:jc w:val="both"/>
        <w:rPr>
          <w:bCs/>
          <w:sz w:val="24"/>
          <w:szCs w:val="24"/>
        </w:rPr>
      </w:pPr>
    </w:p>
    <w:p w:rsidR="00F71895" w:rsidRPr="00A74541" w:rsidRDefault="00F71895" w:rsidP="00F71895">
      <w:pPr>
        <w:ind w:left="-426"/>
        <w:jc w:val="both"/>
        <w:rPr>
          <w:bCs/>
          <w:sz w:val="22"/>
          <w:szCs w:val="22"/>
        </w:rPr>
      </w:pPr>
      <w:r w:rsidRPr="00A74541">
        <w:rPr>
          <w:bCs/>
          <w:sz w:val="22"/>
          <w:szCs w:val="22"/>
        </w:rPr>
        <w:t xml:space="preserve">ZAKLJUČIVANJE </w:t>
      </w:r>
      <w:r w:rsidR="00A74541">
        <w:rPr>
          <w:bCs/>
          <w:sz w:val="22"/>
          <w:szCs w:val="22"/>
        </w:rPr>
        <w:t xml:space="preserve"> </w:t>
      </w:r>
      <w:r w:rsidRPr="00A74541">
        <w:rPr>
          <w:bCs/>
          <w:sz w:val="22"/>
          <w:szCs w:val="22"/>
        </w:rPr>
        <w:t xml:space="preserve">MEĐUNARODNIH </w:t>
      </w:r>
      <w:r w:rsidR="00A74541">
        <w:rPr>
          <w:bCs/>
          <w:sz w:val="22"/>
          <w:szCs w:val="22"/>
        </w:rPr>
        <w:t xml:space="preserve"> </w:t>
      </w:r>
      <w:r w:rsidRPr="00A74541">
        <w:rPr>
          <w:bCs/>
          <w:sz w:val="22"/>
          <w:szCs w:val="22"/>
        </w:rPr>
        <w:t>UGOVORA</w:t>
      </w:r>
    </w:p>
    <w:p w:rsidR="00F71895" w:rsidRPr="00F71895" w:rsidRDefault="00F71895" w:rsidP="00F71895">
      <w:pPr>
        <w:ind w:left="-426"/>
        <w:jc w:val="both"/>
        <w:rPr>
          <w:bCs/>
          <w:sz w:val="24"/>
          <w:szCs w:val="24"/>
        </w:rPr>
      </w:pPr>
    </w:p>
    <w:p w:rsidR="00F71895" w:rsidRPr="00F71895" w:rsidRDefault="00F71895" w:rsidP="00F71895">
      <w:pPr>
        <w:ind w:left="-426"/>
        <w:jc w:val="both"/>
        <w:rPr>
          <w:bCs/>
          <w:sz w:val="24"/>
          <w:szCs w:val="24"/>
        </w:rPr>
      </w:pPr>
      <w:r w:rsidRPr="00F71895">
        <w:rPr>
          <w:bCs/>
          <w:sz w:val="24"/>
          <w:szCs w:val="24"/>
        </w:rPr>
        <w:t>DEP nema zakonom predviđenih nadležnosti u ovoj oblasti.</w:t>
      </w:r>
    </w:p>
    <w:p w:rsidR="00F71895" w:rsidRPr="00F71895" w:rsidRDefault="00F71895" w:rsidP="00A74541">
      <w:pPr>
        <w:jc w:val="both"/>
        <w:rPr>
          <w:bCs/>
          <w:sz w:val="24"/>
          <w:szCs w:val="24"/>
        </w:rPr>
      </w:pPr>
    </w:p>
    <w:p w:rsidR="00F71895" w:rsidRPr="00A74541" w:rsidRDefault="00F71895" w:rsidP="00F71895">
      <w:pPr>
        <w:ind w:left="-426"/>
        <w:jc w:val="both"/>
        <w:rPr>
          <w:bCs/>
          <w:sz w:val="22"/>
          <w:szCs w:val="22"/>
        </w:rPr>
      </w:pPr>
      <w:r w:rsidRPr="00A74541">
        <w:rPr>
          <w:bCs/>
          <w:sz w:val="22"/>
          <w:szCs w:val="22"/>
        </w:rPr>
        <w:t>EUROPSKE</w:t>
      </w:r>
      <w:r w:rsidR="00A74541">
        <w:rPr>
          <w:bCs/>
          <w:sz w:val="22"/>
          <w:szCs w:val="22"/>
        </w:rPr>
        <w:t xml:space="preserve"> </w:t>
      </w:r>
      <w:r w:rsidRPr="00A74541">
        <w:rPr>
          <w:bCs/>
          <w:sz w:val="22"/>
          <w:szCs w:val="22"/>
        </w:rPr>
        <w:t xml:space="preserve"> INTEGRACIJE</w:t>
      </w:r>
    </w:p>
    <w:p w:rsidR="00F71895" w:rsidRPr="00F71895" w:rsidRDefault="00F71895" w:rsidP="00F71895">
      <w:pPr>
        <w:ind w:left="-426"/>
        <w:jc w:val="both"/>
        <w:rPr>
          <w:b/>
          <w:bCs/>
          <w:sz w:val="24"/>
          <w:szCs w:val="24"/>
        </w:rPr>
      </w:pPr>
    </w:p>
    <w:p w:rsidR="00F71895" w:rsidRPr="00F71895" w:rsidRDefault="00F71895" w:rsidP="00F71895">
      <w:pPr>
        <w:widowControl w:val="0"/>
        <w:spacing w:line="220" w:lineRule="exact"/>
        <w:ind w:left="-450"/>
        <w:jc w:val="both"/>
        <w:rPr>
          <w:bCs/>
          <w:sz w:val="24"/>
          <w:szCs w:val="24"/>
        </w:rPr>
      </w:pPr>
      <w:r w:rsidRPr="00F71895">
        <w:rPr>
          <w:bCs/>
          <w:sz w:val="24"/>
          <w:szCs w:val="24"/>
        </w:rPr>
        <w:t>U oblasti europskih integracija DEP je zadužen za izradu i koordinaciju  Nacionalnog programa ekonomskih reformi za 2015. godinu (NERP). Predstavnici DEP-a su uključeni u rad dva pododbora za provođenje SAA.</w:t>
      </w:r>
    </w:p>
    <w:p w:rsidR="00F71895" w:rsidRPr="00F71895" w:rsidRDefault="00F71895" w:rsidP="00A74541">
      <w:pPr>
        <w:widowControl w:val="0"/>
        <w:spacing w:line="220" w:lineRule="exact"/>
        <w:jc w:val="both"/>
        <w:rPr>
          <w:bCs/>
          <w:sz w:val="24"/>
          <w:szCs w:val="24"/>
        </w:rPr>
      </w:pPr>
    </w:p>
    <w:p w:rsidR="00F71895" w:rsidRPr="00A74541" w:rsidRDefault="00F71895" w:rsidP="00F71895">
      <w:pPr>
        <w:widowControl w:val="0"/>
        <w:spacing w:line="220" w:lineRule="exact"/>
        <w:ind w:left="-450"/>
        <w:jc w:val="both"/>
        <w:rPr>
          <w:bCs/>
          <w:sz w:val="22"/>
          <w:szCs w:val="22"/>
        </w:rPr>
      </w:pPr>
      <w:r w:rsidRPr="00A74541">
        <w:rPr>
          <w:bCs/>
          <w:sz w:val="22"/>
          <w:szCs w:val="22"/>
        </w:rPr>
        <w:t>PLANIRANI</w:t>
      </w:r>
      <w:r w:rsidR="00A74541">
        <w:rPr>
          <w:bCs/>
          <w:sz w:val="22"/>
          <w:szCs w:val="22"/>
        </w:rPr>
        <w:t xml:space="preserve"> </w:t>
      </w:r>
      <w:r w:rsidRPr="00A74541">
        <w:rPr>
          <w:bCs/>
          <w:sz w:val="22"/>
          <w:szCs w:val="22"/>
        </w:rPr>
        <w:t xml:space="preserve"> I </w:t>
      </w:r>
      <w:r w:rsidR="00A74541">
        <w:rPr>
          <w:bCs/>
          <w:sz w:val="22"/>
          <w:szCs w:val="22"/>
        </w:rPr>
        <w:t xml:space="preserve"> </w:t>
      </w:r>
      <w:r w:rsidRPr="00A74541">
        <w:rPr>
          <w:bCs/>
          <w:sz w:val="22"/>
          <w:szCs w:val="22"/>
        </w:rPr>
        <w:t xml:space="preserve">REALIZIRANI </w:t>
      </w:r>
      <w:r w:rsidR="00A74541">
        <w:rPr>
          <w:bCs/>
          <w:sz w:val="22"/>
          <w:szCs w:val="22"/>
        </w:rPr>
        <w:t xml:space="preserve"> </w:t>
      </w:r>
      <w:r w:rsidRPr="00A74541">
        <w:rPr>
          <w:bCs/>
          <w:sz w:val="22"/>
          <w:szCs w:val="22"/>
        </w:rPr>
        <w:t xml:space="preserve">PROGRAMSKI </w:t>
      </w:r>
      <w:r w:rsidR="00A74541">
        <w:rPr>
          <w:bCs/>
          <w:sz w:val="22"/>
          <w:szCs w:val="22"/>
        </w:rPr>
        <w:t xml:space="preserve"> </w:t>
      </w:r>
      <w:r w:rsidRPr="00A74541">
        <w:rPr>
          <w:bCs/>
          <w:sz w:val="22"/>
          <w:szCs w:val="22"/>
        </w:rPr>
        <w:t>ZADACI</w:t>
      </w:r>
    </w:p>
    <w:p w:rsidR="00F71895" w:rsidRPr="00F71895" w:rsidRDefault="00F71895" w:rsidP="00F71895">
      <w:pPr>
        <w:widowControl w:val="0"/>
        <w:spacing w:line="220" w:lineRule="exact"/>
        <w:ind w:left="-450" w:firstLine="450"/>
        <w:jc w:val="both"/>
        <w:rPr>
          <w:b/>
          <w:bCs/>
          <w:sz w:val="24"/>
          <w:szCs w:val="24"/>
        </w:rPr>
      </w:pPr>
    </w:p>
    <w:p w:rsidR="00F71895" w:rsidRPr="00F71895" w:rsidRDefault="00F71895" w:rsidP="00F71895">
      <w:pPr>
        <w:widowControl w:val="0"/>
        <w:spacing w:line="220" w:lineRule="exact"/>
        <w:ind w:left="-450"/>
        <w:jc w:val="both"/>
        <w:rPr>
          <w:bCs/>
          <w:sz w:val="24"/>
          <w:szCs w:val="24"/>
        </w:rPr>
      </w:pPr>
      <w:r w:rsidRPr="00F71895">
        <w:rPr>
          <w:bCs/>
          <w:sz w:val="24"/>
          <w:szCs w:val="24"/>
        </w:rPr>
        <w:t>Planirani i realizirani programski zadaci su prikazani u dijelu IV. – Tematski dio, svi planirani zadaci za 2014.godinu su realizirani (tabela u prilogu).</w:t>
      </w:r>
    </w:p>
    <w:p w:rsidR="00F71895" w:rsidRDefault="00F71895" w:rsidP="00F71895">
      <w:pPr>
        <w:widowControl w:val="0"/>
        <w:spacing w:line="220" w:lineRule="exact"/>
        <w:jc w:val="both"/>
        <w:rPr>
          <w:bCs/>
          <w:sz w:val="24"/>
          <w:szCs w:val="24"/>
        </w:rPr>
      </w:pPr>
    </w:p>
    <w:p w:rsidR="0065056E" w:rsidRPr="00F71895" w:rsidRDefault="0065056E" w:rsidP="00F71895">
      <w:pPr>
        <w:widowControl w:val="0"/>
        <w:spacing w:line="220" w:lineRule="exact"/>
        <w:jc w:val="both"/>
        <w:rPr>
          <w:bCs/>
          <w:sz w:val="24"/>
          <w:szCs w:val="24"/>
        </w:rPr>
      </w:pPr>
    </w:p>
    <w:p w:rsidR="00F71895" w:rsidRPr="00A74541" w:rsidRDefault="00F71895" w:rsidP="00F71895">
      <w:pPr>
        <w:widowControl w:val="0"/>
        <w:spacing w:line="220" w:lineRule="exact"/>
        <w:ind w:left="-450"/>
        <w:jc w:val="both"/>
        <w:rPr>
          <w:bCs/>
          <w:sz w:val="24"/>
          <w:szCs w:val="24"/>
        </w:rPr>
      </w:pPr>
      <w:r w:rsidRPr="00A74541">
        <w:rPr>
          <w:bCs/>
          <w:sz w:val="22"/>
          <w:szCs w:val="22"/>
        </w:rPr>
        <w:t>PRORAČUNSKA</w:t>
      </w:r>
      <w:r w:rsidR="0065056E">
        <w:rPr>
          <w:bCs/>
          <w:sz w:val="22"/>
          <w:szCs w:val="22"/>
        </w:rPr>
        <w:t xml:space="preserve"> </w:t>
      </w:r>
      <w:r w:rsidRPr="00A74541">
        <w:rPr>
          <w:bCs/>
          <w:sz w:val="22"/>
          <w:szCs w:val="22"/>
        </w:rPr>
        <w:t xml:space="preserve"> SREDSTVA</w:t>
      </w:r>
      <w:r w:rsidRPr="00F71895">
        <w:rPr>
          <w:b/>
          <w:bCs/>
          <w:sz w:val="24"/>
          <w:szCs w:val="24"/>
        </w:rPr>
        <w:t xml:space="preserve"> </w:t>
      </w:r>
    </w:p>
    <w:p w:rsidR="00F71895" w:rsidRPr="00F71895" w:rsidRDefault="00F71895" w:rsidP="00F71895">
      <w:pPr>
        <w:widowControl w:val="0"/>
        <w:spacing w:line="220" w:lineRule="exact"/>
        <w:ind w:left="-450"/>
        <w:jc w:val="both"/>
        <w:rPr>
          <w:bCs/>
          <w:sz w:val="24"/>
          <w:szCs w:val="24"/>
        </w:rPr>
      </w:pPr>
    </w:p>
    <w:p w:rsidR="00F71895" w:rsidRPr="0065056E" w:rsidRDefault="00F71895" w:rsidP="00D67E26">
      <w:pPr>
        <w:pStyle w:val="ListParagraph"/>
        <w:widowControl w:val="0"/>
        <w:numPr>
          <w:ilvl w:val="0"/>
          <w:numId w:val="5"/>
        </w:numPr>
        <w:overflowPunct/>
        <w:spacing w:line="220" w:lineRule="exact"/>
        <w:jc w:val="both"/>
        <w:textAlignment w:val="auto"/>
        <w:rPr>
          <w:bCs/>
          <w:i/>
        </w:rPr>
      </w:pPr>
      <w:r w:rsidRPr="0065056E">
        <w:rPr>
          <w:bCs/>
          <w:i/>
        </w:rPr>
        <w:t>ODOBRENI PRORAČUN ZA DEP ZA 2014. GODINU</w:t>
      </w:r>
    </w:p>
    <w:p w:rsidR="00F71895" w:rsidRPr="00F71895" w:rsidRDefault="00F71895" w:rsidP="00F71895">
      <w:pPr>
        <w:widowControl w:val="0"/>
        <w:spacing w:line="220" w:lineRule="exact"/>
        <w:ind w:left="-450"/>
        <w:jc w:val="both"/>
        <w:rPr>
          <w:sz w:val="24"/>
          <w:szCs w:val="24"/>
        </w:rPr>
      </w:pPr>
    </w:p>
    <w:p w:rsidR="00F71895" w:rsidRPr="00F71895" w:rsidRDefault="00A74541" w:rsidP="00587454">
      <w:pPr>
        <w:widowControl w:val="0"/>
        <w:spacing w:line="220" w:lineRule="exact"/>
        <w:ind w:left="-450"/>
        <w:jc w:val="both"/>
        <w:rPr>
          <w:sz w:val="24"/>
          <w:szCs w:val="24"/>
        </w:rPr>
      </w:pPr>
      <w:r>
        <w:rPr>
          <w:sz w:val="24"/>
          <w:szCs w:val="24"/>
        </w:rPr>
        <w:t>Zakonom o</w:t>
      </w:r>
      <w:r w:rsidR="00F71895" w:rsidRPr="00F71895">
        <w:rPr>
          <w:sz w:val="24"/>
          <w:szCs w:val="24"/>
        </w:rPr>
        <w:t xml:space="preserve"> proračunu</w:t>
      </w:r>
      <w:r>
        <w:rPr>
          <w:sz w:val="24"/>
          <w:szCs w:val="24"/>
        </w:rPr>
        <w:t xml:space="preserve"> institucija Bosne i</w:t>
      </w:r>
      <w:r w:rsidR="00F71895" w:rsidRPr="00F71895">
        <w:rPr>
          <w:sz w:val="24"/>
          <w:szCs w:val="24"/>
        </w:rPr>
        <w:t xml:space="preserve"> H</w:t>
      </w:r>
      <w:r>
        <w:rPr>
          <w:sz w:val="24"/>
          <w:szCs w:val="24"/>
        </w:rPr>
        <w:t>ercegovine i međunarodnih</w:t>
      </w:r>
      <w:r w:rsidR="00F71895" w:rsidRPr="00F71895">
        <w:rPr>
          <w:sz w:val="24"/>
          <w:szCs w:val="24"/>
        </w:rPr>
        <w:t xml:space="preserve"> ob</w:t>
      </w:r>
      <w:r>
        <w:rPr>
          <w:sz w:val="24"/>
          <w:szCs w:val="24"/>
        </w:rPr>
        <w:t>veza Bosne</w:t>
      </w:r>
      <w:r w:rsidR="00F71895" w:rsidRPr="00F71895">
        <w:rPr>
          <w:sz w:val="24"/>
          <w:szCs w:val="24"/>
        </w:rPr>
        <w:t xml:space="preserve"> i Herceg</w:t>
      </w:r>
      <w:r>
        <w:rPr>
          <w:sz w:val="24"/>
          <w:szCs w:val="24"/>
        </w:rPr>
        <w:t>ovine za 2014. godinu („Sl.</w:t>
      </w:r>
      <w:r w:rsidR="005E4333">
        <w:rPr>
          <w:sz w:val="24"/>
          <w:szCs w:val="24"/>
        </w:rPr>
        <w:t xml:space="preserve"> glasnik BiH“, br.</w:t>
      </w:r>
      <w:r w:rsidR="00F71895" w:rsidRPr="00F71895">
        <w:rPr>
          <w:sz w:val="24"/>
          <w:szCs w:val="24"/>
        </w:rPr>
        <w:t xml:space="preserve"> 104/13) DEP-u su za rad dodijeljena sredstva u ukupnom iz</w:t>
      </w:r>
      <w:r>
        <w:rPr>
          <w:sz w:val="24"/>
          <w:szCs w:val="24"/>
        </w:rPr>
        <w:t>nosu od 1.121.000 KM. U ukupnom</w:t>
      </w:r>
      <w:r w:rsidR="00F71895" w:rsidRPr="00F71895">
        <w:rPr>
          <w:sz w:val="24"/>
          <w:szCs w:val="24"/>
        </w:rPr>
        <w:t xml:space="preserve"> iznosu odobrenih sredstava na bruto plaće i naknade za dvadeset i četiri zaposlena</w:t>
      </w:r>
      <w:r>
        <w:rPr>
          <w:sz w:val="24"/>
          <w:szCs w:val="24"/>
        </w:rPr>
        <w:t xml:space="preserve"> odnosi se 661.000 KM, naknade</w:t>
      </w:r>
      <w:r w:rsidR="00F71895" w:rsidRPr="00F71895">
        <w:rPr>
          <w:sz w:val="24"/>
          <w:szCs w:val="24"/>
        </w:rPr>
        <w:t xml:space="preserve"> troškova zaposlenih 61.000 KM, izdatke za materijal i usluge 359.000 KM i kapitalne izdatke 40.000,00 KM. </w:t>
      </w:r>
    </w:p>
    <w:p w:rsidR="00F71895" w:rsidRPr="00F71895" w:rsidRDefault="00F71895" w:rsidP="00F71895">
      <w:pPr>
        <w:widowControl w:val="0"/>
        <w:spacing w:line="220" w:lineRule="exact"/>
        <w:ind w:left="-450"/>
        <w:jc w:val="both"/>
        <w:rPr>
          <w:sz w:val="24"/>
          <w:szCs w:val="24"/>
        </w:rPr>
      </w:pPr>
      <w:r w:rsidRPr="00F71895">
        <w:rPr>
          <w:sz w:val="24"/>
          <w:szCs w:val="24"/>
        </w:rPr>
        <w:t>Namjensku strukturu kapitalnih izdataka čini nabava jednog službenog vozila.</w:t>
      </w:r>
    </w:p>
    <w:p w:rsidR="00F71895" w:rsidRPr="00F71895" w:rsidRDefault="00F71895" w:rsidP="00A74541">
      <w:pPr>
        <w:widowControl w:val="0"/>
        <w:spacing w:line="220" w:lineRule="exact"/>
        <w:ind w:left="-450"/>
        <w:jc w:val="both"/>
        <w:rPr>
          <w:sz w:val="24"/>
          <w:szCs w:val="24"/>
        </w:rPr>
      </w:pPr>
      <w:r w:rsidRPr="00F71895">
        <w:rPr>
          <w:sz w:val="24"/>
          <w:szCs w:val="24"/>
        </w:rPr>
        <w:t>Nisu odobrena sredstva za dodatna zapošljavanja u 2014. godini.</w:t>
      </w:r>
    </w:p>
    <w:p w:rsidR="00F71895" w:rsidRPr="00F71895" w:rsidRDefault="00A74541" w:rsidP="00587454">
      <w:pPr>
        <w:widowControl w:val="0"/>
        <w:spacing w:line="220" w:lineRule="exact"/>
        <w:ind w:left="-450"/>
        <w:jc w:val="both"/>
        <w:rPr>
          <w:sz w:val="24"/>
          <w:szCs w:val="24"/>
        </w:rPr>
      </w:pPr>
      <w:r>
        <w:rPr>
          <w:sz w:val="24"/>
          <w:szCs w:val="24"/>
        </w:rPr>
        <w:t>U</w:t>
      </w:r>
      <w:r w:rsidR="00F71895" w:rsidRPr="00F71895">
        <w:rPr>
          <w:sz w:val="24"/>
          <w:szCs w:val="24"/>
        </w:rPr>
        <w:t xml:space="preserve"> 2014. godini bilo je izmjena/usklađivanja proračuna, i to: </w:t>
      </w:r>
    </w:p>
    <w:p w:rsidR="00F71895" w:rsidRPr="00F71895" w:rsidRDefault="00F71895" w:rsidP="00587454">
      <w:pPr>
        <w:widowControl w:val="0"/>
        <w:spacing w:line="220" w:lineRule="exact"/>
        <w:ind w:left="-450"/>
        <w:jc w:val="both"/>
        <w:rPr>
          <w:sz w:val="24"/>
          <w:szCs w:val="24"/>
        </w:rPr>
      </w:pPr>
      <w:r w:rsidRPr="00F71895">
        <w:rPr>
          <w:sz w:val="24"/>
          <w:szCs w:val="24"/>
        </w:rPr>
        <w:t xml:space="preserve">primici od prodaje osnovnih sredstava (vozila) </w:t>
      </w:r>
      <w:r w:rsidR="00A74541">
        <w:rPr>
          <w:sz w:val="24"/>
          <w:szCs w:val="24"/>
        </w:rPr>
        <w:t xml:space="preserve">iznosili </w:t>
      </w:r>
      <w:r w:rsidRPr="00F71895">
        <w:rPr>
          <w:sz w:val="24"/>
          <w:szCs w:val="24"/>
        </w:rPr>
        <w:t>su za 1.129,00 KM veći od planiranih, tako da je ukupan proračun</w:t>
      </w:r>
      <w:r w:rsidR="00A74541">
        <w:rPr>
          <w:sz w:val="24"/>
          <w:szCs w:val="24"/>
        </w:rPr>
        <w:t xml:space="preserve"> iznosio</w:t>
      </w:r>
      <w:r w:rsidRPr="00F71895">
        <w:rPr>
          <w:sz w:val="24"/>
          <w:szCs w:val="24"/>
        </w:rPr>
        <w:t xml:space="preserve"> 1.122.129,00 KM.</w:t>
      </w:r>
    </w:p>
    <w:p w:rsidR="00F71895" w:rsidRPr="00F71895" w:rsidRDefault="00A74541" w:rsidP="00587454">
      <w:pPr>
        <w:widowControl w:val="0"/>
        <w:spacing w:line="220" w:lineRule="exact"/>
        <w:ind w:left="-450"/>
        <w:jc w:val="both"/>
        <w:rPr>
          <w:sz w:val="24"/>
          <w:szCs w:val="24"/>
        </w:rPr>
      </w:pPr>
      <w:r>
        <w:rPr>
          <w:sz w:val="24"/>
          <w:szCs w:val="24"/>
        </w:rPr>
        <w:t>Zakonom</w:t>
      </w:r>
      <w:r w:rsidR="00F71895" w:rsidRPr="00F71895">
        <w:rPr>
          <w:sz w:val="24"/>
          <w:szCs w:val="24"/>
        </w:rPr>
        <w:t xml:space="preserve"> o izmj</w:t>
      </w:r>
      <w:r>
        <w:rPr>
          <w:sz w:val="24"/>
          <w:szCs w:val="24"/>
        </w:rPr>
        <w:t xml:space="preserve">eni i dopuni </w:t>
      </w:r>
      <w:r w:rsidR="00F71895" w:rsidRPr="00F71895">
        <w:rPr>
          <w:sz w:val="24"/>
          <w:szCs w:val="24"/>
        </w:rPr>
        <w:t>Zakona o Proračunu i</w:t>
      </w:r>
      <w:r>
        <w:rPr>
          <w:sz w:val="24"/>
          <w:szCs w:val="24"/>
        </w:rPr>
        <w:t>nstitucija Bosne i Hercegovine za 2014. godinu (''Sl.</w:t>
      </w:r>
      <w:r w:rsidR="00F71895" w:rsidRPr="00F71895">
        <w:rPr>
          <w:sz w:val="24"/>
          <w:szCs w:val="24"/>
        </w:rPr>
        <w:t xml:space="preserve"> glasnik BiH'',</w:t>
      </w:r>
      <w:r>
        <w:rPr>
          <w:sz w:val="24"/>
          <w:szCs w:val="24"/>
        </w:rPr>
        <w:t xml:space="preserve"> br. 60/14)</w:t>
      </w:r>
      <w:r w:rsidR="00F71895" w:rsidRPr="00F71895">
        <w:rPr>
          <w:sz w:val="24"/>
          <w:szCs w:val="24"/>
        </w:rPr>
        <w:t xml:space="preserve"> DEP-u je umanjeno 11.000,00 KM na materijalnim troškovima, tako da ukupan proračun</w:t>
      </w:r>
      <w:r>
        <w:rPr>
          <w:sz w:val="24"/>
          <w:szCs w:val="24"/>
        </w:rPr>
        <w:t xml:space="preserve"> iznosi</w:t>
      </w:r>
      <w:r w:rsidR="00F71895" w:rsidRPr="00F71895">
        <w:rPr>
          <w:sz w:val="24"/>
          <w:szCs w:val="24"/>
        </w:rPr>
        <w:t xml:space="preserve"> 1.111.129,00 KM.</w:t>
      </w:r>
    </w:p>
    <w:p w:rsidR="00F71895" w:rsidRPr="00F71895" w:rsidRDefault="00F71895" w:rsidP="00587454">
      <w:pPr>
        <w:widowControl w:val="0"/>
        <w:spacing w:line="220" w:lineRule="exact"/>
        <w:ind w:left="-450"/>
        <w:jc w:val="both"/>
        <w:rPr>
          <w:sz w:val="24"/>
          <w:szCs w:val="24"/>
        </w:rPr>
      </w:pPr>
      <w:r w:rsidRPr="00F71895">
        <w:rPr>
          <w:sz w:val="24"/>
          <w:szCs w:val="24"/>
        </w:rPr>
        <w:t xml:space="preserve">Odlukom o odobravanju sredstava iz pričuve Proračuna institucija Bosne i </w:t>
      </w:r>
      <w:r w:rsidR="00A74541">
        <w:rPr>
          <w:sz w:val="24"/>
          <w:szCs w:val="24"/>
        </w:rPr>
        <w:t>Hercegovine i međunarodnih obveza za</w:t>
      </w:r>
      <w:r w:rsidRPr="00F71895">
        <w:rPr>
          <w:sz w:val="24"/>
          <w:szCs w:val="24"/>
        </w:rPr>
        <w:t xml:space="preserve"> 2014. godinu (“</w:t>
      </w:r>
      <w:r w:rsidR="00A74541">
        <w:rPr>
          <w:sz w:val="24"/>
          <w:szCs w:val="24"/>
        </w:rPr>
        <w:t>Sl.</w:t>
      </w:r>
      <w:r w:rsidRPr="00F71895">
        <w:rPr>
          <w:sz w:val="24"/>
          <w:szCs w:val="24"/>
        </w:rPr>
        <w:t xml:space="preserve"> glasnik BiH“, br. 63/14) DEP-u</w:t>
      </w:r>
      <w:r w:rsidR="00A74541">
        <w:rPr>
          <w:sz w:val="24"/>
          <w:szCs w:val="24"/>
        </w:rPr>
        <w:t xml:space="preserve"> je odobreno</w:t>
      </w:r>
      <w:r w:rsidRPr="00F71895">
        <w:rPr>
          <w:sz w:val="24"/>
          <w:szCs w:val="24"/>
        </w:rPr>
        <w:t xml:space="preserve"> 64.000,00 KM za troškove zakupa, tako da je ukupni proračun</w:t>
      </w:r>
      <w:r w:rsidR="00A74541">
        <w:rPr>
          <w:sz w:val="24"/>
          <w:szCs w:val="24"/>
        </w:rPr>
        <w:t xml:space="preserve"> iznosio</w:t>
      </w:r>
      <w:r w:rsidRPr="00F71895">
        <w:rPr>
          <w:sz w:val="24"/>
          <w:szCs w:val="24"/>
        </w:rPr>
        <w:t xml:space="preserve"> 1.175.129,00 KM</w:t>
      </w:r>
    </w:p>
    <w:p w:rsidR="00F71895" w:rsidRPr="00F71895" w:rsidRDefault="00A74541" w:rsidP="00F71895">
      <w:pPr>
        <w:widowControl w:val="0"/>
        <w:spacing w:line="220" w:lineRule="exact"/>
        <w:ind w:left="-450"/>
        <w:jc w:val="both"/>
        <w:rPr>
          <w:sz w:val="24"/>
          <w:szCs w:val="24"/>
        </w:rPr>
      </w:pPr>
      <w:r>
        <w:rPr>
          <w:sz w:val="24"/>
          <w:szCs w:val="24"/>
        </w:rPr>
        <w:t>DEP-u je odobreno i</w:t>
      </w:r>
      <w:r w:rsidR="00F71895" w:rsidRPr="00F71895">
        <w:rPr>
          <w:sz w:val="24"/>
          <w:szCs w:val="24"/>
        </w:rPr>
        <w:t xml:space="preserve"> 4.890,00 KM za sufinanciranje projekta IPA 2009, </w:t>
      </w:r>
      <w:r>
        <w:rPr>
          <w:b/>
          <w:bCs/>
          <w:sz w:val="24"/>
          <w:szCs w:val="24"/>
        </w:rPr>
        <w:t>tako</w:t>
      </w:r>
      <w:r w:rsidR="00F71895" w:rsidRPr="00F71895">
        <w:rPr>
          <w:b/>
          <w:bCs/>
          <w:sz w:val="24"/>
          <w:szCs w:val="24"/>
        </w:rPr>
        <w:t xml:space="preserve"> da je ukupan proračun</w:t>
      </w:r>
      <w:r>
        <w:rPr>
          <w:b/>
          <w:bCs/>
          <w:sz w:val="24"/>
          <w:szCs w:val="24"/>
        </w:rPr>
        <w:t xml:space="preserve"> sa svim izmjenama iznosio</w:t>
      </w:r>
      <w:r w:rsidR="00F71895" w:rsidRPr="00F71895">
        <w:rPr>
          <w:b/>
          <w:bCs/>
          <w:sz w:val="24"/>
          <w:szCs w:val="24"/>
        </w:rPr>
        <w:t xml:space="preserve"> 1.180.019,00 KM. </w:t>
      </w:r>
    </w:p>
    <w:p w:rsidR="00F71895" w:rsidRPr="00F71895" w:rsidRDefault="00F71895" w:rsidP="00F71895">
      <w:pPr>
        <w:widowControl w:val="0"/>
        <w:spacing w:line="220" w:lineRule="exact"/>
        <w:ind w:left="-450"/>
        <w:jc w:val="both"/>
        <w:rPr>
          <w:sz w:val="24"/>
          <w:szCs w:val="24"/>
        </w:rPr>
      </w:pPr>
    </w:p>
    <w:p w:rsidR="00F71895" w:rsidRPr="00B82596" w:rsidRDefault="00F71895" w:rsidP="00D67E26">
      <w:pPr>
        <w:pStyle w:val="ListParagraph"/>
        <w:widowControl w:val="0"/>
        <w:numPr>
          <w:ilvl w:val="0"/>
          <w:numId w:val="5"/>
        </w:numPr>
        <w:overflowPunct/>
        <w:spacing w:line="220" w:lineRule="exact"/>
        <w:jc w:val="both"/>
        <w:textAlignment w:val="auto"/>
        <w:rPr>
          <w:sz w:val="24"/>
          <w:szCs w:val="24"/>
        </w:rPr>
      </w:pPr>
      <w:r w:rsidRPr="005E4333">
        <w:rPr>
          <w:sz w:val="22"/>
          <w:szCs w:val="22"/>
        </w:rPr>
        <w:t>IZVR</w:t>
      </w:r>
      <w:r w:rsidR="00A74541" w:rsidRPr="005E4333">
        <w:rPr>
          <w:sz w:val="22"/>
          <w:szCs w:val="22"/>
        </w:rPr>
        <w:t xml:space="preserve">ŠENI </w:t>
      </w:r>
      <w:r w:rsidRPr="005E4333">
        <w:rPr>
          <w:sz w:val="22"/>
          <w:szCs w:val="22"/>
        </w:rPr>
        <w:t xml:space="preserve">PRORAČUN </w:t>
      </w:r>
      <w:r w:rsidR="00A74541" w:rsidRPr="005E4333">
        <w:rPr>
          <w:sz w:val="22"/>
          <w:szCs w:val="22"/>
        </w:rPr>
        <w:t>ZA</w:t>
      </w:r>
      <w:r w:rsidRPr="005E4333">
        <w:rPr>
          <w:sz w:val="22"/>
          <w:szCs w:val="22"/>
        </w:rPr>
        <w:t xml:space="preserve"> 2014. GODINU</w:t>
      </w:r>
      <w:r w:rsidRPr="00B82596">
        <w:rPr>
          <w:sz w:val="24"/>
          <w:szCs w:val="24"/>
        </w:rPr>
        <w:t>, prema</w:t>
      </w:r>
      <w:r w:rsidR="00A74541" w:rsidRPr="00B82596">
        <w:rPr>
          <w:sz w:val="24"/>
          <w:szCs w:val="24"/>
        </w:rPr>
        <w:t xml:space="preserve"> posljednjim podacima</w:t>
      </w:r>
      <w:r w:rsidRPr="00B82596">
        <w:rPr>
          <w:sz w:val="24"/>
          <w:szCs w:val="24"/>
        </w:rPr>
        <w:t xml:space="preserve"> </w:t>
      </w:r>
    </w:p>
    <w:p w:rsidR="00F71895" w:rsidRPr="00F71895" w:rsidRDefault="00F71895" w:rsidP="00587454">
      <w:pPr>
        <w:widowControl w:val="0"/>
        <w:spacing w:line="220" w:lineRule="exact"/>
        <w:ind w:left="-450"/>
        <w:jc w:val="both"/>
        <w:rPr>
          <w:sz w:val="24"/>
          <w:szCs w:val="24"/>
        </w:rPr>
      </w:pPr>
      <w:r w:rsidRPr="00F71895">
        <w:rPr>
          <w:sz w:val="24"/>
          <w:szCs w:val="24"/>
        </w:rPr>
        <w:t>sa stanjem 20. 12. 2014. godine:</w:t>
      </w:r>
    </w:p>
    <w:p w:rsidR="00F71895" w:rsidRPr="00F71895" w:rsidRDefault="00587454" w:rsidP="00587454">
      <w:pPr>
        <w:widowControl w:val="0"/>
        <w:spacing w:line="220" w:lineRule="exact"/>
        <w:ind w:left="-450"/>
        <w:jc w:val="both"/>
        <w:rPr>
          <w:sz w:val="24"/>
          <w:szCs w:val="24"/>
        </w:rPr>
      </w:pPr>
      <w:r>
        <w:rPr>
          <w:sz w:val="24"/>
          <w:szCs w:val="24"/>
        </w:rPr>
        <w:t>ukup</w:t>
      </w:r>
      <w:r w:rsidR="00F71895" w:rsidRPr="00F71895">
        <w:rPr>
          <w:sz w:val="24"/>
          <w:szCs w:val="24"/>
        </w:rPr>
        <w:t>o izvršenje za redovit proračun</w:t>
      </w:r>
      <w:r w:rsidR="00A74541">
        <w:rPr>
          <w:sz w:val="24"/>
          <w:szCs w:val="24"/>
        </w:rPr>
        <w:t xml:space="preserve"> iznosilo je 910.376,18 KM od odobrenih</w:t>
      </w:r>
      <w:r w:rsidR="00F71895" w:rsidRPr="00F71895">
        <w:rPr>
          <w:sz w:val="24"/>
          <w:szCs w:val="24"/>
        </w:rPr>
        <w:t xml:space="preserve"> 1.175.129,00 KM.</w:t>
      </w:r>
    </w:p>
    <w:p w:rsidR="00694BA5" w:rsidRPr="00D37222" w:rsidRDefault="00F71895" w:rsidP="0065056E">
      <w:pPr>
        <w:widowControl w:val="0"/>
        <w:spacing w:line="220" w:lineRule="exact"/>
        <w:ind w:left="-450"/>
        <w:jc w:val="both"/>
        <w:rPr>
          <w:sz w:val="24"/>
          <w:szCs w:val="24"/>
        </w:rPr>
      </w:pPr>
      <w:r w:rsidRPr="00F71895">
        <w:rPr>
          <w:sz w:val="24"/>
          <w:szCs w:val="24"/>
        </w:rPr>
        <w:t>Ukupno izvršenje za sufinanc</w:t>
      </w:r>
      <w:r w:rsidR="00A74541">
        <w:rPr>
          <w:sz w:val="24"/>
          <w:szCs w:val="24"/>
        </w:rPr>
        <w:t>iranje projekta IPA 2009</w:t>
      </w:r>
      <w:r w:rsidRPr="00F71895">
        <w:rPr>
          <w:sz w:val="24"/>
          <w:szCs w:val="24"/>
        </w:rPr>
        <w:t xml:space="preserve"> izn</w:t>
      </w:r>
      <w:r w:rsidR="00A74541">
        <w:rPr>
          <w:sz w:val="24"/>
          <w:szCs w:val="24"/>
        </w:rPr>
        <w:t>osilo je</w:t>
      </w:r>
      <w:r w:rsidRPr="00F71895">
        <w:rPr>
          <w:sz w:val="24"/>
          <w:szCs w:val="24"/>
        </w:rPr>
        <w:t xml:space="preserve"> 4.801,00 KM od</w:t>
      </w:r>
      <w:r w:rsidR="00A74541">
        <w:rPr>
          <w:sz w:val="24"/>
          <w:szCs w:val="24"/>
        </w:rPr>
        <w:t xml:space="preserve"> ukupno odobrenih</w:t>
      </w:r>
      <w:r w:rsidRPr="00F71895">
        <w:rPr>
          <w:sz w:val="24"/>
          <w:szCs w:val="24"/>
        </w:rPr>
        <w:t xml:space="preserve"> 4.890,00 KM.</w:t>
      </w:r>
    </w:p>
    <w:p w:rsidR="00E46E9E" w:rsidRPr="00E02FC1" w:rsidRDefault="00E46E9E" w:rsidP="004D684F">
      <w:pPr>
        <w:pStyle w:val="Davorka2"/>
        <w:rPr>
          <w:rStyle w:val="BookTitle"/>
        </w:rPr>
      </w:pPr>
      <w:bookmarkStart w:id="155" w:name="_Toc412718753"/>
      <w:r w:rsidRPr="00214D08">
        <w:rPr>
          <w:rStyle w:val="BookTitle"/>
          <w:b/>
        </w:rPr>
        <w:t xml:space="preserve">URED </w:t>
      </w:r>
      <w:r w:rsidR="00214D08">
        <w:rPr>
          <w:rStyle w:val="BookTitle"/>
          <w:b/>
          <w:lang w:val="bs-Latn-BA"/>
        </w:rPr>
        <w:t xml:space="preserve"> </w:t>
      </w:r>
      <w:r w:rsidRPr="00214D08">
        <w:rPr>
          <w:rStyle w:val="BookTitle"/>
          <w:b/>
        </w:rPr>
        <w:t>KOORDINATORA</w:t>
      </w:r>
      <w:r w:rsidR="00214D08">
        <w:rPr>
          <w:rStyle w:val="BookTitle"/>
          <w:b/>
          <w:lang w:val="bs-Latn-BA"/>
        </w:rPr>
        <w:t xml:space="preserve"> </w:t>
      </w:r>
      <w:r w:rsidRPr="00214D08">
        <w:rPr>
          <w:rStyle w:val="BookTitle"/>
          <w:b/>
        </w:rPr>
        <w:t xml:space="preserve"> ZA </w:t>
      </w:r>
      <w:r w:rsidR="00214D08">
        <w:rPr>
          <w:rStyle w:val="BookTitle"/>
          <w:b/>
          <w:lang w:val="bs-Latn-BA"/>
        </w:rPr>
        <w:t xml:space="preserve"> </w:t>
      </w:r>
      <w:r w:rsidRPr="00214D08">
        <w:rPr>
          <w:rStyle w:val="BookTitle"/>
          <w:b/>
        </w:rPr>
        <w:t xml:space="preserve">REFORMU </w:t>
      </w:r>
      <w:r w:rsidR="00214D08">
        <w:rPr>
          <w:rStyle w:val="BookTitle"/>
          <w:b/>
          <w:lang w:val="bs-Latn-BA"/>
        </w:rPr>
        <w:t xml:space="preserve"> </w:t>
      </w:r>
      <w:r w:rsidRPr="00214D08">
        <w:rPr>
          <w:rStyle w:val="BookTitle"/>
          <w:b/>
        </w:rPr>
        <w:t>JAVNE</w:t>
      </w:r>
      <w:r w:rsidR="00214D08">
        <w:rPr>
          <w:rStyle w:val="BookTitle"/>
          <w:b/>
          <w:lang w:val="bs-Latn-BA"/>
        </w:rPr>
        <w:t xml:space="preserve"> </w:t>
      </w:r>
      <w:r w:rsidRPr="00214D08">
        <w:rPr>
          <w:rStyle w:val="BookTitle"/>
          <w:b/>
        </w:rPr>
        <w:t xml:space="preserve"> UPRAVE</w:t>
      </w:r>
      <w:bookmarkEnd w:id="155"/>
    </w:p>
    <w:p w:rsidR="00E46E9E" w:rsidRDefault="00E46E9E" w:rsidP="00E46E9E">
      <w:pPr>
        <w:rPr>
          <w:rStyle w:val="IntenseEmphasis"/>
          <w:i w:val="0"/>
          <w:color w:val="auto"/>
          <w:sz w:val="24"/>
          <w:szCs w:val="24"/>
        </w:rPr>
      </w:pPr>
    </w:p>
    <w:p w:rsidR="00E46E9E" w:rsidRPr="00214D08" w:rsidRDefault="00E46E9E" w:rsidP="00214D08">
      <w:pPr>
        <w:jc w:val="both"/>
        <w:rPr>
          <w:rStyle w:val="IntenseEmphasis"/>
          <w:b w:val="0"/>
          <w:i w:val="0"/>
          <w:color w:val="auto"/>
          <w:sz w:val="22"/>
          <w:szCs w:val="22"/>
        </w:rPr>
      </w:pPr>
      <w:r w:rsidRPr="00214D08">
        <w:rPr>
          <w:rStyle w:val="IntenseEmphasis"/>
          <w:b w:val="0"/>
          <w:i w:val="0"/>
          <w:color w:val="auto"/>
          <w:sz w:val="22"/>
          <w:szCs w:val="22"/>
        </w:rPr>
        <w:t xml:space="preserve">NAJVAŽNIJE </w:t>
      </w:r>
      <w:r w:rsidR="00214D08">
        <w:rPr>
          <w:rStyle w:val="IntenseEmphasis"/>
          <w:b w:val="0"/>
          <w:i w:val="0"/>
          <w:color w:val="auto"/>
          <w:sz w:val="22"/>
          <w:szCs w:val="22"/>
        </w:rPr>
        <w:t xml:space="preserve"> </w:t>
      </w:r>
      <w:r w:rsidRPr="00214D08">
        <w:rPr>
          <w:rStyle w:val="IntenseEmphasis"/>
          <w:b w:val="0"/>
          <w:i w:val="0"/>
          <w:color w:val="auto"/>
          <w:sz w:val="22"/>
          <w:szCs w:val="22"/>
        </w:rPr>
        <w:t>AKTIVNOSTI</w:t>
      </w:r>
      <w:r w:rsidR="00214D08">
        <w:rPr>
          <w:rStyle w:val="IntenseEmphasis"/>
          <w:b w:val="0"/>
          <w:i w:val="0"/>
          <w:color w:val="auto"/>
          <w:sz w:val="22"/>
          <w:szCs w:val="22"/>
        </w:rPr>
        <w:t xml:space="preserve"> </w:t>
      </w:r>
      <w:r w:rsidRPr="00214D08">
        <w:rPr>
          <w:rStyle w:val="IntenseEmphasis"/>
          <w:b w:val="0"/>
          <w:i w:val="0"/>
          <w:color w:val="auto"/>
          <w:sz w:val="22"/>
          <w:szCs w:val="22"/>
        </w:rPr>
        <w:t xml:space="preserve"> I </w:t>
      </w:r>
      <w:r w:rsidR="00214D08">
        <w:rPr>
          <w:rStyle w:val="IntenseEmphasis"/>
          <w:b w:val="0"/>
          <w:i w:val="0"/>
          <w:color w:val="auto"/>
          <w:sz w:val="22"/>
          <w:szCs w:val="22"/>
        </w:rPr>
        <w:t xml:space="preserve"> </w:t>
      </w:r>
      <w:r w:rsidRPr="00214D08">
        <w:rPr>
          <w:rStyle w:val="IntenseEmphasis"/>
          <w:b w:val="0"/>
          <w:i w:val="0"/>
          <w:color w:val="auto"/>
          <w:sz w:val="22"/>
          <w:szCs w:val="22"/>
        </w:rPr>
        <w:t xml:space="preserve">STANJE </w:t>
      </w:r>
      <w:r w:rsidR="00214D08">
        <w:rPr>
          <w:rStyle w:val="IntenseEmphasis"/>
          <w:b w:val="0"/>
          <w:i w:val="0"/>
          <w:color w:val="auto"/>
          <w:sz w:val="22"/>
          <w:szCs w:val="22"/>
        </w:rPr>
        <w:t xml:space="preserve"> </w:t>
      </w:r>
      <w:r w:rsidRPr="00214D08">
        <w:rPr>
          <w:rStyle w:val="IntenseEmphasis"/>
          <w:b w:val="0"/>
          <w:i w:val="0"/>
          <w:color w:val="auto"/>
          <w:sz w:val="22"/>
          <w:szCs w:val="22"/>
        </w:rPr>
        <w:t>U</w:t>
      </w:r>
      <w:r w:rsidR="00214D08">
        <w:rPr>
          <w:rStyle w:val="IntenseEmphasis"/>
          <w:b w:val="0"/>
          <w:i w:val="0"/>
          <w:color w:val="auto"/>
          <w:sz w:val="22"/>
          <w:szCs w:val="22"/>
        </w:rPr>
        <w:t xml:space="preserve"> </w:t>
      </w:r>
      <w:r w:rsidRPr="00214D08">
        <w:rPr>
          <w:rStyle w:val="IntenseEmphasis"/>
          <w:b w:val="0"/>
          <w:i w:val="0"/>
          <w:color w:val="auto"/>
          <w:sz w:val="22"/>
          <w:szCs w:val="22"/>
        </w:rPr>
        <w:t xml:space="preserve"> OBLASTI</w:t>
      </w:r>
    </w:p>
    <w:p w:rsidR="00214D08" w:rsidRPr="00E65FEB" w:rsidRDefault="00214D08" w:rsidP="00E46E9E">
      <w:pPr>
        <w:rPr>
          <w:rStyle w:val="IntenseEmphasis"/>
          <w:i w:val="0"/>
          <w:color w:val="auto"/>
          <w:sz w:val="24"/>
          <w:szCs w:val="24"/>
        </w:rPr>
      </w:pPr>
    </w:p>
    <w:p w:rsidR="006D00C9" w:rsidRDefault="00E46E9E" w:rsidP="00E46E9E">
      <w:pPr>
        <w:jc w:val="both"/>
        <w:rPr>
          <w:sz w:val="24"/>
          <w:szCs w:val="24"/>
        </w:rPr>
      </w:pPr>
      <w:r w:rsidRPr="00E02FC1">
        <w:rPr>
          <w:rFonts w:eastAsia="MS Mincho"/>
          <w:sz w:val="24"/>
          <w:szCs w:val="24"/>
          <w:lang w:eastAsia="ja-JP"/>
        </w:rPr>
        <w:t>Vijeće ministara Bosne i Her</w:t>
      </w:r>
      <w:r>
        <w:rPr>
          <w:rFonts w:eastAsia="MS Mincho"/>
          <w:sz w:val="24"/>
          <w:szCs w:val="24"/>
          <w:lang w:eastAsia="ja-JP"/>
        </w:rPr>
        <w:t>cegovine u 2014. usvojilo je sva izvješća</w:t>
      </w:r>
      <w:r w:rsidRPr="00E02FC1">
        <w:rPr>
          <w:rFonts w:eastAsia="MS Mincho"/>
          <w:sz w:val="24"/>
          <w:szCs w:val="24"/>
          <w:lang w:eastAsia="ja-JP"/>
        </w:rPr>
        <w:t xml:space="preserve"> Ureda koordinatora za reformu javne uprave, uz izuzetak </w:t>
      </w:r>
      <w:r>
        <w:rPr>
          <w:sz w:val="24"/>
          <w:szCs w:val="24"/>
        </w:rPr>
        <w:t>Polugodišnjeg izvješća</w:t>
      </w:r>
      <w:r w:rsidRPr="00E02FC1">
        <w:rPr>
          <w:sz w:val="24"/>
          <w:szCs w:val="24"/>
        </w:rPr>
        <w:t xml:space="preserve"> o napretku (praćenje</w:t>
      </w:r>
      <w:r>
        <w:rPr>
          <w:sz w:val="24"/>
          <w:szCs w:val="24"/>
        </w:rPr>
        <w:t xml:space="preserve"> provođenja Revidiranog Akcijskog</w:t>
      </w:r>
      <w:r w:rsidRPr="00E02FC1">
        <w:rPr>
          <w:sz w:val="24"/>
          <w:szCs w:val="24"/>
        </w:rPr>
        <w:t xml:space="preserve"> plana 1 </w:t>
      </w:r>
      <w:r>
        <w:rPr>
          <w:sz w:val="24"/>
          <w:szCs w:val="24"/>
        </w:rPr>
        <w:t xml:space="preserve">(RAP) </w:t>
      </w:r>
      <w:r w:rsidRPr="00E02FC1">
        <w:rPr>
          <w:sz w:val="24"/>
          <w:szCs w:val="24"/>
        </w:rPr>
        <w:t>Strategije reforme javne upr</w:t>
      </w:r>
      <w:r>
        <w:rPr>
          <w:sz w:val="24"/>
          <w:szCs w:val="24"/>
        </w:rPr>
        <w:t xml:space="preserve">ave u BiH) za razdoblje siječanj </w:t>
      </w:r>
      <w:r w:rsidRPr="00E02FC1">
        <w:rPr>
          <w:sz w:val="24"/>
          <w:szCs w:val="24"/>
        </w:rPr>
        <w:t>–</w:t>
      </w:r>
      <w:r>
        <w:rPr>
          <w:sz w:val="24"/>
          <w:szCs w:val="24"/>
        </w:rPr>
        <w:t xml:space="preserve"> lipanj 2014. godine, koje</w:t>
      </w:r>
      <w:r w:rsidRPr="00E02FC1">
        <w:rPr>
          <w:sz w:val="24"/>
          <w:szCs w:val="24"/>
        </w:rPr>
        <w:t xml:space="preserve"> je na razmatranje i usvajanje dostavljen</w:t>
      </w:r>
      <w:r>
        <w:rPr>
          <w:sz w:val="24"/>
          <w:szCs w:val="24"/>
        </w:rPr>
        <w:t>o u prosincu.</w:t>
      </w:r>
      <w:r w:rsidRPr="00E02FC1">
        <w:rPr>
          <w:rStyle w:val="FootnoteReference"/>
          <w:rFonts w:eastAsiaTheme="majorEastAsia"/>
          <w:sz w:val="24"/>
          <w:szCs w:val="24"/>
        </w:rPr>
        <w:footnoteReference w:id="18"/>
      </w:r>
      <w:r>
        <w:rPr>
          <w:sz w:val="24"/>
          <w:szCs w:val="24"/>
        </w:rPr>
        <w:t xml:space="preserve"> U izvještajnom razdoblju usvojeni su: </w:t>
      </w:r>
    </w:p>
    <w:p w:rsidR="006D00C9" w:rsidRDefault="00E46E9E" w:rsidP="00D67E26">
      <w:pPr>
        <w:pStyle w:val="ListParagraph"/>
        <w:numPr>
          <w:ilvl w:val="0"/>
          <w:numId w:val="4"/>
        </w:numPr>
        <w:jc w:val="both"/>
        <w:rPr>
          <w:sz w:val="24"/>
          <w:szCs w:val="24"/>
        </w:rPr>
      </w:pPr>
      <w:r w:rsidRPr="006D00C9">
        <w:rPr>
          <w:sz w:val="24"/>
          <w:szCs w:val="24"/>
        </w:rPr>
        <w:t>Godišnje izvješće o radu Ureda koordinatora za reformu javne uprave za 2013. godinu,</w:t>
      </w:r>
      <w:r w:rsidRPr="00E02FC1">
        <w:rPr>
          <w:rStyle w:val="FootnoteReference"/>
          <w:rFonts w:eastAsia="MS Mincho"/>
          <w:sz w:val="24"/>
          <w:szCs w:val="24"/>
          <w:lang w:eastAsia="ja-JP"/>
        </w:rPr>
        <w:footnoteReference w:id="19"/>
      </w:r>
      <w:r w:rsidRPr="006D00C9">
        <w:rPr>
          <w:sz w:val="24"/>
          <w:szCs w:val="24"/>
        </w:rPr>
        <w:t xml:space="preserve"> </w:t>
      </w:r>
    </w:p>
    <w:p w:rsidR="006D00C9" w:rsidRDefault="00E46E9E" w:rsidP="00D67E26">
      <w:pPr>
        <w:pStyle w:val="ListParagraph"/>
        <w:numPr>
          <w:ilvl w:val="0"/>
          <w:numId w:val="4"/>
        </w:numPr>
        <w:jc w:val="both"/>
        <w:rPr>
          <w:sz w:val="24"/>
          <w:szCs w:val="24"/>
        </w:rPr>
      </w:pPr>
      <w:r w:rsidRPr="006D00C9">
        <w:rPr>
          <w:sz w:val="24"/>
          <w:szCs w:val="24"/>
        </w:rPr>
        <w:t>Polugodišnje izvješće o radu Ureda koordinatora za razdoblje siječanj – lipanj 2014. godine</w:t>
      </w:r>
      <w:r w:rsidRPr="00E02FC1">
        <w:rPr>
          <w:rStyle w:val="FootnoteReference"/>
          <w:rFonts w:eastAsiaTheme="majorEastAsia"/>
          <w:sz w:val="24"/>
          <w:szCs w:val="24"/>
        </w:rPr>
        <w:footnoteReference w:id="20"/>
      </w:r>
      <w:r w:rsidRPr="006D00C9">
        <w:rPr>
          <w:sz w:val="24"/>
          <w:szCs w:val="24"/>
        </w:rPr>
        <w:t xml:space="preserve">, </w:t>
      </w:r>
    </w:p>
    <w:p w:rsidR="006D00C9" w:rsidRDefault="00E46E9E" w:rsidP="00D67E26">
      <w:pPr>
        <w:pStyle w:val="ListParagraph"/>
        <w:numPr>
          <w:ilvl w:val="0"/>
          <w:numId w:val="4"/>
        </w:numPr>
        <w:jc w:val="both"/>
        <w:rPr>
          <w:sz w:val="24"/>
          <w:szCs w:val="24"/>
        </w:rPr>
      </w:pPr>
      <w:r w:rsidRPr="006D00C9">
        <w:rPr>
          <w:sz w:val="24"/>
          <w:szCs w:val="24"/>
        </w:rPr>
        <w:t>Godišnje financijsko izvješće Fonda za reformu javne uprave za 2013.</w:t>
      </w:r>
      <w:r w:rsidRPr="00E02FC1">
        <w:rPr>
          <w:rStyle w:val="FootnoteReference"/>
          <w:rFonts w:eastAsiaTheme="majorEastAsia"/>
          <w:sz w:val="24"/>
          <w:szCs w:val="24"/>
        </w:rPr>
        <w:footnoteReference w:id="21"/>
      </w:r>
      <w:r w:rsidRPr="006D00C9">
        <w:rPr>
          <w:sz w:val="24"/>
          <w:szCs w:val="24"/>
        </w:rPr>
        <w:t xml:space="preserve">, </w:t>
      </w:r>
    </w:p>
    <w:p w:rsidR="006D00C9" w:rsidRDefault="00E46E9E" w:rsidP="00D67E26">
      <w:pPr>
        <w:pStyle w:val="ListParagraph"/>
        <w:numPr>
          <w:ilvl w:val="0"/>
          <w:numId w:val="4"/>
        </w:numPr>
        <w:jc w:val="both"/>
        <w:rPr>
          <w:sz w:val="24"/>
          <w:szCs w:val="24"/>
        </w:rPr>
      </w:pPr>
      <w:r w:rsidRPr="006D00C9">
        <w:rPr>
          <w:sz w:val="24"/>
          <w:szCs w:val="24"/>
        </w:rPr>
        <w:t>Godišnje izvješće o napretku (praćenje provođenja Revidiranog Akcijskog plana 1 Strategije reforme javne uprave u BiH) za 2013. godinu</w:t>
      </w:r>
      <w:r w:rsidRPr="00E02FC1">
        <w:rPr>
          <w:rStyle w:val="FootnoteReference"/>
          <w:rFonts w:eastAsiaTheme="majorEastAsia"/>
          <w:sz w:val="24"/>
          <w:szCs w:val="24"/>
        </w:rPr>
        <w:footnoteReference w:id="22"/>
      </w:r>
      <w:r w:rsidRPr="006D00C9">
        <w:rPr>
          <w:sz w:val="24"/>
          <w:szCs w:val="24"/>
        </w:rPr>
        <w:t xml:space="preserve"> i </w:t>
      </w:r>
    </w:p>
    <w:p w:rsidR="00E46E9E" w:rsidRPr="006D00C9" w:rsidRDefault="00E46E9E" w:rsidP="00D67E26">
      <w:pPr>
        <w:pStyle w:val="ListParagraph"/>
        <w:numPr>
          <w:ilvl w:val="0"/>
          <w:numId w:val="4"/>
        </w:numPr>
        <w:jc w:val="both"/>
        <w:rPr>
          <w:sz w:val="24"/>
          <w:szCs w:val="24"/>
        </w:rPr>
      </w:pPr>
      <w:r w:rsidRPr="006D00C9">
        <w:rPr>
          <w:sz w:val="24"/>
          <w:szCs w:val="24"/>
        </w:rPr>
        <w:t>Odluka o izdvajanju sredstava za sufinanciranje Fonda za reformu javne uprave iz proračuna institucija BiH i međunarodnih obveza za razdoblje 2015. - 2017.</w:t>
      </w:r>
      <w:r w:rsidRPr="00E02FC1">
        <w:rPr>
          <w:rStyle w:val="FootnoteReference"/>
          <w:rFonts w:eastAsiaTheme="majorEastAsia"/>
          <w:sz w:val="24"/>
          <w:szCs w:val="24"/>
        </w:rPr>
        <w:footnoteReference w:id="23"/>
      </w:r>
    </w:p>
    <w:p w:rsidR="00E46E9E" w:rsidRPr="00E02FC1" w:rsidRDefault="00E46E9E" w:rsidP="00E46E9E">
      <w:pPr>
        <w:jc w:val="both"/>
        <w:rPr>
          <w:color w:val="000000"/>
          <w:sz w:val="24"/>
          <w:szCs w:val="24"/>
        </w:rPr>
      </w:pPr>
      <w:r>
        <w:rPr>
          <w:sz w:val="24"/>
          <w:szCs w:val="24"/>
        </w:rPr>
        <w:t>Prema podacima iz lipnja</w:t>
      </w:r>
      <w:r w:rsidRPr="00E02FC1">
        <w:rPr>
          <w:sz w:val="24"/>
          <w:szCs w:val="24"/>
        </w:rPr>
        <w:t xml:space="preserve"> 2014.</w:t>
      </w:r>
      <w:r>
        <w:rPr>
          <w:sz w:val="24"/>
          <w:szCs w:val="24"/>
        </w:rPr>
        <w:t>,</w:t>
      </w:r>
      <w:r w:rsidRPr="00E02FC1">
        <w:rPr>
          <w:sz w:val="24"/>
          <w:szCs w:val="24"/>
        </w:rPr>
        <w:t xml:space="preserve"> ukupno je do s</w:t>
      </w:r>
      <w:r>
        <w:rPr>
          <w:sz w:val="24"/>
          <w:szCs w:val="24"/>
        </w:rPr>
        <w:t>ada realizirano u prosjeku 51 po</w:t>
      </w:r>
      <w:r w:rsidRPr="00E02FC1">
        <w:rPr>
          <w:sz w:val="24"/>
          <w:szCs w:val="24"/>
        </w:rPr>
        <w:t>sto ciljeva iz RAP</w:t>
      </w:r>
      <w:r>
        <w:rPr>
          <w:sz w:val="24"/>
          <w:szCs w:val="24"/>
        </w:rPr>
        <w:t>-a 1, a do ovog razdoblja</w:t>
      </w:r>
      <w:r w:rsidRPr="00E02FC1">
        <w:rPr>
          <w:sz w:val="24"/>
          <w:szCs w:val="24"/>
        </w:rPr>
        <w:t xml:space="preserve"> za rea</w:t>
      </w:r>
      <w:r>
        <w:rPr>
          <w:sz w:val="24"/>
          <w:szCs w:val="24"/>
        </w:rPr>
        <w:t>lizaciju je bilo planirano 80 po</w:t>
      </w:r>
      <w:r w:rsidRPr="00E02FC1">
        <w:rPr>
          <w:sz w:val="24"/>
          <w:szCs w:val="24"/>
        </w:rPr>
        <w:t>sto ciljeva. Rok za provedbu svih mjera RAP</w:t>
      </w:r>
      <w:r>
        <w:rPr>
          <w:sz w:val="24"/>
          <w:szCs w:val="24"/>
        </w:rPr>
        <w:t>-a</w:t>
      </w:r>
      <w:r w:rsidRPr="00E02FC1">
        <w:rPr>
          <w:sz w:val="24"/>
          <w:szCs w:val="24"/>
        </w:rPr>
        <w:t xml:space="preserve"> 1 je istekao krajem </w:t>
      </w:r>
      <w:r>
        <w:rPr>
          <w:sz w:val="24"/>
          <w:szCs w:val="24"/>
        </w:rPr>
        <w:t>2014. Ured koordinatora trenutačno priprema izvješće</w:t>
      </w:r>
      <w:r w:rsidRPr="00E02FC1">
        <w:rPr>
          <w:sz w:val="24"/>
          <w:szCs w:val="24"/>
        </w:rPr>
        <w:t xml:space="preserve"> o realizaciji mjera iz RAP</w:t>
      </w:r>
      <w:r>
        <w:rPr>
          <w:sz w:val="24"/>
          <w:szCs w:val="24"/>
        </w:rPr>
        <w:t xml:space="preserve">-a </w:t>
      </w:r>
      <w:r w:rsidRPr="00E02FC1">
        <w:rPr>
          <w:sz w:val="24"/>
          <w:szCs w:val="24"/>
        </w:rPr>
        <w:t>1 za tekuću godinu, no početkom 2014. je napravljena</w:t>
      </w:r>
      <w:r>
        <w:rPr>
          <w:sz w:val="24"/>
          <w:szCs w:val="24"/>
        </w:rPr>
        <w:t xml:space="preserve"> procjena</w:t>
      </w:r>
      <w:r w:rsidRPr="00E02FC1">
        <w:rPr>
          <w:sz w:val="24"/>
          <w:szCs w:val="24"/>
        </w:rPr>
        <w:t xml:space="preserve"> koja je pokazala da će do kraja 2014, odnosno isteka rokova iz RAP</w:t>
      </w:r>
      <w:r>
        <w:rPr>
          <w:sz w:val="24"/>
          <w:szCs w:val="24"/>
        </w:rPr>
        <w:t xml:space="preserve">-a </w:t>
      </w:r>
      <w:r w:rsidRPr="00E02FC1">
        <w:rPr>
          <w:sz w:val="24"/>
          <w:szCs w:val="24"/>
        </w:rPr>
        <w:t>1 biti p</w:t>
      </w:r>
      <w:r>
        <w:rPr>
          <w:sz w:val="24"/>
          <w:szCs w:val="24"/>
        </w:rPr>
        <w:t>rovedeno ukupno u prosjeku 65 po</w:t>
      </w:r>
      <w:r w:rsidRPr="00E02FC1">
        <w:rPr>
          <w:sz w:val="24"/>
          <w:szCs w:val="24"/>
        </w:rPr>
        <w:t>sto ciljeva iz ovog plana</w:t>
      </w:r>
      <w:r>
        <w:rPr>
          <w:sz w:val="24"/>
          <w:szCs w:val="24"/>
        </w:rPr>
        <w:t>, i to na razini BiH – 56 posto, a na ostalim razinama</w:t>
      </w:r>
      <w:r w:rsidRPr="00E02FC1">
        <w:rPr>
          <w:sz w:val="24"/>
          <w:szCs w:val="24"/>
        </w:rPr>
        <w:t xml:space="preserve">: </w:t>
      </w:r>
      <w:r w:rsidRPr="00E02FC1">
        <w:rPr>
          <w:color w:val="000000"/>
          <w:sz w:val="24"/>
          <w:szCs w:val="24"/>
        </w:rPr>
        <w:t>FBiH - 50%, RS - 70% i BD BiH - 53%. Ured je o ovim procjenam</w:t>
      </w:r>
      <w:r>
        <w:rPr>
          <w:color w:val="000000"/>
          <w:sz w:val="24"/>
          <w:szCs w:val="24"/>
        </w:rPr>
        <w:t>a informirao Vijeće u okviru Godišnjeg izvješća</w:t>
      </w:r>
      <w:r w:rsidRPr="00E02FC1">
        <w:rPr>
          <w:color w:val="000000"/>
          <w:sz w:val="24"/>
          <w:szCs w:val="24"/>
        </w:rPr>
        <w:t xml:space="preserve"> o napretku za 2013. </w:t>
      </w:r>
    </w:p>
    <w:p w:rsidR="00E46E9E" w:rsidRPr="00E02FC1" w:rsidRDefault="00E46E9E" w:rsidP="00E46E9E">
      <w:pPr>
        <w:jc w:val="both"/>
        <w:rPr>
          <w:color w:val="000000"/>
          <w:sz w:val="24"/>
          <w:szCs w:val="24"/>
        </w:rPr>
      </w:pPr>
      <w:r>
        <w:rPr>
          <w:color w:val="000000"/>
          <w:sz w:val="24"/>
          <w:szCs w:val="24"/>
        </w:rPr>
        <w:t>Tijekom 2014. u okviru su</w:t>
      </w:r>
      <w:r w:rsidRPr="00E02FC1">
        <w:rPr>
          <w:color w:val="000000"/>
          <w:sz w:val="24"/>
          <w:szCs w:val="24"/>
        </w:rPr>
        <w:t xml:space="preserve">radnje s projektom tehničke pomoći </w:t>
      </w:r>
      <w:r w:rsidRPr="00E02FC1">
        <w:rPr>
          <w:sz w:val="24"/>
          <w:szCs w:val="24"/>
          <w:shd w:val="clear" w:color="auto" w:fill="FFFFFF"/>
        </w:rPr>
        <w:t xml:space="preserve">„Podrška u koordinaciji i implementaciji reforme javne uprave u BiH“, </w:t>
      </w:r>
      <w:r>
        <w:rPr>
          <w:color w:val="000000"/>
          <w:sz w:val="24"/>
          <w:szCs w:val="24"/>
        </w:rPr>
        <w:t>financ</w:t>
      </w:r>
      <w:r w:rsidRPr="00E02FC1">
        <w:rPr>
          <w:color w:val="000000"/>
          <w:sz w:val="24"/>
          <w:szCs w:val="24"/>
        </w:rPr>
        <w:t>iranim iz IPA programa u okviru struktura za provedbu reforme otvorena je rasprava o dalj</w:t>
      </w:r>
      <w:r>
        <w:rPr>
          <w:color w:val="000000"/>
          <w:sz w:val="24"/>
          <w:szCs w:val="24"/>
        </w:rPr>
        <w:t>nj</w:t>
      </w:r>
      <w:r w:rsidRPr="00E02FC1">
        <w:rPr>
          <w:color w:val="000000"/>
          <w:sz w:val="24"/>
          <w:szCs w:val="24"/>
        </w:rPr>
        <w:t xml:space="preserve">em </w:t>
      </w:r>
      <w:r>
        <w:rPr>
          <w:color w:val="000000"/>
          <w:sz w:val="24"/>
          <w:szCs w:val="24"/>
        </w:rPr>
        <w:t>razvoju reformskog procesa. U suradnji s</w:t>
      </w:r>
      <w:r w:rsidRPr="00E02FC1">
        <w:rPr>
          <w:color w:val="000000"/>
          <w:sz w:val="24"/>
          <w:szCs w:val="24"/>
        </w:rPr>
        <w:t xml:space="preserve"> projektom razvijen je set dokumenata, a najznačajniji je „RJU: Put naprijed“, koji utvrđuje dalj</w:t>
      </w:r>
      <w:r>
        <w:rPr>
          <w:color w:val="000000"/>
          <w:sz w:val="24"/>
          <w:szCs w:val="24"/>
        </w:rPr>
        <w:t>nj</w:t>
      </w:r>
      <w:r w:rsidRPr="00E02FC1">
        <w:rPr>
          <w:color w:val="000000"/>
          <w:sz w:val="24"/>
          <w:szCs w:val="24"/>
        </w:rPr>
        <w:t>e pravce razvoja reforme, na način da predviđa dovršetak aktivnosti iz RAP</w:t>
      </w:r>
      <w:r>
        <w:rPr>
          <w:color w:val="000000"/>
          <w:sz w:val="24"/>
          <w:szCs w:val="24"/>
        </w:rPr>
        <w:t xml:space="preserve">-a </w:t>
      </w:r>
      <w:r w:rsidRPr="00E02FC1">
        <w:rPr>
          <w:color w:val="000000"/>
          <w:sz w:val="24"/>
          <w:szCs w:val="24"/>
        </w:rPr>
        <w:t>1, dalj</w:t>
      </w:r>
      <w:r>
        <w:rPr>
          <w:color w:val="000000"/>
          <w:sz w:val="24"/>
          <w:szCs w:val="24"/>
        </w:rPr>
        <w:t>nj</w:t>
      </w:r>
      <w:r w:rsidRPr="00E02FC1">
        <w:rPr>
          <w:color w:val="000000"/>
          <w:sz w:val="24"/>
          <w:szCs w:val="24"/>
        </w:rPr>
        <w:t>i nastavak reforme horizontalnih kapaciteta, te uvođenje novih mjera u područjima politika kroz poboljšanje p</w:t>
      </w:r>
      <w:r>
        <w:rPr>
          <w:color w:val="000000"/>
          <w:sz w:val="24"/>
          <w:szCs w:val="24"/>
        </w:rPr>
        <w:t>ružanja upravnih usluga. Projekt je okončan 3. listopada</w:t>
      </w:r>
      <w:r w:rsidRPr="00E02FC1">
        <w:rPr>
          <w:color w:val="000000"/>
          <w:sz w:val="24"/>
          <w:szCs w:val="24"/>
        </w:rPr>
        <w:t xml:space="preserve"> 2014. </w:t>
      </w:r>
    </w:p>
    <w:p w:rsidR="00E46E9E" w:rsidRPr="00E02FC1" w:rsidRDefault="00E46E9E" w:rsidP="00E46E9E">
      <w:pPr>
        <w:shd w:val="clear" w:color="auto" w:fill="FFFFFF"/>
        <w:jc w:val="both"/>
        <w:rPr>
          <w:sz w:val="24"/>
          <w:szCs w:val="24"/>
        </w:rPr>
      </w:pPr>
      <w:r w:rsidRPr="00E02FC1">
        <w:rPr>
          <w:noProof/>
          <w:sz w:val="24"/>
          <w:szCs w:val="24"/>
        </w:rPr>
        <w:t xml:space="preserve">I u 2014. napredak u provedbi reformskih mjera </w:t>
      </w:r>
      <w:r>
        <w:rPr>
          <w:noProof/>
          <w:sz w:val="24"/>
          <w:szCs w:val="24"/>
        </w:rPr>
        <w:t>ostvaren je kroz projekte financ</w:t>
      </w:r>
      <w:r w:rsidRPr="00E02FC1">
        <w:rPr>
          <w:noProof/>
          <w:sz w:val="24"/>
          <w:szCs w:val="24"/>
        </w:rPr>
        <w:t>irane iz Fonda za reformu javne uprave. Upravni odbor Fonda od početk</w:t>
      </w:r>
      <w:r>
        <w:rPr>
          <w:noProof/>
          <w:sz w:val="24"/>
          <w:szCs w:val="24"/>
        </w:rPr>
        <w:t>a rada do kraja 2014. odobrio</w:t>
      </w:r>
      <w:r w:rsidRPr="00E02FC1">
        <w:rPr>
          <w:noProof/>
          <w:sz w:val="24"/>
          <w:szCs w:val="24"/>
        </w:rPr>
        <w:t xml:space="preserve"> ukupno 26 projekata, među kojima su 24 projekt</w:t>
      </w:r>
      <w:r>
        <w:rPr>
          <w:noProof/>
          <w:sz w:val="24"/>
          <w:szCs w:val="24"/>
        </w:rPr>
        <w:t>a pripremljena za četiri upravne razine</w:t>
      </w:r>
      <w:r w:rsidRPr="00E02FC1">
        <w:rPr>
          <w:noProof/>
          <w:sz w:val="24"/>
          <w:szCs w:val="24"/>
        </w:rPr>
        <w:t xml:space="preserve">, te dva individualna </w:t>
      </w:r>
      <w:r>
        <w:rPr>
          <w:noProof/>
          <w:sz w:val="24"/>
          <w:szCs w:val="24"/>
        </w:rPr>
        <w:t>projekta - „Informacijski sustav trezora Brčko D</w:t>
      </w:r>
      <w:r w:rsidRPr="00E02FC1">
        <w:rPr>
          <w:noProof/>
          <w:sz w:val="24"/>
          <w:szCs w:val="24"/>
        </w:rPr>
        <w:t>istrikta BiH“ i „P</w:t>
      </w:r>
      <w:r>
        <w:rPr>
          <w:noProof/>
          <w:sz w:val="24"/>
          <w:szCs w:val="24"/>
        </w:rPr>
        <w:t>roširenje informacijskog sustava</w:t>
      </w:r>
      <w:r w:rsidRPr="00E02FC1">
        <w:rPr>
          <w:noProof/>
          <w:sz w:val="24"/>
          <w:szCs w:val="24"/>
        </w:rPr>
        <w:t xml:space="preserve"> za upravljanje ljudskim potencijalima sa softverskim modulima za planiranje kadrova i vođenje internog trž</w:t>
      </w:r>
      <w:r>
        <w:rPr>
          <w:noProof/>
          <w:sz w:val="24"/>
          <w:szCs w:val="24"/>
        </w:rPr>
        <w:t>išta rada u republičkim tijelima</w:t>
      </w:r>
      <w:r w:rsidRPr="00E02FC1">
        <w:rPr>
          <w:noProof/>
          <w:sz w:val="24"/>
          <w:szCs w:val="24"/>
        </w:rPr>
        <w:t xml:space="preserve"> Republike S</w:t>
      </w:r>
      <w:r>
        <w:rPr>
          <w:noProof/>
          <w:sz w:val="24"/>
          <w:szCs w:val="24"/>
        </w:rPr>
        <w:t>rpske“.  Od 26 do sada odobrenih projekata</w:t>
      </w:r>
      <w:r w:rsidRPr="00E02FC1">
        <w:rPr>
          <w:noProof/>
          <w:sz w:val="24"/>
          <w:szCs w:val="24"/>
        </w:rPr>
        <w:t xml:space="preserve"> trinaest je završeno, šest proje</w:t>
      </w:r>
      <w:r>
        <w:rPr>
          <w:noProof/>
          <w:sz w:val="24"/>
          <w:szCs w:val="24"/>
        </w:rPr>
        <w:t>kata je u proceduri javne nabav</w:t>
      </w:r>
      <w:r w:rsidRPr="00E02FC1">
        <w:rPr>
          <w:noProof/>
          <w:sz w:val="24"/>
          <w:szCs w:val="24"/>
        </w:rPr>
        <w:t>e, dok je za t</w:t>
      </w:r>
      <w:r>
        <w:rPr>
          <w:noProof/>
          <w:sz w:val="24"/>
          <w:szCs w:val="24"/>
        </w:rPr>
        <w:t>ri projekta Upravni odbor dao su</w:t>
      </w:r>
      <w:r w:rsidRPr="00E02FC1">
        <w:rPr>
          <w:noProof/>
          <w:sz w:val="24"/>
          <w:szCs w:val="24"/>
        </w:rPr>
        <w:t xml:space="preserve">glasnost za </w:t>
      </w:r>
      <w:r>
        <w:rPr>
          <w:noProof/>
          <w:sz w:val="24"/>
          <w:szCs w:val="24"/>
        </w:rPr>
        <w:t>poništenje postupka javne nabav</w:t>
      </w:r>
      <w:r w:rsidRPr="00E02FC1">
        <w:rPr>
          <w:noProof/>
          <w:sz w:val="24"/>
          <w:szCs w:val="24"/>
        </w:rPr>
        <w:t>e. Ured je pripremio, a Upravni odbor odobrio projektni zadatak za dva projekta, dok su za dva projekta pripremljeni i odobreni projektni prijedlozi. O</w:t>
      </w:r>
      <w:r w:rsidRPr="00E02FC1">
        <w:rPr>
          <w:sz w:val="24"/>
          <w:szCs w:val="24"/>
        </w:rPr>
        <w:t>d uspost</w:t>
      </w:r>
      <w:r>
        <w:rPr>
          <w:sz w:val="24"/>
          <w:szCs w:val="24"/>
        </w:rPr>
        <w:t>ave Fonda za RJU do 31. prosinca 2011. (razdoblje koje obuhvać</w:t>
      </w:r>
      <w:r w:rsidRPr="00E02FC1">
        <w:rPr>
          <w:sz w:val="24"/>
          <w:szCs w:val="24"/>
        </w:rPr>
        <w:t xml:space="preserve">a Memorandum, Aneks I i Aneks II) u Fond je uplaćeno 10.617.288,98 KM, od čega je za realizaciju 13 projekata do </w:t>
      </w:r>
      <w:r>
        <w:rPr>
          <w:sz w:val="24"/>
          <w:szCs w:val="24"/>
        </w:rPr>
        <w:t>31. prosinca</w:t>
      </w:r>
      <w:r w:rsidRPr="00E02FC1">
        <w:rPr>
          <w:sz w:val="24"/>
          <w:szCs w:val="24"/>
        </w:rPr>
        <w:t xml:space="preserve"> 2014. isplaćeno 7.213.285,93 KM s PDV</w:t>
      </w:r>
      <w:r>
        <w:rPr>
          <w:sz w:val="24"/>
          <w:szCs w:val="24"/>
        </w:rPr>
        <w:t>-om. Donatori su, u skladu s a</w:t>
      </w:r>
      <w:r w:rsidRPr="00E02FC1">
        <w:rPr>
          <w:sz w:val="24"/>
          <w:szCs w:val="24"/>
        </w:rPr>
        <w:t>neksima III i IV Memoranduma, uplatili u Fond 7.384.337,03 EUR ili 14.442.507,89 KM. U skladu s Aneksom III</w:t>
      </w:r>
      <w:r>
        <w:rPr>
          <w:sz w:val="24"/>
          <w:szCs w:val="24"/>
        </w:rPr>
        <w:t>, domaće vlasti su, zaključno s 31. prosincem</w:t>
      </w:r>
      <w:r w:rsidRPr="00E02FC1">
        <w:rPr>
          <w:sz w:val="24"/>
          <w:szCs w:val="24"/>
        </w:rPr>
        <w:t xml:space="preserve"> 2014. u Fond uplatile 925.000 KM (VMBiH 450.000 KM, Vlada FBiH 340.000 KM, Vlada BDBiH 60.000 KM, a Vlada RS 75.000 KM). </w:t>
      </w:r>
    </w:p>
    <w:p w:rsidR="00E46E9E" w:rsidRPr="00E02FC1" w:rsidRDefault="00E46E9E" w:rsidP="00E46E9E">
      <w:pPr>
        <w:jc w:val="both"/>
        <w:rPr>
          <w:noProof/>
          <w:sz w:val="24"/>
          <w:szCs w:val="24"/>
        </w:rPr>
      </w:pPr>
      <w:r>
        <w:rPr>
          <w:noProof/>
          <w:sz w:val="24"/>
          <w:szCs w:val="24"/>
        </w:rPr>
        <w:t>Uz projekte financ</w:t>
      </w:r>
      <w:r w:rsidRPr="00E02FC1">
        <w:rPr>
          <w:noProof/>
          <w:sz w:val="24"/>
          <w:szCs w:val="24"/>
        </w:rPr>
        <w:t>irane iz Fonda za RJU, Ured je kan</w:t>
      </w:r>
      <w:r>
        <w:rPr>
          <w:noProof/>
          <w:sz w:val="24"/>
          <w:szCs w:val="24"/>
        </w:rPr>
        <w:t>didirao i tri projekta za financ</w:t>
      </w:r>
      <w:r w:rsidRPr="00E02FC1">
        <w:rPr>
          <w:noProof/>
          <w:sz w:val="24"/>
          <w:szCs w:val="24"/>
        </w:rPr>
        <w:t>iranje iz IPA p</w:t>
      </w:r>
      <w:r>
        <w:rPr>
          <w:noProof/>
          <w:sz w:val="24"/>
          <w:szCs w:val="24"/>
        </w:rPr>
        <w:t>rograma, čija je provedba u tijeku</w:t>
      </w:r>
      <w:r w:rsidRPr="00E02FC1">
        <w:rPr>
          <w:noProof/>
          <w:sz w:val="24"/>
          <w:szCs w:val="24"/>
        </w:rPr>
        <w:t xml:space="preserve">. U nastavku su prikazane glavne aktivnosti i stanje po reformskih oblastima: </w:t>
      </w:r>
    </w:p>
    <w:p w:rsidR="00E46E9E" w:rsidRPr="00E02FC1" w:rsidRDefault="00E46E9E" w:rsidP="00E46E9E">
      <w:pPr>
        <w:jc w:val="both"/>
        <w:rPr>
          <w:sz w:val="24"/>
          <w:szCs w:val="24"/>
        </w:rPr>
      </w:pPr>
      <w:r w:rsidRPr="00E02FC1">
        <w:rPr>
          <w:b/>
          <w:bCs/>
          <w:sz w:val="24"/>
          <w:szCs w:val="24"/>
        </w:rPr>
        <w:t>Strateško planiranje, koordinacija i izrada politika</w:t>
      </w:r>
      <w:r w:rsidRPr="00E02FC1">
        <w:rPr>
          <w:sz w:val="24"/>
          <w:szCs w:val="24"/>
        </w:rPr>
        <w:t xml:space="preserve"> - U okviru projekta financiranog iz IPA programa „Skica razvoja </w:t>
      </w:r>
      <w:r>
        <w:rPr>
          <w:sz w:val="24"/>
          <w:szCs w:val="24"/>
        </w:rPr>
        <w:t>središnjih tijela</w:t>
      </w:r>
      <w:r w:rsidRPr="00E02FC1">
        <w:rPr>
          <w:sz w:val="24"/>
          <w:szCs w:val="24"/>
        </w:rPr>
        <w:t xml:space="preserve"> vlada u BiH – faza II“ pripremljen je set dokumenata, među kojima „Odluka za godišnje planiranje, prać</w:t>
      </w:r>
      <w:r>
        <w:rPr>
          <w:sz w:val="24"/>
          <w:szCs w:val="24"/>
        </w:rPr>
        <w:t>enje i izvještavanje na državnoj razini</w:t>
      </w:r>
      <w:r w:rsidRPr="00E02FC1">
        <w:rPr>
          <w:sz w:val="24"/>
          <w:szCs w:val="24"/>
        </w:rPr>
        <w:t>“, koju je Vijeće ministara BiH usvojilo 18.11.</w:t>
      </w:r>
      <w:r>
        <w:rPr>
          <w:sz w:val="24"/>
          <w:szCs w:val="24"/>
        </w:rPr>
        <w:t>2014, te „Odluka za procjenu utjecaja na državnoj razini</w:t>
      </w:r>
      <w:r w:rsidRPr="00E02FC1">
        <w:rPr>
          <w:sz w:val="24"/>
          <w:szCs w:val="24"/>
        </w:rPr>
        <w:t>“, koja će biti upućena Vijeću početkom 2015. U okviru istog projekta pripremljeni su i propisi za FBiH, RS i BD BiH. Uredbu za (srednjoročno i godišnje) planiranje u FBiH Vlada FBiH usvojila je 23.10.2014, a Izmjenu</w:t>
      </w:r>
      <w:r>
        <w:rPr>
          <w:sz w:val="24"/>
          <w:szCs w:val="24"/>
        </w:rPr>
        <w:t xml:space="preserve"> i dopunu Uredbe za procjenu utje</w:t>
      </w:r>
      <w:r w:rsidRPr="00E02FC1">
        <w:rPr>
          <w:sz w:val="24"/>
          <w:szCs w:val="24"/>
        </w:rPr>
        <w:t xml:space="preserve">caja u FBiH Vlada FBiH je usvojila 2.7.2014. U </w:t>
      </w:r>
      <w:r>
        <w:rPr>
          <w:sz w:val="24"/>
          <w:szCs w:val="24"/>
        </w:rPr>
        <w:t>tijeku</w:t>
      </w:r>
      <w:r w:rsidRPr="00E02FC1">
        <w:rPr>
          <w:sz w:val="24"/>
          <w:szCs w:val="24"/>
        </w:rPr>
        <w:t xml:space="preserve"> je priprema dokumentacije i usuglašavanje tri projekta: „Jačanje kapaciteta za strateško planiranje i razvoj javnih politika – faza II (SPPD II)“, „Izrada softvera za podršku izradi nacrta zakona i drugih propisa“</w:t>
      </w:r>
      <w:r w:rsidRPr="00E02FC1">
        <w:rPr>
          <w:rStyle w:val="FootnoteReference"/>
          <w:rFonts w:eastAsiaTheme="majorEastAsia"/>
          <w:sz w:val="24"/>
          <w:szCs w:val="24"/>
        </w:rPr>
        <w:footnoteReference w:id="24"/>
      </w:r>
      <w:r w:rsidRPr="00E02FC1">
        <w:rPr>
          <w:sz w:val="24"/>
          <w:szCs w:val="24"/>
        </w:rPr>
        <w:t xml:space="preserve">, te „Baza zakonskih propisa“. </w:t>
      </w:r>
    </w:p>
    <w:p w:rsidR="00E46E9E" w:rsidRPr="00E02FC1" w:rsidRDefault="00E46E9E" w:rsidP="00E46E9E">
      <w:pPr>
        <w:jc w:val="both"/>
        <w:rPr>
          <w:sz w:val="24"/>
          <w:szCs w:val="24"/>
        </w:rPr>
      </w:pPr>
      <w:r w:rsidRPr="00E02FC1">
        <w:rPr>
          <w:b/>
          <w:bCs/>
          <w:sz w:val="24"/>
          <w:szCs w:val="24"/>
        </w:rPr>
        <w:t>Javne financije</w:t>
      </w:r>
      <w:r w:rsidRPr="00E02FC1">
        <w:rPr>
          <w:sz w:val="24"/>
          <w:szCs w:val="24"/>
        </w:rPr>
        <w:t xml:space="preserve"> – U 2014. uspješno je završen projekat „Rodno odgovorno budžeti</w:t>
      </w:r>
      <w:r>
        <w:rPr>
          <w:sz w:val="24"/>
          <w:szCs w:val="24"/>
        </w:rPr>
        <w:t>ranje“ (proširenje informacijskog sustava za upravljanje proračunom</w:t>
      </w:r>
      <w:r w:rsidRPr="00E02FC1">
        <w:rPr>
          <w:sz w:val="24"/>
          <w:szCs w:val="24"/>
        </w:rPr>
        <w:t xml:space="preserve"> BMIS s</w:t>
      </w:r>
      <w:r>
        <w:rPr>
          <w:sz w:val="24"/>
          <w:szCs w:val="24"/>
        </w:rPr>
        <w:t xml:space="preserve">oftverskom komponentom za rodno </w:t>
      </w:r>
      <w:r w:rsidRPr="00E02FC1">
        <w:rPr>
          <w:sz w:val="24"/>
          <w:szCs w:val="24"/>
        </w:rPr>
        <w:t xml:space="preserve">odgovorno budžetiranje). </w:t>
      </w:r>
      <w:r w:rsidRPr="00E02FC1">
        <w:rPr>
          <w:sz w:val="24"/>
          <w:szCs w:val="24"/>
          <w:lang w:eastAsia="bs-Latn-BA"/>
        </w:rPr>
        <w:t xml:space="preserve">Upravni odbor Fonda za RJU </w:t>
      </w:r>
      <w:r>
        <w:rPr>
          <w:sz w:val="24"/>
          <w:szCs w:val="24"/>
          <w:lang w:eastAsia="bs-Latn-BA"/>
        </w:rPr>
        <w:t>5. rujna 2014. usvojio je Izvješće</w:t>
      </w:r>
      <w:r w:rsidRPr="00E02FC1">
        <w:rPr>
          <w:sz w:val="24"/>
          <w:szCs w:val="24"/>
          <w:lang w:eastAsia="bs-Latn-BA"/>
        </w:rPr>
        <w:t xml:space="preserve"> o izvršenom proširenju BMIS softverskom komponentom za RO</w:t>
      </w:r>
      <w:r>
        <w:rPr>
          <w:sz w:val="24"/>
          <w:szCs w:val="24"/>
          <w:lang w:eastAsia="bs-Latn-BA"/>
        </w:rPr>
        <w:t>B. U tijeku je javna nabava za projek</w:t>
      </w:r>
      <w:r w:rsidRPr="00E02FC1">
        <w:rPr>
          <w:sz w:val="24"/>
          <w:szCs w:val="24"/>
          <w:lang w:eastAsia="bs-Latn-BA"/>
        </w:rPr>
        <w:t xml:space="preserve">t </w:t>
      </w:r>
      <w:r>
        <w:rPr>
          <w:sz w:val="24"/>
          <w:szCs w:val="24"/>
        </w:rPr>
        <w:t>„Informacijski sustav</w:t>
      </w:r>
      <w:r w:rsidRPr="00E02FC1">
        <w:rPr>
          <w:sz w:val="24"/>
          <w:szCs w:val="24"/>
        </w:rPr>
        <w:t xml:space="preserve"> trezora Br</w:t>
      </w:r>
      <w:r>
        <w:rPr>
          <w:sz w:val="24"/>
          <w:szCs w:val="24"/>
        </w:rPr>
        <w:t>čko distrikta“. Tender za nabav</w:t>
      </w:r>
      <w:r w:rsidRPr="00E02FC1">
        <w:rPr>
          <w:sz w:val="24"/>
          <w:szCs w:val="24"/>
        </w:rPr>
        <w:t>u konzultantskih</w:t>
      </w:r>
      <w:r>
        <w:rPr>
          <w:sz w:val="24"/>
          <w:szCs w:val="24"/>
        </w:rPr>
        <w:t xml:space="preserve"> usluga je objavljen u travnju</w:t>
      </w:r>
      <w:r w:rsidRPr="00E02FC1">
        <w:rPr>
          <w:sz w:val="24"/>
          <w:szCs w:val="24"/>
        </w:rPr>
        <w:t xml:space="preserve">, ali je </w:t>
      </w:r>
      <w:r w:rsidRPr="00E02FC1">
        <w:rPr>
          <w:sz w:val="24"/>
          <w:szCs w:val="24"/>
          <w:lang w:eastAsia="bs-Latn-BA"/>
        </w:rPr>
        <w:t xml:space="preserve">poništen i ponovno objavljen 3. </w:t>
      </w:r>
      <w:r>
        <w:rPr>
          <w:sz w:val="24"/>
          <w:szCs w:val="24"/>
          <w:lang w:eastAsia="bs-Latn-BA"/>
        </w:rPr>
        <w:t>studenoga. U tijeku je nabava i za projek</w:t>
      </w:r>
      <w:r w:rsidRPr="00E02FC1">
        <w:rPr>
          <w:sz w:val="24"/>
          <w:szCs w:val="24"/>
          <w:lang w:eastAsia="bs-Latn-BA"/>
        </w:rPr>
        <w:t xml:space="preserve">t </w:t>
      </w:r>
      <w:r>
        <w:rPr>
          <w:sz w:val="24"/>
          <w:szCs w:val="24"/>
        </w:rPr>
        <w:t>„Javno-</w:t>
      </w:r>
      <w:r w:rsidRPr="00E02FC1">
        <w:rPr>
          <w:sz w:val="24"/>
          <w:szCs w:val="24"/>
        </w:rPr>
        <w:t>privatno partnerstvo“</w:t>
      </w:r>
      <w:r w:rsidRPr="00E02FC1">
        <w:rPr>
          <w:rStyle w:val="FootnoteReference"/>
          <w:rFonts w:eastAsiaTheme="majorEastAsia"/>
          <w:sz w:val="24"/>
          <w:szCs w:val="24"/>
        </w:rPr>
        <w:footnoteReference w:id="25"/>
      </w:r>
      <w:r w:rsidRPr="00E02FC1">
        <w:rPr>
          <w:sz w:val="24"/>
          <w:szCs w:val="24"/>
        </w:rPr>
        <w:t>.</w:t>
      </w:r>
      <w:r w:rsidRPr="00E02FC1">
        <w:rPr>
          <w:b/>
          <w:bCs/>
          <w:sz w:val="24"/>
          <w:szCs w:val="24"/>
        </w:rPr>
        <w:t xml:space="preserve"> </w:t>
      </w:r>
    </w:p>
    <w:p w:rsidR="00E46E9E" w:rsidRPr="00E02FC1" w:rsidRDefault="00E46E9E" w:rsidP="00E46E9E">
      <w:pPr>
        <w:jc w:val="both"/>
        <w:rPr>
          <w:sz w:val="24"/>
          <w:szCs w:val="24"/>
        </w:rPr>
      </w:pPr>
      <w:r w:rsidRPr="00E02FC1">
        <w:rPr>
          <w:b/>
          <w:bCs/>
          <w:sz w:val="24"/>
          <w:szCs w:val="24"/>
        </w:rPr>
        <w:t>Upravljanje ljudskim potencijalima</w:t>
      </w:r>
      <w:r w:rsidRPr="00E02FC1">
        <w:rPr>
          <w:sz w:val="24"/>
          <w:szCs w:val="24"/>
        </w:rPr>
        <w:t xml:space="preserve"> - U ovom </w:t>
      </w:r>
      <w:r>
        <w:rPr>
          <w:sz w:val="24"/>
          <w:szCs w:val="24"/>
        </w:rPr>
        <w:t>razdoblju</w:t>
      </w:r>
      <w:r w:rsidRPr="00E02FC1">
        <w:rPr>
          <w:sz w:val="24"/>
          <w:szCs w:val="24"/>
        </w:rPr>
        <w:t xml:space="preserve"> je završen projek</w:t>
      </w:r>
      <w:r>
        <w:rPr>
          <w:sz w:val="24"/>
          <w:szCs w:val="24"/>
        </w:rPr>
        <w:t>t „Proširenje informacijskog sustava</w:t>
      </w:r>
      <w:r w:rsidRPr="00E02FC1">
        <w:rPr>
          <w:sz w:val="24"/>
          <w:szCs w:val="24"/>
        </w:rPr>
        <w:t xml:space="preserve"> za upravljanje ljudskim potencijalima sa softverskim modulima za planiranje kadrova i vođenje internog trž</w:t>
      </w:r>
      <w:r>
        <w:rPr>
          <w:sz w:val="24"/>
          <w:szCs w:val="24"/>
        </w:rPr>
        <w:t>išta rada u republičkim tijelima</w:t>
      </w:r>
      <w:r w:rsidRPr="00E02FC1">
        <w:rPr>
          <w:sz w:val="24"/>
          <w:szCs w:val="24"/>
        </w:rPr>
        <w:t xml:space="preserve"> Republike Srpske“. Provedba projekta koji se financira iz IPA</w:t>
      </w:r>
      <w:r>
        <w:rPr>
          <w:sz w:val="24"/>
          <w:szCs w:val="24"/>
        </w:rPr>
        <w:t>-e 2011, „Modernizacija sustava</w:t>
      </w:r>
      <w:r w:rsidRPr="00E02FC1">
        <w:rPr>
          <w:sz w:val="24"/>
          <w:szCs w:val="24"/>
        </w:rPr>
        <w:t xml:space="preserve"> upravljanja ljudskim potencijalima u strukturama državne</w:t>
      </w:r>
      <w:r>
        <w:rPr>
          <w:sz w:val="24"/>
          <w:szCs w:val="24"/>
        </w:rPr>
        <w:t xml:space="preserve"> službe BiH“ počela je u siječnju, dok je projek</w:t>
      </w:r>
      <w:r w:rsidRPr="00E02FC1">
        <w:rPr>
          <w:sz w:val="24"/>
          <w:szCs w:val="24"/>
        </w:rPr>
        <w:t>t koji će biti financiran iz Fonda za RJU, „</w:t>
      </w:r>
      <w:r w:rsidRPr="00E02FC1">
        <w:rPr>
          <w:color w:val="000000"/>
          <w:sz w:val="24"/>
          <w:szCs w:val="24"/>
        </w:rPr>
        <w:t xml:space="preserve">Obuka zaposlenih koji obavljaju poslove državne </w:t>
      </w:r>
      <w:r>
        <w:rPr>
          <w:color w:val="000000"/>
          <w:sz w:val="24"/>
          <w:szCs w:val="24"/>
        </w:rPr>
        <w:t>uprave za primjenu informacijskih tehnologija i rad na računal</w:t>
      </w:r>
      <w:r w:rsidRPr="00E02FC1">
        <w:rPr>
          <w:color w:val="000000"/>
          <w:sz w:val="24"/>
          <w:szCs w:val="24"/>
        </w:rPr>
        <w:t>u</w:t>
      </w:r>
      <w:r>
        <w:rPr>
          <w:sz w:val="24"/>
          <w:szCs w:val="24"/>
        </w:rPr>
        <w:t>“ u fazi javne nabav</w:t>
      </w:r>
      <w:r w:rsidRPr="00E02FC1">
        <w:rPr>
          <w:sz w:val="24"/>
          <w:szCs w:val="24"/>
        </w:rPr>
        <w:t>e, nakon što je</w:t>
      </w:r>
      <w:r>
        <w:rPr>
          <w:sz w:val="24"/>
          <w:szCs w:val="24"/>
        </w:rPr>
        <w:t xml:space="preserve"> Vijeće ministara BiH usvojilo i</w:t>
      </w:r>
      <w:r w:rsidRPr="00E02FC1">
        <w:rPr>
          <w:sz w:val="24"/>
          <w:szCs w:val="24"/>
        </w:rPr>
        <w:t>nformaciju o ovom projektu</w:t>
      </w:r>
      <w:r w:rsidRPr="00E02FC1">
        <w:rPr>
          <w:rStyle w:val="FootnoteReference"/>
          <w:rFonts w:eastAsiaTheme="majorEastAsia"/>
          <w:sz w:val="24"/>
          <w:szCs w:val="24"/>
        </w:rPr>
        <w:footnoteReference w:id="26"/>
      </w:r>
      <w:r>
        <w:rPr>
          <w:sz w:val="24"/>
          <w:szCs w:val="24"/>
        </w:rPr>
        <w:t>. Za projek</w:t>
      </w:r>
      <w:r w:rsidRPr="00E02FC1">
        <w:rPr>
          <w:sz w:val="24"/>
          <w:szCs w:val="24"/>
        </w:rPr>
        <w:t>t „</w:t>
      </w:r>
      <w:r w:rsidRPr="00E02FC1">
        <w:rPr>
          <w:color w:val="000000"/>
          <w:sz w:val="24"/>
          <w:szCs w:val="24"/>
        </w:rPr>
        <w:t xml:space="preserve">Izgradnja kapaciteta za borbu protiv korupcije u strukturama državne službe“ Upravni odbor Fonda je na sjednici održanoj 23.12.2014. donio odluku o </w:t>
      </w:r>
      <w:r>
        <w:rPr>
          <w:color w:val="000000"/>
          <w:sz w:val="24"/>
          <w:szCs w:val="24"/>
        </w:rPr>
        <w:t>poništenju postupka javne nabav</w:t>
      </w:r>
      <w:r w:rsidRPr="00E02FC1">
        <w:rPr>
          <w:color w:val="000000"/>
          <w:sz w:val="24"/>
          <w:szCs w:val="24"/>
        </w:rPr>
        <w:t>e.</w:t>
      </w:r>
    </w:p>
    <w:p w:rsidR="00E46E9E" w:rsidRPr="00E02FC1" w:rsidRDefault="00E46E9E" w:rsidP="00E46E9E">
      <w:pPr>
        <w:ind w:right="-23"/>
        <w:jc w:val="both"/>
        <w:rPr>
          <w:sz w:val="24"/>
          <w:szCs w:val="24"/>
        </w:rPr>
      </w:pPr>
      <w:r w:rsidRPr="00E02FC1">
        <w:rPr>
          <w:b/>
          <w:bCs/>
          <w:sz w:val="24"/>
          <w:szCs w:val="24"/>
        </w:rPr>
        <w:t>Upravni postupci i upravne usluge</w:t>
      </w:r>
      <w:r w:rsidRPr="00E02FC1">
        <w:rPr>
          <w:sz w:val="24"/>
          <w:szCs w:val="24"/>
        </w:rPr>
        <w:t xml:space="preserve"> – U okviru projekta „Edukacija voditelja upravnih postupaka i inspektora", koji se financira iz IPA 2011 do sada je obučeno oko 600 upravitelja upravnih postupaka. Obuke za službenike BDBiH i RS su završene, a u njima je sudjelovalo 80 službenika BDBiH, t</w:t>
      </w:r>
      <w:r>
        <w:rPr>
          <w:sz w:val="24"/>
          <w:szCs w:val="24"/>
        </w:rPr>
        <w:t>e 498 službenika RS. U listopadu</w:t>
      </w:r>
      <w:r w:rsidRPr="00E02FC1">
        <w:rPr>
          <w:sz w:val="24"/>
          <w:szCs w:val="24"/>
        </w:rPr>
        <w:t xml:space="preserve"> su počele obuke za </w:t>
      </w:r>
      <w:r>
        <w:rPr>
          <w:sz w:val="24"/>
          <w:szCs w:val="24"/>
        </w:rPr>
        <w:t>službenike iz FBiH, a za državnu razinu</w:t>
      </w:r>
      <w:r w:rsidRPr="00E02FC1">
        <w:rPr>
          <w:sz w:val="24"/>
          <w:szCs w:val="24"/>
        </w:rPr>
        <w:t xml:space="preserve"> obuke će poče</w:t>
      </w:r>
      <w:r>
        <w:rPr>
          <w:sz w:val="24"/>
          <w:szCs w:val="24"/>
        </w:rPr>
        <w:t>ti u 2015. U ovoj oblasti u tijeku je nabava za projek</w:t>
      </w:r>
      <w:r w:rsidRPr="00E02FC1">
        <w:rPr>
          <w:sz w:val="24"/>
          <w:szCs w:val="24"/>
        </w:rPr>
        <w:t xml:space="preserve">t „Uspostavljanje i/ili jačanje kapaciteta institucije/a za kontrolu </w:t>
      </w:r>
      <w:r>
        <w:rPr>
          <w:sz w:val="24"/>
          <w:szCs w:val="24"/>
        </w:rPr>
        <w:t>propisa i uspostavljanje sustava</w:t>
      </w:r>
      <w:r w:rsidRPr="00E02FC1">
        <w:rPr>
          <w:sz w:val="24"/>
          <w:szCs w:val="24"/>
        </w:rPr>
        <w:t xml:space="preserve"> redukcije admi</w:t>
      </w:r>
      <w:r>
        <w:rPr>
          <w:sz w:val="24"/>
          <w:szCs w:val="24"/>
        </w:rPr>
        <w:t>nistrativnih prepreka“ pokrenut</w:t>
      </w:r>
      <w:r w:rsidRPr="00E02FC1">
        <w:rPr>
          <w:sz w:val="24"/>
          <w:szCs w:val="24"/>
        </w:rPr>
        <w:t xml:space="preserve"> nakon što je VMBiH usvojilo </w:t>
      </w:r>
      <w:r>
        <w:rPr>
          <w:sz w:val="24"/>
          <w:szCs w:val="24"/>
        </w:rPr>
        <w:t>i</w:t>
      </w:r>
      <w:r w:rsidRPr="00E02FC1">
        <w:rPr>
          <w:sz w:val="24"/>
          <w:szCs w:val="24"/>
        </w:rPr>
        <w:t>nformaciju o ovom projektu</w:t>
      </w:r>
      <w:r w:rsidRPr="00E02FC1">
        <w:rPr>
          <w:rStyle w:val="FootnoteReference"/>
          <w:rFonts w:eastAsiaTheme="majorEastAsia"/>
          <w:sz w:val="24"/>
          <w:szCs w:val="24"/>
        </w:rPr>
        <w:footnoteReference w:id="27"/>
      </w:r>
      <w:r>
        <w:rPr>
          <w:sz w:val="24"/>
          <w:szCs w:val="24"/>
        </w:rPr>
        <w:t>. Nabava je prvi put pokrenuta u travnju</w:t>
      </w:r>
      <w:r w:rsidRPr="00E02FC1">
        <w:rPr>
          <w:sz w:val="24"/>
          <w:szCs w:val="24"/>
        </w:rPr>
        <w:t>, ali je poništena jer nije bila osigurana</w:t>
      </w:r>
      <w:r>
        <w:rPr>
          <w:sz w:val="24"/>
          <w:szCs w:val="24"/>
        </w:rPr>
        <w:t xml:space="preserve"> konkurencija, te je u listopadu</w:t>
      </w:r>
      <w:r w:rsidRPr="00E02FC1">
        <w:rPr>
          <w:sz w:val="24"/>
          <w:szCs w:val="24"/>
        </w:rPr>
        <w:t xml:space="preserve"> ponovno pokrenuta procedura javne nabave.</w:t>
      </w:r>
    </w:p>
    <w:p w:rsidR="00E46E9E" w:rsidRPr="00E02FC1" w:rsidRDefault="00E46E9E" w:rsidP="00E46E9E">
      <w:pPr>
        <w:jc w:val="both"/>
        <w:rPr>
          <w:sz w:val="24"/>
          <w:szCs w:val="24"/>
        </w:rPr>
      </w:pPr>
      <w:r w:rsidRPr="00E02FC1">
        <w:rPr>
          <w:b/>
          <w:bCs/>
          <w:sz w:val="24"/>
          <w:szCs w:val="24"/>
        </w:rPr>
        <w:t>Institucionalna komunikacija</w:t>
      </w:r>
      <w:r w:rsidRPr="00E02FC1">
        <w:rPr>
          <w:sz w:val="24"/>
          <w:szCs w:val="24"/>
        </w:rPr>
        <w:t xml:space="preserve"> - Tenderska procedura</w:t>
      </w:r>
      <w:r>
        <w:rPr>
          <w:sz w:val="24"/>
          <w:szCs w:val="24"/>
        </w:rPr>
        <w:t xml:space="preserve"> za nabav</w:t>
      </w:r>
      <w:r w:rsidRPr="00E02FC1">
        <w:rPr>
          <w:sz w:val="24"/>
          <w:szCs w:val="24"/>
        </w:rPr>
        <w:t>u konzultantskih usluga za projekt ″Obuka službenika za informiranje/odnose s javnošću – faza II″ je poništen rješenjem Ureda za r</w:t>
      </w:r>
      <w:r>
        <w:rPr>
          <w:sz w:val="24"/>
          <w:szCs w:val="24"/>
        </w:rPr>
        <w:t>azmatranje žalbi BiH. Za projek</w:t>
      </w:r>
      <w:r w:rsidRPr="00E02FC1">
        <w:rPr>
          <w:sz w:val="24"/>
          <w:szCs w:val="24"/>
        </w:rPr>
        <w:t>t „</w:t>
      </w:r>
      <w:r w:rsidRPr="00E02FC1">
        <w:rPr>
          <w:color w:val="000000"/>
          <w:sz w:val="24"/>
          <w:szCs w:val="24"/>
        </w:rPr>
        <w:t>Izgradnja kapaciteta za borbu protiv korupcije u strukturama državne službe“ Upravni odbor Fonda za RJU je 23.12.2014. donio odl</w:t>
      </w:r>
      <w:r>
        <w:rPr>
          <w:color w:val="000000"/>
          <w:sz w:val="24"/>
          <w:szCs w:val="24"/>
        </w:rPr>
        <w:t>uku o poništenju postupka nabav</w:t>
      </w:r>
      <w:r w:rsidRPr="00E02FC1">
        <w:rPr>
          <w:color w:val="000000"/>
          <w:sz w:val="24"/>
          <w:szCs w:val="24"/>
        </w:rPr>
        <w:t>e.</w:t>
      </w:r>
      <w:r>
        <w:rPr>
          <w:sz w:val="24"/>
          <w:szCs w:val="24"/>
        </w:rPr>
        <w:t xml:space="preserve"> U tijeku</w:t>
      </w:r>
      <w:r w:rsidRPr="00E02FC1">
        <w:rPr>
          <w:sz w:val="24"/>
          <w:szCs w:val="24"/>
        </w:rPr>
        <w:t xml:space="preserve"> je priprema dokumenata za projekte „Funkcio</w:t>
      </w:r>
      <w:r>
        <w:rPr>
          <w:sz w:val="24"/>
          <w:szCs w:val="24"/>
        </w:rPr>
        <w:t>nalni pregled IK kapaciteta u bh. državnoj službi″, ″Najbolje eu</w:t>
      </w:r>
      <w:r w:rsidRPr="00E02FC1">
        <w:rPr>
          <w:sz w:val="24"/>
          <w:szCs w:val="24"/>
        </w:rPr>
        <w:t>ropske prakse institucionalne komunikacije″ i ″Strateška komunikacija – faza II″.</w:t>
      </w:r>
    </w:p>
    <w:p w:rsidR="00E46E9E" w:rsidRPr="00E02FC1" w:rsidRDefault="00E46E9E" w:rsidP="00E46E9E">
      <w:pPr>
        <w:jc w:val="both"/>
        <w:rPr>
          <w:sz w:val="24"/>
          <w:szCs w:val="24"/>
        </w:rPr>
      </w:pPr>
      <w:r w:rsidRPr="00E02FC1">
        <w:rPr>
          <w:b/>
          <w:bCs/>
          <w:sz w:val="24"/>
          <w:szCs w:val="24"/>
        </w:rPr>
        <w:t>e-Uprava</w:t>
      </w:r>
      <w:r w:rsidRPr="00E02FC1">
        <w:rPr>
          <w:sz w:val="24"/>
          <w:szCs w:val="24"/>
        </w:rPr>
        <w:t xml:space="preserve"> - Postupajući po zaključku </w:t>
      </w:r>
      <w:r>
        <w:rPr>
          <w:sz w:val="24"/>
          <w:szCs w:val="24"/>
        </w:rPr>
        <w:t>Zastupničkog</w:t>
      </w:r>
      <w:r w:rsidRPr="00E02FC1">
        <w:rPr>
          <w:sz w:val="24"/>
          <w:szCs w:val="24"/>
        </w:rPr>
        <w:t xml:space="preserve"> doma Parlamentarne skupštine BiH i usvojene Rezolucije o e</w:t>
      </w:r>
      <w:r>
        <w:rPr>
          <w:sz w:val="24"/>
          <w:szCs w:val="24"/>
        </w:rPr>
        <w:t>-</w:t>
      </w:r>
      <w:r w:rsidRPr="00E02FC1">
        <w:rPr>
          <w:sz w:val="24"/>
          <w:szCs w:val="24"/>
        </w:rPr>
        <w:t>Upravi, kao i Zaključku Vijeća ministara BiH, Ured je pripremio i uputio Vijeću na usvajanje Operativni plan za uspostavu Ok</w:t>
      </w:r>
      <w:r>
        <w:rPr>
          <w:sz w:val="24"/>
          <w:szCs w:val="24"/>
        </w:rPr>
        <w:t>vira interoperabilnosti na razini</w:t>
      </w:r>
      <w:r w:rsidRPr="00E02FC1">
        <w:rPr>
          <w:sz w:val="24"/>
          <w:szCs w:val="24"/>
        </w:rPr>
        <w:t xml:space="preserve"> institucija VM BiH. Vijeće je usvojilo</w:t>
      </w:r>
      <w:r w:rsidRPr="00E02FC1">
        <w:rPr>
          <w:sz w:val="24"/>
          <w:szCs w:val="24"/>
          <w:vertAlign w:val="superscript"/>
        </w:rPr>
        <w:footnoteReference w:id="28"/>
      </w:r>
      <w:r w:rsidRPr="00E02FC1">
        <w:rPr>
          <w:sz w:val="24"/>
          <w:szCs w:val="24"/>
        </w:rPr>
        <w:t xml:space="preserve"> Informaciju o realizaciji Zaključka VMBiH sa 61. sjednice</w:t>
      </w:r>
      <w:r>
        <w:rPr>
          <w:sz w:val="24"/>
          <w:szCs w:val="24"/>
        </w:rPr>
        <w:t>,</w:t>
      </w:r>
      <w:r w:rsidRPr="00E02FC1">
        <w:rPr>
          <w:sz w:val="24"/>
          <w:szCs w:val="24"/>
        </w:rPr>
        <w:t xml:space="preserve"> ali je odgođena rasprava o Operativnom planu, a Ured je zadužen da obavi dodatna usuglašavanja</w:t>
      </w:r>
      <w:r>
        <w:rPr>
          <w:sz w:val="24"/>
          <w:szCs w:val="24"/>
        </w:rPr>
        <w:t xml:space="preserve"> s</w:t>
      </w:r>
      <w:r w:rsidRPr="00E02FC1">
        <w:rPr>
          <w:sz w:val="24"/>
          <w:szCs w:val="24"/>
        </w:rPr>
        <w:t xml:space="preserve"> entitetskim i Vladom BDBiH. Ured je nakon analize aktivnosti Operativnog plana utvrdio da je samo aktivnost koja se odnosi na usvajanje Memoranduma o razumijevanju za donošenje okvira interoperabilnosti podrazumijev</w:t>
      </w:r>
      <w:r>
        <w:rPr>
          <w:sz w:val="24"/>
          <w:szCs w:val="24"/>
        </w:rPr>
        <w:t>ala uključivanje i ostalih razina</w:t>
      </w:r>
      <w:r w:rsidRPr="00E02FC1">
        <w:rPr>
          <w:sz w:val="24"/>
          <w:szCs w:val="24"/>
        </w:rPr>
        <w:t xml:space="preserve"> vlasti, te da se sve druge aktivnosti Operativnog plana isključivo odnose na državne institucije, njihovu nadležnost i funkc</w:t>
      </w:r>
      <w:r>
        <w:rPr>
          <w:sz w:val="24"/>
          <w:szCs w:val="24"/>
        </w:rPr>
        <w:t>iju, te je nakon obavljenih konz</w:t>
      </w:r>
      <w:r w:rsidRPr="00E02FC1">
        <w:rPr>
          <w:sz w:val="24"/>
          <w:szCs w:val="24"/>
        </w:rPr>
        <w:t>ultacija ažurirao rokove u Operativnom planu i dokumente ponovo dostavio</w:t>
      </w:r>
      <w:r w:rsidRPr="00E02FC1">
        <w:rPr>
          <w:sz w:val="24"/>
          <w:szCs w:val="24"/>
          <w:vertAlign w:val="superscript"/>
        </w:rPr>
        <w:footnoteReference w:id="29"/>
      </w:r>
      <w:r w:rsidRPr="00E02FC1">
        <w:rPr>
          <w:sz w:val="24"/>
          <w:szCs w:val="24"/>
        </w:rPr>
        <w:t xml:space="preserve"> Vijeću na u</w:t>
      </w:r>
      <w:r>
        <w:rPr>
          <w:sz w:val="24"/>
          <w:szCs w:val="24"/>
        </w:rPr>
        <w:t>svajanje. U izvještajnom razdoblju</w:t>
      </w:r>
      <w:r w:rsidRPr="00E02FC1">
        <w:rPr>
          <w:sz w:val="24"/>
          <w:szCs w:val="24"/>
        </w:rPr>
        <w:t xml:space="preserve"> </w:t>
      </w:r>
      <w:r w:rsidRPr="00E02FC1">
        <w:rPr>
          <w:sz w:val="24"/>
          <w:szCs w:val="24"/>
          <w:lang w:eastAsia="bs-Latn-BA"/>
        </w:rPr>
        <w:t>Vijeće je usvojilo</w:t>
      </w:r>
      <w:r w:rsidRPr="00E02FC1">
        <w:rPr>
          <w:sz w:val="24"/>
          <w:szCs w:val="24"/>
          <w:vertAlign w:val="superscript"/>
          <w:lang w:eastAsia="bs-Latn-BA"/>
        </w:rPr>
        <w:footnoteReference w:id="30"/>
      </w:r>
      <w:r w:rsidRPr="00E02FC1">
        <w:rPr>
          <w:sz w:val="24"/>
          <w:szCs w:val="24"/>
          <w:lang w:eastAsia="bs-Latn-BA"/>
        </w:rPr>
        <w:t xml:space="preserve"> informacije o tri projekta „Implementacija zajedničkih servisa za e</w:t>
      </w:r>
      <w:r>
        <w:rPr>
          <w:sz w:val="24"/>
          <w:szCs w:val="24"/>
          <w:lang w:eastAsia="bs-Latn-BA"/>
        </w:rPr>
        <w:t>-</w:t>
      </w:r>
      <w:r w:rsidRPr="00E02FC1">
        <w:rPr>
          <w:sz w:val="24"/>
          <w:szCs w:val="24"/>
          <w:lang w:eastAsia="bs-Latn-BA"/>
        </w:rPr>
        <w:t>Usluge“</w:t>
      </w:r>
      <w:r>
        <w:rPr>
          <w:sz w:val="24"/>
          <w:szCs w:val="24"/>
          <w:lang w:eastAsia="bs-Latn-BA"/>
        </w:rPr>
        <w:t>, koji je trenutno u fazi nabav</w:t>
      </w:r>
      <w:r w:rsidRPr="00E02FC1">
        <w:rPr>
          <w:sz w:val="24"/>
          <w:szCs w:val="24"/>
          <w:lang w:eastAsia="bs-Latn-BA"/>
        </w:rPr>
        <w:t>e, „Specijalistički program obuka za IT menadž</w:t>
      </w:r>
      <w:r>
        <w:rPr>
          <w:sz w:val="24"/>
          <w:szCs w:val="24"/>
          <w:lang w:eastAsia="bs-Latn-BA"/>
        </w:rPr>
        <w:t>ere“ za koji je procedura nabav</w:t>
      </w:r>
      <w:r w:rsidRPr="00E02FC1">
        <w:rPr>
          <w:sz w:val="24"/>
          <w:szCs w:val="24"/>
          <w:lang w:eastAsia="bs-Latn-BA"/>
        </w:rPr>
        <w:t xml:space="preserve">e poništena, te „Izrada kataloga javnih registara u BiH“, za koji traje priprema tenderske dokumentacije. Projekt </w:t>
      </w:r>
      <w:r w:rsidRPr="00E02FC1">
        <w:rPr>
          <w:sz w:val="24"/>
          <w:szCs w:val="24"/>
        </w:rPr>
        <w:t>„Mapa puta za reformu registracije poslovnih subjekata“ je u fazi usuglašavanja</w:t>
      </w:r>
      <w:r>
        <w:rPr>
          <w:sz w:val="24"/>
          <w:szCs w:val="24"/>
        </w:rPr>
        <w:t>. U ovoj oblasti u tijeku</w:t>
      </w:r>
      <w:r w:rsidRPr="00E02FC1">
        <w:rPr>
          <w:sz w:val="24"/>
          <w:szCs w:val="24"/>
        </w:rPr>
        <w:t xml:space="preserve"> je priprema još nekoliko projekata, uključujući i projekat BH portal – II faza, koji financira GIZ. </w:t>
      </w:r>
    </w:p>
    <w:p w:rsidR="00E46E9E" w:rsidRDefault="00E46E9E" w:rsidP="00E46E9E">
      <w:pPr>
        <w:jc w:val="both"/>
        <w:rPr>
          <w:sz w:val="24"/>
          <w:szCs w:val="24"/>
        </w:rPr>
      </w:pPr>
      <w:r w:rsidRPr="00E02FC1">
        <w:rPr>
          <w:sz w:val="24"/>
          <w:szCs w:val="24"/>
        </w:rPr>
        <w:t>Inače, Ured koo</w:t>
      </w:r>
      <w:r>
        <w:rPr>
          <w:sz w:val="24"/>
          <w:szCs w:val="24"/>
        </w:rPr>
        <w:t>rdinatora nastavio je u 2014. su</w:t>
      </w:r>
      <w:r w:rsidRPr="00E02FC1">
        <w:rPr>
          <w:sz w:val="24"/>
          <w:szCs w:val="24"/>
        </w:rPr>
        <w:t>radnju s njemačkim GIZ</w:t>
      </w:r>
      <w:r>
        <w:rPr>
          <w:sz w:val="24"/>
          <w:szCs w:val="24"/>
        </w:rPr>
        <w:t>-om</w:t>
      </w:r>
      <w:r w:rsidRPr="00E02FC1">
        <w:rPr>
          <w:sz w:val="24"/>
          <w:szCs w:val="24"/>
        </w:rPr>
        <w:t xml:space="preserve">, u okviru Programa jačanja javnih institucija. VMBiH </w:t>
      </w:r>
      <w:r>
        <w:rPr>
          <w:sz w:val="24"/>
          <w:szCs w:val="24"/>
        </w:rPr>
        <w:t>je u siječnju</w:t>
      </w:r>
      <w:r w:rsidRPr="00E02FC1">
        <w:rPr>
          <w:sz w:val="24"/>
          <w:szCs w:val="24"/>
        </w:rPr>
        <w:t xml:space="preserve"> usvojilo</w:t>
      </w:r>
      <w:r w:rsidRPr="00E02FC1">
        <w:rPr>
          <w:rStyle w:val="FootnoteReference"/>
          <w:rFonts w:eastAsiaTheme="majorEastAsia"/>
          <w:sz w:val="24"/>
          <w:szCs w:val="24"/>
        </w:rPr>
        <w:footnoteReference w:id="31"/>
      </w:r>
      <w:r>
        <w:rPr>
          <w:sz w:val="24"/>
          <w:szCs w:val="24"/>
        </w:rPr>
        <w:t xml:space="preserve"> Završno izvješće</w:t>
      </w:r>
      <w:r w:rsidRPr="00E02FC1">
        <w:rPr>
          <w:sz w:val="24"/>
          <w:szCs w:val="24"/>
        </w:rPr>
        <w:t xml:space="preserve"> o implementaciji provedbenog Sporazuma o implementaciji između „Deutsche Gesellschaft fur Internationale Zusammenarbeit</w:t>
      </w:r>
      <w:r>
        <w:rPr>
          <w:sz w:val="24"/>
          <w:szCs w:val="24"/>
        </w:rPr>
        <w:t>a</w:t>
      </w:r>
      <w:r w:rsidRPr="00E02FC1">
        <w:rPr>
          <w:sz w:val="24"/>
          <w:szCs w:val="24"/>
        </w:rPr>
        <w:t xml:space="preserve"> (GIZ)“ i Ureda koordinatora za reformu javne uprave za Program jačanja javnih institucija u Bosni i Hercegovini. </w:t>
      </w:r>
    </w:p>
    <w:p w:rsidR="00375700" w:rsidRPr="00E02FC1" w:rsidRDefault="00375700" w:rsidP="00E46E9E">
      <w:pPr>
        <w:jc w:val="both"/>
        <w:rPr>
          <w:sz w:val="24"/>
          <w:szCs w:val="24"/>
        </w:rPr>
      </w:pPr>
    </w:p>
    <w:p w:rsidR="00E46E9E" w:rsidRPr="00375700" w:rsidRDefault="00E46E9E" w:rsidP="00375700">
      <w:pPr>
        <w:jc w:val="both"/>
        <w:rPr>
          <w:rStyle w:val="IntenseEmphasis"/>
          <w:b w:val="0"/>
          <w:i w:val="0"/>
          <w:color w:val="auto"/>
          <w:sz w:val="22"/>
          <w:szCs w:val="22"/>
        </w:rPr>
      </w:pPr>
      <w:r w:rsidRPr="00375700">
        <w:rPr>
          <w:rStyle w:val="IntenseEmphasis"/>
          <w:b w:val="0"/>
          <w:i w:val="0"/>
          <w:color w:val="auto"/>
          <w:sz w:val="22"/>
          <w:szCs w:val="22"/>
        </w:rPr>
        <w:t>ZAKONODAVNE</w:t>
      </w:r>
      <w:r w:rsidR="00375700">
        <w:rPr>
          <w:rStyle w:val="IntenseEmphasis"/>
          <w:b w:val="0"/>
          <w:i w:val="0"/>
          <w:color w:val="auto"/>
          <w:sz w:val="22"/>
          <w:szCs w:val="22"/>
        </w:rPr>
        <w:t xml:space="preserve"> </w:t>
      </w:r>
      <w:r w:rsidRPr="00375700">
        <w:rPr>
          <w:rStyle w:val="IntenseEmphasis"/>
          <w:b w:val="0"/>
          <w:i w:val="0"/>
          <w:color w:val="auto"/>
          <w:sz w:val="22"/>
          <w:szCs w:val="22"/>
        </w:rPr>
        <w:t xml:space="preserve"> AKTIVNOSTI</w:t>
      </w:r>
    </w:p>
    <w:p w:rsidR="00375700" w:rsidRPr="00E65FEB" w:rsidRDefault="00375700" w:rsidP="00E46E9E">
      <w:pPr>
        <w:rPr>
          <w:rStyle w:val="IntenseEmphasis"/>
          <w:i w:val="0"/>
          <w:color w:val="auto"/>
          <w:sz w:val="24"/>
          <w:szCs w:val="24"/>
        </w:rPr>
      </w:pPr>
    </w:p>
    <w:p w:rsidR="00E46E9E" w:rsidRDefault="00E46E9E" w:rsidP="00E46E9E">
      <w:pPr>
        <w:rPr>
          <w:sz w:val="24"/>
          <w:szCs w:val="24"/>
        </w:rPr>
      </w:pPr>
      <w:r>
        <w:rPr>
          <w:sz w:val="24"/>
          <w:szCs w:val="24"/>
        </w:rPr>
        <w:t>U ovom razdoblju</w:t>
      </w:r>
      <w:r w:rsidRPr="00E02FC1">
        <w:rPr>
          <w:sz w:val="24"/>
          <w:szCs w:val="24"/>
        </w:rPr>
        <w:t xml:space="preserve"> Ured koordinatora nije imao planiranih zakonodavnih aktivnosti. </w:t>
      </w:r>
    </w:p>
    <w:p w:rsidR="00375700" w:rsidRPr="00E02FC1" w:rsidRDefault="00375700" w:rsidP="00E46E9E">
      <w:pPr>
        <w:rPr>
          <w:bCs/>
          <w:iCs/>
          <w:sz w:val="24"/>
          <w:szCs w:val="24"/>
        </w:rPr>
      </w:pPr>
    </w:p>
    <w:p w:rsidR="00E46E9E" w:rsidRPr="00375700" w:rsidRDefault="00E46E9E" w:rsidP="00375700">
      <w:pPr>
        <w:jc w:val="both"/>
        <w:rPr>
          <w:rStyle w:val="IntenseEmphasis"/>
          <w:b w:val="0"/>
          <w:i w:val="0"/>
          <w:color w:val="auto"/>
          <w:sz w:val="22"/>
          <w:szCs w:val="22"/>
        </w:rPr>
      </w:pPr>
      <w:r w:rsidRPr="00375700">
        <w:rPr>
          <w:rStyle w:val="IntenseEmphasis"/>
          <w:b w:val="0"/>
          <w:i w:val="0"/>
          <w:color w:val="auto"/>
          <w:sz w:val="22"/>
          <w:szCs w:val="22"/>
        </w:rPr>
        <w:t>ZAKLJUČIVANJE</w:t>
      </w:r>
      <w:r w:rsidR="00375700">
        <w:rPr>
          <w:rStyle w:val="IntenseEmphasis"/>
          <w:b w:val="0"/>
          <w:i w:val="0"/>
          <w:color w:val="auto"/>
          <w:sz w:val="22"/>
          <w:szCs w:val="22"/>
        </w:rPr>
        <w:t xml:space="preserve"> </w:t>
      </w:r>
      <w:r w:rsidRPr="00375700">
        <w:rPr>
          <w:rStyle w:val="IntenseEmphasis"/>
          <w:b w:val="0"/>
          <w:i w:val="0"/>
          <w:color w:val="auto"/>
          <w:sz w:val="22"/>
          <w:szCs w:val="22"/>
        </w:rPr>
        <w:t xml:space="preserve"> MEĐUNARODNIH </w:t>
      </w:r>
      <w:r w:rsidR="00375700">
        <w:rPr>
          <w:rStyle w:val="IntenseEmphasis"/>
          <w:b w:val="0"/>
          <w:i w:val="0"/>
          <w:color w:val="auto"/>
          <w:sz w:val="22"/>
          <w:szCs w:val="22"/>
        </w:rPr>
        <w:t xml:space="preserve"> </w:t>
      </w:r>
      <w:r w:rsidRPr="00375700">
        <w:rPr>
          <w:rStyle w:val="IntenseEmphasis"/>
          <w:b w:val="0"/>
          <w:i w:val="0"/>
          <w:color w:val="auto"/>
          <w:sz w:val="22"/>
          <w:szCs w:val="22"/>
        </w:rPr>
        <w:t>UGOVORA</w:t>
      </w:r>
    </w:p>
    <w:p w:rsidR="00375700" w:rsidRPr="00E65FEB" w:rsidRDefault="00375700" w:rsidP="00E46E9E">
      <w:pPr>
        <w:rPr>
          <w:rStyle w:val="IntenseEmphasis"/>
          <w:i w:val="0"/>
          <w:color w:val="auto"/>
          <w:sz w:val="24"/>
          <w:szCs w:val="24"/>
        </w:rPr>
      </w:pPr>
    </w:p>
    <w:p w:rsidR="00E46E9E" w:rsidRDefault="00E46E9E" w:rsidP="00E46E9E">
      <w:pPr>
        <w:pStyle w:val="FootnoteText"/>
        <w:jc w:val="both"/>
        <w:rPr>
          <w:sz w:val="24"/>
          <w:szCs w:val="24"/>
          <w:lang w:val="bs-Latn-BA"/>
        </w:rPr>
      </w:pPr>
      <w:r w:rsidRPr="00E02FC1">
        <w:rPr>
          <w:sz w:val="24"/>
          <w:szCs w:val="24"/>
        </w:rPr>
        <w:t>Programom rada Vijeća ministara BiH za 2014. bila su planirana dva programska zadataka u dijelu koji se odnosi na zaključivanje međunarod</w:t>
      </w:r>
      <w:r>
        <w:rPr>
          <w:sz w:val="24"/>
          <w:szCs w:val="24"/>
        </w:rPr>
        <w:t xml:space="preserve">nih ugovora i oba su ispunjena. </w:t>
      </w:r>
      <w:r w:rsidRPr="00E02FC1">
        <w:rPr>
          <w:sz w:val="24"/>
          <w:szCs w:val="24"/>
        </w:rPr>
        <w:t>Sporazum o implementaciji između „Deutsche Gesellschaft fur Internationale Zusammenarbeit</w:t>
      </w:r>
      <w:r>
        <w:rPr>
          <w:sz w:val="24"/>
          <w:szCs w:val="24"/>
        </w:rPr>
        <w:t>a</w:t>
      </w:r>
      <w:r w:rsidRPr="00E02FC1">
        <w:rPr>
          <w:sz w:val="24"/>
          <w:szCs w:val="24"/>
        </w:rPr>
        <w:t xml:space="preserve"> (GIZ)“ i Ureda koordinatora za reformu javne uprave za Program jačanja javnih institucija u Bosni i Hercegovini – II faza</w:t>
      </w:r>
      <w:r>
        <w:rPr>
          <w:sz w:val="24"/>
          <w:szCs w:val="24"/>
        </w:rPr>
        <w:t>.</w:t>
      </w:r>
      <w:r w:rsidRPr="00E02FC1">
        <w:rPr>
          <w:sz w:val="24"/>
          <w:szCs w:val="24"/>
        </w:rPr>
        <w:t xml:space="preserve"> Programa</w:t>
      </w:r>
      <w:r>
        <w:rPr>
          <w:sz w:val="24"/>
          <w:szCs w:val="24"/>
        </w:rPr>
        <w:t xml:space="preserve"> je potpisan</w:t>
      </w:r>
      <w:r w:rsidRPr="00E02FC1">
        <w:rPr>
          <w:sz w:val="24"/>
          <w:szCs w:val="24"/>
        </w:rPr>
        <w:t xml:space="preserve"> 3.9.2014</w:t>
      </w:r>
      <w:r>
        <w:rPr>
          <w:sz w:val="24"/>
          <w:szCs w:val="24"/>
        </w:rPr>
        <w:t>.</w:t>
      </w:r>
      <w:r w:rsidRPr="00E02FC1">
        <w:rPr>
          <w:sz w:val="24"/>
          <w:szCs w:val="24"/>
        </w:rPr>
        <w:t>, nakon što je Vijeće ministara BiH</w:t>
      </w:r>
      <w:r w:rsidRPr="00E02FC1">
        <w:rPr>
          <w:rStyle w:val="FootnoteReference"/>
          <w:rFonts w:eastAsiaTheme="majorEastAsia"/>
          <w:sz w:val="24"/>
          <w:szCs w:val="24"/>
        </w:rPr>
        <w:footnoteReference w:id="32"/>
      </w:r>
      <w:r w:rsidRPr="00E02FC1">
        <w:rPr>
          <w:sz w:val="24"/>
          <w:szCs w:val="24"/>
        </w:rPr>
        <w:t xml:space="preserve"> prihvatilo</w:t>
      </w:r>
      <w:r>
        <w:rPr>
          <w:sz w:val="24"/>
          <w:szCs w:val="24"/>
        </w:rPr>
        <w:t xml:space="preserve"> p</w:t>
      </w:r>
      <w:r w:rsidRPr="00E02FC1">
        <w:rPr>
          <w:sz w:val="24"/>
          <w:szCs w:val="24"/>
        </w:rPr>
        <w:t>rijedlog za za</w:t>
      </w:r>
      <w:r>
        <w:rPr>
          <w:sz w:val="24"/>
          <w:szCs w:val="24"/>
        </w:rPr>
        <w:t>ključivanje Sporazuma. Na osnovi</w:t>
      </w:r>
      <w:r w:rsidRPr="00E02FC1">
        <w:rPr>
          <w:sz w:val="24"/>
          <w:szCs w:val="24"/>
        </w:rPr>
        <w:t xml:space="preserve"> Sporazuma potpisani su i pojedinačni memorandumi o razumije</w:t>
      </w:r>
      <w:r>
        <w:rPr>
          <w:sz w:val="24"/>
          <w:szCs w:val="24"/>
        </w:rPr>
        <w:t>vanju s</w:t>
      </w:r>
      <w:r w:rsidRPr="00E02FC1">
        <w:rPr>
          <w:sz w:val="24"/>
          <w:szCs w:val="24"/>
        </w:rPr>
        <w:t xml:space="preserve"> institucijama korisnicama ovog programa. Drugi programski </w:t>
      </w:r>
      <w:r>
        <w:rPr>
          <w:sz w:val="24"/>
          <w:szCs w:val="24"/>
        </w:rPr>
        <w:t>zadatak se odnosi na Prijedlog a</w:t>
      </w:r>
      <w:r w:rsidRPr="00E02FC1">
        <w:rPr>
          <w:sz w:val="24"/>
          <w:szCs w:val="24"/>
        </w:rPr>
        <w:t xml:space="preserve">neksa V Memoranduma o razumijevanju za uspostavu Fonda za reformu javne uprave s osnovama za zaključenje, koji je Vijeće utvrdilo </w:t>
      </w:r>
      <w:r>
        <w:rPr>
          <w:sz w:val="24"/>
          <w:szCs w:val="24"/>
        </w:rPr>
        <w:t>u prosincu</w:t>
      </w:r>
      <w:r w:rsidRPr="00E02FC1">
        <w:rPr>
          <w:rStyle w:val="FootnoteReference"/>
          <w:rFonts w:eastAsiaTheme="majorEastAsia"/>
          <w:sz w:val="24"/>
          <w:szCs w:val="24"/>
        </w:rPr>
        <w:footnoteReference w:id="33"/>
      </w:r>
      <w:r w:rsidRPr="00E02FC1">
        <w:rPr>
          <w:sz w:val="24"/>
          <w:szCs w:val="24"/>
        </w:rPr>
        <w:t xml:space="preserve">, uz zaključak da Ured </w:t>
      </w:r>
      <w:r>
        <w:rPr>
          <w:sz w:val="24"/>
          <w:szCs w:val="24"/>
        </w:rPr>
        <w:t>koordinatora dostavi Prijedlog a</w:t>
      </w:r>
      <w:r w:rsidRPr="00E02FC1">
        <w:rPr>
          <w:sz w:val="24"/>
          <w:szCs w:val="24"/>
        </w:rPr>
        <w:t xml:space="preserve">neksa V Predsjedništvu BiH u daljnju proceduru, a za potpisnika </w:t>
      </w:r>
      <w:r>
        <w:rPr>
          <w:sz w:val="24"/>
          <w:szCs w:val="24"/>
        </w:rPr>
        <w:t xml:space="preserve">je </w:t>
      </w:r>
      <w:r w:rsidRPr="00E02FC1">
        <w:rPr>
          <w:sz w:val="24"/>
          <w:szCs w:val="24"/>
        </w:rPr>
        <w:t>odre</w:t>
      </w:r>
      <w:r>
        <w:rPr>
          <w:sz w:val="24"/>
          <w:szCs w:val="24"/>
        </w:rPr>
        <w:t>đen predsjedatelj</w:t>
      </w:r>
      <w:r w:rsidRPr="00E02FC1">
        <w:rPr>
          <w:sz w:val="24"/>
          <w:szCs w:val="24"/>
        </w:rPr>
        <w:t xml:space="preserve"> VMBiH. </w:t>
      </w:r>
    </w:p>
    <w:p w:rsidR="00375700" w:rsidRPr="00375700" w:rsidRDefault="00375700" w:rsidP="00E46E9E">
      <w:pPr>
        <w:pStyle w:val="FootnoteText"/>
        <w:jc w:val="both"/>
        <w:rPr>
          <w:sz w:val="24"/>
          <w:szCs w:val="24"/>
          <w:lang w:val="bs-Latn-BA"/>
        </w:rPr>
      </w:pPr>
    </w:p>
    <w:p w:rsidR="00E46E9E" w:rsidRPr="00375700" w:rsidRDefault="00E46E9E" w:rsidP="00375700">
      <w:pPr>
        <w:jc w:val="both"/>
        <w:rPr>
          <w:rStyle w:val="IntenseEmphasis"/>
          <w:b w:val="0"/>
          <w:i w:val="0"/>
          <w:color w:val="auto"/>
          <w:sz w:val="22"/>
          <w:szCs w:val="22"/>
        </w:rPr>
      </w:pPr>
      <w:r w:rsidRPr="00375700">
        <w:rPr>
          <w:rStyle w:val="IntenseEmphasis"/>
          <w:b w:val="0"/>
          <w:i w:val="0"/>
          <w:color w:val="auto"/>
          <w:sz w:val="22"/>
          <w:szCs w:val="22"/>
        </w:rPr>
        <w:t>EUROPSKE INTEGRACIJE</w:t>
      </w:r>
    </w:p>
    <w:p w:rsidR="00375700" w:rsidRPr="00E65FEB" w:rsidRDefault="00375700" w:rsidP="00E46E9E">
      <w:pPr>
        <w:rPr>
          <w:rStyle w:val="IntenseEmphasis"/>
          <w:i w:val="0"/>
          <w:color w:val="auto"/>
          <w:sz w:val="24"/>
          <w:szCs w:val="24"/>
        </w:rPr>
      </w:pPr>
    </w:p>
    <w:p w:rsidR="00E46E9E" w:rsidRPr="00E02FC1" w:rsidRDefault="00E46E9E" w:rsidP="00E46E9E">
      <w:pPr>
        <w:tabs>
          <w:tab w:val="left" w:pos="6960"/>
        </w:tabs>
        <w:jc w:val="both"/>
        <w:rPr>
          <w:color w:val="000000"/>
          <w:sz w:val="24"/>
          <w:szCs w:val="24"/>
        </w:rPr>
      </w:pPr>
      <w:r>
        <w:rPr>
          <w:color w:val="000000"/>
          <w:sz w:val="24"/>
          <w:szCs w:val="24"/>
        </w:rPr>
        <w:t>Krajem godine Europska komisija je uz Izvješću</w:t>
      </w:r>
      <w:r w:rsidRPr="00E02FC1">
        <w:rPr>
          <w:color w:val="000000"/>
          <w:sz w:val="24"/>
          <w:szCs w:val="24"/>
        </w:rPr>
        <w:t xml:space="preserve"> o napre</w:t>
      </w:r>
      <w:r>
        <w:rPr>
          <w:color w:val="000000"/>
          <w:sz w:val="24"/>
          <w:szCs w:val="24"/>
        </w:rPr>
        <w:t>tku Bosne i Hercegovine za 2014.</w:t>
      </w:r>
      <w:r w:rsidRPr="00E02FC1">
        <w:rPr>
          <w:color w:val="000000"/>
          <w:sz w:val="24"/>
          <w:szCs w:val="24"/>
        </w:rPr>
        <w:t xml:space="preserve"> objavila i Strategiju proširenja i ključnih izazova 2014</w:t>
      </w:r>
      <w:r>
        <w:rPr>
          <w:color w:val="000000"/>
          <w:sz w:val="24"/>
          <w:szCs w:val="24"/>
        </w:rPr>
        <w:t xml:space="preserve">. </w:t>
      </w:r>
      <w:r w:rsidRPr="00E02FC1">
        <w:rPr>
          <w:color w:val="000000"/>
          <w:sz w:val="24"/>
          <w:szCs w:val="24"/>
        </w:rPr>
        <w:t>-</w:t>
      </w:r>
      <w:r>
        <w:rPr>
          <w:color w:val="000000"/>
          <w:sz w:val="24"/>
          <w:szCs w:val="24"/>
        </w:rPr>
        <w:t xml:space="preserve"> </w:t>
      </w:r>
      <w:r w:rsidRPr="00E02FC1">
        <w:rPr>
          <w:color w:val="000000"/>
          <w:sz w:val="24"/>
          <w:szCs w:val="24"/>
        </w:rPr>
        <w:t xml:space="preserve">2015. u okviru koje je istakla šest ključnih pitanja u oblasti reforme javne uprave. SIGMA je na temelju ovih pitanja pripremila </w:t>
      </w:r>
      <w:r>
        <w:rPr>
          <w:color w:val="000000"/>
          <w:sz w:val="24"/>
          <w:szCs w:val="24"/>
        </w:rPr>
        <w:t>Principe javne uprave, dokument</w:t>
      </w:r>
      <w:r w:rsidRPr="00E02FC1">
        <w:rPr>
          <w:color w:val="000000"/>
          <w:sz w:val="24"/>
          <w:szCs w:val="24"/>
        </w:rPr>
        <w:t xml:space="preserve"> na temelju kojeg će biti izvršeno početno mjerenje stanja u javnoj upravi u BiH, a</w:t>
      </w:r>
      <w:r>
        <w:rPr>
          <w:color w:val="000000"/>
          <w:sz w:val="24"/>
          <w:szCs w:val="24"/>
        </w:rPr>
        <w:t xml:space="preserve"> u</w:t>
      </w:r>
      <w:r w:rsidRPr="00E02FC1">
        <w:rPr>
          <w:color w:val="000000"/>
          <w:sz w:val="24"/>
          <w:szCs w:val="24"/>
        </w:rPr>
        <w:t xml:space="preserve"> narednim godinama i mjeren napredak u javnoj upravi u zemlji. Šest ključnih pitanja su: strateški okvir za reformu javne uprave, kreiranje politika i koordinacija, javna služba i upravljanje ljudskim resursima, odgovornost, pružanje usluga i upravljanje javnim financijama. </w:t>
      </w:r>
    </w:p>
    <w:p w:rsidR="00E46E9E" w:rsidRDefault="00E46E9E" w:rsidP="00E46E9E">
      <w:pPr>
        <w:tabs>
          <w:tab w:val="left" w:pos="6960"/>
        </w:tabs>
        <w:jc w:val="both"/>
        <w:rPr>
          <w:color w:val="000000"/>
          <w:sz w:val="24"/>
          <w:szCs w:val="24"/>
        </w:rPr>
      </w:pPr>
      <w:r w:rsidRPr="00E02FC1">
        <w:rPr>
          <w:color w:val="000000"/>
          <w:sz w:val="24"/>
          <w:szCs w:val="24"/>
        </w:rPr>
        <w:t xml:space="preserve">Set principa </w:t>
      </w:r>
      <w:r>
        <w:rPr>
          <w:sz w:val="24"/>
          <w:szCs w:val="24"/>
        </w:rPr>
        <w:t>Eu</w:t>
      </w:r>
      <w:r w:rsidRPr="00E02FC1">
        <w:rPr>
          <w:sz w:val="24"/>
          <w:szCs w:val="24"/>
        </w:rPr>
        <w:t xml:space="preserve">ropska komisija i </w:t>
      </w:r>
      <w:r>
        <w:rPr>
          <w:sz w:val="24"/>
          <w:szCs w:val="24"/>
        </w:rPr>
        <w:t>SIGMA prezentirali su u studenom, najprije u Bruxellesu</w:t>
      </w:r>
      <w:r w:rsidRPr="00E02FC1">
        <w:rPr>
          <w:sz w:val="24"/>
          <w:szCs w:val="24"/>
        </w:rPr>
        <w:t>, ministrima i drugim dužnosnicima zemalja Zapadnog Balkana i Turske, a potom i u Sarajevu, na radionici na koju su pozvani predsta</w:t>
      </w:r>
      <w:r>
        <w:rPr>
          <w:sz w:val="24"/>
          <w:szCs w:val="24"/>
        </w:rPr>
        <w:t>vnici bh. institucija svih razina</w:t>
      </w:r>
      <w:r w:rsidRPr="00E02FC1">
        <w:rPr>
          <w:sz w:val="24"/>
          <w:szCs w:val="24"/>
        </w:rPr>
        <w:t xml:space="preserve"> v</w:t>
      </w:r>
      <w:r>
        <w:rPr>
          <w:sz w:val="24"/>
          <w:szCs w:val="24"/>
        </w:rPr>
        <w:t>lasti. Na konferenciji u Bruxellesu</w:t>
      </w:r>
      <w:r w:rsidRPr="00E02FC1">
        <w:rPr>
          <w:sz w:val="24"/>
          <w:szCs w:val="24"/>
        </w:rPr>
        <w:t xml:space="preserve"> sudjelovali su koordinatorica za reformu javne uprave u BiH, predstavnici Di</w:t>
      </w:r>
      <w:r>
        <w:rPr>
          <w:sz w:val="24"/>
          <w:szCs w:val="24"/>
        </w:rPr>
        <w:t>rekcije za eu</w:t>
      </w:r>
      <w:r w:rsidRPr="00E02FC1">
        <w:rPr>
          <w:sz w:val="24"/>
          <w:szCs w:val="24"/>
        </w:rPr>
        <w:t>ropske integr</w:t>
      </w:r>
      <w:r>
        <w:rPr>
          <w:sz w:val="24"/>
          <w:szCs w:val="24"/>
        </w:rPr>
        <w:t>acije BiH i Misije BiH u Bruxellesu</w:t>
      </w:r>
      <w:r w:rsidRPr="00E02FC1">
        <w:rPr>
          <w:sz w:val="24"/>
          <w:szCs w:val="24"/>
        </w:rPr>
        <w:t xml:space="preserve">. </w:t>
      </w:r>
      <w:r w:rsidRPr="00E02FC1">
        <w:rPr>
          <w:color w:val="000000"/>
          <w:sz w:val="24"/>
          <w:szCs w:val="24"/>
        </w:rPr>
        <w:t>Na zahtjev SIGMA</w:t>
      </w:r>
      <w:r>
        <w:rPr>
          <w:color w:val="000000"/>
          <w:sz w:val="24"/>
          <w:szCs w:val="24"/>
        </w:rPr>
        <w:t>-e Ured koordinatora je, u su</w:t>
      </w:r>
      <w:r w:rsidRPr="00E02FC1">
        <w:rPr>
          <w:color w:val="000000"/>
          <w:sz w:val="24"/>
          <w:szCs w:val="24"/>
        </w:rPr>
        <w:t>ra</w:t>
      </w:r>
      <w:r>
        <w:rPr>
          <w:color w:val="000000"/>
          <w:sz w:val="24"/>
          <w:szCs w:val="24"/>
        </w:rPr>
        <w:t>dnji s predstavnicima svih razina</w:t>
      </w:r>
      <w:r w:rsidRPr="00E02FC1">
        <w:rPr>
          <w:color w:val="000000"/>
          <w:sz w:val="24"/>
          <w:szCs w:val="24"/>
        </w:rPr>
        <w:t xml:space="preserve"> vlasti -</w:t>
      </w:r>
      <w:r>
        <w:rPr>
          <w:color w:val="000000"/>
          <w:sz w:val="24"/>
          <w:szCs w:val="24"/>
        </w:rPr>
        <w:t xml:space="preserve"> sudionika</w:t>
      </w:r>
      <w:r w:rsidRPr="00E02FC1">
        <w:rPr>
          <w:color w:val="000000"/>
          <w:sz w:val="24"/>
          <w:szCs w:val="24"/>
        </w:rPr>
        <w:t xml:space="preserve"> u strukturi za provedbu </w:t>
      </w:r>
      <w:r>
        <w:rPr>
          <w:color w:val="000000"/>
          <w:sz w:val="24"/>
          <w:szCs w:val="24"/>
        </w:rPr>
        <w:t>reforme javne uprave, u prosincu</w:t>
      </w:r>
      <w:r w:rsidRPr="00E02FC1">
        <w:rPr>
          <w:color w:val="000000"/>
          <w:sz w:val="24"/>
          <w:szCs w:val="24"/>
        </w:rPr>
        <w:t xml:space="preserve"> počeo prikupljati informacije za početno mje</w:t>
      </w:r>
      <w:r w:rsidR="001B363D">
        <w:rPr>
          <w:color w:val="000000"/>
          <w:sz w:val="24"/>
          <w:szCs w:val="24"/>
        </w:rPr>
        <w:t xml:space="preserve">renje stanja u upravi BiH. </w:t>
      </w:r>
    </w:p>
    <w:p w:rsidR="00375700" w:rsidRDefault="00375700" w:rsidP="00E46E9E">
      <w:pPr>
        <w:tabs>
          <w:tab w:val="left" w:pos="6960"/>
        </w:tabs>
        <w:jc w:val="both"/>
        <w:rPr>
          <w:sz w:val="24"/>
          <w:szCs w:val="24"/>
        </w:rPr>
      </w:pPr>
    </w:p>
    <w:p w:rsidR="001B363D" w:rsidRDefault="001B363D" w:rsidP="00E46E9E">
      <w:pPr>
        <w:tabs>
          <w:tab w:val="left" w:pos="6960"/>
        </w:tabs>
        <w:jc w:val="both"/>
        <w:rPr>
          <w:sz w:val="24"/>
          <w:szCs w:val="24"/>
        </w:rPr>
      </w:pPr>
    </w:p>
    <w:p w:rsidR="001B363D" w:rsidRDefault="001B363D" w:rsidP="00E46E9E">
      <w:pPr>
        <w:tabs>
          <w:tab w:val="left" w:pos="6960"/>
        </w:tabs>
        <w:jc w:val="both"/>
        <w:rPr>
          <w:sz w:val="24"/>
          <w:szCs w:val="24"/>
        </w:rPr>
      </w:pPr>
    </w:p>
    <w:p w:rsidR="001B363D" w:rsidRPr="003E547C" w:rsidRDefault="001B363D" w:rsidP="00E46E9E">
      <w:pPr>
        <w:tabs>
          <w:tab w:val="left" w:pos="6960"/>
        </w:tabs>
        <w:jc w:val="both"/>
        <w:rPr>
          <w:sz w:val="24"/>
          <w:szCs w:val="24"/>
        </w:rPr>
      </w:pPr>
    </w:p>
    <w:p w:rsidR="00E46E9E" w:rsidRPr="00375700" w:rsidRDefault="00E46E9E" w:rsidP="00375700">
      <w:pPr>
        <w:jc w:val="both"/>
        <w:rPr>
          <w:rStyle w:val="IntenseEmphasis"/>
          <w:b w:val="0"/>
          <w:i w:val="0"/>
          <w:color w:val="auto"/>
          <w:sz w:val="22"/>
          <w:szCs w:val="22"/>
        </w:rPr>
      </w:pPr>
      <w:r w:rsidRPr="00375700">
        <w:rPr>
          <w:rStyle w:val="IntenseEmphasis"/>
          <w:b w:val="0"/>
          <w:i w:val="0"/>
          <w:color w:val="auto"/>
          <w:sz w:val="22"/>
          <w:szCs w:val="22"/>
        </w:rPr>
        <w:t>PLANIRANI</w:t>
      </w:r>
      <w:r w:rsidR="00375700">
        <w:rPr>
          <w:rStyle w:val="IntenseEmphasis"/>
          <w:b w:val="0"/>
          <w:i w:val="0"/>
          <w:color w:val="auto"/>
          <w:sz w:val="22"/>
          <w:szCs w:val="22"/>
        </w:rPr>
        <w:t xml:space="preserve"> </w:t>
      </w:r>
      <w:r w:rsidRPr="00375700">
        <w:rPr>
          <w:rStyle w:val="IntenseEmphasis"/>
          <w:b w:val="0"/>
          <w:i w:val="0"/>
          <w:color w:val="auto"/>
          <w:sz w:val="22"/>
          <w:szCs w:val="22"/>
        </w:rPr>
        <w:t xml:space="preserve"> I </w:t>
      </w:r>
      <w:r w:rsidR="00375700">
        <w:rPr>
          <w:rStyle w:val="IntenseEmphasis"/>
          <w:b w:val="0"/>
          <w:i w:val="0"/>
          <w:color w:val="auto"/>
          <w:sz w:val="22"/>
          <w:szCs w:val="22"/>
        </w:rPr>
        <w:t xml:space="preserve"> REALIZIRAN</w:t>
      </w:r>
      <w:r w:rsidRPr="00375700">
        <w:rPr>
          <w:rStyle w:val="IntenseEmphasis"/>
          <w:b w:val="0"/>
          <w:i w:val="0"/>
          <w:color w:val="auto"/>
          <w:sz w:val="22"/>
          <w:szCs w:val="22"/>
        </w:rPr>
        <w:t xml:space="preserve"> </w:t>
      </w:r>
      <w:r w:rsidR="00375700">
        <w:rPr>
          <w:rStyle w:val="IntenseEmphasis"/>
          <w:b w:val="0"/>
          <w:i w:val="0"/>
          <w:color w:val="auto"/>
          <w:sz w:val="22"/>
          <w:szCs w:val="22"/>
        </w:rPr>
        <w:t xml:space="preserve"> </w:t>
      </w:r>
      <w:r w:rsidRPr="00375700">
        <w:rPr>
          <w:rStyle w:val="IntenseEmphasis"/>
          <w:b w:val="0"/>
          <w:i w:val="0"/>
          <w:color w:val="auto"/>
          <w:sz w:val="22"/>
          <w:szCs w:val="22"/>
        </w:rPr>
        <w:t>P</w:t>
      </w:r>
      <w:r w:rsidR="00375700">
        <w:rPr>
          <w:rStyle w:val="IntenseEmphasis"/>
          <w:b w:val="0"/>
          <w:i w:val="0"/>
          <w:color w:val="auto"/>
          <w:sz w:val="22"/>
          <w:szCs w:val="22"/>
        </w:rPr>
        <w:t xml:space="preserve">ROGRAMSKI  </w:t>
      </w:r>
      <w:r w:rsidRPr="00375700">
        <w:rPr>
          <w:rStyle w:val="IntenseEmphasis"/>
          <w:b w:val="0"/>
          <w:i w:val="0"/>
          <w:color w:val="auto"/>
          <w:sz w:val="22"/>
          <w:szCs w:val="22"/>
        </w:rPr>
        <w:t xml:space="preserve">ZADACI </w:t>
      </w:r>
    </w:p>
    <w:p w:rsidR="00375700" w:rsidRPr="00E65FEB" w:rsidRDefault="00375700" w:rsidP="00E46E9E">
      <w:pPr>
        <w:rPr>
          <w:rStyle w:val="IntenseEmphasis"/>
          <w:i w:val="0"/>
          <w:color w:val="auto"/>
          <w:sz w:val="24"/>
          <w:szCs w:val="24"/>
        </w:rPr>
      </w:pPr>
    </w:p>
    <w:p w:rsidR="00E46E9E" w:rsidRDefault="00E46E9E" w:rsidP="00E46E9E">
      <w:pPr>
        <w:jc w:val="both"/>
        <w:rPr>
          <w:color w:val="000000"/>
          <w:sz w:val="24"/>
          <w:szCs w:val="24"/>
        </w:rPr>
      </w:pPr>
      <w:r w:rsidRPr="00E02FC1">
        <w:rPr>
          <w:color w:val="000000"/>
          <w:sz w:val="24"/>
          <w:szCs w:val="24"/>
        </w:rPr>
        <w:t>Od osam programskih zadataka planiranih Programom rada Vijeća ministara BiH za 2014</w:t>
      </w:r>
      <w:r>
        <w:rPr>
          <w:color w:val="000000"/>
          <w:sz w:val="24"/>
          <w:szCs w:val="24"/>
        </w:rPr>
        <w:t>.</w:t>
      </w:r>
      <w:r w:rsidRPr="00E02FC1">
        <w:rPr>
          <w:color w:val="000000"/>
          <w:sz w:val="24"/>
          <w:szCs w:val="24"/>
        </w:rPr>
        <w:t xml:space="preserve">, Ured je u potpunosti ispunio šest, jedan je programski zadatak u fazi realizacije, a jedan nije realiziran. Programski zadatak koji je u </w:t>
      </w:r>
      <w:r>
        <w:rPr>
          <w:color w:val="000000"/>
          <w:sz w:val="24"/>
          <w:szCs w:val="24"/>
        </w:rPr>
        <w:t>fazi realizacije je Polugodišnje izvješće</w:t>
      </w:r>
      <w:r w:rsidRPr="00E02FC1">
        <w:rPr>
          <w:color w:val="000000"/>
          <w:sz w:val="24"/>
          <w:szCs w:val="24"/>
        </w:rPr>
        <w:t xml:space="preserve"> o n</w:t>
      </w:r>
      <w:r>
        <w:rPr>
          <w:color w:val="000000"/>
          <w:sz w:val="24"/>
          <w:szCs w:val="24"/>
        </w:rPr>
        <w:t>apretku u provedbi Revidiranog Akcijskog</w:t>
      </w:r>
      <w:r w:rsidRPr="00E02FC1">
        <w:rPr>
          <w:color w:val="000000"/>
          <w:sz w:val="24"/>
          <w:szCs w:val="24"/>
        </w:rPr>
        <w:t xml:space="preserve"> plana 1 Strategije </w:t>
      </w:r>
      <w:r>
        <w:rPr>
          <w:color w:val="000000"/>
          <w:sz w:val="24"/>
          <w:szCs w:val="24"/>
        </w:rPr>
        <w:t>RJU</w:t>
      </w:r>
      <w:r w:rsidRPr="00E02FC1">
        <w:rPr>
          <w:color w:val="000000"/>
          <w:sz w:val="24"/>
          <w:szCs w:val="24"/>
        </w:rPr>
        <w:t>. V</w:t>
      </w:r>
      <w:r>
        <w:rPr>
          <w:color w:val="000000"/>
          <w:sz w:val="24"/>
          <w:szCs w:val="24"/>
        </w:rPr>
        <w:t>MBiH je u rujnu</w:t>
      </w:r>
      <w:r w:rsidRPr="00E02FC1">
        <w:rPr>
          <w:color w:val="000000"/>
          <w:sz w:val="24"/>
          <w:szCs w:val="24"/>
          <w:vertAlign w:val="superscript"/>
        </w:rPr>
        <w:footnoteReference w:id="34"/>
      </w:r>
      <w:r w:rsidRPr="00E02FC1">
        <w:rPr>
          <w:color w:val="000000"/>
          <w:sz w:val="24"/>
          <w:szCs w:val="24"/>
        </w:rPr>
        <w:t xml:space="preserve"> odgodilo raspravu</w:t>
      </w:r>
      <w:r>
        <w:rPr>
          <w:color w:val="000000"/>
          <w:sz w:val="24"/>
          <w:szCs w:val="24"/>
        </w:rPr>
        <w:t xml:space="preserve"> o ovom izvješću</w:t>
      </w:r>
      <w:r w:rsidRPr="00E02FC1">
        <w:rPr>
          <w:color w:val="000000"/>
          <w:sz w:val="24"/>
          <w:szCs w:val="24"/>
        </w:rPr>
        <w:t>, jer nije bilo dostavlje</w:t>
      </w:r>
      <w:r>
        <w:rPr>
          <w:color w:val="000000"/>
          <w:sz w:val="24"/>
          <w:szCs w:val="24"/>
        </w:rPr>
        <w:t>no mišljenje Ministarstva financ</w:t>
      </w:r>
      <w:r w:rsidRPr="00E02FC1">
        <w:rPr>
          <w:color w:val="000000"/>
          <w:sz w:val="24"/>
          <w:szCs w:val="24"/>
        </w:rPr>
        <w:t>ija i trezora BiH. Ured je pribavio traženo mišljenje, korigirao</w:t>
      </w:r>
      <w:r>
        <w:rPr>
          <w:color w:val="000000"/>
          <w:sz w:val="24"/>
          <w:szCs w:val="24"/>
        </w:rPr>
        <w:t xml:space="preserve"> Izvješće</w:t>
      </w:r>
      <w:r w:rsidRPr="00E02FC1">
        <w:rPr>
          <w:color w:val="000000"/>
          <w:sz w:val="24"/>
          <w:szCs w:val="24"/>
        </w:rPr>
        <w:t xml:space="preserve"> i uputio ga Vijeću ponov</w:t>
      </w:r>
      <w:r>
        <w:rPr>
          <w:color w:val="000000"/>
          <w:sz w:val="24"/>
          <w:szCs w:val="24"/>
        </w:rPr>
        <w:t>n</w:t>
      </w:r>
      <w:r w:rsidRPr="00E02FC1">
        <w:rPr>
          <w:color w:val="000000"/>
          <w:sz w:val="24"/>
          <w:szCs w:val="24"/>
        </w:rPr>
        <w:t xml:space="preserve">o </w:t>
      </w:r>
      <w:r>
        <w:rPr>
          <w:color w:val="000000"/>
          <w:sz w:val="24"/>
          <w:szCs w:val="24"/>
        </w:rPr>
        <w:t>15. prosinca</w:t>
      </w:r>
      <w:r w:rsidRPr="00E02FC1">
        <w:rPr>
          <w:color w:val="000000"/>
          <w:sz w:val="24"/>
          <w:szCs w:val="24"/>
        </w:rPr>
        <w:t xml:space="preserve"> 2014. Programska zadaća koja se odnosila na usvajanje prijedloga ažuriranog strateškog okvira za provedbu reforme javne uprave (ažuriranje RAP1) nije izvršena. Ona </w:t>
      </w:r>
      <w:r>
        <w:rPr>
          <w:color w:val="000000"/>
          <w:sz w:val="24"/>
          <w:szCs w:val="24"/>
        </w:rPr>
        <w:t>se provodi u su</w:t>
      </w:r>
      <w:r w:rsidRPr="00E02FC1">
        <w:rPr>
          <w:color w:val="000000"/>
          <w:sz w:val="24"/>
          <w:szCs w:val="24"/>
        </w:rPr>
        <w:t>radnji s predsta</w:t>
      </w:r>
      <w:r>
        <w:rPr>
          <w:color w:val="000000"/>
          <w:sz w:val="24"/>
          <w:szCs w:val="24"/>
        </w:rPr>
        <w:t>vnicima provedbeno koordinacijske</w:t>
      </w:r>
      <w:r w:rsidRPr="00E02FC1">
        <w:rPr>
          <w:color w:val="000000"/>
          <w:sz w:val="24"/>
          <w:szCs w:val="24"/>
        </w:rPr>
        <w:t xml:space="preserve"> strukture (koordinatorima za RJU imenovanim od vlada FBiH, RS i BDBiH</w:t>
      </w:r>
      <w:r>
        <w:rPr>
          <w:color w:val="000000"/>
          <w:sz w:val="24"/>
          <w:szCs w:val="24"/>
        </w:rPr>
        <w:t>) i uvjetovana</w:t>
      </w:r>
      <w:r w:rsidRPr="00E02FC1">
        <w:rPr>
          <w:color w:val="000000"/>
          <w:sz w:val="24"/>
          <w:szCs w:val="24"/>
        </w:rPr>
        <w:t xml:space="preserve"> je postizanjem dogovora o konceptu i načinu na koji će biti nastavljena reforma. Izrada prijedloga koncepta za nastavak rada na reformi odvijala se i kroz aktivnosti projekta tehničke pomoći „Podrška u implementaciji i koordinacij</w:t>
      </w:r>
      <w:r w:rsidR="00375700">
        <w:rPr>
          <w:color w:val="000000"/>
          <w:sz w:val="24"/>
          <w:szCs w:val="24"/>
        </w:rPr>
        <w:t xml:space="preserve">i reforme javne uprave u BiH“, koji je okončan </w:t>
      </w:r>
      <w:r w:rsidRPr="00E02FC1">
        <w:rPr>
          <w:color w:val="000000"/>
          <w:sz w:val="24"/>
          <w:szCs w:val="24"/>
        </w:rPr>
        <w:t>3.10.2014. Rezultati aktivnosti proje</w:t>
      </w:r>
      <w:r w:rsidR="00375700">
        <w:rPr>
          <w:color w:val="000000"/>
          <w:sz w:val="24"/>
          <w:szCs w:val="24"/>
        </w:rPr>
        <w:t>kta (uključujući i dokument</w:t>
      </w:r>
      <w:r w:rsidRPr="00E02FC1">
        <w:rPr>
          <w:color w:val="000000"/>
          <w:sz w:val="24"/>
          <w:szCs w:val="24"/>
        </w:rPr>
        <w:t xml:space="preserve"> „RJU: Put naprijed“, koji se odnosi na koncept budućeg strateškog okvira reforme) još su u fazi razmatranja. Ured trenutno priprema informaciju za VMBiH/</w:t>
      </w:r>
      <w:r w:rsidR="00375700">
        <w:rPr>
          <w:color w:val="000000"/>
          <w:sz w:val="24"/>
          <w:szCs w:val="24"/>
        </w:rPr>
        <w:t xml:space="preserve">vlade </w:t>
      </w:r>
      <w:r w:rsidRPr="00E02FC1">
        <w:rPr>
          <w:color w:val="000000"/>
          <w:sz w:val="24"/>
          <w:szCs w:val="24"/>
        </w:rPr>
        <w:t xml:space="preserve">o prijedlogu za nastavak reforme javne uprave. </w:t>
      </w:r>
    </w:p>
    <w:p w:rsidR="00375700" w:rsidRPr="00E02FC1" w:rsidRDefault="00375700" w:rsidP="00E46E9E">
      <w:pPr>
        <w:jc w:val="both"/>
        <w:rPr>
          <w:rStyle w:val="IntenseEmphasis"/>
          <w:b w:val="0"/>
          <w:bCs w:val="0"/>
          <w:i w:val="0"/>
          <w:iCs w:val="0"/>
          <w:color w:val="000000"/>
          <w:sz w:val="24"/>
          <w:szCs w:val="24"/>
        </w:rPr>
      </w:pPr>
    </w:p>
    <w:p w:rsidR="00E46E9E" w:rsidRPr="00375700" w:rsidRDefault="00E46E9E" w:rsidP="00375700">
      <w:pPr>
        <w:jc w:val="both"/>
        <w:rPr>
          <w:rStyle w:val="IntenseEmphasis"/>
          <w:b w:val="0"/>
          <w:i w:val="0"/>
          <w:color w:val="auto"/>
          <w:sz w:val="22"/>
          <w:szCs w:val="22"/>
        </w:rPr>
      </w:pPr>
      <w:r w:rsidRPr="00375700">
        <w:rPr>
          <w:rStyle w:val="IntenseEmphasis"/>
          <w:b w:val="0"/>
          <w:i w:val="0"/>
          <w:color w:val="auto"/>
          <w:sz w:val="22"/>
          <w:szCs w:val="22"/>
        </w:rPr>
        <w:t xml:space="preserve">PRORAČUNSKA </w:t>
      </w:r>
      <w:r w:rsidR="00375700" w:rsidRPr="00375700">
        <w:rPr>
          <w:rStyle w:val="IntenseEmphasis"/>
          <w:b w:val="0"/>
          <w:i w:val="0"/>
          <w:color w:val="auto"/>
          <w:sz w:val="22"/>
          <w:szCs w:val="22"/>
        </w:rPr>
        <w:t xml:space="preserve"> </w:t>
      </w:r>
      <w:r w:rsidRPr="00375700">
        <w:rPr>
          <w:rStyle w:val="IntenseEmphasis"/>
          <w:b w:val="0"/>
          <w:i w:val="0"/>
          <w:color w:val="auto"/>
          <w:sz w:val="22"/>
          <w:szCs w:val="22"/>
        </w:rPr>
        <w:t xml:space="preserve">SREDSTVA </w:t>
      </w:r>
    </w:p>
    <w:p w:rsidR="00375700" w:rsidRPr="00E65FEB" w:rsidRDefault="00375700" w:rsidP="00E46E9E">
      <w:pPr>
        <w:rPr>
          <w:rStyle w:val="IntenseEmphasis"/>
          <w:i w:val="0"/>
          <w:color w:val="auto"/>
          <w:sz w:val="24"/>
          <w:szCs w:val="24"/>
        </w:rPr>
      </w:pPr>
    </w:p>
    <w:p w:rsidR="00E46E9E" w:rsidRPr="00E02FC1" w:rsidRDefault="00E46E9E" w:rsidP="00E46E9E">
      <w:pPr>
        <w:jc w:val="both"/>
        <w:rPr>
          <w:sz w:val="24"/>
          <w:szCs w:val="24"/>
        </w:rPr>
      </w:pPr>
      <w:bookmarkStart w:id="156" w:name="OLE_LINK1"/>
      <w:bookmarkStart w:id="157" w:name="OLE_LINK2"/>
      <w:r>
        <w:rPr>
          <w:noProof/>
          <w:sz w:val="24"/>
          <w:szCs w:val="24"/>
        </w:rPr>
        <w:t>Zakonom o Proračunu</w:t>
      </w:r>
      <w:r w:rsidRPr="00E02FC1">
        <w:rPr>
          <w:noProof/>
          <w:sz w:val="24"/>
          <w:szCs w:val="24"/>
        </w:rPr>
        <w:t xml:space="preserve"> in</w:t>
      </w:r>
      <w:r>
        <w:rPr>
          <w:noProof/>
          <w:sz w:val="24"/>
          <w:szCs w:val="24"/>
        </w:rPr>
        <w:t>stitucija BiH i međunarodnih ob</w:t>
      </w:r>
      <w:r w:rsidRPr="00E02FC1">
        <w:rPr>
          <w:noProof/>
          <w:sz w:val="24"/>
          <w:szCs w:val="24"/>
        </w:rPr>
        <w:t>veza BiH za 2014.</w:t>
      </w:r>
      <w:r>
        <w:rPr>
          <w:rStyle w:val="FootnoteReference"/>
          <w:rFonts w:eastAsiaTheme="majorEastAsia"/>
          <w:noProof/>
          <w:sz w:val="24"/>
          <w:szCs w:val="24"/>
        </w:rPr>
        <w:footnoteReference w:id="35"/>
      </w:r>
      <w:r w:rsidRPr="00E02FC1">
        <w:rPr>
          <w:noProof/>
          <w:sz w:val="24"/>
          <w:szCs w:val="24"/>
        </w:rPr>
        <w:t xml:space="preserve"> Uredu koo</w:t>
      </w:r>
      <w:r>
        <w:rPr>
          <w:noProof/>
          <w:sz w:val="24"/>
          <w:szCs w:val="24"/>
        </w:rPr>
        <w:t>ordinatora su odobrena</w:t>
      </w:r>
      <w:r w:rsidRPr="00E02FC1">
        <w:rPr>
          <w:noProof/>
          <w:sz w:val="24"/>
          <w:szCs w:val="24"/>
        </w:rPr>
        <w:t xml:space="preserve"> sredstva u iznosu od 1.421.000 KM. </w:t>
      </w:r>
      <w:r>
        <w:rPr>
          <w:color w:val="000000"/>
          <w:sz w:val="24"/>
          <w:szCs w:val="24"/>
        </w:rPr>
        <w:t>Struktura proračuna</w:t>
      </w:r>
      <w:r w:rsidRPr="00E02FC1">
        <w:rPr>
          <w:color w:val="000000"/>
          <w:sz w:val="24"/>
          <w:szCs w:val="24"/>
        </w:rPr>
        <w:t xml:space="preserve"> je sljedeća: za neposrednu potrošnju Ureda namijenjeno je 1.271.000 KM, </w:t>
      </w:r>
      <w:r>
        <w:rPr>
          <w:color w:val="000000"/>
          <w:sz w:val="24"/>
          <w:szCs w:val="24"/>
        </w:rPr>
        <w:t>dok je 150.000 KM uplaćeno od VM BiH, kao „p</w:t>
      </w:r>
      <w:r w:rsidRPr="00E02FC1">
        <w:rPr>
          <w:color w:val="000000"/>
          <w:sz w:val="24"/>
          <w:szCs w:val="24"/>
        </w:rPr>
        <w:t>odrška domaćih vlasti programima posebne namjene za reformu javne uprave“</w:t>
      </w:r>
      <w:r>
        <w:rPr>
          <w:color w:val="000000"/>
          <w:sz w:val="24"/>
          <w:szCs w:val="24"/>
        </w:rPr>
        <w:t xml:space="preserve"> na osnovi</w:t>
      </w:r>
      <w:r w:rsidRPr="00E02FC1">
        <w:rPr>
          <w:color w:val="000000"/>
          <w:sz w:val="24"/>
          <w:szCs w:val="24"/>
        </w:rPr>
        <w:t xml:space="preserve"> Odluke o planiranju sredstava za sufinanciranje „Fonda za </w:t>
      </w:r>
      <w:r>
        <w:rPr>
          <w:color w:val="000000"/>
          <w:sz w:val="24"/>
          <w:szCs w:val="24"/>
        </w:rPr>
        <w:t>reformu javne uprave“ iz Proračuna</w:t>
      </w:r>
      <w:r w:rsidRPr="00E02FC1">
        <w:rPr>
          <w:color w:val="000000"/>
          <w:sz w:val="24"/>
          <w:szCs w:val="24"/>
        </w:rPr>
        <w:t xml:space="preserve"> institucija BiH</w:t>
      </w:r>
      <w:r>
        <w:rPr>
          <w:color w:val="000000"/>
          <w:sz w:val="24"/>
          <w:szCs w:val="24"/>
        </w:rPr>
        <w:t xml:space="preserve"> i međunarodnih ob</w:t>
      </w:r>
      <w:r w:rsidRPr="00E02FC1">
        <w:rPr>
          <w:color w:val="000000"/>
          <w:sz w:val="24"/>
          <w:szCs w:val="24"/>
        </w:rPr>
        <w:t>veza BiH</w:t>
      </w:r>
      <w:r>
        <w:rPr>
          <w:color w:val="000000"/>
          <w:sz w:val="24"/>
          <w:szCs w:val="24"/>
        </w:rPr>
        <w:t xml:space="preserve"> </w:t>
      </w:r>
      <w:r w:rsidRPr="00E02FC1">
        <w:rPr>
          <w:color w:val="000000"/>
          <w:sz w:val="24"/>
          <w:szCs w:val="24"/>
        </w:rPr>
        <w:t>za 2014</w:t>
      </w:r>
      <w:r>
        <w:rPr>
          <w:color w:val="000000"/>
          <w:sz w:val="24"/>
          <w:szCs w:val="24"/>
        </w:rPr>
        <w:t>.</w:t>
      </w:r>
      <w:r>
        <w:rPr>
          <w:rStyle w:val="FootnoteReference"/>
          <w:rFonts w:eastAsiaTheme="majorEastAsia"/>
          <w:color w:val="000000"/>
          <w:sz w:val="24"/>
          <w:szCs w:val="24"/>
        </w:rPr>
        <w:footnoteReference w:id="36"/>
      </w:r>
      <w:bookmarkStart w:id="158" w:name="_PictureBullets"/>
      <w:bookmarkEnd w:id="156"/>
      <w:bookmarkEnd w:id="157"/>
      <w:r w:rsidRPr="00E02FC1">
        <w:rPr>
          <w:noProof/>
          <w:vanish/>
          <w:sz w:val="24"/>
          <w:szCs w:val="24"/>
          <w:lang w:val="bs-Latn-BA" w:eastAsia="bs-Latn-BA"/>
        </w:rPr>
        <w:drawing>
          <wp:inline distT="0" distB="0" distL="0" distR="0">
            <wp:extent cx="142875" cy="1428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bookmarkEnd w:id="158"/>
    </w:p>
    <w:p w:rsidR="00694BA5" w:rsidRPr="00D37222" w:rsidRDefault="00694BA5">
      <w:pPr>
        <w:rPr>
          <w:sz w:val="24"/>
          <w:szCs w:val="24"/>
        </w:rPr>
      </w:pPr>
    </w:p>
    <w:p w:rsidR="00694BA5" w:rsidRDefault="00694BA5">
      <w:pPr>
        <w:rPr>
          <w:sz w:val="24"/>
          <w:szCs w:val="24"/>
        </w:rPr>
      </w:pPr>
    </w:p>
    <w:p w:rsidR="006B5915" w:rsidRDefault="006B5915">
      <w:pPr>
        <w:rPr>
          <w:sz w:val="24"/>
          <w:szCs w:val="24"/>
        </w:rPr>
      </w:pPr>
    </w:p>
    <w:p w:rsidR="006B5915" w:rsidRDefault="006B5915">
      <w:pPr>
        <w:rPr>
          <w:sz w:val="24"/>
          <w:szCs w:val="24"/>
        </w:rPr>
      </w:pPr>
    </w:p>
    <w:p w:rsidR="006B5915" w:rsidRDefault="006B5915">
      <w:pPr>
        <w:rPr>
          <w:sz w:val="24"/>
          <w:szCs w:val="24"/>
        </w:rPr>
      </w:pPr>
    </w:p>
    <w:p w:rsidR="006B5915" w:rsidRDefault="006B5915">
      <w:pPr>
        <w:rPr>
          <w:sz w:val="24"/>
          <w:szCs w:val="24"/>
        </w:rPr>
      </w:pPr>
    </w:p>
    <w:p w:rsidR="006B5915" w:rsidRDefault="006B5915">
      <w:pPr>
        <w:rPr>
          <w:sz w:val="24"/>
          <w:szCs w:val="24"/>
        </w:rPr>
      </w:pPr>
    </w:p>
    <w:p w:rsidR="006B5915" w:rsidRDefault="006B5915">
      <w:pPr>
        <w:rPr>
          <w:sz w:val="24"/>
          <w:szCs w:val="24"/>
        </w:rPr>
      </w:pPr>
    </w:p>
    <w:p w:rsidR="006B5915" w:rsidRDefault="006B5915">
      <w:pPr>
        <w:rPr>
          <w:sz w:val="24"/>
          <w:szCs w:val="24"/>
        </w:rPr>
      </w:pPr>
    </w:p>
    <w:p w:rsidR="006B5915" w:rsidRDefault="006B5915">
      <w:pPr>
        <w:rPr>
          <w:sz w:val="24"/>
          <w:szCs w:val="24"/>
        </w:rPr>
      </w:pPr>
    </w:p>
    <w:p w:rsidR="006B5915" w:rsidRDefault="006B5915">
      <w:pPr>
        <w:rPr>
          <w:sz w:val="24"/>
          <w:szCs w:val="24"/>
        </w:rPr>
      </w:pPr>
    </w:p>
    <w:p w:rsidR="006B5915" w:rsidRDefault="006B5915">
      <w:pPr>
        <w:rPr>
          <w:sz w:val="24"/>
          <w:szCs w:val="24"/>
        </w:rPr>
      </w:pPr>
    </w:p>
    <w:p w:rsidR="004D684F" w:rsidRDefault="004D684F">
      <w:pPr>
        <w:rPr>
          <w:sz w:val="24"/>
          <w:szCs w:val="24"/>
        </w:rPr>
      </w:pPr>
    </w:p>
    <w:p w:rsidR="004D684F" w:rsidRDefault="004D684F">
      <w:pPr>
        <w:rPr>
          <w:sz w:val="24"/>
          <w:szCs w:val="24"/>
        </w:rPr>
      </w:pPr>
    </w:p>
    <w:p w:rsidR="006B5915" w:rsidRDefault="006B5915">
      <w:pPr>
        <w:rPr>
          <w:sz w:val="24"/>
          <w:szCs w:val="24"/>
        </w:rPr>
      </w:pPr>
    </w:p>
    <w:p w:rsidR="001B363D" w:rsidRDefault="001B363D">
      <w:pPr>
        <w:rPr>
          <w:sz w:val="24"/>
          <w:szCs w:val="24"/>
        </w:rPr>
      </w:pPr>
    </w:p>
    <w:p w:rsidR="001B363D" w:rsidRDefault="001B363D">
      <w:pPr>
        <w:rPr>
          <w:sz w:val="24"/>
          <w:szCs w:val="24"/>
        </w:rPr>
      </w:pPr>
    </w:p>
    <w:p w:rsidR="001B363D" w:rsidRDefault="001B363D">
      <w:pPr>
        <w:rPr>
          <w:sz w:val="24"/>
          <w:szCs w:val="24"/>
        </w:rPr>
      </w:pPr>
    </w:p>
    <w:p w:rsidR="001B363D" w:rsidRPr="00D37222" w:rsidRDefault="001B363D">
      <w:pPr>
        <w:rPr>
          <w:sz w:val="24"/>
          <w:szCs w:val="24"/>
        </w:rPr>
      </w:pPr>
    </w:p>
    <w:p w:rsidR="00C33CE0" w:rsidRPr="001B363D" w:rsidRDefault="00C33CE0" w:rsidP="004D684F">
      <w:pPr>
        <w:pStyle w:val="Davorka1"/>
      </w:pPr>
      <w:bookmarkStart w:id="159" w:name="_Toc350438680"/>
      <w:bookmarkStart w:id="160" w:name="_Toc381863183"/>
      <w:bookmarkStart w:id="161" w:name="_Toc412718754"/>
      <w:r w:rsidRPr="00C936A8">
        <w:t>V</w:t>
      </w:r>
      <w:r w:rsidRPr="001B363D">
        <w:t xml:space="preserve">. PREGLED </w:t>
      </w:r>
      <w:r w:rsidR="002800FF" w:rsidRPr="001B363D">
        <w:t xml:space="preserve"> </w:t>
      </w:r>
      <w:r w:rsidRPr="001B363D">
        <w:t xml:space="preserve">PROVEDBE </w:t>
      </w:r>
      <w:r w:rsidR="002800FF" w:rsidRPr="001B363D">
        <w:t xml:space="preserve"> </w:t>
      </w:r>
      <w:r w:rsidRPr="001B363D">
        <w:t>PROGRAMA</w:t>
      </w:r>
      <w:r w:rsidR="002800FF" w:rsidRPr="001B363D">
        <w:t xml:space="preserve"> </w:t>
      </w:r>
      <w:r w:rsidRPr="001B363D">
        <w:t xml:space="preserve"> RADA </w:t>
      </w:r>
      <w:r w:rsidR="002800FF" w:rsidRPr="001B363D">
        <w:t xml:space="preserve"> </w:t>
      </w:r>
      <w:r w:rsidRPr="001B363D">
        <w:t>VIJEĆA</w:t>
      </w:r>
      <w:r w:rsidR="002800FF" w:rsidRPr="001B363D">
        <w:t xml:space="preserve"> </w:t>
      </w:r>
      <w:r w:rsidRPr="001B363D">
        <w:t xml:space="preserve"> MINISTARA </w:t>
      </w:r>
      <w:r w:rsidR="002800FF" w:rsidRPr="001B363D">
        <w:t xml:space="preserve"> </w:t>
      </w:r>
      <w:r w:rsidRPr="001B363D">
        <w:t>BIH</w:t>
      </w:r>
      <w:bookmarkEnd w:id="159"/>
      <w:bookmarkEnd w:id="160"/>
      <w:bookmarkEnd w:id="161"/>
      <w:r w:rsidRPr="001B363D">
        <w:t xml:space="preserve"> </w:t>
      </w:r>
    </w:p>
    <w:p w:rsidR="00EA0360" w:rsidRPr="00966052" w:rsidRDefault="00EA0360" w:rsidP="00EA0360">
      <w:pPr>
        <w:pStyle w:val="Header"/>
        <w:tabs>
          <w:tab w:val="clear" w:pos="4153"/>
          <w:tab w:val="clear" w:pos="8306"/>
          <w:tab w:val="center" w:pos="-2977"/>
          <w:tab w:val="right" w:pos="-2835"/>
        </w:tabs>
        <w:jc w:val="both"/>
        <w:rPr>
          <w:b/>
          <w:sz w:val="24"/>
          <w:szCs w:val="24"/>
        </w:rPr>
      </w:pPr>
    </w:p>
    <w:p w:rsidR="00EA0360" w:rsidRPr="00966052" w:rsidRDefault="00EA0360" w:rsidP="00EA0360">
      <w:pPr>
        <w:pStyle w:val="Header"/>
        <w:jc w:val="both"/>
        <w:rPr>
          <w:sz w:val="24"/>
          <w:szCs w:val="24"/>
        </w:rPr>
      </w:pPr>
      <w:r w:rsidRPr="00966052">
        <w:rPr>
          <w:sz w:val="24"/>
          <w:szCs w:val="24"/>
        </w:rPr>
        <w:t>Generalno tajništvo Vijeća ministara Bosne i Hercegovine je od ministarstava i drugih institucija Bosne i Hercegovine zatražilo izjašnjenje o realizaciji programskih zadataka za ra</w:t>
      </w:r>
      <w:r w:rsidR="00645FC3">
        <w:rPr>
          <w:sz w:val="24"/>
          <w:szCs w:val="24"/>
        </w:rPr>
        <w:t>zdoblje siječanj – prosinac 2014</w:t>
      </w:r>
      <w:r w:rsidRPr="00966052">
        <w:rPr>
          <w:sz w:val="24"/>
          <w:szCs w:val="24"/>
        </w:rPr>
        <w:t xml:space="preserve">. godine u kojem su radi preglednosti boldirano prikazani programski zadaci koji su realizirani, dok su izjašnjenja ministarstava i drugih institucija o razlozima neizvršenja pojedinih programskih zadataka dana u predviđenoj rubrici. </w:t>
      </w:r>
    </w:p>
    <w:p w:rsidR="00EA0360" w:rsidRPr="00966052" w:rsidRDefault="00EA0360" w:rsidP="00EA0360">
      <w:pPr>
        <w:pStyle w:val="Header"/>
        <w:jc w:val="both"/>
        <w:rPr>
          <w:sz w:val="24"/>
          <w:szCs w:val="24"/>
        </w:rPr>
      </w:pPr>
    </w:p>
    <w:p w:rsidR="00EA0360" w:rsidRPr="009353F5" w:rsidRDefault="00EA0360" w:rsidP="00EA0360">
      <w:pPr>
        <w:pStyle w:val="Header"/>
        <w:jc w:val="both"/>
        <w:rPr>
          <w:sz w:val="24"/>
          <w:szCs w:val="24"/>
        </w:rPr>
      </w:pPr>
      <w:r w:rsidRPr="00966052">
        <w:rPr>
          <w:sz w:val="24"/>
          <w:szCs w:val="24"/>
        </w:rPr>
        <w:t>Prema Progra</w:t>
      </w:r>
      <w:r w:rsidR="00645FC3">
        <w:rPr>
          <w:sz w:val="24"/>
          <w:szCs w:val="24"/>
        </w:rPr>
        <w:t>mu rada Vijeća ministara za 2014</w:t>
      </w:r>
      <w:r w:rsidRPr="00966052">
        <w:rPr>
          <w:sz w:val="24"/>
          <w:szCs w:val="24"/>
        </w:rPr>
        <w:t xml:space="preserve">. godinu, Vijeće ministara BiH je u razdoblju siječanj </w:t>
      </w:r>
      <w:r>
        <w:rPr>
          <w:sz w:val="24"/>
          <w:szCs w:val="24"/>
        </w:rPr>
        <w:t>–</w:t>
      </w:r>
      <w:r w:rsidR="00645FC3">
        <w:rPr>
          <w:sz w:val="24"/>
          <w:szCs w:val="24"/>
        </w:rPr>
        <w:t xml:space="preserve"> prosinac 2014</w:t>
      </w:r>
      <w:r w:rsidRPr="00966052">
        <w:rPr>
          <w:sz w:val="24"/>
          <w:szCs w:val="24"/>
        </w:rPr>
        <w:t xml:space="preserve">. godine imalo obvezu realizirati </w:t>
      </w:r>
      <w:r w:rsidRPr="009353F5">
        <w:rPr>
          <w:sz w:val="24"/>
          <w:szCs w:val="24"/>
        </w:rPr>
        <w:t>6</w:t>
      </w:r>
      <w:r w:rsidR="009353F5" w:rsidRPr="009353F5">
        <w:rPr>
          <w:sz w:val="24"/>
          <w:szCs w:val="24"/>
        </w:rPr>
        <w:t>2</w:t>
      </w:r>
      <w:r w:rsidRPr="009353F5">
        <w:rPr>
          <w:sz w:val="24"/>
          <w:szCs w:val="24"/>
        </w:rPr>
        <w:t>8 programski</w:t>
      </w:r>
      <w:r w:rsidR="009353F5" w:rsidRPr="009353F5">
        <w:rPr>
          <w:sz w:val="24"/>
          <w:szCs w:val="24"/>
        </w:rPr>
        <w:t>h</w:t>
      </w:r>
      <w:r w:rsidRPr="009353F5">
        <w:rPr>
          <w:sz w:val="24"/>
          <w:szCs w:val="24"/>
        </w:rPr>
        <w:t xml:space="preserve"> zadatak</w:t>
      </w:r>
      <w:r w:rsidR="009353F5" w:rsidRPr="009353F5">
        <w:rPr>
          <w:sz w:val="24"/>
          <w:szCs w:val="24"/>
        </w:rPr>
        <w:t>a</w:t>
      </w:r>
      <w:r w:rsidRPr="00966052">
        <w:rPr>
          <w:sz w:val="24"/>
          <w:szCs w:val="24"/>
        </w:rPr>
        <w:t>. Uvidom u izjašnjenja nositelja aktivnosti programskih zadataka za navedeno razdoblje, Gener</w:t>
      </w:r>
      <w:r>
        <w:rPr>
          <w:sz w:val="24"/>
          <w:szCs w:val="24"/>
        </w:rPr>
        <w:t>alno tajništvo je utvrdilo da su dostavljeni podatci</w:t>
      </w:r>
      <w:r w:rsidRPr="00966052">
        <w:rPr>
          <w:sz w:val="24"/>
          <w:szCs w:val="24"/>
        </w:rPr>
        <w:t xml:space="preserve"> za sve</w:t>
      </w:r>
      <w:r w:rsidRPr="00966052">
        <w:rPr>
          <w:b/>
          <w:sz w:val="24"/>
          <w:szCs w:val="24"/>
        </w:rPr>
        <w:t xml:space="preserve"> </w:t>
      </w:r>
      <w:r w:rsidRPr="00966052">
        <w:rPr>
          <w:sz w:val="24"/>
          <w:szCs w:val="24"/>
        </w:rPr>
        <w:t xml:space="preserve">programske zadatke, od čega je </w:t>
      </w:r>
      <w:r w:rsidR="009353F5" w:rsidRPr="009353F5">
        <w:rPr>
          <w:sz w:val="24"/>
          <w:szCs w:val="24"/>
        </w:rPr>
        <w:t>353</w:t>
      </w:r>
      <w:r w:rsidRPr="009353F5">
        <w:rPr>
          <w:sz w:val="24"/>
          <w:szCs w:val="24"/>
        </w:rPr>
        <w:t xml:space="preserve"> realizirano, što iskazano u postotcima iznosi </w:t>
      </w:r>
      <w:r w:rsidR="009353F5" w:rsidRPr="009353F5">
        <w:rPr>
          <w:sz w:val="24"/>
          <w:szCs w:val="24"/>
        </w:rPr>
        <w:t>56</w:t>
      </w:r>
      <w:r w:rsidRPr="009353F5">
        <w:rPr>
          <w:sz w:val="24"/>
          <w:szCs w:val="24"/>
        </w:rPr>
        <w:t>%.</w:t>
      </w:r>
    </w:p>
    <w:p w:rsidR="00EA0360" w:rsidRPr="00966052" w:rsidRDefault="00EA0360" w:rsidP="00EA0360">
      <w:pPr>
        <w:pStyle w:val="Header"/>
        <w:jc w:val="both"/>
        <w:rPr>
          <w:sz w:val="24"/>
          <w:szCs w:val="24"/>
        </w:rPr>
      </w:pPr>
    </w:p>
    <w:p w:rsidR="00EA0360" w:rsidRPr="00966052" w:rsidRDefault="00EA0360" w:rsidP="00EA0360">
      <w:pPr>
        <w:pStyle w:val="Header"/>
        <w:rPr>
          <w:sz w:val="24"/>
          <w:szCs w:val="24"/>
        </w:rPr>
      </w:pPr>
    </w:p>
    <w:p w:rsidR="00EA0360" w:rsidRPr="00966052" w:rsidRDefault="00EA0360" w:rsidP="00EA0360">
      <w:pPr>
        <w:pStyle w:val="Header"/>
        <w:jc w:val="both"/>
        <w:rPr>
          <w:sz w:val="24"/>
          <w:szCs w:val="24"/>
        </w:rPr>
      </w:pPr>
      <w:r w:rsidRPr="00966052">
        <w:rPr>
          <w:sz w:val="24"/>
          <w:szCs w:val="24"/>
        </w:rPr>
        <w:t>Pojedinačnom analizom, po institucijama, realizacija programskih zadataka je sljedeća:</w:t>
      </w:r>
    </w:p>
    <w:p w:rsidR="00EA0360" w:rsidRPr="00966052" w:rsidRDefault="00EA0360" w:rsidP="00EA0360">
      <w:pPr>
        <w:pStyle w:val="Header"/>
        <w:tabs>
          <w:tab w:val="clear" w:pos="4153"/>
          <w:tab w:val="clear" w:pos="8306"/>
          <w:tab w:val="center" w:pos="-2977"/>
          <w:tab w:val="right" w:pos="-2835"/>
        </w:tabs>
        <w:jc w:val="both"/>
        <w:rPr>
          <w:b/>
          <w:sz w:val="24"/>
          <w:szCs w:val="24"/>
        </w:rPr>
      </w:pPr>
    </w:p>
    <w:p w:rsidR="00EA0360" w:rsidRPr="00A3043E" w:rsidRDefault="00EA0360" w:rsidP="00EA0360">
      <w:pPr>
        <w:jc w:val="both"/>
        <w:rPr>
          <w:sz w:val="24"/>
          <w:szCs w:val="24"/>
        </w:rPr>
      </w:pPr>
      <w:r w:rsidRPr="00A3043E">
        <w:rPr>
          <w:b/>
          <w:sz w:val="24"/>
          <w:szCs w:val="24"/>
        </w:rPr>
        <w:t xml:space="preserve">Ministarstvo vanjskih poslova – </w:t>
      </w:r>
      <w:r w:rsidR="009B2573" w:rsidRPr="00A3043E">
        <w:rPr>
          <w:sz w:val="24"/>
          <w:szCs w:val="24"/>
        </w:rPr>
        <w:t>od 28 programskih</w:t>
      </w:r>
      <w:r w:rsidRPr="00A3043E">
        <w:rPr>
          <w:sz w:val="24"/>
          <w:szCs w:val="24"/>
        </w:rPr>
        <w:t xml:space="preserve"> zadat</w:t>
      </w:r>
      <w:r w:rsidR="009B2573" w:rsidRPr="00A3043E">
        <w:rPr>
          <w:sz w:val="24"/>
          <w:szCs w:val="24"/>
        </w:rPr>
        <w:t>a</w:t>
      </w:r>
      <w:r w:rsidRPr="00A3043E">
        <w:rPr>
          <w:sz w:val="24"/>
          <w:szCs w:val="24"/>
        </w:rPr>
        <w:t>ka realizirano je</w:t>
      </w:r>
      <w:r w:rsidR="009B2573" w:rsidRPr="00A3043E">
        <w:rPr>
          <w:sz w:val="24"/>
          <w:szCs w:val="24"/>
        </w:rPr>
        <w:t xml:space="preserve"> 10</w:t>
      </w:r>
      <w:r w:rsidRPr="00A3043E">
        <w:rPr>
          <w:sz w:val="24"/>
          <w:szCs w:val="24"/>
        </w:rPr>
        <w:t xml:space="preserve"> ili </w:t>
      </w:r>
      <w:r w:rsidR="009B2573" w:rsidRPr="00A3043E">
        <w:rPr>
          <w:sz w:val="24"/>
          <w:szCs w:val="24"/>
        </w:rPr>
        <w:t>36</w:t>
      </w:r>
      <w:r w:rsidRPr="00A3043E">
        <w:rPr>
          <w:sz w:val="24"/>
          <w:szCs w:val="24"/>
        </w:rPr>
        <w:t>%;</w:t>
      </w:r>
    </w:p>
    <w:p w:rsidR="00EA0360" w:rsidRPr="00A3043E" w:rsidRDefault="00EA0360" w:rsidP="00EA0360">
      <w:pPr>
        <w:jc w:val="both"/>
        <w:rPr>
          <w:sz w:val="24"/>
          <w:szCs w:val="24"/>
        </w:rPr>
      </w:pPr>
      <w:r w:rsidRPr="00A3043E">
        <w:rPr>
          <w:b/>
          <w:sz w:val="24"/>
          <w:szCs w:val="24"/>
        </w:rPr>
        <w:t xml:space="preserve">Ministarstvo vanjske trgovine i ekonomskih odnosa – </w:t>
      </w:r>
      <w:r w:rsidR="00C344AD" w:rsidRPr="00A3043E">
        <w:rPr>
          <w:sz w:val="24"/>
          <w:szCs w:val="24"/>
        </w:rPr>
        <w:t>od 128</w:t>
      </w:r>
      <w:r w:rsidRPr="00A3043E">
        <w:rPr>
          <w:sz w:val="24"/>
          <w:szCs w:val="24"/>
        </w:rPr>
        <w:t xml:space="preserve"> programskih zadataka realizirano je </w:t>
      </w:r>
      <w:r w:rsidR="00C344AD" w:rsidRPr="00A3043E">
        <w:rPr>
          <w:sz w:val="24"/>
          <w:szCs w:val="24"/>
        </w:rPr>
        <w:t>56 ili 4</w:t>
      </w:r>
      <w:r w:rsidRPr="00A3043E">
        <w:rPr>
          <w:sz w:val="24"/>
          <w:szCs w:val="24"/>
        </w:rPr>
        <w:t>4%;</w:t>
      </w:r>
    </w:p>
    <w:p w:rsidR="00EA0360" w:rsidRPr="00A3043E" w:rsidRDefault="00EA0360" w:rsidP="00EA0360">
      <w:pPr>
        <w:jc w:val="both"/>
        <w:rPr>
          <w:sz w:val="24"/>
          <w:szCs w:val="24"/>
        </w:rPr>
      </w:pPr>
      <w:r w:rsidRPr="00A3043E">
        <w:rPr>
          <w:b/>
          <w:sz w:val="24"/>
          <w:szCs w:val="24"/>
        </w:rPr>
        <w:t>Ministarstvo financija i trezora</w:t>
      </w:r>
      <w:r w:rsidRPr="00A3043E">
        <w:rPr>
          <w:sz w:val="24"/>
          <w:szCs w:val="24"/>
        </w:rPr>
        <w:t xml:space="preserve"> – </w:t>
      </w:r>
      <w:r w:rsidR="00A3043E" w:rsidRPr="00A3043E">
        <w:rPr>
          <w:sz w:val="24"/>
          <w:szCs w:val="24"/>
        </w:rPr>
        <w:t>od 94</w:t>
      </w:r>
      <w:r w:rsidRPr="00A3043E">
        <w:rPr>
          <w:sz w:val="24"/>
          <w:szCs w:val="24"/>
        </w:rPr>
        <w:t xml:space="preserve"> programskih zadataka realizirano je</w:t>
      </w:r>
      <w:r w:rsidR="00A3043E" w:rsidRPr="00A3043E">
        <w:rPr>
          <w:sz w:val="24"/>
          <w:szCs w:val="24"/>
        </w:rPr>
        <w:t xml:space="preserve"> 68 ili 72</w:t>
      </w:r>
      <w:r w:rsidRPr="00A3043E">
        <w:rPr>
          <w:sz w:val="24"/>
          <w:szCs w:val="24"/>
        </w:rPr>
        <w:t>%;</w:t>
      </w:r>
    </w:p>
    <w:p w:rsidR="00EA0360" w:rsidRPr="00A3043E" w:rsidRDefault="00EA0360" w:rsidP="00EA0360">
      <w:pPr>
        <w:jc w:val="both"/>
        <w:rPr>
          <w:sz w:val="24"/>
          <w:szCs w:val="24"/>
        </w:rPr>
      </w:pPr>
      <w:r w:rsidRPr="00A3043E">
        <w:rPr>
          <w:b/>
          <w:sz w:val="24"/>
          <w:szCs w:val="24"/>
        </w:rPr>
        <w:t xml:space="preserve">Ministarstvo komunikacija i prometa – </w:t>
      </w:r>
      <w:r w:rsidRPr="00A3043E">
        <w:rPr>
          <w:sz w:val="24"/>
          <w:szCs w:val="24"/>
        </w:rPr>
        <w:t xml:space="preserve">od </w:t>
      </w:r>
      <w:r w:rsidR="003112BF" w:rsidRPr="00A3043E">
        <w:rPr>
          <w:sz w:val="24"/>
          <w:szCs w:val="24"/>
        </w:rPr>
        <w:t>23 programska zadat</w:t>
      </w:r>
      <w:r w:rsidRPr="00A3043E">
        <w:rPr>
          <w:sz w:val="24"/>
          <w:szCs w:val="24"/>
        </w:rPr>
        <w:t xml:space="preserve">ka realizirano je </w:t>
      </w:r>
      <w:r w:rsidR="003112BF" w:rsidRPr="00A3043E">
        <w:rPr>
          <w:sz w:val="24"/>
          <w:szCs w:val="24"/>
        </w:rPr>
        <w:t>5 ili 22</w:t>
      </w:r>
      <w:r w:rsidRPr="00A3043E">
        <w:rPr>
          <w:sz w:val="24"/>
          <w:szCs w:val="24"/>
        </w:rPr>
        <w:t>%;</w:t>
      </w:r>
    </w:p>
    <w:p w:rsidR="00EA0360" w:rsidRPr="00A3043E" w:rsidRDefault="00EA0360" w:rsidP="00EA0360">
      <w:pPr>
        <w:jc w:val="both"/>
        <w:rPr>
          <w:sz w:val="24"/>
          <w:szCs w:val="24"/>
        </w:rPr>
      </w:pPr>
      <w:r w:rsidRPr="00A3043E">
        <w:rPr>
          <w:b/>
          <w:sz w:val="24"/>
          <w:szCs w:val="24"/>
        </w:rPr>
        <w:t>Ministarstvo civilnih poslova</w:t>
      </w:r>
      <w:r w:rsidRPr="00A3043E">
        <w:rPr>
          <w:sz w:val="24"/>
          <w:szCs w:val="24"/>
        </w:rPr>
        <w:t xml:space="preserve"> – </w:t>
      </w:r>
      <w:r w:rsidR="00A26FC8" w:rsidRPr="00A3043E">
        <w:rPr>
          <w:sz w:val="24"/>
          <w:szCs w:val="24"/>
        </w:rPr>
        <w:t>od 59</w:t>
      </w:r>
      <w:r w:rsidRPr="00A3043E">
        <w:rPr>
          <w:sz w:val="24"/>
          <w:szCs w:val="24"/>
        </w:rPr>
        <w:t xml:space="preserve"> programskih zadataka </w:t>
      </w:r>
      <w:r w:rsidR="00A26FC8" w:rsidRPr="00A3043E">
        <w:rPr>
          <w:sz w:val="24"/>
          <w:szCs w:val="24"/>
        </w:rPr>
        <w:t>realiziran je 51 ili 86</w:t>
      </w:r>
      <w:r w:rsidRPr="00A3043E">
        <w:rPr>
          <w:sz w:val="24"/>
          <w:szCs w:val="24"/>
        </w:rPr>
        <w:t>%;</w:t>
      </w:r>
    </w:p>
    <w:p w:rsidR="00EA0360" w:rsidRPr="00966052" w:rsidRDefault="00EA0360" w:rsidP="00EA0360">
      <w:pPr>
        <w:jc w:val="both"/>
        <w:rPr>
          <w:sz w:val="24"/>
          <w:szCs w:val="24"/>
        </w:rPr>
      </w:pPr>
      <w:r w:rsidRPr="00966052">
        <w:rPr>
          <w:b/>
          <w:sz w:val="24"/>
          <w:szCs w:val="24"/>
        </w:rPr>
        <w:t>Ministarstvo za ljudska prava i izbjeglice</w:t>
      </w:r>
      <w:r w:rsidRPr="00966052">
        <w:rPr>
          <w:sz w:val="24"/>
          <w:szCs w:val="24"/>
        </w:rPr>
        <w:t xml:space="preserve"> </w:t>
      </w:r>
      <w:r>
        <w:rPr>
          <w:sz w:val="24"/>
          <w:szCs w:val="24"/>
        </w:rPr>
        <w:t xml:space="preserve">– </w:t>
      </w:r>
      <w:r w:rsidR="00A3043E">
        <w:rPr>
          <w:sz w:val="24"/>
          <w:szCs w:val="24"/>
        </w:rPr>
        <w:t>od 43</w:t>
      </w:r>
      <w:r w:rsidRPr="00966052">
        <w:rPr>
          <w:sz w:val="24"/>
          <w:szCs w:val="24"/>
        </w:rPr>
        <w:t xml:space="preserve"> programska zadatka</w:t>
      </w:r>
      <w:r>
        <w:rPr>
          <w:sz w:val="24"/>
          <w:szCs w:val="24"/>
        </w:rPr>
        <w:t xml:space="preserve"> realizirano je</w:t>
      </w:r>
      <w:r w:rsidR="00A3043E">
        <w:rPr>
          <w:sz w:val="24"/>
          <w:szCs w:val="24"/>
        </w:rPr>
        <w:t xml:space="preserve"> 23 ili 65</w:t>
      </w:r>
      <w:r w:rsidRPr="00966052">
        <w:rPr>
          <w:sz w:val="24"/>
          <w:szCs w:val="24"/>
        </w:rPr>
        <w:t xml:space="preserve">%; </w:t>
      </w:r>
    </w:p>
    <w:p w:rsidR="00EA0360" w:rsidRPr="00A3043E" w:rsidRDefault="00EA0360" w:rsidP="00EA0360">
      <w:pPr>
        <w:jc w:val="both"/>
        <w:rPr>
          <w:sz w:val="24"/>
          <w:szCs w:val="24"/>
        </w:rPr>
      </w:pPr>
      <w:r w:rsidRPr="00A3043E">
        <w:rPr>
          <w:b/>
          <w:sz w:val="24"/>
          <w:szCs w:val="24"/>
        </w:rPr>
        <w:t xml:space="preserve">Ministarstvo pravde – </w:t>
      </w:r>
      <w:r w:rsidR="00645FC3" w:rsidRPr="00A3043E">
        <w:rPr>
          <w:sz w:val="24"/>
          <w:szCs w:val="24"/>
        </w:rPr>
        <w:t>od 23</w:t>
      </w:r>
      <w:r w:rsidR="004A7A92" w:rsidRPr="00A3043E">
        <w:rPr>
          <w:sz w:val="24"/>
          <w:szCs w:val="24"/>
        </w:rPr>
        <w:t xml:space="preserve"> programska zadat</w:t>
      </w:r>
      <w:r w:rsidRPr="00A3043E">
        <w:rPr>
          <w:sz w:val="24"/>
          <w:szCs w:val="24"/>
        </w:rPr>
        <w:t>ka</w:t>
      </w:r>
      <w:r w:rsidR="00645FC3" w:rsidRPr="00A3043E">
        <w:rPr>
          <w:sz w:val="24"/>
          <w:szCs w:val="24"/>
        </w:rPr>
        <w:t xml:space="preserve"> realizirano je 10 ili 43</w:t>
      </w:r>
      <w:r w:rsidRPr="00A3043E">
        <w:rPr>
          <w:sz w:val="24"/>
          <w:szCs w:val="24"/>
        </w:rPr>
        <w:t>%;</w:t>
      </w:r>
    </w:p>
    <w:p w:rsidR="00EA0360" w:rsidRPr="00A3043E" w:rsidRDefault="00EA0360" w:rsidP="00EA0360">
      <w:pPr>
        <w:jc w:val="both"/>
        <w:rPr>
          <w:sz w:val="24"/>
          <w:szCs w:val="24"/>
        </w:rPr>
      </w:pPr>
      <w:r w:rsidRPr="00A3043E">
        <w:rPr>
          <w:b/>
          <w:sz w:val="24"/>
          <w:szCs w:val="24"/>
        </w:rPr>
        <w:t>Ministarstvo sigurnosti</w:t>
      </w:r>
      <w:r w:rsidRPr="00A3043E">
        <w:rPr>
          <w:sz w:val="24"/>
          <w:szCs w:val="24"/>
        </w:rPr>
        <w:t xml:space="preserve"> – </w:t>
      </w:r>
      <w:r w:rsidR="009B60DB" w:rsidRPr="00A3043E">
        <w:rPr>
          <w:sz w:val="24"/>
          <w:szCs w:val="24"/>
        </w:rPr>
        <w:t>od 29</w:t>
      </w:r>
      <w:r w:rsidRPr="00A3043E">
        <w:rPr>
          <w:sz w:val="24"/>
          <w:szCs w:val="24"/>
        </w:rPr>
        <w:t xml:space="preserve"> programskih zadataka</w:t>
      </w:r>
      <w:r w:rsidR="009B60DB" w:rsidRPr="00A3043E">
        <w:rPr>
          <w:sz w:val="24"/>
          <w:szCs w:val="24"/>
        </w:rPr>
        <w:t xml:space="preserve"> realizirano je</w:t>
      </w:r>
      <w:r w:rsidRPr="00A3043E">
        <w:rPr>
          <w:sz w:val="24"/>
          <w:szCs w:val="24"/>
        </w:rPr>
        <w:t xml:space="preserve"> </w:t>
      </w:r>
      <w:r w:rsidR="009B60DB" w:rsidRPr="00A3043E">
        <w:rPr>
          <w:sz w:val="24"/>
          <w:szCs w:val="24"/>
        </w:rPr>
        <w:t>18 ili 62</w:t>
      </w:r>
      <w:r w:rsidRPr="00A3043E">
        <w:rPr>
          <w:sz w:val="24"/>
          <w:szCs w:val="24"/>
        </w:rPr>
        <w:t>%;</w:t>
      </w:r>
    </w:p>
    <w:p w:rsidR="009B60DB" w:rsidRPr="00A3043E" w:rsidRDefault="009B60DB" w:rsidP="00D67E26">
      <w:pPr>
        <w:pStyle w:val="ListParagraph"/>
        <w:numPr>
          <w:ilvl w:val="0"/>
          <w:numId w:val="4"/>
        </w:numPr>
        <w:jc w:val="both"/>
        <w:rPr>
          <w:sz w:val="24"/>
          <w:szCs w:val="24"/>
          <w:lang w:val="bs-Latn-BA"/>
        </w:rPr>
      </w:pPr>
      <w:r w:rsidRPr="00A3043E">
        <w:rPr>
          <w:b/>
          <w:sz w:val="24"/>
          <w:szCs w:val="24"/>
          <w:lang w:val="bs-Latn-BA"/>
        </w:rPr>
        <w:t>Upravne organizacije u sastavu Ministarstva sigurnosti</w:t>
      </w:r>
      <w:r w:rsidRPr="00A3043E">
        <w:rPr>
          <w:sz w:val="24"/>
          <w:szCs w:val="24"/>
          <w:lang w:val="bs-Latn-BA"/>
        </w:rPr>
        <w:t xml:space="preserve"> – od </w:t>
      </w:r>
      <w:r w:rsidR="00C344AD" w:rsidRPr="00A3043E">
        <w:rPr>
          <w:sz w:val="24"/>
          <w:szCs w:val="24"/>
          <w:lang w:val="bs-Latn-BA"/>
        </w:rPr>
        <w:t>32 programska zadatka realizirano je 15 ili 47%;</w:t>
      </w:r>
    </w:p>
    <w:p w:rsidR="00EA0360" w:rsidRPr="00A3043E" w:rsidRDefault="00EA0360" w:rsidP="00EA0360">
      <w:pPr>
        <w:jc w:val="both"/>
        <w:rPr>
          <w:sz w:val="24"/>
          <w:szCs w:val="24"/>
        </w:rPr>
      </w:pPr>
      <w:r w:rsidRPr="00A3043E">
        <w:rPr>
          <w:b/>
          <w:sz w:val="24"/>
          <w:szCs w:val="24"/>
        </w:rPr>
        <w:t>Ministarstvo obrane</w:t>
      </w:r>
      <w:r w:rsidRPr="00A3043E">
        <w:rPr>
          <w:sz w:val="24"/>
          <w:szCs w:val="24"/>
        </w:rPr>
        <w:t xml:space="preserve"> – </w:t>
      </w:r>
      <w:r w:rsidR="00A3043E" w:rsidRPr="00A3043E">
        <w:rPr>
          <w:sz w:val="24"/>
          <w:szCs w:val="24"/>
        </w:rPr>
        <w:t>od 13</w:t>
      </w:r>
      <w:r w:rsidRPr="00A3043E">
        <w:rPr>
          <w:sz w:val="24"/>
          <w:szCs w:val="24"/>
        </w:rPr>
        <w:t xml:space="preserve"> programskih zadataka</w:t>
      </w:r>
      <w:r w:rsidR="00A3043E" w:rsidRPr="00A3043E">
        <w:rPr>
          <w:sz w:val="24"/>
          <w:szCs w:val="24"/>
        </w:rPr>
        <w:t xml:space="preserve"> realizirano je 5 ili 38</w:t>
      </w:r>
      <w:r w:rsidRPr="00A3043E">
        <w:rPr>
          <w:sz w:val="24"/>
          <w:szCs w:val="24"/>
        </w:rPr>
        <w:t>%;</w:t>
      </w:r>
    </w:p>
    <w:p w:rsidR="00EA0360" w:rsidRPr="00A3043E" w:rsidRDefault="00EA0360" w:rsidP="00EA0360">
      <w:pPr>
        <w:jc w:val="both"/>
        <w:rPr>
          <w:sz w:val="24"/>
          <w:szCs w:val="24"/>
        </w:rPr>
      </w:pPr>
    </w:p>
    <w:p w:rsidR="00EA0360" w:rsidRPr="00A3043E" w:rsidRDefault="00EA0360" w:rsidP="00EA0360">
      <w:pPr>
        <w:jc w:val="both"/>
        <w:rPr>
          <w:sz w:val="24"/>
          <w:szCs w:val="24"/>
        </w:rPr>
      </w:pPr>
      <w:r w:rsidRPr="00A3043E">
        <w:rPr>
          <w:b/>
          <w:sz w:val="24"/>
          <w:szCs w:val="24"/>
        </w:rPr>
        <w:t xml:space="preserve">Agencija za državnu službu BiH – </w:t>
      </w:r>
      <w:r w:rsidRPr="00A3043E">
        <w:rPr>
          <w:sz w:val="24"/>
          <w:szCs w:val="24"/>
        </w:rPr>
        <w:t>od 4 programska zadatka, realiziran je 1 ili 25%;</w:t>
      </w:r>
    </w:p>
    <w:p w:rsidR="00EA0360" w:rsidRPr="00A3043E" w:rsidRDefault="00EA0360" w:rsidP="00EA0360">
      <w:pPr>
        <w:jc w:val="both"/>
        <w:rPr>
          <w:sz w:val="24"/>
          <w:szCs w:val="24"/>
        </w:rPr>
      </w:pPr>
      <w:r w:rsidRPr="00A3043E">
        <w:rPr>
          <w:b/>
          <w:sz w:val="24"/>
          <w:szCs w:val="24"/>
        </w:rPr>
        <w:t xml:space="preserve">Agencija za lijekove i medicinska sredstva BiH – </w:t>
      </w:r>
      <w:r w:rsidRPr="00A3043E">
        <w:rPr>
          <w:sz w:val="24"/>
          <w:szCs w:val="24"/>
        </w:rPr>
        <w:t>o</w:t>
      </w:r>
      <w:r w:rsidR="00F75854" w:rsidRPr="00A3043E">
        <w:rPr>
          <w:sz w:val="24"/>
          <w:szCs w:val="24"/>
        </w:rPr>
        <w:t>d 2</w:t>
      </w:r>
      <w:r w:rsidRPr="00A3043E">
        <w:rPr>
          <w:sz w:val="24"/>
          <w:szCs w:val="24"/>
        </w:rPr>
        <w:t xml:space="preserve"> programska zadatka, nije realiziran niti jedan ili 0%;</w:t>
      </w:r>
    </w:p>
    <w:p w:rsidR="0077183A" w:rsidRPr="00A3043E" w:rsidRDefault="00743E5C" w:rsidP="00EA0360">
      <w:pPr>
        <w:jc w:val="both"/>
        <w:rPr>
          <w:sz w:val="24"/>
          <w:szCs w:val="24"/>
          <w:lang w:val="bs-Latn-BA"/>
        </w:rPr>
      </w:pPr>
      <w:r w:rsidRPr="00A3043E">
        <w:rPr>
          <w:b/>
          <w:sz w:val="24"/>
          <w:szCs w:val="24"/>
          <w:lang w:val="bs-Latn-BA"/>
        </w:rPr>
        <w:t>Agencija za promidžb</w:t>
      </w:r>
      <w:r w:rsidR="0077183A" w:rsidRPr="00A3043E">
        <w:rPr>
          <w:b/>
          <w:sz w:val="24"/>
          <w:szCs w:val="24"/>
          <w:lang w:val="bs-Latn-BA"/>
        </w:rPr>
        <w:t xml:space="preserve">u inozemnih ulaganja – FIPA - </w:t>
      </w:r>
      <w:r w:rsidR="0077183A" w:rsidRPr="00A3043E">
        <w:rPr>
          <w:sz w:val="24"/>
          <w:szCs w:val="24"/>
          <w:lang w:val="bs-Latn-BA"/>
        </w:rPr>
        <w:t>od 2 programska zadatka realizirana su oba ili 100%;</w:t>
      </w:r>
    </w:p>
    <w:p w:rsidR="00A82046" w:rsidRPr="00A3043E" w:rsidRDefault="00A82046" w:rsidP="00EA0360">
      <w:pPr>
        <w:jc w:val="both"/>
        <w:rPr>
          <w:sz w:val="24"/>
          <w:szCs w:val="24"/>
          <w:lang w:val="bs-Latn-BA"/>
        </w:rPr>
      </w:pPr>
      <w:r w:rsidRPr="00A3043E">
        <w:rPr>
          <w:b/>
          <w:sz w:val="24"/>
          <w:szCs w:val="24"/>
          <w:lang w:val="bs-Latn-BA"/>
        </w:rPr>
        <w:t>Agencija za prevenciju korupcije i borbe protiv korupcije</w:t>
      </w:r>
      <w:r w:rsidRPr="00A3043E">
        <w:rPr>
          <w:sz w:val="24"/>
          <w:szCs w:val="24"/>
          <w:lang w:val="bs-Latn-BA"/>
        </w:rPr>
        <w:t xml:space="preserve"> – od 3 programska zadatka realiziran je jedan ili 33%;</w:t>
      </w:r>
    </w:p>
    <w:p w:rsidR="00EA0360" w:rsidRPr="00A3043E" w:rsidRDefault="00EA0360" w:rsidP="00EA0360">
      <w:pPr>
        <w:jc w:val="both"/>
        <w:rPr>
          <w:sz w:val="24"/>
          <w:szCs w:val="24"/>
        </w:rPr>
      </w:pPr>
      <w:r w:rsidRPr="00A3043E">
        <w:rPr>
          <w:b/>
          <w:sz w:val="24"/>
          <w:szCs w:val="24"/>
        </w:rPr>
        <w:t xml:space="preserve">Agencija za osiguranje u BiH – </w:t>
      </w:r>
      <w:r w:rsidR="00B365FC" w:rsidRPr="00A3043E">
        <w:rPr>
          <w:sz w:val="24"/>
          <w:szCs w:val="24"/>
        </w:rPr>
        <w:t>od 5 programskih</w:t>
      </w:r>
      <w:r w:rsidRPr="00A3043E">
        <w:rPr>
          <w:sz w:val="24"/>
          <w:szCs w:val="24"/>
        </w:rPr>
        <w:t xml:space="preserve"> zadat</w:t>
      </w:r>
      <w:r w:rsidR="00B365FC" w:rsidRPr="00A3043E">
        <w:rPr>
          <w:sz w:val="24"/>
          <w:szCs w:val="24"/>
        </w:rPr>
        <w:t>a</w:t>
      </w:r>
      <w:r w:rsidRPr="00A3043E">
        <w:rPr>
          <w:sz w:val="24"/>
          <w:szCs w:val="24"/>
        </w:rPr>
        <w:t>ka</w:t>
      </w:r>
      <w:r w:rsidR="00B365FC" w:rsidRPr="00A3043E">
        <w:rPr>
          <w:sz w:val="24"/>
          <w:szCs w:val="24"/>
        </w:rPr>
        <w:t xml:space="preserve"> </w:t>
      </w:r>
      <w:r w:rsidRPr="00A3043E">
        <w:rPr>
          <w:sz w:val="24"/>
          <w:szCs w:val="24"/>
        </w:rPr>
        <w:t>realiziran</w:t>
      </w:r>
      <w:r w:rsidR="00B365FC" w:rsidRPr="00A3043E">
        <w:rPr>
          <w:sz w:val="24"/>
          <w:szCs w:val="24"/>
        </w:rPr>
        <w:t xml:space="preserve"> je</w:t>
      </w:r>
      <w:r w:rsidRPr="00A3043E">
        <w:rPr>
          <w:sz w:val="24"/>
          <w:szCs w:val="24"/>
        </w:rPr>
        <w:t xml:space="preserve"> jedan ili </w:t>
      </w:r>
      <w:r w:rsidR="00B365FC" w:rsidRPr="00A3043E">
        <w:rPr>
          <w:sz w:val="24"/>
          <w:szCs w:val="24"/>
        </w:rPr>
        <w:t>2</w:t>
      </w:r>
      <w:r w:rsidRPr="00A3043E">
        <w:rPr>
          <w:sz w:val="24"/>
          <w:szCs w:val="24"/>
        </w:rPr>
        <w:t xml:space="preserve">0%; </w:t>
      </w:r>
    </w:p>
    <w:p w:rsidR="00EA0360" w:rsidRPr="00A3043E" w:rsidRDefault="00EA0360" w:rsidP="00EA0360">
      <w:pPr>
        <w:jc w:val="both"/>
        <w:rPr>
          <w:sz w:val="24"/>
          <w:szCs w:val="24"/>
        </w:rPr>
      </w:pPr>
      <w:r w:rsidRPr="00A3043E">
        <w:rPr>
          <w:b/>
          <w:sz w:val="24"/>
          <w:szCs w:val="24"/>
        </w:rPr>
        <w:t>Agencija za identifikacijske isprave, evidenciju i razmjenu podataka BiH</w:t>
      </w:r>
      <w:r w:rsidRPr="00A3043E">
        <w:rPr>
          <w:sz w:val="24"/>
          <w:szCs w:val="24"/>
        </w:rPr>
        <w:t xml:space="preserve"> – </w:t>
      </w:r>
      <w:r w:rsidR="00F75854" w:rsidRPr="00A3043E">
        <w:rPr>
          <w:sz w:val="24"/>
          <w:szCs w:val="24"/>
        </w:rPr>
        <w:t xml:space="preserve">od 2 programska zadatka </w:t>
      </w:r>
      <w:r w:rsidRPr="00A3043E">
        <w:rPr>
          <w:sz w:val="24"/>
          <w:szCs w:val="24"/>
        </w:rPr>
        <w:t xml:space="preserve">je realiziran jedan ili </w:t>
      </w:r>
      <w:r w:rsidR="00F75854" w:rsidRPr="00A3043E">
        <w:rPr>
          <w:sz w:val="24"/>
          <w:szCs w:val="24"/>
        </w:rPr>
        <w:t>5</w:t>
      </w:r>
      <w:r w:rsidRPr="00A3043E">
        <w:rPr>
          <w:sz w:val="24"/>
          <w:szCs w:val="24"/>
        </w:rPr>
        <w:t>0%;</w:t>
      </w:r>
    </w:p>
    <w:p w:rsidR="00EA0360" w:rsidRPr="00A3043E" w:rsidRDefault="00EA0360" w:rsidP="00EA0360">
      <w:pPr>
        <w:jc w:val="both"/>
        <w:rPr>
          <w:sz w:val="24"/>
          <w:szCs w:val="24"/>
        </w:rPr>
      </w:pPr>
      <w:r w:rsidRPr="00A3043E">
        <w:rPr>
          <w:b/>
          <w:sz w:val="24"/>
          <w:szCs w:val="24"/>
        </w:rPr>
        <w:t xml:space="preserve">Agencija za sigurnost hrane – </w:t>
      </w:r>
      <w:r w:rsidRPr="00A3043E">
        <w:rPr>
          <w:sz w:val="24"/>
          <w:szCs w:val="24"/>
        </w:rPr>
        <w:t>od</w:t>
      </w:r>
      <w:r w:rsidR="00EC05E5" w:rsidRPr="00A3043E">
        <w:rPr>
          <w:sz w:val="24"/>
          <w:szCs w:val="24"/>
        </w:rPr>
        <w:t xml:space="preserve"> 12</w:t>
      </w:r>
      <w:r w:rsidRPr="00A3043E">
        <w:rPr>
          <w:sz w:val="24"/>
          <w:szCs w:val="24"/>
        </w:rPr>
        <w:t xml:space="preserve"> programskih zadataka realizirano je</w:t>
      </w:r>
      <w:r w:rsidR="00EC05E5" w:rsidRPr="00A3043E">
        <w:rPr>
          <w:sz w:val="24"/>
          <w:szCs w:val="24"/>
        </w:rPr>
        <w:t xml:space="preserve"> 1 ili 8</w:t>
      </w:r>
      <w:r w:rsidRPr="00A3043E">
        <w:rPr>
          <w:sz w:val="24"/>
          <w:szCs w:val="24"/>
        </w:rPr>
        <w:t xml:space="preserve">%; </w:t>
      </w:r>
    </w:p>
    <w:p w:rsidR="00EA0360" w:rsidRPr="00A3043E" w:rsidRDefault="00EA0360" w:rsidP="00EA0360">
      <w:pPr>
        <w:jc w:val="both"/>
        <w:rPr>
          <w:b/>
          <w:sz w:val="24"/>
          <w:szCs w:val="24"/>
        </w:rPr>
      </w:pPr>
      <w:r w:rsidRPr="00A3043E">
        <w:rPr>
          <w:b/>
          <w:sz w:val="24"/>
          <w:szCs w:val="24"/>
        </w:rPr>
        <w:t xml:space="preserve">Agencija za javne nabave – </w:t>
      </w:r>
      <w:r w:rsidRPr="00A3043E">
        <w:rPr>
          <w:sz w:val="24"/>
          <w:szCs w:val="24"/>
        </w:rPr>
        <w:t>od 15 programskih zadatak realizirana su</w:t>
      </w:r>
      <w:r w:rsidR="003537FA" w:rsidRPr="00A3043E">
        <w:rPr>
          <w:sz w:val="24"/>
          <w:szCs w:val="24"/>
        </w:rPr>
        <w:t xml:space="preserve"> 11 ili 73</w:t>
      </w:r>
      <w:r w:rsidRPr="00A3043E">
        <w:rPr>
          <w:sz w:val="24"/>
          <w:szCs w:val="24"/>
        </w:rPr>
        <w:t>%;</w:t>
      </w:r>
    </w:p>
    <w:p w:rsidR="00EA0360" w:rsidRPr="00A3043E" w:rsidRDefault="00EA0360" w:rsidP="00EA0360">
      <w:pPr>
        <w:jc w:val="both"/>
        <w:rPr>
          <w:sz w:val="24"/>
          <w:szCs w:val="24"/>
        </w:rPr>
      </w:pPr>
      <w:r w:rsidRPr="00A3043E">
        <w:rPr>
          <w:b/>
          <w:sz w:val="24"/>
          <w:szCs w:val="24"/>
        </w:rPr>
        <w:t xml:space="preserve">Agencija za nadzor nad tržištem – </w:t>
      </w:r>
      <w:r w:rsidR="006315FC" w:rsidRPr="00A3043E">
        <w:rPr>
          <w:sz w:val="24"/>
          <w:szCs w:val="24"/>
        </w:rPr>
        <w:t>od 2</w:t>
      </w:r>
      <w:r w:rsidRPr="00A3043E">
        <w:rPr>
          <w:sz w:val="24"/>
          <w:szCs w:val="24"/>
        </w:rPr>
        <w:t xml:space="preserve"> programskih zadataka realizirana su</w:t>
      </w:r>
      <w:r w:rsidR="006315FC" w:rsidRPr="00A3043E">
        <w:rPr>
          <w:sz w:val="24"/>
          <w:szCs w:val="24"/>
        </w:rPr>
        <w:t xml:space="preserve"> oba ili 10</w:t>
      </w:r>
      <w:r w:rsidRPr="00A3043E">
        <w:rPr>
          <w:sz w:val="24"/>
          <w:szCs w:val="24"/>
        </w:rPr>
        <w:t>0%;</w:t>
      </w:r>
    </w:p>
    <w:p w:rsidR="00ED3A80" w:rsidRPr="00A3043E" w:rsidRDefault="00ED3A80" w:rsidP="00EA0360">
      <w:pPr>
        <w:jc w:val="both"/>
        <w:rPr>
          <w:sz w:val="24"/>
          <w:szCs w:val="24"/>
        </w:rPr>
      </w:pPr>
      <w:r w:rsidRPr="00A3043E">
        <w:rPr>
          <w:b/>
          <w:sz w:val="24"/>
          <w:szCs w:val="24"/>
        </w:rPr>
        <w:t xml:space="preserve">Arhiv BiH – </w:t>
      </w:r>
      <w:r w:rsidRPr="00A3043E">
        <w:rPr>
          <w:sz w:val="24"/>
          <w:szCs w:val="24"/>
        </w:rPr>
        <w:t>od 2 programska zadatka nije realiziran niti jedan ili 0%;</w:t>
      </w:r>
    </w:p>
    <w:p w:rsidR="00EA0360" w:rsidRPr="00A3043E" w:rsidRDefault="00EA0360" w:rsidP="00EA0360">
      <w:pPr>
        <w:jc w:val="both"/>
        <w:rPr>
          <w:sz w:val="24"/>
          <w:szCs w:val="24"/>
        </w:rPr>
      </w:pPr>
      <w:r w:rsidRPr="00A3043E">
        <w:rPr>
          <w:b/>
          <w:sz w:val="24"/>
          <w:szCs w:val="24"/>
        </w:rPr>
        <w:t xml:space="preserve">Direkcija za ekonomsko planiranje – </w:t>
      </w:r>
      <w:r w:rsidRPr="00A3043E">
        <w:rPr>
          <w:sz w:val="24"/>
          <w:szCs w:val="24"/>
        </w:rPr>
        <w:t>o</w:t>
      </w:r>
      <w:r w:rsidR="00A265B8" w:rsidRPr="00A3043E">
        <w:rPr>
          <w:sz w:val="24"/>
          <w:szCs w:val="24"/>
        </w:rPr>
        <w:t>d 25</w:t>
      </w:r>
      <w:r w:rsidRPr="00A3043E">
        <w:rPr>
          <w:sz w:val="24"/>
          <w:szCs w:val="24"/>
        </w:rPr>
        <w:t xml:space="preserve"> programskih zadataka realizirani su svi ili 100%;</w:t>
      </w:r>
    </w:p>
    <w:p w:rsidR="00EA0360" w:rsidRPr="00A3043E" w:rsidRDefault="00EA0360" w:rsidP="00EA0360">
      <w:pPr>
        <w:jc w:val="both"/>
        <w:rPr>
          <w:sz w:val="24"/>
          <w:szCs w:val="24"/>
        </w:rPr>
      </w:pPr>
      <w:r w:rsidRPr="00A3043E">
        <w:rPr>
          <w:b/>
          <w:sz w:val="24"/>
          <w:szCs w:val="24"/>
        </w:rPr>
        <w:t xml:space="preserve">Direkcija za europske integracije – </w:t>
      </w:r>
      <w:r w:rsidRPr="00A3043E">
        <w:rPr>
          <w:sz w:val="24"/>
          <w:szCs w:val="24"/>
        </w:rPr>
        <w:t>od 53 programska zadatka realizirana su</w:t>
      </w:r>
      <w:r w:rsidR="007A3CCD" w:rsidRPr="00A3043E">
        <w:rPr>
          <w:sz w:val="24"/>
          <w:szCs w:val="24"/>
        </w:rPr>
        <w:t xml:space="preserve"> 28 ili 53</w:t>
      </w:r>
      <w:r w:rsidRPr="00A3043E">
        <w:rPr>
          <w:sz w:val="24"/>
          <w:szCs w:val="24"/>
        </w:rPr>
        <w:t>%;</w:t>
      </w:r>
    </w:p>
    <w:p w:rsidR="00EA0360" w:rsidRPr="000E1AEE" w:rsidRDefault="00EA0360" w:rsidP="00EA0360">
      <w:pPr>
        <w:jc w:val="both"/>
        <w:rPr>
          <w:sz w:val="24"/>
          <w:szCs w:val="24"/>
        </w:rPr>
      </w:pPr>
      <w:r w:rsidRPr="000E1AEE">
        <w:rPr>
          <w:b/>
          <w:sz w:val="24"/>
          <w:szCs w:val="24"/>
        </w:rPr>
        <w:t xml:space="preserve">Državna regulatorna agencija za radijacijsku i nuklearnu sigurnost – </w:t>
      </w:r>
      <w:r w:rsidR="00D01863" w:rsidRPr="000E1AEE">
        <w:rPr>
          <w:sz w:val="24"/>
          <w:szCs w:val="24"/>
        </w:rPr>
        <w:t>od 6</w:t>
      </w:r>
      <w:r w:rsidRPr="000E1AEE">
        <w:rPr>
          <w:sz w:val="24"/>
          <w:szCs w:val="24"/>
        </w:rPr>
        <w:t xml:space="preserve"> programskih zadataka realiziran</w:t>
      </w:r>
      <w:r w:rsidR="00D01863" w:rsidRPr="000E1AEE">
        <w:rPr>
          <w:sz w:val="24"/>
          <w:szCs w:val="24"/>
        </w:rPr>
        <w:t xml:space="preserve"> je 2 ili 33</w:t>
      </w:r>
      <w:r w:rsidRPr="000E1AEE">
        <w:rPr>
          <w:sz w:val="24"/>
          <w:szCs w:val="24"/>
        </w:rPr>
        <w:t>%;</w:t>
      </w:r>
    </w:p>
    <w:p w:rsidR="00EA0360" w:rsidRPr="000E1AEE" w:rsidRDefault="00EA0360" w:rsidP="00EA0360">
      <w:pPr>
        <w:jc w:val="both"/>
        <w:rPr>
          <w:sz w:val="24"/>
          <w:szCs w:val="24"/>
        </w:rPr>
      </w:pPr>
      <w:r w:rsidRPr="000E1AEE">
        <w:rPr>
          <w:b/>
          <w:sz w:val="24"/>
          <w:szCs w:val="24"/>
        </w:rPr>
        <w:t>Institut za</w:t>
      </w:r>
      <w:r w:rsidRPr="000E1AEE">
        <w:rPr>
          <w:sz w:val="24"/>
          <w:szCs w:val="24"/>
        </w:rPr>
        <w:t xml:space="preserve"> </w:t>
      </w:r>
      <w:r w:rsidRPr="000E1AEE">
        <w:rPr>
          <w:b/>
          <w:sz w:val="24"/>
          <w:szCs w:val="24"/>
        </w:rPr>
        <w:t xml:space="preserve">mjeriteljstvo – </w:t>
      </w:r>
      <w:r w:rsidR="006F4A0C" w:rsidRPr="000E1AEE">
        <w:rPr>
          <w:sz w:val="24"/>
          <w:szCs w:val="24"/>
        </w:rPr>
        <w:t>od 6</w:t>
      </w:r>
      <w:r w:rsidRPr="000E1AEE">
        <w:rPr>
          <w:sz w:val="24"/>
          <w:szCs w:val="24"/>
        </w:rPr>
        <w:t xml:space="preserve"> programskih zadataka realizirana su</w:t>
      </w:r>
      <w:r w:rsidR="006F4A0C" w:rsidRPr="000E1AEE">
        <w:rPr>
          <w:sz w:val="24"/>
          <w:szCs w:val="24"/>
        </w:rPr>
        <w:t xml:space="preserve"> 3 ili 5</w:t>
      </w:r>
      <w:r w:rsidRPr="000E1AEE">
        <w:rPr>
          <w:sz w:val="24"/>
          <w:szCs w:val="24"/>
        </w:rPr>
        <w:t>0%;</w:t>
      </w:r>
    </w:p>
    <w:p w:rsidR="00EA0360" w:rsidRPr="000E1AEE" w:rsidRDefault="00EA0360" w:rsidP="00EA0360">
      <w:pPr>
        <w:jc w:val="both"/>
        <w:rPr>
          <w:sz w:val="24"/>
          <w:szCs w:val="24"/>
        </w:rPr>
      </w:pPr>
      <w:r w:rsidRPr="000E1AEE">
        <w:rPr>
          <w:b/>
          <w:sz w:val="24"/>
          <w:szCs w:val="24"/>
        </w:rPr>
        <w:t>Ured koordinatora za reformu javne uprave</w:t>
      </w:r>
      <w:r w:rsidRPr="000E1AEE">
        <w:rPr>
          <w:sz w:val="24"/>
          <w:szCs w:val="24"/>
        </w:rPr>
        <w:t xml:space="preserve"> – od 7 programskih zadataka realizirano je 6 ili 86%;</w:t>
      </w:r>
    </w:p>
    <w:p w:rsidR="003A2FA7" w:rsidRPr="000E1AEE" w:rsidRDefault="003A2FA7" w:rsidP="00EA0360">
      <w:pPr>
        <w:jc w:val="both"/>
        <w:rPr>
          <w:sz w:val="24"/>
          <w:szCs w:val="24"/>
        </w:rPr>
      </w:pPr>
      <w:r w:rsidRPr="000E1AEE">
        <w:rPr>
          <w:b/>
          <w:sz w:val="24"/>
          <w:szCs w:val="24"/>
        </w:rPr>
        <w:t xml:space="preserve">Uprava za indirektno oporezivanje – </w:t>
      </w:r>
      <w:r w:rsidRPr="000E1AEE">
        <w:rPr>
          <w:sz w:val="24"/>
          <w:szCs w:val="24"/>
        </w:rPr>
        <w:t>od 6 programskih zadataka realiziran je 1 ili 17%;</w:t>
      </w:r>
    </w:p>
    <w:p w:rsidR="00EA0360" w:rsidRPr="00D01863" w:rsidRDefault="00EA0360" w:rsidP="00EA0360">
      <w:pPr>
        <w:jc w:val="both"/>
        <w:rPr>
          <w:color w:val="FF0000"/>
          <w:sz w:val="24"/>
          <w:szCs w:val="24"/>
        </w:rPr>
      </w:pPr>
      <w:r w:rsidRPr="000E1AEE">
        <w:rPr>
          <w:b/>
          <w:sz w:val="24"/>
          <w:szCs w:val="24"/>
        </w:rPr>
        <w:t xml:space="preserve">Fond za povratak – </w:t>
      </w:r>
      <w:r w:rsidRPr="000E1AEE">
        <w:rPr>
          <w:sz w:val="24"/>
          <w:szCs w:val="24"/>
        </w:rPr>
        <w:t>od 2 programska zadatka nije realiziran niti jedan ili 0%.</w:t>
      </w:r>
    </w:p>
    <w:p w:rsidR="00EA0360" w:rsidRPr="00966052" w:rsidRDefault="00EA0360" w:rsidP="00EA0360">
      <w:pPr>
        <w:jc w:val="both"/>
        <w:rPr>
          <w:color w:val="FF0000"/>
          <w:sz w:val="24"/>
          <w:szCs w:val="24"/>
        </w:rPr>
      </w:pPr>
    </w:p>
    <w:p w:rsidR="00EA0360" w:rsidRPr="00966052" w:rsidRDefault="00EA0360" w:rsidP="00EA0360">
      <w:pPr>
        <w:jc w:val="both"/>
        <w:rPr>
          <w:sz w:val="24"/>
          <w:szCs w:val="24"/>
        </w:rPr>
      </w:pPr>
    </w:p>
    <w:p w:rsidR="00EA0360" w:rsidRPr="00966052" w:rsidRDefault="00EA0360" w:rsidP="00EA0360">
      <w:pPr>
        <w:jc w:val="both"/>
        <w:rPr>
          <w:sz w:val="24"/>
          <w:szCs w:val="24"/>
        </w:rPr>
      </w:pPr>
      <w:r w:rsidRPr="00966052">
        <w:rPr>
          <w:sz w:val="24"/>
          <w:szCs w:val="24"/>
        </w:rPr>
        <w:t xml:space="preserve">U Programu rada Vijeća ministara za razdoblje siječanj </w:t>
      </w:r>
      <w:r>
        <w:rPr>
          <w:sz w:val="24"/>
          <w:szCs w:val="24"/>
        </w:rPr>
        <w:t>–</w:t>
      </w:r>
      <w:r w:rsidRPr="00966052">
        <w:rPr>
          <w:sz w:val="24"/>
          <w:szCs w:val="24"/>
        </w:rPr>
        <w:t xml:space="preserve"> prosinac 2013. godine dolje navedene institucije imale su po jedan programski zadatak, i to:</w:t>
      </w:r>
    </w:p>
    <w:p w:rsidR="00EA0360" w:rsidRPr="00743E5C" w:rsidRDefault="00EA0360" w:rsidP="00743E5C">
      <w:pPr>
        <w:overflowPunct/>
        <w:autoSpaceDE/>
        <w:autoSpaceDN/>
        <w:adjustRightInd/>
        <w:jc w:val="both"/>
        <w:textAlignment w:val="auto"/>
        <w:rPr>
          <w:sz w:val="24"/>
          <w:szCs w:val="24"/>
        </w:rPr>
      </w:pPr>
    </w:p>
    <w:p w:rsidR="00EA0360" w:rsidRPr="00966052" w:rsidRDefault="00EA0360" w:rsidP="00D67E26">
      <w:pPr>
        <w:pStyle w:val="ListParagraph"/>
        <w:numPr>
          <w:ilvl w:val="0"/>
          <w:numId w:val="6"/>
        </w:numPr>
        <w:overflowPunct/>
        <w:autoSpaceDE/>
        <w:autoSpaceDN/>
        <w:adjustRightInd/>
        <w:jc w:val="both"/>
        <w:textAlignment w:val="auto"/>
        <w:rPr>
          <w:sz w:val="24"/>
          <w:szCs w:val="24"/>
        </w:rPr>
      </w:pPr>
      <w:r w:rsidRPr="00966052">
        <w:rPr>
          <w:b/>
          <w:sz w:val="24"/>
          <w:szCs w:val="24"/>
        </w:rPr>
        <w:t>Povjerenstvo za državnu imovinu</w:t>
      </w:r>
      <w:r>
        <w:rPr>
          <w:b/>
          <w:sz w:val="24"/>
          <w:szCs w:val="24"/>
        </w:rPr>
        <w:t xml:space="preserve"> –</w:t>
      </w:r>
      <w:r w:rsidRPr="00966052">
        <w:rPr>
          <w:b/>
          <w:sz w:val="24"/>
          <w:szCs w:val="24"/>
        </w:rPr>
        <w:t xml:space="preserve"> </w:t>
      </w:r>
      <w:r w:rsidRPr="00966052">
        <w:rPr>
          <w:sz w:val="24"/>
          <w:szCs w:val="24"/>
        </w:rPr>
        <w:t>realiziran</w:t>
      </w:r>
      <w:r>
        <w:rPr>
          <w:sz w:val="24"/>
          <w:szCs w:val="24"/>
        </w:rPr>
        <w:t>;</w:t>
      </w:r>
    </w:p>
    <w:p w:rsidR="00EA0360" w:rsidRPr="000E1AEE" w:rsidRDefault="00EA0360" w:rsidP="00D67E26">
      <w:pPr>
        <w:pStyle w:val="ListParagraph"/>
        <w:numPr>
          <w:ilvl w:val="0"/>
          <w:numId w:val="6"/>
        </w:numPr>
        <w:overflowPunct/>
        <w:autoSpaceDE/>
        <w:autoSpaceDN/>
        <w:adjustRightInd/>
        <w:jc w:val="both"/>
        <w:textAlignment w:val="auto"/>
        <w:rPr>
          <w:sz w:val="24"/>
          <w:szCs w:val="24"/>
        </w:rPr>
      </w:pPr>
      <w:r w:rsidRPr="000E1AEE">
        <w:rPr>
          <w:b/>
          <w:sz w:val="24"/>
          <w:szCs w:val="24"/>
        </w:rPr>
        <w:t>Institut za standardizaciju –</w:t>
      </w:r>
      <w:r w:rsidRPr="000E1AEE">
        <w:rPr>
          <w:sz w:val="24"/>
          <w:szCs w:val="24"/>
        </w:rPr>
        <w:t xml:space="preserve"> nije realiziran; </w:t>
      </w:r>
    </w:p>
    <w:p w:rsidR="00EA0360" w:rsidRPr="00966052" w:rsidRDefault="003A2FA7" w:rsidP="00D67E26">
      <w:pPr>
        <w:pStyle w:val="ListParagraph"/>
        <w:numPr>
          <w:ilvl w:val="0"/>
          <w:numId w:val="6"/>
        </w:numPr>
        <w:overflowPunct/>
        <w:autoSpaceDE/>
        <w:autoSpaceDN/>
        <w:adjustRightInd/>
        <w:jc w:val="both"/>
        <w:textAlignment w:val="auto"/>
        <w:rPr>
          <w:sz w:val="24"/>
          <w:szCs w:val="24"/>
        </w:rPr>
      </w:pPr>
      <w:r>
        <w:rPr>
          <w:b/>
          <w:sz w:val="24"/>
          <w:szCs w:val="24"/>
        </w:rPr>
        <w:t xml:space="preserve">Povjerenstvo za koncesije </w:t>
      </w:r>
      <w:r w:rsidR="00EA0360" w:rsidRPr="00966052">
        <w:rPr>
          <w:b/>
          <w:sz w:val="24"/>
          <w:szCs w:val="24"/>
        </w:rPr>
        <w:t xml:space="preserve">– </w:t>
      </w:r>
      <w:r w:rsidR="00EA0360" w:rsidRPr="00966052">
        <w:rPr>
          <w:sz w:val="24"/>
          <w:szCs w:val="24"/>
        </w:rPr>
        <w:t>nije realiziran</w:t>
      </w:r>
      <w:r w:rsidR="00EA0360">
        <w:rPr>
          <w:sz w:val="24"/>
          <w:szCs w:val="24"/>
        </w:rPr>
        <w:t>.</w:t>
      </w:r>
    </w:p>
    <w:p w:rsidR="00EA0360" w:rsidRPr="001E7E6D" w:rsidRDefault="00EA0360" w:rsidP="00EA0360">
      <w:pPr>
        <w:rPr>
          <w:lang w:val="bs-Latn-BA"/>
        </w:rPr>
      </w:pPr>
    </w:p>
    <w:p w:rsidR="00C33CE0" w:rsidRDefault="00EA0360">
      <w:r>
        <w:t xml:space="preserve"> </w:t>
      </w:r>
    </w:p>
    <w:sectPr w:rsidR="00C33CE0" w:rsidSect="007E63CB">
      <w:footerReference w:type="default" r:id="rId2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7231" w:rsidRDefault="00CE7231" w:rsidP="00247A1C">
      <w:r>
        <w:separator/>
      </w:r>
    </w:p>
  </w:endnote>
  <w:endnote w:type="continuationSeparator" w:id="0">
    <w:p w:rsidR="00CE7231" w:rsidRDefault="00CE7231" w:rsidP="00247A1C">
      <w:r>
        <w:continuationSeparator/>
      </w:r>
    </w:p>
  </w:endnote>
</w:endnotes>
</file>

<file path=word/fontTable.xml><?xml version="1.0" encoding="utf-8"?>
<w:fonts xmlns:r="http://schemas.openxmlformats.org/officeDocument/2006/relationships" xmlns:w="http://schemas.openxmlformats.org/wordprocessingml/2006/main">
  <w:font w:name="Trebuchet MS">
    <w:panose1 w:val="020B0603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Narrow">
    <w:altName w:val="Arial Narrow"/>
    <w:panose1 w:val="00000000000000000000"/>
    <w:charset w:val="EE"/>
    <w:family w:val="roman"/>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4D Gothic">
    <w:altName w:val="Arial"/>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Tahoma-Bold">
    <w:altName w:val="Arial"/>
    <w:charset w:val="00"/>
    <w:family w:val="swiss"/>
    <w:pitch w:val="default"/>
    <w:sig w:usb0="00000000" w:usb1="00000000" w:usb2="00000000" w:usb3="00000000" w:csb0="00000000" w:csb1="00000000"/>
  </w:font>
  <w:font w:name="Times New Roman BH">
    <w:altName w:val="Courier New"/>
    <w:charset w:val="00"/>
    <w:family w:val="roman"/>
    <w:pitch w:val="variable"/>
    <w:sig w:usb0="00000007" w:usb1="00000000" w:usb2="00000000" w:usb3="00000000" w:csb0="00000003" w:csb1="00000000"/>
  </w:font>
  <w:font w:name="AGaramondPro-Regular">
    <w:altName w:val="MS Mincho"/>
    <w:panose1 w:val="00000000000000000000"/>
    <w:charset w:val="80"/>
    <w:family w:val="roman"/>
    <w:notTrueType/>
    <w:pitch w:val="default"/>
    <w:sig w:usb0="00000001" w:usb1="08070000" w:usb2="00000010" w:usb3="00000000" w:csb0="00020000" w:csb1="00000000"/>
  </w:font>
  <w:font w:name="BatangChe">
    <w:panose1 w:val="02030609000101010101"/>
    <w:charset w:val="81"/>
    <w:family w:val="modern"/>
    <w:pitch w:val="fixed"/>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258" w:rsidRDefault="00343258">
    <w:pPr>
      <w:pStyle w:val="Footer"/>
      <w:jc w:val="right"/>
    </w:pPr>
  </w:p>
  <w:p w:rsidR="00343258" w:rsidRDefault="0034325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14430733"/>
      <w:docPartObj>
        <w:docPartGallery w:val="Page Numbers (Bottom of Page)"/>
        <w:docPartUnique/>
      </w:docPartObj>
    </w:sdtPr>
    <w:sdtEndPr>
      <w:rPr>
        <w:noProof/>
      </w:rPr>
    </w:sdtEndPr>
    <w:sdtContent>
      <w:p w:rsidR="00343258" w:rsidRDefault="008A445A">
        <w:pPr>
          <w:pStyle w:val="Footer"/>
          <w:jc w:val="right"/>
        </w:pPr>
        <w:r>
          <w:fldChar w:fldCharType="begin"/>
        </w:r>
        <w:r w:rsidR="00343258">
          <w:instrText xml:space="preserve"> PAGE   \* MERGEFORMAT </w:instrText>
        </w:r>
        <w:r>
          <w:fldChar w:fldCharType="separate"/>
        </w:r>
        <w:r w:rsidR="004F12D5">
          <w:rPr>
            <w:noProof/>
          </w:rPr>
          <w:t>9</w:t>
        </w:r>
        <w:r>
          <w:rPr>
            <w:noProof/>
          </w:rPr>
          <w:fldChar w:fldCharType="end"/>
        </w:r>
      </w:p>
    </w:sdtContent>
  </w:sdt>
  <w:p w:rsidR="00343258" w:rsidRDefault="0034325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7231" w:rsidRDefault="00CE7231" w:rsidP="00247A1C">
      <w:r>
        <w:separator/>
      </w:r>
    </w:p>
  </w:footnote>
  <w:footnote w:type="continuationSeparator" w:id="0">
    <w:p w:rsidR="00CE7231" w:rsidRDefault="00CE7231" w:rsidP="00247A1C">
      <w:r>
        <w:continuationSeparator/>
      </w:r>
    </w:p>
  </w:footnote>
  <w:footnote w:id="1">
    <w:p w:rsidR="00A5259B" w:rsidRPr="009D72F4" w:rsidRDefault="00A5259B" w:rsidP="00720E36">
      <w:pPr>
        <w:jc w:val="both"/>
        <w:rPr>
          <w:rFonts w:eastAsia="Calibri"/>
        </w:rPr>
      </w:pPr>
      <w:r>
        <w:rPr>
          <w:rStyle w:val="FootnoteReference"/>
        </w:rPr>
        <w:footnoteRef/>
      </w:r>
      <w:r w:rsidRPr="009D72F4">
        <w:rPr>
          <w:rFonts w:eastAsia="Calibri"/>
        </w:rPr>
        <w:t>Pravilnik o postupku provjeravanja psihičke i fizičke sposobnosti željezničkih radnik</w:t>
      </w:r>
      <w:r>
        <w:rPr>
          <w:rFonts w:eastAsia="Calibri"/>
        </w:rPr>
        <w:t>a prije stupanja na rad i u tijeku</w:t>
      </w:r>
      <w:r w:rsidRPr="009D72F4">
        <w:rPr>
          <w:rFonts w:eastAsia="Calibri"/>
        </w:rPr>
        <w:t xml:space="preserve"> rada („</w:t>
      </w:r>
      <w:r w:rsidRPr="009D72F4">
        <w:rPr>
          <w:rFonts w:eastAsia="Calibri"/>
          <w:lang w:val="bs-Latn-BA"/>
        </w:rPr>
        <w:t>Sl. gl. BiH</w:t>
      </w:r>
      <w:r w:rsidRPr="009D72F4">
        <w:rPr>
          <w:rFonts w:eastAsia="Calibri"/>
        </w:rPr>
        <w:t>“</w:t>
      </w:r>
      <w:r>
        <w:rPr>
          <w:rFonts w:eastAsia="Calibri"/>
        </w:rPr>
        <w:t>,</w:t>
      </w:r>
      <w:r w:rsidRPr="009D72F4">
        <w:rPr>
          <w:rFonts w:eastAsia="Calibri"/>
        </w:rPr>
        <w:t xml:space="preserve"> br. 1/14), Pravilnik o radu u smjenama voznog i staničnog osoblja („</w:t>
      </w:r>
      <w:r w:rsidRPr="009D72F4">
        <w:rPr>
          <w:rFonts w:eastAsia="Calibri"/>
          <w:lang w:val="bs-Latn-BA"/>
        </w:rPr>
        <w:t>Sl. gl. BiH</w:t>
      </w:r>
      <w:r w:rsidRPr="009D72F4">
        <w:rPr>
          <w:rFonts w:eastAsia="Calibri"/>
        </w:rPr>
        <w:t>“</w:t>
      </w:r>
      <w:r>
        <w:rPr>
          <w:rFonts w:eastAsia="Calibri"/>
        </w:rPr>
        <w:t>,</w:t>
      </w:r>
      <w:r w:rsidRPr="009D72F4">
        <w:rPr>
          <w:rFonts w:eastAsia="Calibri"/>
        </w:rPr>
        <w:t xml:space="preserve"> br</w:t>
      </w:r>
      <w:r>
        <w:rPr>
          <w:rFonts w:eastAsia="Calibri"/>
        </w:rPr>
        <w:t>. 1/14), Pravilnik o unutarnjem</w:t>
      </w:r>
      <w:r w:rsidRPr="009D72F4">
        <w:rPr>
          <w:rFonts w:eastAsia="Calibri"/>
        </w:rPr>
        <w:t xml:space="preserve"> redu u željezničkom </w:t>
      </w:r>
      <w:r>
        <w:rPr>
          <w:rFonts w:eastAsia="Calibri"/>
        </w:rPr>
        <w:t>prometu</w:t>
      </w:r>
      <w:r w:rsidRPr="009D72F4">
        <w:rPr>
          <w:rFonts w:eastAsia="Calibri"/>
        </w:rPr>
        <w:t xml:space="preserve"> („</w:t>
      </w:r>
      <w:r w:rsidRPr="009D72F4">
        <w:rPr>
          <w:rFonts w:eastAsia="Calibri"/>
          <w:lang w:val="bs-Latn-BA"/>
        </w:rPr>
        <w:t>Sl. gl. BiH</w:t>
      </w:r>
      <w:r w:rsidRPr="009D72F4">
        <w:rPr>
          <w:rFonts w:eastAsia="Calibri"/>
        </w:rPr>
        <w:t>“</w:t>
      </w:r>
      <w:r>
        <w:rPr>
          <w:rFonts w:eastAsia="Calibri"/>
        </w:rPr>
        <w:t>,</w:t>
      </w:r>
      <w:r w:rsidRPr="009D72F4">
        <w:rPr>
          <w:rFonts w:eastAsia="Calibri"/>
        </w:rPr>
        <w:t xml:space="preserve"> br. 1/14), Pravilnik o radnim mjestima radnika izvršne službe na ŽS BiH („</w:t>
      </w:r>
      <w:r w:rsidRPr="009D72F4">
        <w:rPr>
          <w:rFonts w:eastAsia="Calibri"/>
          <w:lang w:val="bs-Latn-BA"/>
        </w:rPr>
        <w:t>Sl. gl. BiH</w:t>
      </w:r>
      <w:r w:rsidRPr="009D72F4">
        <w:rPr>
          <w:rFonts w:eastAsia="Calibri"/>
        </w:rPr>
        <w:t>“</w:t>
      </w:r>
      <w:r>
        <w:rPr>
          <w:rFonts w:eastAsia="Calibri"/>
        </w:rPr>
        <w:t>, br. 12/14) i („Sl. n</w:t>
      </w:r>
      <w:r w:rsidRPr="009D72F4">
        <w:rPr>
          <w:rFonts w:eastAsia="Calibri"/>
        </w:rPr>
        <w:t>ov. FBiH“, br. 21/14), Signalni pravilnik („</w:t>
      </w:r>
      <w:r w:rsidRPr="009D72F4">
        <w:rPr>
          <w:rFonts w:eastAsia="Calibri"/>
          <w:lang w:val="bs-Latn-BA"/>
        </w:rPr>
        <w:t>Sl. gl. BiH</w:t>
      </w:r>
      <w:proofErr w:type="gramStart"/>
      <w:r>
        <w:rPr>
          <w:rFonts w:eastAsia="Calibri"/>
        </w:rPr>
        <w:t>“ br</w:t>
      </w:r>
      <w:proofErr w:type="gramEnd"/>
      <w:r>
        <w:rPr>
          <w:rFonts w:eastAsia="Calibri"/>
        </w:rPr>
        <w:t>. 13/14) i („Sl. n</w:t>
      </w:r>
      <w:r w:rsidRPr="009D72F4">
        <w:rPr>
          <w:rFonts w:eastAsia="Calibri"/>
        </w:rPr>
        <w:t xml:space="preserve">ov. </w:t>
      </w:r>
      <w:proofErr w:type="gramStart"/>
      <w:r w:rsidRPr="009D72F4">
        <w:rPr>
          <w:rFonts w:eastAsia="Calibri"/>
        </w:rPr>
        <w:t xml:space="preserve">FBiH“, br. 14/14), Pravilnik </w:t>
      </w:r>
      <w:r>
        <w:rPr>
          <w:rFonts w:eastAsia="Calibri"/>
        </w:rPr>
        <w:t>o željezničko telekomunikacijskoj</w:t>
      </w:r>
      <w:r w:rsidRPr="009D72F4">
        <w:rPr>
          <w:rFonts w:eastAsia="Calibri"/>
        </w:rPr>
        <w:t xml:space="preserve"> mreži u ŽS BiH („</w:t>
      </w:r>
      <w:r w:rsidRPr="009D72F4">
        <w:rPr>
          <w:rFonts w:eastAsia="Calibri"/>
          <w:lang w:val="bs-Latn-BA"/>
        </w:rPr>
        <w:t>Sl. gl. BiH</w:t>
      </w:r>
      <w:r w:rsidRPr="009D72F4">
        <w:rPr>
          <w:rFonts w:eastAsia="Calibri"/>
        </w:rPr>
        <w:t>“</w:t>
      </w:r>
      <w:r>
        <w:rPr>
          <w:rFonts w:eastAsia="Calibri"/>
        </w:rPr>
        <w:t>,</w:t>
      </w:r>
      <w:r w:rsidRPr="009D72F4">
        <w:rPr>
          <w:rFonts w:eastAsia="Calibri"/>
        </w:rPr>
        <w:t xml:space="preserve"> br. 47/14) i („Sl. nov.</w:t>
      </w:r>
      <w:proofErr w:type="gramEnd"/>
      <w:r w:rsidRPr="009D72F4">
        <w:rPr>
          <w:rFonts w:eastAsia="Calibri"/>
        </w:rPr>
        <w:t xml:space="preserve"> FBiH“, br. 63/14), Pravilnik o signalno-sigurnosnoj mreži u ŽS BiH („</w:t>
      </w:r>
      <w:r w:rsidRPr="009D72F4">
        <w:rPr>
          <w:rFonts w:eastAsia="Calibri"/>
          <w:lang w:val="bs-Latn-BA"/>
        </w:rPr>
        <w:t>Sl. gl. BiH</w:t>
      </w:r>
      <w:proofErr w:type="gramStart"/>
      <w:r w:rsidRPr="009D72F4">
        <w:rPr>
          <w:rFonts w:eastAsia="Calibri"/>
        </w:rPr>
        <w:t>“ br</w:t>
      </w:r>
      <w:proofErr w:type="gramEnd"/>
      <w:r w:rsidRPr="009D72F4">
        <w:rPr>
          <w:rFonts w:eastAsia="Calibri"/>
        </w:rPr>
        <w:t xml:space="preserve">. 47/14) i („Sl. nov. </w:t>
      </w:r>
      <w:proofErr w:type="gramStart"/>
      <w:r w:rsidRPr="009D72F4">
        <w:rPr>
          <w:rFonts w:eastAsia="Calibri"/>
        </w:rPr>
        <w:t>FBiH“, br. 63/14), Pravilnik o posebnim tehničkim u</w:t>
      </w:r>
      <w:r>
        <w:rPr>
          <w:rFonts w:eastAsia="Calibri"/>
        </w:rPr>
        <w:t>vjetima</w:t>
      </w:r>
      <w:r w:rsidRPr="009D72F4">
        <w:rPr>
          <w:rFonts w:eastAsia="Calibri"/>
        </w:rPr>
        <w:t xml:space="preserve"> z</w:t>
      </w:r>
      <w:r>
        <w:rPr>
          <w:rFonts w:eastAsia="Calibri"/>
        </w:rPr>
        <w:t>a opremanje stanica elektroničkim</w:t>
      </w:r>
      <w:r w:rsidRPr="009D72F4">
        <w:rPr>
          <w:rFonts w:eastAsia="Calibri"/>
        </w:rPr>
        <w:t xml:space="preserve"> signalno-sigurnosnim uređajima u ŽS BiH („</w:t>
      </w:r>
      <w:r w:rsidRPr="009D72F4">
        <w:rPr>
          <w:rFonts w:eastAsia="Calibri"/>
          <w:lang w:val="bs-Latn-BA"/>
        </w:rPr>
        <w:t>Sl. gl. BiH</w:t>
      </w:r>
      <w:r w:rsidRPr="009D72F4">
        <w:rPr>
          <w:rFonts w:eastAsia="Calibri"/>
        </w:rPr>
        <w:t>“</w:t>
      </w:r>
      <w:r>
        <w:rPr>
          <w:rFonts w:eastAsia="Calibri"/>
        </w:rPr>
        <w:t>,</w:t>
      </w:r>
      <w:r w:rsidRPr="009D72F4">
        <w:rPr>
          <w:rFonts w:eastAsia="Calibri"/>
        </w:rPr>
        <w:t xml:space="preserve"> br. 68/14) i („Sl. nov.</w:t>
      </w:r>
      <w:proofErr w:type="gramEnd"/>
      <w:r w:rsidRPr="009D72F4">
        <w:rPr>
          <w:rFonts w:eastAsia="Calibri"/>
        </w:rPr>
        <w:t xml:space="preserve"> </w:t>
      </w:r>
      <w:proofErr w:type="gramStart"/>
      <w:r w:rsidRPr="009D72F4">
        <w:rPr>
          <w:rFonts w:eastAsia="Calibri"/>
        </w:rPr>
        <w:t>FBiH“, br. 73/14), Pravilnik o načinu opremanja željezni</w:t>
      </w:r>
      <w:r>
        <w:rPr>
          <w:rFonts w:eastAsia="Calibri"/>
        </w:rPr>
        <w:t>čkih šinskih vozila aparatima s k</w:t>
      </w:r>
      <w:r w:rsidRPr="009D72F4">
        <w:rPr>
          <w:rFonts w:eastAsia="Calibri"/>
        </w:rPr>
        <w:t>emijskim sredstvima za gašenje požara („</w:t>
      </w:r>
      <w:r w:rsidRPr="009D72F4">
        <w:rPr>
          <w:rFonts w:eastAsia="Calibri"/>
          <w:lang w:val="bs-Latn-BA"/>
        </w:rPr>
        <w:t>Sl. gl. BiH</w:t>
      </w:r>
      <w:r w:rsidRPr="009D72F4">
        <w:rPr>
          <w:rFonts w:eastAsia="Calibri"/>
        </w:rPr>
        <w:t>“</w:t>
      </w:r>
      <w:r>
        <w:rPr>
          <w:rFonts w:eastAsia="Calibri"/>
        </w:rPr>
        <w:t>,</w:t>
      </w:r>
      <w:r w:rsidRPr="009D72F4">
        <w:rPr>
          <w:rFonts w:eastAsia="Calibri"/>
        </w:rPr>
        <w:t xml:space="preserve"> br. 68/14) i („Sl. nov.</w:t>
      </w:r>
      <w:proofErr w:type="gramEnd"/>
      <w:r w:rsidRPr="009D72F4">
        <w:rPr>
          <w:rFonts w:eastAsia="Calibri"/>
        </w:rPr>
        <w:t xml:space="preserve"> FBiH“, br. 73/14), Praviln</w:t>
      </w:r>
      <w:r>
        <w:rPr>
          <w:rFonts w:eastAsia="Calibri"/>
        </w:rPr>
        <w:t xml:space="preserve">ik tehničke kolske djelatnosti </w:t>
      </w:r>
      <w:r w:rsidRPr="009D72F4">
        <w:rPr>
          <w:rFonts w:eastAsia="Calibri"/>
        </w:rPr>
        <w:t>(„Sl. gl. BiH</w:t>
      </w:r>
      <w:proofErr w:type="gramStart"/>
      <w:r w:rsidRPr="009D72F4">
        <w:rPr>
          <w:rFonts w:eastAsia="Calibri"/>
        </w:rPr>
        <w:t xml:space="preserve">“ </w:t>
      </w:r>
      <w:r>
        <w:rPr>
          <w:rFonts w:eastAsia="Calibri"/>
        </w:rPr>
        <w:t>,</w:t>
      </w:r>
      <w:proofErr w:type="gramEnd"/>
      <w:r w:rsidRPr="009D72F4">
        <w:rPr>
          <w:rFonts w:eastAsia="Calibri"/>
        </w:rPr>
        <w:t>br. 79/14).</w:t>
      </w:r>
    </w:p>
  </w:footnote>
  <w:footnote w:id="2">
    <w:p w:rsidR="00A5259B" w:rsidRPr="009D72F4" w:rsidRDefault="00A5259B" w:rsidP="00720E36">
      <w:pPr>
        <w:jc w:val="both"/>
        <w:rPr>
          <w:rFonts w:eastAsia="Calibri"/>
        </w:rPr>
      </w:pPr>
      <w:r w:rsidRPr="009D72F4">
        <w:rPr>
          <w:rStyle w:val="FootnoteReference"/>
        </w:rPr>
        <w:footnoteRef/>
      </w:r>
      <w:r w:rsidRPr="009D72F4">
        <w:rPr>
          <w:rFonts w:eastAsia="Calibri"/>
        </w:rPr>
        <w:t>Pravilnik o u</w:t>
      </w:r>
      <w:r>
        <w:rPr>
          <w:rFonts w:eastAsia="Calibri"/>
        </w:rPr>
        <w:t>vjetima</w:t>
      </w:r>
      <w:r w:rsidRPr="009D72F4">
        <w:rPr>
          <w:rFonts w:eastAsia="Calibri"/>
        </w:rPr>
        <w:t xml:space="preserve"> i načinu st</w:t>
      </w:r>
      <w:r>
        <w:rPr>
          <w:rFonts w:eastAsia="Calibri"/>
        </w:rPr>
        <w:t>je</w:t>
      </w:r>
      <w:r w:rsidRPr="009D72F4">
        <w:rPr>
          <w:rFonts w:eastAsia="Calibri"/>
        </w:rPr>
        <w:t>canja, izdavanja, produžavanja i obnavlja</w:t>
      </w:r>
      <w:r>
        <w:rPr>
          <w:rFonts w:eastAsia="Calibri"/>
        </w:rPr>
        <w:t>nja dozvola i ovlaštenja pilota</w:t>
      </w:r>
      <w:r w:rsidRPr="009D72F4">
        <w:rPr>
          <w:rFonts w:eastAsia="Calibri"/>
        </w:rPr>
        <w:t>jedrilica, uvjetima i pravilima zračnog jedrenja ("Sl. gl. BiH", br. 94/14), P</w:t>
      </w:r>
      <w:r>
        <w:rPr>
          <w:rFonts w:eastAsia="Calibri"/>
        </w:rPr>
        <w:t>ravilnik o koordinaciji pružatelja</w:t>
      </w:r>
      <w:r w:rsidRPr="009D72F4">
        <w:rPr>
          <w:rFonts w:eastAsia="Calibri"/>
        </w:rPr>
        <w:t xml:space="preserve"> usluga zračne plovidbe ("</w:t>
      </w:r>
      <w:r w:rsidRPr="009D72F4">
        <w:rPr>
          <w:rFonts w:eastAsia="Calibri"/>
          <w:lang w:val="bs-Latn-BA"/>
        </w:rPr>
        <w:t>Sl. gl. BiH</w:t>
      </w:r>
      <w:r w:rsidRPr="009D72F4">
        <w:rPr>
          <w:rFonts w:eastAsia="Calibri"/>
        </w:rPr>
        <w:t>", br. 75/14),</w:t>
      </w:r>
      <w:r>
        <w:rPr>
          <w:rFonts w:eastAsia="Calibri"/>
        </w:rPr>
        <w:t xml:space="preserve"> </w:t>
      </w:r>
      <w:r w:rsidRPr="009D72F4">
        <w:rPr>
          <w:rFonts w:eastAsia="Calibri"/>
        </w:rPr>
        <w:t>Instrukcija kojom se utvrđuju načini</w:t>
      </w:r>
      <w:r>
        <w:rPr>
          <w:rFonts w:eastAsia="Calibri"/>
        </w:rPr>
        <w:t xml:space="preserve"> konverzije dozvola zrakoplovno-</w:t>
      </w:r>
      <w:r w:rsidRPr="009D72F4">
        <w:rPr>
          <w:rFonts w:eastAsia="Calibri"/>
        </w:rPr>
        <w:t>tehničkog osoblja u Part-66 dozvole ("</w:t>
      </w:r>
      <w:r w:rsidRPr="009D72F4">
        <w:rPr>
          <w:rFonts w:eastAsia="Calibri"/>
          <w:lang w:val="bs-Latn-BA"/>
        </w:rPr>
        <w:t>Sl. gl. BiH</w:t>
      </w:r>
      <w:r>
        <w:rPr>
          <w:rFonts w:eastAsia="Calibri"/>
        </w:rPr>
        <w:t xml:space="preserve">", br. 71/14), </w:t>
      </w:r>
      <w:r w:rsidRPr="009D72F4">
        <w:rPr>
          <w:rFonts w:eastAsia="Calibri"/>
        </w:rPr>
        <w:t>Pravilnik o kvalitetu zrakoplovnih podataka i zrakoplovnih informacija ("Sl.</w:t>
      </w:r>
      <w:r>
        <w:rPr>
          <w:rFonts w:eastAsia="Calibri"/>
        </w:rPr>
        <w:t xml:space="preserve"> </w:t>
      </w:r>
      <w:r w:rsidRPr="009D72F4">
        <w:rPr>
          <w:rFonts w:eastAsia="Calibri"/>
        </w:rPr>
        <w:t>gl. BiH", br. 61/14),  Instrukcija kojom se utvrđuju zahtjevi vezani za preglede zrakoplova, zrakoplovnih komponenata i njihovih resursa ("</w:t>
      </w:r>
      <w:r w:rsidRPr="009D72F4">
        <w:rPr>
          <w:rFonts w:eastAsia="Calibri"/>
          <w:lang w:val="bs-Latn-BA"/>
        </w:rPr>
        <w:t>Sl. gl. BiH</w:t>
      </w:r>
      <w:r w:rsidRPr="009D72F4">
        <w:rPr>
          <w:rFonts w:eastAsia="Calibri"/>
        </w:rPr>
        <w:t>", br. 50/14), Pravilnik o kontinuiranoj plovidbenosti zrakoplova i zrakoplovnih proizvoda, dijelova i uređaja i o odob</w:t>
      </w:r>
      <w:r>
        <w:rPr>
          <w:rFonts w:eastAsia="Calibri"/>
        </w:rPr>
        <w:t xml:space="preserve">ravanju organizacija i osoblja </w:t>
      </w:r>
      <w:r w:rsidRPr="009D72F4">
        <w:rPr>
          <w:rFonts w:eastAsia="Calibri"/>
        </w:rPr>
        <w:t>koje se bave ovim poslovima ("</w:t>
      </w:r>
      <w:r w:rsidRPr="009D72F4">
        <w:rPr>
          <w:rFonts w:eastAsia="Calibri"/>
          <w:lang w:val="bs-Latn-BA"/>
        </w:rPr>
        <w:t>Sl. gl. BiH</w:t>
      </w:r>
      <w:r w:rsidRPr="009D72F4">
        <w:rPr>
          <w:rFonts w:eastAsia="Calibri"/>
        </w:rPr>
        <w:t>", br. 44/14), Pravilnik o stručnom zrakoplovnom meteorološkom osoblju ("</w:t>
      </w:r>
      <w:r w:rsidRPr="009D72F4">
        <w:rPr>
          <w:rFonts w:eastAsia="Calibri"/>
          <w:lang w:val="bs-Latn-BA"/>
        </w:rPr>
        <w:t>Sl. gl. BiH</w:t>
      </w:r>
      <w:r w:rsidRPr="009D72F4">
        <w:rPr>
          <w:rFonts w:eastAsia="Calibri"/>
        </w:rPr>
        <w:t>", br. 35/14), Pravilnik o istraživanju nesreća i ozbiljnih incidenata zrakoplova ("</w:t>
      </w:r>
      <w:r w:rsidRPr="009D72F4">
        <w:rPr>
          <w:rFonts w:eastAsia="Calibri"/>
          <w:lang w:val="bs-Latn-BA"/>
        </w:rPr>
        <w:t>Sl. gl. BiH</w:t>
      </w:r>
      <w:r>
        <w:rPr>
          <w:rFonts w:eastAsia="Calibri"/>
        </w:rPr>
        <w:t>", br. 30/14), Pravilnik o provođenju operacija s</w:t>
      </w:r>
      <w:r w:rsidRPr="009D72F4">
        <w:rPr>
          <w:rFonts w:eastAsia="Calibri"/>
        </w:rPr>
        <w:t xml:space="preserve"> terena za </w:t>
      </w:r>
      <w:r>
        <w:rPr>
          <w:rFonts w:eastAsia="Calibri"/>
        </w:rPr>
        <w:t>iz</w:t>
      </w:r>
      <w:r w:rsidRPr="009D72F4">
        <w:rPr>
          <w:rFonts w:eastAsia="Calibri"/>
        </w:rPr>
        <w:t>vanaerodromsko slijetanje i polijetanje helikoptera ("</w:t>
      </w:r>
      <w:r w:rsidRPr="009D72F4">
        <w:rPr>
          <w:rFonts w:eastAsia="Calibri"/>
          <w:lang w:val="bs-Latn-BA"/>
        </w:rPr>
        <w:t>Sl. gl. BiH</w:t>
      </w:r>
      <w:r w:rsidRPr="009D72F4">
        <w:rPr>
          <w:rFonts w:eastAsia="Calibri"/>
        </w:rPr>
        <w:t>", br. 16/14), Pravilnik o u</w:t>
      </w:r>
      <w:r>
        <w:rPr>
          <w:rFonts w:eastAsia="Calibri"/>
        </w:rPr>
        <w:t>vjetima</w:t>
      </w:r>
      <w:r w:rsidRPr="009D72F4">
        <w:rPr>
          <w:rFonts w:eastAsia="Calibri"/>
        </w:rPr>
        <w:t xml:space="preserve"> za korištenje mikrolakih zrakoplova, obuku i st</w:t>
      </w:r>
      <w:r>
        <w:rPr>
          <w:rFonts w:eastAsia="Calibri"/>
        </w:rPr>
        <w:t>je</w:t>
      </w:r>
      <w:r w:rsidRPr="009D72F4">
        <w:rPr>
          <w:rFonts w:eastAsia="Calibri"/>
        </w:rPr>
        <w:t>canje dozvole ili potvrde o obučenos</w:t>
      </w:r>
      <w:r>
        <w:rPr>
          <w:rFonts w:eastAsia="Calibri"/>
        </w:rPr>
        <w:t>ti pilota mikrolakih zrakoplova</w:t>
      </w:r>
      <w:r w:rsidRPr="009D72F4">
        <w:rPr>
          <w:rFonts w:eastAsia="Calibri"/>
        </w:rPr>
        <w:t xml:space="preserve"> ("</w:t>
      </w:r>
      <w:r w:rsidRPr="009D72F4">
        <w:rPr>
          <w:rFonts w:eastAsia="Calibri"/>
          <w:lang w:val="bs-Latn-BA"/>
        </w:rPr>
        <w:t>Sl. gl. BiH</w:t>
      </w:r>
      <w:r w:rsidRPr="009D72F4">
        <w:rPr>
          <w:rFonts w:eastAsia="Calibri"/>
        </w:rPr>
        <w:t>", br. 9/14),</w:t>
      </w:r>
      <w:r>
        <w:rPr>
          <w:rFonts w:eastAsia="Calibri"/>
        </w:rPr>
        <w:t xml:space="preserve"> </w:t>
      </w:r>
      <w:r w:rsidRPr="009D72F4">
        <w:rPr>
          <w:rFonts w:eastAsia="Calibri"/>
        </w:rPr>
        <w:t>Pravilnik o uvjerenjima o plovidbenosti zrakoplova za izvoz ("</w:t>
      </w:r>
      <w:r w:rsidRPr="009D72F4">
        <w:rPr>
          <w:rFonts w:eastAsia="Calibri"/>
          <w:lang w:val="bs-Latn-BA"/>
        </w:rPr>
        <w:t>Sl. gl. BiH</w:t>
      </w:r>
      <w:r w:rsidRPr="009D72F4">
        <w:rPr>
          <w:rFonts w:eastAsia="Calibri"/>
        </w:rPr>
        <w:t>", br. 7/14),</w:t>
      </w:r>
      <w:r>
        <w:rPr>
          <w:rFonts w:eastAsia="Calibri"/>
        </w:rPr>
        <w:t xml:space="preserve"> </w:t>
      </w:r>
      <w:r w:rsidRPr="009D72F4">
        <w:rPr>
          <w:rFonts w:eastAsia="Calibri"/>
        </w:rPr>
        <w:t>Pravilnik o zborniku zrakoplovnih informacija BiH ("</w:t>
      </w:r>
      <w:r w:rsidRPr="009D72F4">
        <w:rPr>
          <w:rFonts w:eastAsia="Calibri"/>
          <w:lang w:val="bs-Latn-BA"/>
        </w:rPr>
        <w:t>Sl. gl. BiH</w:t>
      </w:r>
      <w:r w:rsidRPr="009D72F4">
        <w:rPr>
          <w:rFonts w:eastAsia="Calibri"/>
        </w:rPr>
        <w:t>", br. 7/14),</w:t>
      </w:r>
      <w:r>
        <w:rPr>
          <w:rFonts w:eastAsia="Calibri"/>
        </w:rPr>
        <w:t xml:space="preserve"> </w:t>
      </w:r>
      <w:r w:rsidRPr="009D72F4">
        <w:rPr>
          <w:rFonts w:eastAsia="Calibri"/>
        </w:rPr>
        <w:t>Pravilnik o registraciji i označavanju zrakoplova (</w:t>
      </w:r>
      <w:r>
        <w:rPr>
          <w:rFonts w:eastAsia="Calibri"/>
        </w:rPr>
        <w:t>„</w:t>
      </w:r>
      <w:r w:rsidRPr="009D72F4">
        <w:rPr>
          <w:rFonts w:eastAsia="Calibri"/>
          <w:lang w:val="bs-Latn-BA"/>
        </w:rPr>
        <w:t>Sl. gl. BiH</w:t>
      </w:r>
      <w:r w:rsidRPr="009D72F4">
        <w:rPr>
          <w:rFonts w:eastAsia="Calibri"/>
        </w:rPr>
        <w:t>'', br. 10/14),</w:t>
      </w:r>
      <w:r>
        <w:rPr>
          <w:rFonts w:eastAsia="Calibri"/>
        </w:rPr>
        <w:t xml:space="preserve"> </w:t>
      </w:r>
      <w:r w:rsidRPr="009D72F4">
        <w:rPr>
          <w:rFonts w:eastAsia="Calibri"/>
        </w:rPr>
        <w:t>Pravilnik o dopuni Pravilnika o u</w:t>
      </w:r>
      <w:r>
        <w:rPr>
          <w:rFonts w:eastAsia="Calibri"/>
        </w:rPr>
        <w:t>vjetima</w:t>
      </w:r>
      <w:r w:rsidRPr="009D72F4">
        <w:rPr>
          <w:rFonts w:eastAsia="Calibri"/>
        </w:rPr>
        <w:t xml:space="preserve"> i načinu izdavanja i važenja certifikata za pružanje usluga u zračnoj plovidbi u BiH ("</w:t>
      </w:r>
      <w:r w:rsidRPr="009D72F4">
        <w:rPr>
          <w:rFonts w:eastAsia="Calibri"/>
          <w:lang w:val="bs-Latn-BA"/>
        </w:rPr>
        <w:t>Sl.</w:t>
      </w:r>
      <w:r>
        <w:rPr>
          <w:rFonts w:eastAsia="Calibri"/>
          <w:lang w:val="bs-Latn-BA"/>
        </w:rPr>
        <w:t xml:space="preserve"> </w:t>
      </w:r>
      <w:r w:rsidRPr="009D72F4">
        <w:rPr>
          <w:rFonts w:eastAsia="Calibri"/>
          <w:lang w:val="bs-Latn-BA"/>
        </w:rPr>
        <w:t>gl.</w:t>
      </w:r>
      <w:r>
        <w:rPr>
          <w:rFonts w:eastAsia="Calibri"/>
          <w:lang w:val="bs-Latn-BA"/>
        </w:rPr>
        <w:t xml:space="preserve"> </w:t>
      </w:r>
      <w:r w:rsidRPr="009D72F4">
        <w:rPr>
          <w:rFonts w:eastAsia="Calibri"/>
          <w:lang w:val="bs-Latn-BA"/>
        </w:rPr>
        <w:t>BiH</w:t>
      </w:r>
      <w:r w:rsidRPr="009D72F4">
        <w:rPr>
          <w:rFonts w:eastAsia="Calibri"/>
        </w:rPr>
        <w:t>", br. 85/13 i 84/14),</w:t>
      </w:r>
      <w:r>
        <w:rPr>
          <w:rFonts w:eastAsia="Calibri"/>
        </w:rPr>
        <w:t xml:space="preserve"> </w:t>
      </w:r>
      <w:r w:rsidRPr="009D72F4">
        <w:rPr>
          <w:rFonts w:eastAsia="Calibri"/>
        </w:rPr>
        <w:t>Pravilnik o izmjenama i dopunama Pravilnika o provođenju inspekcijskog i stručnog nadzora u civilnom zrakoplovstvu (</w:t>
      </w:r>
      <w:r>
        <w:rPr>
          <w:rFonts w:eastAsia="Calibri"/>
        </w:rPr>
        <w:t>„</w:t>
      </w:r>
      <w:r w:rsidRPr="009D72F4">
        <w:rPr>
          <w:rFonts w:eastAsia="Calibri"/>
          <w:lang w:val="bs-Latn-BA"/>
        </w:rPr>
        <w:t>Sl. gl. BiH</w:t>
      </w:r>
      <w:r w:rsidRPr="009D72F4">
        <w:rPr>
          <w:rFonts w:eastAsia="Calibri"/>
        </w:rPr>
        <w:t>'', br. 14/11 i 14/14),</w:t>
      </w:r>
      <w:r>
        <w:rPr>
          <w:rFonts w:eastAsia="Calibri"/>
        </w:rPr>
        <w:t xml:space="preserve"> </w:t>
      </w:r>
      <w:r w:rsidRPr="009D72F4">
        <w:rPr>
          <w:rFonts w:eastAsia="Calibri"/>
        </w:rPr>
        <w:t>Pravilnik o izmjenama i dopunama Pravilnika o u</w:t>
      </w:r>
      <w:r>
        <w:rPr>
          <w:rFonts w:eastAsia="Calibri"/>
        </w:rPr>
        <w:t>vjetime</w:t>
      </w:r>
      <w:r w:rsidRPr="009D72F4">
        <w:rPr>
          <w:rFonts w:eastAsia="Calibri"/>
        </w:rPr>
        <w:t xml:space="preserve"> i načinu korištenja letjelišta ("</w:t>
      </w:r>
      <w:r w:rsidRPr="009D72F4">
        <w:rPr>
          <w:rFonts w:eastAsia="Calibri"/>
          <w:lang w:val="bs-Latn-BA"/>
        </w:rPr>
        <w:t>Sl. gl. BiH</w:t>
      </w:r>
      <w:r w:rsidRPr="009D72F4">
        <w:rPr>
          <w:rFonts w:eastAsia="Calibri"/>
        </w:rPr>
        <w:t>", br. 24/07, 82/10 i 21/14) i</w:t>
      </w:r>
      <w:r>
        <w:rPr>
          <w:rFonts w:eastAsia="Calibri"/>
        </w:rPr>
        <w:t xml:space="preserve"> </w:t>
      </w:r>
      <w:r w:rsidRPr="009D72F4">
        <w:rPr>
          <w:rFonts w:eastAsia="Calibri"/>
        </w:rPr>
        <w:t>Pravilnik o izmjenama i dopunama Pravilnika o u</w:t>
      </w:r>
      <w:r>
        <w:rPr>
          <w:rFonts w:eastAsia="Calibri"/>
        </w:rPr>
        <w:t>vjetima</w:t>
      </w:r>
      <w:r w:rsidRPr="009D72F4">
        <w:rPr>
          <w:rFonts w:eastAsia="Calibri"/>
        </w:rPr>
        <w:t xml:space="preserve"> i načinu izdavanja potvrde aerodromskog operatora ("</w:t>
      </w:r>
      <w:r w:rsidRPr="009D72F4">
        <w:rPr>
          <w:rFonts w:eastAsia="Calibri"/>
          <w:lang w:val="bs-Latn-BA"/>
        </w:rPr>
        <w:t>Sl. gl. BiH</w:t>
      </w:r>
      <w:r w:rsidRPr="009D72F4">
        <w:rPr>
          <w:rFonts w:eastAsia="Calibri"/>
        </w:rPr>
        <w:t xml:space="preserve">", br. 28/05, 20/11 i </w:t>
      </w:r>
      <w:r>
        <w:rPr>
          <w:rFonts w:eastAsia="Calibri"/>
        </w:rPr>
        <w:t xml:space="preserve"> </w:t>
      </w:r>
      <w:r w:rsidRPr="009D72F4">
        <w:rPr>
          <w:rFonts w:eastAsia="Calibri"/>
        </w:rPr>
        <w:t>76/14).</w:t>
      </w:r>
    </w:p>
    <w:p w:rsidR="00A5259B" w:rsidRPr="009D72F4" w:rsidRDefault="00A5259B" w:rsidP="00720E36">
      <w:pPr>
        <w:pStyle w:val="FootnoteText"/>
        <w:jc w:val="both"/>
      </w:pPr>
    </w:p>
  </w:footnote>
  <w:footnote w:id="3">
    <w:p w:rsidR="00A5259B" w:rsidRPr="00A95CAF" w:rsidRDefault="00A5259B" w:rsidP="00C063AB">
      <w:pPr>
        <w:pStyle w:val="FootnoteText"/>
        <w:jc w:val="both"/>
        <w:rPr>
          <w:i/>
          <w:lang w:val="bs-Latn-BA"/>
        </w:rPr>
      </w:pPr>
      <w:r w:rsidRPr="00A95CAF">
        <w:rPr>
          <w:rStyle w:val="FootnoteReference"/>
          <w:i/>
        </w:rPr>
        <w:footnoteRef/>
      </w:r>
      <w:r w:rsidRPr="00A95CAF">
        <w:rPr>
          <w:i/>
        </w:rPr>
        <w:t xml:space="preserve"> </w:t>
      </w:r>
      <w:r>
        <w:rPr>
          <w:i/>
          <w:lang w:val="bs-Latn-BA"/>
        </w:rPr>
        <w:t>Zakoni navedeni pod 12,13,14 i 15</w:t>
      </w:r>
      <w:r w:rsidRPr="00A95CAF">
        <w:rPr>
          <w:i/>
          <w:lang w:val="bs-Latn-BA"/>
        </w:rPr>
        <w:t xml:space="preserve"> su izrađeni kao dodatne zakonodavne aktivnost</w:t>
      </w:r>
      <w:r w:rsidRPr="00A95CAF">
        <w:rPr>
          <w:i/>
        </w:rPr>
        <w:t>i</w:t>
      </w:r>
      <w:r w:rsidRPr="00A95CAF">
        <w:rPr>
          <w:i/>
          <w:lang w:val="bs-Latn-BA"/>
        </w:rPr>
        <w:t xml:space="preserve"> MP BiH u 2014. godini.</w:t>
      </w:r>
    </w:p>
  </w:footnote>
  <w:footnote w:id="4">
    <w:p w:rsidR="00A5259B" w:rsidRPr="00A95CAF" w:rsidRDefault="00A5259B" w:rsidP="00C063AB">
      <w:pPr>
        <w:pStyle w:val="FootnoteText"/>
        <w:jc w:val="both"/>
        <w:rPr>
          <w:i/>
          <w:lang w:val="bs-Latn-BA"/>
        </w:rPr>
      </w:pPr>
      <w:r w:rsidRPr="00A95CAF">
        <w:rPr>
          <w:rStyle w:val="FootnoteReference"/>
          <w:i/>
        </w:rPr>
        <w:footnoteRef/>
      </w:r>
      <w:r w:rsidRPr="00A95CAF">
        <w:rPr>
          <w:i/>
        </w:rPr>
        <w:t xml:space="preserve"> </w:t>
      </w:r>
      <w:r>
        <w:rPr>
          <w:i/>
          <w:lang w:val="bs-Latn-BA"/>
        </w:rPr>
        <w:t>Podzakonski akti</w:t>
      </w:r>
      <w:r w:rsidRPr="00A95CAF">
        <w:rPr>
          <w:i/>
          <w:lang w:val="bs-Latn-BA"/>
        </w:rPr>
        <w:t xml:space="preserve"> navede</w:t>
      </w:r>
      <w:r>
        <w:rPr>
          <w:i/>
          <w:lang w:val="bs-Latn-BA"/>
        </w:rPr>
        <w:t>ni pod 4, 5, 6, 7, 8 i 9</w:t>
      </w:r>
      <w:r w:rsidRPr="00A95CAF">
        <w:rPr>
          <w:i/>
          <w:lang w:val="bs-Latn-BA"/>
        </w:rPr>
        <w:t xml:space="preserve"> su </w:t>
      </w:r>
      <w:r>
        <w:rPr>
          <w:i/>
          <w:lang w:val="bs-Latn-BA"/>
        </w:rPr>
        <w:t>izrađeni kao dodatni</w:t>
      </w:r>
      <w:r w:rsidRPr="00A95CAF">
        <w:rPr>
          <w:i/>
          <w:lang w:val="bs-Latn-BA"/>
        </w:rPr>
        <w:t xml:space="preserve"> </w:t>
      </w:r>
      <w:r>
        <w:rPr>
          <w:i/>
          <w:lang w:val="bs-Latn-BA"/>
        </w:rPr>
        <w:t>normativno-pravni poslovi</w:t>
      </w:r>
      <w:r w:rsidRPr="00A95CAF">
        <w:rPr>
          <w:i/>
          <w:lang w:val="bs-Latn-BA"/>
        </w:rPr>
        <w:t xml:space="preserve"> MP BiH u 2014. godini.</w:t>
      </w:r>
    </w:p>
  </w:footnote>
  <w:footnote w:id="5">
    <w:p w:rsidR="00A5259B" w:rsidRPr="00A95CAF" w:rsidRDefault="00A5259B" w:rsidP="00C063AB">
      <w:pPr>
        <w:pStyle w:val="FootnoteText"/>
        <w:jc w:val="both"/>
        <w:rPr>
          <w:i/>
          <w:lang w:val="bs-Latn-BA"/>
        </w:rPr>
      </w:pPr>
      <w:r w:rsidRPr="00A95CAF">
        <w:rPr>
          <w:rStyle w:val="FootnoteReference"/>
          <w:i/>
        </w:rPr>
        <w:footnoteRef/>
      </w:r>
      <w:r w:rsidRPr="00A95CAF">
        <w:rPr>
          <w:i/>
        </w:rPr>
        <w:t xml:space="preserve"> </w:t>
      </w:r>
      <w:r>
        <w:rPr>
          <w:i/>
          <w:lang w:val="bs-Latn-BA"/>
        </w:rPr>
        <w:t>Ugovori navedeni pod 8, 9</w:t>
      </w:r>
      <w:r w:rsidRPr="00A95CAF">
        <w:rPr>
          <w:i/>
          <w:lang w:val="bs-Latn-BA"/>
        </w:rPr>
        <w:t>, 10</w:t>
      </w:r>
      <w:r>
        <w:rPr>
          <w:i/>
          <w:lang w:val="bs-Latn-BA"/>
        </w:rPr>
        <w:t>, 11</w:t>
      </w:r>
      <w:r w:rsidRPr="00A95CAF">
        <w:rPr>
          <w:i/>
          <w:lang w:val="bs-Latn-BA"/>
        </w:rPr>
        <w:t xml:space="preserve">, </w:t>
      </w:r>
      <w:r>
        <w:rPr>
          <w:i/>
          <w:lang w:val="bs-Latn-BA"/>
        </w:rPr>
        <w:t>12, 13</w:t>
      </w:r>
      <w:r w:rsidRPr="00A95CAF">
        <w:rPr>
          <w:i/>
          <w:lang w:val="bs-Latn-BA"/>
        </w:rPr>
        <w:t>, 14</w:t>
      </w:r>
      <w:r>
        <w:rPr>
          <w:i/>
          <w:lang w:val="bs-Latn-BA"/>
        </w:rPr>
        <w:t>, 15, 16 i 17</w:t>
      </w:r>
      <w:r w:rsidRPr="00A95CAF">
        <w:rPr>
          <w:i/>
          <w:lang w:val="bs-Latn-BA"/>
        </w:rPr>
        <w:t xml:space="preserve"> su izrađeni kao dodatne aktivnost</w:t>
      </w:r>
      <w:r w:rsidRPr="00A95CAF">
        <w:rPr>
          <w:i/>
        </w:rPr>
        <w:t>i</w:t>
      </w:r>
      <w:r w:rsidRPr="00A95CAF">
        <w:rPr>
          <w:i/>
          <w:lang w:val="bs-Latn-BA"/>
        </w:rPr>
        <w:t xml:space="preserve"> MP BiH u 2014. godini.</w:t>
      </w:r>
    </w:p>
  </w:footnote>
  <w:footnote w:id="6">
    <w:p w:rsidR="00A5259B" w:rsidRPr="004B374A" w:rsidRDefault="00A5259B" w:rsidP="00C063AB">
      <w:pPr>
        <w:pStyle w:val="FootnoteText"/>
        <w:jc w:val="both"/>
        <w:rPr>
          <w:i/>
          <w:lang w:val="hr-BA"/>
        </w:rPr>
      </w:pPr>
      <w:r w:rsidRPr="004B374A">
        <w:rPr>
          <w:rStyle w:val="FootnoteReference"/>
          <w:i/>
        </w:rPr>
        <w:footnoteRef/>
      </w:r>
      <w:r w:rsidRPr="004B374A">
        <w:rPr>
          <w:i/>
        </w:rPr>
        <w:t xml:space="preserve"> </w:t>
      </w:r>
      <w:r>
        <w:rPr>
          <w:i/>
          <w:lang w:val="hr-BA"/>
        </w:rPr>
        <w:t>Strateški p</w:t>
      </w:r>
      <w:r w:rsidRPr="004B374A">
        <w:rPr>
          <w:i/>
          <w:lang w:val="hr-BA"/>
        </w:rPr>
        <w:t xml:space="preserve">rogrami </w:t>
      </w:r>
      <w:r>
        <w:rPr>
          <w:i/>
          <w:lang w:val="hr-BA"/>
        </w:rPr>
        <w:t>2</w:t>
      </w:r>
      <w:r w:rsidRPr="004B374A">
        <w:rPr>
          <w:i/>
          <w:lang w:val="hr-BA"/>
        </w:rPr>
        <w:t xml:space="preserve"> i </w:t>
      </w:r>
      <w:r>
        <w:rPr>
          <w:i/>
          <w:lang w:val="hr-BA"/>
        </w:rPr>
        <w:t>3</w:t>
      </w:r>
      <w:r w:rsidRPr="004B374A">
        <w:rPr>
          <w:i/>
          <w:lang w:val="hr-BA"/>
        </w:rPr>
        <w:t xml:space="preserve"> </w:t>
      </w:r>
      <w:r>
        <w:rPr>
          <w:i/>
          <w:lang w:val="hr-BA"/>
        </w:rPr>
        <w:t>su</w:t>
      </w:r>
      <w:r w:rsidRPr="004B374A">
        <w:rPr>
          <w:i/>
          <w:lang w:val="hr-BA"/>
        </w:rPr>
        <w:t xml:space="preserve"> d</w:t>
      </w:r>
      <w:r>
        <w:rPr>
          <w:i/>
          <w:lang w:val="hr-BA"/>
        </w:rPr>
        <w:t>opuna P</w:t>
      </w:r>
      <w:r w:rsidRPr="004B374A">
        <w:rPr>
          <w:i/>
          <w:lang w:val="hr-BA"/>
        </w:rPr>
        <w:t>rograma rada MP BiH za 2014. godinu.</w:t>
      </w:r>
    </w:p>
  </w:footnote>
  <w:footnote w:id="7">
    <w:p w:rsidR="00A5259B" w:rsidRPr="00290D95" w:rsidRDefault="00A5259B" w:rsidP="00AB0C9F">
      <w:pPr>
        <w:jc w:val="both"/>
        <w:rPr>
          <w:rFonts w:eastAsia="Calibri"/>
          <w:bCs/>
          <w:sz w:val="18"/>
          <w:szCs w:val="18"/>
        </w:rPr>
      </w:pPr>
      <w:r w:rsidRPr="004921A9">
        <w:rPr>
          <w:rStyle w:val="FootnoteReference"/>
          <w:sz w:val="18"/>
          <w:szCs w:val="18"/>
        </w:rPr>
        <w:footnoteRef/>
      </w:r>
      <w:r>
        <w:rPr>
          <w:sz w:val="18"/>
          <w:szCs w:val="18"/>
        </w:rPr>
        <w:t xml:space="preserve"> K</w:t>
      </w:r>
      <w:r w:rsidRPr="004921A9">
        <w:rPr>
          <w:sz w:val="18"/>
          <w:szCs w:val="18"/>
        </w:rPr>
        <w:t xml:space="preserve">ojim </w:t>
      </w:r>
      <w:r w:rsidRPr="004921A9">
        <w:rPr>
          <w:rFonts w:eastAsia="Calibri"/>
          <w:b/>
          <w:bCs/>
          <w:sz w:val="18"/>
          <w:szCs w:val="18"/>
        </w:rPr>
        <w:t>„</w:t>
      </w:r>
      <w:r>
        <w:rPr>
          <w:rFonts w:eastAsia="Calibri"/>
          <w:bCs/>
          <w:sz w:val="18"/>
          <w:szCs w:val="18"/>
        </w:rPr>
        <w:t xml:space="preserve">Zastupnički </w:t>
      </w:r>
      <w:proofErr w:type="gramStart"/>
      <w:r w:rsidRPr="004921A9">
        <w:rPr>
          <w:rFonts w:eastAsia="Calibri"/>
          <w:bCs/>
          <w:sz w:val="18"/>
          <w:szCs w:val="18"/>
        </w:rPr>
        <w:t>dom</w:t>
      </w:r>
      <w:proofErr w:type="gramEnd"/>
      <w:r w:rsidRPr="004921A9">
        <w:rPr>
          <w:rFonts w:eastAsia="Calibri"/>
          <w:bCs/>
          <w:sz w:val="18"/>
          <w:szCs w:val="18"/>
        </w:rPr>
        <w:t xml:space="preserve"> Parlamentarne skupštine BiH traži od Ministarstva</w:t>
      </w:r>
      <w:r>
        <w:rPr>
          <w:rFonts w:eastAsia="Calibri"/>
          <w:bCs/>
          <w:sz w:val="18"/>
          <w:szCs w:val="18"/>
        </w:rPr>
        <w:t xml:space="preserve"> sigurnosti BiH da, u kontaktu s</w:t>
      </w:r>
      <w:r w:rsidRPr="004921A9">
        <w:rPr>
          <w:rFonts w:eastAsia="Calibri"/>
          <w:bCs/>
          <w:sz w:val="18"/>
          <w:szCs w:val="18"/>
        </w:rPr>
        <w:t xml:space="preserve"> Federalnom upravom policije utvrdi pravo korištenja donirane opreme i ukoliko je to država BiH, da osigura pr</w:t>
      </w:r>
      <w:r>
        <w:rPr>
          <w:rFonts w:eastAsia="Calibri"/>
          <w:bCs/>
          <w:sz w:val="18"/>
          <w:szCs w:val="18"/>
        </w:rPr>
        <w:t>ij</w:t>
      </w:r>
      <w:r w:rsidRPr="004921A9">
        <w:rPr>
          <w:rFonts w:eastAsia="Calibri"/>
          <w:bCs/>
          <w:sz w:val="18"/>
          <w:szCs w:val="18"/>
        </w:rPr>
        <w:t>enos te opreme na Agenciju za forenzička ispitivanja i vje</w:t>
      </w:r>
      <w:r>
        <w:rPr>
          <w:rFonts w:eastAsia="Calibri"/>
          <w:bCs/>
          <w:sz w:val="18"/>
          <w:szCs w:val="18"/>
        </w:rPr>
        <w:t xml:space="preserve">štačenja BiH“. </w:t>
      </w:r>
    </w:p>
  </w:footnote>
  <w:footnote w:id="8">
    <w:p w:rsidR="00A5259B" w:rsidRDefault="00A5259B" w:rsidP="00AB0C9F">
      <w:pPr>
        <w:pStyle w:val="FootnoteText"/>
        <w:jc w:val="both"/>
        <w:rPr>
          <w:sz w:val="16"/>
          <w:szCs w:val="16"/>
          <w:lang w:val="hr-BA"/>
        </w:rPr>
      </w:pPr>
      <w:r w:rsidRPr="00931124">
        <w:rPr>
          <w:rStyle w:val="FootnoteReference"/>
          <w:sz w:val="18"/>
          <w:szCs w:val="18"/>
        </w:rPr>
        <w:footnoteRef/>
      </w:r>
      <w:r w:rsidRPr="00931124">
        <w:rPr>
          <w:sz w:val="18"/>
          <w:szCs w:val="18"/>
        </w:rPr>
        <w:t xml:space="preserve"> </w:t>
      </w:r>
      <w:r w:rsidRPr="00931124">
        <w:rPr>
          <w:sz w:val="18"/>
          <w:szCs w:val="18"/>
          <w:lang w:val="hr-BA"/>
        </w:rPr>
        <w:t xml:space="preserve">Ovaj problem kontinuirano dotiču rasprave po raznim komisijama, radionicama i seminarima iz nadležnosti Ministarstva </w:t>
      </w:r>
      <w:r>
        <w:rPr>
          <w:rFonts w:eastAsia="Calibri"/>
          <w:bCs/>
          <w:sz w:val="18"/>
          <w:szCs w:val="18"/>
        </w:rPr>
        <w:t>sigurnosti</w:t>
      </w:r>
      <w:r>
        <w:rPr>
          <w:sz w:val="18"/>
          <w:szCs w:val="18"/>
          <w:lang w:val="hr-BA"/>
        </w:rPr>
        <w:t xml:space="preserve"> BiH i Zajedničke komisije za o</w:t>
      </w:r>
      <w:r w:rsidRPr="00931124">
        <w:rPr>
          <w:sz w:val="18"/>
          <w:szCs w:val="18"/>
          <w:lang w:val="hr-BA"/>
        </w:rPr>
        <w:t xml:space="preserve">branu i </w:t>
      </w:r>
      <w:r>
        <w:rPr>
          <w:rFonts w:eastAsia="Calibri"/>
          <w:bCs/>
          <w:sz w:val="18"/>
          <w:szCs w:val="18"/>
        </w:rPr>
        <w:t>sigurnost</w:t>
      </w:r>
      <w:r w:rsidRPr="00931124">
        <w:rPr>
          <w:sz w:val="18"/>
          <w:szCs w:val="18"/>
          <w:lang w:val="hr-BA"/>
        </w:rPr>
        <w:t xml:space="preserve"> Parlamentarne skupštine BiH, ali za sada nema većeg pomaka u pravcu rješenja</w:t>
      </w:r>
      <w:r>
        <w:rPr>
          <w:sz w:val="18"/>
          <w:szCs w:val="18"/>
          <w:lang w:val="hr-BA"/>
        </w:rPr>
        <w:t>.</w:t>
      </w:r>
      <w:r>
        <w:rPr>
          <w:sz w:val="16"/>
          <w:szCs w:val="16"/>
          <w:lang w:val="hr-BA"/>
        </w:rPr>
        <w:t xml:space="preserve"> </w:t>
      </w:r>
    </w:p>
  </w:footnote>
  <w:footnote w:id="9">
    <w:p w:rsidR="00A5259B" w:rsidRPr="00623100" w:rsidRDefault="00A5259B" w:rsidP="00C528DC">
      <w:pPr>
        <w:pStyle w:val="FootnoteText"/>
        <w:rPr>
          <w:lang w:val="bs-Latn-BA"/>
        </w:rPr>
      </w:pPr>
      <w:r>
        <w:rPr>
          <w:rStyle w:val="FootnoteReference"/>
          <w:rFonts w:eastAsiaTheme="majorEastAsia"/>
        </w:rPr>
        <w:footnoteRef/>
      </w:r>
      <w:r>
        <w:t xml:space="preserve"> </w:t>
      </w:r>
      <w:r>
        <w:rPr>
          <w:lang w:val="bs-Latn-BA"/>
        </w:rPr>
        <w:t>Rezultati reaktivnog nadzora nisu konačni jer u 2 predmeta traje poduzimanje mjera.</w:t>
      </w:r>
    </w:p>
  </w:footnote>
  <w:footnote w:id="10">
    <w:p w:rsidR="00A5259B" w:rsidRPr="002A710D" w:rsidRDefault="00A5259B" w:rsidP="00C528DC">
      <w:pPr>
        <w:pStyle w:val="FootnoteText"/>
        <w:rPr>
          <w:lang w:val="bs-Latn-BA"/>
        </w:rPr>
      </w:pPr>
      <w:r>
        <w:rPr>
          <w:rStyle w:val="FootnoteReference"/>
          <w:rFonts w:eastAsiaTheme="majorEastAsia"/>
        </w:rPr>
        <w:footnoteRef/>
      </w:r>
      <w:r>
        <w:t xml:space="preserve"> </w:t>
      </w:r>
      <w:r>
        <w:rPr>
          <w:lang w:val="bs-Latn-BA"/>
        </w:rPr>
        <w:t xml:space="preserve">Rezultati projekata proaktivnog nadzora nisu konačni jer u 7 projekata traje poduzimanje mjera i kontrola izvršenja rješenja. </w:t>
      </w:r>
    </w:p>
  </w:footnote>
  <w:footnote w:id="11">
    <w:p w:rsidR="00A5259B" w:rsidRPr="003F36D9" w:rsidRDefault="00A5259B" w:rsidP="00184EF5">
      <w:pPr>
        <w:pStyle w:val="FootnoteText"/>
        <w:rPr>
          <w:sz w:val="16"/>
          <w:szCs w:val="16"/>
          <w:lang w:val="bs-Latn-BA"/>
        </w:rPr>
      </w:pPr>
      <w:r w:rsidRPr="003F36D9">
        <w:rPr>
          <w:rStyle w:val="FootnoteReference"/>
        </w:rPr>
        <w:footnoteRef/>
      </w:r>
      <w:r w:rsidRPr="003F36D9">
        <w:rPr>
          <w:sz w:val="16"/>
          <w:szCs w:val="16"/>
          <w:lang w:val="pl-PL"/>
        </w:rPr>
        <w:t xml:space="preserve"> </w:t>
      </w:r>
      <w:r w:rsidRPr="003F36D9">
        <w:rPr>
          <w:sz w:val="16"/>
          <w:szCs w:val="16"/>
          <w:lang w:val="bs-Latn-BA"/>
        </w:rPr>
        <w:t>Izvor: Agencija za statistiku BiH, Anketa o radnoj snazi</w:t>
      </w:r>
    </w:p>
  </w:footnote>
  <w:footnote w:id="12">
    <w:p w:rsidR="00A5259B" w:rsidRPr="00513A55" w:rsidRDefault="00A5259B" w:rsidP="00ED7F5E">
      <w:pPr>
        <w:pStyle w:val="FootnoteText"/>
        <w:rPr>
          <w:lang w:val="bs-Latn-BA"/>
        </w:rPr>
      </w:pPr>
      <w:r w:rsidRPr="00513A55">
        <w:rPr>
          <w:rStyle w:val="FootnoteReference"/>
        </w:rPr>
        <w:footnoteRef/>
      </w:r>
      <w:r w:rsidRPr="00513A55">
        <w:t xml:space="preserve"> „Službeni glasnik BiH“, broj 31/03, 75/06, 32/10 i 98/12</w:t>
      </w:r>
    </w:p>
  </w:footnote>
  <w:footnote w:id="13">
    <w:p w:rsidR="00A5259B" w:rsidRPr="00645F37" w:rsidRDefault="00A5259B" w:rsidP="00D20BDF">
      <w:pPr>
        <w:pStyle w:val="FootnoteText"/>
        <w:rPr>
          <w:lang w:val="bs-Latn-BA"/>
        </w:rPr>
      </w:pPr>
      <w:r>
        <w:rPr>
          <w:rStyle w:val="FootnoteReference"/>
        </w:rPr>
        <w:footnoteRef/>
      </w:r>
      <w:r>
        <w:t xml:space="preserve"> Under UNSCR 1244/1999</w:t>
      </w:r>
    </w:p>
  </w:footnote>
  <w:footnote w:id="14">
    <w:p w:rsidR="00A5259B" w:rsidRPr="00C97139" w:rsidRDefault="00A5259B" w:rsidP="003C482E">
      <w:pPr>
        <w:pStyle w:val="FootnoteText"/>
      </w:pPr>
      <w:r>
        <w:rPr>
          <w:rStyle w:val="FootnoteReference"/>
        </w:rPr>
        <w:footnoteRef/>
      </w:r>
      <w:r>
        <w:t xml:space="preserve"> </w:t>
      </w:r>
      <w:r w:rsidRPr="002655C8">
        <w:rPr>
          <w:noProof/>
          <w:lang w:val="sr-Latn-CS"/>
        </w:rPr>
        <w:t>Od</w:t>
      </w:r>
      <w:r>
        <w:t xml:space="preserve"> </w:t>
      </w:r>
      <w:r>
        <w:rPr>
          <w:noProof/>
          <w:lang w:val="sr-Latn-CS"/>
        </w:rPr>
        <w:t>strane OMA korigirani plan naplate prihoda od neizravnih poreza -  Plan prihoda - korigirane lipanjske</w:t>
      </w:r>
      <w:r w:rsidRPr="00C803D0">
        <w:rPr>
          <w:noProof/>
          <w:lang w:val="sr-Latn-CS"/>
        </w:rPr>
        <w:t xml:space="preserve"> projekcije</w:t>
      </w:r>
      <w:r>
        <w:rPr>
          <w:noProof/>
          <w:lang w:val="sr-Latn-CS"/>
        </w:rPr>
        <w:t>.</w:t>
      </w:r>
    </w:p>
  </w:footnote>
  <w:footnote w:id="15">
    <w:p w:rsidR="00A5259B" w:rsidRPr="004D1DD4" w:rsidRDefault="00A5259B" w:rsidP="00CA12D7">
      <w:pPr>
        <w:pStyle w:val="FootnoteText"/>
        <w:tabs>
          <w:tab w:val="right" w:pos="9072"/>
        </w:tabs>
        <w:rPr>
          <w:lang w:val="bs-Latn-BA"/>
        </w:rPr>
      </w:pPr>
      <w:r>
        <w:rPr>
          <w:rStyle w:val="FootnoteReference"/>
        </w:rPr>
        <w:footnoteRef/>
      </w:r>
      <w:r>
        <w:t xml:space="preserve"> Ne računajući iznos od </w:t>
      </w:r>
      <w:smartTag w:uri="urn:schemas-microsoft-com:office:smarttags" w:element="metricconverter">
        <w:smartTagPr>
          <w:attr w:name="ProductID" w:val="913.356,96 KM"/>
        </w:smartTagPr>
        <w:r w:rsidRPr="008F6712">
          <w:rPr>
            <w:b/>
          </w:rPr>
          <w:t>913.356,96</w:t>
        </w:r>
        <w:r>
          <w:rPr>
            <w:b/>
          </w:rPr>
          <w:t xml:space="preserve"> KM</w:t>
        </w:r>
      </w:smartTag>
      <w:r>
        <w:t xml:space="preserve"> izvršenog drugog privremenog poravnanja za 2013. godinu.</w:t>
      </w:r>
    </w:p>
  </w:footnote>
  <w:footnote w:id="16">
    <w:p w:rsidR="00A5259B" w:rsidRPr="00CD055E" w:rsidRDefault="00A5259B" w:rsidP="003C482E">
      <w:pPr>
        <w:pStyle w:val="FootnoteText"/>
      </w:pPr>
      <w:r>
        <w:rPr>
          <w:rStyle w:val="FootnoteReference"/>
        </w:rPr>
        <w:footnoteRef/>
      </w:r>
      <w:r>
        <w:t xml:space="preserve"> Ne računajući iznos od </w:t>
      </w:r>
      <w:smartTag w:uri="urn:schemas-microsoft-com:office:smarttags" w:element="metricconverter">
        <w:smartTagPr>
          <w:attr w:name="ProductID" w:val="913.356,96 KM"/>
        </w:smartTagPr>
        <w:r w:rsidRPr="008F6712">
          <w:rPr>
            <w:b/>
          </w:rPr>
          <w:t>913.356,96</w:t>
        </w:r>
        <w:r>
          <w:rPr>
            <w:b/>
          </w:rPr>
          <w:t xml:space="preserve"> KM</w:t>
        </w:r>
      </w:smartTag>
      <w:r>
        <w:t xml:space="preserve"> izvršenog drugog privremenog poravnanja za 2013. godinu.</w:t>
      </w:r>
    </w:p>
    <w:p w:rsidR="00A5259B" w:rsidRPr="00D549A2" w:rsidRDefault="00A5259B" w:rsidP="003C482E">
      <w:pPr>
        <w:pStyle w:val="FootnoteText"/>
      </w:pPr>
    </w:p>
  </w:footnote>
  <w:footnote w:id="17">
    <w:p w:rsidR="00A5259B" w:rsidRPr="00C97139" w:rsidRDefault="00A5259B" w:rsidP="003C482E">
      <w:pPr>
        <w:pStyle w:val="FootnoteText"/>
      </w:pPr>
      <w:r>
        <w:rPr>
          <w:rStyle w:val="FootnoteReference"/>
        </w:rPr>
        <w:footnoteRef/>
      </w:r>
      <w:r>
        <w:t xml:space="preserve"> </w:t>
      </w:r>
      <w:r w:rsidRPr="002655C8">
        <w:rPr>
          <w:noProof/>
          <w:lang w:val="sr-Latn-CS"/>
        </w:rPr>
        <w:t>Od</w:t>
      </w:r>
      <w:r>
        <w:t xml:space="preserve"> </w:t>
      </w:r>
      <w:r>
        <w:rPr>
          <w:noProof/>
          <w:lang w:val="sr-Latn-CS"/>
        </w:rPr>
        <w:t>strane OMA korigirani plan naplate prihoda od neizravnih poreza -  Plan prihoda - korigirane lipanjske</w:t>
      </w:r>
      <w:r w:rsidRPr="00C803D0">
        <w:rPr>
          <w:noProof/>
          <w:lang w:val="sr-Latn-CS"/>
        </w:rPr>
        <w:t xml:space="preserve"> projekcije</w:t>
      </w:r>
      <w:r>
        <w:rPr>
          <w:noProof/>
          <w:lang w:val="sr-Latn-CS"/>
        </w:rPr>
        <w:t>.</w:t>
      </w:r>
    </w:p>
  </w:footnote>
  <w:footnote w:id="18">
    <w:p w:rsidR="00A5259B" w:rsidRPr="00E65FEB" w:rsidRDefault="00A5259B" w:rsidP="00E46E9E">
      <w:pPr>
        <w:pStyle w:val="FootnoteText"/>
      </w:pPr>
      <w:r w:rsidRPr="00E65FEB">
        <w:rPr>
          <w:rStyle w:val="FootnoteReference"/>
          <w:rFonts w:eastAsiaTheme="majorEastAsia"/>
          <w:sz w:val="16"/>
          <w:szCs w:val="16"/>
        </w:rPr>
        <w:footnoteRef/>
      </w:r>
      <w:r>
        <w:rPr>
          <w:sz w:val="16"/>
          <w:szCs w:val="16"/>
        </w:rPr>
        <w:t xml:space="preserve"> Izvješće</w:t>
      </w:r>
      <w:r w:rsidRPr="00E65FEB">
        <w:rPr>
          <w:sz w:val="16"/>
          <w:szCs w:val="16"/>
        </w:rPr>
        <w:t xml:space="preserve"> je dostavljen</w:t>
      </w:r>
      <w:r>
        <w:rPr>
          <w:sz w:val="16"/>
          <w:szCs w:val="16"/>
        </w:rPr>
        <w:t>o 15. prosinca</w:t>
      </w:r>
      <w:r w:rsidRPr="00E65FEB">
        <w:rPr>
          <w:sz w:val="16"/>
          <w:szCs w:val="16"/>
        </w:rPr>
        <w:t xml:space="preserve"> 2014. godine, nakon što je njegovog </w:t>
      </w:r>
      <w:r>
        <w:rPr>
          <w:sz w:val="16"/>
          <w:szCs w:val="16"/>
        </w:rPr>
        <w:t>razmatranje odgođeno u rujnu, jer uz izvješće</w:t>
      </w:r>
      <w:r w:rsidRPr="00E65FEB">
        <w:rPr>
          <w:sz w:val="16"/>
          <w:szCs w:val="16"/>
        </w:rPr>
        <w:t xml:space="preserve"> nije prilože</w:t>
      </w:r>
      <w:r>
        <w:rPr>
          <w:sz w:val="16"/>
          <w:szCs w:val="16"/>
        </w:rPr>
        <w:t>no mišljenje Ministarstva financ</w:t>
      </w:r>
      <w:r w:rsidRPr="00E65FEB">
        <w:rPr>
          <w:sz w:val="16"/>
          <w:szCs w:val="16"/>
        </w:rPr>
        <w:t xml:space="preserve">ija i trezora BiH. Ured je pribavio mišljenje </w:t>
      </w:r>
      <w:r>
        <w:rPr>
          <w:sz w:val="16"/>
          <w:szCs w:val="16"/>
        </w:rPr>
        <w:t>M</w:t>
      </w:r>
      <w:r w:rsidRPr="00E65FEB">
        <w:rPr>
          <w:sz w:val="16"/>
          <w:szCs w:val="16"/>
        </w:rPr>
        <w:t>inistarstva, uvrstio tražene korekcije i</w:t>
      </w:r>
      <w:r>
        <w:rPr>
          <w:sz w:val="16"/>
          <w:szCs w:val="16"/>
        </w:rPr>
        <w:t xml:space="preserve"> dostavio korigirano izvješće</w:t>
      </w:r>
      <w:r w:rsidRPr="00E65FEB">
        <w:rPr>
          <w:sz w:val="16"/>
          <w:szCs w:val="16"/>
        </w:rPr>
        <w:t xml:space="preserve"> Vijeću. </w:t>
      </w:r>
    </w:p>
  </w:footnote>
  <w:footnote w:id="19">
    <w:p w:rsidR="00A5259B" w:rsidRPr="00E65FEB" w:rsidRDefault="00A5259B" w:rsidP="00E46E9E">
      <w:pPr>
        <w:pStyle w:val="FootnoteText"/>
      </w:pPr>
      <w:r w:rsidRPr="00E65FEB">
        <w:rPr>
          <w:rStyle w:val="FootnoteReference"/>
          <w:rFonts w:eastAsiaTheme="majorEastAsia"/>
          <w:sz w:val="16"/>
          <w:szCs w:val="16"/>
        </w:rPr>
        <w:footnoteRef/>
      </w:r>
      <w:r w:rsidRPr="00E65FEB">
        <w:rPr>
          <w:sz w:val="16"/>
          <w:szCs w:val="16"/>
        </w:rPr>
        <w:t xml:space="preserve"> </w:t>
      </w:r>
      <w:r w:rsidRPr="00E65FEB">
        <w:rPr>
          <w:rFonts w:eastAsia="MS Mincho"/>
          <w:sz w:val="16"/>
          <w:szCs w:val="16"/>
          <w:lang w:eastAsia="ja-JP"/>
        </w:rPr>
        <w:t>Na</w:t>
      </w:r>
      <w:r>
        <w:rPr>
          <w:rFonts w:eastAsia="MS Mincho"/>
          <w:sz w:val="16"/>
          <w:szCs w:val="16"/>
          <w:lang w:eastAsia="ja-JP"/>
        </w:rPr>
        <w:t xml:space="preserve"> 95. sjednici, održanoj 20. svibnja</w:t>
      </w:r>
      <w:r w:rsidRPr="00E65FEB">
        <w:rPr>
          <w:rFonts w:eastAsia="MS Mincho"/>
          <w:sz w:val="16"/>
          <w:szCs w:val="16"/>
          <w:lang w:eastAsia="ja-JP"/>
        </w:rPr>
        <w:t xml:space="preserve"> 2014. godine</w:t>
      </w:r>
      <w:r>
        <w:rPr>
          <w:rFonts w:eastAsia="MS Mincho"/>
          <w:sz w:val="16"/>
          <w:szCs w:val="16"/>
          <w:lang w:eastAsia="ja-JP"/>
        </w:rPr>
        <w:t>.</w:t>
      </w:r>
    </w:p>
  </w:footnote>
  <w:footnote w:id="20">
    <w:p w:rsidR="00A5259B" w:rsidRPr="00E65FEB" w:rsidRDefault="00A5259B" w:rsidP="00E46E9E">
      <w:pPr>
        <w:pStyle w:val="FootnoteText"/>
      </w:pPr>
      <w:r w:rsidRPr="00E65FEB">
        <w:rPr>
          <w:rStyle w:val="FootnoteReference"/>
          <w:rFonts w:eastAsiaTheme="majorEastAsia"/>
          <w:sz w:val="16"/>
          <w:szCs w:val="16"/>
        </w:rPr>
        <w:footnoteRef/>
      </w:r>
      <w:r w:rsidRPr="00E65FEB">
        <w:rPr>
          <w:sz w:val="16"/>
          <w:szCs w:val="16"/>
        </w:rPr>
        <w:t xml:space="preserve"> Na 110. sjedn</w:t>
      </w:r>
      <w:r>
        <w:rPr>
          <w:sz w:val="16"/>
          <w:szCs w:val="16"/>
        </w:rPr>
        <w:t>ici VM BiH, održanoj 23. listopada</w:t>
      </w:r>
      <w:r w:rsidRPr="00E65FEB">
        <w:rPr>
          <w:sz w:val="16"/>
          <w:szCs w:val="16"/>
        </w:rPr>
        <w:t xml:space="preserve"> 2014. godine</w:t>
      </w:r>
      <w:r>
        <w:rPr>
          <w:sz w:val="16"/>
          <w:szCs w:val="16"/>
        </w:rPr>
        <w:t>.</w:t>
      </w:r>
    </w:p>
  </w:footnote>
  <w:footnote w:id="21">
    <w:p w:rsidR="00A5259B" w:rsidRPr="00E65FEB" w:rsidRDefault="00A5259B" w:rsidP="00E46E9E">
      <w:pPr>
        <w:pStyle w:val="FootnoteText"/>
      </w:pPr>
      <w:r w:rsidRPr="00E65FEB">
        <w:rPr>
          <w:rStyle w:val="FootnoteReference"/>
          <w:rFonts w:eastAsiaTheme="majorEastAsia"/>
          <w:sz w:val="16"/>
          <w:szCs w:val="16"/>
        </w:rPr>
        <w:footnoteRef/>
      </w:r>
      <w:r>
        <w:rPr>
          <w:sz w:val="16"/>
          <w:szCs w:val="16"/>
        </w:rPr>
        <w:t xml:space="preserve"> Izvješće</w:t>
      </w:r>
      <w:r w:rsidRPr="00E65FEB">
        <w:rPr>
          <w:sz w:val="16"/>
          <w:szCs w:val="16"/>
        </w:rPr>
        <w:t xml:space="preserve"> usvojen</w:t>
      </w:r>
      <w:r>
        <w:rPr>
          <w:sz w:val="16"/>
          <w:szCs w:val="16"/>
        </w:rPr>
        <w:t>o</w:t>
      </w:r>
      <w:r w:rsidRPr="00E65FEB">
        <w:rPr>
          <w:sz w:val="16"/>
          <w:szCs w:val="16"/>
        </w:rPr>
        <w:t xml:space="preserve"> na</w:t>
      </w:r>
      <w:r>
        <w:rPr>
          <w:sz w:val="16"/>
          <w:szCs w:val="16"/>
        </w:rPr>
        <w:t xml:space="preserve"> 105. sjednici održanoj 23. srpnja</w:t>
      </w:r>
      <w:r w:rsidRPr="00E65FEB">
        <w:rPr>
          <w:sz w:val="16"/>
          <w:szCs w:val="16"/>
        </w:rPr>
        <w:t xml:space="preserve"> 2014. </w:t>
      </w:r>
    </w:p>
  </w:footnote>
  <w:footnote w:id="22">
    <w:p w:rsidR="00A5259B" w:rsidRPr="00E65FEB" w:rsidRDefault="00A5259B" w:rsidP="00E46E9E">
      <w:pPr>
        <w:pStyle w:val="FootnoteText"/>
      </w:pPr>
      <w:r w:rsidRPr="00E65FEB">
        <w:rPr>
          <w:rStyle w:val="FootnoteReference"/>
          <w:rFonts w:eastAsiaTheme="majorEastAsia"/>
          <w:sz w:val="16"/>
          <w:szCs w:val="16"/>
        </w:rPr>
        <w:footnoteRef/>
      </w:r>
      <w:r w:rsidRPr="00E65FEB">
        <w:rPr>
          <w:sz w:val="16"/>
          <w:szCs w:val="16"/>
        </w:rPr>
        <w:t xml:space="preserve"> Na</w:t>
      </w:r>
      <w:r>
        <w:rPr>
          <w:sz w:val="16"/>
          <w:szCs w:val="16"/>
        </w:rPr>
        <w:t xml:space="preserve"> </w:t>
      </w:r>
      <w:r w:rsidRPr="00E65FEB">
        <w:rPr>
          <w:sz w:val="16"/>
          <w:szCs w:val="16"/>
        </w:rPr>
        <w:t>107. sjednici Vijeća minis</w:t>
      </w:r>
      <w:r>
        <w:rPr>
          <w:sz w:val="16"/>
          <w:szCs w:val="16"/>
        </w:rPr>
        <w:t>tara BiH, održanoj 10. rujna</w:t>
      </w:r>
      <w:r w:rsidRPr="00E65FEB">
        <w:rPr>
          <w:sz w:val="16"/>
          <w:szCs w:val="16"/>
        </w:rPr>
        <w:t xml:space="preserve"> 2014.</w:t>
      </w:r>
    </w:p>
  </w:footnote>
  <w:footnote w:id="23">
    <w:p w:rsidR="00A5259B" w:rsidRDefault="00A5259B" w:rsidP="00E46E9E">
      <w:pPr>
        <w:pStyle w:val="FootnoteText"/>
      </w:pPr>
      <w:r w:rsidRPr="00E65FEB">
        <w:rPr>
          <w:rStyle w:val="FootnoteReference"/>
          <w:rFonts w:eastAsiaTheme="majorEastAsia"/>
          <w:sz w:val="16"/>
          <w:szCs w:val="16"/>
        </w:rPr>
        <w:footnoteRef/>
      </w:r>
      <w:r w:rsidRPr="00E65FEB">
        <w:rPr>
          <w:sz w:val="16"/>
          <w:szCs w:val="16"/>
        </w:rPr>
        <w:t xml:space="preserve"> Odluka usvojena na 115. sjedn</w:t>
      </w:r>
      <w:r>
        <w:rPr>
          <w:sz w:val="16"/>
          <w:szCs w:val="16"/>
        </w:rPr>
        <w:t>ici VMBiH, održanoj 18. prosinca</w:t>
      </w:r>
      <w:r w:rsidRPr="00E65FEB">
        <w:rPr>
          <w:sz w:val="16"/>
          <w:szCs w:val="16"/>
        </w:rPr>
        <w:t xml:space="preserve"> 2014.</w:t>
      </w:r>
    </w:p>
  </w:footnote>
  <w:footnote w:id="24">
    <w:p w:rsidR="00A5259B" w:rsidRPr="00E65FEB" w:rsidRDefault="00A5259B" w:rsidP="00E46E9E">
      <w:pPr>
        <w:pStyle w:val="FootnoteText"/>
      </w:pPr>
      <w:r w:rsidRPr="00E65FEB">
        <w:rPr>
          <w:rStyle w:val="FootnoteReference"/>
          <w:rFonts w:eastAsiaTheme="majorEastAsia"/>
          <w:sz w:val="16"/>
          <w:szCs w:val="16"/>
        </w:rPr>
        <w:footnoteRef/>
      </w:r>
      <w:r w:rsidRPr="00E65FEB">
        <w:rPr>
          <w:sz w:val="16"/>
          <w:szCs w:val="16"/>
        </w:rPr>
        <w:t xml:space="preserve"> N</w:t>
      </w:r>
      <w:r>
        <w:rPr>
          <w:sz w:val="16"/>
          <w:szCs w:val="16"/>
        </w:rPr>
        <w:t>a sastanku održanom 23. prosinca.</w:t>
      </w:r>
    </w:p>
  </w:footnote>
  <w:footnote w:id="25">
    <w:p w:rsidR="00A5259B" w:rsidRPr="00E65FEB" w:rsidRDefault="00A5259B" w:rsidP="00E46E9E">
      <w:pPr>
        <w:pStyle w:val="FootnoteText"/>
      </w:pPr>
      <w:r w:rsidRPr="00E65FEB">
        <w:rPr>
          <w:rStyle w:val="FootnoteReference"/>
          <w:rFonts w:eastAsiaTheme="majorEastAsia"/>
          <w:sz w:val="16"/>
          <w:szCs w:val="16"/>
        </w:rPr>
        <w:footnoteRef/>
      </w:r>
      <w:r>
        <w:rPr>
          <w:sz w:val="16"/>
          <w:szCs w:val="16"/>
        </w:rPr>
        <w:t xml:space="preserve"> Tender za nabav</w:t>
      </w:r>
      <w:r w:rsidRPr="00E65FEB">
        <w:rPr>
          <w:sz w:val="16"/>
          <w:szCs w:val="16"/>
        </w:rPr>
        <w:t xml:space="preserve">u konzultantskih </w:t>
      </w:r>
      <w:r>
        <w:rPr>
          <w:sz w:val="16"/>
          <w:szCs w:val="16"/>
        </w:rPr>
        <w:t>usluga objavljen je 24. studenoga.</w:t>
      </w:r>
      <w:r w:rsidRPr="00E65FEB">
        <w:rPr>
          <w:sz w:val="16"/>
          <w:szCs w:val="16"/>
        </w:rPr>
        <w:t xml:space="preserve"> </w:t>
      </w:r>
    </w:p>
  </w:footnote>
  <w:footnote w:id="26">
    <w:p w:rsidR="00A5259B" w:rsidRDefault="00A5259B" w:rsidP="00E46E9E">
      <w:pPr>
        <w:pStyle w:val="FootnoteText"/>
      </w:pPr>
      <w:r w:rsidRPr="00E65FEB">
        <w:rPr>
          <w:rStyle w:val="FootnoteReference"/>
          <w:rFonts w:eastAsiaTheme="majorEastAsia"/>
          <w:sz w:val="16"/>
          <w:szCs w:val="16"/>
        </w:rPr>
        <w:footnoteRef/>
      </w:r>
      <w:r w:rsidRPr="00E65FEB">
        <w:rPr>
          <w:sz w:val="16"/>
          <w:szCs w:val="16"/>
        </w:rPr>
        <w:t xml:space="preserve"> Vijeće ministara BiH je n</w:t>
      </w:r>
      <w:r>
        <w:rPr>
          <w:sz w:val="16"/>
          <w:szCs w:val="16"/>
        </w:rPr>
        <w:t>a 94. sjednici, održanoj 8. svibnja 2014., usvojilo i</w:t>
      </w:r>
      <w:r w:rsidRPr="00E65FEB">
        <w:rPr>
          <w:sz w:val="16"/>
          <w:szCs w:val="16"/>
        </w:rPr>
        <w:t>nformaciju o projektu „Obuka zaposlenih koji obavljaju poslove državne</w:t>
      </w:r>
      <w:r>
        <w:rPr>
          <w:sz w:val="16"/>
          <w:szCs w:val="16"/>
        </w:rPr>
        <w:t xml:space="preserve"> uprave za primjenu informacijskih tehnologija i rad na računalu“, s</w:t>
      </w:r>
      <w:r w:rsidRPr="00E65FEB">
        <w:rPr>
          <w:sz w:val="16"/>
          <w:szCs w:val="16"/>
        </w:rPr>
        <w:t xml:space="preserve"> prijedlogom zaključaka</w:t>
      </w:r>
      <w:r>
        <w:rPr>
          <w:sz w:val="16"/>
          <w:szCs w:val="16"/>
        </w:rPr>
        <w:t>.</w:t>
      </w:r>
    </w:p>
  </w:footnote>
  <w:footnote w:id="27">
    <w:p w:rsidR="00A5259B" w:rsidRPr="00E65FEB" w:rsidRDefault="00A5259B" w:rsidP="00E46E9E">
      <w:pPr>
        <w:pStyle w:val="FootnoteText"/>
        <w:rPr>
          <w:sz w:val="16"/>
          <w:szCs w:val="16"/>
        </w:rPr>
      </w:pPr>
      <w:r w:rsidRPr="00E65FEB">
        <w:rPr>
          <w:rStyle w:val="FootnoteReference"/>
          <w:rFonts w:eastAsiaTheme="majorEastAsia"/>
          <w:sz w:val="16"/>
          <w:szCs w:val="16"/>
        </w:rPr>
        <w:footnoteRef/>
      </w:r>
      <w:r w:rsidRPr="00E65FEB">
        <w:rPr>
          <w:sz w:val="16"/>
          <w:szCs w:val="16"/>
        </w:rPr>
        <w:t xml:space="preserve"> Informaciju o projektu „Uspostavljanje i/ili jačanje kapaciteta za kontrolu propisa i uspostavljanje sistema redukcije administrativnih prepreka s prijedlogom zaključaka Vijeće ministara BiH usvo</w:t>
      </w:r>
      <w:r>
        <w:rPr>
          <w:sz w:val="16"/>
          <w:szCs w:val="16"/>
        </w:rPr>
        <w:t>jilo je na 81. sjednici, održanoj 29. siječnja</w:t>
      </w:r>
      <w:r w:rsidRPr="00E65FEB">
        <w:rPr>
          <w:sz w:val="16"/>
          <w:szCs w:val="16"/>
        </w:rPr>
        <w:t xml:space="preserve"> 2014. </w:t>
      </w:r>
    </w:p>
  </w:footnote>
  <w:footnote w:id="28">
    <w:p w:rsidR="00A5259B" w:rsidRPr="00E65FEB" w:rsidRDefault="00A5259B" w:rsidP="00E46E9E">
      <w:pPr>
        <w:pStyle w:val="FootnoteText"/>
        <w:rPr>
          <w:sz w:val="16"/>
          <w:szCs w:val="16"/>
        </w:rPr>
      </w:pPr>
      <w:r w:rsidRPr="00E65FEB">
        <w:rPr>
          <w:rStyle w:val="FootnoteReference"/>
          <w:rFonts w:eastAsiaTheme="majorEastAsia"/>
          <w:sz w:val="16"/>
          <w:szCs w:val="16"/>
        </w:rPr>
        <w:footnoteRef/>
      </w:r>
      <w:r w:rsidRPr="00E65FEB">
        <w:rPr>
          <w:sz w:val="16"/>
          <w:szCs w:val="16"/>
        </w:rPr>
        <w:t xml:space="preserve"> Na </w:t>
      </w:r>
      <w:r>
        <w:rPr>
          <w:sz w:val="16"/>
          <w:szCs w:val="16"/>
        </w:rPr>
        <w:t>105. sjednici, održanoj 30. srpnja</w:t>
      </w:r>
      <w:r w:rsidRPr="00E65FEB">
        <w:rPr>
          <w:sz w:val="16"/>
          <w:szCs w:val="16"/>
        </w:rPr>
        <w:t xml:space="preserve"> 2014.</w:t>
      </w:r>
    </w:p>
  </w:footnote>
  <w:footnote w:id="29">
    <w:p w:rsidR="00A5259B" w:rsidRPr="00E65FEB" w:rsidRDefault="00A5259B" w:rsidP="00E46E9E">
      <w:pPr>
        <w:pStyle w:val="FootnoteText"/>
        <w:rPr>
          <w:sz w:val="16"/>
          <w:szCs w:val="16"/>
        </w:rPr>
      </w:pPr>
      <w:r w:rsidRPr="00E65FEB">
        <w:rPr>
          <w:rStyle w:val="FootnoteReference"/>
          <w:rFonts w:eastAsiaTheme="majorEastAsia"/>
          <w:sz w:val="16"/>
          <w:szCs w:val="16"/>
        </w:rPr>
        <w:footnoteRef/>
      </w:r>
      <w:r>
        <w:rPr>
          <w:sz w:val="16"/>
          <w:szCs w:val="16"/>
        </w:rPr>
        <w:t xml:space="preserve"> </w:t>
      </w:r>
      <w:r w:rsidRPr="00E65FEB">
        <w:rPr>
          <w:sz w:val="16"/>
          <w:szCs w:val="16"/>
        </w:rPr>
        <w:t>Materijal</w:t>
      </w:r>
      <w:r>
        <w:rPr>
          <w:sz w:val="16"/>
          <w:szCs w:val="16"/>
        </w:rPr>
        <w:t>i dostavljeni VMBiH 12. prosinca</w:t>
      </w:r>
      <w:r w:rsidRPr="00E65FEB">
        <w:rPr>
          <w:sz w:val="16"/>
          <w:szCs w:val="16"/>
        </w:rPr>
        <w:t xml:space="preserve"> 2014. </w:t>
      </w:r>
    </w:p>
  </w:footnote>
  <w:footnote w:id="30">
    <w:p w:rsidR="00A5259B" w:rsidRPr="00E65FEB" w:rsidRDefault="00A5259B" w:rsidP="00E46E9E">
      <w:pPr>
        <w:pStyle w:val="FootnoteText"/>
        <w:rPr>
          <w:sz w:val="16"/>
          <w:szCs w:val="16"/>
        </w:rPr>
      </w:pPr>
      <w:r w:rsidRPr="00E65FEB">
        <w:rPr>
          <w:rStyle w:val="FootnoteReference"/>
          <w:rFonts w:eastAsiaTheme="majorEastAsia"/>
          <w:sz w:val="16"/>
          <w:szCs w:val="16"/>
        </w:rPr>
        <w:footnoteRef/>
      </w:r>
      <w:r w:rsidRPr="00E65FEB">
        <w:rPr>
          <w:sz w:val="16"/>
          <w:szCs w:val="16"/>
        </w:rPr>
        <w:t xml:space="preserve"> Na</w:t>
      </w:r>
      <w:r>
        <w:rPr>
          <w:sz w:val="16"/>
          <w:szCs w:val="16"/>
        </w:rPr>
        <w:t xml:space="preserve"> 106. sjednici održanoj 30. srpnja</w:t>
      </w:r>
      <w:r w:rsidRPr="00E65FEB">
        <w:rPr>
          <w:sz w:val="16"/>
          <w:szCs w:val="16"/>
        </w:rPr>
        <w:t xml:space="preserve"> 2014.</w:t>
      </w:r>
    </w:p>
  </w:footnote>
  <w:footnote w:id="31">
    <w:p w:rsidR="00A5259B" w:rsidRPr="00E65FEB" w:rsidRDefault="00A5259B" w:rsidP="00E46E9E">
      <w:pPr>
        <w:pStyle w:val="FootnoteText"/>
        <w:rPr>
          <w:sz w:val="16"/>
          <w:szCs w:val="16"/>
        </w:rPr>
      </w:pPr>
      <w:r w:rsidRPr="00E65FEB">
        <w:rPr>
          <w:rStyle w:val="FootnoteReference"/>
          <w:rFonts w:eastAsiaTheme="majorEastAsia"/>
          <w:sz w:val="16"/>
          <w:szCs w:val="16"/>
        </w:rPr>
        <w:footnoteRef/>
      </w:r>
      <w:r w:rsidRPr="00E65FEB">
        <w:rPr>
          <w:sz w:val="16"/>
          <w:szCs w:val="16"/>
        </w:rPr>
        <w:t xml:space="preserve"> Na 79. sjednici Vijeća mi</w:t>
      </w:r>
      <w:r>
        <w:rPr>
          <w:sz w:val="16"/>
          <w:szCs w:val="16"/>
        </w:rPr>
        <w:t>nistara BiH održanoj 15. siječnja</w:t>
      </w:r>
      <w:r w:rsidRPr="00E65FEB">
        <w:rPr>
          <w:sz w:val="16"/>
          <w:szCs w:val="16"/>
        </w:rPr>
        <w:t xml:space="preserve"> 2014.</w:t>
      </w:r>
    </w:p>
  </w:footnote>
  <w:footnote w:id="32">
    <w:p w:rsidR="00A5259B" w:rsidRDefault="00A5259B" w:rsidP="00E46E9E">
      <w:pPr>
        <w:pStyle w:val="FootnoteText"/>
      </w:pPr>
      <w:r w:rsidRPr="00E65FEB">
        <w:rPr>
          <w:rStyle w:val="FootnoteReference"/>
          <w:rFonts w:eastAsiaTheme="majorEastAsia"/>
          <w:sz w:val="16"/>
          <w:szCs w:val="16"/>
        </w:rPr>
        <w:footnoteRef/>
      </w:r>
      <w:r w:rsidRPr="00E65FEB">
        <w:rPr>
          <w:sz w:val="16"/>
          <w:szCs w:val="16"/>
        </w:rPr>
        <w:t xml:space="preserve"> Na 105. s</w:t>
      </w:r>
      <w:r>
        <w:rPr>
          <w:sz w:val="16"/>
          <w:szCs w:val="16"/>
        </w:rPr>
        <w:t>jednici VMBiH, održanoj 23. srpnja</w:t>
      </w:r>
      <w:r w:rsidRPr="00E65FEB">
        <w:rPr>
          <w:sz w:val="16"/>
          <w:szCs w:val="16"/>
        </w:rPr>
        <w:t xml:space="preserve"> 2014. </w:t>
      </w:r>
    </w:p>
  </w:footnote>
  <w:footnote w:id="33">
    <w:p w:rsidR="00A5259B" w:rsidRPr="00E65FEB" w:rsidRDefault="00A5259B" w:rsidP="00E46E9E">
      <w:pPr>
        <w:pStyle w:val="FootnoteText"/>
        <w:rPr>
          <w:sz w:val="16"/>
          <w:szCs w:val="16"/>
        </w:rPr>
      </w:pPr>
      <w:r w:rsidRPr="00E65FEB">
        <w:rPr>
          <w:rStyle w:val="FootnoteReference"/>
          <w:rFonts w:eastAsiaTheme="majorEastAsia"/>
          <w:sz w:val="16"/>
          <w:szCs w:val="16"/>
        </w:rPr>
        <w:footnoteRef/>
      </w:r>
      <w:r w:rsidRPr="00E65FEB">
        <w:rPr>
          <w:sz w:val="16"/>
          <w:szCs w:val="16"/>
        </w:rPr>
        <w:t xml:space="preserve"> Na 115. sjednici VMBiH, održanoj 18.</w:t>
      </w:r>
      <w:r>
        <w:rPr>
          <w:sz w:val="16"/>
          <w:szCs w:val="16"/>
        </w:rPr>
        <w:t xml:space="preserve"> </w:t>
      </w:r>
      <w:r w:rsidRPr="00E65FEB">
        <w:rPr>
          <w:sz w:val="16"/>
          <w:szCs w:val="16"/>
        </w:rPr>
        <w:t>12.</w:t>
      </w:r>
      <w:r>
        <w:rPr>
          <w:sz w:val="16"/>
          <w:szCs w:val="16"/>
        </w:rPr>
        <w:t xml:space="preserve"> </w:t>
      </w:r>
      <w:r w:rsidRPr="00E65FEB">
        <w:rPr>
          <w:sz w:val="16"/>
          <w:szCs w:val="16"/>
        </w:rPr>
        <w:t>2014.</w:t>
      </w:r>
    </w:p>
  </w:footnote>
  <w:footnote w:id="34">
    <w:p w:rsidR="00A5259B" w:rsidRPr="00E65FEB" w:rsidRDefault="00A5259B" w:rsidP="00E46E9E">
      <w:pPr>
        <w:pStyle w:val="FootnoteText"/>
        <w:rPr>
          <w:sz w:val="16"/>
          <w:szCs w:val="16"/>
        </w:rPr>
      </w:pPr>
      <w:r w:rsidRPr="00E65FEB">
        <w:rPr>
          <w:rStyle w:val="FootnoteReference"/>
          <w:rFonts w:eastAsiaTheme="majorEastAsia"/>
          <w:sz w:val="16"/>
          <w:szCs w:val="16"/>
        </w:rPr>
        <w:footnoteRef/>
      </w:r>
      <w:r>
        <w:rPr>
          <w:sz w:val="16"/>
          <w:szCs w:val="16"/>
        </w:rPr>
        <w:t xml:space="preserve"> Na</w:t>
      </w:r>
      <w:r w:rsidRPr="00E65FEB">
        <w:rPr>
          <w:sz w:val="16"/>
          <w:szCs w:val="16"/>
        </w:rPr>
        <w:t xml:space="preserve"> 108.</w:t>
      </w:r>
      <w:r>
        <w:rPr>
          <w:sz w:val="16"/>
          <w:szCs w:val="16"/>
        </w:rPr>
        <w:t xml:space="preserve"> </w:t>
      </w:r>
      <w:r w:rsidRPr="00E65FEB">
        <w:rPr>
          <w:sz w:val="16"/>
          <w:szCs w:val="16"/>
        </w:rPr>
        <w:t>sjednici održanoj 17.</w:t>
      </w:r>
      <w:r>
        <w:rPr>
          <w:sz w:val="16"/>
          <w:szCs w:val="16"/>
        </w:rPr>
        <w:t xml:space="preserve"> </w:t>
      </w:r>
      <w:r w:rsidRPr="00E65FEB">
        <w:rPr>
          <w:sz w:val="16"/>
          <w:szCs w:val="16"/>
        </w:rPr>
        <w:t>9.</w:t>
      </w:r>
      <w:r>
        <w:rPr>
          <w:sz w:val="16"/>
          <w:szCs w:val="16"/>
        </w:rPr>
        <w:t xml:space="preserve"> </w:t>
      </w:r>
      <w:r w:rsidRPr="00E65FEB">
        <w:rPr>
          <w:sz w:val="16"/>
          <w:szCs w:val="16"/>
        </w:rPr>
        <w:t>2014.</w:t>
      </w:r>
      <w:r>
        <w:rPr>
          <w:sz w:val="16"/>
          <w:szCs w:val="16"/>
        </w:rPr>
        <w:t xml:space="preserve"> </w:t>
      </w:r>
      <w:r w:rsidRPr="00E65FEB">
        <w:rPr>
          <w:sz w:val="16"/>
          <w:szCs w:val="16"/>
        </w:rPr>
        <w:t>godine</w:t>
      </w:r>
      <w:r>
        <w:rPr>
          <w:sz w:val="16"/>
          <w:szCs w:val="16"/>
        </w:rPr>
        <w:t>.</w:t>
      </w:r>
    </w:p>
  </w:footnote>
  <w:footnote w:id="35">
    <w:p w:rsidR="00A5259B" w:rsidRPr="00E65FEB" w:rsidRDefault="00A5259B" w:rsidP="00E46E9E">
      <w:pPr>
        <w:pStyle w:val="FootnoteText"/>
        <w:rPr>
          <w:sz w:val="16"/>
          <w:szCs w:val="16"/>
        </w:rPr>
      </w:pPr>
      <w:r w:rsidRPr="00E65FEB">
        <w:rPr>
          <w:rStyle w:val="FootnoteReference"/>
          <w:rFonts w:eastAsiaTheme="majorEastAsia"/>
          <w:sz w:val="16"/>
          <w:szCs w:val="16"/>
        </w:rPr>
        <w:footnoteRef/>
      </w:r>
      <w:r w:rsidRPr="00E65FEB">
        <w:rPr>
          <w:sz w:val="16"/>
          <w:szCs w:val="16"/>
        </w:rPr>
        <w:t>„</w:t>
      </w:r>
      <w:r w:rsidRPr="00E65FEB">
        <w:rPr>
          <w:noProof/>
          <w:sz w:val="16"/>
          <w:szCs w:val="16"/>
        </w:rPr>
        <w:t>Sl. glasnik BiH", br.104/13 i 60/14</w:t>
      </w:r>
      <w:r>
        <w:rPr>
          <w:noProof/>
          <w:sz w:val="16"/>
          <w:szCs w:val="16"/>
        </w:rPr>
        <w:t>.</w:t>
      </w:r>
    </w:p>
  </w:footnote>
  <w:footnote w:id="36">
    <w:p w:rsidR="00A5259B" w:rsidRPr="00E65FEB" w:rsidRDefault="00A5259B" w:rsidP="00E46E9E">
      <w:pPr>
        <w:spacing w:after="120"/>
        <w:jc w:val="both"/>
        <w:rPr>
          <w:color w:val="000000"/>
          <w:sz w:val="16"/>
          <w:szCs w:val="16"/>
        </w:rPr>
      </w:pPr>
      <w:r w:rsidRPr="00E65FEB">
        <w:rPr>
          <w:rStyle w:val="FootnoteReference"/>
          <w:rFonts w:eastAsiaTheme="majorEastAsia"/>
          <w:sz w:val="16"/>
          <w:szCs w:val="16"/>
        </w:rPr>
        <w:footnoteRef/>
      </w:r>
      <w:r>
        <w:rPr>
          <w:sz w:val="16"/>
          <w:szCs w:val="16"/>
        </w:rPr>
        <w:t xml:space="preserve"> Odluka donesena </w:t>
      </w:r>
      <w:r w:rsidRPr="00E65FEB">
        <w:rPr>
          <w:sz w:val="16"/>
          <w:szCs w:val="16"/>
        </w:rPr>
        <w:t xml:space="preserve"> na </w:t>
      </w:r>
      <w:r>
        <w:rPr>
          <w:color w:val="000000"/>
          <w:sz w:val="16"/>
          <w:szCs w:val="16"/>
        </w:rPr>
        <w:t>51. sjednici, održanoj 28. svibnja</w:t>
      </w:r>
      <w:r w:rsidRPr="00E65FEB">
        <w:rPr>
          <w:color w:val="000000"/>
          <w:sz w:val="16"/>
          <w:szCs w:val="16"/>
        </w:rPr>
        <w:t xml:space="preserve"> 2013. godine.</w:t>
      </w:r>
    </w:p>
    <w:p w:rsidR="00A5259B" w:rsidRDefault="00A5259B" w:rsidP="00E46E9E">
      <w:pPr>
        <w:pStyle w:val="FootnoteText"/>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singleLevel"/>
    <w:tmpl w:val="00000005"/>
    <w:name w:val="WW8Num5"/>
    <w:lvl w:ilvl="0">
      <w:start w:val="2"/>
      <w:numFmt w:val="bullet"/>
      <w:lvlText w:val="-"/>
      <w:lvlJc w:val="left"/>
      <w:pPr>
        <w:tabs>
          <w:tab w:val="num" w:pos="0"/>
        </w:tabs>
        <w:ind w:left="435" w:hanging="360"/>
      </w:pPr>
      <w:rPr>
        <w:rFonts w:ascii="Trebuchet MS" w:hAnsi="Trebuchet MS"/>
      </w:rPr>
    </w:lvl>
  </w:abstractNum>
  <w:abstractNum w:abstractNumId="1">
    <w:nsid w:val="01B12048"/>
    <w:multiLevelType w:val="hybridMultilevel"/>
    <w:tmpl w:val="1F1E16D2"/>
    <w:lvl w:ilvl="0" w:tplc="C44AD84A">
      <w:start w:val="9"/>
      <w:numFmt w:val="bullet"/>
      <w:lvlText w:val="-"/>
      <w:lvlJc w:val="left"/>
      <w:pPr>
        <w:ind w:left="1440" w:hanging="360"/>
      </w:pPr>
      <w:rPr>
        <w:rFonts w:ascii="Times New Roman" w:eastAsia="Times New Roman" w:hAnsi="Times New Roman"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
    <w:nsid w:val="021E5C16"/>
    <w:multiLevelType w:val="hybridMultilevel"/>
    <w:tmpl w:val="F6967C32"/>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3">
    <w:nsid w:val="0569355A"/>
    <w:multiLevelType w:val="hybridMultilevel"/>
    <w:tmpl w:val="901E7844"/>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4">
    <w:nsid w:val="070A2B0B"/>
    <w:multiLevelType w:val="hybridMultilevel"/>
    <w:tmpl w:val="F9E8F560"/>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5">
    <w:nsid w:val="07BD0997"/>
    <w:multiLevelType w:val="hybridMultilevel"/>
    <w:tmpl w:val="41D29036"/>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6">
    <w:nsid w:val="08BE0D65"/>
    <w:multiLevelType w:val="hybridMultilevel"/>
    <w:tmpl w:val="3F609F10"/>
    <w:lvl w:ilvl="0" w:tplc="44281AA6">
      <w:start w:val="3"/>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7">
    <w:nsid w:val="0A0C0D85"/>
    <w:multiLevelType w:val="hybridMultilevel"/>
    <w:tmpl w:val="99025D9C"/>
    <w:lvl w:ilvl="0" w:tplc="13EA678C">
      <w:start w:val="67"/>
      <w:numFmt w:val="bullet"/>
      <w:lvlText w:val="-"/>
      <w:lvlJc w:val="left"/>
      <w:pPr>
        <w:ind w:left="720" w:hanging="360"/>
      </w:pPr>
      <w:rPr>
        <w:rFonts w:ascii="Verdana" w:eastAsia="Times New Roman" w:hAnsi="Verdana" w:cs="Times New Roman" w:hint="default"/>
      </w:rPr>
    </w:lvl>
    <w:lvl w:ilvl="1" w:tplc="141A0003">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8">
    <w:nsid w:val="0B91778A"/>
    <w:multiLevelType w:val="hybridMultilevel"/>
    <w:tmpl w:val="57327DFE"/>
    <w:lvl w:ilvl="0" w:tplc="6A90971A">
      <w:start w:val="2"/>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9">
    <w:nsid w:val="0CFD0227"/>
    <w:multiLevelType w:val="multilevel"/>
    <w:tmpl w:val="778CA96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0F835969"/>
    <w:multiLevelType w:val="hybridMultilevel"/>
    <w:tmpl w:val="A94C5CAC"/>
    <w:lvl w:ilvl="0" w:tplc="141A0019">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1">
    <w:nsid w:val="109C6684"/>
    <w:multiLevelType w:val="hybridMultilevel"/>
    <w:tmpl w:val="41002E84"/>
    <w:lvl w:ilvl="0" w:tplc="E4C63446">
      <w:start w:val="1"/>
      <w:numFmt w:val="lowerLetter"/>
      <w:lvlText w:val="%1)"/>
      <w:lvlJc w:val="left"/>
      <w:pPr>
        <w:tabs>
          <w:tab w:val="num" w:pos="840"/>
        </w:tabs>
        <w:ind w:left="840" w:hanging="360"/>
      </w:pPr>
      <w:rPr>
        <w:rFonts w:ascii="Times New Roman" w:eastAsia="Times New Roman" w:hAnsi="Times New Roman" w:cs="Times New Roman"/>
      </w:rPr>
    </w:lvl>
    <w:lvl w:ilvl="1" w:tplc="041A0003">
      <w:start w:val="1"/>
      <w:numFmt w:val="bullet"/>
      <w:lvlText w:val="o"/>
      <w:lvlJc w:val="left"/>
      <w:pPr>
        <w:tabs>
          <w:tab w:val="num" w:pos="1500"/>
        </w:tabs>
        <w:ind w:left="1500" w:hanging="360"/>
      </w:pPr>
      <w:rPr>
        <w:rFonts w:ascii="Courier New" w:hAnsi="Courier New" w:cs="Courier New" w:hint="default"/>
      </w:rPr>
    </w:lvl>
    <w:lvl w:ilvl="2" w:tplc="041A0005" w:tentative="1">
      <w:start w:val="1"/>
      <w:numFmt w:val="bullet"/>
      <w:lvlText w:val=""/>
      <w:lvlJc w:val="left"/>
      <w:pPr>
        <w:tabs>
          <w:tab w:val="num" w:pos="2220"/>
        </w:tabs>
        <w:ind w:left="2220" w:hanging="360"/>
      </w:pPr>
      <w:rPr>
        <w:rFonts w:ascii="Wingdings" w:hAnsi="Wingdings" w:hint="default"/>
      </w:rPr>
    </w:lvl>
    <w:lvl w:ilvl="3" w:tplc="041A0001" w:tentative="1">
      <w:start w:val="1"/>
      <w:numFmt w:val="bullet"/>
      <w:lvlText w:val=""/>
      <w:lvlJc w:val="left"/>
      <w:pPr>
        <w:tabs>
          <w:tab w:val="num" w:pos="2940"/>
        </w:tabs>
        <w:ind w:left="2940" w:hanging="360"/>
      </w:pPr>
      <w:rPr>
        <w:rFonts w:ascii="Symbol" w:hAnsi="Symbol" w:hint="default"/>
      </w:rPr>
    </w:lvl>
    <w:lvl w:ilvl="4" w:tplc="041A0003" w:tentative="1">
      <w:start w:val="1"/>
      <w:numFmt w:val="bullet"/>
      <w:lvlText w:val="o"/>
      <w:lvlJc w:val="left"/>
      <w:pPr>
        <w:tabs>
          <w:tab w:val="num" w:pos="3660"/>
        </w:tabs>
        <w:ind w:left="3660" w:hanging="360"/>
      </w:pPr>
      <w:rPr>
        <w:rFonts w:ascii="Courier New" w:hAnsi="Courier New" w:cs="Courier New" w:hint="default"/>
      </w:rPr>
    </w:lvl>
    <w:lvl w:ilvl="5" w:tplc="041A0005" w:tentative="1">
      <w:start w:val="1"/>
      <w:numFmt w:val="bullet"/>
      <w:lvlText w:val=""/>
      <w:lvlJc w:val="left"/>
      <w:pPr>
        <w:tabs>
          <w:tab w:val="num" w:pos="4380"/>
        </w:tabs>
        <w:ind w:left="4380" w:hanging="360"/>
      </w:pPr>
      <w:rPr>
        <w:rFonts w:ascii="Wingdings" w:hAnsi="Wingdings" w:hint="default"/>
      </w:rPr>
    </w:lvl>
    <w:lvl w:ilvl="6" w:tplc="041A0001" w:tentative="1">
      <w:start w:val="1"/>
      <w:numFmt w:val="bullet"/>
      <w:lvlText w:val=""/>
      <w:lvlJc w:val="left"/>
      <w:pPr>
        <w:tabs>
          <w:tab w:val="num" w:pos="5100"/>
        </w:tabs>
        <w:ind w:left="5100" w:hanging="360"/>
      </w:pPr>
      <w:rPr>
        <w:rFonts w:ascii="Symbol" w:hAnsi="Symbol" w:hint="default"/>
      </w:rPr>
    </w:lvl>
    <w:lvl w:ilvl="7" w:tplc="041A0003" w:tentative="1">
      <w:start w:val="1"/>
      <w:numFmt w:val="bullet"/>
      <w:lvlText w:val="o"/>
      <w:lvlJc w:val="left"/>
      <w:pPr>
        <w:tabs>
          <w:tab w:val="num" w:pos="5820"/>
        </w:tabs>
        <w:ind w:left="5820" w:hanging="360"/>
      </w:pPr>
      <w:rPr>
        <w:rFonts w:ascii="Courier New" w:hAnsi="Courier New" w:cs="Courier New" w:hint="default"/>
      </w:rPr>
    </w:lvl>
    <w:lvl w:ilvl="8" w:tplc="041A0005" w:tentative="1">
      <w:start w:val="1"/>
      <w:numFmt w:val="bullet"/>
      <w:lvlText w:val=""/>
      <w:lvlJc w:val="left"/>
      <w:pPr>
        <w:tabs>
          <w:tab w:val="num" w:pos="6540"/>
        </w:tabs>
        <w:ind w:left="6540" w:hanging="360"/>
      </w:pPr>
      <w:rPr>
        <w:rFonts w:ascii="Wingdings" w:hAnsi="Wingdings" w:hint="default"/>
      </w:rPr>
    </w:lvl>
  </w:abstractNum>
  <w:abstractNum w:abstractNumId="12">
    <w:nsid w:val="10FB1A75"/>
    <w:multiLevelType w:val="hybridMultilevel"/>
    <w:tmpl w:val="6FAA4A02"/>
    <w:lvl w:ilvl="0" w:tplc="98963F28">
      <w:start w:val="1"/>
      <w:numFmt w:val="decimal"/>
      <w:lvlText w:val="%1."/>
      <w:lvlJc w:val="center"/>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3">
    <w:nsid w:val="11D839C7"/>
    <w:multiLevelType w:val="hybridMultilevel"/>
    <w:tmpl w:val="B39E2A98"/>
    <w:lvl w:ilvl="0" w:tplc="98963F28">
      <w:start w:val="1"/>
      <w:numFmt w:val="decimal"/>
      <w:lvlText w:val="%1."/>
      <w:lvlJc w:val="center"/>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4">
    <w:nsid w:val="123C3362"/>
    <w:multiLevelType w:val="hybridMultilevel"/>
    <w:tmpl w:val="F68C1D0A"/>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5">
    <w:nsid w:val="13C17A2C"/>
    <w:multiLevelType w:val="hybridMultilevel"/>
    <w:tmpl w:val="8ABE3B46"/>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6">
    <w:nsid w:val="13D04975"/>
    <w:multiLevelType w:val="hybridMultilevel"/>
    <w:tmpl w:val="929280B2"/>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7">
    <w:nsid w:val="15965EE6"/>
    <w:multiLevelType w:val="hybridMultilevel"/>
    <w:tmpl w:val="BB367B48"/>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8">
    <w:nsid w:val="163B0CB9"/>
    <w:multiLevelType w:val="hybridMultilevel"/>
    <w:tmpl w:val="6DAA803C"/>
    <w:lvl w:ilvl="0" w:tplc="6A90971A">
      <w:start w:val="2"/>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9">
    <w:nsid w:val="17764A1B"/>
    <w:multiLevelType w:val="hybridMultilevel"/>
    <w:tmpl w:val="608C367C"/>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0">
    <w:nsid w:val="195E656B"/>
    <w:multiLevelType w:val="hybridMultilevel"/>
    <w:tmpl w:val="171020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A887C8F"/>
    <w:multiLevelType w:val="hybridMultilevel"/>
    <w:tmpl w:val="55CCCE6A"/>
    <w:lvl w:ilvl="0" w:tplc="101A000F">
      <w:start w:val="1"/>
      <w:numFmt w:val="decimal"/>
      <w:lvlText w:val="%1."/>
      <w:lvlJc w:val="left"/>
      <w:pPr>
        <w:ind w:left="720" w:hanging="360"/>
      </w:pPr>
      <w:rPr>
        <w:rFonts w:hint="default"/>
      </w:r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22">
    <w:nsid w:val="1BED7D64"/>
    <w:multiLevelType w:val="hybridMultilevel"/>
    <w:tmpl w:val="8836143C"/>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3">
    <w:nsid w:val="1CE24812"/>
    <w:multiLevelType w:val="hybridMultilevel"/>
    <w:tmpl w:val="6228F614"/>
    <w:lvl w:ilvl="0" w:tplc="F92A8D10">
      <w:start w:val="1"/>
      <w:numFmt w:val="bullet"/>
      <w:lvlText w:val="-"/>
      <w:lvlJc w:val="left"/>
      <w:pPr>
        <w:ind w:left="1440" w:hanging="360"/>
      </w:pPr>
      <w:rPr>
        <w:rFonts w:ascii="Times New Roman" w:eastAsia="Times New Roman" w:hAnsi="Times New Roman" w:cs="Times New Roman" w:hint="default"/>
      </w:rPr>
    </w:lvl>
    <w:lvl w:ilvl="1" w:tplc="141A0003" w:tentative="1">
      <w:start w:val="1"/>
      <w:numFmt w:val="bullet"/>
      <w:lvlText w:val="o"/>
      <w:lvlJc w:val="left"/>
      <w:pPr>
        <w:ind w:left="2160" w:hanging="360"/>
      </w:pPr>
      <w:rPr>
        <w:rFonts w:ascii="Courier New" w:hAnsi="Courier New" w:cs="Courier New" w:hint="default"/>
      </w:rPr>
    </w:lvl>
    <w:lvl w:ilvl="2" w:tplc="141A0005" w:tentative="1">
      <w:start w:val="1"/>
      <w:numFmt w:val="bullet"/>
      <w:lvlText w:val=""/>
      <w:lvlJc w:val="left"/>
      <w:pPr>
        <w:ind w:left="2880" w:hanging="360"/>
      </w:pPr>
      <w:rPr>
        <w:rFonts w:ascii="Wingdings" w:hAnsi="Wingdings" w:hint="default"/>
      </w:rPr>
    </w:lvl>
    <w:lvl w:ilvl="3" w:tplc="141A0001" w:tentative="1">
      <w:start w:val="1"/>
      <w:numFmt w:val="bullet"/>
      <w:lvlText w:val=""/>
      <w:lvlJc w:val="left"/>
      <w:pPr>
        <w:ind w:left="3600" w:hanging="360"/>
      </w:pPr>
      <w:rPr>
        <w:rFonts w:ascii="Symbol" w:hAnsi="Symbol" w:hint="default"/>
      </w:rPr>
    </w:lvl>
    <w:lvl w:ilvl="4" w:tplc="141A0003" w:tentative="1">
      <w:start w:val="1"/>
      <w:numFmt w:val="bullet"/>
      <w:lvlText w:val="o"/>
      <w:lvlJc w:val="left"/>
      <w:pPr>
        <w:ind w:left="4320" w:hanging="360"/>
      </w:pPr>
      <w:rPr>
        <w:rFonts w:ascii="Courier New" w:hAnsi="Courier New" w:cs="Courier New" w:hint="default"/>
      </w:rPr>
    </w:lvl>
    <w:lvl w:ilvl="5" w:tplc="141A0005" w:tentative="1">
      <w:start w:val="1"/>
      <w:numFmt w:val="bullet"/>
      <w:lvlText w:val=""/>
      <w:lvlJc w:val="left"/>
      <w:pPr>
        <w:ind w:left="5040" w:hanging="360"/>
      </w:pPr>
      <w:rPr>
        <w:rFonts w:ascii="Wingdings" w:hAnsi="Wingdings" w:hint="default"/>
      </w:rPr>
    </w:lvl>
    <w:lvl w:ilvl="6" w:tplc="141A0001" w:tentative="1">
      <w:start w:val="1"/>
      <w:numFmt w:val="bullet"/>
      <w:lvlText w:val=""/>
      <w:lvlJc w:val="left"/>
      <w:pPr>
        <w:ind w:left="5760" w:hanging="360"/>
      </w:pPr>
      <w:rPr>
        <w:rFonts w:ascii="Symbol" w:hAnsi="Symbol" w:hint="default"/>
      </w:rPr>
    </w:lvl>
    <w:lvl w:ilvl="7" w:tplc="141A0003" w:tentative="1">
      <w:start w:val="1"/>
      <w:numFmt w:val="bullet"/>
      <w:lvlText w:val="o"/>
      <w:lvlJc w:val="left"/>
      <w:pPr>
        <w:ind w:left="6480" w:hanging="360"/>
      </w:pPr>
      <w:rPr>
        <w:rFonts w:ascii="Courier New" w:hAnsi="Courier New" w:cs="Courier New" w:hint="default"/>
      </w:rPr>
    </w:lvl>
    <w:lvl w:ilvl="8" w:tplc="141A0005" w:tentative="1">
      <w:start w:val="1"/>
      <w:numFmt w:val="bullet"/>
      <w:lvlText w:val=""/>
      <w:lvlJc w:val="left"/>
      <w:pPr>
        <w:ind w:left="7200" w:hanging="360"/>
      </w:pPr>
      <w:rPr>
        <w:rFonts w:ascii="Wingdings" w:hAnsi="Wingdings" w:hint="default"/>
      </w:rPr>
    </w:lvl>
  </w:abstractNum>
  <w:abstractNum w:abstractNumId="24">
    <w:nsid w:val="1D0755A0"/>
    <w:multiLevelType w:val="hybridMultilevel"/>
    <w:tmpl w:val="3F0AE100"/>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5">
    <w:nsid w:val="1D340814"/>
    <w:multiLevelType w:val="hybridMultilevel"/>
    <w:tmpl w:val="1C3688F2"/>
    <w:lvl w:ilvl="0" w:tplc="101A0017">
      <w:start w:val="1"/>
      <w:numFmt w:val="lowerLetter"/>
      <w:lvlText w:val="%1)"/>
      <w:lvlJc w:val="left"/>
      <w:pPr>
        <w:ind w:left="720" w:hanging="360"/>
      </w:pPr>
      <w:rPr>
        <w:rFonts w:hint="default"/>
      </w:r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26">
    <w:nsid w:val="1D4D4493"/>
    <w:multiLevelType w:val="hybridMultilevel"/>
    <w:tmpl w:val="0486FFAA"/>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7">
    <w:nsid w:val="1E234F98"/>
    <w:multiLevelType w:val="hybridMultilevel"/>
    <w:tmpl w:val="EBDE6248"/>
    <w:lvl w:ilvl="0" w:tplc="6D7CBA6E">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28">
    <w:nsid w:val="1F6B7131"/>
    <w:multiLevelType w:val="hybridMultilevel"/>
    <w:tmpl w:val="8E4ECA2A"/>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9">
    <w:nsid w:val="21254589"/>
    <w:multiLevelType w:val="hybridMultilevel"/>
    <w:tmpl w:val="B9F43BF4"/>
    <w:lvl w:ilvl="0" w:tplc="98963F28">
      <w:start w:val="1"/>
      <w:numFmt w:val="decimal"/>
      <w:lvlText w:val="%1."/>
      <w:lvlJc w:val="center"/>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30">
    <w:nsid w:val="218B1A6D"/>
    <w:multiLevelType w:val="hybridMultilevel"/>
    <w:tmpl w:val="476C7DBE"/>
    <w:lvl w:ilvl="0" w:tplc="96DA94E2">
      <w:start w:val="1"/>
      <w:numFmt w:val="lowerLetter"/>
      <w:lvlText w:val="%1)"/>
      <w:lvlJc w:val="left"/>
      <w:pPr>
        <w:ind w:left="1080" w:hanging="360"/>
      </w:pPr>
      <w:rPr>
        <w:rFonts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31">
    <w:nsid w:val="22961C16"/>
    <w:multiLevelType w:val="hybridMultilevel"/>
    <w:tmpl w:val="B1909912"/>
    <w:lvl w:ilvl="0" w:tplc="3F502A9A">
      <w:start w:val="13"/>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32">
    <w:nsid w:val="23413108"/>
    <w:multiLevelType w:val="hybridMultilevel"/>
    <w:tmpl w:val="6EAA0676"/>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33">
    <w:nsid w:val="23774FA3"/>
    <w:multiLevelType w:val="hybridMultilevel"/>
    <w:tmpl w:val="DB3AF024"/>
    <w:lvl w:ilvl="0" w:tplc="141A0017">
      <w:start w:val="1"/>
      <w:numFmt w:val="lowerLetter"/>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34">
    <w:nsid w:val="24C25D38"/>
    <w:multiLevelType w:val="hybridMultilevel"/>
    <w:tmpl w:val="0F860ECC"/>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35">
    <w:nsid w:val="25C94DC0"/>
    <w:multiLevelType w:val="hybridMultilevel"/>
    <w:tmpl w:val="FCAE61E2"/>
    <w:lvl w:ilvl="0" w:tplc="141A0019">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36">
    <w:nsid w:val="26763E53"/>
    <w:multiLevelType w:val="hybridMultilevel"/>
    <w:tmpl w:val="70A4BC2E"/>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37">
    <w:nsid w:val="26DD37AC"/>
    <w:multiLevelType w:val="hybridMultilevel"/>
    <w:tmpl w:val="E3F49F52"/>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38">
    <w:nsid w:val="26ED12DB"/>
    <w:multiLevelType w:val="hybridMultilevel"/>
    <w:tmpl w:val="06E0FF48"/>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39">
    <w:nsid w:val="282A125A"/>
    <w:multiLevelType w:val="hybridMultilevel"/>
    <w:tmpl w:val="7C10D484"/>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40">
    <w:nsid w:val="2A4434B0"/>
    <w:multiLevelType w:val="hybridMultilevel"/>
    <w:tmpl w:val="1FA8F64E"/>
    <w:lvl w:ilvl="0" w:tplc="141A000F">
      <w:start w:val="1"/>
      <w:numFmt w:val="decimal"/>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41">
    <w:nsid w:val="2A5C3CE1"/>
    <w:multiLevelType w:val="hybridMultilevel"/>
    <w:tmpl w:val="A90CD9D6"/>
    <w:lvl w:ilvl="0" w:tplc="72467D02">
      <w:start w:val="1"/>
      <w:numFmt w:val="decimal"/>
      <w:lvlText w:val="%1."/>
      <w:lvlJc w:val="center"/>
      <w:pPr>
        <w:ind w:left="360" w:hanging="360"/>
      </w:pPr>
      <w:rPr>
        <w:rFonts w:hint="default"/>
        <w:b w:val="0"/>
      </w:rPr>
    </w:lvl>
    <w:lvl w:ilvl="1" w:tplc="141A0019" w:tentative="1">
      <w:start w:val="1"/>
      <w:numFmt w:val="lowerLetter"/>
      <w:lvlText w:val="%2."/>
      <w:lvlJc w:val="left"/>
      <w:pPr>
        <w:ind w:left="1080" w:hanging="360"/>
      </w:pPr>
    </w:lvl>
    <w:lvl w:ilvl="2" w:tplc="141A001B" w:tentative="1">
      <w:start w:val="1"/>
      <w:numFmt w:val="lowerRoman"/>
      <w:lvlText w:val="%3."/>
      <w:lvlJc w:val="right"/>
      <w:pPr>
        <w:ind w:left="1800" w:hanging="180"/>
      </w:pPr>
    </w:lvl>
    <w:lvl w:ilvl="3" w:tplc="141A000F" w:tentative="1">
      <w:start w:val="1"/>
      <w:numFmt w:val="decimal"/>
      <w:lvlText w:val="%4."/>
      <w:lvlJc w:val="left"/>
      <w:pPr>
        <w:ind w:left="2520" w:hanging="360"/>
      </w:pPr>
    </w:lvl>
    <w:lvl w:ilvl="4" w:tplc="141A0019" w:tentative="1">
      <w:start w:val="1"/>
      <w:numFmt w:val="lowerLetter"/>
      <w:lvlText w:val="%5."/>
      <w:lvlJc w:val="left"/>
      <w:pPr>
        <w:ind w:left="3240" w:hanging="360"/>
      </w:pPr>
    </w:lvl>
    <w:lvl w:ilvl="5" w:tplc="141A001B" w:tentative="1">
      <w:start w:val="1"/>
      <w:numFmt w:val="lowerRoman"/>
      <w:lvlText w:val="%6."/>
      <w:lvlJc w:val="right"/>
      <w:pPr>
        <w:ind w:left="3960" w:hanging="180"/>
      </w:pPr>
    </w:lvl>
    <w:lvl w:ilvl="6" w:tplc="141A000F" w:tentative="1">
      <w:start w:val="1"/>
      <w:numFmt w:val="decimal"/>
      <w:lvlText w:val="%7."/>
      <w:lvlJc w:val="left"/>
      <w:pPr>
        <w:ind w:left="4680" w:hanging="360"/>
      </w:pPr>
    </w:lvl>
    <w:lvl w:ilvl="7" w:tplc="141A0019" w:tentative="1">
      <w:start w:val="1"/>
      <w:numFmt w:val="lowerLetter"/>
      <w:lvlText w:val="%8."/>
      <w:lvlJc w:val="left"/>
      <w:pPr>
        <w:ind w:left="5400" w:hanging="360"/>
      </w:pPr>
    </w:lvl>
    <w:lvl w:ilvl="8" w:tplc="141A001B" w:tentative="1">
      <w:start w:val="1"/>
      <w:numFmt w:val="lowerRoman"/>
      <w:lvlText w:val="%9."/>
      <w:lvlJc w:val="right"/>
      <w:pPr>
        <w:ind w:left="6120" w:hanging="180"/>
      </w:pPr>
    </w:lvl>
  </w:abstractNum>
  <w:abstractNum w:abstractNumId="42">
    <w:nsid w:val="2B81231C"/>
    <w:multiLevelType w:val="hybridMultilevel"/>
    <w:tmpl w:val="670E1796"/>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43">
    <w:nsid w:val="2BAE6A19"/>
    <w:multiLevelType w:val="hybridMultilevel"/>
    <w:tmpl w:val="57C0B9BA"/>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44">
    <w:nsid w:val="2BCE4455"/>
    <w:multiLevelType w:val="hybridMultilevel"/>
    <w:tmpl w:val="5AA25C46"/>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45">
    <w:nsid w:val="2E4412DA"/>
    <w:multiLevelType w:val="hybridMultilevel"/>
    <w:tmpl w:val="A3CC4540"/>
    <w:lvl w:ilvl="0" w:tplc="141A000F">
      <w:start w:val="40"/>
      <w:numFmt w:val="bullet"/>
      <w:lvlText w:val="-"/>
      <w:lvlJc w:val="left"/>
      <w:pPr>
        <w:ind w:left="720" w:hanging="360"/>
      </w:pPr>
      <w:rPr>
        <w:rFonts w:ascii="Times New Roman" w:eastAsia="Times New Roman" w:hAnsi="Times New Roman" w:cs="Times New Roman" w:hint="default"/>
      </w:rPr>
    </w:lvl>
    <w:lvl w:ilvl="1" w:tplc="141A0019" w:tentative="1">
      <w:start w:val="1"/>
      <w:numFmt w:val="bullet"/>
      <w:lvlText w:val="o"/>
      <w:lvlJc w:val="left"/>
      <w:pPr>
        <w:ind w:left="1440" w:hanging="360"/>
      </w:pPr>
      <w:rPr>
        <w:rFonts w:ascii="Courier New" w:hAnsi="Courier New" w:cs="Courier New" w:hint="default"/>
      </w:rPr>
    </w:lvl>
    <w:lvl w:ilvl="2" w:tplc="141A001B" w:tentative="1">
      <w:start w:val="1"/>
      <w:numFmt w:val="bullet"/>
      <w:lvlText w:val=""/>
      <w:lvlJc w:val="left"/>
      <w:pPr>
        <w:ind w:left="2160" w:hanging="360"/>
      </w:pPr>
      <w:rPr>
        <w:rFonts w:ascii="Wingdings" w:hAnsi="Wingdings" w:hint="default"/>
      </w:rPr>
    </w:lvl>
    <w:lvl w:ilvl="3" w:tplc="141A000F" w:tentative="1">
      <w:start w:val="1"/>
      <w:numFmt w:val="bullet"/>
      <w:lvlText w:val=""/>
      <w:lvlJc w:val="left"/>
      <w:pPr>
        <w:ind w:left="2880" w:hanging="360"/>
      </w:pPr>
      <w:rPr>
        <w:rFonts w:ascii="Symbol" w:hAnsi="Symbol" w:hint="default"/>
      </w:rPr>
    </w:lvl>
    <w:lvl w:ilvl="4" w:tplc="141A0019" w:tentative="1">
      <w:start w:val="1"/>
      <w:numFmt w:val="bullet"/>
      <w:lvlText w:val="o"/>
      <w:lvlJc w:val="left"/>
      <w:pPr>
        <w:ind w:left="3600" w:hanging="360"/>
      </w:pPr>
      <w:rPr>
        <w:rFonts w:ascii="Courier New" w:hAnsi="Courier New" w:cs="Courier New" w:hint="default"/>
      </w:rPr>
    </w:lvl>
    <w:lvl w:ilvl="5" w:tplc="141A001B" w:tentative="1">
      <w:start w:val="1"/>
      <w:numFmt w:val="bullet"/>
      <w:lvlText w:val=""/>
      <w:lvlJc w:val="left"/>
      <w:pPr>
        <w:ind w:left="4320" w:hanging="360"/>
      </w:pPr>
      <w:rPr>
        <w:rFonts w:ascii="Wingdings" w:hAnsi="Wingdings" w:hint="default"/>
      </w:rPr>
    </w:lvl>
    <w:lvl w:ilvl="6" w:tplc="141A000F" w:tentative="1">
      <w:start w:val="1"/>
      <w:numFmt w:val="bullet"/>
      <w:lvlText w:val=""/>
      <w:lvlJc w:val="left"/>
      <w:pPr>
        <w:ind w:left="5040" w:hanging="360"/>
      </w:pPr>
      <w:rPr>
        <w:rFonts w:ascii="Symbol" w:hAnsi="Symbol" w:hint="default"/>
      </w:rPr>
    </w:lvl>
    <w:lvl w:ilvl="7" w:tplc="141A0019" w:tentative="1">
      <w:start w:val="1"/>
      <w:numFmt w:val="bullet"/>
      <w:lvlText w:val="o"/>
      <w:lvlJc w:val="left"/>
      <w:pPr>
        <w:ind w:left="5760" w:hanging="360"/>
      </w:pPr>
      <w:rPr>
        <w:rFonts w:ascii="Courier New" w:hAnsi="Courier New" w:cs="Courier New" w:hint="default"/>
      </w:rPr>
    </w:lvl>
    <w:lvl w:ilvl="8" w:tplc="141A001B" w:tentative="1">
      <w:start w:val="1"/>
      <w:numFmt w:val="bullet"/>
      <w:lvlText w:val=""/>
      <w:lvlJc w:val="left"/>
      <w:pPr>
        <w:ind w:left="6480" w:hanging="360"/>
      </w:pPr>
      <w:rPr>
        <w:rFonts w:ascii="Wingdings" w:hAnsi="Wingdings" w:hint="default"/>
      </w:rPr>
    </w:lvl>
  </w:abstractNum>
  <w:abstractNum w:abstractNumId="46">
    <w:nsid w:val="2E7A4A2B"/>
    <w:multiLevelType w:val="hybridMultilevel"/>
    <w:tmpl w:val="3CC267A8"/>
    <w:lvl w:ilvl="0" w:tplc="141A000F">
      <w:start w:val="1"/>
      <w:numFmt w:val="decimal"/>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47">
    <w:nsid w:val="2EBA63C8"/>
    <w:multiLevelType w:val="hybridMultilevel"/>
    <w:tmpl w:val="54C20274"/>
    <w:lvl w:ilvl="0" w:tplc="98963F28">
      <w:start w:val="1"/>
      <w:numFmt w:val="decimal"/>
      <w:lvlText w:val="%1."/>
      <w:lvlJc w:val="center"/>
      <w:pPr>
        <w:ind w:left="360" w:hanging="360"/>
      </w:pPr>
      <w:rPr>
        <w:rFonts w:hint="default"/>
      </w:rPr>
    </w:lvl>
    <w:lvl w:ilvl="1" w:tplc="141A0019" w:tentative="1">
      <w:start w:val="1"/>
      <w:numFmt w:val="lowerLetter"/>
      <w:lvlText w:val="%2."/>
      <w:lvlJc w:val="left"/>
      <w:pPr>
        <w:ind w:left="1080" w:hanging="360"/>
      </w:pPr>
    </w:lvl>
    <w:lvl w:ilvl="2" w:tplc="141A001B" w:tentative="1">
      <w:start w:val="1"/>
      <w:numFmt w:val="lowerRoman"/>
      <w:lvlText w:val="%3."/>
      <w:lvlJc w:val="right"/>
      <w:pPr>
        <w:ind w:left="1800" w:hanging="180"/>
      </w:pPr>
    </w:lvl>
    <w:lvl w:ilvl="3" w:tplc="141A000F" w:tentative="1">
      <w:start w:val="1"/>
      <w:numFmt w:val="decimal"/>
      <w:lvlText w:val="%4."/>
      <w:lvlJc w:val="left"/>
      <w:pPr>
        <w:ind w:left="2520" w:hanging="360"/>
      </w:pPr>
    </w:lvl>
    <w:lvl w:ilvl="4" w:tplc="141A0019" w:tentative="1">
      <w:start w:val="1"/>
      <w:numFmt w:val="lowerLetter"/>
      <w:lvlText w:val="%5."/>
      <w:lvlJc w:val="left"/>
      <w:pPr>
        <w:ind w:left="3240" w:hanging="360"/>
      </w:pPr>
    </w:lvl>
    <w:lvl w:ilvl="5" w:tplc="141A001B" w:tentative="1">
      <w:start w:val="1"/>
      <w:numFmt w:val="lowerRoman"/>
      <w:lvlText w:val="%6."/>
      <w:lvlJc w:val="right"/>
      <w:pPr>
        <w:ind w:left="3960" w:hanging="180"/>
      </w:pPr>
    </w:lvl>
    <w:lvl w:ilvl="6" w:tplc="141A000F" w:tentative="1">
      <w:start w:val="1"/>
      <w:numFmt w:val="decimal"/>
      <w:lvlText w:val="%7."/>
      <w:lvlJc w:val="left"/>
      <w:pPr>
        <w:ind w:left="4680" w:hanging="360"/>
      </w:pPr>
    </w:lvl>
    <w:lvl w:ilvl="7" w:tplc="141A0019" w:tentative="1">
      <w:start w:val="1"/>
      <w:numFmt w:val="lowerLetter"/>
      <w:lvlText w:val="%8."/>
      <w:lvlJc w:val="left"/>
      <w:pPr>
        <w:ind w:left="5400" w:hanging="360"/>
      </w:pPr>
    </w:lvl>
    <w:lvl w:ilvl="8" w:tplc="141A001B" w:tentative="1">
      <w:start w:val="1"/>
      <w:numFmt w:val="lowerRoman"/>
      <w:lvlText w:val="%9."/>
      <w:lvlJc w:val="right"/>
      <w:pPr>
        <w:ind w:left="6120" w:hanging="180"/>
      </w:pPr>
    </w:lvl>
  </w:abstractNum>
  <w:abstractNum w:abstractNumId="48">
    <w:nsid w:val="2FA20E68"/>
    <w:multiLevelType w:val="hybridMultilevel"/>
    <w:tmpl w:val="B3A698E8"/>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49">
    <w:nsid w:val="30C35A16"/>
    <w:multiLevelType w:val="hybridMultilevel"/>
    <w:tmpl w:val="AEB4AEAE"/>
    <w:lvl w:ilvl="0" w:tplc="98963F28">
      <w:start w:val="1"/>
      <w:numFmt w:val="decimal"/>
      <w:lvlText w:val="%1."/>
      <w:lvlJc w:val="center"/>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50">
    <w:nsid w:val="30C7053D"/>
    <w:multiLevelType w:val="hybridMultilevel"/>
    <w:tmpl w:val="EBC8138C"/>
    <w:lvl w:ilvl="0" w:tplc="141A0017">
      <w:start w:val="1"/>
      <w:numFmt w:val="lowerLetter"/>
      <w:lvlText w:val="%1)"/>
      <w:lvlJc w:val="left"/>
      <w:pPr>
        <w:ind w:left="1080" w:hanging="72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51">
    <w:nsid w:val="32412F56"/>
    <w:multiLevelType w:val="hybridMultilevel"/>
    <w:tmpl w:val="7EF290C6"/>
    <w:lvl w:ilvl="0" w:tplc="44281AA6">
      <w:start w:val="3"/>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52">
    <w:nsid w:val="33B44F5A"/>
    <w:multiLevelType w:val="hybridMultilevel"/>
    <w:tmpl w:val="F94C6450"/>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53">
    <w:nsid w:val="35286FED"/>
    <w:multiLevelType w:val="hybridMultilevel"/>
    <w:tmpl w:val="67FCB61E"/>
    <w:lvl w:ilvl="0" w:tplc="98963F28">
      <w:start w:val="1"/>
      <w:numFmt w:val="decimal"/>
      <w:lvlText w:val="%1."/>
      <w:lvlJc w:val="center"/>
      <w:pPr>
        <w:ind w:left="720" w:hanging="360"/>
      </w:pPr>
      <w:rPr>
        <w:rFonts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54">
    <w:nsid w:val="35A542ED"/>
    <w:multiLevelType w:val="hybridMultilevel"/>
    <w:tmpl w:val="873ECB20"/>
    <w:lvl w:ilvl="0" w:tplc="6A90971A">
      <w:start w:val="2"/>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55">
    <w:nsid w:val="36A92AB4"/>
    <w:multiLevelType w:val="hybridMultilevel"/>
    <w:tmpl w:val="38D80C72"/>
    <w:lvl w:ilvl="0" w:tplc="F92A8D10">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nsid w:val="36FF012E"/>
    <w:multiLevelType w:val="hybridMultilevel"/>
    <w:tmpl w:val="D4E6F402"/>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57">
    <w:nsid w:val="37092358"/>
    <w:multiLevelType w:val="hybridMultilevel"/>
    <w:tmpl w:val="1B5AA114"/>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58">
    <w:nsid w:val="37EE5BCA"/>
    <w:multiLevelType w:val="hybridMultilevel"/>
    <w:tmpl w:val="45F8C138"/>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59">
    <w:nsid w:val="3A1E5489"/>
    <w:multiLevelType w:val="hybridMultilevel"/>
    <w:tmpl w:val="9934DBEA"/>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60">
    <w:nsid w:val="3A5F7B88"/>
    <w:multiLevelType w:val="hybridMultilevel"/>
    <w:tmpl w:val="BEE848E0"/>
    <w:lvl w:ilvl="0" w:tplc="2F0E92C4">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61">
    <w:nsid w:val="3A6C72F1"/>
    <w:multiLevelType w:val="hybridMultilevel"/>
    <w:tmpl w:val="9D10E728"/>
    <w:lvl w:ilvl="0" w:tplc="141A0019">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62">
    <w:nsid w:val="3AF17127"/>
    <w:multiLevelType w:val="hybridMultilevel"/>
    <w:tmpl w:val="EAD233B4"/>
    <w:lvl w:ilvl="0" w:tplc="9AD090D0">
      <w:start w:val="1"/>
      <w:numFmt w:val="lowerLetter"/>
      <w:lvlText w:val="%1)"/>
      <w:lvlJc w:val="left"/>
      <w:pPr>
        <w:ind w:left="862" w:hanging="360"/>
      </w:pPr>
      <w:rPr>
        <w:rFonts w:hint="default"/>
      </w:rPr>
    </w:lvl>
    <w:lvl w:ilvl="1" w:tplc="141A0019" w:tentative="1">
      <w:start w:val="1"/>
      <w:numFmt w:val="lowerLetter"/>
      <w:lvlText w:val="%2."/>
      <w:lvlJc w:val="left"/>
      <w:pPr>
        <w:ind w:left="1582" w:hanging="360"/>
      </w:pPr>
    </w:lvl>
    <w:lvl w:ilvl="2" w:tplc="141A001B" w:tentative="1">
      <w:start w:val="1"/>
      <w:numFmt w:val="lowerRoman"/>
      <w:lvlText w:val="%3."/>
      <w:lvlJc w:val="right"/>
      <w:pPr>
        <w:ind w:left="2302" w:hanging="180"/>
      </w:pPr>
    </w:lvl>
    <w:lvl w:ilvl="3" w:tplc="141A000F" w:tentative="1">
      <w:start w:val="1"/>
      <w:numFmt w:val="decimal"/>
      <w:lvlText w:val="%4."/>
      <w:lvlJc w:val="left"/>
      <w:pPr>
        <w:ind w:left="3022" w:hanging="360"/>
      </w:pPr>
    </w:lvl>
    <w:lvl w:ilvl="4" w:tplc="141A0019" w:tentative="1">
      <w:start w:val="1"/>
      <w:numFmt w:val="lowerLetter"/>
      <w:lvlText w:val="%5."/>
      <w:lvlJc w:val="left"/>
      <w:pPr>
        <w:ind w:left="3742" w:hanging="360"/>
      </w:pPr>
    </w:lvl>
    <w:lvl w:ilvl="5" w:tplc="141A001B" w:tentative="1">
      <w:start w:val="1"/>
      <w:numFmt w:val="lowerRoman"/>
      <w:lvlText w:val="%6."/>
      <w:lvlJc w:val="right"/>
      <w:pPr>
        <w:ind w:left="4462" w:hanging="180"/>
      </w:pPr>
    </w:lvl>
    <w:lvl w:ilvl="6" w:tplc="141A000F" w:tentative="1">
      <w:start w:val="1"/>
      <w:numFmt w:val="decimal"/>
      <w:lvlText w:val="%7."/>
      <w:lvlJc w:val="left"/>
      <w:pPr>
        <w:ind w:left="5182" w:hanging="360"/>
      </w:pPr>
    </w:lvl>
    <w:lvl w:ilvl="7" w:tplc="141A0019" w:tentative="1">
      <w:start w:val="1"/>
      <w:numFmt w:val="lowerLetter"/>
      <w:lvlText w:val="%8."/>
      <w:lvlJc w:val="left"/>
      <w:pPr>
        <w:ind w:left="5902" w:hanging="360"/>
      </w:pPr>
    </w:lvl>
    <w:lvl w:ilvl="8" w:tplc="141A001B" w:tentative="1">
      <w:start w:val="1"/>
      <w:numFmt w:val="lowerRoman"/>
      <w:lvlText w:val="%9."/>
      <w:lvlJc w:val="right"/>
      <w:pPr>
        <w:ind w:left="6622" w:hanging="180"/>
      </w:pPr>
    </w:lvl>
  </w:abstractNum>
  <w:abstractNum w:abstractNumId="63">
    <w:nsid w:val="3E310DD4"/>
    <w:multiLevelType w:val="hybridMultilevel"/>
    <w:tmpl w:val="A2B0ECA4"/>
    <w:lvl w:ilvl="0" w:tplc="F92A8D10">
      <w:start w:val="1"/>
      <w:numFmt w:val="bullet"/>
      <w:lvlText w:val="-"/>
      <w:lvlJc w:val="left"/>
      <w:pPr>
        <w:ind w:left="786"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nsid w:val="3E6F6EA3"/>
    <w:multiLevelType w:val="hybridMultilevel"/>
    <w:tmpl w:val="0AD4B5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3E7304D3"/>
    <w:multiLevelType w:val="hybridMultilevel"/>
    <w:tmpl w:val="518002CA"/>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66">
    <w:nsid w:val="3F7775E4"/>
    <w:multiLevelType w:val="hybridMultilevel"/>
    <w:tmpl w:val="0EDA0BA6"/>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67">
    <w:nsid w:val="400A78EB"/>
    <w:multiLevelType w:val="hybridMultilevel"/>
    <w:tmpl w:val="675E030A"/>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68">
    <w:nsid w:val="400E1410"/>
    <w:multiLevelType w:val="hybridMultilevel"/>
    <w:tmpl w:val="A1525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40733CC8"/>
    <w:multiLevelType w:val="hybridMultilevel"/>
    <w:tmpl w:val="95A45D1A"/>
    <w:lvl w:ilvl="0" w:tplc="D9C4BFE6">
      <w:start w:val="1"/>
      <w:numFmt w:val="lowerLetter"/>
      <w:lvlText w:val="%1)"/>
      <w:lvlJc w:val="left"/>
      <w:pPr>
        <w:ind w:left="1080" w:hanging="360"/>
      </w:pPr>
      <w:rPr>
        <w:rFonts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70">
    <w:nsid w:val="4182630E"/>
    <w:multiLevelType w:val="hybridMultilevel"/>
    <w:tmpl w:val="B7AE12C8"/>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71">
    <w:nsid w:val="44842D13"/>
    <w:multiLevelType w:val="hybridMultilevel"/>
    <w:tmpl w:val="E72ACC5A"/>
    <w:lvl w:ilvl="0" w:tplc="44281AA6">
      <w:start w:val="3"/>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72">
    <w:nsid w:val="493827A4"/>
    <w:multiLevelType w:val="hybridMultilevel"/>
    <w:tmpl w:val="DB829A96"/>
    <w:lvl w:ilvl="0" w:tplc="DB144B08">
      <w:numFmt w:val="bullet"/>
      <w:lvlText w:val="-"/>
      <w:lvlJc w:val="left"/>
      <w:pPr>
        <w:ind w:left="720" w:hanging="360"/>
      </w:pPr>
      <w:rPr>
        <w:rFonts w:ascii="Times New Roman" w:eastAsiaTheme="minorHAnsi"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73">
    <w:nsid w:val="4CD37DF7"/>
    <w:multiLevelType w:val="hybridMultilevel"/>
    <w:tmpl w:val="8D5C6494"/>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74">
    <w:nsid w:val="4E013B78"/>
    <w:multiLevelType w:val="hybridMultilevel"/>
    <w:tmpl w:val="65363EBA"/>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75">
    <w:nsid w:val="4E137211"/>
    <w:multiLevelType w:val="hybridMultilevel"/>
    <w:tmpl w:val="ACE2F9E6"/>
    <w:lvl w:ilvl="0" w:tplc="DB144B08">
      <w:numFmt w:val="bullet"/>
      <w:lvlText w:val="-"/>
      <w:lvlJc w:val="left"/>
      <w:pPr>
        <w:ind w:left="720" w:hanging="360"/>
      </w:pPr>
      <w:rPr>
        <w:rFonts w:ascii="Times New Roman" w:eastAsiaTheme="minorHAnsi"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76">
    <w:nsid w:val="4E252FE8"/>
    <w:multiLevelType w:val="hybridMultilevel"/>
    <w:tmpl w:val="2F1A5F7C"/>
    <w:lvl w:ilvl="0" w:tplc="15A6D2D8">
      <w:start w:val="8"/>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77">
    <w:nsid w:val="4ED33616"/>
    <w:multiLevelType w:val="hybridMultilevel"/>
    <w:tmpl w:val="0BDA091A"/>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78">
    <w:nsid w:val="50F754EB"/>
    <w:multiLevelType w:val="hybridMultilevel"/>
    <w:tmpl w:val="E0F81098"/>
    <w:lvl w:ilvl="0" w:tplc="2F0E92C4">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79">
    <w:nsid w:val="52095B1A"/>
    <w:multiLevelType w:val="hybridMultilevel"/>
    <w:tmpl w:val="5C524042"/>
    <w:lvl w:ilvl="0" w:tplc="DB144B08">
      <w:numFmt w:val="bullet"/>
      <w:lvlText w:val="-"/>
      <w:lvlJc w:val="left"/>
      <w:pPr>
        <w:ind w:left="720" w:hanging="360"/>
      </w:pPr>
      <w:rPr>
        <w:rFonts w:ascii="Times New Roman" w:eastAsiaTheme="minorHAnsi"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80">
    <w:nsid w:val="53EC533D"/>
    <w:multiLevelType w:val="hybridMultilevel"/>
    <w:tmpl w:val="AD24EC74"/>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81">
    <w:nsid w:val="5420060A"/>
    <w:multiLevelType w:val="hybridMultilevel"/>
    <w:tmpl w:val="A6B8798C"/>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82">
    <w:nsid w:val="54E356CA"/>
    <w:multiLevelType w:val="hybridMultilevel"/>
    <w:tmpl w:val="2DC65474"/>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83">
    <w:nsid w:val="551C5912"/>
    <w:multiLevelType w:val="hybridMultilevel"/>
    <w:tmpl w:val="7D62B6D6"/>
    <w:lvl w:ilvl="0" w:tplc="D862A586">
      <w:start w:val="7"/>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4">
    <w:nsid w:val="55E61A54"/>
    <w:multiLevelType w:val="hybridMultilevel"/>
    <w:tmpl w:val="E94A74BE"/>
    <w:lvl w:ilvl="0" w:tplc="16F2A978">
      <w:start w:val="24"/>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85">
    <w:nsid w:val="55F54FCE"/>
    <w:multiLevelType w:val="hybridMultilevel"/>
    <w:tmpl w:val="B2F84618"/>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86">
    <w:nsid w:val="572E4A18"/>
    <w:multiLevelType w:val="hybridMultilevel"/>
    <w:tmpl w:val="63AE8A50"/>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87">
    <w:nsid w:val="5780251D"/>
    <w:multiLevelType w:val="hybridMultilevel"/>
    <w:tmpl w:val="159E8F70"/>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88">
    <w:nsid w:val="5796698D"/>
    <w:multiLevelType w:val="hybridMultilevel"/>
    <w:tmpl w:val="F12CDD1C"/>
    <w:lvl w:ilvl="0" w:tplc="FC3AD7D6">
      <w:start w:val="1"/>
      <w:numFmt w:val="bullet"/>
      <w:pStyle w:val="Aktivnosti"/>
      <w:lvlText w:val=""/>
      <w:lvlJc w:val="left"/>
      <w:pPr>
        <w:tabs>
          <w:tab w:val="num" w:pos="360"/>
        </w:tabs>
        <w:ind w:left="360" w:hanging="360"/>
      </w:pPr>
      <w:rPr>
        <w:rFonts w:ascii="Wingdings" w:hAnsi="Wingdings" w:hint="default"/>
        <w:lang w:val="fr-FR"/>
      </w:rPr>
    </w:lvl>
    <w:lvl w:ilvl="1" w:tplc="04090003">
      <w:start w:val="1"/>
      <w:numFmt w:val="decimal"/>
      <w:lvlText w:val="%2."/>
      <w:lvlJc w:val="left"/>
      <w:pPr>
        <w:tabs>
          <w:tab w:val="num" w:pos="-540"/>
        </w:tabs>
        <w:ind w:left="-540" w:hanging="360"/>
      </w:pPr>
    </w:lvl>
    <w:lvl w:ilvl="2" w:tplc="04090005">
      <w:start w:val="1"/>
      <w:numFmt w:val="bullet"/>
      <w:lvlText w:val=""/>
      <w:lvlJc w:val="left"/>
      <w:pPr>
        <w:tabs>
          <w:tab w:val="num" w:pos="180"/>
        </w:tabs>
        <w:ind w:left="180" w:hanging="360"/>
      </w:pPr>
      <w:rPr>
        <w:rFonts w:ascii="Wingdings" w:hAnsi="Wingdings" w:hint="default"/>
      </w:rPr>
    </w:lvl>
    <w:lvl w:ilvl="3" w:tplc="04090001">
      <w:start w:val="1"/>
      <w:numFmt w:val="bullet"/>
      <w:lvlText w:val=""/>
      <w:lvlJc w:val="left"/>
      <w:pPr>
        <w:tabs>
          <w:tab w:val="num" w:pos="900"/>
        </w:tabs>
        <w:ind w:left="900" w:hanging="360"/>
      </w:pPr>
      <w:rPr>
        <w:rFonts w:ascii="Symbol" w:hAnsi="Symbol" w:hint="default"/>
      </w:rPr>
    </w:lvl>
    <w:lvl w:ilvl="4" w:tplc="04090003">
      <w:start w:val="1"/>
      <w:numFmt w:val="bullet"/>
      <w:lvlText w:val="o"/>
      <w:lvlJc w:val="left"/>
      <w:pPr>
        <w:tabs>
          <w:tab w:val="num" w:pos="1620"/>
        </w:tabs>
        <w:ind w:left="1620" w:hanging="360"/>
      </w:pPr>
      <w:rPr>
        <w:rFonts w:ascii="Courier New" w:hAnsi="Courier New" w:cs="Courier New" w:hint="default"/>
      </w:rPr>
    </w:lvl>
    <w:lvl w:ilvl="5" w:tplc="04090005">
      <w:start w:val="1"/>
      <w:numFmt w:val="bullet"/>
      <w:lvlText w:val=""/>
      <w:lvlJc w:val="left"/>
      <w:pPr>
        <w:tabs>
          <w:tab w:val="num" w:pos="2340"/>
        </w:tabs>
        <w:ind w:left="2340" w:hanging="360"/>
      </w:pPr>
      <w:rPr>
        <w:rFonts w:ascii="Wingdings" w:hAnsi="Wingdings" w:hint="default"/>
      </w:rPr>
    </w:lvl>
    <w:lvl w:ilvl="6" w:tplc="04090001">
      <w:start w:val="1"/>
      <w:numFmt w:val="bullet"/>
      <w:lvlText w:val=""/>
      <w:lvlJc w:val="left"/>
      <w:pPr>
        <w:tabs>
          <w:tab w:val="num" w:pos="3060"/>
        </w:tabs>
        <w:ind w:left="3060" w:hanging="360"/>
      </w:pPr>
      <w:rPr>
        <w:rFonts w:ascii="Symbol" w:hAnsi="Symbol" w:hint="default"/>
      </w:rPr>
    </w:lvl>
    <w:lvl w:ilvl="7" w:tplc="04090003">
      <w:start w:val="1"/>
      <w:numFmt w:val="bullet"/>
      <w:lvlText w:val="o"/>
      <w:lvlJc w:val="left"/>
      <w:pPr>
        <w:tabs>
          <w:tab w:val="num" w:pos="3780"/>
        </w:tabs>
        <w:ind w:left="3780" w:hanging="360"/>
      </w:pPr>
      <w:rPr>
        <w:rFonts w:ascii="Courier New" w:hAnsi="Courier New" w:cs="Courier New" w:hint="default"/>
      </w:rPr>
    </w:lvl>
    <w:lvl w:ilvl="8" w:tplc="04090005">
      <w:start w:val="1"/>
      <w:numFmt w:val="bullet"/>
      <w:lvlText w:val=""/>
      <w:lvlJc w:val="left"/>
      <w:pPr>
        <w:tabs>
          <w:tab w:val="num" w:pos="4500"/>
        </w:tabs>
        <w:ind w:left="4500" w:hanging="360"/>
      </w:pPr>
      <w:rPr>
        <w:rFonts w:ascii="Wingdings" w:hAnsi="Wingdings" w:hint="default"/>
      </w:rPr>
    </w:lvl>
  </w:abstractNum>
  <w:abstractNum w:abstractNumId="89">
    <w:nsid w:val="57B76196"/>
    <w:multiLevelType w:val="hybridMultilevel"/>
    <w:tmpl w:val="F85EB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58C96F10"/>
    <w:multiLevelType w:val="hybridMultilevel"/>
    <w:tmpl w:val="B3647F80"/>
    <w:lvl w:ilvl="0" w:tplc="093EDB60">
      <w:start w:val="1"/>
      <w:numFmt w:val="decimal"/>
      <w:lvlText w:val="%1."/>
      <w:lvlJc w:val="left"/>
      <w:pPr>
        <w:ind w:left="720" w:hanging="360"/>
      </w:pPr>
      <w:rPr>
        <w:rFonts w:eastAsia="Times New Roman" w:hint="default"/>
      </w:rPr>
    </w:lvl>
    <w:lvl w:ilvl="1" w:tplc="8C6CAF36" w:tentative="1">
      <w:start w:val="1"/>
      <w:numFmt w:val="lowerLetter"/>
      <w:lvlText w:val="%2."/>
      <w:lvlJc w:val="left"/>
      <w:pPr>
        <w:ind w:left="1440" w:hanging="360"/>
      </w:pPr>
    </w:lvl>
    <w:lvl w:ilvl="2" w:tplc="2554711C" w:tentative="1">
      <w:start w:val="1"/>
      <w:numFmt w:val="lowerRoman"/>
      <w:lvlText w:val="%3."/>
      <w:lvlJc w:val="right"/>
      <w:pPr>
        <w:ind w:left="2160" w:hanging="180"/>
      </w:pPr>
    </w:lvl>
    <w:lvl w:ilvl="3" w:tplc="DFCC12AA" w:tentative="1">
      <w:start w:val="1"/>
      <w:numFmt w:val="decimal"/>
      <w:lvlText w:val="%4."/>
      <w:lvlJc w:val="left"/>
      <w:pPr>
        <w:ind w:left="2880" w:hanging="360"/>
      </w:pPr>
    </w:lvl>
    <w:lvl w:ilvl="4" w:tplc="5B2E494C" w:tentative="1">
      <w:start w:val="1"/>
      <w:numFmt w:val="lowerLetter"/>
      <w:lvlText w:val="%5."/>
      <w:lvlJc w:val="left"/>
      <w:pPr>
        <w:ind w:left="3600" w:hanging="360"/>
      </w:pPr>
    </w:lvl>
    <w:lvl w:ilvl="5" w:tplc="47B8BE74" w:tentative="1">
      <w:start w:val="1"/>
      <w:numFmt w:val="lowerRoman"/>
      <w:lvlText w:val="%6."/>
      <w:lvlJc w:val="right"/>
      <w:pPr>
        <w:ind w:left="4320" w:hanging="180"/>
      </w:pPr>
    </w:lvl>
    <w:lvl w:ilvl="6" w:tplc="1D5E2102" w:tentative="1">
      <w:start w:val="1"/>
      <w:numFmt w:val="decimal"/>
      <w:lvlText w:val="%7."/>
      <w:lvlJc w:val="left"/>
      <w:pPr>
        <w:ind w:left="5040" w:hanging="360"/>
      </w:pPr>
    </w:lvl>
    <w:lvl w:ilvl="7" w:tplc="CD861188" w:tentative="1">
      <w:start w:val="1"/>
      <w:numFmt w:val="lowerLetter"/>
      <w:lvlText w:val="%8."/>
      <w:lvlJc w:val="left"/>
      <w:pPr>
        <w:ind w:left="5760" w:hanging="360"/>
      </w:pPr>
    </w:lvl>
    <w:lvl w:ilvl="8" w:tplc="CB701BE2" w:tentative="1">
      <w:start w:val="1"/>
      <w:numFmt w:val="lowerRoman"/>
      <w:lvlText w:val="%9."/>
      <w:lvlJc w:val="right"/>
      <w:pPr>
        <w:ind w:left="6480" w:hanging="180"/>
      </w:pPr>
    </w:lvl>
  </w:abstractNum>
  <w:abstractNum w:abstractNumId="91">
    <w:nsid w:val="58EE6EFB"/>
    <w:multiLevelType w:val="hybridMultilevel"/>
    <w:tmpl w:val="0F38271E"/>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92">
    <w:nsid w:val="591007A4"/>
    <w:multiLevelType w:val="hybridMultilevel"/>
    <w:tmpl w:val="80E4333A"/>
    <w:lvl w:ilvl="0" w:tplc="EC1220EE">
      <w:start w:val="1"/>
      <w:numFmt w:val="decimal"/>
      <w:lvlText w:val="%1."/>
      <w:lvlJc w:val="left"/>
      <w:pPr>
        <w:ind w:left="720" w:hanging="360"/>
      </w:pPr>
      <w:rPr>
        <w:rFonts w:hint="default"/>
        <w:b w:val="0"/>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93">
    <w:nsid w:val="59D87F1C"/>
    <w:multiLevelType w:val="hybridMultilevel"/>
    <w:tmpl w:val="62942680"/>
    <w:lvl w:ilvl="0" w:tplc="C1766C1C">
      <w:start w:val="1"/>
      <w:numFmt w:val="bullet"/>
      <w:lvlText w:val="-"/>
      <w:lvlJc w:val="left"/>
      <w:pPr>
        <w:ind w:left="720" w:hanging="360"/>
      </w:pPr>
      <w:rPr>
        <w:rFonts w:ascii="Times New Roman" w:eastAsia="Times New Roman" w:hAnsi="Times New Roman" w:cs="Times New Roman" w:hint="default"/>
      </w:rPr>
    </w:lvl>
    <w:lvl w:ilvl="1" w:tplc="141A0019" w:tentative="1">
      <w:start w:val="1"/>
      <w:numFmt w:val="bullet"/>
      <w:lvlText w:val="o"/>
      <w:lvlJc w:val="left"/>
      <w:pPr>
        <w:ind w:left="1440" w:hanging="360"/>
      </w:pPr>
      <w:rPr>
        <w:rFonts w:ascii="Courier New" w:hAnsi="Courier New" w:cs="Courier New" w:hint="default"/>
      </w:rPr>
    </w:lvl>
    <w:lvl w:ilvl="2" w:tplc="141A001B" w:tentative="1">
      <w:start w:val="1"/>
      <w:numFmt w:val="bullet"/>
      <w:lvlText w:val=""/>
      <w:lvlJc w:val="left"/>
      <w:pPr>
        <w:ind w:left="2160" w:hanging="360"/>
      </w:pPr>
      <w:rPr>
        <w:rFonts w:ascii="Wingdings" w:hAnsi="Wingdings" w:hint="default"/>
      </w:rPr>
    </w:lvl>
    <w:lvl w:ilvl="3" w:tplc="141A000F" w:tentative="1">
      <w:start w:val="1"/>
      <w:numFmt w:val="bullet"/>
      <w:lvlText w:val=""/>
      <w:lvlJc w:val="left"/>
      <w:pPr>
        <w:ind w:left="2880" w:hanging="360"/>
      </w:pPr>
      <w:rPr>
        <w:rFonts w:ascii="Symbol" w:hAnsi="Symbol" w:hint="default"/>
      </w:rPr>
    </w:lvl>
    <w:lvl w:ilvl="4" w:tplc="141A0019" w:tentative="1">
      <w:start w:val="1"/>
      <w:numFmt w:val="bullet"/>
      <w:lvlText w:val="o"/>
      <w:lvlJc w:val="left"/>
      <w:pPr>
        <w:ind w:left="3600" w:hanging="360"/>
      </w:pPr>
      <w:rPr>
        <w:rFonts w:ascii="Courier New" w:hAnsi="Courier New" w:cs="Courier New" w:hint="default"/>
      </w:rPr>
    </w:lvl>
    <w:lvl w:ilvl="5" w:tplc="141A001B" w:tentative="1">
      <w:start w:val="1"/>
      <w:numFmt w:val="bullet"/>
      <w:lvlText w:val=""/>
      <w:lvlJc w:val="left"/>
      <w:pPr>
        <w:ind w:left="4320" w:hanging="360"/>
      </w:pPr>
      <w:rPr>
        <w:rFonts w:ascii="Wingdings" w:hAnsi="Wingdings" w:hint="default"/>
      </w:rPr>
    </w:lvl>
    <w:lvl w:ilvl="6" w:tplc="141A000F" w:tentative="1">
      <w:start w:val="1"/>
      <w:numFmt w:val="bullet"/>
      <w:lvlText w:val=""/>
      <w:lvlJc w:val="left"/>
      <w:pPr>
        <w:ind w:left="5040" w:hanging="360"/>
      </w:pPr>
      <w:rPr>
        <w:rFonts w:ascii="Symbol" w:hAnsi="Symbol" w:hint="default"/>
      </w:rPr>
    </w:lvl>
    <w:lvl w:ilvl="7" w:tplc="141A0019" w:tentative="1">
      <w:start w:val="1"/>
      <w:numFmt w:val="bullet"/>
      <w:lvlText w:val="o"/>
      <w:lvlJc w:val="left"/>
      <w:pPr>
        <w:ind w:left="5760" w:hanging="360"/>
      </w:pPr>
      <w:rPr>
        <w:rFonts w:ascii="Courier New" w:hAnsi="Courier New" w:cs="Courier New" w:hint="default"/>
      </w:rPr>
    </w:lvl>
    <w:lvl w:ilvl="8" w:tplc="141A001B" w:tentative="1">
      <w:start w:val="1"/>
      <w:numFmt w:val="bullet"/>
      <w:lvlText w:val=""/>
      <w:lvlJc w:val="left"/>
      <w:pPr>
        <w:ind w:left="6480" w:hanging="360"/>
      </w:pPr>
      <w:rPr>
        <w:rFonts w:ascii="Wingdings" w:hAnsi="Wingdings" w:hint="default"/>
      </w:rPr>
    </w:lvl>
  </w:abstractNum>
  <w:abstractNum w:abstractNumId="94">
    <w:nsid w:val="5AAB0C90"/>
    <w:multiLevelType w:val="hybridMultilevel"/>
    <w:tmpl w:val="663A19B2"/>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95">
    <w:nsid w:val="5B7323C2"/>
    <w:multiLevelType w:val="hybridMultilevel"/>
    <w:tmpl w:val="1388CBCE"/>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96">
    <w:nsid w:val="5C4A417F"/>
    <w:multiLevelType w:val="hybridMultilevel"/>
    <w:tmpl w:val="4B240F82"/>
    <w:lvl w:ilvl="0" w:tplc="F92A8D10">
      <w:start w:val="5"/>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97">
    <w:nsid w:val="5C93441C"/>
    <w:multiLevelType w:val="hybridMultilevel"/>
    <w:tmpl w:val="5D6C4E86"/>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98">
    <w:nsid w:val="5D9C6B78"/>
    <w:multiLevelType w:val="hybridMultilevel"/>
    <w:tmpl w:val="FFA85516"/>
    <w:lvl w:ilvl="0" w:tplc="2F088D2C">
      <w:start w:val="1"/>
      <w:numFmt w:val="lowerLetter"/>
      <w:lvlText w:val="%1."/>
      <w:lvlJc w:val="left"/>
      <w:pPr>
        <w:ind w:left="720" w:hanging="360"/>
      </w:pPr>
    </w:lvl>
    <w:lvl w:ilvl="1" w:tplc="141A0003" w:tentative="1">
      <w:start w:val="1"/>
      <w:numFmt w:val="lowerLetter"/>
      <w:lvlText w:val="%2."/>
      <w:lvlJc w:val="left"/>
      <w:pPr>
        <w:ind w:left="1440" w:hanging="360"/>
      </w:pPr>
    </w:lvl>
    <w:lvl w:ilvl="2" w:tplc="141A0005" w:tentative="1">
      <w:start w:val="1"/>
      <w:numFmt w:val="lowerRoman"/>
      <w:lvlText w:val="%3."/>
      <w:lvlJc w:val="right"/>
      <w:pPr>
        <w:ind w:left="2160" w:hanging="180"/>
      </w:pPr>
    </w:lvl>
    <w:lvl w:ilvl="3" w:tplc="141A0001" w:tentative="1">
      <w:start w:val="1"/>
      <w:numFmt w:val="decimal"/>
      <w:lvlText w:val="%4."/>
      <w:lvlJc w:val="left"/>
      <w:pPr>
        <w:ind w:left="2880" w:hanging="360"/>
      </w:pPr>
    </w:lvl>
    <w:lvl w:ilvl="4" w:tplc="141A0003" w:tentative="1">
      <w:start w:val="1"/>
      <w:numFmt w:val="lowerLetter"/>
      <w:lvlText w:val="%5."/>
      <w:lvlJc w:val="left"/>
      <w:pPr>
        <w:ind w:left="3600" w:hanging="360"/>
      </w:pPr>
    </w:lvl>
    <w:lvl w:ilvl="5" w:tplc="141A0005" w:tentative="1">
      <w:start w:val="1"/>
      <w:numFmt w:val="lowerRoman"/>
      <w:lvlText w:val="%6."/>
      <w:lvlJc w:val="right"/>
      <w:pPr>
        <w:ind w:left="4320" w:hanging="180"/>
      </w:pPr>
    </w:lvl>
    <w:lvl w:ilvl="6" w:tplc="141A0001" w:tentative="1">
      <w:start w:val="1"/>
      <w:numFmt w:val="decimal"/>
      <w:lvlText w:val="%7."/>
      <w:lvlJc w:val="left"/>
      <w:pPr>
        <w:ind w:left="5040" w:hanging="360"/>
      </w:pPr>
    </w:lvl>
    <w:lvl w:ilvl="7" w:tplc="141A0003" w:tentative="1">
      <w:start w:val="1"/>
      <w:numFmt w:val="lowerLetter"/>
      <w:lvlText w:val="%8."/>
      <w:lvlJc w:val="left"/>
      <w:pPr>
        <w:ind w:left="5760" w:hanging="360"/>
      </w:pPr>
    </w:lvl>
    <w:lvl w:ilvl="8" w:tplc="141A0005" w:tentative="1">
      <w:start w:val="1"/>
      <w:numFmt w:val="lowerRoman"/>
      <w:lvlText w:val="%9."/>
      <w:lvlJc w:val="right"/>
      <w:pPr>
        <w:ind w:left="6480" w:hanging="180"/>
      </w:pPr>
    </w:lvl>
  </w:abstractNum>
  <w:abstractNum w:abstractNumId="99">
    <w:nsid w:val="5EC857A2"/>
    <w:multiLevelType w:val="hybridMultilevel"/>
    <w:tmpl w:val="6606902C"/>
    <w:lvl w:ilvl="0" w:tplc="141A0019">
      <w:start w:val="8"/>
      <w:numFmt w:val="bullet"/>
      <w:lvlText w:val="-"/>
      <w:lvlJc w:val="left"/>
      <w:pPr>
        <w:ind w:left="720" w:hanging="360"/>
      </w:pPr>
      <w:rPr>
        <w:rFonts w:ascii="Times New Roman" w:eastAsia="Times New Roman" w:hAnsi="Times New Roman" w:cs="Times New Roman" w:hint="default"/>
      </w:rPr>
    </w:lvl>
    <w:lvl w:ilvl="1" w:tplc="141A0019" w:tentative="1">
      <w:start w:val="1"/>
      <w:numFmt w:val="bullet"/>
      <w:lvlText w:val="o"/>
      <w:lvlJc w:val="left"/>
      <w:pPr>
        <w:ind w:left="1440" w:hanging="360"/>
      </w:pPr>
      <w:rPr>
        <w:rFonts w:ascii="Courier New" w:hAnsi="Courier New" w:cs="Courier New" w:hint="default"/>
      </w:rPr>
    </w:lvl>
    <w:lvl w:ilvl="2" w:tplc="141A001B" w:tentative="1">
      <w:start w:val="1"/>
      <w:numFmt w:val="bullet"/>
      <w:lvlText w:val=""/>
      <w:lvlJc w:val="left"/>
      <w:pPr>
        <w:ind w:left="2160" w:hanging="360"/>
      </w:pPr>
      <w:rPr>
        <w:rFonts w:ascii="Wingdings" w:hAnsi="Wingdings" w:hint="default"/>
      </w:rPr>
    </w:lvl>
    <w:lvl w:ilvl="3" w:tplc="141A000F" w:tentative="1">
      <w:start w:val="1"/>
      <w:numFmt w:val="bullet"/>
      <w:lvlText w:val=""/>
      <w:lvlJc w:val="left"/>
      <w:pPr>
        <w:ind w:left="2880" w:hanging="360"/>
      </w:pPr>
      <w:rPr>
        <w:rFonts w:ascii="Symbol" w:hAnsi="Symbol" w:hint="default"/>
      </w:rPr>
    </w:lvl>
    <w:lvl w:ilvl="4" w:tplc="141A0019" w:tentative="1">
      <w:start w:val="1"/>
      <w:numFmt w:val="bullet"/>
      <w:lvlText w:val="o"/>
      <w:lvlJc w:val="left"/>
      <w:pPr>
        <w:ind w:left="3600" w:hanging="360"/>
      </w:pPr>
      <w:rPr>
        <w:rFonts w:ascii="Courier New" w:hAnsi="Courier New" w:cs="Courier New" w:hint="default"/>
      </w:rPr>
    </w:lvl>
    <w:lvl w:ilvl="5" w:tplc="141A001B" w:tentative="1">
      <w:start w:val="1"/>
      <w:numFmt w:val="bullet"/>
      <w:lvlText w:val=""/>
      <w:lvlJc w:val="left"/>
      <w:pPr>
        <w:ind w:left="4320" w:hanging="360"/>
      </w:pPr>
      <w:rPr>
        <w:rFonts w:ascii="Wingdings" w:hAnsi="Wingdings" w:hint="default"/>
      </w:rPr>
    </w:lvl>
    <w:lvl w:ilvl="6" w:tplc="141A000F" w:tentative="1">
      <w:start w:val="1"/>
      <w:numFmt w:val="bullet"/>
      <w:lvlText w:val=""/>
      <w:lvlJc w:val="left"/>
      <w:pPr>
        <w:ind w:left="5040" w:hanging="360"/>
      </w:pPr>
      <w:rPr>
        <w:rFonts w:ascii="Symbol" w:hAnsi="Symbol" w:hint="default"/>
      </w:rPr>
    </w:lvl>
    <w:lvl w:ilvl="7" w:tplc="141A0019" w:tentative="1">
      <w:start w:val="1"/>
      <w:numFmt w:val="bullet"/>
      <w:lvlText w:val="o"/>
      <w:lvlJc w:val="left"/>
      <w:pPr>
        <w:ind w:left="5760" w:hanging="360"/>
      </w:pPr>
      <w:rPr>
        <w:rFonts w:ascii="Courier New" w:hAnsi="Courier New" w:cs="Courier New" w:hint="default"/>
      </w:rPr>
    </w:lvl>
    <w:lvl w:ilvl="8" w:tplc="141A001B" w:tentative="1">
      <w:start w:val="1"/>
      <w:numFmt w:val="bullet"/>
      <w:lvlText w:val=""/>
      <w:lvlJc w:val="left"/>
      <w:pPr>
        <w:ind w:left="6480" w:hanging="360"/>
      </w:pPr>
      <w:rPr>
        <w:rFonts w:ascii="Wingdings" w:hAnsi="Wingdings" w:hint="default"/>
      </w:rPr>
    </w:lvl>
  </w:abstractNum>
  <w:abstractNum w:abstractNumId="100">
    <w:nsid w:val="5F9F1F0D"/>
    <w:multiLevelType w:val="hybridMultilevel"/>
    <w:tmpl w:val="B438802A"/>
    <w:lvl w:ilvl="0" w:tplc="15A6D2D8">
      <w:start w:val="2"/>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01">
    <w:nsid w:val="615E1345"/>
    <w:multiLevelType w:val="hybridMultilevel"/>
    <w:tmpl w:val="CEFE6D28"/>
    <w:lvl w:ilvl="0" w:tplc="6A90971A">
      <w:start w:val="1"/>
      <w:numFmt w:val="decimal"/>
      <w:lvlText w:val="%1."/>
      <w:lvlJc w:val="left"/>
      <w:pPr>
        <w:ind w:left="720" w:hanging="360"/>
      </w:pPr>
      <w:rPr>
        <w:rFonts w:hint="default"/>
      </w:rPr>
    </w:lvl>
    <w:lvl w:ilvl="1" w:tplc="141A0003" w:tentative="1">
      <w:start w:val="1"/>
      <w:numFmt w:val="lowerLetter"/>
      <w:lvlText w:val="%2."/>
      <w:lvlJc w:val="left"/>
      <w:pPr>
        <w:ind w:left="1440" w:hanging="360"/>
      </w:pPr>
    </w:lvl>
    <w:lvl w:ilvl="2" w:tplc="141A0005" w:tentative="1">
      <w:start w:val="1"/>
      <w:numFmt w:val="lowerRoman"/>
      <w:lvlText w:val="%3."/>
      <w:lvlJc w:val="right"/>
      <w:pPr>
        <w:ind w:left="2160" w:hanging="180"/>
      </w:pPr>
    </w:lvl>
    <w:lvl w:ilvl="3" w:tplc="141A0001" w:tentative="1">
      <w:start w:val="1"/>
      <w:numFmt w:val="decimal"/>
      <w:lvlText w:val="%4."/>
      <w:lvlJc w:val="left"/>
      <w:pPr>
        <w:ind w:left="2880" w:hanging="360"/>
      </w:pPr>
    </w:lvl>
    <w:lvl w:ilvl="4" w:tplc="141A0003" w:tentative="1">
      <w:start w:val="1"/>
      <w:numFmt w:val="lowerLetter"/>
      <w:lvlText w:val="%5."/>
      <w:lvlJc w:val="left"/>
      <w:pPr>
        <w:ind w:left="3600" w:hanging="360"/>
      </w:pPr>
    </w:lvl>
    <w:lvl w:ilvl="5" w:tplc="141A0005" w:tentative="1">
      <w:start w:val="1"/>
      <w:numFmt w:val="lowerRoman"/>
      <w:lvlText w:val="%6."/>
      <w:lvlJc w:val="right"/>
      <w:pPr>
        <w:ind w:left="4320" w:hanging="180"/>
      </w:pPr>
    </w:lvl>
    <w:lvl w:ilvl="6" w:tplc="141A0001" w:tentative="1">
      <w:start w:val="1"/>
      <w:numFmt w:val="decimal"/>
      <w:lvlText w:val="%7."/>
      <w:lvlJc w:val="left"/>
      <w:pPr>
        <w:ind w:left="5040" w:hanging="360"/>
      </w:pPr>
    </w:lvl>
    <w:lvl w:ilvl="7" w:tplc="141A0003" w:tentative="1">
      <w:start w:val="1"/>
      <w:numFmt w:val="lowerLetter"/>
      <w:lvlText w:val="%8."/>
      <w:lvlJc w:val="left"/>
      <w:pPr>
        <w:ind w:left="5760" w:hanging="360"/>
      </w:pPr>
    </w:lvl>
    <w:lvl w:ilvl="8" w:tplc="141A0005" w:tentative="1">
      <w:start w:val="1"/>
      <w:numFmt w:val="lowerRoman"/>
      <w:lvlText w:val="%9."/>
      <w:lvlJc w:val="right"/>
      <w:pPr>
        <w:ind w:left="6480" w:hanging="180"/>
      </w:pPr>
    </w:lvl>
  </w:abstractNum>
  <w:abstractNum w:abstractNumId="102">
    <w:nsid w:val="631A1823"/>
    <w:multiLevelType w:val="hybridMultilevel"/>
    <w:tmpl w:val="59D49AE0"/>
    <w:lvl w:ilvl="0" w:tplc="141A000F">
      <w:start w:val="1"/>
      <w:numFmt w:val="bullet"/>
      <w:lvlText w:val="-"/>
      <w:lvlJc w:val="left"/>
      <w:pPr>
        <w:ind w:left="720" w:hanging="360"/>
      </w:pPr>
      <w:rPr>
        <w:rFonts w:ascii="Times New Roman" w:eastAsia="Times New Roman" w:hAnsi="Times New Roman" w:cs="Times New Roman" w:hint="default"/>
      </w:rPr>
    </w:lvl>
    <w:lvl w:ilvl="1" w:tplc="141A0019" w:tentative="1">
      <w:start w:val="1"/>
      <w:numFmt w:val="bullet"/>
      <w:lvlText w:val="o"/>
      <w:lvlJc w:val="left"/>
      <w:pPr>
        <w:ind w:left="1440" w:hanging="360"/>
      </w:pPr>
      <w:rPr>
        <w:rFonts w:ascii="Courier New" w:hAnsi="Courier New" w:cs="Courier New" w:hint="default"/>
      </w:rPr>
    </w:lvl>
    <w:lvl w:ilvl="2" w:tplc="141A001B" w:tentative="1">
      <w:start w:val="1"/>
      <w:numFmt w:val="bullet"/>
      <w:lvlText w:val=""/>
      <w:lvlJc w:val="left"/>
      <w:pPr>
        <w:ind w:left="2160" w:hanging="360"/>
      </w:pPr>
      <w:rPr>
        <w:rFonts w:ascii="Wingdings" w:hAnsi="Wingdings" w:hint="default"/>
      </w:rPr>
    </w:lvl>
    <w:lvl w:ilvl="3" w:tplc="141A000F" w:tentative="1">
      <w:start w:val="1"/>
      <w:numFmt w:val="bullet"/>
      <w:lvlText w:val=""/>
      <w:lvlJc w:val="left"/>
      <w:pPr>
        <w:ind w:left="2880" w:hanging="360"/>
      </w:pPr>
      <w:rPr>
        <w:rFonts w:ascii="Symbol" w:hAnsi="Symbol" w:hint="default"/>
      </w:rPr>
    </w:lvl>
    <w:lvl w:ilvl="4" w:tplc="141A0019" w:tentative="1">
      <w:start w:val="1"/>
      <w:numFmt w:val="bullet"/>
      <w:lvlText w:val="o"/>
      <w:lvlJc w:val="left"/>
      <w:pPr>
        <w:ind w:left="3600" w:hanging="360"/>
      </w:pPr>
      <w:rPr>
        <w:rFonts w:ascii="Courier New" w:hAnsi="Courier New" w:cs="Courier New" w:hint="default"/>
      </w:rPr>
    </w:lvl>
    <w:lvl w:ilvl="5" w:tplc="141A001B" w:tentative="1">
      <w:start w:val="1"/>
      <w:numFmt w:val="bullet"/>
      <w:lvlText w:val=""/>
      <w:lvlJc w:val="left"/>
      <w:pPr>
        <w:ind w:left="4320" w:hanging="360"/>
      </w:pPr>
      <w:rPr>
        <w:rFonts w:ascii="Wingdings" w:hAnsi="Wingdings" w:hint="default"/>
      </w:rPr>
    </w:lvl>
    <w:lvl w:ilvl="6" w:tplc="141A000F" w:tentative="1">
      <w:start w:val="1"/>
      <w:numFmt w:val="bullet"/>
      <w:lvlText w:val=""/>
      <w:lvlJc w:val="left"/>
      <w:pPr>
        <w:ind w:left="5040" w:hanging="360"/>
      </w:pPr>
      <w:rPr>
        <w:rFonts w:ascii="Symbol" w:hAnsi="Symbol" w:hint="default"/>
      </w:rPr>
    </w:lvl>
    <w:lvl w:ilvl="7" w:tplc="141A0019" w:tentative="1">
      <w:start w:val="1"/>
      <w:numFmt w:val="bullet"/>
      <w:lvlText w:val="o"/>
      <w:lvlJc w:val="left"/>
      <w:pPr>
        <w:ind w:left="5760" w:hanging="360"/>
      </w:pPr>
      <w:rPr>
        <w:rFonts w:ascii="Courier New" w:hAnsi="Courier New" w:cs="Courier New" w:hint="default"/>
      </w:rPr>
    </w:lvl>
    <w:lvl w:ilvl="8" w:tplc="141A001B" w:tentative="1">
      <w:start w:val="1"/>
      <w:numFmt w:val="bullet"/>
      <w:lvlText w:val=""/>
      <w:lvlJc w:val="left"/>
      <w:pPr>
        <w:ind w:left="6480" w:hanging="360"/>
      </w:pPr>
      <w:rPr>
        <w:rFonts w:ascii="Wingdings" w:hAnsi="Wingdings" w:hint="default"/>
      </w:rPr>
    </w:lvl>
  </w:abstractNum>
  <w:abstractNum w:abstractNumId="103">
    <w:nsid w:val="643E69A7"/>
    <w:multiLevelType w:val="hybridMultilevel"/>
    <w:tmpl w:val="E744D1AA"/>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04">
    <w:nsid w:val="64B66097"/>
    <w:multiLevelType w:val="hybridMultilevel"/>
    <w:tmpl w:val="99BEA3B4"/>
    <w:lvl w:ilvl="0" w:tplc="F92A8D10">
      <w:start w:val="8"/>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05">
    <w:nsid w:val="656B7D6F"/>
    <w:multiLevelType w:val="hybridMultilevel"/>
    <w:tmpl w:val="CA3275A8"/>
    <w:lvl w:ilvl="0" w:tplc="15A6D2D8">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06">
    <w:nsid w:val="661F0EA6"/>
    <w:multiLevelType w:val="hybridMultilevel"/>
    <w:tmpl w:val="560A3BDE"/>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07">
    <w:nsid w:val="671C5DF1"/>
    <w:multiLevelType w:val="hybridMultilevel"/>
    <w:tmpl w:val="4412DB1A"/>
    <w:lvl w:ilvl="0" w:tplc="F92A8D10">
      <w:start w:val="1"/>
      <w:numFmt w:val="decimal"/>
      <w:lvlText w:val="%1."/>
      <w:lvlJc w:val="left"/>
      <w:pPr>
        <w:ind w:left="720" w:hanging="360"/>
      </w:pPr>
      <w:rPr>
        <w:rFonts w:hint="default"/>
      </w:rPr>
    </w:lvl>
    <w:lvl w:ilvl="1" w:tplc="141A0003" w:tentative="1">
      <w:start w:val="1"/>
      <w:numFmt w:val="lowerLetter"/>
      <w:lvlText w:val="%2."/>
      <w:lvlJc w:val="left"/>
      <w:pPr>
        <w:ind w:left="1440" w:hanging="360"/>
      </w:pPr>
    </w:lvl>
    <w:lvl w:ilvl="2" w:tplc="141A0005" w:tentative="1">
      <w:start w:val="1"/>
      <w:numFmt w:val="lowerRoman"/>
      <w:lvlText w:val="%3."/>
      <w:lvlJc w:val="right"/>
      <w:pPr>
        <w:ind w:left="2160" w:hanging="180"/>
      </w:pPr>
    </w:lvl>
    <w:lvl w:ilvl="3" w:tplc="141A0001" w:tentative="1">
      <w:start w:val="1"/>
      <w:numFmt w:val="decimal"/>
      <w:lvlText w:val="%4."/>
      <w:lvlJc w:val="left"/>
      <w:pPr>
        <w:ind w:left="2880" w:hanging="360"/>
      </w:pPr>
    </w:lvl>
    <w:lvl w:ilvl="4" w:tplc="141A0003" w:tentative="1">
      <w:start w:val="1"/>
      <w:numFmt w:val="lowerLetter"/>
      <w:lvlText w:val="%5."/>
      <w:lvlJc w:val="left"/>
      <w:pPr>
        <w:ind w:left="3600" w:hanging="360"/>
      </w:pPr>
    </w:lvl>
    <w:lvl w:ilvl="5" w:tplc="141A0005" w:tentative="1">
      <w:start w:val="1"/>
      <w:numFmt w:val="lowerRoman"/>
      <w:lvlText w:val="%6."/>
      <w:lvlJc w:val="right"/>
      <w:pPr>
        <w:ind w:left="4320" w:hanging="180"/>
      </w:pPr>
    </w:lvl>
    <w:lvl w:ilvl="6" w:tplc="141A0001" w:tentative="1">
      <w:start w:val="1"/>
      <w:numFmt w:val="decimal"/>
      <w:lvlText w:val="%7."/>
      <w:lvlJc w:val="left"/>
      <w:pPr>
        <w:ind w:left="5040" w:hanging="360"/>
      </w:pPr>
    </w:lvl>
    <w:lvl w:ilvl="7" w:tplc="141A0003" w:tentative="1">
      <w:start w:val="1"/>
      <w:numFmt w:val="lowerLetter"/>
      <w:lvlText w:val="%8."/>
      <w:lvlJc w:val="left"/>
      <w:pPr>
        <w:ind w:left="5760" w:hanging="360"/>
      </w:pPr>
    </w:lvl>
    <w:lvl w:ilvl="8" w:tplc="141A0005" w:tentative="1">
      <w:start w:val="1"/>
      <w:numFmt w:val="lowerRoman"/>
      <w:lvlText w:val="%9."/>
      <w:lvlJc w:val="right"/>
      <w:pPr>
        <w:ind w:left="6480" w:hanging="180"/>
      </w:pPr>
    </w:lvl>
  </w:abstractNum>
  <w:abstractNum w:abstractNumId="108">
    <w:nsid w:val="68A43475"/>
    <w:multiLevelType w:val="hybridMultilevel"/>
    <w:tmpl w:val="58867ECE"/>
    <w:lvl w:ilvl="0" w:tplc="141A000F">
      <w:start w:val="1"/>
      <w:numFmt w:val="decimal"/>
      <w:lvlText w:val="%1."/>
      <w:lvlJc w:val="left"/>
      <w:pPr>
        <w:ind w:left="360" w:hanging="360"/>
      </w:pPr>
    </w:lvl>
    <w:lvl w:ilvl="1" w:tplc="141A0019" w:tentative="1">
      <w:start w:val="1"/>
      <w:numFmt w:val="lowerLetter"/>
      <w:lvlText w:val="%2."/>
      <w:lvlJc w:val="left"/>
      <w:pPr>
        <w:ind w:left="1080" w:hanging="360"/>
      </w:pPr>
    </w:lvl>
    <w:lvl w:ilvl="2" w:tplc="141A001B" w:tentative="1">
      <w:start w:val="1"/>
      <w:numFmt w:val="lowerRoman"/>
      <w:lvlText w:val="%3."/>
      <w:lvlJc w:val="right"/>
      <w:pPr>
        <w:ind w:left="1800" w:hanging="180"/>
      </w:pPr>
    </w:lvl>
    <w:lvl w:ilvl="3" w:tplc="141A000F" w:tentative="1">
      <w:start w:val="1"/>
      <w:numFmt w:val="decimal"/>
      <w:lvlText w:val="%4."/>
      <w:lvlJc w:val="left"/>
      <w:pPr>
        <w:ind w:left="2520" w:hanging="360"/>
      </w:pPr>
    </w:lvl>
    <w:lvl w:ilvl="4" w:tplc="141A0019" w:tentative="1">
      <w:start w:val="1"/>
      <w:numFmt w:val="lowerLetter"/>
      <w:lvlText w:val="%5."/>
      <w:lvlJc w:val="left"/>
      <w:pPr>
        <w:ind w:left="3240" w:hanging="360"/>
      </w:pPr>
    </w:lvl>
    <w:lvl w:ilvl="5" w:tplc="141A001B" w:tentative="1">
      <w:start w:val="1"/>
      <w:numFmt w:val="lowerRoman"/>
      <w:lvlText w:val="%6."/>
      <w:lvlJc w:val="right"/>
      <w:pPr>
        <w:ind w:left="3960" w:hanging="180"/>
      </w:pPr>
    </w:lvl>
    <w:lvl w:ilvl="6" w:tplc="141A000F" w:tentative="1">
      <w:start w:val="1"/>
      <w:numFmt w:val="decimal"/>
      <w:lvlText w:val="%7."/>
      <w:lvlJc w:val="left"/>
      <w:pPr>
        <w:ind w:left="4680" w:hanging="360"/>
      </w:pPr>
    </w:lvl>
    <w:lvl w:ilvl="7" w:tplc="141A0019" w:tentative="1">
      <w:start w:val="1"/>
      <w:numFmt w:val="lowerLetter"/>
      <w:lvlText w:val="%8."/>
      <w:lvlJc w:val="left"/>
      <w:pPr>
        <w:ind w:left="5400" w:hanging="360"/>
      </w:pPr>
    </w:lvl>
    <w:lvl w:ilvl="8" w:tplc="141A001B" w:tentative="1">
      <w:start w:val="1"/>
      <w:numFmt w:val="lowerRoman"/>
      <w:lvlText w:val="%9."/>
      <w:lvlJc w:val="right"/>
      <w:pPr>
        <w:ind w:left="6120" w:hanging="180"/>
      </w:pPr>
    </w:lvl>
  </w:abstractNum>
  <w:abstractNum w:abstractNumId="109">
    <w:nsid w:val="6A645511"/>
    <w:multiLevelType w:val="hybridMultilevel"/>
    <w:tmpl w:val="759A04E4"/>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10">
    <w:nsid w:val="6A660BD3"/>
    <w:multiLevelType w:val="hybridMultilevel"/>
    <w:tmpl w:val="895AD6CA"/>
    <w:lvl w:ilvl="0" w:tplc="0409000F">
      <w:start w:val="1"/>
      <w:numFmt w:val="bullet"/>
      <w:lvlText w:val="-"/>
      <w:lvlJc w:val="left"/>
      <w:pPr>
        <w:ind w:left="720" w:hanging="360"/>
      </w:pPr>
      <w:rPr>
        <w:rFonts w:ascii="Times New Roman" w:eastAsia="Times New Roman" w:hAnsi="Times New Roman"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11">
    <w:nsid w:val="6BCE7EA2"/>
    <w:multiLevelType w:val="hybridMultilevel"/>
    <w:tmpl w:val="D5DAA666"/>
    <w:lvl w:ilvl="0" w:tplc="F92A8D10">
      <w:numFmt w:val="bullet"/>
      <w:lvlText w:val="-"/>
      <w:lvlJc w:val="left"/>
      <w:pPr>
        <w:ind w:left="720" w:hanging="360"/>
      </w:pPr>
      <w:rPr>
        <w:rFonts w:ascii="Times New Roman" w:eastAsiaTheme="minorHAnsi"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12">
    <w:nsid w:val="6CD33843"/>
    <w:multiLevelType w:val="hybridMultilevel"/>
    <w:tmpl w:val="5218E89A"/>
    <w:lvl w:ilvl="0" w:tplc="DB144B08">
      <w:start w:val="9"/>
      <w:numFmt w:val="bullet"/>
      <w:lvlText w:val="-"/>
      <w:lvlJc w:val="left"/>
      <w:pPr>
        <w:ind w:left="1440" w:hanging="360"/>
      </w:pPr>
      <w:rPr>
        <w:rFonts w:ascii="Times New Roman" w:eastAsia="Times New Roman" w:hAnsi="Times New Roman" w:hint="default"/>
      </w:rPr>
    </w:lvl>
    <w:lvl w:ilvl="1" w:tplc="141A0003" w:tentative="1">
      <w:start w:val="1"/>
      <w:numFmt w:val="bullet"/>
      <w:lvlText w:val="o"/>
      <w:lvlJc w:val="left"/>
      <w:pPr>
        <w:ind w:left="2160" w:hanging="360"/>
      </w:pPr>
      <w:rPr>
        <w:rFonts w:ascii="Courier New" w:hAnsi="Courier New" w:cs="Courier New" w:hint="default"/>
      </w:rPr>
    </w:lvl>
    <w:lvl w:ilvl="2" w:tplc="141A0005" w:tentative="1">
      <w:start w:val="1"/>
      <w:numFmt w:val="bullet"/>
      <w:lvlText w:val=""/>
      <w:lvlJc w:val="left"/>
      <w:pPr>
        <w:ind w:left="2880" w:hanging="360"/>
      </w:pPr>
      <w:rPr>
        <w:rFonts w:ascii="Wingdings" w:hAnsi="Wingdings" w:hint="default"/>
      </w:rPr>
    </w:lvl>
    <w:lvl w:ilvl="3" w:tplc="141A0001" w:tentative="1">
      <w:start w:val="1"/>
      <w:numFmt w:val="bullet"/>
      <w:lvlText w:val=""/>
      <w:lvlJc w:val="left"/>
      <w:pPr>
        <w:ind w:left="3600" w:hanging="360"/>
      </w:pPr>
      <w:rPr>
        <w:rFonts w:ascii="Symbol" w:hAnsi="Symbol" w:hint="default"/>
      </w:rPr>
    </w:lvl>
    <w:lvl w:ilvl="4" w:tplc="141A0003" w:tentative="1">
      <w:start w:val="1"/>
      <w:numFmt w:val="bullet"/>
      <w:lvlText w:val="o"/>
      <w:lvlJc w:val="left"/>
      <w:pPr>
        <w:ind w:left="4320" w:hanging="360"/>
      </w:pPr>
      <w:rPr>
        <w:rFonts w:ascii="Courier New" w:hAnsi="Courier New" w:cs="Courier New" w:hint="default"/>
      </w:rPr>
    </w:lvl>
    <w:lvl w:ilvl="5" w:tplc="141A0005" w:tentative="1">
      <w:start w:val="1"/>
      <w:numFmt w:val="bullet"/>
      <w:lvlText w:val=""/>
      <w:lvlJc w:val="left"/>
      <w:pPr>
        <w:ind w:left="5040" w:hanging="360"/>
      </w:pPr>
      <w:rPr>
        <w:rFonts w:ascii="Wingdings" w:hAnsi="Wingdings" w:hint="default"/>
      </w:rPr>
    </w:lvl>
    <w:lvl w:ilvl="6" w:tplc="141A0001" w:tentative="1">
      <w:start w:val="1"/>
      <w:numFmt w:val="bullet"/>
      <w:lvlText w:val=""/>
      <w:lvlJc w:val="left"/>
      <w:pPr>
        <w:ind w:left="5760" w:hanging="360"/>
      </w:pPr>
      <w:rPr>
        <w:rFonts w:ascii="Symbol" w:hAnsi="Symbol" w:hint="default"/>
      </w:rPr>
    </w:lvl>
    <w:lvl w:ilvl="7" w:tplc="141A0003" w:tentative="1">
      <w:start w:val="1"/>
      <w:numFmt w:val="bullet"/>
      <w:lvlText w:val="o"/>
      <w:lvlJc w:val="left"/>
      <w:pPr>
        <w:ind w:left="6480" w:hanging="360"/>
      </w:pPr>
      <w:rPr>
        <w:rFonts w:ascii="Courier New" w:hAnsi="Courier New" w:cs="Courier New" w:hint="default"/>
      </w:rPr>
    </w:lvl>
    <w:lvl w:ilvl="8" w:tplc="141A0005" w:tentative="1">
      <w:start w:val="1"/>
      <w:numFmt w:val="bullet"/>
      <w:lvlText w:val=""/>
      <w:lvlJc w:val="left"/>
      <w:pPr>
        <w:ind w:left="7200" w:hanging="360"/>
      </w:pPr>
      <w:rPr>
        <w:rFonts w:ascii="Wingdings" w:hAnsi="Wingdings" w:hint="default"/>
      </w:rPr>
    </w:lvl>
  </w:abstractNum>
  <w:abstractNum w:abstractNumId="113">
    <w:nsid w:val="6D297B6F"/>
    <w:multiLevelType w:val="hybridMultilevel"/>
    <w:tmpl w:val="34B0B236"/>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14">
    <w:nsid w:val="6DDE332D"/>
    <w:multiLevelType w:val="hybridMultilevel"/>
    <w:tmpl w:val="46C69720"/>
    <w:lvl w:ilvl="0" w:tplc="C44AD84A">
      <w:start w:val="1"/>
      <w:numFmt w:val="lowerLetter"/>
      <w:lvlText w:val="%1)"/>
      <w:lvlJc w:val="left"/>
      <w:pPr>
        <w:ind w:left="720" w:hanging="360"/>
      </w:pPr>
    </w:lvl>
    <w:lvl w:ilvl="1" w:tplc="041A0003">
      <w:start w:val="1"/>
      <w:numFmt w:val="lowerLetter"/>
      <w:lvlText w:val="%2."/>
      <w:lvlJc w:val="left"/>
      <w:pPr>
        <w:ind w:left="1440" w:hanging="360"/>
      </w:pPr>
    </w:lvl>
    <w:lvl w:ilvl="2" w:tplc="041A0005">
      <w:start w:val="1"/>
      <w:numFmt w:val="lowerRoman"/>
      <w:lvlText w:val="%3."/>
      <w:lvlJc w:val="right"/>
      <w:pPr>
        <w:ind w:left="2160" w:hanging="180"/>
      </w:pPr>
    </w:lvl>
    <w:lvl w:ilvl="3" w:tplc="041A0001">
      <w:start w:val="1"/>
      <w:numFmt w:val="decimal"/>
      <w:lvlText w:val="%4."/>
      <w:lvlJc w:val="left"/>
      <w:pPr>
        <w:ind w:left="2880" w:hanging="360"/>
      </w:pPr>
    </w:lvl>
    <w:lvl w:ilvl="4" w:tplc="041A0003">
      <w:start w:val="1"/>
      <w:numFmt w:val="lowerLetter"/>
      <w:lvlText w:val="%5."/>
      <w:lvlJc w:val="left"/>
      <w:pPr>
        <w:ind w:left="3600" w:hanging="360"/>
      </w:pPr>
    </w:lvl>
    <w:lvl w:ilvl="5" w:tplc="041A0005">
      <w:start w:val="1"/>
      <w:numFmt w:val="lowerRoman"/>
      <w:lvlText w:val="%6."/>
      <w:lvlJc w:val="right"/>
      <w:pPr>
        <w:ind w:left="4320" w:hanging="180"/>
      </w:pPr>
    </w:lvl>
    <w:lvl w:ilvl="6" w:tplc="041A0001">
      <w:start w:val="1"/>
      <w:numFmt w:val="decimal"/>
      <w:lvlText w:val="%7."/>
      <w:lvlJc w:val="left"/>
      <w:pPr>
        <w:ind w:left="5040" w:hanging="360"/>
      </w:pPr>
    </w:lvl>
    <w:lvl w:ilvl="7" w:tplc="041A0003">
      <w:start w:val="1"/>
      <w:numFmt w:val="lowerLetter"/>
      <w:lvlText w:val="%8."/>
      <w:lvlJc w:val="left"/>
      <w:pPr>
        <w:ind w:left="5760" w:hanging="360"/>
      </w:pPr>
    </w:lvl>
    <w:lvl w:ilvl="8" w:tplc="041A0005">
      <w:start w:val="1"/>
      <w:numFmt w:val="lowerRoman"/>
      <w:lvlText w:val="%9."/>
      <w:lvlJc w:val="right"/>
      <w:pPr>
        <w:ind w:left="6480" w:hanging="180"/>
      </w:pPr>
    </w:lvl>
  </w:abstractNum>
  <w:abstractNum w:abstractNumId="115">
    <w:nsid w:val="6E0C7F72"/>
    <w:multiLevelType w:val="hybridMultilevel"/>
    <w:tmpl w:val="2EBE8878"/>
    <w:lvl w:ilvl="0" w:tplc="04090017">
      <w:numFmt w:val="bullet"/>
      <w:lvlText w:val="-"/>
      <w:lvlJc w:val="left"/>
      <w:pPr>
        <w:ind w:left="720" w:hanging="360"/>
      </w:pPr>
      <w:rPr>
        <w:rFonts w:ascii="Times New Roman" w:eastAsiaTheme="minorHAnsi" w:hAnsi="Times New Roman"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16">
    <w:nsid w:val="6E270F8A"/>
    <w:multiLevelType w:val="hybridMultilevel"/>
    <w:tmpl w:val="B492DAA0"/>
    <w:lvl w:ilvl="0" w:tplc="DB144B08">
      <w:numFmt w:val="bullet"/>
      <w:lvlText w:val="-"/>
      <w:lvlJc w:val="left"/>
      <w:pPr>
        <w:ind w:left="720" w:hanging="360"/>
      </w:pPr>
      <w:rPr>
        <w:rFonts w:ascii="Times New Roman" w:eastAsiaTheme="minorHAnsi"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17">
    <w:nsid w:val="6F89354D"/>
    <w:multiLevelType w:val="hybridMultilevel"/>
    <w:tmpl w:val="197C044C"/>
    <w:lvl w:ilvl="0" w:tplc="DB144B08">
      <w:start w:val="1"/>
      <w:numFmt w:val="lowerLetter"/>
      <w:lvlText w:val="%1)"/>
      <w:lvlJc w:val="left"/>
      <w:pPr>
        <w:ind w:left="720" w:hanging="360"/>
      </w:pPr>
    </w:lvl>
    <w:lvl w:ilvl="1" w:tplc="141A0003" w:tentative="1">
      <w:start w:val="1"/>
      <w:numFmt w:val="lowerLetter"/>
      <w:lvlText w:val="%2."/>
      <w:lvlJc w:val="left"/>
      <w:pPr>
        <w:ind w:left="1440" w:hanging="360"/>
      </w:pPr>
    </w:lvl>
    <w:lvl w:ilvl="2" w:tplc="141A0005" w:tentative="1">
      <w:start w:val="1"/>
      <w:numFmt w:val="lowerRoman"/>
      <w:lvlText w:val="%3."/>
      <w:lvlJc w:val="right"/>
      <w:pPr>
        <w:ind w:left="2160" w:hanging="180"/>
      </w:pPr>
    </w:lvl>
    <w:lvl w:ilvl="3" w:tplc="141A0001" w:tentative="1">
      <w:start w:val="1"/>
      <w:numFmt w:val="decimal"/>
      <w:lvlText w:val="%4."/>
      <w:lvlJc w:val="left"/>
      <w:pPr>
        <w:ind w:left="2880" w:hanging="360"/>
      </w:pPr>
    </w:lvl>
    <w:lvl w:ilvl="4" w:tplc="141A0003" w:tentative="1">
      <w:start w:val="1"/>
      <w:numFmt w:val="lowerLetter"/>
      <w:lvlText w:val="%5."/>
      <w:lvlJc w:val="left"/>
      <w:pPr>
        <w:ind w:left="3600" w:hanging="360"/>
      </w:pPr>
    </w:lvl>
    <w:lvl w:ilvl="5" w:tplc="141A0005" w:tentative="1">
      <w:start w:val="1"/>
      <w:numFmt w:val="lowerRoman"/>
      <w:lvlText w:val="%6."/>
      <w:lvlJc w:val="right"/>
      <w:pPr>
        <w:ind w:left="4320" w:hanging="180"/>
      </w:pPr>
    </w:lvl>
    <w:lvl w:ilvl="6" w:tplc="141A0001" w:tentative="1">
      <w:start w:val="1"/>
      <w:numFmt w:val="decimal"/>
      <w:lvlText w:val="%7."/>
      <w:lvlJc w:val="left"/>
      <w:pPr>
        <w:ind w:left="5040" w:hanging="360"/>
      </w:pPr>
    </w:lvl>
    <w:lvl w:ilvl="7" w:tplc="141A0003" w:tentative="1">
      <w:start w:val="1"/>
      <w:numFmt w:val="lowerLetter"/>
      <w:lvlText w:val="%8."/>
      <w:lvlJc w:val="left"/>
      <w:pPr>
        <w:ind w:left="5760" w:hanging="360"/>
      </w:pPr>
    </w:lvl>
    <w:lvl w:ilvl="8" w:tplc="141A0005" w:tentative="1">
      <w:start w:val="1"/>
      <w:numFmt w:val="lowerRoman"/>
      <w:lvlText w:val="%9."/>
      <w:lvlJc w:val="right"/>
      <w:pPr>
        <w:ind w:left="6480" w:hanging="180"/>
      </w:pPr>
    </w:lvl>
  </w:abstractNum>
  <w:abstractNum w:abstractNumId="118">
    <w:nsid w:val="6FB71B27"/>
    <w:multiLevelType w:val="hybridMultilevel"/>
    <w:tmpl w:val="C5A6EAF0"/>
    <w:lvl w:ilvl="0" w:tplc="141A0017">
      <w:start w:val="3"/>
      <w:numFmt w:val="bullet"/>
      <w:lvlText w:val="-"/>
      <w:lvlJc w:val="left"/>
      <w:pPr>
        <w:ind w:left="720" w:hanging="360"/>
      </w:pPr>
      <w:rPr>
        <w:rFonts w:ascii="Times New Roman" w:eastAsia="Times New Roman" w:hAnsi="Times New Roman" w:cs="Times New Roman" w:hint="default"/>
      </w:rPr>
    </w:lvl>
    <w:lvl w:ilvl="1" w:tplc="141A0019" w:tentative="1">
      <w:start w:val="1"/>
      <w:numFmt w:val="bullet"/>
      <w:lvlText w:val="o"/>
      <w:lvlJc w:val="left"/>
      <w:pPr>
        <w:ind w:left="1440" w:hanging="360"/>
      </w:pPr>
      <w:rPr>
        <w:rFonts w:ascii="Courier New" w:hAnsi="Courier New" w:cs="Courier New" w:hint="default"/>
      </w:rPr>
    </w:lvl>
    <w:lvl w:ilvl="2" w:tplc="141A001B" w:tentative="1">
      <w:start w:val="1"/>
      <w:numFmt w:val="bullet"/>
      <w:lvlText w:val=""/>
      <w:lvlJc w:val="left"/>
      <w:pPr>
        <w:ind w:left="2160" w:hanging="360"/>
      </w:pPr>
      <w:rPr>
        <w:rFonts w:ascii="Wingdings" w:hAnsi="Wingdings" w:hint="default"/>
      </w:rPr>
    </w:lvl>
    <w:lvl w:ilvl="3" w:tplc="141A000F" w:tentative="1">
      <w:start w:val="1"/>
      <w:numFmt w:val="bullet"/>
      <w:lvlText w:val=""/>
      <w:lvlJc w:val="left"/>
      <w:pPr>
        <w:ind w:left="2880" w:hanging="360"/>
      </w:pPr>
      <w:rPr>
        <w:rFonts w:ascii="Symbol" w:hAnsi="Symbol" w:hint="default"/>
      </w:rPr>
    </w:lvl>
    <w:lvl w:ilvl="4" w:tplc="141A0019" w:tentative="1">
      <w:start w:val="1"/>
      <w:numFmt w:val="bullet"/>
      <w:lvlText w:val="o"/>
      <w:lvlJc w:val="left"/>
      <w:pPr>
        <w:ind w:left="3600" w:hanging="360"/>
      </w:pPr>
      <w:rPr>
        <w:rFonts w:ascii="Courier New" w:hAnsi="Courier New" w:cs="Courier New" w:hint="default"/>
      </w:rPr>
    </w:lvl>
    <w:lvl w:ilvl="5" w:tplc="141A001B" w:tentative="1">
      <w:start w:val="1"/>
      <w:numFmt w:val="bullet"/>
      <w:lvlText w:val=""/>
      <w:lvlJc w:val="left"/>
      <w:pPr>
        <w:ind w:left="4320" w:hanging="360"/>
      </w:pPr>
      <w:rPr>
        <w:rFonts w:ascii="Wingdings" w:hAnsi="Wingdings" w:hint="default"/>
      </w:rPr>
    </w:lvl>
    <w:lvl w:ilvl="6" w:tplc="141A000F" w:tentative="1">
      <w:start w:val="1"/>
      <w:numFmt w:val="bullet"/>
      <w:lvlText w:val=""/>
      <w:lvlJc w:val="left"/>
      <w:pPr>
        <w:ind w:left="5040" w:hanging="360"/>
      </w:pPr>
      <w:rPr>
        <w:rFonts w:ascii="Symbol" w:hAnsi="Symbol" w:hint="default"/>
      </w:rPr>
    </w:lvl>
    <w:lvl w:ilvl="7" w:tplc="141A0019" w:tentative="1">
      <w:start w:val="1"/>
      <w:numFmt w:val="bullet"/>
      <w:lvlText w:val="o"/>
      <w:lvlJc w:val="left"/>
      <w:pPr>
        <w:ind w:left="5760" w:hanging="360"/>
      </w:pPr>
      <w:rPr>
        <w:rFonts w:ascii="Courier New" w:hAnsi="Courier New" w:cs="Courier New" w:hint="default"/>
      </w:rPr>
    </w:lvl>
    <w:lvl w:ilvl="8" w:tplc="141A001B" w:tentative="1">
      <w:start w:val="1"/>
      <w:numFmt w:val="bullet"/>
      <w:lvlText w:val=""/>
      <w:lvlJc w:val="left"/>
      <w:pPr>
        <w:ind w:left="6480" w:hanging="360"/>
      </w:pPr>
      <w:rPr>
        <w:rFonts w:ascii="Wingdings" w:hAnsi="Wingdings" w:hint="default"/>
      </w:rPr>
    </w:lvl>
  </w:abstractNum>
  <w:abstractNum w:abstractNumId="119">
    <w:nsid w:val="702D3FBB"/>
    <w:multiLevelType w:val="hybridMultilevel"/>
    <w:tmpl w:val="51C4424C"/>
    <w:lvl w:ilvl="0" w:tplc="44281AA6">
      <w:start w:val="8"/>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20">
    <w:nsid w:val="7302648F"/>
    <w:multiLevelType w:val="hybridMultilevel"/>
    <w:tmpl w:val="F7D67D12"/>
    <w:lvl w:ilvl="0" w:tplc="15A6D2D8">
      <w:start w:val="1"/>
      <w:numFmt w:val="lowerLetter"/>
      <w:lvlText w:val="%1)"/>
      <w:lvlJc w:val="left"/>
      <w:pPr>
        <w:ind w:left="720" w:hanging="360"/>
      </w:pPr>
    </w:lvl>
    <w:lvl w:ilvl="1" w:tplc="141A0003" w:tentative="1">
      <w:start w:val="1"/>
      <w:numFmt w:val="lowerLetter"/>
      <w:lvlText w:val="%2."/>
      <w:lvlJc w:val="left"/>
      <w:pPr>
        <w:ind w:left="1440" w:hanging="360"/>
      </w:pPr>
    </w:lvl>
    <w:lvl w:ilvl="2" w:tplc="141A0005" w:tentative="1">
      <w:start w:val="1"/>
      <w:numFmt w:val="lowerRoman"/>
      <w:lvlText w:val="%3."/>
      <w:lvlJc w:val="right"/>
      <w:pPr>
        <w:ind w:left="2160" w:hanging="180"/>
      </w:pPr>
    </w:lvl>
    <w:lvl w:ilvl="3" w:tplc="141A0001" w:tentative="1">
      <w:start w:val="1"/>
      <w:numFmt w:val="decimal"/>
      <w:lvlText w:val="%4."/>
      <w:lvlJc w:val="left"/>
      <w:pPr>
        <w:ind w:left="2880" w:hanging="360"/>
      </w:pPr>
    </w:lvl>
    <w:lvl w:ilvl="4" w:tplc="141A0003" w:tentative="1">
      <w:start w:val="1"/>
      <w:numFmt w:val="lowerLetter"/>
      <w:lvlText w:val="%5."/>
      <w:lvlJc w:val="left"/>
      <w:pPr>
        <w:ind w:left="3600" w:hanging="360"/>
      </w:pPr>
    </w:lvl>
    <w:lvl w:ilvl="5" w:tplc="141A0005" w:tentative="1">
      <w:start w:val="1"/>
      <w:numFmt w:val="lowerRoman"/>
      <w:lvlText w:val="%6."/>
      <w:lvlJc w:val="right"/>
      <w:pPr>
        <w:ind w:left="4320" w:hanging="180"/>
      </w:pPr>
    </w:lvl>
    <w:lvl w:ilvl="6" w:tplc="141A0001" w:tentative="1">
      <w:start w:val="1"/>
      <w:numFmt w:val="decimal"/>
      <w:lvlText w:val="%7."/>
      <w:lvlJc w:val="left"/>
      <w:pPr>
        <w:ind w:left="5040" w:hanging="360"/>
      </w:pPr>
    </w:lvl>
    <w:lvl w:ilvl="7" w:tplc="141A0003" w:tentative="1">
      <w:start w:val="1"/>
      <w:numFmt w:val="lowerLetter"/>
      <w:lvlText w:val="%8."/>
      <w:lvlJc w:val="left"/>
      <w:pPr>
        <w:ind w:left="5760" w:hanging="360"/>
      </w:pPr>
    </w:lvl>
    <w:lvl w:ilvl="8" w:tplc="141A0005" w:tentative="1">
      <w:start w:val="1"/>
      <w:numFmt w:val="lowerRoman"/>
      <w:lvlText w:val="%9."/>
      <w:lvlJc w:val="right"/>
      <w:pPr>
        <w:ind w:left="6480" w:hanging="180"/>
      </w:pPr>
    </w:lvl>
  </w:abstractNum>
  <w:abstractNum w:abstractNumId="121">
    <w:nsid w:val="735A086A"/>
    <w:multiLevelType w:val="hybridMultilevel"/>
    <w:tmpl w:val="F4E4909E"/>
    <w:lvl w:ilvl="0" w:tplc="141A0017">
      <w:start w:val="8"/>
      <w:numFmt w:val="bullet"/>
      <w:lvlText w:val="-"/>
      <w:lvlJc w:val="left"/>
      <w:pPr>
        <w:ind w:left="720" w:hanging="360"/>
      </w:pPr>
      <w:rPr>
        <w:rFonts w:ascii="Times New Roman" w:eastAsia="Times New Roman" w:hAnsi="Times New Roman" w:cs="Times New Roman" w:hint="default"/>
      </w:rPr>
    </w:lvl>
    <w:lvl w:ilvl="1" w:tplc="141A0019" w:tentative="1">
      <w:start w:val="1"/>
      <w:numFmt w:val="bullet"/>
      <w:lvlText w:val="o"/>
      <w:lvlJc w:val="left"/>
      <w:pPr>
        <w:ind w:left="1440" w:hanging="360"/>
      </w:pPr>
      <w:rPr>
        <w:rFonts w:ascii="Courier New" w:hAnsi="Courier New" w:cs="Courier New" w:hint="default"/>
      </w:rPr>
    </w:lvl>
    <w:lvl w:ilvl="2" w:tplc="141A001B" w:tentative="1">
      <w:start w:val="1"/>
      <w:numFmt w:val="bullet"/>
      <w:lvlText w:val=""/>
      <w:lvlJc w:val="left"/>
      <w:pPr>
        <w:ind w:left="2160" w:hanging="360"/>
      </w:pPr>
      <w:rPr>
        <w:rFonts w:ascii="Wingdings" w:hAnsi="Wingdings" w:hint="default"/>
      </w:rPr>
    </w:lvl>
    <w:lvl w:ilvl="3" w:tplc="141A000F" w:tentative="1">
      <w:start w:val="1"/>
      <w:numFmt w:val="bullet"/>
      <w:lvlText w:val=""/>
      <w:lvlJc w:val="left"/>
      <w:pPr>
        <w:ind w:left="2880" w:hanging="360"/>
      </w:pPr>
      <w:rPr>
        <w:rFonts w:ascii="Symbol" w:hAnsi="Symbol" w:hint="default"/>
      </w:rPr>
    </w:lvl>
    <w:lvl w:ilvl="4" w:tplc="141A0019" w:tentative="1">
      <w:start w:val="1"/>
      <w:numFmt w:val="bullet"/>
      <w:lvlText w:val="o"/>
      <w:lvlJc w:val="left"/>
      <w:pPr>
        <w:ind w:left="3600" w:hanging="360"/>
      </w:pPr>
      <w:rPr>
        <w:rFonts w:ascii="Courier New" w:hAnsi="Courier New" w:cs="Courier New" w:hint="default"/>
      </w:rPr>
    </w:lvl>
    <w:lvl w:ilvl="5" w:tplc="141A001B" w:tentative="1">
      <w:start w:val="1"/>
      <w:numFmt w:val="bullet"/>
      <w:lvlText w:val=""/>
      <w:lvlJc w:val="left"/>
      <w:pPr>
        <w:ind w:left="4320" w:hanging="360"/>
      </w:pPr>
      <w:rPr>
        <w:rFonts w:ascii="Wingdings" w:hAnsi="Wingdings" w:hint="default"/>
      </w:rPr>
    </w:lvl>
    <w:lvl w:ilvl="6" w:tplc="141A000F" w:tentative="1">
      <w:start w:val="1"/>
      <w:numFmt w:val="bullet"/>
      <w:lvlText w:val=""/>
      <w:lvlJc w:val="left"/>
      <w:pPr>
        <w:ind w:left="5040" w:hanging="360"/>
      </w:pPr>
      <w:rPr>
        <w:rFonts w:ascii="Symbol" w:hAnsi="Symbol" w:hint="default"/>
      </w:rPr>
    </w:lvl>
    <w:lvl w:ilvl="7" w:tplc="141A0019" w:tentative="1">
      <w:start w:val="1"/>
      <w:numFmt w:val="bullet"/>
      <w:lvlText w:val="o"/>
      <w:lvlJc w:val="left"/>
      <w:pPr>
        <w:ind w:left="5760" w:hanging="360"/>
      </w:pPr>
      <w:rPr>
        <w:rFonts w:ascii="Courier New" w:hAnsi="Courier New" w:cs="Courier New" w:hint="default"/>
      </w:rPr>
    </w:lvl>
    <w:lvl w:ilvl="8" w:tplc="141A001B" w:tentative="1">
      <w:start w:val="1"/>
      <w:numFmt w:val="bullet"/>
      <w:lvlText w:val=""/>
      <w:lvlJc w:val="left"/>
      <w:pPr>
        <w:ind w:left="6480" w:hanging="360"/>
      </w:pPr>
      <w:rPr>
        <w:rFonts w:ascii="Wingdings" w:hAnsi="Wingdings" w:hint="default"/>
      </w:rPr>
    </w:lvl>
  </w:abstractNum>
  <w:abstractNum w:abstractNumId="122">
    <w:nsid w:val="743606BD"/>
    <w:multiLevelType w:val="hybridMultilevel"/>
    <w:tmpl w:val="4EBE5114"/>
    <w:lvl w:ilvl="0" w:tplc="15A6D2D8">
      <w:start w:val="1"/>
      <w:numFmt w:val="bullet"/>
      <w:lvlText w:val=""/>
      <w:lvlJc w:val="left"/>
      <w:pPr>
        <w:ind w:left="783" w:hanging="360"/>
      </w:pPr>
      <w:rPr>
        <w:rFonts w:ascii="Symbol" w:hAnsi="Symbol" w:hint="default"/>
      </w:rPr>
    </w:lvl>
    <w:lvl w:ilvl="1" w:tplc="141A0003" w:tentative="1">
      <w:start w:val="1"/>
      <w:numFmt w:val="bullet"/>
      <w:lvlText w:val="o"/>
      <w:lvlJc w:val="left"/>
      <w:pPr>
        <w:ind w:left="1503" w:hanging="360"/>
      </w:pPr>
      <w:rPr>
        <w:rFonts w:ascii="Courier New" w:hAnsi="Courier New" w:cs="Courier New" w:hint="default"/>
      </w:rPr>
    </w:lvl>
    <w:lvl w:ilvl="2" w:tplc="141A0005" w:tentative="1">
      <w:start w:val="1"/>
      <w:numFmt w:val="bullet"/>
      <w:lvlText w:val=""/>
      <w:lvlJc w:val="left"/>
      <w:pPr>
        <w:ind w:left="2223" w:hanging="360"/>
      </w:pPr>
      <w:rPr>
        <w:rFonts w:ascii="Wingdings" w:hAnsi="Wingdings" w:hint="default"/>
      </w:rPr>
    </w:lvl>
    <w:lvl w:ilvl="3" w:tplc="141A0001" w:tentative="1">
      <w:start w:val="1"/>
      <w:numFmt w:val="bullet"/>
      <w:lvlText w:val=""/>
      <w:lvlJc w:val="left"/>
      <w:pPr>
        <w:ind w:left="2943" w:hanging="360"/>
      </w:pPr>
      <w:rPr>
        <w:rFonts w:ascii="Symbol" w:hAnsi="Symbol" w:hint="default"/>
      </w:rPr>
    </w:lvl>
    <w:lvl w:ilvl="4" w:tplc="141A0003" w:tentative="1">
      <w:start w:val="1"/>
      <w:numFmt w:val="bullet"/>
      <w:lvlText w:val="o"/>
      <w:lvlJc w:val="left"/>
      <w:pPr>
        <w:ind w:left="3663" w:hanging="360"/>
      </w:pPr>
      <w:rPr>
        <w:rFonts w:ascii="Courier New" w:hAnsi="Courier New" w:cs="Courier New" w:hint="default"/>
      </w:rPr>
    </w:lvl>
    <w:lvl w:ilvl="5" w:tplc="141A0005" w:tentative="1">
      <w:start w:val="1"/>
      <w:numFmt w:val="bullet"/>
      <w:lvlText w:val=""/>
      <w:lvlJc w:val="left"/>
      <w:pPr>
        <w:ind w:left="4383" w:hanging="360"/>
      </w:pPr>
      <w:rPr>
        <w:rFonts w:ascii="Wingdings" w:hAnsi="Wingdings" w:hint="default"/>
      </w:rPr>
    </w:lvl>
    <w:lvl w:ilvl="6" w:tplc="141A0001" w:tentative="1">
      <w:start w:val="1"/>
      <w:numFmt w:val="bullet"/>
      <w:lvlText w:val=""/>
      <w:lvlJc w:val="left"/>
      <w:pPr>
        <w:ind w:left="5103" w:hanging="360"/>
      </w:pPr>
      <w:rPr>
        <w:rFonts w:ascii="Symbol" w:hAnsi="Symbol" w:hint="default"/>
      </w:rPr>
    </w:lvl>
    <w:lvl w:ilvl="7" w:tplc="141A0003" w:tentative="1">
      <w:start w:val="1"/>
      <w:numFmt w:val="bullet"/>
      <w:lvlText w:val="o"/>
      <w:lvlJc w:val="left"/>
      <w:pPr>
        <w:ind w:left="5823" w:hanging="360"/>
      </w:pPr>
      <w:rPr>
        <w:rFonts w:ascii="Courier New" w:hAnsi="Courier New" w:cs="Courier New" w:hint="default"/>
      </w:rPr>
    </w:lvl>
    <w:lvl w:ilvl="8" w:tplc="141A0005" w:tentative="1">
      <w:start w:val="1"/>
      <w:numFmt w:val="bullet"/>
      <w:lvlText w:val=""/>
      <w:lvlJc w:val="left"/>
      <w:pPr>
        <w:ind w:left="6543" w:hanging="360"/>
      </w:pPr>
      <w:rPr>
        <w:rFonts w:ascii="Wingdings" w:hAnsi="Wingdings" w:hint="default"/>
      </w:rPr>
    </w:lvl>
  </w:abstractNum>
  <w:abstractNum w:abstractNumId="123">
    <w:nsid w:val="745F38B9"/>
    <w:multiLevelType w:val="hybridMultilevel"/>
    <w:tmpl w:val="8C0C2EA4"/>
    <w:lvl w:ilvl="0" w:tplc="04090001">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74792442"/>
    <w:multiLevelType w:val="hybridMultilevel"/>
    <w:tmpl w:val="42FC0812"/>
    <w:lvl w:ilvl="0" w:tplc="F92A8D10">
      <w:start w:val="1"/>
      <w:numFmt w:val="lowerLetter"/>
      <w:lvlText w:val="%1)"/>
      <w:lvlJc w:val="left"/>
      <w:pPr>
        <w:ind w:left="1080" w:hanging="360"/>
      </w:pPr>
      <w:rPr>
        <w:rFonts w:hint="default"/>
      </w:rPr>
    </w:lvl>
    <w:lvl w:ilvl="1" w:tplc="141A0003" w:tentative="1">
      <w:start w:val="1"/>
      <w:numFmt w:val="lowerLetter"/>
      <w:lvlText w:val="%2."/>
      <w:lvlJc w:val="left"/>
      <w:pPr>
        <w:ind w:left="1800" w:hanging="360"/>
      </w:pPr>
    </w:lvl>
    <w:lvl w:ilvl="2" w:tplc="141A0005" w:tentative="1">
      <w:start w:val="1"/>
      <w:numFmt w:val="lowerRoman"/>
      <w:lvlText w:val="%3."/>
      <w:lvlJc w:val="right"/>
      <w:pPr>
        <w:ind w:left="2520" w:hanging="180"/>
      </w:pPr>
    </w:lvl>
    <w:lvl w:ilvl="3" w:tplc="141A0001" w:tentative="1">
      <w:start w:val="1"/>
      <w:numFmt w:val="decimal"/>
      <w:lvlText w:val="%4."/>
      <w:lvlJc w:val="left"/>
      <w:pPr>
        <w:ind w:left="3240" w:hanging="360"/>
      </w:pPr>
    </w:lvl>
    <w:lvl w:ilvl="4" w:tplc="141A0003" w:tentative="1">
      <w:start w:val="1"/>
      <w:numFmt w:val="lowerLetter"/>
      <w:lvlText w:val="%5."/>
      <w:lvlJc w:val="left"/>
      <w:pPr>
        <w:ind w:left="3960" w:hanging="360"/>
      </w:pPr>
    </w:lvl>
    <w:lvl w:ilvl="5" w:tplc="141A0005" w:tentative="1">
      <w:start w:val="1"/>
      <w:numFmt w:val="lowerRoman"/>
      <w:lvlText w:val="%6."/>
      <w:lvlJc w:val="right"/>
      <w:pPr>
        <w:ind w:left="4680" w:hanging="180"/>
      </w:pPr>
    </w:lvl>
    <w:lvl w:ilvl="6" w:tplc="141A0001" w:tentative="1">
      <w:start w:val="1"/>
      <w:numFmt w:val="decimal"/>
      <w:lvlText w:val="%7."/>
      <w:lvlJc w:val="left"/>
      <w:pPr>
        <w:ind w:left="5400" w:hanging="360"/>
      </w:pPr>
    </w:lvl>
    <w:lvl w:ilvl="7" w:tplc="141A0003" w:tentative="1">
      <w:start w:val="1"/>
      <w:numFmt w:val="lowerLetter"/>
      <w:lvlText w:val="%8."/>
      <w:lvlJc w:val="left"/>
      <w:pPr>
        <w:ind w:left="6120" w:hanging="360"/>
      </w:pPr>
    </w:lvl>
    <w:lvl w:ilvl="8" w:tplc="141A0005" w:tentative="1">
      <w:start w:val="1"/>
      <w:numFmt w:val="lowerRoman"/>
      <w:lvlText w:val="%9."/>
      <w:lvlJc w:val="right"/>
      <w:pPr>
        <w:ind w:left="6840" w:hanging="180"/>
      </w:pPr>
    </w:lvl>
  </w:abstractNum>
  <w:abstractNum w:abstractNumId="125">
    <w:nsid w:val="75AB0107"/>
    <w:multiLevelType w:val="hybridMultilevel"/>
    <w:tmpl w:val="E5EC4644"/>
    <w:lvl w:ilvl="0" w:tplc="A0F8C3CE">
      <w:start w:val="1"/>
      <w:numFmt w:val="decimal"/>
      <w:lvlText w:val="%1."/>
      <w:lvlJc w:val="left"/>
      <w:pPr>
        <w:ind w:left="720" w:hanging="360"/>
      </w:pPr>
      <w:rPr>
        <w:rFonts w:hint="default"/>
        <w:b/>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26">
    <w:nsid w:val="767A017A"/>
    <w:multiLevelType w:val="hybridMultilevel"/>
    <w:tmpl w:val="90C6A0C0"/>
    <w:lvl w:ilvl="0" w:tplc="BCC8FA74">
      <w:numFmt w:val="bullet"/>
      <w:lvlText w:val="-"/>
      <w:lvlJc w:val="left"/>
      <w:pPr>
        <w:ind w:left="720" w:hanging="360"/>
      </w:pPr>
      <w:rPr>
        <w:rFonts w:ascii="Times New Roman" w:eastAsia="Times New Roman" w:hAnsi="Times New Roman" w:cs="Times New Roman" w:hint="default"/>
      </w:rPr>
    </w:lvl>
    <w:lvl w:ilvl="1" w:tplc="141A0019" w:tentative="1">
      <w:start w:val="1"/>
      <w:numFmt w:val="bullet"/>
      <w:lvlText w:val="o"/>
      <w:lvlJc w:val="left"/>
      <w:pPr>
        <w:ind w:left="1440" w:hanging="360"/>
      </w:pPr>
      <w:rPr>
        <w:rFonts w:ascii="Courier New" w:hAnsi="Courier New" w:cs="Courier New" w:hint="default"/>
      </w:rPr>
    </w:lvl>
    <w:lvl w:ilvl="2" w:tplc="141A001B" w:tentative="1">
      <w:start w:val="1"/>
      <w:numFmt w:val="bullet"/>
      <w:lvlText w:val=""/>
      <w:lvlJc w:val="left"/>
      <w:pPr>
        <w:ind w:left="2160" w:hanging="360"/>
      </w:pPr>
      <w:rPr>
        <w:rFonts w:ascii="Wingdings" w:hAnsi="Wingdings" w:hint="default"/>
      </w:rPr>
    </w:lvl>
    <w:lvl w:ilvl="3" w:tplc="141A000F" w:tentative="1">
      <w:start w:val="1"/>
      <w:numFmt w:val="bullet"/>
      <w:lvlText w:val=""/>
      <w:lvlJc w:val="left"/>
      <w:pPr>
        <w:ind w:left="2880" w:hanging="360"/>
      </w:pPr>
      <w:rPr>
        <w:rFonts w:ascii="Symbol" w:hAnsi="Symbol" w:hint="default"/>
      </w:rPr>
    </w:lvl>
    <w:lvl w:ilvl="4" w:tplc="141A0019" w:tentative="1">
      <w:start w:val="1"/>
      <w:numFmt w:val="bullet"/>
      <w:lvlText w:val="o"/>
      <w:lvlJc w:val="left"/>
      <w:pPr>
        <w:ind w:left="3600" w:hanging="360"/>
      </w:pPr>
      <w:rPr>
        <w:rFonts w:ascii="Courier New" w:hAnsi="Courier New" w:cs="Courier New" w:hint="default"/>
      </w:rPr>
    </w:lvl>
    <w:lvl w:ilvl="5" w:tplc="141A001B" w:tentative="1">
      <w:start w:val="1"/>
      <w:numFmt w:val="bullet"/>
      <w:lvlText w:val=""/>
      <w:lvlJc w:val="left"/>
      <w:pPr>
        <w:ind w:left="4320" w:hanging="360"/>
      </w:pPr>
      <w:rPr>
        <w:rFonts w:ascii="Wingdings" w:hAnsi="Wingdings" w:hint="default"/>
      </w:rPr>
    </w:lvl>
    <w:lvl w:ilvl="6" w:tplc="141A000F" w:tentative="1">
      <w:start w:val="1"/>
      <w:numFmt w:val="bullet"/>
      <w:lvlText w:val=""/>
      <w:lvlJc w:val="left"/>
      <w:pPr>
        <w:ind w:left="5040" w:hanging="360"/>
      </w:pPr>
      <w:rPr>
        <w:rFonts w:ascii="Symbol" w:hAnsi="Symbol" w:hint="default"/>
      </w:rPr>
    </w:lvl>
    <w:lvl w:ilvl="7" w:tplc="141A0019" w:tentative="1">
      <w:start w:val="1"/>
      <w:numFmt w:val="bullet"/>
      <w:lvlText w:val="o"/>
      <w:lvlJc w:val="left"/>
      <w:pPr>
        <w:ind w:left="5760" w:hanging="360"/>
      </w:pPr>
      <w:rPr>
        <w:rFonts w:ascii="Courier New" w:hAnsi="Courier New" w:cs="Courier New" w:hint="default"/>
      </w:rPr>
    </w:lvl>
    <w:lvl w:ilvl="8" w:tplc="141A001B" w:tentative="1">
      <w:start w:val="1"/>
      <w:numFmt w:val="bullet"/>
      <w:lvlText w:val=""/>
      <w:lvlJc w:val="left"/>
      <w:pPr>
        <w:ind w:left="6480" w:hanging="360"/>
      </w:pPr>
      <w:rPr>
        <w:rFonts w:ascii="Wingdings" w:hAnsi="Wingdings" w:hint="default"/>
      </w:rPr>
    </w:lvl>
  </w:abstractNum>
  <w:abstractNum w:abstractNumId="127">
    <w:nsid w:val="7ADB6F00"/>
    <w:multiLevelType w:val="hybridMultilevel"/>
    <w:tmpl w:val="85521134"/>
    <w:lvl w:ilvl="0" w:tplc="4300A99E">
      <w:start w:val="1"/>
      <w:numFmt w:val="decimal"/>
      <w:pStyle w:val="Davorka2"/>
      <w:lvlText w:val="%1."/>
      <w:lvlJc w:val="left"/>
      <w:pPr>
        <w:ind w:left="720" w:hanging="360"/>
      </w:pPr>
      <w:rPr>
        <w:rFonts w:eastAsia="Times New Roman" w:hint="default"/>
      </w:rPr>
    </w:lvl>
    <w:lvl w:ilvl="1" w:tplc="141A0003" w:tentative="1">
      <w:start w:val="1"/>
      <w:numFmt w:val="lowerLetter"/>
      <w:lvlText w:val="%2."/>
      <w:lvlJc w:val="left"/>
      <w:pPr>
        <w:ind w:left="1440" w:hanging="360"/>
      </w:pPr>
    </w:lvl>
    <w:lvl w:ilvl="2" w:tplc="141A0005" w:tentative="1">
      <w:start w:val="1"/>
      <w:numFmt w:val="lowerRoman"/>
      <w:lvlText w:val="%3."/>
      <w:lvlJc w:val="right"/>
      <w:pPr>
        <w:ind w:left="2160" w:hanging="180"/>
      </w:pPr>
    </w:lvl>
    <w:lvl w:ilvl="3" w:tplc="141A0001" w:tentative="1">
      <w:start w:val="1"/>
      <w:numFmt w:val="decimal"/>
      <w:lvlText w:val="%4."/>
      <w:lvlJc w:val="left"/>
      <w:pPr>
        <w:ind w:left="2880" w:hanging="360"/>
      </w:pPr>
    </w:lvl>
    <w:lvl w:ilvl="4" w:tplc="141A0003" w:tentative="1">
      <w:start w:val="1"/>
      <w:numFmt w:val="lowerLetter"/>
      <w:lvlText w:val="%5."/>
      <w:lvlJc w:val="left"/>
      <w:pPr>
        <w:ind w:left="3600" w:hanging="360"/>
      </w:pPr>
    </w:lvl>
    <w:lvl w:ilvl="5" w:tplc="141A0005" w:tentative="1">
      <w:start w:val="1"/>
      <w:numFmt w:val="lowerRoman"/>
      <w:lvlText w:val="%6."/>
      <w:lvlJc w:val="right"/>
      <w:pPr>
        <w:ind w:left="4320" w:hanging="180"/>
      </w:pPr>
    </w:lvl>
    <w:lvl w:ilvl="6" w:tplc="141A0001" w:tentative="1">
      <w:start w:val="1"/>
      <w:numFmt w:val="decimal"/>
      <w:lvlText w:val="%7."/>
      <w:lvlJc w:val="left"/>
      <w:pPr>
        <w:ind w:left="5040" w:hanging="360"/>
      </w:pPr>
    </w:lvl>
    <w:lvl w:ilvl="7" w:tplc="141A0003" w:tentative="1">
      <w:start w:val="1"/>
      <w:numFmt w:val="lowerLetter"/>
      <w:lvlText w:val="%8."/>
      <w:lvlJc w:val="left"/>
      <w:pPr>
        <w:ind w:left="5760" w:hanging="360"/>
      </w:pPr>
    </w:lvl>
    <w:lvl w:ilvl="8" w:tplc="141A0005" w:tentative="1">
      <w:start w:val="1"/>
      <w:numFmt w:val="lowerRoman"/>
      <w:lvlText w:val="%9."/>
      <w:lvlJc w:val="right"/>
      <w:pPr>
        <w:ind w:left="6480" w:hanging="180"/>
      </w:pPr>
    </w:lvl>
  </w:abstractNum>
  <w:abstractNum w:abstractNumId="128">
    <w:nsid w:val="7BC2103E"/>
    <w:multiLevelType w:val="hybridMultilevel"/>
    <w:tmpl w:val="B02AD002"/>
    <w:lvl w:ilvl="0" w:tplc="141A000F">
      <w:start w:val="1"/>
      <w:numFmt w:val="bullet"/>
      <w:lvlText w:val="-"/>
      <w:lvlJc w:val="left"/>
      <w:pPr>
        <w:ind w:left="786" w:hanging="360"/>
      </w:pPr>
      <w:rPr>
        <w:rFonts w:ascii="Times New Roman" w:eastAsia="Times New Roman" w:hAnsi="Times New Roman" w:cs="Times New Roman" w:hint="default"/>
        <w:color w:val="auto"/>
      </w:rPr>
    </w:lvl>
    <w:lvl w:ilvl="1" w:tplc="141A0019" w:tentative="1">
      <w:start w:val="1"/>
      <w:numFmt w:val="bullet"/>
      <w:lvlText w:val="o"/>
      <w:lvlJc w:val="left"/>
      <w:pPr>
        <w:ind w:left="1490" w:hanging="360"/>
      </w:pPr>
      <w:rPr>
        <w:rFonts w:ascii="Courier New" w:hAnsi="Courier New" w:cs="Courier New" w:hint="default"/>
      </w:rPr>
    </w:lvl>
    <w:lvl w:ilvl="2" w:tplc="141A001B" w:tentative="1">
      <w:start w:val="1"/>
      <w:numFmt w:val="bullet"/>
      <w:lvlText w:val=""/>
      <w:lvlJc w:val="left"/>
      <w:pPr>
        <w:ind w:left="2210" w:hanging="360"/>
      </w:pPr>
      <w:rPr>
        <w:rFonts w:ascii="Wingdings" w:hAnsi="Wingdings" w:hint="default"/>
      </w:rPr>
    </w:lvl>
    <w:lvl w:ilvl="3" w:tplc="141A000F" w:tentative="1">
      <w:start w:val="1"/>
      <w:numFmt w:val="bullet"/>
      <w:lvlText w:val=""/>
      <w:lvlJc w:val="left"/>
      <w:pPr>
        <w:ind w:left="2930" w:hanging="360"/>
      </w:pPr>
      <w:rPr>
        <w:rFonts w:ascii="Symbol" w:hAnsi="Symbol" w:hint="default"/>
      </w:rPr>
    </w:lvl>
    <w:lvl w:ilvl="4" w:tplc="141A0019" w:tentative="1">
      <w:start w:val="1"/>
      <w:numFmt w:val="bullet"/>
      <w:lvlText w:val="o"/>
      <w:lvlJc w:val="left"/>
      <w:pPr>
        <w:ind w:left="3650" w:hanging="360"/>
      </w:pPr>
      <w:rPr>
        <w:rFonts w:ascii="Courier New" w:hAnsi="Courier New" w:cs="Courier New" w:hint="default"/>
      </w:rPr>
    </w:lvl>
    <w:lvl w:ilvl="5" w:tplc="141A001B" w:tentative="1">
      <w:start w:val="1"/>
      <w:numFmt w:val="bullet"/>
      <w:lvlText w:val=""/>
      <w:lvlJc w:val="left"/>
      <w:pPr>
        <w:ind w:left="4370" w:hanging="360"/>
      </w:pPr>
      <w:rPr>
        <w:rFonts w:ascii="Wingdings" w:hAnsi="Wingdings" w:hint="default"/>
      </w:rPr>
    </w:lvl>
    <w:lvl w:ilvl="6" w:tplc="141A000F" w:tentative="1">
      <w:start w:val="1"/>
      <w:numFmt w:val="bullet"/>
      <w:lvlText w:val=""/>
      <w:lvlJc w:val="left"/>
      <w:pPr>
        <w:ind w:left="5090" w:hanging="360"/>
      </w:pPr>
      <w:rPr>
        <w:rFonts w:ascii="Symbol" w:hAnsi="Symbol" w:hint="default"/>
      </w:rPr>
    </w:lvl>
    <w:lvl w:ilvl="7" w:tplc="141A0019" w:tentative="1">
      <w:start w:val="1"/>
      <w:numFmt w:val="bullet"/>
      <w:lvlText w:val="o"/>
      <w:lvlJc w:val="left"/>
      <w:pPr>
        <w:ind w:left="5810" w:hanging="360"/>
      </w:pPr>
      <w:rPr>
        <w:rFonts w:ascii="Courier New" w:hAnsi="Courier New" w:cs="Courier New" w:hint="default"/>
      </w:rPr>
    </w:lvl>
    <w:lvl w:ilvl="8" w:tplc="141A001B" w:tentative="1">
      <w:start w:val="1"/>
      <w:numFmt w:val="bullet"/>
      <w:lvlText w:val=""/>
      <w:lvlJc w:val="left"/>
      <w:pPr>
        <w:ind w:left="6530" w:hanging="360"/>
      </w:pPr>
      <w:rPr>
        <w:rFonts w:ascii="Wingdings" w:hAnsi="Wingdings" w:hint="default"/>
      </w:rPr>
    </w:lvl>
  </w:abstractNum>
  <w:abstractNum w:abstractNumId="129">
    <w:nsid w:val="7BD26807"/>
    <w:multiLevelType w:val="hybridMultilevel"/>
    <w:tmpl w:val="3682A4BA"/>
    <w:lvl w:ilvl="0" w:tplc="EC1220EE">
      <w:start w:val="1"/>
      <w:numFmt w:val="decimal"/>
      <w:lvlText w:val="%1."/>
      <w:lvlJc w:val="left"/>
      <w:pPr>
        <w:ind w:left="720" w:hanging="360"/>
      </w:pPr>
      <w:rPr>
        <w:rFonts w:hint="default"/>
        <w:b w:val="0"/>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30">
    <w:nsid w:val="7BDA3B42"/>
    <w:multiLevelType w:val="hybridMultilevel"/>
    <w:tmpl w:val="63947FF0"/>
    <w:lvl w:ilvl="0" w:tplc="F92A8D10">
      <w:start w:val="1"/>
      <w:numFmt w:val="decimal"/>
      <w:lvlText w:val="%1."/>
      <w:lvlJc w:val="left"/>
      <w:pPr>
        <w:ind w:left="720" w:hanging="360"/>
      </w:pPr>
      <w:rPr>
        <w:rFonts w:hint="default"/>
        <w:b/>
      </w:rPr>
    </w:lvl>
    <w:lvl w:ilvl="1" w:tplc="141A0003" w:tentative="1">
      <w:start w:val="1"/>
      <w:numFmt w:val="lowerLetter"/>
      <w:lvlText w:val="%2."/>
      <w:lvlJc w:val="left"/>
      <w:pPr>
        <w:ind w:left="1440" w:hanging="360"/>
      </w:pPr>
    </w:lvl>
    <w:lvl w:ilvl="2" w:tplc="141A0005" w:tentative="1">
      <w:start w:val="1"/>
      <w:numFmt w:val="lowerRoman"/>
      <w:lvlText w:val="%3."/>
      <w:lvlJc w:val="right"/>
      <w:pPr>
        <w:ind w:left="2160" w:hanging="180"/>
      </w:pPr>
    </w:lvl>
    <w:lvl w:ilvl="3" w:tplc="141A0001" w:tentative="1">
      <w:start w:val="1"/>
      <w:numFmt w:val="decimal"/>
      <w:lvlText w:val="%4."/>
      <w:lvlJc w:val="left"/>
      <w:pPr>
        <w:ind w:left="2880" w:hanging="360"/>
      </w:pPr>
    </w:lvl>
    <w:lvl w:ilvl="4" w:tplc="141A0003" w:tentative="1">
      <w:start w:val="1"/>
      <w:numFmt w:val="lowerLetter"/>
      <w:lvlText w:val="%5."/>
      <w:lvlJc w:val="left"/>
      <w:pPr>
        <w:ind w:left="3600" w:hanging="360"/>
      </w:pPr>
    </w:lvl>
    <w:lvl w:ilvl="5" w:tplc="141A0005" w:tentative="1">
      <w:start w:val="1"/>
      <w:numFmt w:val="lowerRoman"/>
      <w:lvlText w:val="%6."/>
      <w:lvlJc w:val="right"/>
      <w:pPr>
        <w:ind w:left="4320" w:hanging="180"/>
      </w:pPr>
    </w:lvl>
    <w:lvl w:ilvl="6" w:tplc="141A0001" w:tentative="1">
      <w:start w:val="1"/>
      <w:numFmt w:val="decimal"/>
      <w:lvlText w:val="%7."/>
      <w:lvlJc w:val="left"/>
      <w:pPr>
        <w:ind w:left="5040" w:hanging="360"/>
      </w:pPr>
    </w:lvl>
    <w:lvl w:ilvl="7" w:tplc="141A0003" w:tentative="1">
      <w:start w:val="1"/>
      <w:numFmt w:val="lowerLetter"/>
      <w:lvlText w:val="%8."/>
      <w:lvlJc w:val="left"/>
      <w:pPr>
        <w:ind w:left="5760" w:hanging="360"/>
      </w:pPr>
    </w:lvl>
    <w:lvl w:ilvl="8" w:tplc="141A0005" w:tentative="1">
      <w:start w:val="1"/>
      <w:numFmt w:val="lowerRoman"/>
      <w:lvlText w:val="%9."/>
      <w:lvlJc w:val="right"/>
      <w:pPr>
        <w:ind w:left="6480" w:hanging="180"/>
      </w:pPr>
    </w:lvl>
  </w:abstractNum>
  <w:abstractNum w:abstractNumId="131">
    <w:nsid w:val="7C7E4C0C"/>
    <w:multiLevelType w:val="hybridMultilevel"/>
    <w:tmpl w:val="7AD4BE4C"/>
    <w:lvl w:ilvl="0" w:tplc="B492EEE8">
      <w:start w:val="1"/>
      <w:numFmt w:val="bullet"/>
      <w:lvlText w:val="-"/>
      <w:lvlJc w:val="left"/>
      <w:pPr>
        <w:ind w:left="720" w:hanging="360"/>
      </w:pPr>
      <w:rPr>
        <w:rFonts w:ascii="Times New Roman" w:eastAsia="Times New Roman" w:hAnsi="Times New Roman" w:cs="Times New Roman" w:hint="default"/>
      </w:rPr>
    </w:lvl>
    <w:lvl w:ilvl="1" w:tplc="141A0019" w:tentative="1">
      <w:start w:val="1"/>
      <w:numFmt w:val="bullet"/>
      <w:lvlText w:val="o"/>
      <w:lvlJc w:val="left"/>
      <w:pPr>
        <w:ind w:left="1440" w:hanging="360"/>
      </w:pPr>
      <w:rPr>
        <w:rFonts w:ascii="Courier New" w:hAnsi="Courier New" w:cs="Courier New" w:hint="default"/>
      </w:rPr>
    </w:lvl>
    <w:lvl w:ilvl="2" w:tplc="141A001B" w:tentative="1">
      <w:start w:val="1"/>
      <w:numFmt w:val="bullet"/>
      <w:lvlText w:val=""/>
      <w:lvlJc w:val="left"/>
      <w:pPr>
        <w:ind w:left="2160" w:hanging="360"/>
      </w:pPr>
      <w:rPr>
        <w:rFonts w:ascii="Wingdings" w:hAnsi="Wingdings" w:hint="default"/>
      </w:rPr>
    </w:lvl>
    <w:lvl w:ilvl="3" w:tplc="141A000F" w:tentative="1">
      <w:start w:val="1"/>
      <w:numFmt w:val="bullet"/>
      <w:lvlText w:val=""/>
      <w:lvlJc w:val="left"/>
      <w:pPr>
        <w:ind w:left="2880" w:hanging="360"/>
      </w:pPr>
      <w:rPr>
        <w:rFonts w:ascii="Symbol" w:hAnsi="Symbol" w:hint="default"/>
      </w:rPr>
    </w:lvl>
    <w:lvl w:ilvl="4" w:tplc="141A0019" w:tentative="1">
      <w:start w:val="1"/>
      <w:numFmt w:val="bullet"/>
      <w:lvlText w:val="o"/>
      <w:lvlJc w:val="left"/>
      <w:pPr>
        <w:ind w:left="3600" w:hanging="360"/>
      </w:pPr>
      <w:rPr>
        <w:rFonts w:ascii="Courier New" w:hAnsi="Courier New" w:cs="Courier New" w:hint="default"/>
      </w:rPr>
    </w:lvl>
    <w:lvl w:ilvl="5" w:tplc="141A001B" w:tentative="1">
      <w:start w:val="1"/>
      <w:numFmt w:val="bullet"/>
      <w:lvlText w:val=""/>
      <w:lvlJc w:val="left"/>
      <w:pPr>
        <w:ind w:left="4320" w:hanging="360"/>
      </w:pPr>
      <w:rPr>
        <w:rFonts w:ascii="Wingdings" w:hAnsi="Wingdings" w:hint="default"/>
      </w:rPr>
    </w:lvl>
    <w:lvl w:ilvl="6" w:tplc="141A000F" w:tentative="1">
      <w:start w:val="1"/>
      <w:numFmt w:val="bullet"/>
      <w:lvlText w:val=""/>
      <w:lvlJc w:val="left"/>
      <w:pPr>
        <w:ind w:left="5040" w:hanging="360"/>
      </w:pPr>
      <w:rPr>
        <w:rFonts w:ascii="Symbol" w:hAnsi="Symbol" w:hint="default"/>
      </w:rPr>
    </w:lvl>
    <w:lvl w:ilvl="7" w:tplc="141A0019" w:tentative="1">
      <w:start w:val="1"/>
      <w:numFmt w:val="bullet"/>
      <w:lvlText w:val="o"/>
      <w:lvlJc w:val="left"/>
      <w:pPr>
        <w:ind w:left="5760" w:hanging="360"/>
      </w:pPr>
      <w:rPr>
        <w:rFonts w:ascii="Courier New" w:hAnsi="Courier New" w:cs="Courier New" w:hint="default"/>
      </w:rPr>
    </w:lvl>
    <w:lvl w:ilvl="8" w:tplc="141A001B" w:tentative="1">
      <w:start w:val="1"/>
      <w:numFmt w:val="bullet"/>
      <w:lvlText w:val=""/>
      <w:lvlJc w:val="left"/>
      <w:pPr>
        <w:ind w:left="6480" w:hanging="360"/>
      </w:pPr>
      <w:rPr>
        <w:rFonts w:ascii="Wingdings" w:hAnsi="Wingdings" w:hint="default"/>
      </w:rPr>
    </w:lvl>
  </w:abstractNum>
  <w:abstractNum w:abstractNumId="132">
    <w:nsid w:val="7C8A7B35"/>
    <w:multiLevelType w:val="hybridMultilevel"/>
    <w:tmpl w:val="0808945E"/>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33">
    <w:nsid w:val="7DB847D2"/>
    <w:multiLevelType w:val="hybridMultilevel"/>
    <w:tmpl w:val="FC341A5C"/>
    <w:lvl w:ilvl="0" w:tplc="F92A8D10">
      <w:start w:val="67"/>
      <w:numFmt w:val="bullet"/>
      <w:lvlText w:val="-"/>
      <w:lvlJc w:val="left"/>
      <w:pPr>
        <w:ind w:left="720" w:hanging="360"/>
      </w:pPr>
      <w:rPr>
        <w:rFonts w:ascii="Verdana" w:eastAsia="Times New Roman" w:hAnsi="Verdana"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34">
    <w:nsid w:val="7E874760"/>
    <w:multiLevelType w:val="hybridMultilevel"/>
    <w:tmpl w:val="F1E221AE"/>
    <w:lvl w:ilvl="0" w:tplc="141A0005">
      <w:start w:val="1"/>
      <w:numFmt w:val="bullet"/>
      <w:lvlText w:val=""/>
      <w:lvlJc w:val="left"/>
      <w:pPr>
        <w:ind w:left="720" w:hanging="360"/>
      </w:pPr>
      <w:rPr>
        <w:rFonts w:ascii="Wingdings" w:hAnsi="Wingdings"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35">
    <w:nsid w:val="7F7A40A8"/>
    <w:multiLevelType w:val="hybridMultilevel"/>
    <w:tmpl w:val="83446340"/>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num w:numId="1">
    <w:abstractNumId w:val="127"/>
  </w:num>
  <w:num w:numId="2">
    <w:abstractNumId w:val="43"/>
  </w:num>
  <w:num w:numId="3">
    <w:abstractNumId w:val="80"/>
  </w:num>
  <w:num w:numId="4">
    <w:abstractNumId w:val="55"/>
  </w:num>
  <w:num w:numId="5">
    <w:abstractNumId w:val="130"/>
  </w:num>
  <w:num w:numId="6">
    <w:abstractNumId w:val="45"/>
  </w:num>
  <w:num w:numId="7">
    <w:abstractNumId w:val="31"/>
  </w:num>
  <w:num w:numId="8">
    <w:abstractNumId w:val="20"/>
  </w:num>
  <w:num w:numId="9">
    <w:abstractNumId w:val="62"/>
  </w:num>
  <w:num w:numId="10">
    <w:abstractNumId w:val="96"/>
  </w:num>
  <w:num w:numId="11">
    <w:abstractNumId w:val="65"/>
  </w:num>
  <w:num w:numId="12">
    <w:abstractNumId w:val="124"/>
  </w:num>
  <w:num w:numId="13">
    <w:abstractNumId w:val="108"/>
  </w:num>
  <w:num w:numId="14">
    <w:abstractNumId w:val="89"/>
  </w:num>
  <w:num w:numId="15">
    <w:abstractNumId w:val="77"/>
  </w:num>
  <w:num w:numId="16">
    <w:abstractNumId w:val="68"/>
  </w:num>
  <w:num w:numId="17">
    <w:abstractNumId w:val="1"/>
  </w:num>
  <w:num w:numId="18">
    <w:abstractNumId w:val="112"/>
  </w:num>
  <w:num w:numId="19">
    <w:abstractNumId w:val="122"/>
  </w:num>
  <w:num w:numId="20">
    <w:abstractNumId w:val="35"/>
  </w:num>
  <w:num w:numId="21">
    <w:abstractNumId w:val="126"/>
  </w:num>
  <w:num w:numId="22">
    <w:abstractNumId w:val="10"/>
  </w:num>
  <w:num w:numId="23">
    <w:abstractNumId w:val="61"/>
  </w:num>
  <w:num w:numId="24">
    <w:abstractNumId w:val="36"/>
  </w:num>
  <w:num w:numId="25">
    <w:abstractNumId w:val="28"/>
  </w:num>
  <w:num w:numId="26">
    <w:abstractNumId w:val="123"/>
  </w:num>
  <w:num w:numId="27">
    <w:abstractNumId w:val="86"/>
  </w:num>
  <w:num w:numId="28">
    <w:abstractNumId w:val="67"/>
  </w:num>
  <w:num w:numId="29">
    <w:abstractNumId w:val="26"/>
  </w:num>
  <w:num w:numId="30">
    <w:abstractNumId w:val="17"/>
  </w:num>
  <w:num w:numId="31">
    <w:abstractNumId w:val="73"/>
  </w:num>
  <w:num w:numId="32">
    <w:abstractNumId w:val="52"/>
  </w:num>
  <w:num w:numId="33">
    <w:abstractNumId w:val="81"/>
  </w:num>
  <w:num w:numId="34">
    <w:abstractNumId w:val="85"/>
  </w:num>
  <w:num w:numId="35">
    <w:abstractNumId w:val="5"/>
  </w:num>
  <w:num w:numId="36">
    <w:abstractNumId w:val="102"/>
  </w:num>
  <w:num w:numId="37">
    <w:abstractNumId w:val="69"/>
  </w:num>
  <w:num w:numId="38">
    <w:abstractNumId w:val="91"/>
  </w:num>
  <w:num w:numId="39">
    <w:abstractNumId w:val="12"/>
  </w:num>
  <w:num w:numId="40">
    <w:abstractNumId w:val="95"/>
  </w:num>
  <w:num w:numId="41">
    <w:abstractNumId w:val="32"/>
  </w:num>
  <w:num w:numId="42">
    <w:abstractNumId w:val="59"/>
  </w:num>
  <w:num w:numId="43">
    <w:abstractNumId w:val="50"/>
  </w:num>
  <w:num w:numId="44">
    <w:abstractNumId w:val="27"/>
  </w:num>
  <w:num w:numId="45">
    <w:abstractNumId w:val="125"/>
  </w:num>
  <w:num w:numId="46">
    <w:abstractNumId w:val="106"/>
  </w:num>
  <w:num w:numId="47">
    <w:abstractNumId w:val="3"/>
  </w:num>
  <w:num w:numId="48">
    <w:abstractNumId w:val="46"/>
  </w:num>
  <w:num w:numId="49">
    <w:abstractNumId w:val="98"/>
  </w:num>
  <w:num w:numId="50">
    <w:abstractNumId w:val="30"/>
  </w:num>
  <w:num w:numId="51">
    <w:abstractNumId w:val="63"/>
  </w:num>
  <w:num w:numId="52">
    <w:abstractNumId w:val="93"/>
  </w:num>
  <w:num w:numId="53">
    <w:abstractNumId w:val="48"/>
  </w:num>
  <w:num w:numId="54">
    <w:abstractNumId w:val="23"/>
  </w:num>
  <w:num w:numId="55">
    <w:abstractNumId w:val="2"/>
  </w:num>
  <w:num w:numId="56">
    <w:abstractNumId w:val="44"/>
  </w:num>
  <w:num w:numId="57">
    <w:abstractNumId w:val="103"/>
  </w:num>
  <w:num w:numId="58">
    <w:abstractNumId w:val="66"/>
  </w:num>
  <w:num w:numId="59">
    <w:abstractNumId w:val="83"/>
  </w:num>
  <w:num w:numId="60">
    <w:abstractNumId w:val="24"/>
  </w:num>
  <w:num w:numId="61">
    <w:abstractNumId w:val="64"/>
  </w:num>
  <w:num w:numId="62">
    <w:abstractNumId w:val="118"/>
  </w:num>
  <w:num w:numId="63">
    <w:abstractNumId w:val="19"/>
  </w:num>
  <w:num w:numId="64">
    <w:abstractNumId w:val="6"/>
  </w:num>
  <w:num w:numId="65">
    <w:abstractNumId w:val="71"/>
  </w:num>
  <w:num w:numId="66">
    <w:abstractNumId w:val="51"/>
  </w:num>
  <w:num w:numId="67">
    <w:abstractNumId w:val="60"/>
  </w:num>
  <w:num w:numId="68">
    <w:abstractNumId w:val="40"/>
  </w:num>
  <w:num w:numId="69">
    <w:abstractNumId w:val="15"/>
  </w:num>
  <w:num w:numId="70">
    <w:abstractNumId w:val="128"/>
  </w:num>
  <w:num w:numId="71">
    <w:abstractNumId w:val="56"/>
  </w:num>
  <w:num w:numId="72">
    <w:abstractNumId w:val="87"/>
  </w:num>
  <w:num w:numId="73">
    <w:abstractNumId w:val="4"/>
  </w:num>
  <w:num w:numId="74">
    <w:abstractNumId w:val="131"/>
  </w:num>
  <w:num w:numId="75">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58"/>
  </w:num>
  <w:num w:numId="77">
    <w:abstractNumId w:val="38"/>
  </w:num>
  <w:num w:numId="78">
    <w:abstractNumId w:val="37"/>
  </w:num>
  <w:num w:numId="79">
    <w:abstractNumId w:val="105"/>
  </w:num>
  <w:num w:numId="80">
    <w:abstractNumId w:val="16"/>
  </w:num>
  <w:num w:numId="81">
    <w:abstractNumId w:val="22"/>
  </w:num>
  <w:num w:numId="82">
    <w:abstractNumId w:val="54"/>
  </w:num>
  <w:num w:numId="83">
    <w:abstractNumId w:val="100"/>
  </w:num>
  <w:num w:numId="84">
    <w:abstractNumId w:val="33"/>
  </w:num>
  <w:num w:numId="85">
    <w:abstractNumId w:val="18"/>
  </w:num>
  <w:num w:numId="86">
    <w:abstractNumId w:val="8"/>
  </w:num>
  <w:num w:numId="87">
    <w:abstractNumId w:val="13"/>
  </w:num>
  <w:num w:numId="88">
    <w:abstractNumId w:val="120"/>
  </w:num>
  <w:num w:numId="89">
    <w:abstractNumId w:val="88"/>
    <w:lvlOverride w:ilvl="0"/>
    <w:lvlOverride w:ilvl="1">
      <w:startOverride w:val="1"/>
    </w:lvlOverride>
    <w:lvlOverride w:ilvl="2"/>
    <w:lvlOverride w:ilvl="3"/>
    <w:lvlOverride w:ilvl="4"/>
    <w:lvlOverride w:ilvl="5"/>
    <w:lvlOverride w:ilvl="6"/>
    <w:lvlOverride w:ilvl="7"/>
    <w:lvlOverride w:ilvl="8"/>
  </w:num>
  <w:num w:numId="90">
    <w:abstractNumId w:val="133"/>
  </w:num>
  <w:num w:numId="91">
    <w:abstractNumId w:val="7"/>
  </w:num>
  <w:num w:numId="92">
    <w:abstractNumId w:val="53"/>
  </w:num>
  <w:num w:numId="93">
    <w:abstractNumId w:val="25"/>
  </w:num>
  <w:num w:numId="94">
    <w:abstractNumId w:val="101"/>
  </w:num>
  <w:num w:numId="95">
    <w:abstractNumId w:val="9"/>
  </w:num>
  <w:num w:numId="96">
    <w:abstractNumId w:val="111"/>
  </w:num>
  <w:num w:numId="97">
    <w:abstractNumId w:val="72"/>
  </w:num>
  <w:num w:numId="98">
    <w:abstractNumId w:val="116"/>
  </w:num>
  <w:num w:numId="99">
    <w:abstractNumId w:val="75"/>
  </w:num>
  <w:num w:numId="100">
    <w:abstractNumId w:val="79"/>
  </w:num>
  <w:num w:numId="101">
    <w:abstractNumId w:val="115"/>
  </w:num>
  <w:num w:numId="102">
    <w:abstractNumId w:val="119"/>
  </w:num>
  <w:num w:numId="103">
    <w:abstractNumId w:val="104"/>
  </w:num>
  <w:num w:numId="104">
    <w:abstractNumId w:val="76"/>
  </w:num>
  <w:num w:numId="105">
    <w:abstractNumId w:val="121"/>
  </w:num>
  <w:num w:numId="106">
    <w:abstractNumId w:val="99"/>
  </w:num>
  <w:num w:numId="107">
    <w:abstractNumId w:val="117"/>
  </w:num>
  <w:num w:numId="108">
    <w:abstractNumId w:val="21"/>
  </w:num>
  <w:num w:numId="109">
    <w:abstractNumId w:val="57"/>
  </w:num>
  <w:num w:numId="110">
    <w:abstractNumId w:val="90"/>
  </w:num>
  <w:num w:numId="111">
    <w:abstractNumId w:val="107"/>
  </w:num>
  <w:num w:numId="112">
    <w:abstractNumId w:val="94"/>
  </w:num>
  <w:num w:numId="113">
    <w:abstractNumId w:val="110"/>
  </w:num>
  <w:num w:numId="114">
    <w:abstractNumId w:val="82"/>
  </w:num>
  <w:num w:numId="115">
    <w:abstractNumId w:val="39"/>
  </w:num>
  <w:num w:numId="116">
    <w:abstractNumId w:val="42"/>
  </w:num>
  <w:num w:numId="117">
    <w:abstractNumId w:val="34"/>
  </w:num>
  <w:num w:numId="118">
    <w:abstractNumId w:val="14"/>
  </w:num>
  <w:num w:numId="119">
    <w:abstractNumId w:val="135"/>
  </w:num>
  <w:num w:numId="120">
    <w:abstractNumId w:val="109"/>
  </w:num>
  <w:num w:numId="121">
    <w:abstractNumId w:val="132"/>
  </w:num>
  <w:num w:numId="122">
    <w:abstractNumId w:val="113"/>
  </w:num>
  <w:num w:numId="123">
    <w:abstractNumId w:val="97"/>
  </w:num>
  <w:num w:numId="124">
    <w:abstractNumId w:val="74"/>
  </w:num>
  <w:num w:numId="125">
    <w:abstractNumId w:val="70"/>
  </w:num>
  <w:num w:numId="126">
    <w:abstractNumId w:val="134"/>
  </w:num>
  <w:num w:numId="127">
    <w:abstractNumId w:val="49"/>
  </w:num>
  <w:num w:numId="128">
    <w:abstractNumId w:val="41"/>
  </w:num>
  <w:num w:numId="129">
    <w:abstractNumId w:val="29"/>
  </w:num>
  <w:num w:numId="130">
    <w:abstractNumId w:val="47"/>
  </w:num>
  <w:num w:numId="131">
    <w:abstractNumId w:val="129"/>
  </w:num>
  <w:num w:numId="132">
    <w:abstractNumId w:val="92"/>
  </w:num>
  <w:num w:numId="133">
    <w:abstractNumId w:val="84"/>
  </w:num>
  <w:num w:numId="134">
    <w:abstractNumId w:val="127"/>
    <w:lvlOverride w:ilvl="0">
      <w:startOverride w:val="1"/>
    </w:lvlOverride>
  </w:num>
  <w:num w:numId="135">
    <w:abstractNumId w:val="127"/>
    <w:lvlOverride w:ilvl="0">
      <w:startOverride w:val="1"/>
    </w:lvlOverride>
  </w:num>
  <w:num w:numId="136">
    <w:abstractNumId w:val="11"/>
  </w:num>
  <w:num w:numId="137">
    <w:abstractNumId w:val="78"/>
  </w:num>
  <w:numIdMacAtCleanup w:val="1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grammar="clean"/>
  <w:defaultTabStop w:val="708"/>
  <w:hyphenationZone w:val="425"/>
  <w:characterSpacingControl w:val="doNotCompress"/>
  <w:savePreviewPicture/>
  <w:footnotePr>
    <w:footnote w:id="-1"/>
    <w:footnote w:id="0"/>
  </w:footnotePr>
  <w:endnotePr>
    <w:endnote w:id="-1"/>
    <w:endnote w:id="0"/>
  </w:endnotePr>
  <w:compat/>
  <w:rsids>
    <w:rsidRoot w:val="00F11B05"/>
    <w:rsid w:val="00003485"/>
    <w:rsid w:val="00006034"/>
    <w:rsid w:val="00010E4E"/>
    <w:rsid w:val="000140DE"/>
    <w:rsid w:val="00016601"/>
    <w:rsid w:val="00023E53"/>
    <w:rsid w:val="00027AAD"/>
    <w:rsid w:val="00034289"/>
    <w:rsid w:val="00041BEC"/>
    <w:rsid w:val="00043034"/>
    <w:rsid w:val="00043090"/>
    <w:rsid w:val="00044FF1"/>
    <w:rsid w:val="00046276"/>
    <w:rsid w:val="0004654A"/>
    <w:rsid w:val="00047932"/>
    <w:rsid w:val="000606C6"/>
    <w:rsid w:val="00067386"/>
    <w:rsid w:val="000712AD"/>
    <w:rsid w:val="00074C4D"/>
    <w:rsid w:val="0007513F"/>
    <w:rsid w:val="00082416"/>
    <w:rsid w:val="00085C8B"/>
    <w:rsid w:val="000861BD"/>
    <w:rsid w:val="00087438"/>
    <w:rsid w:val="00096FCC"/>
    <w:rsid w:val="000A3462"/>
    <w:rsid w:val="000A4777"/>
    <w:rsid w:val="000A483A"/>
    <w:rsid w:val="000A6B12"/>
    <w:rsid w:val="000B2E5B"/>
    <w:rsid w:val="000B522E"/>
    <w:rsid w:val="000B6032"/>
    <w:rsid w:val="000D3B21"/>
    <w:rsid w:val="000D5BF7"/>
    <w:rsid w:val="000D5F67"/>
    <w:rsid w:val="000E1AEE"/>
    <w:rsid w:val="000E20D6"/>
    <w:rsid w:val="000E2422"/>
    <w:rsid w:val="000E5F2E"/>
    <w:rsid w:val="000F05B4"/>
    <w:rsid w:val="000F3759"/>
    <w:rsid w:val="000F643D"/>
    <w:rsid w:val="00100BAE"/>
    <w:rsid w:val="00103016"/>
    <w:rsid w:val="00104441"/>
    <w:rsid w:val="001109B3"/>
    <w:rsid w:val="0011359E"/>
    <w:rsid w:val="001146DC"/>
    <w:rsid w:val="00114E72"/>
    <w:rsid w:val="0011556B"/>
    <w:rsid w:val="001205A8"/>
    <w:rsid w:val="001210B3"/>
    <w:rsid w:val="001218B7"/>
    <w:rsid w:val="00127248"/>
    <w:rsid w:val="00127FF4"/>
    <w:rsid w:val="00130545"/>
    <w:rsid w:val="001415FB"/>
    <w:rsid w:val="00144838"/>
    <w:rsid w:val="00144F7C"/>
    <w:rsid w:val="00146779"/>
    <w:rsid w:val="00152523"/>
    <w:rsid w:val="00160110"/>
    <w:rsid w:val="00161D23"/>
    <w:rsid w:val="00162C5A"/>
    <w:rsid w:val="00164135"/>
    <w:rsid w:val="00165930"/>
    <w:rsid w:val="00165B56"/>
    <w:rsid w:val="00170BEF"/>
    <w:rsid w:val="00171E94"/>
    <w:rsid w:val="001733E9"/>
    <w:rsid w:val="00176AEF"/>
    <w:rsid w:val="001778DE"/>
    <w:rsid w:val="00182E2F"/>
    <w:rsid w:val="00184EF5"/>
    <w:rsid w:val="00195FDD"/>
    <w:rsid w:val="001A20CD"/>
    <w:rsid w:val="001B363D"/>
    <w:rsid w:val="001C0586"/>
    <w:rsid w:val="001C6297"/>
    <w:rsid w:val="001D4152"/>
    <w:rsid w:val="001D4356"/>
    <w:rsid w:val="001E072A"/>
    <w:rsid w:val="001E081A"/>
    <w:rsid w:val="001F45E6"/>
    <w:rsid w:val="001F62E2"/>
    <w:rsid w:val="002064AD"/>
    <w:rsid w:val="002065FD"/>
    <w:rsid w:val="00206E9E"/>
    <w:rsid w:val="00214D08"/>
    <w:rsid w:val="00220271"/>
    <w:rsid w:val="00225466"/>
    <w:rsid w:val="00234661"/>
    <w:rsid w:val="002364B6"/>
    <w:rsid w:val="00237B7D"/>
    <w:rsid w:val="00245052"/>
    <w:rsid w:val="00247A1C"/>
    <w:rsid w:val="00256F2F"/>
    <w:rsid w:val="00260E49"/>
    <w:rsid w:val="002615FD"/>
    <w:rsid w:val="00261EFE"/>
    <w:rsid w:val="00264A8E"/>
    <w:rsid w:val="00266F6E"/>
    <w:rsid w:val="00276161"/>
    <w:rsid w:val="00276875"/>
    <w:rsid w:val="002778E6"/>
    <w:rsid w:val="002800FF"/>
    <w:rsid w:val="00280D52"/>
    <w:rsid w:val="002831BA"/>
    <w:rsid w:val="0028362B"/>
    <w:rsid w:val="002852DC"/>
    <w:rsid w:val="00294286"/>
    <w:rsid w:val="00295BC8"/>
    <w:rsid w:val="002A0205"/>
    <w:rsid w:val="002A0974"/>
    <w:rsid w:val="002A3046"/>
    <w:rsid w:val="002A450B"/>
    <w:rsid w:val="002A4894"/>
    <w:rsid w:val="002C2CDA"/>
    <w:rsid w:val="002C3B9F"/>
    <w:rsid w:val="002C4113"/>
    <w:rsid w:val="002C65C6"/>
    <w:rsid w:val="002C6AC4"/>
    <w:rsid w:val="002C75D6"/>
    <w:rsid w:val="002D2DDC"/>
    <w:rsid w:val="002D47D9"/>
    <w:rsid w:val="002D4B64"/>
    <w:rsid w:val="002E258A"/>
    <w:rsid w:val="002F08D2"/>
    <w:rsid w:val="002F332F"/>
    <w:rsid w:val="002F3B0C"/>
    <w:rsid w:val="002F5572"/>
    <w:rsid w:val="002F6763"/>
    <w:rsid w:val="003018C2"/>
    <w:rsid w:val="00303BE7"/>
    <w:rsid w:val="00305DB3"/>
    <w:rsid w:val="003073E1"/>
    <w:rsid w:val="003074E7"/>
    <w:rsid w:val="003112BF"/>
    <w:rsid w:val="00313CB6"/>
    <w:rsid w:val="00314452"/>
    <w:rsid w:val="0031497C"/>
    <w:rsid w:val="003173CE"/>
    <w:rsid w:val="00331808"/>
    <w:rsid w:val="00331ED0"/>
    <w:rsid w:val="003349B5"/>
    <w:rsid w:val="00335907"/>
    <w:rsid w:val="003431CB"/>
    <w:rsid w:val="00343258"/>
    <w:rsid w:val="00343947"/>
    <w:rsid w:val="0034503D"/>
    <w:rsid w:val="00345846"/>
    <w:rsid w:val="003505EC"/>
    <w:rsid w:val="003537FA"/>
    <w:rsid w:val="00362C79"/>
    <w:rsid w:val="00365DBE"/>
    <w:rsid w:val="0036624C"/>
    <w:rsid w:val="003704BD"/>
    <w:rsid w:val="00375700"/>
    <w:rsid w:val="00376311"/>
    <w:rsid w:val="00376F47"/>
    <w:rsid w:val="00381C33"/>
    <w:rsid w:val="00384095"/>
    <w:rsid w:val="00386B1A"/>
    <w:rsid w:val="00387F42"/>
    <w:rsid w:val="003923E5"/>
    <w:rsid w:val="003939B7"/>
    <w:rsid w:val="00395382"/>
    <w:rsid w:val="00396F4E"/>
    <w:rsid w:val="003A1251"/>
    <w:rsid w:val="003A2A9F"/>
    <w:rsid w:val="003A2FA7"/>
    <w:rsid w:val="003A4D96"/>
    <w:rsid w:val="003A541C"/>
    <w:rsid w:val="003B0410"/>
    <w:rsid w:val="003B5540"/>
    <w:rsid w:val="003C1026"/>
    <w:rsid w:val="003C172F"/>
    <w:rsid w:val="003C482E"/>
    <w:rsid w:val="003C4D90"/>
    <w:rsid w:val="003D36B9"/>
    <w:rsid w:val="003D54F6"/>
    <w:rsid w:val="003E1EF1"/>
    <w:rsid w:val="003E5895"/>
    <w:rsid w:val="003E5FF2"/>
    <w:rsid w:val="003E74F0"/>
    <w:rsid w:val="003F0100"/>
    <w:rsid w:val="003F3449"/>
    <w:rsid w:val="003F7909"/>
    <w:rsid w:val="00406479"/>
    <w:rsid w:val="00406B98"/>
    <w:rsid w:val="004137AA"/>
    <w:rsid w:val="00426CE8"/>
    <w:rsid w:val="00427563"/>
    <w:rsid w:val="00427B0D"/>
    <w:rsid w:val="00431D9A"/>
    <w:rsid w:val="00432AAF"/>
    <w:rsid w:val="00432F2B"/>
    <w:rsid w:val="00433FC6"/>
    <w:rsid w:val="00435934"/>
    <w:rsid w:val="00436A17"/>
    <w:rsid w:val="004405CD"/>
    <w:rsid w:val="004458F3"/>
    <w:rsid w:val="00445FF3"/>
    <w:rsid w:val="004527AE"/>
    <w:rsid w:val="004539F8"/>
    <w:rsid w:val="00455E8D"/>
    <w:rsid w:val="004566F1"/>
    <w:rsid w:val="00460C7B"/>
    <w:rsid w:val="004610F0"/>
    <w:rsid w:val="0046209E"/>
    <w:rsid w:val="00464106"/>
    <w:rsid w:val="00466FCF"/>
    <w:rsid w:val="00467DB9"/>
    <w:rsid w:val="0047199A"/>
    <w:rsid w:val="00472E6E"/>
    <w:rsid w:val="00476AE7"/>
    <w:rsid w:val="00481C68"/>
    <w:rsid w:val="00484247"/>
    <w:rsid w:val="004852C1"/>
    <w:rsid w:val="0048597E"/>
    <w:rsid w:val="004876E3"/>
    <w:rsid w:val="004911A0"/>
    <w:rsid w:val="004959B8"/>
    <w:rsid w:val="004A270C"/>
    <w:rsid w:val="004A7A92"/>
    <w:rsid w:val="004B38BE"/>
    <w:rsid w:val="004B45FC"/>
    <w:rsid w:val="004C23D2"/>
    <w:rsid w:val="004C36CE"/>
    <w:rsid w:val="004C4DB3"/>
    <w:rsid w:val="004D1DD4"/>
    <w:rsid w:val="004D3D83"/>
    <w:rsid w:val="004D684F"/>
    <w:rsid w:val="004E3A69"/>
    <w:rsid w:val="004E47CF"/>
    <w:rsid w:val="004E7AED"/>
    <w:rsid w:val="004F12D5"/>
    <w:rsid w:val="004F3AE9"/>
    <w:rsid w:val="004F4DB3"/>
    <w:rsid w:val="005052A8"/>
    <w:rsid w:val="00506623"/>
    <w:rsid w:val="0051416F"/>
    <w:rsid w:val="00515F02"/>
    <w:rsid w:val="005178F4"/>
    <w:rsid w:val="00523EF6"/>
    <w:rsid w:val="00526A77"/>
    <w:rsid w:val="00527CA1"/>
    <w:rsid w:val="005320D9"/>
    <w:rsid w:val="0053533D"/>
    <w:rsid w:val="00540681"/>
    <w:rsid w:val="005427D5"/>
    <w:rsid w:val="005442D6"/>
    <w:rsid w:val="00544A46"/>
    <w:rsid w:val="00545E5D"/>
    <w:rsid w:val="005469CA"/>
    <w:rsid w:val="005478B0"/>
    <w:rsid w:val="00550A81"/>
    <w:rsid w:val="0055520C"/>
    <w:rsid w:val="0056008D"/>
    <w:rsid w:val="005668DB"/>
    <w:rsid w:val="00567C38"/>
    <w:rsid w:val="00572377"/>
    <w:rsid w:val="0058050F"/>
    <w:rsid w:val="005839AF"/>
    <w:rsid w:val="00583E51"/>
    <w:rsid w:val="00587454"/>
    <w:rsid w:val="00587FEE"/>
    <w:rsid w:val="00595C52"/>
    <w:rsid w:val="00597961"/>
    <w:rsid w:val="005A084D"/>
    <w:rsid w:val="005A6AD7"/>
    <w:rsid w:val="005B110E"/>
    <w:rsid w:val="005B3B1D"/>
    <w:rsid w:val="005B42C9"/>
    <w:rsid w:val="005B718E"/>
    <w:rsid w:val="005D5E1D"/>
    <w:rsid w:val="005E1CF8"/>
    <w:rsid w:val="005E4333"/>
    <w:rsid w:val="005F25BA"/>
    <w:rsid w:val="005F2D7C"/>
    <w:rsid w:val="005F38D3"/>
    <w:rsid w:val="00601AB8"/>
    <w:rsid w:val="00602FE1"/>
    <w:rsid w:val="00604847"/>
    <w:rsid w:val="006055E3"/>
    <w:rsid w:val="00605E3E"/>
    <w:rsid w:val="00607FBF"/>
    <w:rsid w:val="00614929"/>
    <w:rsid w:val="00616A30"/>
    <w:rsid w:val="00620BC8"/>
    <w:rsid w:val="0062547D"/>
    <w:rsid w:val="006315FC"/>
    <w:rsid w:val="00637CB8"/>
    <w:rsid w:val="00645FC3"/>
    <w:rsid w:val="006460F8"/>
    <w:rsid w:val="0065056E"/>
    <w:rsid w:val="00652289"/>
    <w:rsid w:val="00655E9C"/>
    <w:rsid w:val="006565C8"/>
    <w:rsid w:val="00664A8A"/>
    <w:rsid w:val="00666BD1"/>
    <w:rsid w:val="006715A4"/>
    <w:rsid w:val="006715B0"/>
    <w:rsid w:val="006727A2"/>
    <w:rsid w:val="00674936"/>
    <w:rsid w:val="0067595E"/>
    <w:rsid w:val="00676891"/>
    <w:rsid w:val="00685F90"/>
    <w:rsid w:val="00686EBD"/>
    <w:rsid w:val="00687F2B"/>
    <w:rsid w:val="00687F94"/>
    <w:rsid w:val="0069404D"/>
    <w:rsid w:val="00694BA5"/>
    <w:rsid w:val="00696A6C"/>
    <w:rsid w:val="006A55D7"/>
    <w:rsid w:val="006A5C92"/>
    <w:rsid w:val="006A622C"/>
    <w:rsid w:val="006A66DB"/>
    <w:rsid w:val="006A7224"/>
    <w:rsid w:val="006B0291"/>
    <w:rsid w:val="006B2DD4"/>
    <w:rsid w:val="006B5915"/>
    <w:rsid w:val="006C1500"/>
    <w:rsid w:val="006C33E3"/>
    <w:rsid w:val="006C546C"/>
    <w:rsid w:val="006D00C9"/>
    <w:rsid w:val="006D09D1"/>
    <w:rsid w:val="006D3FAE"/>
    <w:rsid w:val="006E7291"/>
    <w:rsid w:val="006F2FF0"/>
    <w:rsid w:val="006F4A0C"/>
    <w:rsid w:val="007011A4"/>
    <w:rsid w:val="007034E6"/>
    <w:rsid w:val="00703BD6"/>
    <w:rsid w:val="00707ECB"/>
    <w:rsid w:val="00710BEB"/>
    <w:rsid w:val="007129A0"/>
    <w:rsid w:val="0071465F"/>
    <w:rsid w:val="00715F9E"/>
    <w:rsid w:val="00717899"/>
    <w:rsid w:val="00720052"/>
    <w:rsid w:val="007203C7"/>
    <w:rsid w:val="00720D08"/>
    <w:rsid w:val="00720E36"/>
    <w:rsid w:val="00724FDC"/>
    <w:rsid w:val="00727BE5"/>
    <w:rsid w:val="00735E83"/>
    <w:rsid w:val="00743575"/>
    <w:rsid w:val="00743E5C"/>
    <w:rsid w:val="0074593D"/>
    <w:rsid w:val="00747D82"/>
    <w:rsid w:val="007559E4"/>
    <w:rsid w:val="00766AE2"/>
    <w:rsid w:val="00766C54"/>
    <w:rsid w:val="00770A92"/>
    <w:rsid w:val="0077183A"/>
    <w:rsid w:val="00776D29"/>
    <w:rsid w:val="007818B5"/>
    <w:rsid w:val="007844EF"/>
    <w:rsid w:val="00785F1A"/>
    <w:rsid w:val="00786182"/>
    <w:rsid w:val="00786A7A"/>
    <w:rsid w:val="00787006"/>
    <w:rsid w:val="00790E21"/>
    <w:rsid w:val="00791A41"/>
    <w:rsid w:val="007933A4"/>
    <w:rsid w:val="00794FEF"/>
    <w:rsid w:val="0079503A"/>
    <w:rsid w:val="007A3CCD"/>
    <w:rsid w:val="007A483C"/>
    <w:rsid w:val="007A4ED4"/>
    <w:rsid w:val="007B297C"/>
    <w:rsid w:val="007B3795"/>
    <w:rsid w:val="007B4B5E"/>
    <w:rsid w:val="007B5339"/>
    <w:rsid w:val="007C1B8D"/>
    <w:rsid w:val="007C592B"/>
    <w:rsid w:val="007C7C7A"/>
    <w:rsid w:val="007D2768"/>
    <w:rsid w:val="007D3E59"/>
    <w:rsid w:val="007E259C"/>
    <w:rsid w:val="007E38C9"/>
    <w:rsid w:val="007E63CB"/>
    <w:rsid w:val="007F09CA"/>
    <w:rsid w:val="007F364A"/>
    <w:rsid w:val="0080111C"/>
    <w:rsid w:val="008017D9"/>
    <w:rsid w:val="00802F94"/>
    <w:rsid w:val="008039EE"/>
    <w:rsid w:val="00805240"/>
    <w:rsid w:val="008125D7"/>
    <w:rsid w:val="008143B6"/>
    <w:rsid w:val="0081556A"/>
    <w:rsid w:val="00815DA8"/>
    <w:rsid w:val="008241EC"/>
    <w:rsid w:val="00826591"/>
    <w:rsid w:val="008305CD"/>
    <w:rsid w:val="00830A5B"/>
    <w:rsid w:val="00830A95"/>
    <w:rsid w:val="00831D4A"/>
    <w:rsid w:val="0083541B"/>
    <w:rsid w:val="00836349"/>
    <w:rsid w:val="00836CDF"/>
    <w:rsid w:val="00840DC5"/>
    <w:rsid w:val="0084389F"/>
    <w:rsid w:val="00846864"/>
    <w:rsid w:val="00846912"/>
    <w:rsid w:val="00853299"/>
    <w:rsid w:val="0085343A"/>
    <w:rsid w:val="00855A77"/>
    <w:rsid w:val="00865234"/>
    <w:rsid w:val="00867934"/>
    <w:rsid w:val="0087417E"/>
    <w:rsid w:val="00885D07"/>
    <w:rsid w:val="00891B38"/>
    <w:rsid w:val="008A373F"/>
    <w:rsid w:val="008A445A"/>
    <w:rsid w:val="008A48D8"/>
    <w:rsid w:val="008A4987"/>
    <w:rsid w:val="008B01D6"/>
    <w:rsid w:val="008B4C17"/>
    <w:rsid w:val="008B560D"/>
    <w:rsid w:val="008C1C84"/>
    <w:rsid w:val="008C2BB2"/>
    <w:rsid w:val="008C2BEC"/>
    <w:rsid w:val="008C34A1"/>
    <w:rsid w:val="008C3ED2"/>
    <w:rsid w:val="008D081C"/>
    <w:rsid w:val="008D4C96"/>
    <w:rsid w:val="008D5739"/>
    <w:rsid w:val="008E1974"/>
    <w:rsid w:val="008E6C32"/>
    <w:rsid w:val="008F5199"/>
    <w:rsid w:val="008F6735"/>
    <w:rsid w:val="008F6A72"/>
    <w:rsid w:val="008F71EB"/>
    <w:rsid w:val="008F732D"/>
    <w:rsid w:val="008F758C"/>
    <w:rsid w:val="008F7660"/>
    <w:rsid w:val="0090066F"/>
    <w:rsid w:val="009026E1"/>
    <w:rsid w:val="0090667C"/>
    <w:rsid w:val="0091148A"/>
    <w:rsid w:val="00917F46"/>
    <w:rsid w:val="0092349D"/>
    <w:rsid w:val="0093076E"/>
    <w:rsid w:val="009353F5"/>
    <w:rsid w:val="0094184A"/>
    <w:rsid w:val="00951981"/>
    <w:rsid w:val="00953F6B"/>
    <w:rsid w:val="009549F1"/>
    <w:rsid w:val="00957167"/>
    <w:rsid w:val="009607BF"/>
    <w:rsid w:val="00971FF0"/>
    <w:rsid w:val="00972BA0"/>
    <w:rsid w:val="00985280"/>
    <w:rsid w:val="009869DF"/>
    <w:rsid w:val="009900FB"/>
    <w:rsid w:val="0099194D"/>
    <w:rsid w:val="009922D4"/>
    <w:rsid w:val="009923FB"/>
    <w:rsid w:val="00993298"/>
    <w:rsid w:val="00995484"/>
    <w:rsid w:val="00995BEE"/>
    <w:rsid w:val="009A1A96"/>
    <w:rsid w:val="009A2EC6"/>
    <w:rsid w:val="009A4D7A"/>
    <w:rsid w:val="009A7BB9"/>
    <w:rsid w:val="009A7EE2"/>
    <w:rsid w:val="009B2573"/>
    <w:rsid w:val="009B3042"/>
    <w:rsid w:val="009B60DB"/>
    <w:rsid w:val="009C414A"/>
    <w:rsid w:val="009C4D18"/>
    <w:rsid w:val="009D1E5E"/>
    <w:rsid w:val="009D2A77"/>
    <w:rsid w:val="009D5CE9"/>
    <w:rsid w:val="009D7B2E"/>
    <w:rsid w:val="009E1F9A"/>
    <w:rsid w:val="009E2830"/>
    <w:rsid w:val="009E54AB"/>
    <w:rsid w:val="009E5748"/>
    <w:rsid w:val="009F4147"/>
    <w:rsid w:val="009F53A1"/>
    <w:rsid w:val="009F634D"/>
    <w:rsid w:val="00A00BE2"/>
    <w:rsid w:val="00A03352"/>
    <w:rsid w:val="00A047F0"/>
    <w:rsid w:val="00A10986"/>
    <w:rsid w:val="00A10D83"/>
    <w:rsid w:val="00A14E14"/>
    <w:rsid w:val="00A15FDE"/>
    <w:rsid w:val="00A17795"/>
    <w:rsid w:val="00A202F7"/>
    <w:rsid w:val="00A223B1"/>
    <w:rsid w:val="00A265B8"/>
    <w:rsid w:val="00A2692D"/>
    <w:rsid w:val="00A26FC8"/>
    <w:rsid w:val="00A2727A"/>
    <w:rsid w:val="00A3043E"/>
    <w:rsid w:val="00A330B0"/>
    <w:rsid w:val="00A4314B"/>
    <w:rsid w:val="00A45C74"/>
    <w:rsid w:val="00A507AA"/>
    <w:rsid w:val="00A5111F"/>
    <w:rsid w:val="00A51568"/>
    <w:rsid w:val="00A5259B"/>
    <w:rsid w:val="00A5669F"/>
    <w:rsid w:val="00A63027"/>
    <w:rsid w:val="00A64894"/>
    <w:rsid w:val="00A74310"/>
    <w:rsid w:val="00A74536"/>
    <w:rsid w:val="00A74541"/>
    <w:rsid w:val="00A76C78"/>
    <w:rsid w:val="00A80F5B"/>
    <w:rsid w:val="00A82046"/>
    <w:rsid w:val="00A821E3"/>
    <w:rsid w:val="00A82270"/>
    <w:rsid w:val="00A8240D"/>
    <w:rsid w:val="00A83E4C"/>
    <w:rsid w:val="00A85C15"/>
    <w:rsid w:val="00A8734F"/>
    <w:rsid w:val="00A876F4"/>
    <w:rsid w:val="00AA4C33"/>
    <w:rsid w:val="00AA53E5"/>
    <w:rsid w:val="00AA5B7C"/>
    <w:rsid w:val="00AA7133"/>
    <w:rsid w:val="00AB0C9F"/>
    <w:rsid w:val="00AB0FAF"/>
    <w:rsid w:val="00AB1022"/>
    <w:rsid w:val="00AB2563"/>
    <w:rsid w:val="00AB3920"/>
    <w:rsid w:val="00AC593B"/>
    <w:rsid w:val="00AD0FEF"/>
    <w:rsid w:val="00AD7B71"/>
    <w:rsid w:val="00AE730F"/>
    <w:rsid w:val="00AF0331"/>
    <w:rsid w:val="00AF0BEB"/>
    <w:rsid w:val="00AF3C27"/>
    <w:rsid w:val="00AF52CE"/>
    <w:rsid w:val="00B02460"/>
    <w:rsid w:val="00B02EE6"/>
    <w:rsid w:val="00B11536"/>
    <w:rsid w:val="00B12F3F"/>
    <w:rsid w:val="00B17D21"/>
    <w:rsid w:val="00B229D9"/>
    <w:rsid w:val="00B262F9"/>
    <w:rsid w:val="00B26BC6"/>
    <w:rsid w:val="00B3008B"/>
    <w:rsid w:val="00B300DA"/>
    <w:rsid w:val="00B3230A"/>
    <w:rsid w:val="00B32AE4"/>
    <w:rsid w:val="00B365FC"/>
    <w:rsid w:val="00B4099D"/>
    <w:rsid w:val="00B51553"/>
    <w:rsid w:val="00B52089"/>
    <w:rsid w:val="00B531D1"/>
    <w:rsid w:val="00B607E5"/>
    <w:rsid w:val="00B675CB"/>
    <w:rsid w:val="00B72620"/>
    <w:rsid w:val="00B80686"/>
    <w:rsid w:val="00B82596"/>
    <w:rsid w:val="00B83E5A"/>
    <w:rsid w:val="00B86F2E"/>
    <w:rsid w:val="00B94C80"/>
    <w:rsid w:val="00B977B3"/>
    <w:rsid w:val="00BA454A"/>
    <w:rsid w:val="00BB1E3C"/>
    <w:rsid w:val="00BB3661"/>
    <w:rsid w:val="00BB4BBA"/>
    <w:rsid w:val="00BB5FED"/>
    <w:rsid w:val="00BC44DC"/>
    <w:rsid w:val="00BC578F"/>
    <w:rsid w:val="00BD07DF"/>
    <w:rsid w:val="00BD1E3C"/>
    <w:rsid w:val="00BD4791"/>
    <w:rsid w:val="00BE169D"/>
    <w:rsid w:val="00BE2DA7"/>
    <w:rsid w:val="00BE2F34"/>
    <w:rsid w:val="00BE5907"/>
    <w:rsid w:val="00BE6829"/>
    <w:rsid w:val="00BF1930"/>
    <w:rsid w:val="00BF3920"/>
    <w:rsid w:val="00BF3C51"/>
    <w:rsid w:val="00BF6D19"/>
    <w:rsid w:val="00BF7EFF"/>
    <w:rsid w:val="00C019C2"/>
    <w:rsid w:val="00C02348"/>
    <w:rsid w:val="00C063AB"/>
    <w:rsid w:val="00C1104C"/>
    <w:rsid w:val="00C1597F"/>
    <w:rsid w:val="00C163D9"/>
    <w:rsid w:val="00C16F68"/>
    <w:rsid w:val="00C21C82"/>
    <w:rsid w:val="00C22C48"/>
    <w:rsid w:val="00C22FD1"/>
    <w:rsid w:val="00C319BC"/>
    <w:rsid w:val="00C32488"/>
    <w:rsid w:val="00C33CE0"/>
    <w:rsid w:val="00C3437B"/>
    <w:rsid w:val="00C344AD"/>
    <w:rsid w:val="00C40FE5"/>
    <w:rsid w:val="00C441E0"/>
    <w:rsid w:val="00C45788"/>
    <w:rsid w:val="00C47F75"/>
    <w:rsid w:val="00C51EE5"/>
    <w:rsid w:val="00C528DC"/>
    <w:rsid w:val="00C54158"/>
    <w:rsid w:val="00C545D9"/>
    <w:rsid w:val="00C5791E"/>
    <w:rsid w:val="00C57ED8"/>
    <w:rsid w:val="00C6286A"/>
    <w:rsid w:val="00C70DD3"/>
    <w:rsid w:val="00C725FF"/>
    <w:rsid w:val="00C727F4"/>
    <w:rsid w:val="00C729E8"/>
    <w:rsid w:val="00C8184E"/>
    <w:rsid w:val="00C8485E"/>
    <w:rsid w:val="00C87731"/>
    <w:rsid w:val="00C90C98"/>
    <w:rsid w:val="00C91075"/>
    <w:rsid w:val="00C92D93"/>
    <w:rsid w:val="00C936A8"/>
    <w:rsid w:val="00C93DD0"/>
    <w:rsid w:val="00C94AAE"/>
    <w:rsid w:val="00C95FF9"/>
    <w:rsid w:val="00C96B3B"/>
    <w:rsid w:val="00CA12D7"/>
    <w:rsid w:val="00CA61C9"/>
    <w:rsid w:val="00CA6553"/>
    <w:rsid w:val="00CB0B17"/>
    <w:rsid w:val="00CB45AB"/>
    <w:rsid w:val="00CB641C"/>
    <w:rsid w:val="00CB66B7"/>
    <w:rsid w:val="00CC01FB"/>
    <w:rsid w:val="00CC13CE"/>
    <w:rsid w:val="00CC262C"/>
    <w:rsid w:val="00CC297F"/>
    <w:rsid w:val="00CC5548"/>
    <w:rsid w:val="00CC63DD"/>
    <w:rsid w:val="00CD033A"/>
    <w:rsid w:val="00CD2946"/>
    <w:rsid w:val="00CD2D3C"/>
    <w:rsid w:val="00CD2FEC"/>
    <w:rsid w:val="00CD4A22"/>
    <w:rsid w:val="00CD54EE"/>
    <w:rsid w:val="00CD5564"/>
    <w:rsid w:val="00CD77C0"/>
    <w:rsid w:val="00CE1884"/>
    <w:rsid w:val="00CE1B72"/>
    <w:rsid w:val="00CE7231"/>
    <w:rsid w:val="00CF2360"/>
    <w:rsid w:val="00CF2946"/>
    <w:rsid w:val="00CF3C04"/>
    <w:rsid w:val="00CF791D"/>
    <w:rsid w:val="00D01863"/>
    <w:rsid w:val="00D02C5F"/>
    <w:rsid w:val="00D05E99"/>
    <w:rsid w:val="00D05EE3"/>
    <w:rsid w:val="00D10378"/>
    <w:rsid w:val="00D1189B"/>
    <w:rsid w:val="00D1741B"/>
    <w:rsid w:val="00D20BDF"/>
    <w:rsid w:val="00D230C3"/>
    <w:rsid w:val="00D31EC6"/>
    <w:rsid w:val="00D332F7"/>
    <w:rsid w:val="00D37222"/>
    <w:rsid w:val="00D37802"/>
    <w:rsid w:val="00D40039"/>
    <w:rsid w:val="00D458AA"/>
    <w:rsid w:val="00D508D0"/>
    <w:rsid w:val="00D523B7"/>
    <w:rsid w:val="00D52D65"/>
    <w:rsid w:val="00D54FE6"/>
    <w:rsid w:val="00D6459E"/>
    <w:rsid w:val="00D67E26"/>
    <w:rsid w:val="00D706FE"/>
    <w:rsid w:val="00D75B29"/>
    <w:rsid w:val="00D75CEB"/>
    <w:rsid w:val="00D77AE0"/>
    <w:rsid w:val="00D82989"/>
    <w:rsid w:val="00D86CA1"/>
    <w:rsid w:val="00D91ED1"/>
    <w:rsid w:val="00D9776B"/>
    <w:rsid w:val="00DA0C4C"/>
    <w:rsid w:val="00DA24F7"/>
    <w:rsid w:val="00DA2EBE"/>
    <w:rsid w:val="00DA6531"/>
    <w:rsid w:val="00DA6B0F"/>
    <w:rsid w:val="00DB2440"/>
    <w:rsid w:val="00DB2A6D"/>
    <w:rsid w:val="00DB3CAA"/>
    <w:rsid w:val="00DB3E71"/>
    <w:rsid w:val="00DC0940"/>
    <w:rsid w:val="00DD3149"/>
    <w:rsid w:val="00DD4F6D"/>
    <w:rsid w:val="00DE04A7"/>
    <w:rsid w:val="00DE617C"/>
    <w:rsid w:val="00DE7EB8"/>
    <w:rsid w:val="00DF3FCD"/>
    <w:rsid w:val="00DF639F"/>
    <w:rsid w:val="00E15AAF"/>
    <w:rsid w:val="00E16B7D"/>
    <w:rsid w:val="00E22A3E"/>
    <w:rsid w:val="00E22C51"/>
    <w:rsid w:val="00E22E9E"/>
    <w:rsid w:val="00E24682"/>
    <w:rsid w:val="00E31B1F"/>
    <w:rsid w:val="00E336E7"/>
    <w:rsid w:val="00E366C8"/>
    <w:rsid w:val="00E403CE"/>
    <w:rsid w:val="00E40DDB"/>
    <w:rsid w:val="00E46E9E"/>
    <w:rsid w:val="00E50456"/>
    <w:rsid w:val="00E509C9"/>
    <w:rsid w:val="00E54360"/>
    <w:rsid w:val="00E5444C"/>
    <w:rsid w:val="00E601D0"/>
    <w:rsid w:val="00E6484F"/>
    <w:rsid w:val="00E66DCF"/>
    <w:rsid w:val="00E677CE"/>
    <w:rsid w:val="00E773B4"/>
    <w:rsid w:val="00E7791D"/>
    <w:rsid w:val="00E84B8E"/>
    <w:rsid w:val="00E93A94"/>
    <w:rsid w:val="00E9446D"/>
    <w:rsid w:val="00E959BA"/>
    <w:rsid w:val="00EA0360"/>
    <w:rsid w:val="00EA5D32"/>
    <w:rsid w:val="00EA79B1"/>
    <w:rsid w:val="00EB0F10"/>
    <w:rsid w:val="00EB135D"/>
    <w:rsid w:val="00EB4104"/>
    <w:rsid w:val="00EC05E5"/>
    <w:rsid w:val="00EC1CB6"/>
    <w:rsid w:val="00EC4B53"/>
    <w:rsid w:val="00EC5F14"/>
    <w:rsid w:val="00EC6B03"/>
    <w:rsid w:val="00ED043E"/>
    <w:rsid w:val="00ED18DC"/>
    <w:rsid w:val="00ED2557"/>
    <w:rsid w:val="00ED3A80"/>
    <w:rsid w:val="00ED48EF"/>
    <w:rsid w:val="00ED7F5E"/>
    <w:rsid w:val="00EE2BF6"/>
    <w:rsid w:val="00EE2EB8"/>
    <w:rsid w:val="00EE359E"/>
    <w:rsid w:val="00EF1599"/>
    <w:rsid w:val="00EF1D8B"/>
    <w:rsid w:val="00F03544"/>
    <w:rsid w:val="00F0424C"/>
    <w:rsid w:val="00F0449E"/>
    <w:rsid w:val="00F0526B"/>
    <w:rsid w:val="00F076A8"/>
    <w:rsid w:val="00F11B05"/>
    <w:rsid w:val="00F13E83"/>
    <w:rsid w:val="00F152E3"/>
    <w:rsid w:val="00F1593B"/>
    <w:rsid w:val="00F174D3"/>
    <w:rsid w:val="00F1750C"/>
    <w:rsid w:val="00F21278"/>
    <w:rsid w:val="00F21AF7"/>
    <w:rsid w:val="00F25583"/>
    <w:rsid w:val="00F3106C"/>
    <w:rsid w:val="00F34955"/>
    <w:rsid w:val="00F43B4F"/>
    <w:rsid w:val="00F50A08"/>
    <w:rsid w:val="00F612E7"/>
    <w:rsid w:val="00F62D7B"/>
    <w:rsid w:val="00F62DE8"/>
    <w:rsid w:val="00F6382F"/>
    <w:rsid w:val="00F64B0E"/>
    <w:rsid w:val="00F64E5E"/>
    <w:rsid w:val="00F660EE"/>
    <w:rsid w:val="00F71895"/>
    <w:rsid w:val="00F757D7"/>
    <w:rsid w:val="00F75854"/>
    <w:rsid w:val="00F82314"/>
    <w:rsid w:val="00F866E1"/>
    <w:rsid w:val="00F90AE7"/>
    <w:rsid w:val="00F92451"/>
    <w:rsid w:val="00F92CDA"/>
    <w:rsid w:val="00F9751B"/>
    <w:rsid w:val="00FA2D0B"/>
    <w:rsid w:val="00FA365D"/>
    <w:rsid w:val="00FA7589"/>
    <w:rsid w:val="00FB055F"/>
    <w:rsid w:val="00FB4C38"/>
    <w:rsid w:val="00FB57A5"/>
    <w:rsid w:val="00FB6768"/>
    <w:rsid w:val="00FC0C5D"/>
    <w:rsid w:val="00FC2076"/>
    <w:rsid w:val="00FC5296"/>
    <w:rsid w:val="00FC71A7"/>
    <w:rsid w:val="00FD25F6"/>
    <w:rsid w:val="00FE09F8"/>
    <w:rsid w:val="00FE1979"/>
    <w:rsid w:val="00FE6B34"/>
  </w:rsids>
  <m:mathPr>
    <m:mathFont m:val="Cambria Math"/>
    <m:brkBin m:val="before"/>
    <m:brkBinSub m:val="--"/>
    <m:smallFrac m:val="off"/>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stockticker"/>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s-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F11B0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paragraph" w:styleId="Heading1">
    <w:name w:val="heading 1"/>
    <w:basedOn w:val="Normal"/>
    <w:next w:val="Normal"/>
    <w:link w:val="Heading1Char"/>
    <w:qFormat/>
    <w:rsid w:val="00F11B0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2659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247A1C"/>
    <w:pPr>
      <w:keepNext/>
      <w:overflowPunct/>
      <w:autoSpaceDE/>
      <w:autoSpaceDN/>
      <w:adjustRightInd/>
      <w:spacing w:before="240" w:after="60"/>
      <w:textAlignment w:val="auto"/>
      <w:outlineLvl w:val="2"/>
    </w:pPr>
    <w:rPr>
      <w:rFonts w:ascii="Cambria" w:hAnsi="Cambria"/>
      <w:b/>
      <w:bCs/>
      <w:sz w:val="26"/>
      <w:szCs w:val="26"/>
      <w:lang w:val="sr-Cyrl-BA" w:eastAsia="hr-HR"/>
    </w:rPr>
  </w:style>
  <w:style w:type="paragraph" w:styleId="Heading4">
    <w:name w:val="heading 4"/>
    <w:basedOn w:val="Normal"/>
    <w:next w:val="Normal"/>
    <w:link w:val="Heading4Char"/>
    <w:qFormat/>
    <w:rsid w:val="00E601D0"/>
    <w:pPr>
      <w:keepNext/>
      <w:overflowPunct/>
      <w:autoSpaceDE/>
      <w:autoSpaceDN/>
      <w:adjustRightInd/>
      <w:jc w:val="center"/>
      <w:textAlignment w:val="auto"/>
      <w:outlineLvl w:val="3"/>
    </w:pPr>
    <w:rPr>
      <w:rFonts w:ascii="Arial" w:hAnsi="Arial"/>
      <w:b/>
      <w:bCs/>
      <w:sz w:val="24"/>
      <w:lang w:val="hr-HR"/>
    </w:rPr>
  </w:style>
  <w:style w:type="paragraph" w:styleId="Heading5">
    <w:name w:val="heading 5"/>
    <w:basedOn w:val="Normal"/>
    <w:next w:val="Normal"/>
    <w:link w:val="Heading5Char"/>
    <w:unhideWhenUsed/>
    <w:qFormat/>
    <w:rsid w:val="00F03544"/>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E601D0"/>
    <w:pPr>
      <w:keepNext/>
      <w:overflowPunct/>
      <w:autoSpaceDE/>
      <w:autoSpaceDN/>
      <w:adjustRightInd/>
      <w:ind w:left="567" w:right="567"/>
      <w:textAlignment w:val="auto"/>
      <w:outlineLvl w:val="5"/>
    </w:pPr>
    <w:rPr>
      <w:rFonts w:ascii="Arial" w:hAnsi="Arial"/>
      <w:b/>
      <w:bCs/>
      <w:sz w:val="24"/>
      <w:lang w:val="hr-HR"/>
    </w:rPr>
  </w:style>
  <w:style w:type="paragraph" w:styleId="Heading7">
    <w:name w:val="heading 7"/>
    <w:basedOn w:val="Normal"/>
    <w:next w:val="Normal"/>
    <w:link w:val="Heading7Char"/>
    <w:qFormat/>
    <w:rsid w:val="00E601D0"/>
    <w:pPr>
      <w:keepNext/>
      <w:overflowPunct/>
      <w:autoSpaceDE/>
      <w:autoSpaceDN/>
      <w:adjustRightInd/>
      <w:jc w:val="center"/>
      <w:textAlignment w:val="auto"/>
      <w:outlineLvl w:val="6"/>
    </w:pPr>
    <w:rPr>
      <w:rFonts w:ascii="Arial" w:hAnsi="Arial"/>
      <w:b/>
      <w:bCs/>
      <w:sz w:val="28"/>
      <w:lang w:val="hr-HR"/>
    </w:rPr>
  </w:style>
  <w:style w:type="paragraph" w:styleId="Heading8">
    <w:name w:val="heading 8"/>
    <w:basedOn w:val="Normal"/>
    <w:next w:val="Normal"/>
    <w:link w:val="Heading8Char"/>
    <w:qFormat/>
    <w:rsid w:val="00E601D0"/>
    <w:pPr>
      <w:keepNext/>
      <w:overflowPunct/>
      <w:autoSpaceDE/>
      <w:autoSpaceDN/>
      <w:adjustRightInd/>
      <w:jc w:val="center"/>
      <w:textAlignment w:val="auto"/>
      <w:outlineLvl w:val="7"/>
    </w:pPr>
    <w:rPr>
      <w:rFonts w:ascii="Arial" w:hAnsi="Arial"/>
      <w:b/>
      <w:bCs/>
      <w:i/>
      <w:iCs/>
      <w:sz w:val="28"/>
      <w:lang w:val="hr-HR"/>
    </w:rPr>
  </w:style>
  <w:style w:type="paragraph" w:styleId="Heading9">
    <w:name w:val="heading 9"/>
    <w:basedOn w:val="Normal"/>
    <w:next w:val="Normal"/>
    <w:link w:val="Heading9Char"/>
    <w:unhideWhenUsed/>
    <w:qFormat/>
    <w:rsid w:val="00247A1C"/>
    <w:pPr>
      <w:keepNext/>
      <w:keepLines/>
      <w:overflowPunct/>
      <w:autoSpaceDE/>
      <w:autoSpaceDN/>
      <w:adjustRightInd/>
      <w:spacing w:before="200"/>
      <w:textAlignment w:val="auto"/>
      <w:outlineLvl w:val="8"/>
    </w:pPr>
    <w:rPr>
      <w:rFonts w:ascii="Cambria" w:hAnsi="Cambria"/>
      <w:i/>
      <w:iCs/>
      <w:color w:val="404040"/>
      <w:lang w:val="sr-Cyrl-BA"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 stranice"/>
    <w:basedOn w:val="Normal"/>
    <w:link w:val="HeaderChar"/>
    <w:rsid w:val="00F11B05"/>
    <w:pPr>
      <w:tabs>
        <w:tab w:val="center" w:pos="4153"/>
        <w:tab w:val="right" w:pos="8306"/>
      </w:tabs>
      <w:suppressAutoHyphens/>
      <w:overflowPunct/>
      <w:autoSpaceDE/>
      <w:autoSpaceDN/>
      <w:adjustRightInd/>
      <w:textAlignment w:val="auto"/>
    </w:pPr>
    <w:rPr>
      <w:lang w:val="hr-HR" w:eastAsia="ar-SA"/>
    </w:rPr>
  </w:style>
  <w:style w:type="character" w:customStyle="1" w:styleId="HeaderChar">
    <w:name w:val="Header Char"/>
    <w:aliases w:val="Header stranice Char"/>
    <w:basedOn w:val="DefaultParagraphFont"/>
    <w:link w:val="Header"/>
    <w:rsid w:val="00F11B05"/>
    <w:rPr>
      <w:rFonts w:ascii="Times New Roman" w:eastAsia="Times New Roman" w:hAnsi="Times New Roman" w:cs="Times New Roman"/>
      <w:sz w:val="20"/>
      <w:szCs w:val="20"/>
      <w:lang w:val="hr-HR" w:eastAsia="ar-SA"/>
    </w:rPr>
  </w:style>
  <w:style w:type="character" w:styleId="Hyperlink">
    <w:name w:val="Hyperlink"/>
    <w:uiPriority w:val="99"/>
    <w:rsid w:val="00F11B05"/>
    <w:rPr>
      <w:color w:val="0000FF"/>
      <w:u w:val="single"/>
    </w:rPr>
  </w:style>
  <w:style w:type="paragraph" w:styleId="TOC1">
    <w:name w:val="toc 1"/>
    <w:basedOn w:val="Normal"/>
    <w:next w:val="Normal"/>
    <w:autoRedefine/>
    <w:uiPriority w:val="39"/>
    <w:unhideWhenUsed/>
    <w:rsid w:val="00616A30"/>
    <w:pPr>
      <w:tabs>
        <w:tab w:val="left" w:pos="709"/>
        <w:tab w:val="right" w:leader="dot" w:pos="9072"/>
      </w:tabs>
      <w:overflowPunct/>
      <w:autoSpaceDE/>
      <w:autoSpaceDN/>
      <w:adjustRightInd/>
      <w:spacing w:after="60"/>
      <w:textAlignment w:val="auto"/>
    </w:pPr>
    <w:rPr>
      <w:rFonts w:ascii="Arial Narrow" w:hAnsi="Arial Narrow"/>
      <w:b/>
      <w:noProof/>
      <w:sz w:val="28"/>
      <w:szCs w:val="28"/>
      <w:lang w:val="hr-HR" w:eastAsia="hr-HR"/>
    </w:rPr>
  </w:style>
  <w:style w:type="paragraph" w:styleId="TOC2">
    <w:name w:val="toc 2"/>
    <w:basedOn w:val="Normal"/>
    <w:next w:val="Normal"/>
    <w:autoRedefine/>
    <w:uiPriority w:val="39"/>
    <w:unhideWhenUsed/>
    <w:rsid w:val="00266F6E"/>
    <w:pPr>
      <w:tabs>
        <w:tab w:val="left" w:pos="660"/>
        <w:tab w:val="right" w:leader="dot" w:pos="9072"/>
      </w:tabs>
      <w:overflowPunct/>
      <w:autoSpaceDE/>
      <w:autoSpaceDN/>
      <w:adjustRightInd/>
      <w:spacing w:after="120"/>
      <w:ind w:left="709" w:hanging="471"/>
      <w:textAlignment w:val="auto"/>
    </w:pPr>
    <w:rPr>
      <w:rFonts w:ascii="Arial Narrow" w:hAnsi="Arial Narrow"/>
      <w:i/>
      <w:noProof/>
      <w:sz w:val="24"/>
      <w:szCs w:val="24"/>
      <w:lang w:val="hr-HR" w:eastAsia="hr-HR"/>
    </w:rPr>
  </w:style>
  <w:style w:type="paragraph" w:styleId="TOC3">
    <w:name w:val="toc 3"/>
    <w:basedOn w:val="Normal"/>
    <w:next w:val="Normal"/>
    <w:autoRedefine/>
    <w:uiPriority w:val="39"/>
    <w:unhideWhenUsed/>
    <w:rsid w:val="00343258"/>
    <w:pPr>
      <w:tabs>
        <w:tab w:val="right" w:leader="dot" w:pos="9062"/>
      </w:tabs>
      <w:overflowPunct/>
      <w:autoSpaceDE/>
      <w:autoSpaceDN/>
      <w:adjustRightInd/>
      <w:ind w:left="709"/>
      <w:textAlignment w:val="auto"/>
    </w:pPr>
    <w:rPr>
      <w:sz w:val="24"/>
      <w:szCs w:val="24"/>
      <w:lang w:val="hr-HR" w:eastAsia="hr-HR"/>
    </w:rPr>
  </w:style>
  <w:style w:type="character" w:customStyle="1" w:styleId="Heading1Char">
    <w:name w:val="Heading 1 Char"/>
    <w:basedOn w:val="DefaultParagraphFont"/>
    <w:link w:val="Heading1"/>
    <w:rsid w:val="00F11B05"/>
    <w:rPr>
      <w:rFonts w:asciiTheme="majorHAnsi" w:eastAsiaTheme="majorEastAsia" w:hAnsiTheme="majorHAnsi" w:cstheme="majorBidi"/>
      <w:b/>
      <w:bCs/>
      <w:color w:val="365F91" w:themeColor="accent1" w:themeShade="BF"/>
      <w:sz w:val="28"/>
      <w:szCs w:val="28"/>
      <w:lang w:val="en-US"/>
    </w:rPr>
  </w:style>
  <w:style w:type="paragraph" w:styleId="TOCHeading">
    <w:name w:val="TOC Heading"/>
    <w:basedOn w:val="Heading1"/>
    <w:next w:val="Normal"/>
    <w:uiPriority w:val="39"/>
    <w:unhideWhenUsed/>
    <w:qFormat/>
    <w:rsid w:val="00F11B05"/>
    <w:pPr>
      <w:overflowPunct/>
      <w:autoSpaceDE/>
      <w:autoSpaceDN/>
      <w:adjustRightInd/>
      <w:spacing w:line="276" w:lineRule="auto"/>
      <w:textAlignment w:val="auto"/>
      <w:outlineLvl w:val="9"/>
    </w:pPr>
    <w:rPr>
      <w:rFonts w:ascii="Cambria" w:eastAsia="Times New Roman" w:hAnsi="Cambria" w:cs="Times New Roman"/>
      <w:color w:val="365F91"/>
      <w:lang w:val="hr-HR"/>
    </w:rPr>
  </w:style>
  <w:style w:type="paragraph" w:styleId="BalloonText">
    <w:name w:val="Balloon Text"/>
    <w:basedOn w:val="Normal"/>
    <w:link w:val="BalloonTextChar"/>
    <w:uiPriority w:val="99"/>
    <w:unhideWhenUsed/>
    <w:rsid w:val="00F11B05"/>
    <w:rPr>
      <w:rFonts w:ascii="Tahoma" w:hAnsi="Tahoma" w:cs="Tahoma"/>
      <w:sz w:val="16"/>
      <w:szCs w:val="16"/>
    </w:rPr>
  </w:style>
  <w:style w:type="character" w:customStyle="1" w:styleId="BalloonTextChar">
    <w:name w:val="Balloon Text Char"/>
    <w:basedOn w:val="DefaultParagraphFont"/>
    <w:link w:val="BalloonText"/>
    <w:uiPriority w:val="99"/>
    <w:rsid w:val="00F11B05"/>
    <w:rPr>
      <w:rFonts w:ascii="Tahoma" w:eastAsia="Times New Roman" w:hAnsi="Tahoma" w:cs="Tahoma"/>
      <w:sz w:val="16"/>
      <w:szCs w:val="16"/>
      <w:lang w:val="en-US"/>
    </w:rPr>
  </w:style>
  <w:style w:type="character" w:customStyle="1" w:styleId="Heading2Char">
    <w:name w:val="Heading 2 Char"/>
    <w:basedOn w:val="DefaultParagraphFont"/>
    <w:link w:val="Heading2"/>
    <w:uiPriority w:val="9"/>
    <w:rsid w:val="00826591"/>
    <w:rPr>
      <w:rFonts w:asciiTheme="majorHAnsi" w:eastAsiaTheme="majorEastAsia" w:hAnsiTheme="majorHAnsi" w:cstheme="majorBidi"/>
      <w:b/>
      <w:bCs/>
      <w:color w:val="4F81BD" w:themeColor="accent1"/>
      <w:sz w:val="26"/>
      <w:szCs w:val="26"/>
      <w:lang w:val="en-US"/>
    </w:rPr>
  </w:style>
  <w:style w:type="paragraph" w:styleId="ListParagraph">
    <w:name w:val="List Paragraph"/>
    <w:basedOn w:val="Normal"/>
    <w:link w:val="ListParagraphChar"/>
    <w:uiPriority w:val="34"/>
    <w:qFormat/>
    <w:rsid w:val="00A74541"/>
    <w:pPr>
      <w:ind w:left="720"/>
      <w:contextualSpacing/>
    </w:pPr>
  </w:style>
  <w:style w:type="character" w:customStyle="1" w:styleId="Heading3Char">
    <w:name w:val="Heading 3 Char"/>
    <w:basedOn w:val="DefaultParagraphFont"/>
    <w:link w:val="Heading3"/>
    <w:rsid w:val="00247A1C"/>
    <w:rPr>
      <w:rFonts w:ascii="Cambria" w:eastAsia="Times New Roman" w:hAnsi="Cambria" w:cs="Times New Roman"/>
      <w:b/>
      <w:bCs/>
      <w:sz w:val="26"/>
      <w:szCs w:val="26"/>
      <w:lang w:val="sr-Cyrl-BA" w:eastAsia="hr-HR"/>
    </w:rPr>
  </w:style>
  <w:style w:type="character" w:customStyle="1" w:styleId="Heading9Char">
    <w:name w:val="Heading 9 Char"/>
    <w:basedOn w:val="DefaultParagraphFont"/>
    <w:link w:val="Heading9"/>
    <w:uiPriority w:val="9"/>
    <w:semiHidden/>
    <w:rsid w:val="00247A1C"/>
    <w:rPr>
      <w:rFonts w:ascii="Cambria" w:eastAsia="Times New Roman" w:hAnsi="Cambria" w:cs="Times New Roman"/>
      <w:i/>
      <w:iCs/>
      <w:color w:val="404040"/>
      <w:sz w:val="20"/>
      <w:szCs w:val="20"/>
      <w:lang w:val="sr-Cyrl-BA" w:eastAsia="hr-HR"/>
    </w:rPr>
  </w:style>
  <w:style w:type="paragraph" w:styleId="Title">
    <w:name w:val="Title"/>
    <w:basedOn w:val="Normal"/>
    <w:next w:val="Normal"/>
    <w:link w:val="TitleChar"/>
    <w:qFormat/>
    <w:rsid w:val="00247A1C"/>
    <w:pPr>
      <w:pBdr>
        <w:bottom w:val="single" w:sz="8" w:space="4" w:color="4F81BD"/>
      </w:pBdr>
      <w:overflowPunct/>
      <w:autoSpaceDE/>
      <w:autoSpaceDN/>
      <w:adjustRightInd/>
      <w:spacing w:after="300"/>
      <w:contextualSpacing/>
      <w:textAlignment w:val="auto"/>
    </w:pPr>
    <w:rPr>
      <w:rFonts w:ascii="Cambria" w:hAnsi="Cambria"/>
      <w:color w:val="17365D"/>
      <w:spacing w:val="5"/>
      <w:kern w:val="28"/>
      <w:sz w:val="52"/>
      <w:szCs w:val="52"/>
      <w:lang w:val="sr-Cyrl-BA" w:eastAsia="hr-HR"/>
    </w:rPr>
  </w:style>
  <w:style w:type="character" w:customStyle="1" w:styleId="TitleChar">
    <w:name w:val="Title Char"/>
    <w:basedOn w:val="DefaultParagraphFont"/>
    <w:link w:val="Title"/>
    <w:rsid w:val="00247A1C"/>
    <w:rPr>
      <w:rFonts w:ascii="Cambria" w:eastAsia="Times New Roman" w:hAnsi="Cambria" w:cs="Times New Roman"/>
      <w:color w:val="17365D"/>
      <w:spacing w:val="5"/>
      <w:kern w:val="28"/>
      <w:sz w:val="52"/>
      <w:szCs w:val="52"/>
      <w:lang w:val="sr-Cyrl-BA" w:eastAsia="hr-HR"/>
    </w:rPr>
  </w:style>
  <w:style w:type="paragraph" w:styleId="NoSpacing">
    <w:name w:val="No Spacing"/>
    <w:link w:val="NoSpacingChar"/>
    <w:uiPriority w:val="1"/>
    <w:qFormat/>
    <w:rsid w:val="00247A1C"/>
    <w:pPr>
      <w:spacing w:after="0" w:line="240" w:lineRule="auto"/>
    </w:pPr>
    <w:rPr>
      <w:rFonts w:ascii="Calibri" w:eastAsia="Times New Roman" w:hAnsi="Calibri" w:cs="Times New Roman"/>
      <w:lang w:val="en-US"/>
    </w:rPr>
  </w:style>
  <w:style w:type="character" w:customStyle="1" w:styleId="NoSpacingChar">
    <w:name w:val="No Spacing Char"/>
    <w:basedOn w:val="DefaultParagraphFont"/>
    <w:link w:val="NoSpacing"/>
    <w:uiPriority w:val="99"/>
    <w:locked/>
    <w:rsid w:val="00247A1C"/>
    <w:rPr>
      <w:rFonts w:ascii="Calibri" w:eastAsia="Times New Roman" w:hAnsi="Calibri" w:cs="Times New Roman"/>
      <w:lang w:val="en-US"/>
    </w:rPr>
  </w:style>
  <w:style w:type="paragraph" w:styleId="FootnoteText">
    <w:name w:val="footnote text"/>
    <w:aliases w:val="Footnote Text Char1,Footnote Text1,Footnote Text Char Char Char,Footnote Text Char Char,Fußnote"/>
    <w:basedOn w:val="Normal"/>
    <w:link w:val="FootnoteTextChar"/>
    <w:unhideWhenUsed/>
    <w:rsid w:val="00247A1C"/>
    <w:pPr>
      <w:overflowPunct/>
      <w:autoSpaceDE/>
      <w:autoSpaceDN/>
      <w:adjustRightInd/>
      <w:textAlignment w:val="auto"/>
    </w:pPr>
    <w:rPr>
      <w:lang w:val="sr-Cyrl-BA" w:eastAsia="hr-HR"/>
    </w:rPr>
  </w:style>
  <w:style w:type="character" w:customStyle="1" w:styleId="FootnoteTextChar">
    <w:name w:val="Footnote Text Char"/>
    <w:aliases w:val="Footnote Text Char1 Char,Footnote Text1 Char,Footnote Text Char Char Char Char,Footnote Text Char Char Char1,Fußnote Char"/>
    <w:basedOn w:val="DefaultParagraphFont"/>
    <w:link w:val="FootnoteText"/>
    <w:rsid w:val="00247A1C"/>
    <w:rPr>
      <w:rFonts w:ascii="Times New Roman" w:eastAsia="Times New Roman" w:hAnsi="Times New Roman" w:cs="Times New Roman"/>
      <w:sz w:val="20"/>
      <w:szCs w:val="20"/>
      <w:lang w:val="sr-Cyrl-BA" w:eastAsia="hr-HR"/>
    </w:rPr>
  </w:style>
  <w:style w:type="character" w:styleId="FootnoteReference">
    <w:name w:val="footnote reference"/>
    <w:aliases w:val="ftref,BVI fnr,Footnote Reference Superscript,Footnote Reference Number,Footnote Reference Number1,Footnote Reference Number2,Footnote Reference Number3,Footnote Reference Number4,Footnote Reference Number5,Footnote Reference Number6"/>
    <w:basedOn w:val="DefaultParagraphFont"/>
    <w:uiPriority w:val="99"/>
    <w:unhideWhenUsed/>
    <w:rsid w:val="00247A1C"/>
    <w:rPr>
      <w:vertAlign w:val="superscript"/>
    </w:rPr>
  </w:style>
  <w:style w:type="paragraph" w:styleId="Footer">
    <w:name w:val="footer"/>
    <w:basedOn w:val="Normal"/>
    <w:link w:val="FooterChar"/>
    <w:uiPriority w:val="99"/>
    <w:unhideWhenUsed/>
    <w:rsid w:val="00247A1C"/>
    <w:pPr>
      <w:tabs>
        <w:tab w:val="center" w:pos="4703"/>
        <w:tab w:val="right" w:pos="9406"/>
      </w:tabs>
      <w:overflowPunct/>
      <w:autoSpaceDE/>
      <w:autoSpaceDN/>
      <w:adjustRightInd/>
      <w:textAlignment w:val="auto"/>
    </w:pPr>
    <w:rPr>
      <w:sz w:val="24"/>
      <w:szCs w:val="24"/>
      <w:lang w:val="sr-Cyrl-BA" w:eastAsia="hr-HR"/>
    </w:rPr>
  </w:style>
  <w:style w:type="character" w:customStyle="1" w:styleId="FooterChar">
    <w:name w:val="Footer Char"/>
    <w:basedOn w:val="DefaultParagraphFont"/>
    <w:link w:val="Footer"/>
    <w:uiPriority w:val="99"/>
    <w:rsid w:val="00247A1C"/>
    <w:rPr>
      <w:rFonts w:ascii="Times New Roman" w:eastAsia="Times New Roman" w:hAnsi="Times New Roman" w:cs="Times New Roman"/>
      <w:sz w:val="24"/>
      <w:szCs w:val="24"/>
      <w:lang w:val="sr-Cyrl-BA" w:eastAsia="hr-HR"/>
    </w:rPr>
  </w:style>
  <w:style w:type="character" w:styleId="PageNumber">
    <w:name w:val="page number"/>
    <w:basedOn w:val="DefaultParagraphFont"/>
    <w:rsid w:val="00247A1C"/>
    <w:rPr>
      <w:rFonts w:cs="Times New Roman"/>
    </w:rPr>
  </w:style>
  <w:style w:type="paragraph" w:customStyle="1" w:styleId="CharCharCharCharCharCharCharCharCharCharCharCharChar">
    <w:name w:val="Char Char Char Char Char Char Char Char Char Char Char Char Char"/>
    <w:basedOn w:val="Normal"/>
    <w:rsid w:val="00247A1C"/>
    <w:pPr>
      <w:overflowPunct/>
      <w:autoSpaceDE/>
      <w:autoSpaceDN/>
      <w:adjustRightInd/>
      <w:spacing w:after="160" w:line="240" w:lineRule="exact"/>
      <w:textAlignment w:val="auto"/>
    </w:pPr>
    <w:rPr>
      <w:rFonts w:ascii="Verdana" w:hAnsi="Verdana"/>
      <w:lang w:val="sr-Cyrl-BA" w:eastAsia="hr-HR"/>
    </w:rPr>
  </w:style>
  <w:style w:type="paragraph" w:customStyle="1" w:styleId="CM4">
    <w:name w:val="CM4"/>
    <w:basedOn w:val="Normal"/>
    <w:next w:val="Normal"/>
    <w:uiPriority w:val="99"/>
    <w:rsid w:val="00247A1C"/>
    <w:pPr>
      <w:widowControl w:val="0"/>
      <w:overflowPunct/>
      <w:textAlignment w:val="auto"/>
    </w:pPr>
    <w:rPr>
      <w:rFonts w:ascii="Arial-Narrow" w:hAnsi="Arial-Narrow"/>
      <w:sz w:val="24"/>
      <w:szCs w:val="24"/>
      <w:lang w:val="bs-Latn-BA" w:eastAsia="bs-Latn-BA"/>
    </w:rPr>
  </w:style>
  <w:style w:type="table" w:styleId="ColorfulList-Accent1">
    <w:name w:val="Colorful List Accent 1"/>
    <w:basedOn w:val="TableNormal"/>
    <w:uiPriority w:val="72"/>
    <w:rsid w:val="00247A1C"/>
    <w:pPr>
      <w:spacing w:after="0" w:line="240" w:lineRule="auto"/>
    </w:pPr>
    <w:rPr>
      <w:rFonts w:ascii="Calibri" w:eastAsia="Calibri" w:hAnsi="Calibri" w:cs="Times New Roman"/>
      <w:color w:val="000000"/>
      <w:sz w:val="20"/>
      <w:szCs w:val="20"/>
      <w:lang w:val="en-US"/>
    </w:rPr>
    <w:tblPr>
      <w:tblStyleRowBandSize w:val="1"/>
      <w:tblStyleColBandSize w:val="1"/>
      <w:tblInd w:w="0" w:type="dxa"/>
      <w:tblCellMar>
        <w:top w:w="0" w:type="dxa"/>
        <w:left w:w="108" w:type="dxa"/>
        <w:bottom w:w="0" w:type="dxa"/>
        <w:right w:w="108" w:type="dxa"/>
      </w:tblCellMar>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Grid-Accent1">
    <w:name w:val="Colorful Grid Accent 1"/>
    <w:basedOn w:val="TableNormal"/>
    <w:uiPriority w:val="73"/>
    <w:rsid w:val="00247A1C"/>
    <w:pPr>
      <w:spacing w:after="0" w:line="240" w:lineRule="auto"/>
    </w:pPr>
    <w:rPr>
      <w:rFonts w:ascii="Calibri" w:eastAsia="Calibri" w:hAnsi="Calibri" w:cs="Times New Roman"/>
      <w:color w:val="000000"/>
      <w:sz w:val="20"/>
      <w:szCs w:val="20"/>
      <w:lang w:val="en-U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MediumGrid3-Accent1">
    <w:name w:val="Medium Grid 3 Accent 1"/>
    <w:basedOn w:val="TableNormal"/>
    <w:uiPriority w:val="69"/>
    <w:rsid w:val="00247A1C"/>
    <w:pPr>
      <w:spacing w:after="0" w:line="240" w:lineRule="auto"/>
    </w:pPr>
    <w:rPr>
      <w:rFonts w:ascii="Calibri" w:eastAsia="Calibri" w:hAnsi="Calibri" w:cs="Times New Roman"/>
      <w:sz w:val="20"/>
      <w:szCs w:val="20"/>
      <w:lang w:val="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customStyle="1" w:styleId="Default">
    <w:name w:val="Default"/>
    <w:rsid w:val="00247A1C"/>
    <w:pPr>
      <w:widowControl w:val="0"/>
      <w:autoSpaceDE w:val="0"/>
      <w:autoSpaceDN w:val="0"/>
      <w:adjustRightInd w:val="0"/>
      <w:spacing w:after="0" w:line="240" w:lineRule="auto"/>
    </w:pPr>
    <w:rPr>
      <w:rFonts w:ascii="Arial" w:eastAsia="Times New Roman" w:hAnsi="Arial" w:cs="Arial"/>
      <w:color w:val="000000"/>
      <w:sz w:val="24"/>
      <w:szCs w:val="24"/>
      <w:lang w:eastAsia="bs-Latn-BA"/>
    </w:rPr>
  </w:style>
  <w:style w:type="table" w:styleId="TableGrid">
    <w:name w:val="Table Grid"/>
    <w:basedOn w:val="TableNormal"/>
    <w:uiPriority w:val="59"/>
    <w:rsid w:val="00247A1C"/>
    <w:pPr>
      <w:spacing w:after="0" w:line="240" w:lineRule="auto"/>
    </w:pPr>
    <w:rPr>
      <w:rFonts w:ascii="Times New Roman" w:eastAsia="Times New Roman" w:hAnsi="Times New Roman" w:cs="Times New Roman"/>
      <w:sz w:val="20"/>
      <w:szCs w:val="20"/>
      <w:lang w:val="en-US"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ediumList1-Accent11">
    <w:name w:val="Medium List 1 - Accent 11"/>
    <w:basedOn w:val="TableNormal"/>
    <w:uiPriority w:val="65"/>
    <w:rsid w:val="00247A1C"/>
    <w:pPr>
      <w:spacing w:after="0" w:line="240" w:lineRule="auto"/>
    </w:pPr>
    <w:rPr>
      <w:rFonts w:ascii="Calibri" w:eastAsia="Calibri" w:hAnsi="Calibri" w:cs="Times New Roman"/>
      <w:color w:val="000000"/>
      <w:sz w:val="20"/>
      <w:szCs w:val="20"/>
      <w:lang w:val="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ediumShading1-Accent11">
    <w:name w:val="Medium Shading 1 - Accent 11"/>
    <w:basedOn w:val="TableNormal"/>
    <w:uiPriority w:val="63"/>
    <w:rsid w:val="00247A1C"/>
    <w:pPr>
      <w:spacing w:after="0" w:line="240" w:lineRule="auto"/>
    </w:pPr>
    <w:rPr>
      <w:rFonts w:ascii="Calibri" w:eastAsia="Calibri" w:hAnsi="Calibri" w:cs="Times New Roman"/>
      <w:sz w:val="20"/>
      <w:szCs w:val="20"/>
      <w:lang w:val="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Grid1-Accent1">
    <w:name w:val="Medium Grid 1 Accent 1"/>
    <w:basedOn w:val="TableNormal"/>
    <w:uiPriority w:val="67"/>
    <w:rsid w:val="00247A1C"/>
    <w:pPr>
      <w:spacing w:after="0" w:line="240" w:lineRule="auto"/>
    </w:pPr>
    <w:rPr>
      <w:rFonts w:ascii="Calibri" w:eastAsia="Calibri" w:hAnsi="Calibri" w:cs="Times New Roman"/>
      <w:sz w:val="20"/>
      <w:szCs w:val="20"/>
      <w:lang w:val="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LightGrid-Accent11">
    <w:name w:val="Light Grid - Accent 11"/>
    <w:basedOn w:val="TableNormal"/>
    <w:uiPriority w:val="62"/>
    <w:rsid w:val="00247A1C"/>
    <w:pPr>
      <w:spacing w:after="0" w:line="240" w:lineRule="auto"/>
    </w:pPr>
    <w:rPr>
      <w:rFonts w:ascii="Calibri" w:eastAsia="Calibri" w:hAnsi="Calibri" w:cs="Times New Roman"/>
      <w:sz w:val="20"/>
      <w:szCs w:val="20"/>
      <w:lang w:val="en-US"/>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1">
    <w:name w:val="Light Shading - Accent 11"/>
    <w:basedOn w:val="TableNormal"/>
    <w:uiPriority w:val="60"/>
    <w:rsid w:val="00247A1C"/>
    <w:pPr>
      <w:spacing w:after="0" w:line="240" w:lineRule="auto"/>
    </w:pPr>
    <w:rPr>
      <w:rFonts w:ascii="Calibri" w:eastAsia="Calibri" w:hAnsi="Calibri" w:cs="Times New Roman"/>
      <w:color w:val="365F91"/>
      <w:sz w:val="20"/>
      <w:szCs w:val="20"/>
      <w:lang w:val="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CM5">
    <w:name w:val="CM5"/>
    <w:basedOn w:val="Normal"/>
    <w:next w:val="Normal"/>
    <w:uiPriority w:val="99"/>
    <w:rsid w:val="00247A1C"/>
    <w:pPr>
      <w:widowControl w:val="0"/>
      <w:overflowPunct/>
      <w:textAlignment w:val="auto"/>
    </w:pPr>
    <w:rPr>
      <w:rFonts w:ascii="Arial-Narrow" w:hAnsi="Arial-Narrow"/>
      <w:sz w:val="24"/>
      <w:szCs w:val="24"/>
      <w:lang w:val="bs-Latn-BA" w:eastAsia="bs-Latn-BA"/>
    </w:rPr>
  </w:style>
  <w:style w:type="paragraph" w:customStyle="1" w:styleId="CM2">
    <w:name w:val="CM2"/>
    <w:basedOn w:val="Normal"/>
    <w:next w:val="Normal"/>
    <w:uiPriority w:val="99"/>
    <w:rsid w:val="00247A1C"/>
    <w:pPr>
      <w:widowControl w:val="0"/>
      <w:overflowPunct/>
      <w:spacing w:line="266" w:lineRule="atLeast"/>
      <w:textAlignment w:val="auto"/>
    </w:pPr>
    <w:rPr>
      <w:rFonts w:ascii="Arial-Narrow" w:hAnsi="Arial-Narrow"/>
      <w:sz w:val="24"/>
      <w:szCs w:val="24"/>
      <w:lang w:val="bs-Latn-BA" w:eastAsia="bs-Latn-BA"/>
    </w:rPr>
  </w:style>
  <w:style w:type="paragraph" w:customStyle="1" w:styleId="CM1">
    <w:name w:val="CM1"/>
    <w:basedOn w:val="Default"/>
    <w:next w:val="Default"/>
    <w:uiPriority w:val="99"/>
    <w:rsid w:val="00247A1C"/>
    <w:pPr>
      <w:spacing w:line="266" w:lineRule="atLeast"/>
    </w:pPr>
    <w:rPr>
      <w:rFonts w:ascii="Arial-Narrow" w:hAnsi="Arial-Narrow" w:cs="Times New Roman"/>
      <w:color w:val="auto"/>
    </w:rPr>
  </w:style>
  <w:style w:type="table" w:customStyle="1" w:styleId="LightGrid-Accent12">
    <w:name w:val="Light Grid - Accent 12"/>
    <w:basedOn w:val="TableNormal"/>
    <w:uiPriority w:val="62"/>
    <w:rsid w:val="00247A1C"/>
    <w:pPr>
      <w:spacing w:after="0" w:line="240" w:lineRule="auto"/>
    </w:pPr>
    <w:rPr>
      <w:rFonts w:ascii="Calibri" w:eastAsia="Calibri" w:hAnsi="Calibri" w:cs="Times New Roman"/>
      <w:sz w:val="20"/>
      <w:szCs w:val="20"/>
      <w:lang w:val="en-US"/>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ColorfulShading-Accent1">
    <w:name w:val="Colorful Shading Accent 1"/>
    <w:basedOn w:val="TableNormal"/>
    <w:uiPriority w:val="71"/>
    <w:rsid w:val="00247A1C"/>
    <w:pPr>
      <w:spacing w:after="0" w:line="240" w:lineRule="auto"/>
    </w:pPr>
    <w:rPr>
      <w:rFonts w:ascii="Calibri" w:eastAsia="Calibri" w:hAnsi="Calibri" w:cs="Times New Roman"/>
      <w:color w:val="000000"/>
      <w:sz w:val="20"/>
      <w:szCs w:val="20"/>
      <w:lang w:val="en-US"/>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LightShading-Accent12">
    <w:name w:val="Light Shading - Accent 12"/>
    <w:basedOn w:val="TableNormal"/>
    <w:uiPriority w:val="60"/>
    <w:rsid w:val="00247A1C"/>
    <w:pPr>
      <w:spacing w:after="0" w:line="240" w:lineRule="auto"/>
    </w:pPr>
    <w:rPr>
      <w:rFonts w:ascii="Calibri" w:eastAsia="Calibri" w:hAnsi="Calibri" w:cs="Times New Roman"/>
      <w:color w:val="365F91"/>
      <w:sz w:val="20"/>
      <w:szCs w:val="20"/>
      <w:lang w:val="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DefaultParagraphFontParaCharCharCharCharCharCharCharCharCharCharCharCharCharCharCharCharCharCharCharCharChar">
    <w:name w:val="Default Paragraph Font Para Char Char Char Char Char Char Char Char Char Char Char Char Char Char Char Char Char Char Char Char Char"/>
    <w:basedOn w:val="Normal"/>
    <w:rsid w:val="00247A1C"/>
    <w:pPr>
      <w:overflowPunct/>
      <w:autoSpaceDE/>
      <w:autoSpaceDN/>
      <w:adjustRightInd/>
      <w:spacing w:after="160" w:line="240" w:lineRule="exact"/>
      <w:textAlignment w:val="auto"/>
    </w:pPr>
    <w:rPr>
      <w:rFonts w:ascii="Tahoma" w:hAnsi="Tahoma"/>
      <w:lang w:val="en-GB"/>
    </w:rPr>
  </w:style>
  <w:style w:type="paragraph" w:styleId="BodyText">
    <w:name w:val="Body Text"/>
    <w:basedOn w:val="Normal"/>
    <w:link w:val="BodyTextChar"/>
    <w:uiPriority w:val="99"/>
    <w:rsid w:val="00247A1C"/>
    <w:pPr>
      <w:widowControl w:val="0"/>
      <w:suppressAutoHyphens/>
      <w:overflowPunct/>
      <w:autoSpaceDE/>
      <w:autoSpaceDN/>
      <w:adjustRightInd/>
      <w:spacing w:before="240" w:line="240" w:lineRule="exact"/>
      <w:textAlignment w:val="auto"/>
    </w:pPr>
    <w:rPr>
      <w:rFonts w:ascii="Arial" w:hAnsi="Arial"/>
      <w:sz w:val="22"/>
    </w:rPr>
  </w:style>
  <w:style w:type="character" w:customStyle="1" w:styleId="BodyTextChar">
    <w:name w:val="Body Text Char"/>
    <w:basedOn w:val="DefaultParagraphFont"/>
    <w:link w:val="BodyText"/>
    <w:uiPriority w:val="99"/>
    <w:rsid w:val="00247A1C"/>
    <w:rPr>
      <w:rFonts w:ascii="Arial" w:eastAsia="Times New Roman" w:hAnsi="Arial" w:cs="Times New Roman"/>
      <w:szCs w:val="20"/>
      <w:lang w:val="en-US"/>
    </w:rPr>
  </w:style>
  <w:style w:type="paragraph" w:styleId="NormalWeb">
    <w:name w:val="Normal (Web)"/>
    <w:basedOn w:val="Normal"/>
    <w:link w:val="NormalWebChar"/>
    <w:uiPriority w:val="99"/>
    <w:rsid w:val="00247A1C"/>
    <w:pPr>
      <w:overflowPunct/>
      <w:autoSpaceDE/>
      <w:autoSpaceDN/>
      <w:adjustRightInd/>
      <w:spacing w:before="100" w:beforeAutospacing="1" w:after="100" w:afterAutospacing="1"/>
      <w:textAlignment w:val="auto"/>
    </w:pPr>
    <w:rPr>
      <w:rFonts w:eastAsia="SimSun"/>
      <w:sz w:val="24"/>
      <w:szCs w:val="24"/>
      <w:lang w:eastAsia="zh-CN"/>
    </w:rPr>
  </w:style>
  <w:style w:type="paragraph" w:styleId="BodyText3">
    <w:name w:val="Body Text 3"/>
    <w:basedOn w:val="Normal"/>
    <w:link w:val="BodyText3Char"/>
    <w:unhideWhenUsed/>
    <w:rsid w:val="00247A1C"/>
    <w:pPr>
      <w:overflowPunct/>
      <w:autoSpaceDE/>
      <w:autoSpaceDN/>
      <w:adjustRightInd/>
      <w:spacing w:after="120"/>
      <w:textAlignment w:val="auto"/>
    </w:pPr>
    <w:rPr>
      <w:sz w:val="16"/>
      <w:szCs w:val="16"/>
      <w:lang w:val="sr-Cyrl-BA" w:eastAsia="hr-HR"/>
    </w:rPr>
  </w:style>
  <w:style w:type="character" w:customStyle="1" w:styleId="BodyText3Char">
    <w:name w:val="Body Text 3 Char"/>
    <w:basedOn w:val="DefaultParagraphFont"/>
    <w:link w:val="BodyText3"/>
    <w:uiPriority w:val="99"/>
    <w:semiHidden/>
    <w:rsid w:val="00247A1C"/>
    <w:rPr>
      <w:rFonts w:ascii="Times New Roman" w:eastAsia="Times New Roman" w:hAnsi="Times New Roman" w:cs="Times New Roman"/>
      <w:sz w:val="16"/>
      <w:szCs w:val="16"/>
      <w:lang w:val="sr-Cyrl-BA" w:eastAsia="hr-HR"/>
    </w:rPr>
  </w:style>
  <w:style w:type="table" w:customStyle="1" w:styleId="LightList-Accent11">
    <w:name w:val="Light List - Accent 11"/>
    <w:basedOn w:val="TableNormal"/>
    <w:uiPriority w:val="61"/>
    <w:rsid w:val="00247A1C"/>
    <w:pPr>
      <w:spacing w:after="0" w:line="240" w:lineRule="auto"/>
    </w:pPr>
    <w:rPr>
      <w:rFonts w:ascii="Calibri" w:eastAsia="Calibri" w:hAnsi="Calibri" w:cs="Times New Roman"/>
      <w:sz w:val="20"/>
      <w:szCs w:val="20"/>
      <w:lang w:val="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Grid-Accent13">
    <w:name w:val="Light Grid - Accent 13"/>
    <w:basedOn w:val="TableNormal"/>
    <w:uiPriority w:val="62"/>
    <w:rsid w:val="00247A1C"/>
    <w:pPr>
      <w:spacing w:after="0" w:line="240" w:lineRule="auto"/>
    </w:pPr>
    <w:rPr>
      <w:rFonts w:ascii="Calibri" w:eastAsia="Calibri" w:hAnsi="Calibri" w:cs="Times New Roman"/>
      <w:sz w:val="20"/>
      <w:szCs w:val="20"/>
      <w:lang w:val="en-US"/>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3">
    <w:name w:val="Light Shading - Accent 13"/>
    <w:basedOn w:val="TableNormal"/>
    <w:uiPriority w:val="60"/>
    <w:rsid w:val="00247A1C"/>
    <w:pPr>
      <w:spacing w:after="0" w:line="240" w:lineRule="auto"/>
    </w:pPr>
    <w:rPr>
      <w:rFonts w:ascii="Calibri" w:eastAsia="Calibri" w:hAnsi="Calibri" w:cs="Times New Roman"/>
      <w:color w:val="365F91"/>
      <w:sz w:val="20"/>
      <w:szCs w:val="20"/>
      <w:lang w:val="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CommentReference">
    <w:name w:val="annotation reference"/>
    <w:basedOn w:val="DefaultParagraphFont"/>
    <w:uiPriority w:val="99"/>
    <w:semiHidden/>
    <w:unhideWhenUsed/>
    <w:rsid w:val="00247A1C"/>
    <w:rPr>
      <w:sz w:val="16"/>
      <w:szCs w:val="16"/>
    </w:rPr>
  </w:style>
  <w:style w:type="paragraph" w:styleId="CommentText">
    <w:name w:val="annotation text"/>
    <w:basedOn w:val="Normal"/>
    <w:link w:val="CommentTextChar"/>
    <w:uiPriority w:val="99"/>
    <w:unhideWhenUsed/>
    <w:rsid w:val="00247A1C"/>
    <w:pPr>
      <w:overflowPunct/>
      <w:autoSpaceDE/>
      <w:autoSpaceDN/>
      <w:adjustRightInd/>
      <w:textAlignment w:val="auto"/>
    </w:pPr>
    <w:rPr>
      <w:lang w:val="sr-Cyrl-BA" w:eastAsia="hr-HR"/>
    </w:rPr>
  </w:style>
  <w:style w:type="character" w:customStyle="1" w:styleId="CommentTextChar">
    <w:name w:val="Comment Text Char"/>
    <w:basedOn w:val="DefaultParagraphFont"/>
    <w:link w:val="CommentText"/>
    <w:uiPriority w:val="99"/>
    <w:rsid w:val="00247A1C"/>
    <w:rPr>
      <w:rFonts w:ascii="Times New Roman" w:eastAsia="Times New Roman" w:hAnsi="Times New Roman" w:cs="Times New Roman"/>
      <w:sz w:val="20"/>
      <w:szCs w:val="20"/>
      <w:lang w:val="sr-Cyrl-BA" w:eastAsia="hr-HR"/>
    </w:rPr>
  </w:style>
  <w:style w:type="paragraph" w:styleId="CommentSubject">
    <w:name w:val="annotation subject"/>
    <w:basedOn w:val="CommentText"/>
    <w:next w:val="CommentText"/>
    <w:link w:val="CommentSubjectChar"/>
    <w:uiPriority w:val="99"/>
    <w:unhideWhenUsed/>
    <w:rsid w:val="00247A1C"/>
    <w:rPr>
      <w:b/>
      <w:bCs/>
    </w:rPr>
  </w:style>
  <w:style w:type="character" w:customStyle="1" w:styleId="CommentSubjectChar">
    <w:name w:val="Comment Subject Char"/>
    <w:basedOn w:val="CommentTextChar"/>
    <w:link w:val="CommentSubject"/>
    <w:uiPriority w:val="99"/>
    <w:rsid w:val="00247A1C"/>
    <w:rPr>
      <w:rFonts w:ascii="Times New Roman" w:eastAsia="Times New Roman" w:hAnsi="Times New Roman" w:cs="Times New Roman"/>
      <w:b/>
      <w:bCs/>
      <w:sz w:val="20"/>
      <w:szCs w:val="20"/>
      <w:lang w:val="sr-Cyrl-BA" w:eastAsia="hr-HR"/>
    </w:rPr>
  </w:style>
  <w:style w:type="table" w:customStyle="1" w:styleId="LightList-Accent12">
    <w:name w:val="Light List - Accent 12"/>
    <w:basedOn w:val="TableNormal"/>
    <w:uiPriority w:val="61"/>
    <w:rsid w:val="00247A1C"/>
    <w:pPr>
      <w:spacing w:after="0" w:line="240" w:lineRule="auto"/>
    </w:pPr>
    <w:rPr>
      <w:rFonts w:ascii="Calibri" w:eastAsia="Calibri" w:hAnsi="Calibri" w:cs="Times New Roman"/>
      <w:sz w:val="20"/>
      <w:szCs w:val="20"/>
      <w:lang w:val="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PlainTable41">
    <w:name w:val="Plain Table 41"/>
    <w:basedOn w:val="TableNormal"/>
    <w:uiPriority w:val="44"/>
    <w:rsid w:val="00247A1C"/>
    <w:pPr>
      <w:spacing w:after="0" w:line="240" w:lineRule="auto"/>
    </w:pPr>
    <w:rPr>
      <w:rFonts w:ascii="Calibri" w:eastAsia="Calibri" w:hAnsi="Calibri" w:cs="Times New Roman"/>
      <w:sz w:val="20"/>
      <w:szCs w:val="20"/>
      <w:lang w:val="en-US"/>
    </w:r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1">
    <w:name w:val="Plain Table 21"/>
    <w:basedOn w:val="TableNormal"/>
    <w:uiPriority w:val="42"/>
    <w:rsid w:val="00247A1C"/>
    <w:pPr>
      <w:spacing w:after="0" w:line="240" w:lineRule="auto"/>
    </w:pPr>
    <w:rPr>
      <w:rFonts w:ascii="Calibri" w:eastAsia="Calibri" w:hAnsi="Calibri" w:cs="Times New Roman"/>
      <w:sz w:val="20"/>
      <w:szCs w:val="20"/>
      <w:lang w:val="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Strong">
    <w:name w:val="Strong"/>
    <w:uiPriority w:val="22"/>
    <w:qFormat/>
    <w:rsid w:val="00247A1C"/>
    <w:rPr>
      <w:b/>
      <w:bCs/>
    </w:rPr>
  </w:style>
  <w:style w:type="character" w:customStyle="1" w:styleId="ListParagraphChar">
    <w:name w:val="List Paragraph Char"/>
    <w:basedOn w:val="DefaultParagraphFont"/>
    <w:link w:val="ListParagraph"/>
    <w:uiPriority w:val="34"/>
    <w:rsid w:val="00EA0360"/>
    <w:rPr>
      <w:rFonts w:ascii="Times New Roman" w:eastAsia="Times New Roman" w:hAnsi="Times New Roman" w:cs="Times New Roman"/>
      <w:sz w:val="20"/>
      <w:szCs w:val="20"/>
      <w:lang w:val="en-US"/>
    </w:rPr>
  </w:style>
  <w:style w:type="paragraph" w:styleId="BodyTextIndent2">
    <w:name w:val="Body Text Indent 2"/>
    <w:basedOn w:val="Normal"/>
    <w:link w:val="BodyTextIndent2Char"/>
    <w:rsid w:val="00A8734F"/>
    <w:pPr>
      <w:overflowPunct/>
      <w:autoSpaceDE/>
      <w:autoSpaceDN/>
      <w:adjustRightInd/>
      <w:spacing w:after="120" w:line="480" w:lineRule="auto"/>
      <w:ind w:left="283"/>
      <w:textAlignment w:val="auto"/>
    </w:pPr>
    <w:rPr>
      <w:sz w:val="24"/>
      <w:szCs w:val="24"/>
      <w:lang w:val="hr-HR"/>
    </w:rPr>
  </w:style>
  <w:style w:type="character" w:customStyle="1" w:styleId="BodyTextIndent2Char">
    <w:name w:val="Body Text Indent 2 Char"/>
    <w:basedOn w:val="DefaultParagraphFont"/>
    <w:link w:val="BodyTextIndent2"/>
    <w:rsid w:val="00A8734F"/>
    <w:rPr>
      <w:rFonts w:ascii="Times New Roman" w:eastAsia="Times New Roman" w:hAnsi="Times New Roman" w:cs="Times New Roman"/>
      <w:sz w:val="24"/>
      <w:szCs w:val="24"/>
      <w:lang w:val="hr-HR"/>
    </w:rPr>
  </w:style>
  <w:style w:type="character" w:customStyle="1" w:styleId="screen-name">
    <w:name w:val="screen-name"/>
    <w:basedOn w:val="DefaultParagraphFont"/>
    <w:rsid w:val="00A8734F"/>
  </w:style>
  <w:style w:type="character" w:styleId="BookTitle">
    <w:name w:val="Book Title"/>
    <w:basedOn w:val="DefaultParagraphFont"/>
    <w:uiPriority w:val="99"/>
    <w:qFormat/>
    <w:rsid w:val="00E46E9E"/>
    <w:rPr>
      <w:b/>
      <w:bCs/>
      <w:smallCaps/>
      <w:spacing w:val="5"/>
    </w:rPr>
  </w:style>
  <w:style w:type="character" w:styleId="IntenseEmphasis">
    <w:name w:val="Intense Emphasis"/>
    <w:basedOn w:val="DefaultParagraphFont"/>
    <w:uiPriority w:val="99"/>
    <w:qFormat/>
    <w:rsid w:val="00E46E9E"/>
    <w:rPr>
      <w:b/>
      <w:bCs/>
      <w:i/>
      <w:iCs/>
      <w:color w:val="4F81BD"/>
    </w:rPr>
  </w:style>
  <w:style w:type="paragraph" w:customStyle="1" w:styleId="Odlomakpopisa2">
    <w:name w:val="Odlomak popisa2"/>
    <w:basedOn w:val="Normal"/>
    <w:uiPriority w:val="34"/>
    <w:qFormat/>
    <w:rsid w:val="00830A95"/>
    <w:pPr>
      <w:overflowPunct/>
      <w:autoSpaceDE/>
      <w:autoSpaceDN/>
      <w:adjustRightInd/>
      <w:spacing w:before="240" w:after="240" w:line="360" w:lineRule="auto"/>
      <w:ind w:left="720"/>
      <w:jc w:val="both"/>
      <w:textAlignment w:val="auto"/>
    </w:pPr>
    <w:rPr>
      <w:color w:val="FF0000"/>
      <w:sz w:val="24"/>
      <w:szCs w:val="24"/>
      <w:lang w:val="hr-BA"/>
    </w:rPr>
  </w:style>
  <w:style w:type="character" w:customStyle="1" w:styleId="apple-converted-space">
    <w:name w:val="apple-converted-space"/>
    <w:basedOn w:val="DefaultParagraphFont"/>
    <w:rsid w:val="00830A95"/>
  </w:style>
  <w:style w:type="character" w:customStyle="1" w:styleId="Heading5Char">
    <w:name w:val="Heading 5 Char"/>
    <w:basedOn w:val="DefaultParagraphFont"/>
    <w:link w:val="Heading5"/>
    <w:rsid w:val="00F03544"/>
    <w:rPr>
      <w:rFonts w:asciiTheme="majorHAnsi" w:eastAsiaTheme="majorEastAsia" w:hAnsiTheme="majorHAnsi" w:cstheme="majorBidi"/>
      <w:color w:val="243F60" w:themeColor="accent1" w:themeShade="7F"/>
      <w:sz w:val="20"/>
      <w:szCs w:val="20"/>
      <w:lang w:val="en-US"/>
    </w:rPr>
  </w:style>
  <w:style w:type="paragraph" w:styleId="BodyTextIndent3">
    <w:name w:val="Body Text Indent 3"/>
    <w:basedOn w:val="Normal"/>
    <w:link w:val="BodyTextIndent3Char"/>
    <w:uiPriority w:val="99"/>
    <w:semiHidden/>
    <w:unhideWhenUsed/>
    <w:rsid w:val="00F03544"/>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F03544"/>
    <w:rPr>
      <w:rFonts w:ascii="Times New Roman" w:eastAsia="Times New Roman" w:hAnsi="Times New Roman" w:cs="Times New Roman"/>
      <w:sz w:val="16"/>
      <w:szCs w:val="16"/>
      <w:lang w:val="en-US"/>
    </w:rPr>
  </w:style>
  <w:style w:type="paragraph" w:styleId="BodyText2">
    <w:name w:val="Body Text 2"/>
    <w:basedOn w:val="Normal"/>
    <w:link w:val="BodyText2Char"/>
    <w:unhideWhenUsed/>
    <w:rsid w:val="00264A8E"/>
    <w:pPr>
      <w:spacing w:after="120" w:line="480" w:lineRule="auto"/>
    </w:pPr>
  </w:style>
  <w:style w:type="character" w:customStyle="1" w:styleId="BodyText2Char">
    <w:name w:val="Body Text 2 Char"/>
    <w:basedOn w:val="DefaultParagraphFont"/>
    <w:link w:val="BodyText2"/>
    <w:uiPriority w:val="99"/>
    <w:semiHidden/>
    <w:rsid w:val="00264A8E"/>
    <w:rPr>
      <w:rFonts w:ascii="Times New Roman" w:eastAsia="Times New Roman" w:hAnsi="Times New Roman" w:cs="Times New Roman"/>
      <w:sz w:val="20"/>
      <w:szCs w:val="20"/>
      <w:lang w:val="en-US"/>
    </w:rPr>
  </w:style>
  <w:style w:type="paragraph" w:styleId="BodyTextIndent">
    <w:name w:val="Body Text Indent"/>
    <w:basedOn w:val="Normal"/>
    <w:link w:val="BodyTextIndentChar"/>
    <w:unhideWhenUsed/>
    <w:rsid w:val="00C57ED8"/>
    <w:pPr>
      <w:spacing w:after="120"/>
      <w:ind w:left="283"/>
    </w:pPr>
  </w:style>
  <w:style w:type="character" w:customStyle="1" w:styleId="BodyTextIndentChar">
    <w:name w:val="Body Text Indent Char"/>
    <w:basedOn w:val="DefaultParagraphFont"/>
    <w:link w:val="BodyTextIndent"/>
    <w:rsid w:val="00C57ED8"/>
    <w:rPr>
      <w:rFonts w:ascii="Times New Roman" w:eastAsia="Times New Roman" w:hAnsi="Times New Roman" w:cs="Times New Roman"/>
      <w:sz w:val="20"/>
      <w:szCs w:val="20"/>
      <w:lang w:val="en-US"/>
    </w:rPr>
  </w:style>
  <w:style w:type="paragraph" w:customStyle="1" w:styleId="CharCharChar1CharCharChar2CharCharCharCharCharCharCharCharCharChar">
    <w:name w:val="Char Char Char1 Char Char Char2 Char Char Char Char Char Char Char Char Char Char"/>
    <w:basedOn w:val="Normal"/>
    <w:rsid w:val="00C57ED8"/>
    <w:pPr>
      <w:overflowPunct/>
      <w:autoSpaceDE/>
      <w:autoSpaceDN/>
      <w:adjustRightInd/>
      <w:spacing w:after="160" w:line="240" w:lineRule="exact"/>
      <w:textAlignment w:val="auto"/>
    </w:pPr>
    <w:rPr>
      <w:rFonts w:ascii="Tahoma" w:hAnsi="Tahoma"/>
      <w:lang w:val="hr-HR"/>
    </w:rPr>
  </w:style>
  <w:style w:type="character" w:customStyle="1" w:styleId="FontStyle24">
    <w:name w:val="Font Style24"/>
    <w:uiPriority w:val="99"/>
    <w:rsid w:val="00F757D7"/>
    <w:rPr>
      <w:rFonts w:ascii="Times New Roman" w:eastAsia="Times New Roman"/>
      <w:b/>
      <w:sz w:val="22"/>
    </w:rPr>
  </w:style>
  <w:style w:type="character" w:customStyle="1" w:styleId="Style2">
    <w:name w:val="Style2"/>
    <w:basedOn w:val="DefaultParagraphFont"/>
    <w:uiPriority w:val="1"/>
    <w:rsid w:val="00ED7F5E"/>
    <w:rPr>
      <w:rFonts w:ascii="Arial" w:hAnsi="Arial" w:cs="Arial" w:hint="default"/>
      <w:sz w:val="22"/>
    </w:rPr>
  </w:style>
  <w:style w:type="table" w:customStyle="1" w:styleId="TableGrid1">
    <w:name w:val="Table Grid1"/>
    <w:basedOn w:val="TableNormal"/>
    <w:next w:val="TableGrid"/>
    <w:rsid w:val="00016601"/>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uiPriority w:val="20"/>
    <w:qFormat/>
    <w:rsid w:val="00AB0C9F"/>
    <w:rPr>
      <w:i/>
      <w:iCs/>
    </w:rPr>
  </w:style>
  <w:style w:type="character" w:customStyle="1" w:styleId="Heading4Char">
    <w:name w:val="Heading 4 Char"/>
    <w:basedOn w:val="DefaultParagraphFont"/>
    <w:link w:val="Heading4"/>
    <w:rsid w:val="00E601D0"/>
    <w:rPr>
      <w:rFonts w:ascii="Arial" w:eastAsia="Times New Roman" w:hAnsi="Arial" w:cs="Times New Roman"/>
      <w:b/>
      <w:bCs/>
      <w:sz w:val="24"/>
      <w:szCs w:val="20"/>
      <w:lang w:val="hr-HR"/>
    </w:rPr>
  </w:style>
  <w:style w:type="character" w:customStyle="1" w:styleId="Heading6Char">
    <w:name w:val="Heading 6 Char"/>
    <w:basedOn w:val="DefaultParagraphFont"/>
    <w:link w:val="Heading6"/>
    <w:rsid w:val="00E601D0"/>
    <w:rPr>
      <w:rFonts w:ascii="Arial" w:eastAsia="Times New Roman" w:hAnsi="Arial" w:cs="Times New Roman"/>
      <w:b/>
      <w:bCs/>
      <w:sz w:val="24"/>
      <w:szCs w:val="20"/>
      <w:lang w:val="hr-HR"/>
    </w:rPr>
  </w:style>
  <w:style w:type="character" w:customStyle="1" w:styleId="Heading7Char">
    <w:name w:val="Heading 7 Char"/>
    <w:basedOn w:val="DefaultParagraphFont"/>
    <w:link w:val="Heading7"/>
    <w:rsid w:val="00E601D0"/>
    <w:rPr>
      <w:rFonts w:ascii="Arial" w:eastAsia="Times New Roman" w:hAnsi="Arial" w:cs="Times New Roman"/>
      <w:b/>
      <w:bCs/>
      <w:sz w:val="28"/>
      <w:szCs w:val="20"/>
      <w:lang w:val="hr-HR"/>
    </w:rPr>
  </w:style>
  <w:style w:type="character" w:customStyle="1" w:styleId="Heading8Char">
    <w:name w:val="Heading 8 Char"/>
    <w:basedOn w:val="DefaultParagraphFont"/>
    <w:link w:val="Heading8"/>
    <w:rsid w:val="00E601D0"/>
    <w:rPr>
      <w:rFonts w:ascii="Arial" w:eastAsia="Times New Roman" w:hAnsi="Arial" w:cs="Times New Roman"/>
      <w:b/>
      <w:bCs/>
      <w:i/>
      <w:iCs/>
      <w:sz w:val="28"/>
      <w:szCs w:val="20"/>
      <w:lang w:val="hr-HR"/>
    </w:rPr>
  </w:style>
  <w:style w:type="paragraph" w:styleId="BlockText">
    <w:name w:val="Block Text"/>
    <w:basedOn w:val="Normal"/>
    <w:rsid w:val="00E601D0"/>
    <w:pPr>
      <w:overflowPunct/>
      <w:autoSpaceDE/>
      <w:autoSpaceDN/>
      <w:adjustRightInd/>
      <w:ind w:left="567" w:right="283"/>
      <w:jc w:val="both"/>
      <w:textAlignment w:val="auto"/>
    </w:pPr>
    <w:rPr>
      <w:sz w:val="24"/>
      <w:lang w:val="hr-HR"/>
    </w:rPr>
  </w:style>
  <w:style w:type="paragraph" w:styleId="Subtitle">
    <w:name w:val="Subtitle"/>
    <w:basedOn w:val="Normal"/>
    <w:link w:val="SubtitleChar"/>
    <w:qFormat/>
    <w:rsid w:val="00E601D0"/>
    <w:pPr>
      <w:overflowPunct/>
      <w:autoSpaceDE/>
      <w:autoSpaceDN/>
      <w:adjustRightInd/>
      <w:jc w:val="center"/>
      <w:textAlignment w:val="auto"/>
    </w:pPr>
    <w:rPr>
      <w:rFonts w:ascii="Arial" w:hAnsi="Arial"/>
      <w:b/>
      <w:sz w:val="24"/>
      <w:lang w:val="hr-HR"/>
    </w:rPr>
  </w:style>
  <w:style w:type="character" w:customStyle="1" w:styleId="SubtitleChar">
    <w:name w:val="Subtitle Char"/>
    <w:basedOn w:val="DefaultParagraphFont"/>
    <w:link w:val="Subtitle"/>
    <w:rsid w:val="00E601D0"/>
    <w:rPr>
      <w:rFonts w:ascii="Arial" w:eastAsia="Times New Roman" w:hAnsi="Arial" w:cs="Times New Roman"/>
      <w:b/>
      <w:sz w:val="24"/>
      <w:szCs w:val="20"/>
      <w:lang w:val="hr-HR"/>
    </w:rPr>
  </w:style>
  <w:style w:type="character" w:customStyle="1" w:styleId="hps">
    <w:name w:val="hps"/>
    <w:uiPriority w:val="99"/>
    <w:rsid w:val="00E601D0"/>
  </w:style>
  <w:style w:type="character" w:customStyle="1" w:styleId="hpsalt-edited">
    <w:name w:val="hps alt-edited"/>
    <w:basedOn w:val="DefaultParagraphFont"/>
    <w:rsid w:val="00E601D0"/>
  </w:style>
  <w:style w:type="character" w:customStyle="1" w:styleId="description3">
    <w:name w:val="description3"/>
    <w:rsid w:val="00E601D0"/>
    <w:rPr>
      <w:vanish w:val="0"/>
      <w:webHidden w:val="0"/>
      <w:color w:val="3E3E3E"/>
      <w:specVanish/>
    </w:rPr>
  </w:style>
  <w:style w:type="paragraph" w:customStyle="1" w:styleId="Aktivnosti">
    <w:name w:val="Aktivnosti"/>
    <w:basedOn w:val="CommentSubject"/>
    <w:rsid w:val="00E601D0"/>
    <w:pPr>
      <w:numPr>
        <w:numId w:val="89"/>
      </w:numPr>
      <w:tabs>
        <w:tab w:val="clear" w:pos="360"/>
      </w:tabs>
      <w:spacing w:before="120" w:after="120"/>
      <w:ind w:left="0" w:firstLine="0"/>
    </w:pPr>
    <w:rPr>
      <w:rFonts w:ascii="Arial" w:hAnsi="Arial"/>
      <w:sz w:val="24"/>
      <w:szCs w:val="24"/>
      <w:lang w:val="en-US" w:eastAsia="en-US"/>
    </w:rPr>
  </w:style>
  <w:style w:type="character" w:customStyle="1" w:styleId="MessageHeaderLabel">
    <w:name w:val="Message Header Label"/>
    <w:rsid w:val="003C482E"/>
    <w:rPr>
      <w:b/>
      <w:bCs w:val="0"/>
      <w:sz w:val="18"/>
    </w:rPr>
  </w:style>
  <w:style w:type="paragraph" w:customStyle="1" w:styleId="CharCharChar">
    <w:name w:val="Char Char Char"/>
    <w:basedOn w:val="Normal"/>
    <w:rsid w:val="003C482E"/>
    <w:pPr>
      <w:overflowPunct/>
      <w:autoSpaceDE/>
      <w:autoSpaceDN/>
      <w:adjustRightInd/>
      <w:spacing w:after="160" w:line="240" w:lineRule="exact"/>
      <w:textAlignment w:val="auto"/>
    </w:pPr>
    <w:rPr>
      <w:rFonts w:ascii="Tahoma" w:hAnsi="Tahoma"/>
    </w:rPr>
  </w:style>
  <w:style w:type="paragraph" w:customStyle="1" w:styleId="Char">
    <w:name w:val="Char"/>
    <w:basedOn w:val="Normal"/>
    <w:rsid w:val="003C482E"/>
    <w:pPr>
      <w:overflowPunct/>
      <w:autoSpaceDE/>
      <w:autoSpaceDN/>
      <w:adjustRightInd/>
      <w:spacing w:after="160" w:line="240" w:lineRule="exact"/>
      <w:textAlignment w:val="auto"/>
    </w:pPr>
    <w:rPr>
      <w:rFonts w:ascii="Tahoma" w:hAnsi="Tahoma"/>
    </w:rPr>
  </w:style>
  <w:style w:type="character" w:customStyle="1" w:styleId="st">
    <w:name w:val="st"/>
    <w:basedOn w:val="DefaultParagraphFont"/>
    <w:rsid w:val="003C482E"/>
  </w:style>
  <w:style w:type="paragraph" w:customStyle="1" w:styleId="Tekst">
    <w:name w:val="Tekst"/>
    <w:basedOn w:val="Normal"/>
    <w:rsid w:val="00720E36"/>
    <w:pPr>
      <w:keepLines/>
      <w:overflowPunct/>
      <w:autoSpaceDE/>
      <w:autoSpaceDN/>
      <w:adjustRightInd/>
      <w:spacing w:before="60" w:after="60"/>
      <w:ind w:firstLine="567"/>
      <w:jc w:val="both"/>
      <w:textAlignment w:val="auto"/>
    </w:pPr>
    <w:rPr>
      <w:noProof/>
      <w:sz w:val="24"/>
      <w:szCs w:val="24"/>
      <w:lang w:val="en-GB"/>
    </w:rPr>
  </w:style>
  <w:style w:type="paragraph" w:styleId="DocumentMap">
    <w:name w:val="Document Map"/>
    <w:basedOn w:val="Normal"/>
    <w:link w:val="DocumentMapChar"/>
    <w:semiHidden/>
    <w:rsid w:val="00720E36"/>
    <w:pPr>
      <w:shd w:val="clear" w:color="auto" w:fill="000080"/>
      <w:overflowPunct/>
      <w:autoSpaceDE/>
      <w:autoSpaceDN/>
      <w:adjustRightInd/>
      <w:textAlignment w:val="auto"/>
    </w:pPr>
    <w:rPr>
      <w:rFonts w:ascii="Tahoma" w:hAnsi="Tahoma" w:cs="Tahoma"/>
      <w:lang w:val="hr-HR" w:eastAsia="bs-Latn-BA"/>
    </w:rPr>
  </w:style>
  <w:style w:type="character" w:customStyle="1" w:styleId="DocumentMapChar">
    <w:name w:val="Document Map Char"/>
    <w:basedOn w:val="DefaultParagraphFont"/>
    <w:link w:val="DocumentMap"/>
    <w:semiHidden/>
    <w:rsid w:val="00720E36"/>
    <w:rPr>
      <w:rFonts w:ascii="Tahoma" w:eastAsia="Times New Roman" w:hAnsi="Tahoma" w:cs="Tahoma"/>
      <w:sz w:val="20"/>
      <w:szCs w:val="20"/>
      <w:shd w:val="clear" w:color="auto" w:fill="000080"/>
      <w:lang w:val="hr-HR" w:eastAsia="bs-Latn-BA"/>
    </w:rPr>
  </w:style>
  <w:style w:type="character" w:customStyle="1" w:styleId="google-src-text1">
    <w:name w:val="google-src-text1"/>
    <w:rsid w:val="00720E36"/>
    <w:rPr>
      <w:vanish/>
      <w:webHidden w:val="0"/>
      <w:specVanish w:val="0"/>
    </w:rPr>
  </w:style>
  <w:style w:type="character" w:customStyle="1" w:styleId="FontStyle14">
    <w:name w:val="Font Style14"/>
    <w:basedOn w:val="DefaultParagraphFont"/>
    <w:uiPriority w:val="99"/>
    <w:rsid w:val="002A0205"/>
    <w:rPr>
      <w:rFonts w:ascii="Times New Roman" w:hAnsi="Times New Roman" w:cs="Times New Roman"/>
      <w:sz w:val="18"/>
      <w:szCs w:val="18"/>
    </w:rPr>
  </w:style>
  <w:style w:type="paragraph" w:customStyle="1" w:styleId="Bezproreda1">
    <w:name w:val="Bez proreda1"/>
    <w:basedOn w:val="Normal"/>
    <w:qFormat/>
    <w:rsid w:val="00A10986"/>
    <w:pPr>
      <w:overflowPunct/>
      <w:autoSpaceDE/>
      <w:autoSpaceDN/>
      <w:adjustRightInd/>
      <w:textAlignment w:val="auto"/>
    </w:pPr>
    <w:rPr>
      <w:rFonts w:ascii="Cambria" w:hAnsi="Cambria"/>
      <w:sz w:val="22"/>
      <w:szCs w:val="22"/>
      <w:lang w:val="hr-HR" w:bidi="en-US"/>
    </w:rPr>
  </w:style>
  <w:style w:type="paragraph" w:customStyle="1" w:styleId="Normal2">
    <w:name w:val="Normal2"/>
    <w:basedOn w:val="Normal"/>
    <w:rsid w:val="00D1189B"/>
    <w:pPr>
      <w:overflowPunct/>
      <w:autoSpaceDE/>
      <w:autoSpaceDN/>
      <w:adjustRightInd/>
      <w:spacing w:line="288" w:lineRule="auto"/>
      <w:jc w:val="both"/>
      <w:textAlignment w:val="auto"/>
    </w:pPr>
    <w:rPr>
      <w:rFonts w:ascii="4D Gothic" w:hAnsi="4D Gothic"/>
      <w:sz w:val="24"/>
      <w:lang w:eastAsia="hr-HR"/>
    </w:rPr>
  </w:style>
  <w:style w:type="character" w:customStyle="1" w:styleId="Bodytext211pt">
    <w:name w:val="Body text (2) + 11 pt"/>
    <w:basedOn w:val="DefaultParagraphFont"/>
    <w:rsid w:val="002F6763"/>
    <w:rPr>
      <w:rFonts w:ascii="Times New Roman" w:eastAsia="Times New Roman" w:hAnsi="Times New Roman" w:cs="Times New Roman"/>
      <w:b/>
      <w:bCs/>
      <w:i w:val="0"/>
      <w:iCs w:val="0"/>
      <w:smallCaps w:val="0"/>
      <w:strike w:val="0"/>
      <w:color w:val="000000"/>
      <w:spacing w:val="0"/>
      <w:w w:val="100"/>
      <w:position w:val="0"/>
      <w:sz w:val="22"/>
      <w:szCs w:val="22"/>
      <w:u w:val="none"/>
      <w:lang w:val="hr-HR" w:eastAsia="hr-HR" w:bidi="hr-HR"/>
    </w:rPr>
  </w:style>
  <w:style w:type="character" w:customStyle="1" w:styleId="hpsatn">
    <w:name w:val="hps atn"/>
    <w:uiPriority w:val="99"/>
    <w:rsid w:val="0084389F"/>
  </w:style>
  <w:style w:type="paragraph" w:customStyle="1" w:styleId="Davorka1">
    <w:name w:val="Davorka 1"/>
    <w:basedOn w:val="NormalWeb"/>
    <w:link w:val="Davorka1Char"/>
    <w:qFormat/>
    <w:rsid w:val="00D31EC6"/>
    <w:pPr>
      <w:spacing w:before="0" w:beforeAutospacing="0" w:after="0" w:afterAutospacing="0"/>
    </w:pPr>
    <w:rPr>
      <w:b/>
      <w:bCs/>
    </w:rPr>
  </w:style>
  <w:style w:type="paragraph" w:customStyle="1" w:styleId="Davorka2">
    <w:name w:val="Davorka 2"/>
    <w:basedOn w:val="Heading2"/>
    <w:link w:val="Davorka2Char"/>
    <w:qFormat/>
    <w:rsid w:val="00D31EC6"/>
    <w:pPr>
      <w:numPr>
        <w:numId w:val="1"/>
      </w:numPr>
      <w:overflowPunct/>
      <w:autoSpaceDE/>
      <w:autoSpaceDN/>
      <w:adjustRightInd/>
      <w:jc w:val="center"/>
      <w:textAlignment w:val="auto"/>
    </w:pPr>
    <w:rPr>
      <w:rFonts w:ascii="Times New Roman" w:hAnsi="Times New Roman" w:cs="Times New Roman"/>
      <w:color w:val="auto"/>
      <w:sz w:val="24"/>
      <w:szCs w:val="24"/>
    </w:rPr>
  </w:style>
  <w:style w:type="character" w:customStyle="1" w:styleId="NormalWebChar">
    <w:name w:val="Normal (Web) Char"/>
    <w:basedOn w:val="DefaultParagraphFont"/>
    <w:link w:val="NormalWeb"/>
    <w:uiPriority w:val="99"/>
    <w:rsid w:val="00D31EC6"/>
    <w:rPr>
      <w:rFonts w:ascii="Times New Roman" w:eastAsia="SimSun" w:hAnsi="Times New Roman" w:cs="Times New Roman"/>
      <w:sz w:val="24"/>
      <w:szCs w:val="24"/>
      <w:lang w:val="en-US" w:eastAsia="zh-CN"/>
    </w:rPr>
  </w:style>
  <w:style w:type="character" w:customStyle="1" w:styleId="Davorka1Char">
    <w:name w:val="Davorka 1 Char"/>
    <w:basedOn w:val="NormalWebChar"/>
    <w:link w:val="Davorka1"/>
    <w:rsid w:val="00D31EC6"/>
    <w:rPr>
      <w:rFonts w:ascii="Times New Roman" w:eastAsia="SimSun" w:hAnsi="Times New Roman" w:cs="Times New Roman"/>
      <w:b/>
      <w:bCs/>
      <w:sz w:val="24"/>
      <w:szCs w:val="24"/>
      <w:lang w:val="en-US" w:eastAsia="zh-CN"/>
    </w:rPr>
  </w:style>
  <w:style w:type="paragraph" w:customStyle="1" w:styleId="Davorka3">
    <w:name w:val="Davorka 3"/>
    <w:basedOn w:val="Normal"/>
    <w:link w:val="Davorka3Char"/>
    <w:qFormat/>
    <w:rsid w:val="00D31EC6"/>
    <w:pPr>
      <w:jc w:val="center"/>
    </w:pPr>
    <w:rPr>
      <w:b/>
      <w:lang w:eastAsia="bs-Cyrl-BA"/>
    </w:rPr>
  </w:style>
  <w:style w:type="character" w:customStyle="1" w:styleId="Davorka2Char">
    <w:name w:val="Davorka 2 Char"/>
    <w:basedOn w:val="Heading2Char"/>
    <w:link w:val="Davorka2"/>
    <w:rsid w:val="00D31EC6"/>
    <w:rPr>
      <w:rFonts w:ascii="Times New Roman" w:eastAsiaTheme="majorEastAsia" w:hAnsi="Times New Roman" w:cs="Times New Roman"/>
      <w:b/>
      <w:bCs/>
      <w:color w:val="4F81BD" w:themeColor="accent1"/>
      <w:sz w:val="24"/>
      <w:szCs w:val="24"/>
      <w:lang w:val="en-US"/>
    </w:rPr>
  </w:style>
  <w:style w:type="character" w:customStyle="1" w:styleId="Davorka3Char">
    <w:name w:val="Davorka 3 Char"/>
    <w:basedOn w:val="DefaultParagraphFont"/>
    <w:link w:val="Davorka3"/>
    <w:rsid w:val="00D31EC6"/>
    <w:rPr>
      <w:rFonts w:ascii="Times New Roman" w:eastAsia="Times New Roman" w:hAnsi="Times New Roman" w:cs="Times New Roman"/>
      <w:b/>
      <w:sz w:val="20"/>
      <w:szCs w:val="20"/>
      <w:lang w:val="en-US" w:eastAsia="bs-Cyrl-B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s-Latn-BA" w:eastAsia="bs-Latn-B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69039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hart" Target="charts/chart1.xml"/><Relationship Id="rId18" Type="http://schemas.openxmlformats.org/officeDocument/2006/relationships/hyperlink" Target="http://www.bas.gov.ba/pages/page_1305.html" TargetMode="External"/><Relationship Id="rId26" Type="http://schemas.openxmlformats.org/officeDocument/2006/relationships/chart" Target="charts/chart5.xml"/><Relationship Id="rId3" Type="http://schemas.openxmlformats.org/officeDocument/2006/relationships/styles" Target="styles.xml"/><Relationship Id="rId21" Type="http://schemas.openxmlformats.org/officeDocument/2006/relationships/hyperlink" Target="https://twitter.com/adsbih" TargetMode="Externa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hyperlink" Target="http://www.bas.gov.ba/pages/page_1304.html" TargetMode="External"/><Relationship Id="rId25" Type="http://schemas.openxmlformats.org/officeDocument/2006/relationships/hyperlink" Target="http://www.cpessec.org" TargetMode="External"/><Relationship Id="rId2" Type="http://schemas.openxmlformats.org/officeDocument/2006/relationships/numbering" Target="numbering.xml"/><Relationship Id="rId16" Type="http://schemas.openxmlformats.org/officeDocument/2006/relationships/chart" Target="charts/chart4.xml"/><Relationship Id="rId20" Type="http://schemas.openxmlformats.org/officeDocument/2006/relationships/hyperlink" Target="http://www.facebook.com/iLearn.gov.ba"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zzb.gov.ba/www/index.php?option=com_phocadownload&amp;view=category&amp;download=139%3Apravilnik-o-uslovima-koje-moraju-da-ispunjavaju-ovlaene-laboratorije-za-ispitivanje-kvaliteta-mineralnih-ubriva-slubeni-glasnik-bih-broj-2814&amp;id=3%3Afitofarmaceutska-sredstva-i-mineralna-ubriva&amp;Itemid=9&amp;lang=bs" TargetMode="External"/><Relationship Id="rId24" Type="http://schemas.openxmlformats.org/officeDocument/2006/relationships/hyperlink" Target="http://www.hea.gov.ba" TargetMode="External"/><Relationship Id="rId32"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chart" Target="charts/chart3.xml"/><Relationship Id="rId23" Type="http://schemas.openxmlformats.org/officeDocument/2006/relationships/hyperlink" Target="http://www.fsa.gov.ba" TargetMode="External"/><Relationship Id="rId28" Type="http://schemas.openxmlformats.org/officeDocument/2006/relationships/image" Target="media/image3.png"/><Relationship Id="rId10" Type="http://schemas.openxmlformats.org/officeDocument/2006/relationships/footer" Target="footer1.xml"/><Relationship Id="rId19" Type="http://schemas.openxmlformats.org/officeDocument/2006/relationships/hyperlink" Target="http://www.facebook.com/adsbih"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chart" Target="charts/chart2.xml"/><Relationship Id="rId22" Type="http://schemas.openxmlformats.org/officeDocument/2006/relationships/hyperlink" Target="http://www.iLearn.gov.ba" TargetMode="External"/><Relationship Id="rId27" Type="http://schemas.openxmlformats.org/officeDocument/2006/relationships/hyperlink" Target="http://www.dei.gov.ba/dei/direkcija/sluzba_za_promociju/obrazovanje/dokumenti/?id=10603" TargetMode="External"/><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Worksheet3.xlsx"/></Relationships>
</file>

<file path=word/charts/_rels/chart4.xml.rels><?xml version="1.0" encoding="UTF-8" standalone="yes"?>
<Relationships xmlns="http://schemas.openxmlformats.org/package/2006/relationships"><Relationship Id="rId2" Type="http://schemas.openxmlformats.org/officeDocument/2006/relationships/oleObject" Target="Book1" TargetMode="External"/><Relationship Id="rId1" Type="http://schemas.openxmlformats.org/officeDocument/2006/relationships/themeOverride" Target="../theme/themeOverride1.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Office_Excel_Worksheet4.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bs-Latn-BA"/>
  <c:chart>
    <c:title>
      <c:tx>
        <c:rich>
          <a:bodyPr/>
          <a:lstStyle/>
          <a:p>
            <a:pPr>
              <a:defRPr/>
            </a:pPr>
            <a:r>
              <a:rPr lang="hr-BA"/>
              <a:t>Prikaz ukupne realizacije obveza Ministarstva prema Vijeću ministara BiH</a:t>
            </a:r>
          </a:p>
        </c:rich>
      </c:tx>
    </c:title>
    <c:plotArea>
      <c:layout>
        <c:manualLayout>
          <c:layoutTarget val="inner"/>
          <c:xMode val="edge"/>
          <c:yMode val="edge"/>
          <c:x val="0.34481536162146587"/>
          <c:y val="0.25814491938507789"/>
          <c:w val="0.629721675415579"/>
          <c:h val="0.36096831646044392"/>
        </c:manualLayout>
      </c:layout>
      <c:barChart>
        <c:barDir val="col"/>
        <c:grouping val="clustered"/>
        <c:ser>
          <c:idx val="0"/>
          <c:order val="0"/>
          <c:tx>
            <c:strRef>
              <c:f>Sheet1!$B$1</c:f>
              <c:strCache>
                <c:ptCount val="1"/>
                <c:pt idx="0">
                  <c:v>Prikaz ukupne realizacije obaveza Ministarstva prema Vijeću ministara BiH</c:v>
                </c:pt>
              </c:strCache>
            </c:strRef>
          </c:tx>
          <c:spPr>
            <a:solidFill>
              <a:srgbClr val="FFFF00"/>
            </a:solidFill>
          </c:spPr>
          <c:dPt>
            <c:idx val="1"/>
            <c:spPr>
              <a:solidFill>
                <a:srgbClr val="FF0000"/>
              </a:solidFill>
            </c:spPr>
          </c:dPt>
          <c:dPt>
            <c:idx val="2"/>
            <c:spPr>
              <a:solidFill>
                <a:srgbClr val="0070C0"/>
              </a:solidFill>
            </c:spPr>
          </c:dPt>
          <c:dPt>
            <c:idx val="3"/>
            <c:spPr>
              <a:solidFill>
                <a:schemeClr val="tx1"/>
              </a:solidFill>
            </c:spPr>
          </c:dPt>
          <c:cat>
            <c:strRef>
              <c:f>Sheet1!$A$2:$A$5</c:f>
              <c:strCache>
                <c:ptCount val="4"/>
                <c:pt idx="0">
                  <c:v>Ukuono urađeno priloga - obaveza</c:v>
                </c:pt>
                <c:pt idx="1">
                  <c:v>Neplanirano - urađeno</c:v>
                </c:pt>
                <c:pt idx="2">
                  <c:v>Ukupno planirano</c:v>
                </c:pt>
                <c:pt idx="3">
                  <c:v>Planirano urađeno</c:v>
                </c:pt>
              </c:strCache>
            </c:strRef>
          </c:cat>
          <c:val>
            <c:numRef>
              <c:f>Sheet1!$B$2:$B$5</c:f>
              <c:numCache>
                <c:formatCode>General</c:formatCode>
                <c:ptCount val="4"/>
                <c:pt idx="0">
                  <c:v>66</c:v>
                </c:pt>
                <c:pt idx="1">
                  <c:v>50</c:v>
                </c:pt>
                <c:pt idx="2">
                  <c:v>28</c:v>
                </c:pt>
                <c:pt idx="3">
                  <c:v>16</c:v>
                </c:pt>
              </c:numCache>
            </c:numRef>
          </c:val>
        </c:ser>
        <c:axId val="124131200"/>
        <c:axId val="124129664"/>
      </c:barChart>
      <c:valAx>
        <c:axId val="124129664"/>
        <c:scaling>
          <c:orientation val="minMax"/>
        </c:scaling>
        <c:axPos val="l"/>
        <c:majorGridlines/>
        <c:numFmt formatCode="General" sourceLinked="1"/>
        <c:majorTickMark val="none"/>
        <c:tickLblPos val="nextTo"/>
        <c:crossAx val="124131200"/>
        <c:crosses val="autoZero"/>
        <c:crossBetween val="between"/>
      </c:valAx>
      <c:catAx>
        <c:axId val="124131200"/>
        <c:scaling>
          <c:orientation val="minMax"/>
        </c:scaling>
        <c:axPos val="b"/>
        <c:numFmt formatCode="General" sourceLinked="0"/>
        <c:majorTickMark val="none"/>
        <c:tickLblPos val="nextTo"/>
        <c:crossAx val="124129664"/>
        <c:crosses val="autoZero"/>
        <c:auto val="1"/>
        <c:lblAlgn val="ctr"/>
        <c:lblOffset val="100"/>
      </c:catAx>
      <c:dTable>
        <c:showHorzBorder val="1"/>
        <c:showVertBorder val="1"/>
        <c:showOutline val="1"/>
        <c:showKeys val="1"/>
      </c:dTable>
    </c:plotArea>
    <c:plotVisOnly val="1"/>
    <c:dispBlanksAs val="gap"/>
  </c:chart>
  <c:txPr>
    <a:bodyPr/>
    <a:lstStyle/>
    <a:p>
      <a:pPr>
        <a:defRPr sz="900"/>
      </a:pPr>
      <a:endParaRPr lang="sr-Latn-CS"/>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bs-Latn-BA"/>
  <c:chart>
    <c:title>
      <c:tx>
        <c:rich>
          <a:bodyPr/>
          <a:lstStyle/>
          <a:p>
            <a:pPr>
              <a:defRPr sz="1000"/>
            </a:pPr>
            <a:r>
              <a:rPr lang="en-US" sz="1000"/>
              <a:t>Polugodišnji prikazi realizacije planiranih obveza prema Vijeću ministara BiH u 2014. godini (28)</a:t>
            </a:r>
          </a:p>
        </c:rich>
      </c:tx>
    </c:title>
    <c:plotArea>
      <c:layout/>
      <c:lineChart>
        <c:grouping val="standard"/>
        <c:ser>
          <c:idx val="0"/>
          <c:order val="0"/>
          <c:tx>
            <c:strRef>
              <c:f>Sheet1!$B$1</c:f>
              <c:strCache>
                <c:ptCount val="1"/>
                <c:pt idx="0">
                  <c:v>Column1</c:v>
                </c:pt>
              </c:strCache>
            </c:strRef>
          </c:tx>
          <c:marker>
            <c:symbol val="none"/>
          </c:marker>
          <c:dLbls>
            <c:dLbl>
              <c:idx val="0"/>
              <c:layout>
                <c:manualLayout>
                  <c:x val="-5.4560185185185177E-2"/>
                  <c:y val="-5.2231554389034707E-2"/>
                </c:manualLayout>
              </c:layout>
              <c:dLblPos val="r"/>
              <c:showVal val="1"/>
              <c:extLst>
                <c:ext xmlns:c15="http://schemas.microsoft.com/office/drawing/2012/chart" uri="{CE6537A1-D6FC-4f65-9D91-7224C49458BB}"/>
              </c:extLst>
            </c:dLbl>
            <c:spPr>
              <a:noFill/>
              <a:ln>
                <a:noFill/>
              </a:ln>
              <a:effectLst/>
            </c:spPr>
            <c:dLblPos val="t"/>
            <c:showVal val="1"/>
            <c:extLst>
              <c:ext xmlns:c15="http://schemas.microsoft.com/office/drawing/2012/chart" uri="{CE6537A1-D6FC-4f65-9D91-7224C49458BB}">
                <c15:showLeaderLines val="0"/>
              </c:ext>
            </c:extLst>
          </c:dLbls>
          <c:cat>
            <c:strRef>
              <c:f>Sheet1!$A$2:$A$3</c:f>
              <c:strCache>
                <c:ptCount val="2"/>
                <c:pt idx="0">
                  <c:v>januar - juni</c:v>
                </c:pt>
                <c:pt idx="1">
                  <c:v>juli decembar</c:v>
                </c:pt>
              </c:strCache>
            </c:strRef>
          </c:cat>
          <c:val>
            <c:numRef>
              <c:f>Sheet1!$B$2:$B$3</c:f>
              <c:numCache>
                <c:formatCode>General</c:formatCode>
                <c:ptCount val="2"/>
                <c:pt idx="0">
                  <c:v>10</c:v>
                </c:pt>
                <c:pt idx="1">
                  <c:v>6</c:v>
                </c:pt>
              </c:numCache>
            </c:numRef>
          </c:val>
        </c:ser>
        <c:dLbls>
          <c:showVal val="1"/>
        </c:dLbls>
        <c:marker val="1"/>
        <c:axId val="124161024"/>
        <c:axId val="124162816"/>
      </c:lineChart>
      <c:catAx>
        <c:axId val="124161024"/>
        <c:scaling>
          <c:orientation val="minMax"/>
        </c:scaling>
        <c:axPos val="b"/>
        <c:numFmt formatCode="General" sourceLinked="0"/>
        <c:majorTickMark val="none"/>
        <c:tickLblPos val="nextTo"/>
        <c:crossAx val="124162816"/>
        <c:crosses val="autoZero"/>
        <c:auto val="1"/>
        <c:lblAlgn val="ctr"/>
        <c:lblOffset val="100"/>
      </c:catAx>
      <c:valAx>
        <c:axId val="124162816"/>
        <c:scaling>
          <c:orientation val="minMax"/>
        </c:scaling>
        <c:axPos val="l"/>
        <c:majorGridlines/>
        <c:numFmt formatCode="General" sourceLinked="1"/>
        <c:majorTickMark val="none"/>
        <c:tickLblPos val="nextTo"/>
        <c:crossAx val="124161024"/>
        <c:crosses val="autoZero"/>
        <c:crossBetween val="between"/>
      </c:valAx>
      <c:dTable>
        <c:showHorzBorder val="1"/>
        <c:showVertBorder val="1"/>
        <c:showOutline val="1"/>
        <c:showKeys val="1"/>
      </c:dTable>
    </c:plotArea>
    <c:plotVisOnly val="1"/>
    <c:dispBlanksAs val="gap"/>
  </c:chart>
  <c:txPr>
    <a:bodyPr/>
    <a:lstStyle/>
    <a:p>
      <a:pPr>
        <a:defRPr b="1"/>
      </a:pPr>
      <a:endParaRPr lang="sr-Latn-CS"/>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bs-Latn-BA"/>
  <c:chart>
    <c:title>
      <c:tx>
        <c:rich>
          <a:bodyPr/>
          <a:lstStyle/>
          <a:p>
            <a:pPr>
              <a:defRPr sz="1000"/>
            </a:pPr>
            <a:endParaRPr lang="en-US" sz="1000"/>
          </a:p>
          <a:p>
            <a:pPr>
              <a:defRPr sz="1000"/>
            </a:pPr>
            <a:r>
              <a:rPr lang="en-US" sz="1000"/>
              <a:t>Polugodišnji prikazi realizacije neplaniranih</a:t>
            </a:r>
            <a:r>
              <a:rPr lang="hr-BA" sz="1000"/>
              <a:t>,</a:t>
            </a:r>
            <a:r>
              <a:rPr lang="en-US" sz="1000"/>
              <a:t> a urađenih obveza prema Vijeću ministara BiH u 2014. godini (50)</a:t>
            </a:r>
          </a:p>
          <a:p>
            <a:pPr>
              <a:defRPr sz="1000"/>
            </a:pPr>
            <a:endParaRPr lang="en-US" sz="1000"/>
          </a:p>
          <a:p>
            <a:pPr>
              <a:defRPr sz="1000"/>
            </a:pPr>
            <a:endParaRPr lang="vi-VN" sz="1000"/>
          </a:p>
        </c:rich>
      </c:tx>
    </c:title>
    <c:plotArea>
      <c:layout/>
      <c:lineChart>
        <c:grouping val="standard"/>
        <c:ser>
          <c:idx val="0"/>
          <c:order val="0"/>
          <c:tx>
            <c:strRef>
              <c:f>Sheet1!$B$1</c:f>
              <c:strCache>
                <c:ptCount val="1"/>
                <c:pt idx="0">
                  <c:v>Neplanirane - urađene</c:v>
                </c:pt>
              </c:strCache>
            </c:strRef>
          </c:tx>
          <c:marker>
            <c:symbol val="none"/>
          </c:marker>
          <c:dLbls>
            <c:dLbl>
              <c:idx val="0"/>
              <c:layout>
                <c:manualLayout>
                  <c:x val="-3.1412037037037044E-2"/>
                  <c:y val="-7.5803649543807083E-2"/>
                </c:manualLayout>
              </c:layout>
              <c:dLblPos val="r"/>
              <c:showVal val="1"/>
              <c:extLst>
                <c:ext xmlns:c15="http://schemas.microsoft.com/office/drawing/2012/chart" uri="{CE6537A1-D6FC-4f65-9D91-7224C49458BB}"/>
              </c:extLst>
            </c:dLbl>
            <c:dLbl>
              <c:idx val="1"/>
              <c:layout>
                <c:manualLayout>
                  <c:x val="-2.9097222222222292E-2"/>
                  <c:y val="-0.1035814273215851"/>
                </c:manualLayout>
              </c:layout>
              <c:dLblPos val="r"/>
              <c:showVal val="1"/>
              <c:extLst>
                <c:ext xmlns:c15="http://schemas.microsoft.com/office/drawing/2012/chart" uri="{CE6537A1-D6FC-4f65-9D91-7224C49458BB}"/>
              </c:extLst>
            </c:dLbl>
            <c:spPr>
              <a:noFill/>
              <a:ln>
                <a:noFill/>
              </a:ln>
              <a:effectLst/>
            </c:spPr>
            <c:dLblPos val="t"/>
            <c:showVal val="1"/>
            <c:extLst>
              <c:ext xmlns:c15="http://schemas.microsoft.com/office/drawing/2012/chart" uri="{CE6537A1-D6FC-4f65-9D91-7224C49458BB}">
                <c15:showLeaderLines val="0"/>
              </c:ext>
            </c:extLst>
          </c:dLbls>
          <c:cat>
            <c:strRef>
              <c:f>Sheet1!$A$2:$A$3</c:f>
              <c:strCache>
                <c:ptCount val="2"/>
                <c:pt idx="0">
                  <c:v>januar - juni</c:v>
                </c:pt>
                <c:pt idx="1">
                  <c:v>juli - decembar</c:v>
                </c:pt>
              </c:strCache>
            </c:strRef>
          </c:cat>
          <c:val>
            <c:numRef>
              <c:f>Sheet1!$B$2:$B$3</c:f>
              <c:numCache>
                <c:formatCode>General</c:formatCode>
                <c:ptCount val="2"/>
                <c:pt idx="0">
                  <c:v>21</c:v>
                </c:pt>
                <c:pt idx="1">
                  <c:v>29</c:v>
                </c:pt>
              </c:numCache>
            </c:numRef>
          </c:val>
        </c:ser>
        <c:dLbls>
          <c:showVal val="1"/>
        </c:dLbls>
        <c:marker val="1"/>
        <c:axId val="121603968"/>
        <c:axId val="121605504"/>
      </c:lineChart>
      <c:catAx>
        <c:axId val="121603968"/>
        <c:scaling>
          <c:orientation val="minMax"/>
        </c:scaling>
        <c:axPos val="b"/>
        <c:numFmt formatCode="General" sourceLinked="0"/>
        <c:majorTickMark val="none"/>
        <c:tickLblPos val="nextTo"/>
        <c:crossAx val="121605504"/>
        <c:crosses val="autoZero"/>
        <c:auto val="1"/>
        <c:lblAlgn val="ctr"/>
        <c:lblOffset val="100"/>
      </c:catAx>
      <c:valAx>
        <c:axId val="121605504"/>
        <c:scaling>
          <c:orientation val="minMax"/>
        </c:scaling>
        <c:axPos val="l"/>
        <c:majorGridlines/>
        <c:numFmt formatCode="General" sourceLinked="1"/>
        <c:majorTickMark val="none"/>
        <c:tickLblPos val="nextTo"/>
        <c:crossAx val="121603968"/>
        <c:crosses val="autoZero"/>
        <c:crossBetween val="between"/>
      </c:valAx>
      <c:dTable>
        <c:showHorzBorder val="1"/>
        <c:showVertBorder val="1"/>
        <c:showOutline val="1"/>
        <c:showKeys val="1"/>
      </c:dTable>
    </c:plotArea>
    <c:plotVisOnly val="1"/>
    <c:dispBlanksAs val="gap"/>
  </c:chart>
  <c:txPr>
    <a:bodyPr/>
    <a:lstStyle/>
    <a:p>
      <a:pPr>
        <a:defRPr b="1"/>
      </a:pPr>
      <a:endParaRPr lang="sr-Latn-CS"/>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bs-Latn-BA"/>
  <c:style val="18"/>
  <c:clrMapOvr bg1="lt1" tx1="dk1" bg2="lt2" tx2="dk2" accent1="accent1" accent2="accent2" accent3="accent3" accent4="accent4" accent5="accent5" accent6="accent6" hlink="hlink" folHlink="folHlink"/>
  <c:chart>
    <c:title>
      <c:tx>
        <c:rich>
          <a:bodyPr/>
          <a:lstStyle/>
          <a:p>
            <a:pPr>
              <a:defRPr sz="1000"/>
            </a:pPr>
            <a:r>
              <a:rPr lang="en-US" sz="1000"/>
              <a:t>REALIZACIJA PROG</a:t>
            </a:r>
            <a:r>
              <a:rPr lang="bs-Latn-BA" sz="1000"/>
              <a:t>RAMSKIH </a:t>
            </a:r>
            <a:r>
              <a:rPr lang="en-US" sz="1000"/>
              <a:t> AKTIVNOSTI</a:t>
            </a:r>
          </a:p>
        </c:rich>
      </c:tx>
    </c:title>
    <c:view3D>
      <c:rotX val="50"/>
      <c:rotY val="60"/>
      <c:perspective val="30"/>
    </c:view3D>
    <c:plotArea>
      <c:layout/>
      <c:pie3DChart>
        <c:varyColors val="1"/>
        <c:ser>
          <c:idx val="0"/>
          <c:order val="0"/>
          <c:tx>
            <c:v>REALIZACIJA PROG AKTIVNOSTI</c:v>
          </c:tx>
          <c:dPt>
            <c:idx val="0"/>
            <c:spPr>
              <a:solidFill>
                <a:srgbClr val="7EC234"/>
              </a:solidFill>
            </c:spPr>
          </c:dPt>
          <c:dPt>
            <c:idx val="1"/>
            <c:spPr>
              <a:solidFill>
                <a:srgbClr val="FFFF00"/>
              </a:solidFill>
            </c:spPr>
          </c:dPt>
          <c:dPt>
            <c:idx val="2"/>
            <c:spPr>
              <a:solidFill>
                <a:srgbClr val="FF0000"/>
              </a:solidFill>
            </c:spPr>
          </c:dPt>
          <c:dLbls>
            <c:dLbl>
              <c:idx val="2"/>
              <c:layout>
                <c:manualLayout>
                  <c:x val="3.636482939632546E-2"/>
                  <c:y val="-4.0505534634257684E-3"/>
                </c:manualLayout>
              </c:layout>
              <c:dLblPos val="bestFit"/>
              <c:showVal val="1"/>
              <c:showCatName val="1"/>
              <c:showPercent val="1"/>
            </c:dLbl>
            <c:spPr>
              <a:noFill/>
            </c:spPr>
            <c:txPr>
              <a:bodyPr/>
              <a:lstStyle/>
              <a:p>
                <a:pPr>
                  <a:defRPr sz="1050"/>
                </a:pPr>
                <a:endParaRPr lang="sr-Latn-CS"/>
              </a:p>
            </c:txPr>
            <c:dLblPos val="ctr"/>
            <c:showVal val="1"/>
            <c:showCatName val="1"/>
            <c:showPercent val="1"/>
            <c:showLeaderLines val="1"/>
          </c:dLbls>
          <c:cat>
            <c:strRef>
              <c:f>Sheet1!$H$7:$J$7</c:f>
              <c:strCache>
                <c:ptCount val="3"/>
                <c:pt idx="0">
                  <c:v>POTPUNO</c:v>
                </c:pt>
                <c:pt idx="1">
                  <c:v>DJELIMIČNO</c:v>
                </c:pt>
                <c:pt idx="2">
                  <c:v>NEREALIZOVANO</c:v>
                </c:pt>
              </c:strCache>
            </c:strRef>
          </c:cat>
          <c:val>
            <c:numRef>
              <c:f>Sheet1!$H$11:$J$11</c:f>
              <c:numCache>
                <c:formatCode>???</c:formatCode>
                <c:ptCount val="3"/>
                <c:pt idx="0">
                  <c:v>80</c:v>
                </c:pt>
                <c:pt idx="1">
                  <c:v>27</c:v>
                </c:pt>
                <c:pt idx="2">
                  <c:v>6</c:v>
                </c:pt>
              </c:numCache>
            </c:numRef>
          </c:val>
        </c:ser>
      </c:pie3DChart>
    </c:plotArea>
    <c:legend>
      <c:legendPos val="r"/>
      <c:layout>
        <c:manualLayout>
          <c:xMode val="edge"/>
          <c:yMode val="edge"/>
          <c:x val="0.68891710411198559"/>
          <c:y val="0.67885199132717411"/>
          <c:w val="0.28886067366579316"/>
          <c:h val="0.23278529042565341"/>
        </c:manualLayout>
      </c:layout>
      <c:txPr>
        <a:bodyPr/>
        <a:lstStyle/>
        <a:p>
          <a:pPr>
            <a:defRPr sz="1050"/>
          </a:pPr>
          <a:endParaRPr lang="sr-Latn-CS"/>
        </a:p>
      </c:txPr>
    </c:legend>
    <c:plotVisOnly val="1"/>
    <c:dispBlanksAs val="zero"/>
  </c:chart>
  <c:spPr>
    <a:noFill/>
    <a:ln>
      <a:noFill/>
    </a:ln>
  </c:spPr>
  <c:externalData r:id="rId2"/>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bs-Latn-BA"/>
  <c:chart>
    <c:plotArea>
      <c:layout/>
      <c:barChart>
        <c:barDir val="col"/>
        <c:grouping val="stacked"/>
        <c:ser>
          <c:idx val="0"/>
          <c:order val="0"/>
          <c:dLbls>
            <c:dLbl>
              <c:idx val="0"/>
              <c:layout>
                <c:manualLayout>
                  <c:x val="2.7777777777778234E-3"/>
                  <c:y val="-0.15740740740741005"/>
                </c:manualLayout>
              </c:layout>
              <c:dLblPos val="ctr"/>
              <c:showVal val="1"/>
            </c:dLbl>
            <c:dLbl>
              <c:idx val="1"/>
              <c:layout>
                <c:manualLayout>
                  <c:x val="0"/>
                  <c:y val="-0.38888888888889428"/>
                </c:manualLayout>
              </c:layout>
              <c:tx>
                <c:rich>
                  <a:bodyPr/>
                  <a:lstStyle/>
                  <a:p>
                    <a:r>
                      <a:rPr lang="hr-BA"/>
                      <a:t>2,600</a:t>
                    </a:r>
                  </a:p>
                </c:rich>
              </c:tx>
              <c:dLblPos val="ctr"/>
            </c:dLbl>
            <c:dLbl>
              <c:idx val="2"/>
              <c:layout>
                <c:manualLayout>
                  <c:x val="0"/>
                  <c:y val="-0.21759259259259442"/>
                </c:manualLayout>
              </c:layout>
              <c:tx>
                <c:rich>
                  <a:bodyPr/>
                  <a:lstStyle/>
                  <a:p>
                    <a:r>
                      <a:rPr lang="hr-BA"/>
                      <a:t>1,337</a:t>
                    </a:r>
                  </a:p>
                </c:rich>
              </c:tx>
              <c:dLblPos val="ctr"/>
            </c:dLbl>
            <c:dLbl>
              <c:idx val="3"/>
              <c:layout>
                <c:manualLayout>
                  <c:x val="0"/>
                  <c:y val="-9.2592592592593601E-2"/>
                </c:manualLayout>
              </c:layout>
              <c:dLblPos val="ctr"/>
              <c:showVal val="1"/>
            </c:dLbl>
            <c:dLbl>
              <c:idx val="4"/>
              <c:layout>
                <c:manualLayout>
                  <c:x val="0"/>
                  <c:y val="-0.125"/>
                </c:manualLayout>
              </c:layout>
              <c:dLblPos val="ctr"/>
              <c:showVal val="1"/>
            </c:dLbl>
            <c:dLbl>
              <c:idx val="5"/>
              <c:layout>
                <c:manualLayout>
                  <c:x val="2.7777777777778234E-3"/>
                  <c:y val="-0.1435185185185186"/>
                </c:manualLayout>
              </c:layout>
              <c:dLblPos val="ctr"/>
              <c:showVal val="1"/>
            </c:dLbl>
            <c:dLbl>
              <c:idx val="6"/>
              <c:layout>
                <c:manualLayout>
                  <c:x val="0"/>
                  <c:y val="-0.11574074074074137"/>
                </c:manualLayout>
              </c:layout>
              <c:dLblPos val="ctr"/>
              <c:showVal val="1"/>
            </c:dLbl>
            <c:dLbl>
              <c:idx val="7"/>
              <c:layout>
                <c:manualLayout>
                  <c:x val="0"/>
                  <c:y val="-0.10185185185185194"/>
                </c:manualLayout>
              </c:layout>
              <c:dLblPos val="ctr"/>
              <c:showVal val="1"/>
            </c:dLbl>
            <c:dLbl>
              <c:idx val="8"/>
              <c:layout>
                <c:manualLayout>
                  <c:x val="0"/>
                  <c:y val="-0.12500036453776694"/>
                </c:manualLayout>
              </c:layout>
              <c:tx>
                <c:rich>
                  <a:bodyPr/>
                  <a:lstStyle/>
                  <a:p>
                    <a:r>
                      <a:rPr lang="hr-BA"/>
                      <a:t>555*</a:t>
                    </a:r>
                  </a:p>
                </c:rich>
              </c:tx>
              <c:dLblPos val="ctr"/>
            </c:dLbl>
            <c:txPr>
              <a:bodyPr/>
              <a:lstStyle/>
              <a:p>
                <a:pPr>
                  <a:defRPr sz="999" b="0" i="0" u="none" strike="noStrike" baseline="0">
                    <a:solidFill>
                      <a:srgbClr val="000000"/>
                    </a:solidFill>
                    <a:latin typeface="Calibri"/>
                    <a:ea typeface="Calibri"/>
                    <a:cs typeface="Calibri"/>
                  </a:defRPr>
                </a:pPr>
                <a:endParaRPr lang="sr-Latn-CS"/>
              </a:p>
            </c:txPr>
            <c:showVal val="1"/>
          </c:dLbls>
          <c:cat>
            <c:strRef>
              <c:f>'Q1 2014'!$L$2:$T$2</c:f>
              <c:strCache>
                <c:ptCount val="9"/>
                <c:pt idx="0">
                  <c:v>2006</c:v>
                </c:pt>
                <c:pt idx="1">
                  <c:v>2007</c:v>
                </c:pt>
                <c:pt idx="2">
                  <c:v>2008</c:v>
                </c:pt>
                <c:pt idx="3">
                  <c:v>2009</c:v>
                </c:pt>
                <c:pt idx="4">
                  <c:v>2010</c:v>
                </c:pt>
                <c:pt idx="5">
                  <c:v>2011</c:v>
                </c:pt>
                <c:pt idx="6">
                  <c:v>2012</c:v>
                </c:pt>
                <c:pt idx="7">
                  <c:v>2013</c:v>
                </c:pt>
                <c:pt idx="8">
                  <c:v>I-IX 2014</c:v>
                </c:pt>
              </c:strCache>
            </c:strRef>
          </c:cat>
          <c:val>
            <c:numRef>
              <c:f>'Q1 2014'!$L$3:$T$3</c:f>
              <c:numCache>
                <c:formatCode>General</c:formatCode>
                <c:ptCount val="9"/>
                <c:pt idx="0">
                  <c:v>865</c:v>
                </c:pt>
                <c:pt idx="1">
                  <c:v>2600</c:v>
                </c:pt>
                <c:pt idx="2">
                  <c:v>1337</c:v>
                </c:pt>
                <c:pt idx="3">
                  <c:v>352</c:v>
                </c:pt>
                <c:pt idx="4">
                  <c:v>600</c:v>
                </c:pt>
                <c:pt idx="5">
                  <c:v>699</c:v>
                </c:pt>
                <c:pt idx="6">
                  <c:v>534</c:v>
                </c:pt>
                <c:pt idx="7">
                  <c:v>418</c:v>
                </c:pt>
                <c:pt idx="8">
                  <c:v>555</c:v>
                </c:pt>
              </c:numCache>
            </c:numRef>
          </c:val>
        </c:ser>
        <c:overlap val="100"/>
        <c:axId val="159031296"/>
        <c:axId val="159032832"/>
      </c:barChart>
      <c:catAx>
        <c:axId val="159031296"/>
        <c:scaling>
          <c:orientation val="minMax"/>
        </c:scaling>
        <c:axPos val="b"/>
        <c:numFmt formatCode="General" sourceLinked="1"/>
        <c:tickLblPos val="nextTo"/>
        <c:txPr>
          <a:bodyPr rot="0" vert="horz"/>
          <a:lstStyle/>
          <a:p>
            <a:pPr>
              <a:defRPr sz="999" b="0" i="0" u="none" strike="noStrike" baseline="0">
                <a:solidFill>
                  <a:srgbClr val="000000"/>
                </a:solidFill>
                <a:latin typeface="Calibri"/>
                <a:ea typeface="Calibri"/>
                <a:cs typeface="Calibri"/>
              </a:defRPr>
            </a:pPr>
            <a:endParaRPr lang="sr-Latn-CS"/>
          </a:p>
        </c:txPr>
        <c:crossAx val="159032832"/>
        <c:crosses val="autoZero"/>
        <c:auto val="1"/>
        <c:lblAlgn val="ctr"/>
        <c:lblOffset val="100"/>
      </c:catAx>
      <c:valAx>
        <c:axId val="159032832"/>
        <c:scaling>
          <c:orientation val="minMax"/>
        </c:scaling>
        <c:axPos val="l"/>
        <c:numFmt formatCode="General" sourceLinked="1"/>
        <c:tickLblPos val="nextTo"/>
        <c:txPr>
          <a:bodyPr rot="0" vert="horz"/>
          <a:lstStyle/>
          <a:p>
            <a:pPr>
              <a:defRPr sz="999" b="0" i="0" u="none" strike="noStrike" baseline="0">
                <a:solidFill>
                  <a:srgbClr val="000000"/>
                </a:solidFill>
                <a:latin typeface="Calibri"/>
                <a:ea typeface="Calibri"/>
                <a:cs typeface="Calibri"/>
              </a:defRPr>
            </a:pPr>
            <a:endParaRPr lang="sr-Latn-CS"/>
          </a:p>
        </c:txPr>
        <c:crossAx val="159031296"/>
        <c:crosses val="autoZero"/>
        <c:crossBetween val="between"/>
      </c:valAx>
      <c:spPr>
        <a:noFill/>
        <a:ln w="25385">
          <a:noFill/>
        </a:ln>
      </c:spPr>
    </c:plotArea>
    <c:plotVisOnly val="1"/>
    <c:dispBlanksAs val="gap"/>
  </c:chart>
  <c:spPr>
    <a:noFill/>
    <a:ln>
      <a:solidFill>
        <a:srgbClr val="FFC000"/>
      </a:solidFill>
    </a:ln>
    <a:effectLst>
      <a:outerShdw blurRad="50800" dist="38100" dir="2700000" algn="tl" rotWithShape="0">
        <a:prstClr val="black">
          <a:alpha val="40000"/>
        </a:prstClr>
      </a:outerShdw>
    </a:effectLst>
  </c:spPr>
  <c:txPr>
    <a:bodyPr/>
    <a:lstStyle/>
    <a:p>
      <a:pPr>
        <a:defRPr sz="999" b="0" i="0" u="none" strike="noStrike" baseline="0">
          <a:solidFill>
            <a:srgbClr val="000000"/>
          </a:solidFill>
          <a:latin typeface="Calibri"/>
          <a:ea typeface="Calibri"/>
          <a:cs typeface="Calibri"/>
        </a:defRPr>
      </a:pPr>
      <a:endParaRPr lang="sr-Latn-CS"/>
    </a:p>
  </c:txPr>
  <c:externalData r:id="rId2"/>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D8EAD9-FFCF-4444-B960-B466B1249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2002</TotalTime>
  <Pages>260</Pages>
  <Words>131991</Words>
  <Characters>752353</Characters>
  <Application>Microsoft Office Word</Application>
  <DocSecurity>0</DocSecurity>
  <Lines>6269</Lines>
  <Paragraphs>1765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davorka.lasica</dc:creator>
  <cp:lastModifiedBy>davorka.lasica</cp:lastModifiedBy>
  <cp:revision>646</cp:revision>
  <cp:lastPrinted>2015-02-09T11:45:00Z</cp:lastPrinted>
  <dcterms:created xsi:type="dcterms:W3CDTF">2015-01-14T15:50:00Z</dcterms:created>
  <dcterms:modified xsi:type="dcterms:W3CDTF">2015-03-19T12:09:00Z</dcterms:modified>
</cp:coreProperties>
</file>